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7AB1B8" w14:textId="77777777" w:rsidTr="00F44236">
        <w:tc>
          <w:tcPr>
            <w:tcW w:w="1620" w:type="dxa"/>
            <w:tcBorders>
              <w:bottom w:val="single" w:sz="4" w:space="0" w:color="auto"/>
            </w:tcBorders>
            <w:shd w:val="clear" w:color="auto" w:fill="FFFFFF"/>
            <w:vAlign w:val="center"/>
          </w:tcPr>
          <w:p w14:paraId="487A8DB9" w14:textId="77777777" w:rsidR="00067FE2" w:rsidRDefault="00067FE2" w:rsidP="00F44236">
            <w:pPr>
              <w:pStyle w:val="Header"/>
            </w:pPr>
            <w:r>
              <w:t>NPRR Number</w:t>
            </w:r>
          </w:p>
        </w:tc>
        <w:tc>
          <w:tcPr>
            <w:tcW w:w="1260" w:type="dxa"/>
            <w:tcBorders>
              <w:bottom w:val="single" w:sz="4" w:space="0" w:color="auto"/>
            </w:tcBorders>
            <w:vAlign w:val="center"/>
          </w:tcPr>
          <w:p w14:paraId="209BBDF6" w14:textId="3E937149" w:rsidR="00067FE2" w:rsidRDefault="001A11C3" w:rsidP="00F44236">
            <w:pPr>
              <w:pStyle w:val="Header"/>
            </w:pPr>
            <w:hyperlink r:id="rId8" w:history="1">
              <w:r w:rsidR="00133465" w:rsidRPr="00133465">
                <w:rPr>
                  <w:rStyle w:val="Hyperlink"/>
                </w:rPr>
                <w:t>1100</w:t>
              </w:r>
            </w:hyperlink>
          </w:p>
        </w:tc>
        <w:tc>
          <w:tcPr>
            <w:tcW w:w="900" w:type="dxa"/>
            <w:tcBorders>
              <w:bottom w:val="single" w:sz="4" w:space="0" w:color="auto"/>
            </w:tcBorders>
            <w:shd w:val="clear" w:color="auto" w:fill="FFFFFF"/>
            <w:vAlign w:val="center"/>
          </w:tcPr>
          <w:p w14:paraId="11D35259" w14:textId="77777777" w:rsidR="00067FE2" w:rsidRDefault="00067FE2" w:rsidP="00F44236">
            <w:pPr>
              <w:pStyle w:val="Header"/>
            </w:pPr>
            <w:r>
              <w:t>NPRR Title</w:t>
            </w:r>
          </w:p>
        </w:tc>
        <w:tc>
          <w:tcPr>
            <w:tcW w:w="6660" w:type="dxa"/>
            <w:tcBorders>
              <w:bottom w:val="single" w:sz="4" w:space="0" w:color="auto"/>
            </w:tcBorders>
            <w:vAlign w:val="center"/>
          </w:tcPr>
          <w:p w14:paraId="730ADAD9" w14:textId="3D72AF82" w:rsidR="00067FE2" w:rsidRDefault="002935C8" w:rsidP="00F44236">
            <w:pPr>
              <w:pStyle w:val="Header"/>
            </w:pPr>
            <w:r w:rsidRPr="00BF7F5E">
              <w:t>Allow Generation Resources and Energy Storage Resources to Serve Customer Load When the Customer and the Resource are Disconnected from the ERCOT System</w:t>
            </w:r>
          </w:p>
        </w:tc>
      </w:tr>
      <w:tr w:rsidR="007F780F" w:rsidRPr="00E01925" w14:paraId="1FD2AF63" w14:textId="77777777" w:rsidTr="00BC2D06">
        <w:trPr>
          <w:trHeight w:val="518"/>
        </w:trPr>
        <w:tc>
          <w:tcPr>
            <w:tcW w:w="2880" w:type="dxa"/>
            <w:gridSpan w:val="2"/>
            <w:shd w:val="clear" w:color="auto" w:fill="FFFFFF"/>
            <w:vAlign w:val="center"/>
          </w:tcPr>
          <w:p w14:paraId="38008F20" w14:textId="6B23101E" w:rsidR="007F780F" w:rsidRPr="00E01925" w:rsidRDefault="007F780F" w:rsidP="007F780F">
            <w:pPr>
              <w:pStyle w:val="Header"/>
              <w:rPr>
                <w:bCs w:val="0"/>
              </w:rPr>
            </w:pPr>
            <w:r w:rsidRPr="00E01925">
              <w:rPr>
                <w:bCs w:val="0"/>
              </w:rPr>
              <w:t xml:space="preserve">Date </w:t>
            </w:r>
            <w:r>
              <w:rPr>
                <w:bCs w:val="0"/>
              </w:rPr>
              <w:t>of Decision</w:t>
            </w:r>
          </w:p>
        </w:tc>
        <w:tc>
          <w:tcPr>
            <w:tcW w:w="7560" w:type="dxa"/>
            <w:gridSpan w:val="2"/>
            <w:vAlign w:val="center"/>
          </w:tcPr>
          <w:p w14:paraId="087F89B6" w14:textId="73C3EB82" w:rsidR="007F780F" w:rsidRPr="00E01925" w:rsidRDefault="00E45BB6" w:rsidP="007F780F">
            <w:pPr>
              <w:pStyle w:val="NormalArial"/>
            </w:pPr>
            <w:r>
              <w:t>May 11</w:t>
            </w:r>
            <w:r w:rsidR="00910BD1">
              <w:t>, 2022</w:t>
            </w:r>
          </w:p>
        </w:tc>
      </w:tr>
      <w:tr w:rsidR="007F780F" w:rsidRPr="00E01925" w14:paraId="2AEA5D68" w14:textId="77777777" w:rsidTr="00BC2D06">
        <w:trPr>
          <w:trHeight w:val="518"/>
        </w:trPr>
        <w:tc>
          <w:tcPr>
            <w:tcW w:w="2880" w:type="dxa"/>
            <w:gridSpan w:val="2"/>
            <w:shd w:val="clear" w:color="auto" w:fill="FFFFFF"/>
            <w:vAlign w:val="center"/>
          </w:tcPr>
          <w:p w14:paraId="0F4E7CD9" w14:textId="25EC3982" w:rsidR="007F780F" w:rsidRPr="00E01925" w:rsidRDefault="007F780F" w:rsidP="007F780F">
            <w:pPr>
              <w:pStyle w:val="Header"/>
              <w:rPr>
                <w:bCs w:val="0"/>
              </w:rPr>
            </w:pPr>
            <w:r>
              <w:rPr>
                <w:bCs w:val="0"/>
              </w:rPr>
              <w:t>Action</w:t>
            </w:r>
          </w:p>
        </w:tc>
        <w:tc>
          <w:tcPr>
            <w:tcW w:w="7560" w:type="dxa"/>
            <w:gridSpan w:val="2"/>
            <w:vAlign w:val="center"/>
          </w:tcPr>
          <w:p w14:paraId="511843B5" w14:textId="3E2EDFE6" w:rsidR="007F780F" w:rsidRDefault="00E45BB6" w:rsidP="007F780F">
            <w:pPr>
              <w:pStyle w:val="NormalArial"/>
            </w:pPr>
            <w:r>
              <w:t>Recommended Approval</w:t>
            </w:r>
          </w:p>
        </w:tc>
      </w:tr>
      <w:tr w:rsidR="007F780F" w:rsidRPr="00E01925" w14:paraId="19C1D5D7" w14:textId="77777777" w:rsidTr="00BC2D06">
        <w:trPr>
          <w:trHeight w:val="518"/>
        </w:trPr>
        <w:tc>
          <w:tcPr>
            <w:tcW w:w="2880" w:type="dxa"/>
            <w:gridSpan w:val="2"/>
            <w:shd w:val="clear" w:color="auto" w:fill="FFFFFF"/>
            <w:vAlign w:val="center"/>
          </w:tcPr>
          <w:p w14:paraId="4D499425" w14:textId="7170B418" w:rsidR="007F780F" w:rsidRPr="00E01925" w:rsidRDefault="007F780F" w:rsidP="007F780F">
            <w:pPr>
              <w:pStyle w:val="Header"/>
              <w:rPr>
                <w:bCs w:val="0"/>
              </w:rPr>
            </w:pPr>
            <w:r>
              <w:t xml:space="preserve">Timeline </w:t>
            </w:r>
          </w:p>
        </w:tc>
        <w:tc>
          <w:tcPr>
            <w:tcW w:w="7560" w:type="dxa"/>
            <w:gridSpan w:val="2"/>
            <w:vAlign w:val="center"/>
          </w:tcPr>
          <w:p w14:paraId="1AC52FA7" w14:textId="25CCD81A" w:rsidR="007F780F" w:rsidRDefault="00910BD1" w:rsidP="007F780F">
            <w:pPr>
              <w:pStyle w:val="NormalArial"/>
            </w:pPr>
            <w:r>
              <w:t>Urgent</w:t>
            </w:r>
          </w:p>
        </w:tc>
      </w:tr>
      <w:tr w:rsidR="007F780F" w:rsidRPr="00E01925" w14:paraId="4FB964BE" w14:textId="77777777" w:rsidTr="00BC2D06">
        <w:trPr>
          <w:trHeight w:val="518"/>
        </w:trPr>
        <w:tc>
          <w:tcPr>
            <w:tcW w:w="2880" w:type="dxa"/>
            <w:gridSpan w:val="2"/>
            <w:shd w:val="clear" w:color="auto" w:fill="FFFFFF"/>
            <w:vAlign w:val="center"/>
          </w:tcPr>
          <w:p w14:paraId="69A7DCAF" w14:textId="75A7E3D4" w:rsidR="007F780F" w:rsidRPr="00E01925" w:rsidRDefault="007F780F" w:rsidP="007F780F">
            <w:pPr>
              <w:pStyle w:val="Header"/>
              <w:rPr>
                <w:bCs w:val="0"/>
              </w:rPr>
            </w:pPr>
            <w:r>
              <w:t>Proposed Effective Date</w:t>
            </w:r>
          </w:p>
        </w:tc>
        <w:tc>
          <w:tcPr>
            <w:tcW w:w="7560" w:type="dxa"/>
            <w:gridSpan w:val="2"/>
            <w:vAlign w:val="center"/>
          </w:tcPr>
          <w:p w14:paraId="67CA1CA2" w14:textId="44DC3028" w:rsidR="007F780F" w:rsidRDefault="007F780F" w:rsidP="007F780F">
            <w:pPr>
              <w:pStyle w:val="NormalArial"/>
            </w:pPr>
            <w:r>
              <w:t>To be determined</w:t>
            </w:r>
          </w:p>
        </w:tc>
      </w:tr>
      <w:tr w:rsidR="007F780F" w:rsidRPr="00E01925" w14:paraId="428250FC" w14:textId="77777777" w:rsidTr="00BC2D06">
        <w:trPr>
          <w:trHeight w:val="518"/>
        </w:trPr>
        <w:tc>
          <w:tcPr>
            <w:tcW w:w="2880" w:type="dxa"/>
            <w:gridSpan w:val="2"/>
            <w:shd w:val="clear" w:color="auto" w:fill="FFFFFF"/>
            <w:vAlign w:val="center"/>
          </w:tcPr>
          <w:p w14:paraId="646D632A" w14:textId="4E3036FD" w:rsidR="007F780F" w:rsidRPr="00E01925" w:rsidRDefault="007F780F" w:rsidP="007F780F">
            <w:pPr>
              <w:pStyle w:val="Header"/>
              <w:rPr>
                <w:bCs w:val="0"/>
              </w:rPr>
            </w:pPr>
            <w:r>
              <w:t>Priority and Rank Assigned</w:t>
            </w:r>
          </w:p>
        </w:tc>
        <w:tc>
          <w:tcPr>
            <w:tcW w:w="7560" w:type="dxa"/>
            <w:gridSpan w:val="2"/>
            <w:vAlign w:val="center"/>
          </w:tcPr>
          <w:p w14:paraId="538222EA" w14:textId="2ABA5430" w:rsidR="007F780F" w:rsidRDefault="007F780F" w:rsidP="007F780F">
            <w:pPr>
              <w:pStyle w:val="NormalArial"/>
            </w:pPr>
            <w:r>
              <w:t>To be determined</w:t>
            </w:r>
          </w:p>
        </w:tc>
      </w:tr>
      <w:tr w:rsidR="009D17F0" w14:paraId="33E3B783" w14:textId="77777777" w:rsidTr="002229A4">
        <w:trPr>
          <w:trHeight w:val="1655"/>
        </w:trPr>
        <w:tc>
          <w:tcPr>
            <w:tcW w:w="2880" w:type="dxa"/>
            <w:gridSpan w:val="2"/>
            <w:tcBorders>
              <w:top w:val="single" w:sz="4" w:space="0" w:color="auto"/>
              <w:bottom w:val="single" w:sz="4" w:space="0" w:color="auto"/>
            </w:tcBorders>
            <w:shd w:val="clear" w:color="auto" w:fill="FFFFFF"/>
            <w:vAlign w:val="center"/>
          </w:tcPr>
          <w:p w14:paraId="2ADE473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4A517C1" w14:textId="77777777" w:rsidR="002935C8" w:rsidRPr="00BF7F5E" w:rsidRDefault="002935C8" w:rsidP="002935C8">
            <w:pPr>
              <w:pStyle w:val="NormalArial"/>
            </w:pPr>
            <w:bookmarkStart w:id="0" w:name="_Toc397504930"/>
            <w:bookmarkStart w:id="1" w:name="_Toc402357058"/>
            <w:bookmarkStart w:id="2" w:name="_Toc422486438"/>
            <w:bookmarkStart w:id="3" w:name="_Toc433093290"/>
            <w:bookmarkStart w:id="4" w:name="_Toc433093448"/>
            <w:bookmarkStart w:id="5" w:name="_Toc440874677"/>
            <w:bookmarkStart w:id="6" w:name="_Toc448142232"/>
            <w:bookmarkStart w:id="7" w:name="_Toc448142389"/>
            <w:bookmarkStart w:id="8" w:name="_Toc458770225"/>
            <w:bookmarkStart w:id="9" w:name="_Toc459294193"/>
            <w:bookmarkStart w:id="10" w:name="_Toc463262686"/>
            <w:bookmarkStart w:id="11" w:name="_Toc468286758"/>
            <w:bookmarkStart w:id="12" w:name="_Toc481502804"/>
            <w:bookmarkStart w:id="13" w:name="_Toc496079974"/>
            <w:bookmarkStart w:id="14" w:name="_Toc65151631"/>
            <w:r w:rsidRPr="00BF7F5E">
              <w:t>2.1, Definitions</w:t>
            </w:r>
          </w:p>
          <w:p w14:paraId="0C8D15B7" w14:textId="77777777" w:rsidR="002935C8" w:rsidRPr="00BF7F5E" w:rsidRDefault="002935C8" w:rsidP="002935C8">
            <w:pPr>
              <w:pStyle w:val="NormalArial"/>
            </w:pPr>
            <w:r w:rsidRPr="00BF7F5E">
              <w:t>2.2, Acronyms and Abbreviations</w:t>
            </w:r>
          </w:p>
          <w:p w14:paraId="1B86D5B7" w14:textId="77777777" w:rsidR="002935C8" w:rsidRPr="00BF7F5E" w:rsidRDefault="002935C8" w:rsidP="002935C8">
            <w:pPr>
              <w:pStyle w:val="NormalArial"/>
            </w:pPr>
            <w:r w:rsidRPr="00BF7F5E">
              <w:t xml:space="preserve">3.9.1, Current Operating Plan (COP) Criteria </w:t>
            </w:r>
          </w:p>
          <w:p w14:paraId="3E10308D" w14:textId="77777777" w:rsidR="002935C8" w:rsidRPr="00BF7F5E" w:rsidRDefault="002935C8" w:rsidP="002935C8">
            <w:pPr>
              <w:pStyle w:val="NormalArial"/>
            </w:pPr>
            <w:r w:rsidRPr="00BF7F5E">
              <w:t>6.4.7, QSE-Requested Decommitment of Resources and Changes to Ancillary Service Resource Responsibility of Resources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0E2372EF" w14:textId="77777777" w:rsidR="002935C8" w:rsidRPr="00BF7F5E" w:rsidRDefault="002935C8" w:rsidP="002935C8">
            <w:pPr>
              <w:pStyle w:val="NormalArial"/>
            </w:pPr>
            <w:r w:rsidRPr="00BF7F5E">
              <w:t>6.5.5.1, Changes in Resource Status</w:t>
            </w:r>
          </w:p>
          <w:p w14:paraId="00FCF460" w14:textId="77777777" w:rsidR="002935C8" w:rsidRPr="00BF7F5E" w:rsidRDefault="002935C8" w:rsidP="002935C8">
            <w:pPr>
              <w:pStyle w:val="NormalArial"/>
            </w:pPr>
            <w:r w:rsidRPr="00BF7F5E">
              <w:t>6.5.6, TSP and DSP Responsibilities</w:t>
            </w:r>
          </w:p>
          <w:p w14:paraId="0337A72C" w14:textId="25AB39B0" w:rsidR="002935C8" w:rsidRPr="00BF7F5E" w:rsidRDefault="002935C8" w:rsidP="002935C8">
            <w:pPr>
              <w:pStyle w:val="NormalArial"/>
            </w:pPr>
            <w:r w:rsidRPr="00BF7F5E">
              <w:t>6.6.13, Wholesale Storage Load Reconciliation for ESRs Operating in a Private Microgrid Island (new)</w:t>
            </w:r>
          </w:p>
          <w:p w14:paraId="47A584C8" w14:textId="0915017B" w:rsidR="009D17F0" w:rsidRPr="00FB509B" w:rsidRDefault="002935C8" w:rsidP="002935C8">
            <w:pPr>
              <w:pStyle w:val="NormalArial"/>
            </w:pPr>
            <w:r w:rsidRPr="00BF7F5E">
              <w:t>10.3.2.3, Generation Netting for ERCOT-Polled Settlement Meters</w:t>
            </w:r>
          </w:p>
        </w:tc>
      </w:tr>
      <w:tr w:rsidR="00C9766A" w14:paraId="47C1AB87" w14:textId="77777777" w:rsidTr="00BC2D06">
        <w:trPr>
          <w:trHeight w:val="518"/>
        </w:trPr>
        <w:tc>
          <w:tcPr>
            <w:tcW w:w="2880" w:type="dxa"/>
            <w:gridSpan w:val="2"/>
            <w:tcBorders>
              <w:bottom w:val="single" w:sz="4" w:space="0" w:color="auto"/>
            </w:tcBorders>
            <w:shd w:val="clear" w:color="auto" w:fill="FFFFFF"/>
            <w:vAlign w:val="center"/>
          </w:tcPr>
          <w:p w14:paraId="4203E1A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9F56F75" w14:textId="77777777" w:rsidR="00C9766A" w:rsidRPr="00FB509B" w:rsidRDefault="002229A4" w:rsidP="00E71C39">
            <w:pPr>
              <w:pStyle w:val="NormalArial"/>
            </w:pPr>
            <w:r>
              <w:t>None</w:t>
            </w:r>
          </w:p>
        </w:tc>
      </w:tr>
      <w:tr w:rsidR="009D17F0" w14:paraId="76E60EA8" w14:textId="77777777" w:rsidTr="00BC2D06">
        <w:trPr>
          <w:trHeight w:val="518"/>
        </w:trPr>
        <w:tc>
          <w:tcPr>
            <w:tcW w:w="2880" w:type="dxa"/>
            <w:gridSpan w:val="2"/>
            <w:tcBorders>
              <w:bottom w:val="single" w:sz="4" w:space="0" w:color="auto"/>
            </w:tcBorders>
            <w:shd w:val="clear" w:color="auto" w:fill="FFFFFF"/>
            <w:vAlign w:val="center"/>
          </w:tcPr>
          <w:p w14:paraId="6BDE33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614EE" w14:textId="0C86332C" w:rsidR="002935C8" w:rsidRPr="00BF7F5E" w:rsidRDefault="002935C8" w:rsidP="002935C8">
            <w:pPr>
              <w:pStyle w:val="NormalArial"/>
              <w:spacing w:before="120" w:after="120"/>
            </w:pPr>
            <w:r w:rsidRPr="00BF7F5E">
              <w:t>This Nodal Protocol Revision Request (NPRR) clarifies that a Generation Resource or Energy Storage Resource (ESR) may serve Customer Load in any circumstance in which the Customer and the Resource are both disconnected from the ERCOT System due to an Outage of the transmission or distribution system.  It is limited to configurations where the Resource and Customer Load are using privately owned transmission and distribution infrastructure during the Private Microgrid Island (PMI) operation.</w:t>
            </w:r>
            <w:r w:rsidRPr="00BF7F5E" w:rsidDel="00D93D40">
              <w:t xml:space="preserve"> </w:t>
            </w:r>
            <w:r w:rsidRPr="00BF7F5E">
              <w:t xml:space="preserve"> This is not a Private Use Network and the Load and Resource do not net during normal circumstances. </w:t>
            </w:r>
          </w:p>
          <w:p w14:paraId="58274DF1" w14:textId="1365C653" w:rsidR="00CB0552" w:rsidRPr="00FB509B" w:rsidRDefault="002935C8" w:rsidP="002935C8">
            <w:pPr>
              <w:pStyle w:val="NormalArial"/>
              <w:spacing w:before="120" w:after="120"/>
            </w:pPr>
            <w:r w:rsidRPr="00BF7F5E">
              <w:t xml:space="preserve">For PMIs with an ESR, after the initial Settlement of an Operating Day in which the private microgrid operated as a PMI, this </w:t>
            </w:r>
            <w:r w:rsidR="00FF22C7">
              <w:t xml:space="preserve">NPRR </w:t>
            </w:r>
            <w:r w:rsidRPr="00BF7F5E">
              <w:t xml:space="preserve">proposes an adjustment to ensure that consumption by the ESR prior to the PMI operation period and subsequently used to serve the Customer during private microgrid operation is no longer treated as Wholesale Storage Load (WSL).  This adjustment will recharacterize the Load from WSL to Non-WSL on an Operating Day basis for as </w:t>
            </w:r>
            <w:r w:rsidRPr="00BF7F5E">
              <w:lastRenderedPageBreak/>
              <w:t>many Operating Days as necessary to ensure that ESR Load not eligible for WSL treatment is not provided WSL treatment.</w:t>
            </w:r>
          </w:p>
        </w:tc>
      </w:tr>
      <w:tr w:rsidR="009D17F0" w14:paraId="4E81BF71" w14:textId="77777777" w:rsidTr="00625E5D">
        <w:trPr>
          <w:trHeight w:val="518"/>
        </w:trPr>
        <w:tc>
          <w:tcPr>
            <w:tcW w:w="2880" w:type="dxa"/>
            <w:gridSpan w:val="2"/>
            <w:shd w:val="clear" w:color="auto" w:fill="FFFFFF"/>
            <w:vAlign w:val="center"/>
          </w:tcPr>
          <w:p w14:paraId="72CD49C0" w14:textId="77777777" w:rsidR="009D17F0" w:rsidRDefault="009D17F0" w:rsidP="00F44236">
            <w:pPr>
              <w:pStyle w:val="Header"/>
            </w:pPr>
            <w:r>
              <w:lastRenderedPageBreak/>
              <w:t>Reason for Revision</w:t>
            </w:r>
          </w:p>
        </w:tc>
        <w:tc>
          <w:tcPr>
            <w:tcW w:w="7560" w:type="dxa"/>
            <w:gridSpan w:val="2"/>
            <w:vAlign w:val="center"/>
          </w:tcPr>
          <w:p w14:paraId="48933B5E" w14:textId="12446D92" w:rsidR="00E71C39" w:rsidRDefault="00E71C39" w:rsidP="00E71C39">
            <w:pPr>
              <w:pStyle w:val="NormalArial"/>
              <w:spacing w:before="120"/>
              <w:rPr>
                <w:rFonts w:cs="Arial"/>
                <w:color w:val="000000"/>
              </w:rPr>
            </w:pPr>
            <w:r w:rsidRPr="006629C8">
              <w:object w:dxaOrig="225" w:dyaOrig="225" w14:anchorId="684F0D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3595F49" w14:textId="434D9F06" w:rsidR="00E71C39" w:rsidRDefault="00E71C39" w:rsidP="00E71C39">
            <w:pPr>
              <w:pStyle w:val="NormalArial"/>
              <w:tabs>
                <w:tab w:val="left" w:pos="432"/>
              </w:tabs>
              <w:spacing w:before="120"/>
              <w:ind w:left="432" w:hanging="432"/>
              <w:rPr>
                <w:iCs/>
                <w:kern w:val="24"/>
              </w:rPr>
            </w:pPr>
            <w:r w:rsidRPr="00CD242D">
              <w:object w:dxaOrig="225" w:dyaOrig="225" w14:anchorId="3BD0CC8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6A96111" w14:textId="655B20A4" w:rsidR="00E71C39" w:rsidRDefault="00E71C39" w:rsidP="00E71C39">
            <w:pPr>
              <w:pStyle w:val="NormalArial"/>
              <w:spacing w:before="120"/>
              <w:rPr>
                <w:iCs/>
                <w:kern w:val="24"/>
              </w:rPr>
            </w:pPr>
            <w:r w:rsidRPr="006629C8">
              <w:object w:dxaOrig="225" w:dyaOrig="225" w14:anchorId="5443688E">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4AFD9215" w14:textId="699CB6A4" w:rsidR="00E71C39" w:rsidRDefault="00E71C39" w:rsidP="00E71C39">
            <w:pPr>
              <w:pStyle w:val="NormalArial"/>
              <w:spacing w:before="120"/>
              <w:rPr>
                <w:iCs/>
                <w:kern w:val="24"/>
              </w:rPr>
            </w:pPr>
            <w:r w:rsidRPr="006629C8">
              <w:object w:dxaOrig="225" w:dyaOrig="225" w14:anchorId="390EDFAF">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CD9FF59" w14:textId="6AEE0F5F" w:rsidR="00E71C39" w:rsidRDefault="00E71C39" w:rsidP="00E71C39">
            <w:pPr>
              <w:pStyle w:val="NormalArial"/>
              <w:spacing w:before="120"/>
              <w:rPr>
                <w:iCs/>
                <w:kern w:val="24"/>
              </w:rPr>
            </w:pPr>
            <w:r w:rsidRPr="006629C8">
              <w:object w:dxaOrig="225" w:dyaOrig="225" w14:anchorId="0AA81D16">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22603B9" w14:textId="4E804224" w:rsidR="00E71C39" w:rsidRPr="00CD242D" w:rsidRDefault="00E71C39" w:rsidP="00E71C39">
            <w:pPr>
              <w:pStyle w:val="NormalArial"/>
              <w:spacing w:before="120"/>
              <w:rPr>
                <w:rFonts w:cs="Arial"/>
                <w:color w:val="000000"/>
              </w:rPr>
            </w:pPr>
            <w:r w:rsidRPr="006629C8">
              <w:object w:dxaOrig="225" w:dyaOrig="225" w14:anchorId="6E7086AB">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769BC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ED6F77C" w14:textId="77777777" w:rsidTr="00BC2D06">
        <w:trPr>
          <w:trHeight w:val="518"/>
        </w:trPr>
        <w:tc>
          <w:tcPr>
            <w:tcW w:w="2880" w:type="dxa"/>
            <w:gridSpan w:val="2"/>
            <w:tcBorders>
              <w:bottom w:val="single" w:sz="4" w:space="0" w:color="auto"/>
            </w:tcBorders>
            <w:shd w:val="clear" w:color="auto" w:fill="FFFFFF"/>
            <w:vAlign w:val="center"/>
          </w:tcPr>
          <w:p w14:paraId="629A28B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F19E0EE" w14:textId="57CA134C" w:rsidR="00625E5D" w:rsidRPr="00625E5D" w:rsidRDefault="002935C8" w:rsidP="00625E5D">
            <w:pPr>
              <w:pStyle w:val="NormalArial"/>
              <w:spacing w:before="120" w:after="120"/>
              <w:rPr>
                <w:iCs/>
                <w:kern w:val="24"/>
              </w:rPr>
            </w:pPr>
            <w:r w:rsidRPr="00BF7F5E">
              <w:t xml:space="preserve">This NPRR allows a Resource to provide resiliency benefits to one or more privately connected Loads in the event that both the Resource and Load are disconnected from the ERCOT System. </w:t>
            </w:r>
          </w:p>
        </w:tc>
      </w:tr>
      <w:tr w:rsidR="007F780F" w:rsidRPr="00236124" w14:paraId="422A9EE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B4325F" w14:textId="77777777" w:rsidR="007F780F" w:rsidRDefault="007F780F" w:rsidP="00CE730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FD36C3" w14:textId="77777777" w:rsidR="007F780F" w:rsidRPr="00236124" w:rsidRDefault="007F780F" w:rsidP="00CE7303">
            <w:pPr>
              <w:pStyle w:val="NormalArial"/>
              <w:spacing w:before="120" w:after="120"/>
            </w:pPr>
            <w:r w:rsidRPr="00236124">
              <w:t>To be determined</w:t>
            </w:r>
          </w:p>
        </w:tc>
      </w:tr>
      <w:tr w:rsidR="007F780F" w:rsidRPr="00236124" w14:paraId="34CE5EF2"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1F9388" w14:textId="77777777" w:rsidR="007F780F" w:rsidRDefault="007F780F" w:rsidP="00CE730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1AFC84" w14:textId="77777777" w:rsidR="007F780F" w:rsidRDefault="007F780F" w:rsidP="00CE7303">
            <w:pPr>
              <w:pStyle w:val="NormalArial"/>
              <w:spacing w:before="120" w:after="120"/>
            </w:pPr>
            <w:r w:rsidRPr="00236124">
              <w:t xml:space="preserve">On </w:t>
            </w:r>
            <w:r>
              <w:t>11/10/21, PRS voted via roll call t</w:t>
            </w:r>
            <w:r w:rsidRPr="00E70A0C">
              <w:t xml:space="preserve">o </w:t>
            </w:r>
            <w:r w:rsidRPr="007F780F">
              <w:t>table NPRR1100 and refer the issue to ROS and WMS</w:t>
            </w:r>
            <w:r>
              <w:t>.  There was one abstention from the Consumer (Occidental Chemical) Market Segment.  All Market Segments participated in the vote.</w:t>
            </w:r>
          </w:p>
          <w:p w14:paraId="750D1882" w14:textId="77777777" w:rsidR="00910BD1" w:rsidRDefault="00910BD1" w:rsidP="00CE7303">
            <w:pPr>
              <w:pStyle w:val="NormalArial"/>
              <w:spacing w:before="120" w:after="120"/>
            </w:pPr>
            <w:r>
              <w:t>On 4/14/22, PRS voted via roll call to grant NPRR1100 Urgent status; and to table NPRR1100.  There was one abstention from the Consumer (Residential Consumer) Market Segment.  All Market Segments participated in the vote.</w:t>
            </w:r>
          </w:p>
          <w:p w14:paraId="6E6BB367" w14:textId="74703EDA" w:rsidR="002935C8" w:rsidRPr="00236124" w:rsidRDefault="002935C8" w:rsidP="00CE7303">
            <w:pPr>
              <w:pStyle w:val="NormalArial"/>
              <w:spacing w:before="120" w:after="120"/>
            </w:pPr>
            <w:r>
              <w:t xml:space="preserve">On 5/11/22, PRS voted unanimously to </w:t>
            </w:r>
            <w:r w:rsidRPr="002935C8">
              <w:t>recommend approval of NPRR1100 as amended by the 5/3/22 ERCOT comments; and to forward to TAC NPRR1100</w:t>
            </w:r>
            <w:r>
              <w:t>.  All Market Segments participated in the vote.</w:t>
            </w:r>
          </w:p>
        </w:tc>
      </w:tr>
      <w:tr w:rsidR="007F780F" w:rsidRPr="00236124" w14:paraId="40022EA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1D2C60" w14:textId="77777777" w:rsidR="007F780F" w:rsidRDefault="007F780F" w:rsidP="00CE730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8502FE" w14:textId="77777777" w:rsidR="007F780F" w:rsidRDefault="007F780F" w:rsidP="00CE7303">
            <w:pPr>
              <w:pStyle w:val="NormalArial"/>
              <w:spacing w:before="120" w:after="120"/>
            </w:pPr>
            <w:r w:rsidRPr="00236124">
              <w:t xml:space="preserve">On </w:t>
            </w:r>
            <w:r>
              <w:t>11/10/21, there was no discussion.</w:t>
            </w:r>
          </w:p>
          <w:p w14:paraId="08CF0D3A" w14:textId="18B597DD" w:rsidR="00910BD1" w:rsidRDefault="00910BD1" w:rsidP="00CE7303">
            <w:pPr>
              <w:pStyle w:val="NormalArial"/>
              <w:spacing w:before="120" w:after="120"/>
            </w:pPr>
            <w:r>
              <w:t>O</w:t>
            </w:r>
            <w:r w:rsidR="002935C8">
              <w:t>n</w:t>
            </w:r>
            <w:r>
              <w:t xml:space="preserve"> 4/14/22, participants reviewed the 4/12/22 Oncor comments, the 4/12/22 LCRA comments, and the 4/13/22 ERCOT comments.  Participants requested additional time to review.</w:t>
            </w:r>
          </w:p>
          <w:p w14:paraId="363C3D23" w14:textId="7E531F6A" w:rsidR="002935C8" w:rsidRPr="00236124" w:rsidRDefault="002935C8" w:rsidP="00CE7303">
            <w:pPr>
              <w:pStyle w:val="NormalArial"/>
              <w:spacing w:before="120" w:after="120"/>
            </w:pPr>
            <w:r>
              <w:t>On 5/11/22, participants noted the endorsement of the 5/3/22 ERCOT comments</w:t>
            </w:r>
            <w:r w:rsidR="00FF22C7">
              <w:t xml:space="preserve"> in the 5/10/22 ROS comments and 5/10/22 WMS comments</w:t>
            </w:r>
            <w:r w:rsidR="002F42F0">
              <w:t>.</w:t>
            </w:r>
          </w:p>
        </w:tc>
      </w:tr>
    </w:tbl>
    <w:p w14:paraId="07E10E8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6830D03" w14:textId="77777777" w:rsidTr="00D176CF">
        <w:trPr>
          <w:cantSplit/>
          <w:trHeight w:val="432"/>
        </w:trPr>
        <w:tc>
          <w:tcPr>
            <w:tcW w:w="10440" w:type="dxa"/>
            <w:gridSpan w:val="2"/>
            <w:tcBorders>
              <w:top w:val="single" w:sz="4" w:space="0" w:color="auto"/>
            </w:tcBorders>
            <w:shd w:val="clear" w:color="auto" w:fill="FFFFFF"/>
            <w:vAlign w:val="center"/>
          </w:tcPr>
          <w:p w14:paraId="5FF78A57" w14:textId="77777777" w:rsidR="009A3772" w:rsidRDefault="009A3772">
            <w:pPr>
              <w:pStyle w:val="Header"/>
              <w:jc w:val="center"/>
            </w:pPr>
            <w:r>
              <w:t>Sponsor</w:t>
            </w:r>
          </w:p>
        </w:tc>
      </w:tr>
      <w:tr w:rsidR="009A3772" w14:paraId="650F0B4E" w14:textId="77777777" w:rsidTr="00D176CF">
        <w:trPr>
          <w:cantSplit/>
          <w:trHeight w:val="432"/>
        </w:trPr>
        <w:tc>
          <w:tcPr>
            <w:tcW w:w="2880" w:type="dxa"/>
            <w:shd w:val="clear" w:color="auto" w:fill="FFFFFF"/>
            <w:vAlign w:val="center"/>
          </w:tcPr>
          <w:p w14:paraId="5C970B06" w14:textId="77777777" w:rsidR="009A3772" w:rsidRPr="00B93CA0" w:rsidRDefault="009A3772">
            <w:pPr>
              <w:pStyle w:val="Header"/>
              <w:rPr>
                <w:bCs w:val="0"/>
              </w:rPr>
            </w:pPr>
            <w:r w:rsidRPr="00B93CA0">
              <w:rPr>
                <w:bCs w:val="0"/>
              </w:rPr>
              <w:lastRenderedPageBreak/>
              <w:t>Name</w:t>
            </w:r>
          </w:p>
        </w:tc>
        <w:tc>
          <w:tcPr>
            <w:tcW w:w="7560" w:type="dxa"/>
            <w:vAlign w:val="center"/>
          </w:tcPr>
          <w:p w14:paraId="298EC457" w14:textId="77777777" w:rsidR="009A3772" w:rsidRDefault="009D2A5C">
            <w:pPr>
              <w:pStyle w:val="NormalArial"/>
            </w:pPr>
            <w:r>
              <w:t>Arushi Sharma Frank</w:t>
            </w:r>
          </w:p>
        </w:tc>
      </w:tr>
      <w:tr w:rsidR="009A3772" w14:paraId="2E74FFFB" w14:textId="77777777" w:rsidTr="00D176CF">
        <w:trPr>
          <w:cantSplit/>
          <w:trHeight w:val="432"/>
        </w:trPr>
        <w:tc>
          <w:tcPr>
            <w:tcW w:w="2880" w:type="dxa"/>
            <w:shd w:val="clear" w:color="auto" w:fill="FFFFFF"/>
            <w:vAlign w:val="center"/>
          </w:tcPr>
          <w:p w14:paraId="0D31970A" w14:textId="77777777" w:rsidR="009A3772" w:rsidRPr="00B93CA0" w:rsidRDefault="009A3772">
            <w:pPr>
              <w:pStyle w:val="Header"/>
              <w:rPr>
                <w:bCs w:val="0"/>
              </w:rPr>
            </w:pPr>
            <w:r w:rsidRPr="00B93CA0">
              <w:rPr>
                <w:bCs w:val="0"/>
              </w:rPr>
              <w:t>E-mail Address</w:t>
            </w:r>
          </w:p>
        </w:tc>
        <w:tc>
          <w:tcPr>
            <w:tcW w:w="7560" w:type="dxa"/>
            <w:vAlign w:val="center"/>
          </w:tcPr>
          <w:p w14:paraId="427C1D18" w14:textId="77777777" w:rsidR="009A3772" w:rsidRDefault="001A11C3">
            <w:pPr>
              <w:pStyle w:val="NormalArial"/>
            </w:pPr>
            <w:hyperlink r:id="rId18" w:history="1">
              <w:r w:rsidR="009D2A5C" w:rsidRPr="0003755F">
                <w:rPr>
                  <w:rStyle w:val="Hyperlink"/>
                </w:rPr>
                <w:t>asharmafrank@tesla.com</w:t>
              </w:r>
            </w:hyperlink>
          </w:p>
        </w:tc>
      </w:tr>
      <w:tr w:rsidR="009A3772" w14:paraId="7071595B" w14:textId="77777777" w:rsidTr="00D176CF">
        <w:trPr>
          <w:cantSplit/>
          <w:trHeight w:val="432"/>
        </w:trPr>
        <w:tc>
          <w:tcPr>
            <w:tcW w:w="2880" w:type="dxa"/>
            <w:shd w:val="clear" w:color="auto" w:fill="FFFFFF"/>
            <w:vAlign w:val="center"/>
          </w:tcPr>
          <w:p w14:paraId="598D06FD" w14:textId="77777777" w:rsidR="009A3772" w:rsidRPr="00B93CA0" w:rsidRDefault="009A3772">
            <w:pPr>
              <w:pStyle w:val="Header"/>
              <w:rPr>
                <w:bCs w:val="0"/>
              </w:rPr>
            </w:pPr>
            <w:r w:rsidRPr="00B93CA0">
              <w:rPr>
                <w:bCs w:val="0"/>
              </w:rPr>
              <w:t>Company</w:t>
            </w:r>
          </w:p>
        </w:tc>
        <w:tc>
          <w:tcPr>
            <w:tcW w:w="7560" w:type="dxa"/>
            <w:vAlign w:val="center"/>
          </w:tcPr>
          <w:p w14:paraId="12520AB4" w14:textId="77777777" w:rsidR="009A3772" w:rsidRDefault="009D2A5C">
            <w:pPr>
              <w:pStyle w:val="NormalArial"/>
            </w:pPr>
            <w:r>
              <w:t>Tesla Energy Operations Inc. d/b/a Tesla</w:t>
            </w:r>
          </w:p>
        </w:tc>
      </w:tr>
      <w:tr w:rsidR="009A3772" w14:paraId="44BCD211" w14:textId="77777777" w:rsidTr="00D176CF">
        <w:trPr>
          <w:cantSplit/>
          <w:trHeight w:val="432"/>
        </w:trPr>
        <w:tc>
          <w:tcPr>
            <w:tcW w:w="2880" w:type="dxa"/>
            <w:tcBorders>
              <w:bottom w:val="single" w:sz="4" w:space="0" w:color="auto"/>
            </w:tcBorders>
            <w:shd w:val="clear" w:color="auto" w:fill="FFFFFF"/>
            <w:vAlign w:val="center"/>
          </w:tcPr>
          <w:p w14:paraId="477DDA3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294805" w14:textId="77777777" w:rsidR="009A3772" w:rsidRDefault="009D2A5C">
            <w:pPr>
              <w:pStyle w:val="NormalArial"/>
            </w:pPr>
            <w:r>
              <w:t>571-572-9037</w:t>
            </w:r>
          </w:p>
        </w:tc>
      </w:tr>
      <w:tr w:rsidR="009A3772" w14:paraId="74E8E049" w14:textId="77777777" w:rsidTr="00D176CF">
        <w:trPr>
          <w:cantSplit/>
          <w:trHeight w:val="432"/>
        </w:trPr>
        <w:tc>
          <w:tcPr>
            <w:tcW w:w="2880" w:type="dxa"/>
            <w:shd w:val="clear" w:color="auto" w:fill="FFFFFF"/>
            <w:vAlign w:val="center"/>
          </w:tcPr>
          <w:p w14:paraId="1AD39F6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9637D6" w14:textId="77777777" w:rsidR="009A3772" w:rsidRDefault="009A3772">
            <w:pPr>
              <w:pStyle w:val="NormalArial"/>
            </w:pPr>
          </w:p>
        </w:tc>
      </w:tr>
      <w:tr w:rsidR="009A3772" w14:paraId="06A89339" w14:textId="77777777" w:rsidTr="00D176CF">
        <w:trPr>
          <w:cantSplit/>
          <w:trHeight w:val="432"/>
        </w:trPr>
        <w:tc>
          <w:tcPr>
            <w:tcW w:w="2880" w:type="dxa"/>
            <w:tcBorders>
              <w:bottom w:val="single" w:sz="4" w:space="0" w:color="auto"/>
            </w:tcBorders>
            <w:shd w:val="clear" w:color="auto" w:fill="FFFFFF"/>
            <w:vAlign w:val="center"/>
          </w:tcPr>
          <w:p w14:paraId="24F13EA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5FDDA32" w14:textId="77777777" w:rsidR="009A3772" w:rsidRDefault="009D2A5C">
            <w:pPr>
              <w:pStyle w:val="NormalArial"/>
            </w:pPr>
            <w:r>
              <w:t>Independent Generator</w:t>
            </w:r>
          </w:p>
        </w:tc>
      </w:tr>
    </w:tbl>
    <w:p w14:paraId="0C24AA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3C63E90" w14:textId="77777777" w:rsidTr="00D176CF">
        <w:trPr>
          <w:cantSplit/>
          <w:trHeight w:val="432"/>
        </w:trPr>
        <w:tc>
          <w:tcPr>
            <w:tcW w:w="10440" w:type="dxa"/>
            <w:gridSpan w:val="2"/>
            <w:vAlign w:val="center"/>
          </w:tcPr>
          <w:p w14:paraId="759F8535" w14:textId="77777777" w:rsidR="009A3772" w:rsidRPr="007C199B" w:rsidRDefault="009A3772" w:rsidP="007C199B">
            <w:pPr>
              <w:pStyle w:val="NormalArial"/>
              <w:jc w:val="center"/>
              <w:rPr>
                <w:b/>
              </w:rPr>
            </w:pPr>
            <w:r w:rsidRPr="007C199B">
              <w:rPr>
                <w:b/>
              </w:rPr>
              <w:t>Market Rules Staff Contact</w:t>
            </w:r>
          </w:p>
        </w:tc>
      </w:tr>
      <w:tr w:rsidR="002229A4" w:rsidRPr="00D56D61" w14:paraId="522D0F3B" w14:textId="77777777" w:rsidTr="00D176CF">
        <w:trPr>
          <w:cantSplit/>
          <w:trHeight w:val="432"/>
        </w:trPr>
        <w:tc>
          <w:tcPr>
            <w:tcW w:w="2880" w:type="dxa"/>
            <w:vAlign w:val="center"/>
          </w:tcPr>
          <w:p w14:paraId="675ADAF9" w14:textId="77777777" w:rsidR="002229A4" w:rsidRPr="007C199B" w:rsidRDefault="002229A4" w:rsidP="002229A4">
            <w:pPr>
              <w:pStyle w:val="NormalArial"/>
              <w:rPr>
                <w:b/>
              </w:rPr>
            </w:pPr>
            <w:r w:rsidRPr="007C199B">
              <w:rPr>
                <w:b/>
              </w:rPr>
              <w:t>Name</w:t>
            </w:r>
          </w:p>
        </w:tc>
        <w:tc>
          <w:tcPr>
            <w:tcW w:w="7560" w:type="dxa"/>
            <w:vAlign w:val="center"/>
          </w:tcPr>
          <w:p w14:paraId="238F794C" w14:textId="77777777" w:rsidR="002229A4" w:rsidRPr="00D56D61" w:rsidRDefault="002229A4" w:rsidP="002229A4">
            <w:pPr>
              <w:pStyle w:val="NormalArial"/>
            </w:pPr>
            <w:r>
              <w:t>Cory Phillips</w:t>
            </w:r>
          </w:p>
        </w:tc>
      </w:tr>
      <w:tr w:rsidR="002229A4" w:rsidRPr="00D56D61" w14:paraId="2B26D08C" w14:textId="77777777" w:rsidTr="00D176CF">
        <w:trPr>
          <w:cantSplit/>
          <w:trHeight w:val="432"/>
        </w:trPr>
        <w:tc>
          <w:tcPr>
            <w:tcW w:w="2880" w:type="dxa"/>
            <w:vAlign w:val="center"/>
          </w:tcPr>
          <w:p w14:paraId="25AE343C" w14:textId="77777777" w:rsidR="002229A4" w:rsidRPr="007C199B" w:rsidRDefault="002229A4" w:rsidP="002229A4">
            <w:pPr>
              <w:pStyle w:val="NormalArial"/>
              <w:rPr>
                <w:b/>
              </w:rPr>
            </w:pPr>
            <w:r w:rsidRPr="007C199B">
              <w:rPr>
                <w:b/>
              </w:rPr>
              <w:t>E-Mail Address</w:t>
            </w:r>
          </w:p>
        </w:tc>
        <w:tc>
          <w:tcPr>
            <w:tcW w:w="7560" w:type="dxa"/>
            <w:vAlign w:val="center"/>
          </w:tcPr>
          <w:p w14:paraId="2716A78F" w14:textId="77777777" w:rsidR="002229A4" w:rsidRPr="00D56D61" w:rsidRDefault="001A11C3" w:rsidP="002229A4">
            <w:pPr>
              <w:pStyle w:val="NormalArial"/>
            </w:pPr>
            <w:hyperlink r:id="rId19" w:history="1">
              <w:r w:rsidR="002229A4" w:rsidRPr="00CA38FB">
                <w:rPr>
                  <w:rStyle w:val="Hyperlink"/>
                </w:rPr>
                <w:t>Cory.phillips@ercot.com</w:t>
              </w:r>
            </w:hyperlink>
          </w:p>
        </w:tc>
      </w:tr>
      <w:tr w:rsidR="002229A4" w:rsidRPr="005370B5" w14:paraId="4CE09CE1" w14:textId="77777777" w:rsidTr="00D176CF">
        <w:trPr>
          <w:cantSplit/>
          <w:trHeight w:val="432"/>
        </w:trPr>
        <w:tc>
          <w:tcPr>
            <w:tcW w:w="2880" w:type="dxa"/>
            <w:vAlign w:val="center"/>
          </w:tcPr>
          <w:p w14:paraId="0B1B5C29" w14:textId="77777777" w:rsidR="002229A4" w:rsidRPr="007C199B" w:rsidRDefault="002229A4" w:rsidP="002229A4">
            <w:pPr>
              <w:pStyle w:val="NormalArial"/>
              <w:rPr>
                <w:b/>
              </w:rPr>
            </w:pPr>
            <w:r w:rsidRPr="007C199B">
              <w:rPr>
                <w:b/>
              </w:rPr>
              <w:t>Phone Number</w:t>
            </w:r>
          </w:p>
        </w:tc>
        <w:tc>
          <w:tcPr>
            <w:tcW w:w="7560" w:type="dxa"/>
            <w:vAlign w:val="center"/>
          </w:tcPr>
          <w:p w14:paraId="33AB4772" w14:textId="77777777" w:rsidR="002229A4" w:rsidRDefault="002229A4" w:rsidP="002229A4">
            <w:pPr>
              <w:pStyle w:val="NormalArial"/>
            </w:pPr>
            <w:r>
              <w:t>512-248-6464</w:t>
            </w:r>
          </w:p>
        </w:tc>
      </w:tr>
    </w:tbl>
    <w:p w14:paraId="179C7F04"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F780F" w14:paraId="3EA79B59" w14:textId="77777777" w:rsidTr="00CE730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C17B64" w14:textId="77777777" w:rsidR="007F780F" w:rsidRDefault="007F780F" w:rsidP="00CE7303">
            <w:pPr>
              <w:pStyle w:val="NormalArial"/>
              <w:jc w:val="center"/>
              <w:rPr>
                <w:b/>
              </w:rPr>
            </w:pPr>
            <w:r>
              <w:rPr>
                <w:b/>
              </w:rPr>
              <w:t>Comments Received</w:t>
            </w:r>
          </w:p>
        </w:tc>
      </w:tr>
      <w:tr w:rsidR="007F780F" w14:paraId="062A297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F6E03" w14:textId="77777777" w:rsidR="007F780F" w:rsidRDefault="007F780F" w:rsidP="00CE730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2C4A45" w14:textId="77777777" w:rsidR="007F780F" w:rsidRDefault="007F780F" w:rsidP="00CE7303">
            <w:pPr>
              <w:pStyle w:val="NormalArial"/>
              <w:rPr>
                <w:b/>
              </w:rPr>
            </w:pPr>
            <w:r>
              <w:rPr>
                <w:b/>
              </w:rPr>
              <w:t>Comment Summary</w:t>
            </w:r>
          </w:p>
        </w:tc>
      </w:tr>
      <w:tr w:rsidR="007F780F" w14:paraId="29B7272A"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855907" w14:textId="6FC01D6C" w:rsidR="007F780F" w:rsidRDefault="007F780F" w:rsidP="00CE7303">
            <w:pPr>
              <w:pStyle w:val="Header"/>
              <w:rPr>
                <w:b w:val="0"/>
                <w:bCs w:val="0"/>
              </w:rPr>
            </w:pPr>
            <w:r>
              <w:rPr>
                <w:b w:val="0"/>
                <w:bCs w:val="0"/>
              </w:rPr>
              <w:t>Tesla 110321</w:t>
            </w:r>
          </w:p>
        </w:tc>
        <w:tc>
          <w:tcPr>
            <w:tcW w:w="7560" w:type="dxa"/>
            <w:tcBorders>
              <w:top w:val="single" w:sz="4" w:space="0" w:color="auto"/>
              <w:left w:val="single" w:sz="4" w:space="0" w:color="auto"/>
              <w:bottom w:val="single" w:sz="4" w:space="0" w:color="auto"/>
              <w:right w:val="single" w:sz="4" w:space="0" w:color="auto"/>
            </w:tcBorders>
            <w:vAlign w:val="center"/>
          </w:tcPr>
          <w:p w14:paraId="08B52E20" w14:textId="63CED73A" w:rsidR="007F780F" w:rsidRDefault="00CD1E38" w:rsidP="00CE7303">
            <w:pPr>
              <w:pStyle w:val="NormalArial"/>
              <w:spacing w:before="120" w:after="120"/>
            </w:pPr>
            <w:r>
              <w:t xml:space="preserve">Proposed edits to expand the proposed emergency switching solution to all Resources along with </w:t>
            </w:r>
            <w:r w:rsidR="00877829">
              <w:t xml:space="preserve">other </w:t>
            </w:r>
            <w:r>
              <w:t>revision</w:t>
            </w:r>
            <w:r w:rsidR="00877829">
              <w:t>s to clarify the application of the switching solution, appropriate Resource Status, WSL treatment, and metering expectations</w:t>
            </w:r>
          </w:p>
        </w:tc>
      </w:tr>
      <w:tr w:rsidR="00A522B6" w14:paraId="06C4EFEA"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B80B53" w14:textId="696F0DE5" w:rsidR="00A522B6" w:rsidRDefault="00A522B6" w:rsidP="00CE7303">
            <w:pPr>
              <w:pStyle w:val="Header"/>
              <w:rPr>
                <w:b w:val="0"/>
                <w:bCs w:val="0"/>
              </w:rPr>
            </w:pPr>
            <w:r>
              <w:rPr>
                <w:b w:val="0"/>
                <w:bCs w:val="0"/>
              </w:rPr>
              <w:t>ROS 120321</w:t>
            </w:r>
          </w:p>
        </w:tc>
        <w:tc>
          <w:tcPr>
            <w:tcW w:w="7560" w:type="dxa"/>
            <w:tcBorders>
              <w:top w:val="single" w:sz="4" w:space="0" w:color="auto"/>
              <w:left w:val="single" w:sz="4" w:space="0" w:color="auto"/>
              <w:bottom w:val="single" w:sz="4" w:space="0" w:color="auto"/>
              <w:right w:val="single" w:sz="4" w:space="0" w:color="auto"/>
            </w:tcBorders>
            <w:vAlign w:val="center"/>
          </w:tcPr>
          <w:p w14:paraId="7E972074" w14:textId="76BE5FEC" w:rsidR="00A522B6" w:rsidRDefault="00A522B6" w:rsidP="00CE7303">
            <w:pPr>
              <w:pStyle w:val="NormalArial"/>
              <w:spacing w:before="120" w:after="120"/>
            </w:pPr>
            <w:r>
              <w:rPr>
                <w:rFonts w:cs="Arial"/>
              </w:rPr>
              <w:t>Requested PRS continue to table NPRR1100 for review by the Operations Working Group (OWG)</w:t>
            </w:r>
          </w:p>
        </w:tc>
      </w:tr>
      <w:tr w:rsidR="00A522B6" w14:paraId="0BCFA2F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E28ABE" w14:textId="43EDD9D9" w:rsidR="00A522B6" w:rsidRDefault="00A522B6" w:rsidP="00CE7303">
            <w:pPr>
              <w:pStyle w:val="Header"/>
              <w:rPr>
                <w:b w:val="0"/>
                <w:bCs w:val="0"/>
              </w:rPr>
            </w:pPr>
            <w:r>
              <w:rPr>
                <w:b w:val="0"/>
                <w:bCs w:val="0"/>
              </w:rPr>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1FF16C2C" w14:textId="06A3E852" w:rsidR="00A522B6" w:rsidRDefault="00A522B6" w:rsidP="00CE7303">
            <w:pPr>
              <w:pStyle w:val="NormalArial"/>
              <w:spacing w:before="120" w:after="120"/>
            </w:pPr>
            <w:r>
              <w:t>R</w:t>
            </w:r>
            <w:r w:rsidRPr="00A522B6">
              <w:t>equest</w:t>
            </w:r>
            <w:r>
              <w:t>ed</w:t>
            </w:r>
            <w:r w:rsidRPr="00A522B6">
              <w:t xml:space="preserve"> PRS continue to table NPRR1100 for further discussion by the Metering Working Group (MWG) and the Wholesale Market Working Group (WMWG)  </w:t>
            </w:r>
          </w:p>
        </w:tc>
      </w:tr>
      <w:tr w:rsidR="00A522B6" w14:paraId="68E52F80"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CE14B4" w14:textId="69469972" w:rsidR="00A522B6" w:rsidRDefault="00A522B6" w:rsidP="00CE7303">
            <w:pPr>
              <w:pStyle w:val="Header"/>
              <w:rPr>
                <w:b w:val="0"/>
                <w:bCs w:val="0"/>
              </w:rPr>
            </w:pPr>
            <w:r>
              <w:rPr>
                <w:b w:val="0"/>
                <w:bCs w:val="0"/>
              </w:rPr>
              <w:t>Tesla 021422</w:t>
            </w:r>
          </w:p>
        </w:tc>
        <w:tc>
          <w:tcPr>
            <w:tcW w:w="7560" w:type="dxa"/>
            <w:tcBorders>
              <w:top w:val="single" w:sz="4" w:space="0" w:color="auto"/>
              <w:left w:val="single" w:sz="4" w:space="0" w:color="auto"/>
              <w:bottom w:val="single" w:sz="4" w:space="0" w:color="auto"/>
              <w:right w:val="single" w:sz="4" w:space="0" w:color="auto"/>
            </w:tcBorders>
            <w:vAlign w:val="center"/>
          </w:tcPr>
          <w:p w14:paraId="13FCEB8D" w14:textId="1B0AFFCA" w:rsidR="00A522B6" w:rsidRDefault="00A522B6" w:rsidP="00CE7303">
            <w:pPr>
              <w:pStyle w:val="NormalArial"/>
              <w:spacing w:before="120" w:after="120"/>
            </w:pPr>
            <w:r>
              <w:t>Proposed additional edits based on stakeholder discussions at OWG, MWG, and WMWG</w:t>
            </w:r>
          </w:p>
        </w:tc>
      </w:tr>
      <w:tr w:rsidR="00A522B6" w14:paraId="40CF7707"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7882D8" w14:textId="31A12359" w:rsidR="00A522B6" w:rsidRDefault="00A522B6" w:rsidP="00CE7303">
            <w:pPr>
              <w:pStyle w:val="Header"/>
              <w:rPr>
                <w:b w:val="0"/>
                <w:bCs w:val="0"/>
              </w:rPr>
            </w:pPr>
            <w:r>
              <w:rPr>
                <w:b w:val="0"/>
                <w:bCs w:val="0"/>
              </w:rPr>
              <w:t>ERCOT 040522</w:t>
            </w:r>
          </w:p>
        </w:tc>
        <w:tc>
          <w:tcPr>
            <w:tcW w:w="7560" w:type="dxa"/>
            <w:tcBorders>
              <w:top w:val="single" w:sz="4" w:space="0" w:color="auto"/>
              <w:left w:val="single" w:sz="4" w:space="0" w:color="auto"/>
              <w:bottom w:val="single" w:sz="4" w:space="0" w:color="auto"/>
              <w:right w:val="single" w:sz="4" w:space="0" w:color="auto"/>
            </w:tcBorders>
            <w:vAlign w:val="center"/>
          </w:tcPr>
          <w:p w14:paraId="37408232" w14:textId="79C3E5A2" w:rsidR="00A522B6" w:rsidRDefault="00A522B6" w:rsidP="00CE7303">
            <w:pPr>
              <w:pStyle w:val="NormalArial"/>
              <w:spacing w:before="120" w:after="120"/>
            </w:pPr>
            <w:r>
              <w:t xml:space="preserve">Proposed additional edits to the 2/14/22 Tesla comments based on internal discussions and stakeholder discussions at OWG, MWG, and WMWG to present a more simplified approach from </w:t>
            </w:r>
            <w:r>
              <w:rPr>
                <w:rFonts w:cs="Arial"/>
              </w:rPr>
              <w:t>both an operational and Settlement perspective</w:t>
            </w:r>
          </w:p>
        </w:tc>
      </w:tr>
      <w:tr w:rsidR="00A522B6" w14:paraId="7A935BF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2726CF" w14:textId="2929FD46" w:rsidR="00A522B6" w:rsidRDefault="00A522B6" w:rsidP="00CE7303">
            <w:pPr>
              <w:pStyle w:val="Header"/>
              <w:rPr>
                <w:b w:val="0"/>
                <w:bCs w:val="0"/>
              </w:rPr>
            </w:pPr>
            <w:r>
              <w:rPr>
                <w:b w:val="0"/>
                <w:bCs w:val="0"/>
              </w:rPr>
              <w:t>Oncor 041222</w:t>
            </w:r>
          </w:p>
        </w:tc>
        <w:tc>
          <w:tcPr>
            <w:tcW w:w="7560" w:type="dxa"/>
            <w:tcBorders>
              <w:top w:val="single" w:sz="4" w:space="0" w:color="auto"/>
              <w:left w:val="single" w:sz="4" w:space="0" w:color="auto"/>
              <w:bottom w:val="single" w:sz="4" w:space="0" w:color="auto"/>
              <w:right w:val="single" w:sz="4" w:space="0" w:color="auto"/>
            </w:tcBorders>
            <w:vAlign w:val="center"/>
          </w:tcPr>
          <w:p w14:paraId="03089045" w14:textId="503E88E3" w:rsidR="00A522B6" w:rsidRDefault="00AC1D02" w:rsidP="00CE7303">
            <w:pPr>
              <w:pStyle w:val="NormalArial"/>
              <w:spacing w:before="120" w:after="120"/>
            </w:pPr>
            <w:r>
              <w:t xml:space="preserve">Proposed additional edits to the 4/5/22 ERCOT comments to relocate proposed language from Section 6.5.6, TSP and DSP Responsibilities, into </w:t>
            </w:r>
            <w:r w:rsidR="002D6BD1">
              <w:t xml:space="preserve">Section </w:t>
            </w:r>
            <w:r>
              <w:t>6.5.5.1, Changes in Resource Status</w:t>
            </w:r>
          </w:p>
        </w:tc>
      </w:tr>
      <w:tr w:rsidR="00A522B6" w14:paraId="3959C01B"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2E3171" w14:textId="5896B270" w:rsidR="00A522B6" w:rsidRDefault="00A522B6" w:rsidP="00CE7303">
            <w:pPr>
              <w:pStyle w:val="Header"/>
              <w:rPr>
                <w:b w:val="0"/>
                <w:bCs w:val="0"/>
              </w:rPr>
            </w:pPr>
            <w:r>
              <w:rPr>
                <w:b w:val="0"/>
                <w:bCs w:val="0"/>
              </w:rPr>
              <w:lastRenderedPageBreak/>
              <w:t>LCRA 041222</w:t>
            </w:r>
          </w:p>
        </w:tc>
        <w:tc>
          <w:tcPr>
            <w:tcW w:w="7560" w:type="dxa"/>
            <w:tcBorders>
              <w:top w:val="single" w:sz="4" w:space="0" w:color="auto"/>
              <w:left w:val="single" w:sz="4" w:space="0" w:color="auto"/>
              <w:bottom w:val="single" w:sz="4" w:space="0" w:color="auto"/>
              <w:right w:val="single" w:sz="4" w:space="0" w:color="auto"/>
            </w:tcBorders>
            <w:vAlign w:val="center"/>
          </w:tcPr>
          <w:p w14:paraId="4C2B6F4D" w14:textId="6D9A7A61" w:rsidR="00A522B6" w:rsidRDefault="00AC1D02" w:rsidP="00CE7303">
            <w:pPr>
              <w:pStyle w:val="NormalArial"/>
              <w:spacing w:before="120" w:after="120"/>
            </w:pPr>
            <w:r>
              <w:t xml:space="preserve">Proposed additional edits to the 4/12/22 Oncor comments to </w:t>
            </w:r>
            <w:r w:rsidRPr="00BF7F5E">
              <w:rPr>
                <w:rFonts w:cs="Arial"/>
              </w:rPr>
              <w:t>improve Transmission and/or Distribution Service Provider (TDSP) coordination with Resources engaged in a PMI</w:t>
            </w:r>
          </w:p>
        </w:tc>
      </w:tr>
      <w:tr w:rsidR="00A522B6" w14:paraId="686877F9"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90F4A0" w14:textId="724BDDC5" w:rsidR="00A522B6" w:rsidRDefault="00A522B6" w:rsidP="00CE7303">
            <w:pPr>
              <w:pStyle w:val="Header"/>
              <w:rPr>
                <w:b w:val="0"/>
                <w:bCs w:val="0"/>
              </w:rPr>
            </w:pPr>
            <w:r>
              <w:rPr>
                <w:b w:val="0"/>
                <w:bCs w:val="0"/>
              </w:rPr>
              <w:t>ERCOT 041322</w:t>
            </w:r>
          </w:p>
        </w:tc>
        <w:tc>
          <w:tcPr>
            <w:tcW w:w="7560" w:type="dxa"/>
            <w:tcBorders>
              <w:top w:val="single" w:sz="4" w:space="0" w:color="auto"/>
              <w:left w:val="single" w:sz="4" w:space="0" w:color="auto"/>
              <w:bottom w:val="single" w:sz="4" w:space="0" w:color="auto"/>
              <w:right w:val="single" w:sz="4" w:space="0" w:color="auto"/>
            </w:tcBorders>
            <w:vAlign w:val="center"/>
          </w:tcPr>
          <w:p w14:paraId="0B05610A" w14:textId="7BF70552" w:rsidR="00A522B6" w:rsidRDefault="00834F77" w:rsidP="00CE7303">
            <w:pPr>
              <w:pStyle w:val="NormalArial"/>
              <w:spacing w:before="120" w:after="120"/>
            </w:pPr>
            <w:r>
              <w:t xml:space="preserve">Responded to the 4/12/22 Oncor comments and 4/12/22 LCRA comments, and proposed additional edits to the 4/12/22 LCRA comments within </w:t>
            </w:r>
            <w:r>
              <w:rPr>
                <w:rFonts w:cs="Arial"/>
              </w:rPr>
              <w:t>paragraph (4)(a)(iv) of Section 6</w:t>
            </w:r>
            <w:r w:rsidRPr="004729F6">
              <w:rPr>
                <w:rFonts w:cs="Arial"/>
              </w:rPr>
              <w:t>.5.5.1</w:t>
            </w:r>
          </w:p>
        </w:tc>
      </w:tr>
      <w:tr w:rsidR="007E323E" w14:paraId="5B901FF5"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EFC4A8" w14:textId="07C5EC61" w:rsidR="007E323E" w:rsidRDefault="007E323E" w:rsidP="00CE7303">
            <w:pPr>
              <w:pStyle w:val="Header"/>
              <w:rPr>
                <w:b w:val="0"/>
                <w:bCs w:val="0"/>
              </w:rPr>
            </w:pPr>
            <w:r>
              <w:rPr>
                <w:b w:val="0"/>
                <w:bCs w:val="0"/>
              </w:rPr>
              <w:t>LCRA 050222</w:t>
            </w:r>
          </w:p>
        </w:tc>
        <w:tc>
          <w:tcPr>
            <w:tcW w:w="7560" w:type="dxa"/>
            <w:tcBorders>
              <w:top w:val="single" w:sz="4" w:space="0" w:color="auto"/>
              <w:left w:val="single" w:sz="4" w:space="0" w:color="auto"/>
              <w:bottom w:val="single" w:sz="4" w:space="0" w:color="auto"/>
              <w:right w:val="single" w:sz="4" w:space="0" w:color="auto"/>
            </w:tcBorders>
            <w:vAlign w:val="center"/>
          </w:tcPr>
          <w:p w14:paraId="7C581E52" w14:textId="14FC89E8" w:rsidR="007E323E" w:rsidRDefault="007E323E" w:rsidP="00CE7303">
            <w:pPr>
              <w:pStyle w:val="NormalArial"/>
              <w:spacing w:before="120" w:after="120"/>
            </w:pPr>
            <w:r>
              <w:t>Proposed additional clarifying edits to the 4/13/22 ERCOT comments</w:t>
            </w:r>
          </w:p>
        </w:tc>
      </w:tr>
      <w:tr w:rsidR="007E323E" w14:paraId="15BDAD87"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4EE40F" w14:textId="3D76BA9C" w:rsidR="007E323E" w:rsidRDefault="007E323E" w:rsidP="00CE7303">
            <w:pPr>
              <w:pStyle w:val="Header"/>
              <w:rPr>
                <w:b w:val="0"/>
                <w:bCs w:val="0"/>
              </w:rPr>
            </w:pPr>
            <w:r>
              <w:rPr>
                <w:b w:val="0"/>
                <w:bCs w:val="0"/>
              </w:rPr>
              <w:t>ERCOT 050322</w:t>
            </w:r>
          </w:p>
        </w:tc>
        <w:tc>
          <w:tcPr>
            <w:tcW w:w="7560" w:type="dxa"/>
            <w:tcBorders>
              <w:top w:val="single" w:sz="4" w:space="0" w:color="auto"/>
              <w:left w:val="single" w:sz="4" w:space="0" w:color="auto"/>
              <w:bottom w:val="single" w:sz="4" w:space="0" w:color="auto"/>
              <w:right w:val="single" w:sz="4" w:space="0" w:color="auto"/>
            </w:tcBorders>
            <w:vAlign w:val="center"/>
          </w:tcPr>
          <w:p w14:paraId="518FD3D0" w14:textId="31DB6E63" w:rsidR="007E323E" w:rsidRDefault="007E323E" w:rsidP="00CE7303">
            <w:pPr>
              <w:pStyle w:val="NormalArial"/>
              <w:spacing w:before="120" w:after="120"/>
            </w:pPr>
            <w:r>
              <w:t xml:space="preserve">Proposed additional edits to the 5/2/22 LCRA comments clarifying </w:t>
            </w:r>
            <w:r>
              <w:rPr>
                <w:rFonts w:cs="Arial"/>
              </w:rPr>
              <w:t xml:space="preserve">the notifications and communications concerning PMI </w:t>
            </w:r>
            <w:r w:rsidRPr="00813932">
              <w:rPr>
                <w:rFonts w:cs="Arial"/>
              </w:rPr>
              <w:t>configurations</w:t>
            </w:r>
          </w:p>
        </w:tc>
      </w:tr>
      <w:tr w:rsidR="007E323E" w14:paraId="0FDBF56D"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6D6717" w14:textId="31DEC07E" w:rsidR="007E323E" w:rsidRDefault="007E323E" w:rsidP="00CE7303">
            <w:pPr>
              <w:pStyle w:val="Header"/>
              <w:rPr>
                <w:b w:val="0"/>
                <w:bCs w:val="0"/>
              </w:rPr>
            </w:pPr>
            <w:r>
              <w:rPr>
                <w:b w:val="0"/>
                <w:bCs w:val="0"/>
              </w:rPr>
              <w:t>ROS 051022</w:t>
            </w:r>
          </w:p>
        </w:tc>
        <w:tc>
          <w:tcPr>
            <w:tcW w:w="7560" w:type="dxa"/>
            <w:tcBorders>
              <w:top w:val="single" w:sz="4" w:space="0" w:color="auto"/>
              <w:left w:val="single" w:sz="4" w:space="0" w:color="auto"/>
              <w:bottom w:val="single" w:sz="4" w:space="0" w:color="auto"/>
              <w:right w:val="single" w:sz="4" w:space="0" w:color="auto"/>
            </w:tcBorders>
            <w:vAlign w:val="center"/>
          </w:tcPr>
          <w:p w14:paraId="6C18D623" w14:textId="27860129" w:rsidR="007E323E" w:rsidRDefault="007E323E" w:rsidP="00CE7303">
            <w:pPr>
              <w:pStyle w:val="NormalArial"/>
              <w:spacing w:before="120" w:after="120"/>
            </w:pPr>
            <w:proofErr w:type="spellStart"/>
            <w:r>
              <w:t>Endosed</w:t>
            </w:r>
            <w:proofErr w:type="spellEnd"/>
            <w:r>
              <w:t xml:space="preserve"> NPRR1100 as amended by the 5/3/22 ERCOT comments</w:t>
            </w:r>
          </w:p>
        </w:tc>
      </w:tr>
      <w:tr w:rsidR="007E323E" w14:paraId="63D3042F"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57883E" w14:textId="3742D499" w:rsidR="007E323E" w:rsidRDefault="007E323E" w:rsidP="007E323E">
            <w:pPr>
              <w:pStyle w:val="Header"/>
              <w:rPr>
                <w:b w:val="0"/>
                <w:bCs w:val="0"/>
              </w:rPr>
            </w:pPr>
            <w:r>
              <w:rPr>
                <w:b w:val="0"/>
                <w:bCs w:val="0"/>
              </w:rPr>
              <w:t>WMS 051022</w:t>
            </w:r>
          </w:p>
        </w:tc>
        <w:tc>
          <w:tcPr>
            <w:tcW w:w="7560" w:type="dxa"/>
            <w:tcBorders>
              <w:top w:val="single" w:sz="4" w:space="0" w:color="auto"/>
              <w:left w:val="single" w:sz="4" w:space="0" w:color="auto"/>
              <w:bottom w:val="single" w:sz="4" w:space="0" w:color="auto"/>
              <w:right w:val="single" w:sz="4" w:space="0" w:color="auto"/>
            </w:tcBorders>
            <w:vAlign w:val="center"/>
          </w:tcPr>
          <w:p w14:paraId="0B129B0D" w14:textId="4562AA28" w:rsidR="007E323E" w:rsidRDefault="007E323E" w:rsidP="007E323E">
            <w:pPr>
              <w:pStyle w:val="NormalArial"/>
              <w:spacing w:before="120" w:after="120"/>
            </w:pPr>
            <w:proofErr w:type="spellStart"/>
            <w:r>
              <w:t>Endosed</w:t>
            </w:r>
            <w:proofErr w:type="spellEnd"/>
            <w:r>
              <w:t xml:space="preserve"> NPRR1100 as amended by the 5/3/22 ERCOT comments</w:t>
            </w:r>
          </w:p>
        </w:tc>
      </w:tr>
    </w:tbl>
    <w:p w14:paraId="45AF09BD"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F780F" w:rsidRPr="001B6509" w14:paraId="3BB8D84B" w14:textId="77777777" w:rsidTr="00CE7303">
        <w:trPr>
          <w:trHeight w:val="350"/>
        </w:trPr>
        <w:tc>
          <w:tcPr>
            <w:tcW w:w="10440" w:type="dxa"/>
            <w:tcBorders>
              <w:bottom w:val="single" w:sz="4" w:space="0" w:color="auto"/>
            </w:tcBorders>
            <w:shd w:val="clear" w:color="auto" w:fill="FFFFFF"/>
            <w:vAlign w:val="center"/>
          </w:tcPr>
          <w:p w14:paraId="67156B0E" w14:textId="77777777" w:rsidR="007F780F" w:rsidRPr="001B6509" w:rsidRDefault="007F780F" w:rsidP="00CE7303">
            <w:pPr>
              <w:tabs>
                <w:tab w:val="center" w:pos="4320"/>
                <w:tab w:val="right" w:pos="8640"/>
              </w:tabs>
              <w:jc w:val="center"/>
              <w:rPr>
                <w:rFonts w:ascii="Arial" w:hAnsi="Arial"/>
                <w:b/>
                <w:bCs/>
              </w:rPr>
            </w:pPr>
            <w:r w:rsidRPr="001B6509">
              <w:rPr>
                <w:rFonts w:ascii="Arial" w:hAnsi="Arial"/>
                <w:b/>
                <w:bCs/>
              </w:rPr>
              <w:t>Market Rules Notes</w:t>
            </w:r>
          </w:p>
        </w:tc>
      </w:tr>
    </w:tbl>
    <w:p w14:paraId="32991516" w14:textId="3E8B30EA" w:rsidR="003763E0" w:rsidRDefault="003763E0" w:rsidP="003763E0">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35CAB6DF" w14:textId="349E4737" w:rsidR="003763E0" w:rsidRDefault="003763E0" w:rsidP="003763E0">
      <w:pPr>
        <w:numPr>
          <w:ilvl w:val="0"/>
          <w:numId w:val="21"/>
        </w:numPr>
        <w:spacing w:before="120"/>
        <w:rPr>
          <w:rFonts w:ascii="Arial" w:hAnsi="Arial" w:cs="Arial"/>
        </w:rPr>
      </w:pPr>
      <w:r>
        <w:rPr>
          <w:rFonts w:ascii="Arial" w:hAnsi="Arial" w:cs="Arial"/>
        </w:rPr>
        <w:t>NPRR</w:t>
      </w:r>
      <w:r w:rsidR="00743371">
        <w:rPr>
          <w:rFonts w:ascii="Arial" w:hAnsi="Arial" w:cs="Arial"/>
        </w:rPr>
        <w:t>1005</w:t>
      </w:r>
      <w:r>
        <w:rPr>
          <w:rFonts w:ascii="Arial" w:hAnsi="Arial" w:cs="Arial"/>
        </w:rPr>
        <w:t xml:space="preserve">, </w:t>
      </w:r>
      <w:r w:rsidR="00743371" w:rsidRPr="00743371">
        <w:rPr>
          <w:rFonts w:ascii="Arial" w:hAnsi="Arial" w:cs="Arial"/>
        </w:rPr>
        <w:t>Clarify Definition of Point of Interconnection (POI) and Add Definition Point of Interconnection Bus (POIB)</w:t>
      </w:r>
      <w:r w:rsidR="00743371">
        <w:rPr>
          <w:rFonts w:ascii="Arial" w:hAnsi="Arial" w:cs="Arial"/>
        </w:rPr>
        <w:t xml:space="preserve"> (unboxed 2/1/22)</w:t>
      </w:r>
    </w:p>
    <w:p w14:paraId="5FEF53FB" w14:textId="5D1E53A2" w:rsidR="009A3772" w:rsidRDefault="003763E0" w:rsidP="007E323E">
      <w:pPr>
        <w:numPr>
          <w:ilvl w:val="1"/>
          <w:numId w:val="21"/>
        </w:numPr>
        <w:spacing w:after="120"/>
        <w:rPr>
          <w:rFonts w:ascii="Arial" w:hAnsi="Arial" w:cs="Arial"/>
        </w:rPr>
      </w:pPr>
      <w:r w:rsidRPr="004361A7">
        <w:rPr>
          <w:rFonts w:ascii="Arial" w:hAnsi="Arial" w:cs="Arial"/>
        </w:rPr>
        <w:t>Section 1</w:t>
      </w:r>
      <w:r>
        <w:rPr>
          <w:rFonts w:ascii="Arial" w:hAnsi="Arial" w:cs="Arial"/>
        </w:rPr>
        <w:t>0.3.2.3</w:t>
      </w:r>
    </w:p>
    <w:p w14:paraId="6F7B55C6" w14:textId="4DF674CE" w:rsidR="00EC36D8" w:rsidRDefault="00EC36D8" w:rsidP="00EC36D8">
      <w:pPr>
        <w:numPr>
          <w:ilvl w:val="0"/>
          <w:numId w:val="21"/>
        </w:numPr>
        <w:spacing w:after="120"/>
        <w:rPr>
          <w:rFonts w:ascii="Arial" w:hAnsi="Arial" w:cs="Arial"/>
        </w:rPr>
      </w:pPr>
      <w:r>
        <w:rPr>
          <w:rFonts w:ascii="Arial" w:hAnsi="Arial" w:cs="Arial"/>
        </w:rPr>
        <w:t xml:space="preserve">NPRR1098, </w:t>
      </w:r>
      <w:r w:rsidRPr="00EC36D8">
        <w:rPr>
          <w:rFonts w:ascii="Arial" w:hAnsi="Arial" w:cs="Arial"/>
        </w:rPr>
        <w:t>Direct Current Tie (DC Tie) Reactive Power Capability Requirements</w:t>
      </w:r>
      <w:r>
        <w:rPr>
          <w:rFonts w:ascii="Arial" w:hAnsi="Arial" w:cs="Arial"/>
        </w:rPr>
        <w:t xml:space="preserve"> (incorporated 4/1/22)</w:t>
      </w:r>
    </w:p>
    <w:p w14:paraId="51440A40" w14:textId="35F23A9B" w:rsidR="00EC36D8" w:rsidRDefault="00EC36D8" w:rsidP="00EC36D8">
      <w:pPr>
        <w:numPr>
          <w:ilvl w:val="1"/>
          <w:numId w:val="21"/>
        </w:numPr>
        <w:spacing w:after="120"/>
        <w:rPr>
          <w:rFonts w:ascii="Arial" w:hAnsi="Arial" w:cs="Arial"/>
        </w:rPr>
      </w:pPr>
      <w:r>
        <w:rPr>
          <w:rFonts w:ascii="Arial" w:hAnsi="Arial" w:cs="Arial"/>
        </w:rPr>
        <w:t>Section 6.5.6</w:t>
      </w:r>
    </w:p>
    <w:p w14:paraId="2F36B589" w14:textId="6004DD7D" w:rsidR="00E42DE1" w:rsidRPr="00A60BBA" w:rsidRDefault="00E42DE1" w:rsidP="00E42DE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0DF03BD" w14:textId="00D33D8E" w:rsidR="00E42DE1" w:rsidRPr="00A60BBA" w:rsidRDefault="00E42DE1" w:rsidP="00E42DE1">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1085, </w:t>
      </w:r>
      <w:r w:rsidRPr="00E42DE1">
        <w:rPr>
          <w:rFonts w:ascii="Arial" w:hAnsi="Arial" w:cs="Arial"/>
        </w:rPr>
        <w:t>Ensuring Continuous Validity of Physical Responsive Capability (PRC) and Dispatch through Timely Changes to Resource Telemetry and Current Operating Plans (COPs)</w:t>
      </w:r>
    </w:p>
    <w:p w14:paraId="7A5BCF90" w14:textId="099D4E29" w:rsidR="00E42DE1" w:rsidRDefault="00E42DE1" w:rsidP="00E42DE1">
      <w:pPr>
        <w:numPr>
          <w:ilvl w:val="1"/>
          <w:numId w:val="21"/>
        </w:numPr>
        <w:rPr>
          <w:rFonts w:ascii="Arial" w:hAnsi="Arial" w:cs="Arial"/>
        </w:rPr>
      </w:pPr>
      <w:r w:rsidRPr="00A60BBA">
        <w:rPr>
          <w:rFonts w:ascii="Arial" w:hAnsi="Arial" w:cs="Arial"/>
        </w:rPr>
        <w:t xml:space="preserve">Section </w:t>
      </w:r>
      <w:r>
        <w:rPr>
          <w:rFonts w:ascii="Arial" w:hAnsi="Arial" w:cs="Arial"/>
        </w:rPr>
        <w:t>3.9.1</w:t>
      </w:r>
    </w:p>
    <w:p w14:paraId="72CC2BBF" w14:textId="7896D85B" w:rsidR="00E42DE1" w:rsidRDefault="00E42DE1" w:rsidP="00E42DE1">
      <w:pPr>
        <w:numPr>
          <w:ilvl w:val="1"/>
          <w:numId w:val="21"/>
        </w:numPr>
        <w:spacing w:after="120"/>
        <w:rPr>
          <w:rFonts w:ascii="Arial" w:hAnsi="Arial" w:cs="Arial"/>
        </w:rPr>
      </w:pPr>
      <w:r>
        <w:rPr>
          <w:rFonts w:ascii="Arial" w:hAnsi="Arial" w:cs="Arial"/>
        </w:rPr>
        <w:t>Section 6.5.5.1</w:t>
      </w:r>
    </w:p>
    <w:p w14:paraId="5360B5ED" w14:textId="43E585DD" w:rsidR="00E42DE1" w:rsidRPr="00A60BBA" w:rsidRDefault="00E42DE1" w:rsidP="00E42DE1">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1092, </w:t>
      </w:r>
      <w:r w:rsidRPr="00E42DE1">
        <w:rPr>
          <w:rFonts w:ascii="Arial" w:hAnsi="Arial" w:cs="Arial"/>
        </w:rPr>
        <w:t>Reduce RUC Offer Floor and Limit RUC Opt-Out Provision</w:t>
      </w:r>
    </w:p>
    <w:p w14:paraId="575AD9C1" w14:textId="0E013F19" w:rsidR="00E42DE1" w:rsidRDefault="00E42DE1" w:rsidP="00E42DE1">
      <w:pPr>
        <w:numPr>
          <w:ilvl w:val="1"/>
          <w:numId w:val="21"/>
        </w:numPr>
        <w:rPr>
          <w:rFonts w:ascii="Arial" w:hAnsi="Arial" w:cs="Arial"/>
        </w:rPr>
      </w:pPr>
      <w:r w:rsidRPr="00A60BBA">
        <w:rPr>
          <w:rFonts w:ascii="Arial" w:hAnsi="Arial" w:cs="Arial"/>
        </w:rPr>
        <w:t xml:space="preserve">Section </w:t>
      </w:r>
      <w:r>
        <w:rPr>
          <w:rFonts w:ascii="Arial" w:hAnsi="Arial" w:cs="Arial"/>
        </w:rPr>
        <w:t>3.9.1</w:t>
      </w:r>
    </w:p>
    <w:p w14:paraId="60DE68F6" w14:textId="28BA2967" w:rsidR="00E42DE1" w:rsidRPr="00E42DE1" w:rsidRDefault="00E42DE1" w:rsidP="00E42DE1">
      <w:pPr>
        <w:numPr>
          <w:ilvl w:val="1"/>
          <w:numId w:val="21"/>
        </w:numPr>
        <w:spacing w:after="120"/>
        <w:rPr>
          <w:rFonts w:ascii="Arial" w:hAnsi="Arial" w:cs="Arial"/>
        </w:rPr>
      </w:pPr>
      <w:r>
        <w:rPr>
          <w:rFonts w:ascii="Arial" w:hAnsi="Arial" w:cs="Arial"/>
        </w:rPr>
        <w:t>Section 6.4.7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CBD762" w14:textId="77777777" w:rsidTr="00877829">
        <w:trPr>
          <w:trHeight w:val="350"/>
        </w:trPr>
        <w:tc>
          <w:tcPr>
            <w:tcW w:w="10440" w:type="dxa"/>
            <w:shd w:val="clear" w:color="auto" w:fill="FFFFFF"/>
            <w:vAlign w:val="center"/>
          </w:tcPr>
          <w:p w14:paraId="7B75A1C4" w14:textId="77777777" w:rsidR="009A3772" w:rsidRDefault="009A3772">
            <w:pPr>
              <w:pStyle w:val="Header"/>
              <w:jc w:val="center"/>
            </w:pPr>
            <w:r>
              <w:t>Proposed Protocol Language Revision</w:t>
            </w:r>
          </w:p>
        </w:tc>
      </w:tr>
    </w:tbl>
    <w:p w14:paraId="0634EDF4" w14:textId="77777777" w:rsidR="002935C8" w:rsidRPr="002935C8" w:rsidRDefault="002935C8" w:rsidP="002935C8">
      <w:pPr>
        <w:keepNext/>
        <w:spacing w:before="240" w:after="240"/>
        <w:outlineLvl w:val="1"/>
        <w:rPr>
          <w:b/>
          <w:szCs w:val="20"/>
        </w:rPr>
      </w:pPr>
      <w:bookmarkStart w:id="15" w:name="_Toc73847662"/>
      <w:bookmarkStart w:id="16" w:name="_Toc118224377"/>
      <w:bookmarkStart w:id="17" w:name="_Toc118909445"/>
      <w:bookmarkStart w:id="18" w:name="_Toc205190238"/>
      <w:r w:rsidRPr="002935C8">
        <w:rPr>
          <w:b/>
          <w:szCs w:val="20"/>
        </w:rPr>
        <w:t>2.1</w:t>
      </w:r>
      <w:r w:rsidRPr="002935C8">
        <w:rPr>
          <w:b/>
          <w:szCs w:val="20"/>
        </w:rPr>
        <w:tab/>
        <w:t>DEFINITIONS</w:t>
      </w:r>
      <w:bookmarkEnd w:id="15"/>
      <w:bookmarkEnd w:id="16"/>
      <w:bookmarkEnd w:id="17"/>
      <w:bookmarkEnd w:id="18"/>
    </w:p>
    <w:p w14:paraId="379968F5" w14:textId="77777777" w:rsidR="002935C8" w:rsidRPr="002935C8" w:rsidRDefault="002935C8" w:rsidP="002935C8">
      <w:pPr>
        <w:spacing w:after="240"/>
        <w:rPr>
          <w:ins w:id="19" w:author="Tesla 021422" w:date="2022-02-14T12:52:00Z"/>
          <w:b/>
          <w:bCs/>
        </w:rPr>
      </w:pPr>
      <w:ins w:id="20" w:author="ERCOT 040522" w:date="2022-04-01T10:47:00Z">
        <w:r w:rsidRPr="002935C8">
          <w:rPr>
            <w:b/>
            <w:bCs/>
          </w:rPr>
          <w:t xml:space="preserve">Private </w:t>
        </w:r>
      </w:ins>
      <w:ins w:id="21" w:author="Tesla 021422" w:date="2022-02-14T12:52:00Z">
        <w:r w:rsidRPr="002935C8">
          <w:rPr>
            <w:b/>
            <w:bCs/>
          </w:rPr>
          <w:t xml:space="preserve">Microgrid Island </w:t>
        </w:r>
        <w:del w:id="22" w:author="ERCOT 040522" w:date="2022-04-04T11:59:00Z">
          <w:r w:rsidRPr="002935C8" w:rsidDel="00F51AD6">
            <w:rPr>
              <w:b/>
              <w:bCs/>
            </w:rPr>
            <w:delText xml:space="preserve">Mode </w:delText>
          </w:r>
        </w:del>
        <w:r w:rsidRPr="002935C8">
          <w:rPr>
            <w:b/>
            <w:bCs/>
          </w:rPr>
          <w:t>(</w:t>
        </w:r>
      </w:ins>
      <w:ins w:id="23" w:author="ERCOT 040522" w:date="2022-04-01T10:47:00Z">
        <w:r w:rsidRPr="002935C8">
          <w:rPr>
            <w:b/>
            <w:bCs/>
          </w:rPr>
          <w:t>P</w:t>
        </w:r>
      </w:ins>
      <w:ins w:id="24" w:author="Tesla 021422" w:date="2022-02-14T12:52:00Z">
        <w:r w:rsidRPr="002935C8">
          <w:rPr>
            <w:b/>
            <w:bCs/>
          </w:rPr>
          <w:t>MI</w:t>
        </w:r>
        <w:del w:id="25" w:author="ERCOT 040522" w:date="2022-04-04T11:59:00Z">
          <w:r w:rsidRPr="002935C8" w:rsidDel="00F51AD6">
            <w:rPr>
              <w:b/>
              <w:bCs/>
            </w:rPr>
            <w:delText>M</w:delText>
          </w:r>
        </w:del>
        <w:r w:rsidRPr="002935C8">
          <w:rPr>
            <w:b/>
            <w:bCs/>
          </w:rPr>
          <w:t>)</w:t>
        </w:r>
      </w:ins>
    </w:p>
    <w:p w14:paraId="135C4524" w14:textId="77777777" w:rsidR="002935C8" w:rsidRPr="002935C8" w:rsidRDefault="002935C8" w:rsidP="002935C8">
      <w:pPr>
        <w:spacing w:after="240"/>
        <w:rPr>
          <w:ins w:id="26" w:author="Tesla 021422" w:date="2022-02-14T12:52:00Z"/>
        </w:rPr>
      </w:pPr>
      <w:ins w:id="27" w:author="Tesla 021422" w:date="2022-02-14T12:52:00Z">
        <w:r w:rsidRPr="002935C8">
          <w:lastRenderedPageBreak/>
          <w:t xml:space="preserve">A </w:t>
        </w:r>
        <w:del w:id="28" w:author="ERCOT 040522" w:date="2022-04-04T09:41:00Z">
          <w:r w:rsidRPr="002935C8" w:rsidDel="00602CD5">
            <w:delText xml:space="preserve">mode of operations for </w:delText>
          </w:r>
        </w:del>
      </w:ins>
      <w:ins w:id="29" w:author="ERCOT 040522" w:date="2022-04-04T10:05:00Z">
        <w:r w:rsidRPr="002935C8">
          <w:t xml:space="preserve">temporary </w:t>
        </w:r>
      </w:ins>
      <w:ins w:id="30" w:author="ERCOT 040522" w:date="2022-04-04T09:41:00Z">
        <w:r w:rsidRPr="002935C8">
          <w:t>con</w:t>
        </w:r>
      </w:ins>
      <w:ins w:id="31" w:author="ERCOT 040522" w:date="2022-04-04T09:42:00Z">
        <w:r w:rsidRPr="002935C8">
          <w:t>figuration in which</w:t>
        </w:r>
      </w:ins>
      <w:ins w:id="32" w:author="ERCOT 040522" w:date="2022-04-04T06:38:00Z">
        <w:r w:rsidRPr="002935C8">
          <w:t xml:space="preserve"> </w:t>
        </w:r>
      </w:ins>
      <w:ins w:id="33" w:author="Tesla 021422" w:date="2022-02-14T12:52:00Z">
        <w:r w:rsidRPr="002935C8">
          <w:t xml:space="preserve">a </w:t>
        </w:r>
        <w:del w:id="34" w:author="ERCOT 040522" w:date="2022-03-29T13:21:00Z">
          <w:r w:rsidRPr="002935C8" w:rsidDel="00BA4E11">
            <w:delText xml:space="preserve">transmission-connected </w:delText>
          </w:r>
        </w:del>
        <w:r w:rsidRPr="002935C8">
          <w:t xml:space="preserve">Resource </w:t>
        </w:r>
        <w:del w:id="35" w:author="ERCOT 040522" w:date="2022-03-31T13:27:00Z">
          <w:r w:rsidRPr="002935C8" w:rsidDel="005F2B99">
            <w:delText xml:space="preserve">to continue </w:delText>
          </w:r>
        </w:del>
        <w:del w:id="36" w:author="ERCOT 040522" w:date="2022-04-04T06:38:00Z">
          <w:r w:rsidRPr="002935C8" w:rsidDel="00FC06B3">
            <w:delText xml:space="preserve">to </w:delText>
          </w:r>
        </w:del>
        <w:r w:rsidRPr="002935C8">
          <w:t>provide</w:t>
        </w:r>
      </w:ins>
      <w:ins w:id="37" w:author="ERCOT 040522" w:date="2022-04-04T06:38:00Z">
        <w:r w:rsidRPr="002935C8">
          <w:t>s</w:t>
        </w:r>
      </w:ins>
      <w:ins w:id="38" w:author="Tesla 021422" w:date="2022-02-14T12:52:00Z">
        <w:r w:rsidRPr="002935C8">
          <w:t xml:space="preserve"> electricity to </w:t>
        </w:r>
      </w:ins>
      <w:ins w:id="39" w:author="ERCOT 040522" w:date="2022-04-04T14:41:00Z">
        <w:r w:rsidRPr="002935C8">
          <w:t>C</w:t>
        </w:r>
      </w:ins>
      <w:ins w:id="40" w:author="ERCOT 040522" w:date="2022-04-01T14:16:00Z">
        <w:r w:rsidRPr="002935C8">
          <w:t xml:space="preserve">ustomer </w:t>
        </w:r>
      </w:ins>
      <w:ins w:id="41" w:author="Tesla 021422" w:date="2022-02-14T12:52:00Z">
        <w:del w:id="42" w:author="ERCOT 040522" w:date="2022-04-01T10:11:00Z">
          <w:r w:rsidRPr="002935C8" w:rsidDel="00FA7231">
            <w:delText xml:space="preserve">a proximately located </w:delText>
          </w:r>
        </w:del>
        <w:del w:id="43" w:author="ERCOT 040522" w:date="2022-03-29T13:21:00Z">
          <w:r w:rsidRPr="002935C8" w:rsidDel="00BA4E11">
            <w:delText xml:space="preserve">transmission-connected </w:delText>
          </w:r>
        </w:del>
        <w:r w:rsidRPr="002935C8">
          <w:t xml:space="preserve">Load </w:t>
        </w:r>
      </w:ins>
      <w:ins w:id="44" w:author="ERCOT 040522" w:date="2022-04-04T06:40:00Z">
        <w:r w:rsidRPr="002935C8">
          <w:t xml:space="preserve">through </w:t>
        </w:r>
      </w:ins>
      <w:ins w:id="45" w:author="ERCOT 040522" w:date="2022-04-04T06:39:00Z">
        <w:r w:rsidRPr="002935C8">
          <w:t>privately</w:t>
        </w:r>
      </w:ins>
      <w:ins w:id="46" w:author="ERCOT 040522" w:date="2022-04-04T14:42:00Z">
        <w:r w:rsidRPr="002935C8">
          <w:t>-</w:t>
        </w:r>
      </w:ins>
      <w:ins w:id="47" w:author="ERCOT 040522" w:date="2022-04-04T06:39:00Z">
        <w:r w:rsidRPr="002935C8">
          <w:t>owned transmission and</w:t>
        </w:r>
      </w:ins>
      <w:ins w:id="48" w:author="ERCOT 040522" w:date="2022-04-04T11:58:00Z">
        <w:r w:rsidRPr="002935C8">
          <w:t>/or</w:t>
        </w:r>
      </w:ins>
      <w:ins w:id="49" w:author="ERCOT 040522" w:date="2022-04-04T06:39:00Z">
        <w:r w:rsidRPr="002935C8">
          <w:t xml:space="preserve"> distribution infrastructure</w:t>
        </w:r>
        <w:r w:rsidRPr="002935C8" w:rsidDel="00BA4E11">
          <w:t xml:space="preserve"> </w:t>
        </w:r>
      </w:ins>
      <w:ins w:id="50" w:author="Tesla 021422" w:date="2022-02-14T12:52:00Z">
        <w:del w:id="51" w:author="ERCOT 040522" w:date="2022-03-29T13:22:00Z">
          <w:r w:rsidRPr="002935C8" w:rsidDel="00BA4E11">
            <w:delText xml:space="preserve">or to transmission-connected transformers serving Load </w:delText>
          </w:r>
        </w:del>
        <w:r w:rsidRPr="002935C8">
          <w:t>when the Resource</w:t>
        </w:r>
      </w:ins>
      <w:ins w:id="52" w:author="ERCOT 040522" w:date="2022-03-29T21:06:00Z">
        <w:r w:rsidRPr="002935C8">
          <w:t xml:space="preserve"> and </w:t>
        </w:r>
      </w:ins>
      <w:ins w:id="53" w:author="ERCOT 040522" w:date="2022-04-01T14:15:00Z">
        <w:del w:id="54" w:author="ERCOT 040522" w:date="2022-04-04T16:56:00Z">
          <w:r w:rsidRPr="002935C8" w:rsidDel="00265DE0">
            <w:delText>c</w:delText>
          </w:r>
        </w:del>
      </w:ins>
      <w:ins w:id="55" w:author="ERCOT 040522" w:date="2022-04-01T10:21:00Z">
        <w:del w:id="56" w:author="ERCOT 040522" w:date="2022-04-04T16:56:00Z">
          <w:r w:rsidRPr="002935C8" w:rsidDel="00265DE0">
            <w:delText>ustomer</w:delText>
          </w:r>
        </w:del>
      </w:ins>
      <w:ins w:id="57" w:author="ERCOT 040522" w:date="2022-04-04T16:56:00Z">
        <w:r w:rsidRPr="002935C8">
          <w:t>Customer</w:t>
        </w:r>
      </w:ins>
      <w:ins w:id="58" w:author="ERCOT 040522" w:date="2022-04-01T10:21:00Z">
        <w:r w:rsidRPr="002935C8">
          <w:t xml:space="preserve"> </w:t>
        </w:r>
      </w:ins>
      <w:ins w:id="59" w:author="ERCOT 040522" w:date="2022-03-29T21:06:00Z">
        <w:r w:rsidRPr="002935C8">
          <w:t>Load are</w:t>
        </w:r>
      </w:ins>
      <w:ins w:id="60" w:author="Tesla 021422" w:date="2022-02-14T12:52:00Z">
        <w:del w:id="61" w:author="ERCOT 040522" w:date="2022-03-29T21:06:00Z">
          <w:r w:rsidRPr="002935C8" w:rsidDel="00E4552D">
            <w:delText xml:space="preserve"> is</w:delText>
          </w:r>
        </w:del>
        <w:r w:rsidRPr="002935C8">
          <w:t xml:space="preserve"> </w:t>
        </w:r>
        <w:del w:id="62" w:author="ERCOT 040522" w:date="2022-04-04T06:38:00Z">
          <w:r w:rsidRPr="002935C8" w:rsidDel="00FC06B3">
            <w:delText xml:space="preserve">not connected to </w:delText>
          </w:r>
        </w:del>
      </w:ins>
      <w:ins w:id="63" w:author="ERCOT 040522" w:date="2022-04-04T06:38:00Z">
        <w:r w:rsidRPr="002935C8">
          <w:t xml:space="preserve">disconnected from </w:t>
        </w:r>
      </w:ins>
      <w:ins w:id="64" w:author="Tesla 021422" w:date="2022-02-14T12:52:00Z">
        <w:r w:rsidRPr="002935C8">
          <w:t xml:space="preserve">the ERCOT </w:t>
        </w:r>
      </w:ins>
      <w:ins w:id="65" w:author="ERCOT 040522" w:date="2022-03-29T13:22:00Z">
        <w:r w:rsidRPr="002935C8">
          <w:t>System</w:t>
        </w:r>
      </w:ins>
      <w:ins w:id="66" w:author="Tesla 021422" w:date="2022-02-14T12:52:00Z">
        <w:del w:id="67" w:author="ERCOT 040522" w:date="2022-03-29T13:22:00Z">
          <w:r w:rsidRPr="002935C8" w:rsidDel="00BA4E11">
            <w:delText>transmission system</w:delText>
          </w:r>
        </w:del>
        <w:r w:rsidRPr="002935C8">
          <w:t xml:space="preserve"> due to </w:t>
        </w:r>
      </w:ins>
      <w:ins w:id="68" w:author="ERCOT 040522" w:date="2022-03-29T21:05:00Z">
        <w:r w:rsidRPr="002935C8">
          <w:t>an</w:t>
        </w:r>
      </w:ins>
      <w:ins w:id="69" w:author="Tesla 021422" w:date="2022-02-14T12:52:00Z">
        <w:del w:id="70" w:author="ERCOT 040522" w:date="2022-03-29T21:05:00Z">
          <w:r w:rsidRPr="002935C8" w:rsidDel="00E4552D">
            <w:delText>a</w:delText>
          </w:r>
        </w:del>
      </w:ins>
      <w:ins w:id="71" w:author="Tesla 021422" w:date="2022-02-14T13:52:00Z">
        <w:del w:id="72" w:author="ERCOT 040522" w:date="2022-03-29T21:05:00Z">
          <w:r w:rsidRPr="002935C8" w:rsidDel="00E4552D">
            <w:delText xml:space="preserve"> t</w:delText>
          </w:r>
        </w:del>
      </w:ins>
      <w:ins w:id="73" w:author="Tesla 021422" w:date="2022-02-14T12:52:00Z">
        <w:del w:id="74" w:author="ERCOT 040522" w:date="2022-03-29T21:05:00Z">
          <w:r w:rsidRPr="002935C8" w:rsidDel="00E4552D">
            <w:delText>ransmission</w:delText>
          </w:r>
        </w:del>
        <w:r w:rsidRPr="002935C8">
          <w:t xml:space="preserve"> </w:t>
        </w:r>
      </w:ins>
      <w:ins w:id="75" w:author="ERCOT 040522" w:date="2022-04-04T09:43:00Z">
        <w:r w:rsidRPr="002935C8">
          <w:t>O</w:t>
        </w:r>
      </w:ins>
      <w:ins w:id="76" w:author="Tesla 021422" w:date="2022-02-14T13:53:00Z">
        <w:del w:id="77" w:author="ERCOT 040522" w:date="2022-04-04T09:43:00Z">
          <w:r w:rsidRPr="002935C8" w:rsidDel="00602CD5">
            <w:delText>o</w:delText>
          </w:r>
        </w:del>
      </w:ins>
      <w:ins w:id="78" w:author="Tesla 021422" w:date="2022-02-14T12:52:00Z">
        <w:r w:rsidRPr="002935C8">
          <w:t>utage</w:t>
        </w:r>
      </w:ins>
      <w:ins w:id="79" w:author="ERCOT 040522" w:date="2022-03-29T21:06:00Z">
        <w:r w:rsidRPr="002935C8">
          <w:t xml:space="preserve"> on the transmission and/or distribution system</w:t>
        </w:r>
      </w:ins>
      <w:ins w:id="80" w:author="Tesla 021422" w:date="2022-02-14T12:52:00Z">
        <w:r w:rsidRPr="002935C8">
          <w:t>.</w:t>
        </w:r>
        <w:del w:id="81" w:author="ERCOT 040522" w:date="2022-04-01T10:43:00Z">
          <w:r w:rsidRPr="002935C8" w:rsidDel="00530154">
            <w:delText xml:space="preserve"> </w:delText>
          </w:r>
        </w:del>
        <w:del w:id="82" w:author="ERCOT 040522" w:date="2022-04-01T15:55:00Z">
          <w:r w:rsidRPr="002935C8" w:rsidDel="00851924">
            <w:delText xml:space="preserve"> </w:delText>
          </w:r>
        </w:del>
        <w:del w:id="83" w:author="ERCOT 040522" w:date="2022-03-29T21:07:00Z">
          <w:r w:rsidRPr="002935C8" w:rsidDel="008E0F9D">
            <w:delText>A Resource may be in MIM only if the criteria specified in 3.11.7, Resource Microgrid Island Mode Plan, are met, and a MIM Plan is in effect.</w:delText>
          </w:r>
        </w:del>
        <w:r w:rsidRPr="002935C8">
          <w:t xml:space="preserve">   </w:t>
        </w:r>
      </w:ins>
    </w:p>
    <w:p w14:paraId="55D52A27" w14:textId="77777777" w:rsidR="002935C8" w:rsidRPr="002935C8" w:rsidDel="00BA4E11" w:rsidRDefault="002935C8" w:rsidP="002935C8">
      <w:pPr>
        <w:spacing w:before="240" w:after="240"/>
        <w:rPr>
          <w:ins w:id="84" w:author="Tesla 021422" w:date="2022-02-14T12:52:00Z"/>
          <w:del w:id="85" w:author="ERCOT 040522" w:date="2022-03-29T13:20:00Z"/>
          <w:b/>
          <w:bCs/>
        </w:rPr>
      </w:pPr>
      <w:ins w:id="86" w:author="Tesla 021422" w:date="2022-02-14T12:52:00Z">
        <w:del w:id="87" w:author="ERCOT 040522" w:date="2022-03-29T13:20:00Z">
          <w:r w:rsidRPr="002935C8" w:rsidDel="00BA4E11">
            <w:rPr>
              <w:b/>
              <w:bCs/>
            </w:rPr>
            <w:delText>Microgrid Island Mode (MIM) Plan</w:delText>
          </w:r>
        </w:del>
      </w:ins>
    </w:p>
    <w:p w14:paraId="6DBEFD39" w14:textId="77777777" w:rsidR="002935C8" w:rsidRPr="002935C8" w:rsidDel="00BA4E11" w:rsidRDefault="002935C8" w:rsidP="002935C8">
      <w:pPr>
        <w:spacing w:after="240"/>
        <w:rPr>
          <w:del w:id="88" w:author="ERCOT 040522" w:date="2022-03-29T13:20:00Z"/>
        </w:rPr>
      </w:pPr>
      <w:ins w:id="89" w:author="Tesla 021422" w:date="2022-02-14T12:52:00Z">
        <w:del w:id="90" w:author="ERCOT 040522" w:date="2022-03-29T13:20:00Z">
          <w:r w:rsidRPr="002935C8" w:rsidDel="00BA4E11">
            <w:delText xml:space="preserve">An operations plan which is approved by ERCOT, the </w:delText>
          </w:r>
        </w:del>
      </w:ins>
      <w:ins w:id="91" w:author="Tesla 021422" w:date="2022-02-14T12:54:00Z">
        <w:del w:id="92" w:author="ERCOT 040522" w:date="2022-03-29T13:20:00Z">
          <w:r w:rsidRPr="002935C8" w:rsidDel="00BA4E11">
            <w:delText>Transmission Service Provider (</w:delText>
          </w:r>
        </w:del>
      </w:ins>
      <w:ins w:id="93" w:author="Tesla 021422" w:date="2022-02-14T12:52:00Z">
        <w:del w:id="94" w:author="ERCOT 040522" w:date="2022-03-29T13:20:00Z">
          <w:r w:rsidRPr="002935C8" w:rsidDel="00BA4E11">
            <w:delText>TSP</w:delText>
          </w:r>
        </w:del>
      </w:ins>
      <w:ins w:id="95" w:author="Tesla 021422" w:date="2022-02-14T12:54:00Z">
        <w:del w:id="96" w:author="ERCOT 040522" w:date="2022-03-29T13:20:00Z">
          <w:r w:rsidRPr="002935C8" w:rsidDel="00BA4E11">
            <w:delText>)</w:delText>
          </w:r>
        </w:del>
      </w:ins>
      <w:ins w:id="97" w:author="Tesla 021422" w:date="2022-02-14T12:52:00Z">
        <w:del w:id="98" w:author="ERCOT 040522" w:date="2022-03-29T13:20:00Z">
          <w:r w:rsidRPr="002935C8" w:rsidDel="00BA4E11">
            <w:delText xml:space="preserve">, and </w:delText>
          </w:r>
        </w:del>
      </w:ins>
      <w:ins w:id="99" w:author="Tesla 021422" w:date="2022-02-14T12:54:00Z">
        <w:del w:id="100" w:author="ERCOT 040522" w:date="2022-03-29T13:20:00Z">
          <w:r w:rsidRPr="002935C8" w:rsidDel="00BA4E11">
            <w:delText>Distribution Service Provider (</w:delText>
          </w:r>
        </w:del>
      </w:ins>
      <w:ins w:id="101" w:author="Tesla 021422" w:date="2022-02-14T12:52:00Z">
        <w:del w:id="102" w:author="ERCOT 040522" w:date="2022-03-29T13:20:00Z">
          <w:r w:rsidRPr="002935C8" w:rsidDel="00BA4E11">
            <w:delText>DSP</w:delText>
          </w:r>
        </w:del>
      </w:ins>
      <w:ins w:id="103" w:author="Tesla 021422" w:date="2022-02-14T12:54:00Z">
        <w:del w:id="104" w:author="ERCOT 040522" w:date="2022-03-29T13:20:00Z">
          <w:r w:rsidRPr="002935C8" w:rsidDel="00BA4E11">
            <w:delText>)</w:delText>
          </w:r>
        </w:del>
      </w:ins>
      <w:ins w:id="105" w:author="Tesla 021422" w:date="2022-02-14T12:52:00Z">
        <w:del w:id="106" w:author="ERCOT 040522" w:date="2022-03-29T13:20:00Z">
          <w:r w:rsidRPr="002935C8" w:rsidDel="00BA4E11">
            <w:delText xml:space="preserve"> for a Resource to enter MIM under the conditions specified in 3.11.7, Resource Microgrid Island Mode Plan, and subject to additional details in the MIM Plan, which shall specify requirements for each part</w:delText>
          </w:r>
        </w:del>
      </w:ins>
      <w:ins w:id="107" w:author="Tesla 021422" w:date="2022-02-14T14:45:00Z">
        <w:del w:id="108" w:author="ERCOT 040522" w:date="2022-03-29T13:20:00Z">
          <w:r w:rsidRPr="002935C8" w:rsidDel="00BA4E11">
            <w:delText>y</w:delText>
          </w:r>
        </w:del>
      </w:ins>
      <w:ins w:id="109" w:author="Tesla 021422" w:date="2022-02-14T12:52:00Z">
        <w:del w:id="110" w:author="ERCOT 040522" w:date="2022-03-29T13:20:00Z">
          <w:r w:rsidRPr="002935C8" w:rsidDel="00BA4E11">
            <w:delText xml:space="preserve"> to enter and exit MIM. </w:delText>
          </w:r>
        </w:del>
      </w:ins>
    </w:p>
    <w:p w14:paraId="5305527E" w14:textId="77777777" w:rsidR="002935C8" w:rsidRPr="002935C8" w:rsidRDefault="002935C8" w:rsidP="002935C8">
      <w:pPr>
        <w:keepNext/>
        <w:spacing w:before="240" w:after="360"/>
        <w:outlineLvl w:val="1"/>
        <w:rPr>
          <w:b/>
          <w:szCs w:val="20"/>
        </w:rPr>
      </w:pPr>
      <w:bookmarkStart w:id="111" w:name="_Toc118224650"/>
      <w:bookmarkStart w:id="112" w:name="_Toc118909718"/>
      <w:bookmarkStart w:id="113" w:name="_Toc205190567"/>
      <w:bookmarkStart w:id="114" w:name="_Toc400526142"/>
      <w:bookmarkStart w:id="115" w:name="_Toc405534460"/>
      <w:bookmarkStart w:id="116" w:name="_Toc406570473"/>
      <w:bookmarkStart w:id="117" w:name="_Toc410910625"/>
      <w:bookmarkStart w:id="118" w:name="_Toc411841053"/>
      <w:bookmarkStart w:id="119" w:name="_Toc422147015"/>
      <w:bookmarkStart w:id="120" w:name="_Toc433020611"/>
      <w:bookmarkStart w:id="121" w:name="_Toc437262052"/>
      <w:bookmarkStart w:id="122" w:name="_Toc478375227"/>
      <w:bookmarkStart w:id="123" w:name="_Toc94100256"/>
      <w:r w:rsidRPr="002935C8">
        <w:rPr>
          <w:b/>
          <w:szCs w:val="20"/>
        </w:rPr>
        <w:t>2.2</w:t>
      </w:r>
      <w:r w:rsidRPr="002935C8">
        <w:rPr>
          <w:b/>
          <w:szCs w:val="20"/>
        </w:rPr>
        <w:tab/>
        <w:t>ACRONYMS AND ABBREVIATIONS</w:t>
      </w:r>
      <w:bookmarkEnd w:id="111"/>
      <w:bookmarkEnd w:id="112"/>
      <w:bookmarkEnd w:id="113"/>
    </w:p>
    <w:p w14:paraId="0E3A7D13" w14:textId="77777777" w:rsidR="002935C8" w:rsidRPr="002935C8" w:rsidRDefault="002935C8" w:rsidP="002935C8">
      <w:pPr>
        <w:tabs>
          <w:tab w:val="left" w:pos="2160"/>
        </w:tabs>
      </w:pPr>
      <w:ins w:id="124" w:author="ERCOT 040522" w:date="2022-04-01T14:23:00Z">
        <w:r w:rsidRPr="002935C8">
          <w:rPr>
            <w:b/>
          </w:rPr>
          <w:t>P</w:t>
        </w:r>
      </w:ins>
      <w:ins w:id="125" w:author="Tesla 021422" w:date="2022-02-14T12:53:00Z">
        <w:r w:rsidRPr="002935C8">
          <w:rPr>
            <w:b/>
          </w:rPr>
          <w:t>MI</w:t>
        </w:r>
        <w:del w:id="126" w:author="ERCOT 040522" w:date="2022-04-04T11:59:00Z">
          <w:r w:rsidRPr="002935C8" w:rsidDel="00F51AD6">
            <w:rPr>
              <w:b/>
            </w:rPr>
            <w:delText>M</w:delText>
          </w:r>
        </w:del>
      </w:ins>
      <w:r w:rsidRPr="002935C8">
        <w:rPr>
          <w:b/>
        </w:rPr>
        <w:tab/>
      </w:r>
      <w:ins w:id="127" w:author="ERCOT 040522" w:date="2022-04-01T14:23:00Z">
        <w:r w:rsidRPr="002935C8">
          <w:t xml:space="preserve">Private </w:t>
        </w:r>
      </w:ins>
      <w:ins w:id="128" w:author="Tesla 021422" w:date="2022-02-14T12:53:00Z">
        <w:r w:rsidRPr="002935C8">
          <w:t>Micr</w:t>
        </w:r>
      </w:ins>
      <w:ins w:id="129" w:author="Tesla 021422" w:date="2022-02-14T12:54:00Z">
        <w:r w:rsidRPr="002935C8">
          <w:t>o</w:t>
        </w:r>
      </w:ins>
      <w:ins w:id="130" w:author="Tesla 021422" w:date="2022-02-14T12:53:00Z">
        <w:r w:rsidRPr="002935C8">
          <w:t>grid Is</w:t>
        </w:r>
      </w:ins>
      <w:ins w:id="131" w:author="Tesla 021422" w:date="2022-02-14T12:54:00Z">
        <w:r w:rsidRPr="002935C8">
          <w:t xml:space="preserve">land </w:t>
        </w:r>
        <w:del w:id="132" w:author="ERCOT 040522" w:date="2022-04-04T11:59:00Z">
          <w:r w:rsidRPr="002935C8" w:rsidDel="00F51AD6">
            <w:delText>Mode</w:delText>
          </w:r>
        </w:del>
      </w:ins>
    </w:p>
    <w:p w14:paraId="74DCF872" w14:textId="77777777" w:rsidR="002935C8" w:rsidRPr="002935C8" w:rsidRDefault="002935C8" w:rsidP="002935C8">
      <w:pPr>
        <w:keepNext/>
        <w:tabs>
          <w:tab w:val="left" w:pos="1080"/>
        </w:tabs>
        <w:spacing w:before="240" w:after="240"/>
        <w:ind w:left="1080" w:hanging="1080"/>
        <w:outlineLvl w:val="2"/>
        <w:rPr>
          <w:b/>
          <w:bCs/>
          <w:i/>
          <w:szCs w:val="20"/>
        </w:rPr>
      </w:pPr>
      <w:commentRangeStart w:id="133"/>
      <w:r w:rsidRPr="002935C8">
        <w:rPr>
          <w:b/>
          <w:bCs/>
          <w:i/>
          <w:szCs w:val="20"/>
        </w:rPr>
        <w:t>3.9.1</w:t>
      </w:r>
      <w:commentRangeEnd w:id="133"/>
      <w:r w:rsidR="00E42DE1">
        <w:rPr>
          <w:rStyle w:val="CommentReference"/>
        </w:rPr>
        <w:commentReference w:id="133"/>
      </w:r>
      <w:r w:rsidRPr="002935C8">
        <w:rPr>
          <w:b/>
          <w:bCs/>
          <w:i/>
          <w:szCs w:val="20"/>
        </w:rPr>
        <w:tab/>
        <w:t>Current Operating Plan (COP) Criteria</w:t>
      </w:r>
      <w:bookmarkEnd w:id="114"/>
      <w:bookmarkEnd w:id="115"/>
      <w:bookmarkEnd w:id="116"/>
      <w:bookmarkEnd w:id="117"/>
      <w:bookmarkEnd w:id="118"/>
      <w:bookmarkEnd w:id="119"/>
      <w:bookmarkEnd w:id="120"/>
      <w:bookmarkEnd w:id="121"/>
      <w:bookmarkEnd w:id="122"/>
      <w:bookmarkEnd w:id="123"/>
    </w:p>
    <w:p w14:paraId="5C34369B" w14:textId="77777777" w:rsidR="002935C8" w:rsidRPr="002935C8" w:rsidRDefault="002935C8" w:rsidP="002935C8">
      <w:pPr>
        <w:spacing w:after="240"/>
        <w:ind w:left="720" w:hanging="720"/>
        <w:rPr>
          <w:iCs/>
          <w:szCs w:val="20"/>
        </w:rPr>
      </w:pPr>
      <w:r w:rsidRPr="002935C8">
        <w:rPr>
          <w:iCs/>
          <w:szCs w:val="20"/>
        </w:rPr>
        <w:t>(1)</w:t>
      </w:r>
      <w:r w:rsidRPr="002935C8">
        <w:rPr>
          <w:iCs/>
          <w:szCs w:val="20"/>
        </w:rPr>
        <w:tab/>
        <w:t>Each QSE that represents a Resource must submit a COP to ERCOT that reflects expected operating conditions for each Resource for each hour in the next seven Operating Days.</w:t>
      </w:r>
    </w:p>
    <w:p w14:paraId="5A1FC8A0" w14:textId="77777777" w:rsidR="002935C8" w:rsidRPr="002935C8" w:rsidRDefault="002935C8" w:rsidP="002935C8">
      <w:pPr>
        <w:spacing w:after="240"/>
        <w:ind w:left="720" w:hanging="720"/>
        <w:rPr>
          <w:iCs/>
          <w:szCs w:val="20"/>
        </w:rPr>
      </w:pPr>
      <w:r w:rsidRPr="002935C8">
        <w:rPr>
          <w:iCs/>
          <w:szCs w:val="20"/>
        </w:rPr>
        <w:t>(2)</w:t>
      </w:r>
      <w:r w:rsidRPr="002935C8">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106086AF" w14:textId="77777777" w:rsidR="002935C8" w:rsidRPr="002935C8" w:rsidRDefault="002935C8" w:rsidP="002935C8">
      <w:pPr>
        <w:spacing w:after="240"/>
        <w:ind w:left="720" w:hanging="720"/>
        <w:rPr>
          <w:iCs/>
          <w:szCs w:val="20"/>
        </w:rPr>
      </w:pPr>
      <w:r w:rsidRPr="002935C8">
        <w:rPr>
          <w:iCs/>
          <w:szCs w:val="20"/>
        </w:rPr>
        <w:t>(3)</w:t>
      </w:r>
      <w:r w:rsidRPr="002935C8">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211E6C6C"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621B91E8" w14:textId="77777777" w:rsidR="002935C8" w:rsidRPr="002935C8" w:rsidRDefault="002935C8" w:rsidP="002935C8">
            <w:pPr>
              <w:spacing w:before="120" w:after="240"/>
              <w:rPr>
                <w:b/>
                <w:i/>
                <w:szCs w:val="20"/>
              </w:rPr>
            </w:pPr>
            <w:r w:rsidRPr="002935C8">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6B9632C" w14:textId="77777777" w:rsidR="002935C8" w:rsidRPr="002935C8" w:rsidRDefault="002935C8" w:rsidP="002935C8">
            <w:pPr>
              <w:spacing w:after="240"/>
              <w:ind w:left="720" w:hanging="720"/>
              <w:rPr>
                <w:iCs/>
                <w:szCs w:val="20"/>
              </w:rPr>
            </w:pPr>
            <w:r w:rsidRPr="002935C8">
              <w:rPr>
                <w:iCs/>
                <w:szCs w:val="20"/>
              </w:rPr>
              <w:t>(3)</w:t>
            </w:r>
            <w:r w:rsidRPr="002935C8">
              <w:rPr>
                <w:iCs/>
                <w:szCs w:val="20"/>
              </w:rPr>
              <w:tab/>
              <w:t>Each QSE that represents a Resource shall update its COP to reflect the ability of the Resource to provide each Ancillary Service by product and sub-type.</w:t>
            </w:r>
          </w:p>
        </w:tc>
      </w:tr>
    </w:tbl>
    <w:p w14:paraId="2732321E" w14:textId="77777777" w:rsidR="002935C8" w:rsidRPr="002935C8" w:rsidRDefault="002935C8" w:rsidP="002935C8">
      <w:pPr>
        <w:spacing w:before="240" w:after="240"/>
        <w:ind w:left="720" w:hanging="720"/>
        <w:rPr>
          <w:iCs/>
          <w:szCs w:val="20"/>
        </w:rPr>
      </w:pPr>
      <w:r w:rsidRPr="002935C8">
        <w:rPr>
          <w:iCs/>
          <w:szCs w:val="20"/>
        </w:rPr>
        <w:t>(4)</w:t>
      </w:r>
      <w:r w:rsidRPr="002935C8">
        <w:rPr>
          <w:iCs/>
          <w:szCs w:val="20"/>
        </w:rPr>
        <w:tab/>
      </w:r>
      <w:r w:rsidRPr="002935C8">
        <w:rPr>
          <w:szCs w:val="20"/>
        </w:rPr>
        <w:t xml:space="preserve">Load Resource COP values may be adjusted to reflect Distribution Losses in accordance with Section 8.1.1.2, </w:t>
      </w:r>
      <w:r w:rsidRPr="002935C8">
        <w:rPr>
          <w:iCs/>
          <w:szCs w:val="20"/>
        </w:rPr>
        <w:t>General Capacity Testing Requirements.</w:t>
      </w:r>
    </w:p>
    <w:p w14:paraId="4BB97C4B" w14:textId="77777777" w:rsidR="002935C8" w:rsidRPr="002935C8" w:rsidRDefault="002935C8" w:rsidP="002935C8">
      <w:pPr>
        <w:spacing w:after="240"/>
        <w:ind w:left="720" w:hanging="720"/>
        <w:rPr>
          <w:iCs/>
          <w:szCs w:val="20"/>
        </w:rPr>
      </w:pPr>
      <w:r w:rsidRPr="002935C8">
        <w:rPr>
          <w:iCs/>
          <w:szCs w:val="20"/>
        </w:rPr>
        <w:t>(5)</w:t>
      </w:r>
      <w:r w:rsidRPr="002935C8">
        <w:rPr>
          <w:iCs/>
          <w:szCs w:val="20"/>
        </w:rPr>
        <w:tab/>
        <w:t>A COP must include the following for each Resource represented by the QSE:</w:t>
      </w:r>
    </w:p>
    <w:p w14:paraId="25E22975" w14:textId="77777777" w:rsidR="002935C8" w:rsidRPr="002935C8" w:rsidRDefault="002935C8" w:rsidP="002935C8">
      <w:pPr>
        <w:spacing w:after="240"/>
        <w:ind w:left="1440" w:hanging="720"/>
        <w:rPr>
          <w:szCs w:val="20"/>
        </w:rPr>
      </w:pPr>
      <w:r w:rsidRPr="002935C8">
        <w:rPr>
          <w:szCs w:val="20"/>
        </w:rPr>
        <w:lastRenderedPageBreak/>
        <w:t>(a)</w:t>
      </w:r>
      <w:r w:rsidRPr="002935C8">
        <w:rPr>
          <w:szCs w:val="20"/>
        </w:rPr>
        <w:tab/>
        <w:t>The name of the Resource;</w:t>
      </w:r>
    </w:p>
    <w:p w14:paraId="705D29AB" w14:textId="77777777" w:rsidR="002935C8" w:rsidRPr="002935C8" w:rsidRDefault="002935C8" w:rsidP="002935C8">
      <w:pPr>
        <w:spacing w:after="240"/>
        <w:ind w:left="1440" w:hanging="720"/>
        <w:rPr>
          <w:szCs w:val="20"/>
        </w:rPr>
      </w:pPr>
      <w:r w:rsidRPr="002935C8">
        <w:rPr>
          <w:szCs w:val="20"/>
        </w:rPr>
        <w:t>(b)</w:t>
      </w:r>
      <w:r w:rsidRPr="002935C8">
        <w:rPr>
          <w:szCs w:val="20"/>
        </w:rPr>
        <w:tab/>
        <w:t>The expected Resource Status:</w:t>
      </w:r>
    </w:p>
    <w:p w14:paraId="41147FDB" w14:textId="77777777" w:rsidR="002935C8" w:rsidRPr="002935C8" w:rsidRDefault="002935C8" w:rsidP="002935C8">
      <w:pPr>
        <w:spacing w:after="240"/>
        <w:ind w:left="2160" w:hanging="720"/>
        <w:rPr>
          <w:szCs w:val="20"/>
        </w:rPr>
      </w:pPr>
      <w:r w:rsidRPr="002935C8">
        <w:rPr>
          <w:szCs w:val="20"/>
        </w:rPr>
        <w:t>(i)</w:t>
      </w:r>
      <w:r w:rsidRPr="002935C8">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A79BC6A" w14:textId="77777777" w:rsidR="002935C8" w:rsidRPr="002935C8" w:rsidRDefault="002935C8" w:rsidP="002935C8">
      <w:pPr>
        <w:spacing w:after="240"/>
        <w:ind w:left="2880" w:hanging="720"/>
        <w:rPr>
          <w:szCs w:val="20"/>
        </w:rPr>
      </w:pPr>
      <w:r w:rsidRPr="002935C8">
        <w:rPr>
          <w:szCs w:val="20"/>
        </w:rPr>
        <w:t>(A)</w:t>
      </w:r>
      <w:r w:rsidRPr="002935C8">
        <w:rPr>
          <w:szCs w:val="20"/>
        </w:rPr>
        <w:tab/>
        <w:t>ONRUC – On-Line and the hour is a RUC-Committed Hour;</w:t>
      </w:r>
    </w:p>
    <w:p w14:paraId="3B3E0FC4" w14:textId="77777777" w:rsidR="002935C8" w:rsidRPr="002935C8" w:rsidRDefault="002935C8" w:rsidP="002935C8">
      <w:pPr>
        <w:spacing w:after="240"/>
        <w:ind w:left="2880" w:hanging="720"/>
        <w:rPr>
          <w:szCs w:val="20"/>
        </w:rPr>
      </w:pPr>
      <w:r w:rsidRPr="002935C8">
        <w:rPr>
          <w:szCs w:val="20"/>
        </w:rPr>
        <w:t>(B)</w:t>
      </w:r>
      <w:r w:rsidRPr="002935C8">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254C2EE"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56EFA333" w14:textId="77777777" w:rsidR="002935C8" w:rsidRPr="002935C8" w:rsidRDefault="002935C8" w:rsidP="002935C8">
            <w:pPr>
              <w:spacing w:before="120" w:after="240"/>
              <w:rPr>
                <w:iCs/>
                <w:szCs w:val="20"/>
              </w:rPr>
            </w:pPr>
            <w:r w:rsidRPr="002935C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8C6F169" w14:textId="77777777" w:rsidR="002935C8" w:rsidRPr="002935C8" w:rsidRDefault="002935C8" w:rsidP="002935C8">
      <w:pPr>
        <w:spacing w:before="240" w:after="240"/>
        <w:ind w:left="2880" w:hanging="720"/>
        <w:rPr>
          <w:szCs w:val="20"/>
        </w:rPr>
      </w:pPr>
      <w:r w:rsidRPr="002935C8">
        <w:rPr>
          <w:szCs w:val="20"/>
        </w:rPr>
        <w:t>(C)</w:t>
      </w:r>
      <w:r w:rsidRPr="002935C8">
        <w:rPr>
          <w:szCs w:val="20"/>
        </w:rPr>
        <w:tab/>
        <w:t>ON – On-Line Resource with Energy Offer Curve;</w:t>
      </w:r>
    </w:p>
    <w:p w14:paraId="132837E4" w14:textId="77777777" w:rsidR="002935C8" w:rsidRPr="002935C8" w:rsidRDefault="002935C8" w:rsidP="002935C8">
      <w:pPr>
        <w:spacing w:after="240"/>
        <w:ind w:left="2880" w:hanging="720"/>
        <w:rPr>
          <w:szCs w:val="20"/>
        </w:rPr>
      </w:pPr>
      <w:r w:rsidRPr="002935C8">
        <w:rPr>
          <w:szCs w:val="20"/>
        </w:rPr>
        <w:t>(D)</w:t>
      </w:r>
      <w:r w:rsidRPr="002935C8">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36ED783B"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8F4EB24" w14:textId="77777777" w:rsidR="002935C8" w:rsidRPr="002935C8" w:rsidRDefault="002935C8" w:rsidP="002935C8">
            <w:pPr>
              <w:spacing w:before="120" w:after="240"/>
              <w:rPr>
                <w:b/>
                <w:i/>
                <w:szCs w:val="20"/>
              </w:rPr>
            </w:pPr>
            <w:r w:rsidRPr="002935C8">
              <w:rPr>
                <w:b/>
                <w:i/>
                <w:szCs w:val="20"/>
              </w:rPr>
              <w:t>[NPRR1000:  Delete item (D) above upon system implementation and renumber accordingly.]</w:t>
            </w:r>
          </w:p>
        </w:tc>
      </w:tr>
    </w:tbl>
    <w:p w14:paraId="4F2A3318" w14:textId="77777777" w:rsidR="002935C8" w:rsidRPr="002935C8" w:rsidRDefault="002935C8" w:rsidP="002935C8">
      <w:pPr>
        <w:spacing w:before="240" w:after="240"/>
        <w:ind w:left="2880" w:hanging="720"/>
        <w:rPr>
          <w:szCs w:val="20"/>
        </w:rPr>
      </w:pPr>
      <w:r w:rsidRPr="002935C8">
        <w:rPr>
          <w:szCs w:val="20"/>
        </w:rPr>
        <w:t>(E)</w:t>
      </w:r>
      <w:r w:rsidRPr="002935C8">
        <w:rPr>
          <w:szCs w:val="20"/>
        </w:rPr>
        <w:tab/>
        <w:t>ONOS – On-Line Resource with Output Schedule;</w:t>
      </w:r>
    </w:p>
    <w:p w14:paraId="20F6FA62" w14:textId="77777777" w:rsidR="002935C8" w:rsidRPr="002935C8" w:rsidRDefault="002935C8" w:rsidP="002935C8">
      <w:pPr>
        <w:spacing w:after="240"/>
        <w:ind w:left="2880" w:hanging="720"/>
        <w:rPr>
          <w:szCs w:val="20"/>
        </w:rPr>
      </w:pPr>
      <w:r w:rsidRPr="002935C8">
        <w:rPr>
          <w:szCs w:val="20"/>
        </w:rPr>
        <w:t>(F)</w:t>
      </w:r>
      <w:r w:rsidRPr="002935C8">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7B49DF3"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DF05333" w14:textId="77777777" w:rsidR="002935C8" w:rsidRPr="002935C8" w:rsidRDefault="002935C8" w:rsidP="002935C8">
            <w:pPr>
              <w:spacing w:before="120" w:after="240"/>
              <w:rPr>
                <w:iCs/>
                <w:szCs w:val="20"/>
              </w:rPr>
            </w:pPr>
            <w:r w:rsidRPr="002935C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71C459F" w14:textId="77777777" w:rsidR="002935C8" w:rsidRPr="002935C8" w:rsidRDefault="002935C8" w:rsidP="002935C8">
      <w:pPr>
        <w:spacing w:before="240" w:after="240"/>
        <w:ind w:left="2880" w:hanging="720"/>
        <w:rPr>
          <w:szCs w:val="20"/>
        </w:rPr>
      </w:pPr>
      <w:r w:rsidRPr="002935C8">
        <w:rPr>
          <w:szCs w:val="20"/>
        </w:rPr>
        <w:t>(G)</w:t>
      </w:r>
      <w:r w:rsidRPr="002935C8">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4BDCE283"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12A7D682" w14:textId="77777777" w:rsidR="002935C8" w:rsidRPr="002935C8" w:rsidRDefault="002935C8" w:rsidP="002935C8">
            <w:pPr>
              <w:spacing w:before="120" w:after="240"/>
              <w:rPr>
                <w:b/>
                <w:i/>
                <w:szCs w:val="20"/>
              </w:rPr>
            </w:pPr>
            <w:r w:rsidRPr="002935C8">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73EA98A6" w14:textId="77777777" w:rsidR="002935C8" w:rsidRPr="002935C8" w:rsidRDefault="002935C8" w:rsidP="002935C8">
      <w:pPr>
        <w:spacing w:before="240" w:after="240"/>
        <w:ind w:left="2880" w:hanging="720"/>
        <w:rPr>
          <w:szCs w:val="20"/>
        </w:rPr>
      </w:pPr>
      <w:r w:rsidRPr="002935C8">
        <w:rPr>
          <w:szCs w:val="20"/>
        </w:rPr>
        <w:lastRenderedPageBreak/>
        <w:t>(H)</w:t>
      </w:r>
      <w:r w:rsidRPr="002935C8">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23BDF9E"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09EF0913" w14:textId="77777777" w:rsidR="002935C8" w:rsidRPr="002935C8" w:rsidRDefault="002935C8" w:rsidP="002935C8">
            <w:pPr>
              <w:spacing w:before="120" w:after="240"/>
              <w:rPr>
                <w:iCs/>
                <w:szCs w:val="20"/>
              </w:rPr>
            </w:pPr>
            <w:r w:rsidRPr="002935C8">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3DFE6F57" w14:textId="77777777" w:rsidR="002935C8" w:rsidRPr="002935C8" w:rsidRDefault="002935C8" w:rsidP="002935C8">
      <w:pPr>
        <w:spacing w:before="240" w:after="240"/>
        <w:ind w:left="2880" w:hanging="720"/>
        <w:rPr>
          <w:szCs w:val="20"/>
        </w:rPr>
      </w:pPr>
      <w:r w:rsidRPr="002935C8">
        <w:rPr>
          <w:szCs w:val="20"/>
        </w:rPr>
        <w:t>(I)</w:t>
      </w:r>
      <w:r w:rsidRPr="002935C8">
        <w:rPr>
          <w:szCs w:val="20"/>
        </w:rPr>
        <w:tab/>
        <w:t>ONTEST – On-Line blocked from Security-Constrained Economic Dispatch (SCED) for operations testing (while ONTEST, a Generation Resource may be shown on Outage in the Outage Scheduler);</w:t>
      </w:r>
    </w:p>
    <w:p w14:paraId="65022642" w14:textId="77777777" w:rsidR="002935C8" w:rsidRPr="002935C8" w:rsidRDefault="002935C8" w:rsidP="002935C8">
      <w:pPr>
        <w:spacing w:after="240"/>
        <w:ind w:left="2880" w:hanging="720"/>
        <w:rPr>
          <w:szCs w:val="20"/>
        </w:rPr>
      </w:pPr>
      <w:r w:rsidRPr="002935C8">
        <w:rPr>
          <w:szCs w:val="20"/>
        </w:rPr>
        <w:t>(J)</w:t>
      </w:r>
      <w:r w:rsidRPr="002935C8">
        <w:rPr>
          <w:szCs w:val="20"/>
        </w:rPr>
        <w:tab/>
        <w:t>ONEMR – On-Line EMR (available for commitment or dispatch only for ERCOT-declared Emergency Conditions; the QSE may appropriately set LSL and High Sustained Limit (HSL) to reflect operating limits);</w:t>
      </w:r>
    </w:p>
    <w:p w14:paraId="1E82A106" w14:textId="77777777" w:rsidR="002935C8" w:rsidRPr="002935C8" w:rsidRDefault="002935C8" w:rsidP="002935C8">
      <w:pPr>
        <w:spacing w:after="240"/>
        <w:ind w:left="2880" w:hanging="720"/>
        <w:rPr>
          <w:szCs w:val="20"/>
        </w:rPr>
      </w:pPr>
      <w:r w:rsidRPr="002935C8">
        <w:rPr>
          <w:szCs w:val="20"/>
        </w:rPr>
        <w:t>(K)</w:t>
      </w:r>
      <w:r w:rsidRPr="002935C8">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7953B007"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14681E00" w14:textId="77777777" w:rsidR="002935C8" w:rsidRPr="002935C8" w:rsidRDefault="002935C8" w:rsidP="002935C8">
            <w:pPr>
              <w:spacing w:before="120" w:after="240"/>
              <w:rPr>
                <w:b/>
                <w:i/>
                <w:szCs w:val="20"/>
              </w:rPr>
            </w:pPr>
            <w:r w:rsidRPr="002935C8">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A94E811"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65F85541"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5D97A0D3" w14:textId="77777777" w:rsidR="002935C8" w:rsidRPr="002935C8" w:rsidRDefault="002935C8" w:rsidP="002935C8">
            <w:pPr>
              <w:spacing w:before="120" w:after="240"/>
              <w:rPr>
                <w:b/>
                <w:i/>
                <w:szCs w:val="20"/>
              </w:rPr>
            </w:pPr>
            <w:r w:rsidRPr="002935C8">
              <w:rPr>
                <w:b/>
                <w:i/>
                <w:szCs w:val="20"/>
              </w:rPr>
              <w:t>[NPRR863:  Insert paragraph (L) below upon system implementation and renumber accordingly:]</w:t>
            </w:r>
          </w:p>
          <w:p w14:paraId="1D01B7E4" w14:textId="77777777" w:rsidR="002935C8" w:rsidRPr="002935C8" w:rsidRDefault="002935C8" w:rsidP="002935C8">
            <w:pPr>
              <w:spacing w:after="240"/>
              <w:ind w:left="2880" w:hanging="720"/>
              <w:rPr>
                <w:szCs w:val="20"/>
              </w:rPr>
            </w:pPr>
            <w:r w:rsidRPr="002935C8">
              <w:rPr>
                <w:szCs w:val="20"/>
              </w:rPr>
              <w:t>(L)</w:t>
            </w:r>
            <w:r w:rsidRPr="002935C8">
              <w:rPr>
                <w:szCs w:val="20"/>
              </w:rPr>
              <w:tab/>
              <w:t>ONECRS – On-Line as a synchronous condenser providing ERCOT Contingency Response Service (ECRS) but unavailable for Dispatch by SCED and available for commitment by RUC;</w:t>
            </w:r>
          </w:p>
        </w:tc>
      </w:tr>
    </w:tbl>
    <w:p w14:paraId="02EB9DFF"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6AFCFF2D"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2418EB06" w14:textId="77777777" w:rsidR="002935C8" w:rsidRPr="002935C8" w:rsidRDefault="002935C8" w:rsidP="002935C8">
            <w:pPr>
              <w:spacing w:before="120" w:after="240"/>
              <w:rPr>
                <w:iCs/>
                <w:szCs w:val="20"/>
              </w:rPr>
            </w:pPr>
            <w:r w:rsidRPr="002935C8">
              <w:rPr>
                <w:b/>
                <w:i/>
                <w:szCs w:val="20"/>
              </w:rPr>
              <w:t>[NPRR1007, NPRR1014, and NPRR1029:  Delete item (L) above upon system implementation of the Real-Time Co-Optimization (RTC) project for NPRR1007; or upon system implementation for NPRR1014 or NPRR1029; and renumber accordingly.]</w:t>
            </w:r>
          </w:p>
        </w:tc>
      </w:tr>
    </w:tbl>
    <w:p w14:paraId="06D64275" w14:textId="77777777" w:rsidR="002935C8" w:rsidRPr="002935C8" w:rsidRDefault="002935C8" w:rsidP="002935C8">
      <w:pPr>
        <w:spacing w:before="240" w:after="240"/>
        <w:ind w:left="2880" w:hanging="720"/>
        <w:rPr>
          <w:szCs w:val="20"/>
        </w:rPr>
      </w:pPr>
      <w:r w:rsidRPr="002935C8">
        <w:rPr>
          <w:szCs w:val="20"/>
        </w:rPr>
        <w:t>(L)</w:t>
      </w:r>
      <w:r w:rsidRPr="002935C8">
        <w:rPr>
          <w:szCs w:val="20"/>
        </w:rPr>
        <w:tab/>
        <w:t xml:space="preserve">ONOPTOUT – On-Line and the hour is a RUC Buy-Back Hour; </w:t>
      </w:r>
    </w:p>
    <w:p w14:paraId="64C04590" w14:textId="77777777" w:rsidR="002935C8" w:rsidRPr="002935C8" w:rsidRDefault="002935C8" w:rsidP="002935C8">
      <w:pPr>
        <w:spacing w:after="240"/>
        <w:ind w:left="2880" w:hanging="720"/>
        <w:rPr>
          <w:szCs w:val="20"/>
        </w:rPr>
      </w:pPr>
      <w:r w:rsidRPr="002935C8">
        <w:rPr>
          <w:szCs w:val="20"/>
        </w:rPr>
        <w:t>(M)</w:t>
      </w:r>
      <w:r w:rsidRPr="002935C8">
        <w:rPr>
          <w:szCs w:val="20"/>
        </w:rPr>
        <w:tab/>
        <w:t xml:space="preserve">SHUTDOWN – The Resource is On-Line and in a shutdown sequence, and has no Ancillary Service Obligations other than Off-Line Non-Spinning Reserve (Non-Spin) which the Resource will </w:t>
      </w:r>
      <w:r w:rsidRPr="002935C8">
        <w:rPr>
          <w:szCs w:val="20"/>
        </w:rPr>
        <w:lastRenderedPageBreak/>
        <w:t>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67FC8BAD"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F3994F5" w14:textId="77777777" w:rsidR="002935C8" w:rsidRPr="002935C8" w:rsidRDefault="002935C8" w:rsidP="002935C8">
            <w:pPr>
              <w:spacing w:before="120" w:after="240"/>
              <w:rPr>
                <w:b/>
                <w:i/>
                <w:szCs w:val="20"/>
              </w:rPr>
            </w:pPr>
            <w:r w:rsidRPr="002935C8">
              <w:rPr>
                <w:b/>
                <w:i/>
                <w:szCs w:val="20"/>
              </w:rPr>
              <w:t>[NPRR1007, NPRR1014, and NPRR1029:  Replace paragraph (M) above with the following upon system implementation of the Real-Time Co-Optimization (RTC) project for NPRR1007; or upon system implementation for NPRR1014 or NPRR1029:]</w:t>
            </w:r>
          </w:p>
          <w:p w14:paraId="1F144735" w14:textId="77777777" w:rsidR="002935C8" w:rsidRPr="002935C8" w:rsidRDefault="002935C8" w:rsidP="002935C8">
            <w:pPr>
              <w:spacing w:after="240"/>
              <w:ind w:left="2880" w:hanging="720"/>
              <w:rPr>
                <w:szCs w:val="20"/>
              </w:rPr>
            </w:pPr>
            <w:r w:rsidRPr="002935C8">
              <w:rPr>
                <w:szCs w:val="20"/>
              </w:rPr>
              <w:t>(H)</w:t>
            </w:r>
            <w:r w:rsidRPr="002935C8">
              <w:rPr>
                <w:szCs w:val="20"/>
              </w:rPr>
              <w:tab/>
              <w:t>SHUTDOWN – The Resource is On-Line and in a shutdown sequence, and is not eligible for an Ancillary Service award.  This Resource Status is only to be used for Real-Time telemetry purposes;</w:t>
            </w:r>
          </w:p>
        </w:tc>
      </w:tr>
    </w:tbl>
    <w:p w14:paraId="5E875A5E" w14:textId="77777777" w:rsidR="002935C8" w:rsidRPr="002935C8" w:rsidRDefault="002935C8" w:rsidP="002935C8">
      <w:pPr>
        <w:spacing w:before="240" w:after="240"/>
        <w:ind w:left="2880" w:hanging="720"/>
        <w:rPr>
          <w:szCs w:val="20"/>
        </w:rPr>
      </w:pPr>
      <w:r w:rsidRPr="002935C8">
        <w:rPr>
          <w:szCs w:val="20"/>
        </w:rPr>
        <w:t>(N)</w:t>
      </w:r>
      <w:r w:rsidRPr="002935C8">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1B999001"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09A29EEB" w14:textId="77777777" w:rsidR="002935C8" w:rsidRPr="002935C8" w:rsidRDefault="002935C8" w:rsidP="002935C8">
            <w:pPr>
              <w:spacing w:before="120" w:after="240"/>
              <w:rPr>
                <w:b/>
                <w:i/>
                <w:szCs w:val="20"/>
              </w:rPr>
            </w:pPr>
            <w:r w:rsidRPr="002935C8">
              <w:rPr>
                <w:b/>
                <w:i/>
                <w:szCs w:val="20"/>
              </w:rPr>
              <w:t>[NPRR1007, NPRR1014, and NPRR1029:  Replace paragraph (N) above with the following upon system implementation of the Real-Time Co-Optimization (RTC) project for NPRR1007; or upon system implementation for NPRR1014 or NPRR1029:]</w:t>
            </w:r>
          </w:p>
          <w:p w14:paraId="3EB75DE2" w14:textId="77777777" w:rsidR="002935C8" w:rsidRPr="002935C8" w:rsidRDefault="002935C8" w:rsidP="002935C8">
            <w:pPr>
              <w:spacing w:after="240"/>
              <w:ind w:left="2880" w:hanging="720"/>
              <w:rPr>
                <w:szCs w:val="20"/>
              </w:rPr>
            </w:pPr>
            <w:r w:rsidRPr="002935C8">
              <w:rPr>
                <w:szCs w:val="20"/>
              </w:rPr>
              <w:t>(I)</w:t>
            </w:r>
            <w:r w:rsidRPr="002935C8">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D36353A" w14:textId="77777777" w:rsidR="002935C8" w:rsidRPr="002935C8" w:rsidRDefault="002935C8" w:rsidP="002935C8">
      <w:pPr>
        <w:spacing w:before="240" w:after="240"/>
        <w:ind w:left="2880" w:hanging="720"/>
        <w:rPr>
          <w:szCs w:val="20"/>
        </w:rPr>
      </w:pPr>
      <w:r w:rsidRPr="002935C8">
        <w:rPr>
          <w:szCs w:val="20"/>
        </w:rPr>
        <w:t>(O)</w:t>
      </w:r>
      <w:r w:rsidRPr="002935C8">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E76635C"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53A4DB1E" w14:textId="77777777" w:rsidR="002935C8" w:rsidRPr="002935C8" w:rsidRDefault="002935C8" w:rsidP="002935C8">
            <w:pPr>
              <w:spacing w:before="120" w:after="240"/>
              <w:rPr>
                <w:b/>
                <w:i/>
                <w:szCs w:val="20"/>
              </w:rPr>
            </w:pPr>
            <w:r w:rsidRPr="002935C8">
              <w:rPr>
                <w:b/>
                <w:i/>
                <w:szCs w:val="20"/>
              </w:rPr>
              <w:t>[NPRR1007, NPRR1014, and NPRR1029:  Replace paragraph (O) above with the following upon system implementation of the Real-Time Co-Optimization (RTC) project for NPRR1007; or upon system implementation for NPRR1014 or NPRR1029:]</w:t>
            </w:r>
          </w:p>
          <w:p w14:paraId="76770136" w14:textId="77777777" w:rsidR="002935C8" w:rsidRPr="002935C8" w:rsidRDefault="002935C8" w:rsidP="002935C8">
            <w:pPr>
              <w:spacing w:after="240"/>
              <w:ind w:left="2880" w:hanging="720"/>
              <w:rPr>
                <w:szCs w:val="20"/>
              </w:rPr>
            </w:pPr>
            <w:r w:rsidRPr="002935C8">
              <w:rPr>
                <w:szCs w:val="20"/>
              </w:rPr>
              <w:t>(J)</w:t>
            </w:r>
            <w:r w:rsidRPr="002935C8">
              <w:rPr>
                <w:szCs w:val="20"/>
              </w:rPr>
              <w:tab/>
              <w:t>OFFQS – Off-Line but available for SCED deployment and to provide ECRS and Non-Spin, if qualified and capable.  Only qualified Quick Start Generation Resources (QSGRs) may utilize this status;</w:t>
            </w:r>
          </w:p>
        </w:tc>
      </w:tr>
    </w:tbl>
    <w:p w14:paraId="2ECEAC3F" w14:textId="77777777" w:rsidR="002935C8" w:rsidRPr="002935C8" w:rsidRDefault="002935C8" w:rsidP="002935C8">
      <w:pPr>
        <w:spacing w:before="240" w:after="240"/>
        <w:ind w:left="2880" w:hanging="720"/>
        <w:rPr>
          <w:szCs w:val="20"/>
        </w:rPr>
      </w:pPr>
      <w:r w:rsidRPr="002935C8">
        <w:rPr>
          <w:szCs w:val="20"/>
        </w:rPr>
        <w:t>(P)</w:t>
      </w:r>
      <w:r w:rsidRPr="002935C8">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35C8" w:rsidRPr="002935C8" w14:paraId="097EC794" w14:textId="77777777" w:rsidTr="00530C8D">
        <w:tc>
          <w:tcPr>
            <w:tcW w:w="9445" w:type="dxa"/>
            <w:tcBorders>
              <w:top w:val="single" w:sz="4" w:space="0" w:color="auto"/>
              <w:left w:val="single" w:sz="4" w:space="0" w:color="auto"/>
              <w:bottom w:val="single" w:sz="4" w:space="0" w:color="auto"/>
              <w:right w:val="single" w:sz="4" w:space="0" w:color="auto"/>
            </w:tcBorders>
            <w:shd w:val="clear" w:color="auto" w:fill="D9D9D9"/>
          </w:tcPr>
          <w:p w14:paraId="49B2AEF9" w14:textId="77777777" w:rsidR="002935C8" w:rsidRPr="002935C8" w:rsidRDefault="002935C8" w:rsidP="002935C8">
            <w:pPr>
              <w:spacing w:before="120" w:after="240"/>
              <w:rPr>
                <w:b/>
                <w:i/>
                <w:szCs w:val="20"/>
              </w:rPr>
            </w:pPr>
            <w:r w:rsidRPr="002935C8">
              <w:rPr>
                <w:b/>
                <w:i/>
                <w:szCs w:val="20"/>
              </w:rPr>
              <w:lastRenderedPageBreak/>
              <w:t>[NPRR1015:  Replace paragraph (P) above with the following upon system implementation of NPRR863:]</w:t>
            </w:r>
          </w:p>
          <w:p w14:paraId="66EF683D" w14:textId="77777777" w:rsidR="002935C8" w:rsidRPr="002935C8" w:rsidRDefault="002935C8" w:rsidP="002935C8">
            <w:pPr>
              <w:spacing w:after="240"/>
              <w:ind w:left="2880" w:hanging="720"/>
              <w:rPr>
                <w:szCs w:val="20"/>
              </w:rPr>
            </w:pPr>
            <w:r w:rsidRPr="002935C8">
              <w:rPr>
                <w:szCs w:val="20"/>
              </w:rPr>
              <w:t>(P)</w:t>
            </w:r>
            <w:r w:rsidRPr="002935C8">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FBB1CF4"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0799ADDD"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2852B294" w14:textId="77777777" w:rsidR="002935C8" w:rsidRPr="002935C8" w:rsidRDefault="002935C8" w:rsidP="002935C8">
            <w:pPr>
              <w:spacing w:before="120" w:after="240"/>
              <w:rPr>
                <w:iCs/>
                <w:szCs w:val="20"/>
              </w:rPr>
            </w:pPr>
            <w:r w:rsidRPr="002935C8">
              <w:rPr>
                <w:b/>
                <w:i/>
                <w:szCs w:val="20"/>
              </w:rPr>
              <w:t>[NPRR1007, NPRR1014, and NPRR1029:  Delete item (P) above upon system implementation of the Real-Time Co-Optimization (RTC) project for NPRR1007; or upon system implementation for NPRR1014 or NPRR1029; and renumber accordingly.]</w:t>
            </w:r>
          </w:p>
        </w:tc>
      </w:tr>
    </w:tbl>
    <w:p w14:paraId="2DAF9F73"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374242E"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584C00A" w14:textId="77777777" w:rsidR="002935C8" w:rsidRPr="002935C8" w:rsidRDefault="002935C8" w:rsidP="002935C8">
            <w:pPr>
              <w:spacing w:before="120" w:after="240"/>
              <w:rPr>
                <w:b/>
                <w:i/>
                <w:szCs w:val="20"/>
              </w:rPr>
            </w:pPr>
            <w:r w:rsidRPr="002935C8">
              <w:rPr>
                <w:b/>
                <w:i/>
                <w:szCs w:val="20"/>
              </w:rPr>
              <w:t>[NPRR1007, NPRR1014, and NPRR1029:  Insert applicable portions of items (K) and (L) below upon system implementation of the Real-Time Co-Optimization (RTC) project for NPRR1007; or upon system implementation for NPRR1014 or NPRR1029:]</w:t>
            </w:r>
          </w:p>
          <w:p w14:paraId="10C8217E" w14:textId="77777777" w:rsidR="002935C8" w:rsidRPr="002935C8" w:rsidRDefault="002935C8" w:rsidP="002935C8">
            <w:pPr>
              <w:spacing w:after="240"/>
              <w:ind w:left="2880" w:hanging="720"/>
              <w:rPr>
                <w:szCs w:val="20"/>
              </w:rPr>
            </w:pPr>
            <w:r w:rsidRPr="002935C8">
              <w:rPr>
                <w:szCs w:val="20"/>
              </w:rPr>
              <w:t>(K)</w:t>
            </w:r>
            <w:r w:rsidRPr="002935C8">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8B99ACA" w14:textId="77777777" w:rsidR="002935C8" w:rsidRPr="002935C8" w:rsidRDefault="002935C8" w:rsidP="002935C8">
            <w:pPr>
              <w:spacing w:after="240"/>
              <w:ind w:left="2880" w:hanging="720"/>
              <w:rPr>
                <w:szCs w:val="20"/>
              </w:rPr>
            </w:pPr>
            <w:r w:rsidRPr="002935C8">
              <w:rPr>
                <w:szCs w:val="20"/>
              </w:rPr>
              <w:t>(L)</w:t>
            </w:r>
            <w:r w:rsidRPr="002935C8">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099CC8AA" w14:textId="77777777" w:rsidR="002935C8" w:rsidRPr="002935C8" w:rsidRDefault="002935C8" w:rsidP="002935C8">
      <w:pPr>
        <w:spacing w:before="240" w:after="240"/>
        <w:ind w:left="2160" w:hanging="720"/>
        <w:rPr>
          <w:szCs w:val="20"/>
        </w:rPr>
      </w:pPr>
      <w:r w:rsidRPr="002935C8">
        <w:rPr>
          <w:szCs w:val="20"/>
        </w:rPr>
        <w:t>(ii)</w:t>
      </w:r>
      <w:r w:rsidRPr="002935C8">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ECACDF7" w14:textId="77777777" w:rsidR="002935C8" w:rsidRPr="002935C8" w:rsidRDefault="002935C8" w:rsidP="002935C8">
      <w:pPr>
        <w:spacing w:after="240"/>
        <w:ind w:left="2880" w:hanging="720"/>
        <w:rPr>
          <w:szCs w:val="20"/>
        </w:rPr>
      </w:pPr>
      <w:r w:rsidRPr="002935C8">
        <w:rPr>
          <w:szCs w:val="20"/>
        </w:rPr>
        <w:t>(A)</w:t>
      </w:r>
      <w:r w:rsidRPr="002935C8">
        <w:rPr>
          <w:szCs w:val="20"/>
        </w:rPr>
        <w:tab/>
        <w:t>OUT – Off-Line and unavailable</w:t>
      </w:r>
      <w:ins w:id="134" w:author="ERCOT 040522" w:date="2022-03-29T21:17:00Z">
        <w:r w:rsidRPr="002935C8">
          <w:rPr>
            <w:szCs w:val="20"/>
          </w:rPr>
          <w:t>,</w:t>
        </w:r>
      </w:ins>
      <w:ins w:id="135" w:author="ERCOT 040522" w:date="2022-03-29T21:10:00Z">
        <w:r w:rsidRPr="002935C8">
          <w:rPr>
            <w:szCs w:val="20"/>
          </w:rPr>
          <w:t xml:space="preserve"> or not connected to the ERCOT </w:t>
        </w:r>
      </w:ins>
      <w:ins w:id="136" w:author="ERCOT 040522" w:date="2022-04-04T12:00:00Z">
        <w:r w:rsidRPr="002935C8">
          <w:rPr>
            <w:szCs w:val="20"/>
          </w:rPr>
          <w:t>S</w:t>
        </w:r>
      </w:ins>
      <w:ins w:id="137" w:author="ERCOT 040522" w:date="2022-03-29T21:10:00Z">
        <w:r w:rsidRPr="002935C8">
          <w:rPr>
            <w:szCs w:val="20"/>
          </w:rPr>
          <w:t xml:space="preserve">ystem and </w:t>
        </w:r>
      </w:ins>
      <w:ins w:id="138" w:author="ERCOT 040522" w:date="2022-03-30T09:11:00Z">
        <w:r w:rsidRPr="002935C8">
          <w:rPr>
            <w:szCs w:val="20"/>
          </w:rPr>
          <w:t xml:space="preserve">operating </w:t>
        </w:r>
      </w:ins>
      <w:ins w:id="139" w:author="ERCOT 040522" w:date="2022-03-30T11:43:00Z">
        <w:r w:rsidRPr="002935C8">
          <w:rPr>
            <w:szCs w:val="20"/>
          </w:rPr>
          <w:t xml:space="preserve">in </w:t>
        </w:r>
      </w:ins>
      <w:ins w:id="140" w:author="ERCOT 040522" w:date="2022-04-04T12:00:00Z">
        <w:r w:rsidRPr="002935C8">
          <w:rPr>
            <w:szCs w:val="20"/>
          </w:rPr>
          <w:t xml:space="preserve">a </w:t>
        </w:r>
      </w:ins>
      <w:ins w:id="141" w:author="ERCOT 040522" w:date="2022-04-01T14:25:00Z">
        <w:r w:rsidRPr="002935C8">
          <w:rPr>
            <w:szCs w:val="20"/>
          </w:rPr>
          <w:t xml:space="preserve">Private </w:t>
        </w:r>
      </w:ins>
      <w:ins w:id="142" w:author="ERCOT 040522" w:date="2022-03-30T11:43:00Z">
        <w:r w:rsidRPr="002935C8">
          <w:rPr>
            <w:szCs w:val="20"/>
          </w:rPr>
          <w:t xml:space="preserve">Microgrid </w:t>
        </w:r>
      </w:ins>
      <w:ins w:id="143" w:author="ERCOT 040522" w:date="2022-03-30T11:44:00Z">
        <w:r w:rsidRPr="002935C8">
          <w:rPr>
            <w:szCs w:val="20"/>
          </w:rPr>
          <w:t>Island</w:t>
        </w:r>
      </w:ins>
      <w:ins w:id="144" w:author="ERCOT 040522" w:date="2022-04-04T14:43:00Z">
        <w:r w:rsidRPr="002935C8">
          <w:rPr>
            <w:szCs w:val="20"/>
          </w:rPr>
          <w:t xml:space="preserve"> (PMI)</w:t>
        </w:r>
      </w:ins>
      <w:r w:rsidRPr="002935C8">
        <w:rPr>
          <w:szCs w:val="20"/>
        </w:rPr>
        <w:t>;</w:t>
      </w:r>
      <w:ins w:id="145" w:author="ERCOT 040522" w:date="2022-03-29T21:08:00Z">
        <w:r w:rsidRPr="002935C8">
          <w:rPr>
            <w:szCs w:val="20"/>
          </w:rPr>
          <w:t xml:space="preserve"> </w:t>
        </w:r>
      </w:ins>
    </w:p>
    <w:p w14:paraId="254C5D04" w14:textId="77777777" w:rsidR="002935C8" w:rsidRPr="002935C8" w:rsidRDefault="002935C8" w:rsidP="002935C8">
      <w:pPr>
        <w:spacing w:after="240"/>
        <w:ind w:left="2880" w:hanging="720"/>
        <w:rPr>
          <w:szCs w:val="20"/>
        </w:rPr>
      </w:pPr>
      <w:r w:rsidRPr="002935C8">
        <w:rPr>
          <w:szCs w:val="20"/>
        </w:rPr>
        <w:t>(B)</w:t>
      </w:r>
      <w:r w:rsidRPr="002935C8">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7743E21A"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7D992596" w14:textId="77777777" w:rsidR="002935C8" w:rsidRPr="002935C8" w:rsidRDefault="002935C8" w:rsidP="002935C8">
            <w:pPr>
              <w:spacing w:before="120" w:after="240"/>
              <w:rPr>
                <w:iCs/>
                <w:szCs w:val="20"/>
              </w:rPr>
            </w:pPr>
            <w:r w:rsidRPr="002935C8">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0245EDF8" w14:textId="77777777" w:rsidR="002935C8" w:rsidRPr="002935C8" w:rsidRDefault="002935C8" w:rsidP="002935C8">
      <w:pPr>
        <w:spacing w:before="240" w:after="240"/>
        <w:ind w:left="2880" w:hanging="720"/>
        <w:rPr>
          <w:szCs w:val="20"/>
        </w:rPr>
      </w:pPr>
      <w:r w:rsidRPr="002935C8">
        <w:rPr>
          <w:szCs w:val="20"/>
        </w:rPr>
        <w:t>(C)</w:t>
      </w:r>
      <w:r w:rsidRPr="002935C8">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73037AE1"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FC6F392" w14:textId="77777777" w:rsidR="002935C8" w:rsidRPr="002935C8" w:rsidRDefault="002935C8" w:rsidP="002935C8">
            <w:pPr>
              <w:spacing w:before="120" w:after="240"/>
              <w:rPr>
                <w:b/>
                <w:i/>
                <w:szCs w:val="20"/>
              </w:rPr>
            </w:pPr>
            <w:r w:rsidRPr="002935C8">
              <w:rPr>
                <w:b/>
                <w:i/>
                <w:szCs w:val="20"/>
              </w:rPr>
              <w:t>[NPRR1007, NPRR1014, and NPRR1029:  Replace item (C) above with the following upon system implementation of the Real-Time Co-Optimization (RTC) project for NPRR1007; or upon system implementation for NPRR1014 or NPRR1029:]</w:t>
            </w:r>
          </w:p>
          <w:p w14:paraId="1E7B15E3" w14:textId="77777777" w:rsidR="002935C8" w:rsidRPr="002935C8" w:rsidRDefault="002935C8" w:rsidP="002935C8">
            <w:pPr>
              <w:spacing w:after="240"/>
              <w:ind w:left="2880" w:hanging="720"/>
              <w:rPr>
                <w:szCs w:val="20"/>
              </w:rPr>
            </w:pPr>
            <w:r w:rsidRPr="002935C8">
              <w:rPr>
                <w:szCs w:val="20"/>
              </w:rPr>
              <w:t>(B)</w:t>
            </w:r>
            <w:r w:rsidRPr="002935C8">
              <w:rPr>
                <w:szCs w:val="20"/>
              </w:rPr>
              <w:tab/>
              <w:t>OFF – Off-Line but available for commitment in the Day-Ahead Market (DAM), RUC, and providing Non-Spin, if qualified and capable;</w:t>
            </w:r>
          </w:p>
        </w:tc>
      </w:tr>
    </w:tbl>
    <w:p w14:paraId="678E0CA3" w14:textId="77777777" w:rsidR="002935C8" w:rsidRPr="002935C8" w:rsidRDefault="002935C8" w:rsidP="002935C8">
      <w:pPr>
        <w:spacing w:before="240" w:after="240"/>
        <w:ind w:left="2880" w:hanging="720"/>
        <w:rPr>
          <w:szCs w:val="20"/>
        </w:rPr>
      </w:pPr>
      <w:r w:rsidRPr="002935C8">
        <w:rPr>
          <w:szCs w:val="20"/>
        </w:rPr>
        <w:t>(D)</w:t>
      </w:r>
      <w:r w:rsidRPr="002935C8">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del w:id="146" w:author="Tesla 021422" w:date="2022-02-14T13:17:00Z">
        <w:r w:rsidRPr="002935C8" w:rsidDel="004F542E">
          <w:rPr>
            <w:szCs w:val="20"/>
          </w:rPr>
          <w:delText xml:space="preserve"> and</w:delText>
        </w:r>
      </w:del>
    </w:p>
    <w:p w14:paraId="4F87AFA4" w14:textId="77777777" w:rsidR="002935C8" w:rsidRPr="002935C8" w:rsidRDefault="002935C8" w:rsidP="002935C8">
      <w:pPr>
        <w:spacing w:after="240"/>
        <w:ind w:left="2880" w:hanging="720"/>
        <w:rPr>
          <w:szCs w:val="20"/>
        </w:rPr>
      </w:pPr>
      <w:r w:rsidRPr="002935C8">
        <w:rPr>
          <w:szCs w:val="20"/>
        </w:rPr>
        <w:t>(E)</w:t>
      </w:r>
      <w:r w:rsidRPr="002935C8">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147" w:author="ERCOT 040522" w:date="2022-03-29T21:16:00Z">
        <w:r w:rsidRPr="002935C8">
          <w:rPr>
            <w:szCs w:val="20"/>
          </w:rPr>
          <w:t>.</w:t>
        </w:r>
      </w:ins>
      <w:del w:id="148" w:author="ERCOT 040522" w:date="2022-03-29T21:16:00Z">
        <w:r w:rsidRPr="002935C8"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35C8" w:rsidRPr="002935C8" w14:paraId="11D4FCF1" w14:textId="77777777" w:rsidTr="00530C8D">
        <w:trPr>
          <w:ins w:id="149"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36A0C08" w14:textId="77777777" w:rsidR="002935C8" w:rsidRPr="002935C8" w:rsidDel="008E0F9D" w:rsidRDefault="002935C8" w:rsidP="002935C8">
            <w:pPr>
              <w:spacing w:before="120" w:after="240"/>
              <w:rPr>
                <w:ins w:id="150" w:author="Tesla 021422" w:date="2022-02-14T13:16:00Z"/>
                <w:del w:id="151" w:author="ERCOT 040522" w:date="2022-03-29T21:11:00Z"/>
                <w:b/>
                <w:i/>
              </w:rPr>
            </w:pPr>
            <w:ins w:id="152" w:author="Tesla 021422" w:date="2022-02-14T13:16:00Z">
              <w:del w:id="153" w:author="ERCOT 040522" w:date="2022-03-29T21:11:00Z">
                <w:r w:rsidRPr="002935C8" w:rsidDel="008E0F9D">
                  <w:rPr>
                    <w:b/>
                    <w:i/>
                  </w:rPr>
                  <w:delText>[NPRR1100:  Insert item (F) below upon system implementation:]</w:delText>
                </w:r>
              </w:del>
            </w:ins>
          </w:p>
          <w:p w14:paraId="365C6680" w14:textId="77777777" w:rsidR="002935C8" w:rsidRPr="002935C8" w:rsidRDefault="002935C8" w:rsidP="002935C8">
            <w:pPr>
              <w:spacing w:after="240"/>
              <w:ind w:left="2880" w:hanging="720"/>
              <w:rPr>
                <w:ins w:id="154" w:author="Tesla 021422" w:date="2022-02-14T13:16:00Z"/>
              </w:rPr>
            </w:pPr>
            <w:ins w:id="155" w:author="Tesla 021422" w:date="2022-02-14T13:16:00Z">
              <w:del w:id="156" w:author="ERCOT 040522" w:date="2022-03-29T21:11:00Z">
                <w:r w:rsidRPr="002935C8" w:rsidDel="008E0F9D">
                  <w:delText>(</w:delText>
                </w:r>
              </w:del>
            </w:ins>
            <w:ins w:id="157" w:author="Tesla 021422" w:date="2022-02-14T13:17:00Z">
              <w:del w:id="158" w:author="ERCOT 040522" w:date="2022-03-29T21:11:00Z">
                <w:r w:rsidRPr="002935C8" w:rsidDel="008E0F9D">
                  <w:delText>F</w:delText>
                </w:r>
              </w:del>
            </w:ins>
            <w:ins w:id="159" w:author="Tesla 021422" w:date="2022-02-14T13:16:00Z">
              <w:del w:id="160" w:author="ERCOT 040522" w:date="2022-03-29T21:11:00Z">
                <w:r w:rsidRPr="002935C8" w:rsidDel="008E0F9D">
                  <w:delText>)</w:delText>
                </w:r>
                <w:r w:rsidRPr="002935C8" w:rsidDel="008E0F9D">
                  <w:tab/>
                </w:r>
              </w:del>
            </w:ins>
            <w:ins w:id="161" w:author="Tesla 021422" w:date="2022-02-14T13:17:00Z">
              <w:del w:id="162" w:author="ERCOT 040522" w:date="2022-03-29T21:11:00Z">
                <w:r w:rsidRPr="002935C8" w:rsidDel="008E0F9D">
                  <w:delText>MIM – Operating under Microgrid Island Mode (MIM) and not synchronized to the ERCOT System</w:delText>
                </w:r>
              </w:del>
            </w:ins>
            <w:ins w:id="163" w:author="Tesla 021422" w:date="2022-02-14T13:16:00Z">
              <w:del w:id="164" w:author="ERCOT 040522" w:date="2022-03-29T21:11:00Z">
                <w:r w:rsidRPr="002935C8" w:rsidDel="008E0F9D">
                  <w:delText>;</w:delText>
                </w:r>
              </w:del>
            </w:ins>
            <w:ins w:id="165" w:author="Tesla 021422" w:date="2022-02-14T13:17:00Z">
              <w:del w:id="166" w:author="ERCOT 040522" w:date="2022-03-29T21:11:00Z">
                <w:r w:rsidRPr="002935C8" w:rsidDel="008E0F9D">
                  <w:delText xml:space="preserve"> and</w:delText>
                </w:r>
              </w:del>
            </w:ins>
          </w:p>
        </w:tc>
      </w:tr>
    </w:tbl>
    <w:p w14:paraId="32F8651F" w14:textId="77777777" w:rsidR="002935C8" w:rsidRPr="002935C8" w:rsidRDefault="002935C8" w:rsidP="002935C8">
      <w:pPr>
        <w:spacing w:before="240" w:after="240"/>
        <w:ind w:left="2160" w:hanging="720"/>
        <w:rPr>
          <w:szCs w:val="20"/>
        </w:rPr>
      </w:pPr>
      <w:r w:rsidRPr="002935C8">
        <w:rPr>
          <w:szCs w:val="20"/>
        </w:rPr>
        <w:t>(iii)</w:t>
      </w:r>
      <w:r w:rsidRPr="002935C8">
        <w:rPr>
          <w:szCs w:val="20"/>
        </w:rPr>
        <w:tab/>
        <w:t>Select one of the following for Load Resources.  Unless otherwise provided below, these Resource Statuses are to be used for COP and/or Real-Time telemetry purposes.</w:t>
      </w:r>
    </w:p>
    <w:p w14:paraId="7E4C193E" w14:textId="77777777" w:rsidR="002935C8" w:rsidRPr="002935C8" w:rsidRDefault="002935C8" w:rsidP="002935C8">
      <w:pPr>
        <w:spacing w:after="240"/>
        <w:ind w:left="2880" w:hanging="720"/>
        <w:rPr>
          <w:szCs w:val="20"/>
        </w:rPr>
      </w:pPr>
      <w:r w:rsidRPr="002935C8">
        <w:rPr>
          <w:szCs w:val="20"/>
        </w:rPr>
        <w:t>(A)</w:t>
      </w:r>
      <w:r w:rsidRPr="002935C8">
        <w:rPr>
          <w:szCs w:val="20"/>
        </w:rPr>
        <w:tab/>
        <w:t xml:space="preserve">ONRGL – Available for Dispatch of Regulation Service by Load Frequency Control (LFC) and, for any remaining Dispatchable capacity, by SCED with a Real-Time Market (RTM) Energy Bid; </w:t>
      </w:r>
    </w:p>
    <w:p w14:paraId="48716E90" w14:textId="77777777" w:rsidR="002935C8" w:rsidRPr="002935C8" w:rsidRDefault="002935C8" w:rsidP="002935C8">
      <w:pPr>
        <w:spacing w:after="240"/>
        <w:ind w:left="2880" w:hanging="720"/>
        <w:rPr>
          <w:szCs w:val="20"/>
        </w:rPr>
      </w:pPr>
      <w:r w:rsidRPr="002935C8">
        <w:rPr>
          <w:szCs w:val="20"/>
        </w:rPr>
        <w:t>(B)</w:t>
      </w:r>
      <w:r w:rsidRPr="002935C8">
        <w:rPr>
          <w:szCs w:val="20"/>
        </w:rPr>
        <w:tab/>
        <w:t>FRRSUP – Available for Dispatch of FRRS by LFC and not Dispatchable by SCED.  This Resource Status is only to be used for Real-Time telemetry purposes;</w:t>
      </w:r>
    </w:p>
    <w:p w14:paraId="42AB5AB6" w14:textId="77777777" w:rsidR="002935C8" w:rsidRPr="002935C8" w:rsidRDefault="002935C8" w:rsidP="002935C8">
      <w:pPr>
        <w:spacing w:after="240"/>
        <w:ind w:left="2880" w:hanging="720"/>
        <w:rPr>
          <w:szCs w:val="20"/>
        </w:rPr>
      </w:pPr>
      <w:r w:rsidRPr="002935C8">
        <w:rPr>
          <w:szCs w:val="20"/>
        </w:rPr>
        <w:lastRenderedPageBreak/>
        <w:t>(C)</w:t>
      </w:r>
      <w:r w:rsidRPr="002935C8">
        <w:rPr>
          <w:szCs w:val="20"/>
        </w:rPr>
        <w:tab/>
        <w:t xml:space="preserve">FRRSDN - Available for Dispatch of FRRS by LFC and not Dispatchable by SCED.  This Resource Status is only to be used for Real-Time telemetry purposes;  </w:t>
      </w:r>
    </w:p>
    <w:p w14:paraId="42C3CE23" w14:textId="77777777" w:rsidR="002935C8" w:rsidRPr="002935C8" w:rsidRDefault="002935C8" w:rsidP="002935C8">
      <w:pPr>
        <w:spacing w:after="240"/>
        <w:ind w:left="2880" w:hanging="720"/>
        <w:rPr>
          <w:szCs w:val="20"/>
        </w:rPr>
      </w:pPr>
      <w:r w:rsidRPr="002935C8">
        <w:rPr>
          <w:szCs w:val="20"/>
        </w:rPr>
        <w:t>(D)</w:t>
      </w:r>
      <w:r w:rsidRPr="002935C8">
        <w:rPr>
          <w:szCs w:val="20"/>
        </w:rPr>
        <w:tab/>
        <w:t>ONCLR – Available for Dispatch as a Controllable Load Resource by SCED with an RTM Energy Bid;</w:t>
      </w:r>
    </w:p>
    <w:p w14:paraId="6CC7DC45" w14:textId="77777777" w:rsidR="002935C8" w:rsidRPr="002935C8" w:rsidRDefault="002935C8" w:rsidP="002935C8">
      <w:pPr>
        <w:spacing w:after="240"/>
        <w:ind w:left="2880" w:hanging="720"/>
        <w:rPr>
          <w:szCs w:val="20"/>
        </w:rPr>
      </w:pPr>
      <w:r w:rsidRPr="002935C8">
        <w:rPr>
          <w:szCs w:val="20"/>
        </w:rPr>
        <w:t>(E)</w:t>
      </w:r>
      <w:r w:rsidRPr="002935C8">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35C8" w:rsidRPr="002935C8" w14:paraId="4AC722A4" w14:textId="77777777" w:rsidTr="00530C8D">
        <w:tc>
          <w:tcPr>
            <w:tcW w:w="9445" w:type="dxa"/>
            <w:tcBorders>
              <w:top w:val="single" w:sz="4" w:space="0" w:color="auto"/>
              <w:left w:val="single" w:sz="4" w:space="0" w:color="auto"/>
              <w:bottom w:val="single" w:sz="4" w:space="0" w:color="auto"/>
              <w:right w:val="single" w:sz="4" w:space="0" w:color="auto"/>
            </w:tcBorders>
            <w:shd w:val="clear" w:color="auto" w:fill="D9D9D9"/>
          </w:tcPr>
          <w:p w14:paraId="4A5A2ED0" w14:textId="77777777" w:rsidR="002935C8" w:rsidRPr="002935C8" w:rsidRDefault="002935C8" w:rsidP="002935C8">
            <w:pPr>
              <w:spacing w:before="120" w:after="240"/>
              <w:rPr>
                <w:b/>
                <w:i/>
                <w:szCs w:val="20"/>
              </w:rPr>
            </w:pPr>
            <w:r w:rsidRPr="002935C8">
              <w:rPr>
                <w:b/>
                <w:i/>
                <w:szCs w:val="20"/>
              </w:rPr>
              <w:t>[NPRR1093:  Replace item (E) above with the following upon system implementation:]</w:t>
            </w:r>
          </w:p>
          <w:p w14:paraId="00C2C333" w14:textId="77777777" w:rsidR="002935C8" w:rsidRPr="002935C8" w:rsidRDefault="002935C8" w:rsidP="002935C8">
            <w:pPr>
              <w:spacing w:after="240"/>
              <w:ind w:left="2880" w:hanging="720"/>
              <w:rPr>
                <w:szCs w:val="20"/>
              </w:rPr>
            </w:pPr>
            <w:r w:rsidRPr="002935C8">
              <w:rPr>
                <w:szCs w:val="20"/>
              </w:rPr>
              <w:t>(E)</w:t>
            </w:r>
            <w:r w:rsidRPr="002935C8">
              <w:rPr>
                <w:szCs w:val="20"/>
              </w:rPr>
              <w:tab/>
              <w:t>ONRL – Available for Dispatch of RRS or Non-Spin, excluding Controllable Load Resources;</w:t>
            </w:r>
          </w:p>
        </w:tc>
      </w:tr>
    </w:tbl>
    <w:p w14:paraId="5488C060"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14250961"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1D48FD2B" w14:textId="77777777" w:rsidR="002935C8" w:rsidRPr="002935C8" w:rsidRDefault="002935C8" w:rsidP="002935C8">
            <w:pPr>
              <w:spacing w:before="120" w:after="240"/>
              <w:rPr>
                <w:iCs/>
                <w:szCs w:val="20"/>
              </w:rPr>
            </w:pPr>
            <w:r w:rsidRPr="002935C8">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6BE58EE6"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01519F9B"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60A80464" w14:textId="77777777" w:rsidR="002935C8" w:rsidRPr="002935C8" w:rsidRDefault="002935C8" w:rsidP="002935C8">
            <w:pPr>
              <w:spacing w:before="120" w:after="240"/>
              <w:rPr>
                <w:b/>
                <w:i/>
                <w:szCs w:val="20"/>
              </w:rPr>
            </w:pPr>
            <w:r w:rsidRPr="002935C8">
              <w:rPr>
                <w:b/>
                <w:i/>
                <w:szCs w:val="20"/>
              </w:rPr>
              <w:t>[NPRR863:  Insert paragraph (F) below upon system implementation and renumber accordingly:]</w:t>
            </w:r>
          </w:p>
          <w:p w14:paraId="28BD4D77" w14:textId="77777777" w:rsidR="002935C8" w:rsidRPr="002935C8" w:rsidRDefault="002935C8" w:rsidP="002935C8">
            <w:pPr>
              <w:spacing w:after="240"/>
              <w:ind w:left="2880" w:hanging="720"/>
              <w:rPr>
                <w:szCs w:val="20"/>
              </w:rPr>
            </w:pPr>
            <w:r w:rsidRPr="002935C8">
              <w:rPr>
                <w:szCs w:val="20"/>
              </w:rPr>
              <w:t>(F)</w:t>
            </w:r>
            <w:r w:rsidRPr="002935C8">
              <w:rPr>
                <w:szCs w:val="20"/>
              </w:rPr>
              <w:tab/>
              <w:t xml:space="preserve">ONECL – Available for Dispatch of ECRS, excluding Controllable Load Resources; </w:t>
            </w:r>
          </w:p>
        </w:tc>
      </w:tr>
    </w:tbl>
    <w:p w14:paraId="3364BAD3"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123A388B"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A600F5D" w14:textId="77777777" w:rsidR="002935C8" w:rsidRPr="002935C8" w:rsidRDefault="002935C8" w:rsidP="002935C8">
            <w:pPr>
              <w:spacing w:before="120" w:after="240"/>
              <w:rPr>
                <w:iCs/>
                <w:szCs w:val="20"/>
              </w:rPr>
            </w:pPr>
            <w:r w:rsidRPr="002935C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E97EEE2" w14:textId="77777777" w:rsidR="002935C8" w:rsidRPr="002935C8" w:rsidRDefault="002935C8" w:rsidP="002935C8">
      <w:pPr>
        <w:spacing w:before="240" w:after="240"/>
        <w:ind w:left="2880" w:hanging="720"/>
        <w:rPr>
          <w:szCs w:val="20"/>
        </w:rPr>
      </w:pPr>
      <w:r w:rsidRPr="002935C8">
        <w:rPr>
          <w:szCs w:val="20"/>
        </w:rPr>
        <w:t>(F)</w:t>
      </w:r>
      <w:r w:rsidRPr="002935C8">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2CAC7BD1"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5B42B66" w14:textId="77777777" w:rsidR="002935C8" w:rsidRPr="002935C8" w:rsidRDefault="002935C8" w:rsidP="002935C8">
            <w:pPr>
              <w:spacing w:before="120" w:after="240"/>
              <w:rPr>
                <w:b/>
                <w:i/>
                <w:szCs w:val="20"/>
              </w:rPr>
            </w:pPr>
            <w:r w:rsidRPr="002935C8">
              <w:rPr>
                <w:b/>
                <w:i/>
                <w:szCs w:val="20"/>
              </w:rPr>
              <w:t>[NPRR863 and NPRR1015:  Insert applicable portions of paragraph (H) below upon system implementation of NPRR863:]</w:t>
            </w:r>
          </w:p>
          <w:p w14:paraId="6BF18C9E" w14:textId="77777777" w:rsidR="002935C8" w:rsidRPr="002935C8" w:rsidRDefault="002935C8" w:rsidP="002935C8">
            <w:pPr>
              <w:spacing w:after="240"/>
              <w:ind w:left="2880" w:hanging="720"/>
              <w:rPr>
                <w:szCs w:val="20"/>
              </w:rPr>
            </w:pPr>
            <w:r w:rsidRPr="002935C8">
              <w:rPr>
                <w:szCs w:val="20"/>
              </w:rPr>
              <w:t>(H)</w:t>
            </w:r>
            <w:r w:rsidRPr="002935C8">
              <w:rPr>
                <w:szCs w:val="20"/>
              </w:rPr>
              <w:tab/>
              <w:t>ONFFRRRSL – Available for Dispatch of RRS when providing FFR, excluding Controllable Load Resources. This Resource Status is only to be used for Real-Time telemetry purposes;</w:t>
            </w:r>
          </w:p>
        </w:tc>
      </w:tr>
    </w:tbl>
    <w:p w14:paraId="7016C27C"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2670057"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4300CC7" w14:textId="77777777" w:rsidR="002935C8" w:rsidRPr="002935C8" w:rsidRDefault="002935C8" w:rsidP="002935C8">
            <w:pPr>
              <w:spacing w:before="120" w:after="240"/>
              <w:rPr>
                <w:iCs/>
                <w:szCs w:val="20"/>
              </w:rPr>
            </w:pPr>
            <w:r w:rsidRPr="002935C8">
              <w:rPr>
                <w:b/>
                <w:i/>
                <w:szCs w:val="20"/>
              </w:rPr>
              <w:lastRenderedPageBreak/>
              <w:t>[NPRR1007, NPRR1014, and NPRR1029:  Delete item (H) above upon system implementation of the Real-Time Co-Optimization (RTC) project for NPRR1007; or upon system implementation for NPRR1014 or NPRR1029.]</w:t>
            </w:r>
          </w:p>
        </w:tc>
      </w:tr>
    </w:tbl>
    <w:p w14:paraId="3484DF79" w14:textId="77777777" w:rsidR="002935C8" w:rsidRPr="002935C8" w:rsidRDefault="002935C8" w:rsidP="002935C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EA02214"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687E04F0" w14:textId="77777777" w:rsidR="002935C8" w:rsidRPr="002935C8" w:rsidRDefault="002935C8" w:rsidP="002935C8">
            <w:pPr>
              <w:spacing w:before="120" w:after="240"/>
              <w:rPr>
                <w:b/>
                <w:i/>
                <w:szCs w:val="20"/>
              </w:rPr>
            </w:pPr>
            <w:r w:rsidRPr="002935C8">
              <w:rPr>
                <w:b/>
                <w:i/>
                <w:szCs w:val="20"/>
              </w:rPr>
              <w:t>[NPRR1007, NPRR1014, NPRR1029:  Insert item (B) below upon system implementation of the Real-Time Co-Optimization (RTC) project for NPRR1007; or upon system implementation for NPRR1014 or NPRR1029:]</w:t>
            </w:r>
          </w:p>
          <w:p w14:paraId="45905F2D" w14:textId="77777777" w:rsidR="002935C8" w:rsidRPr="002935C8" w:rsidRDefault="002935C8" w:rsidP="002935C8">
            <w:pPr>
              <w:spacing w:after="240"/>
              <w:ind w:left="2880" w:hanging="720"/>
              <w:rPr>
                <w:szCs w:val="20"/>
              </w:rPr>
            </w:pPr>
            <w:r w:rsidRPr="002935C8">
              <w:rPr>
                <w:szCs w:val="20"/>
              </w:rPr>
              <w:t>(B)</w:t>
            </w:r>
            <w:r w:rsidRPr="002935C8">
              <w:rPr>
                <w:szCs w:val="20"/>
              </w:rPr>
              <w:tab/>
              <w:t>ONL – On-Line and available for Dispatch by SCED or providing Ancillary Services.</w:t>
            </w:r>
          </w:p>
        </w:tc>
      </w:tr>
    </w:tbl>
    <w:p w14:paraId="70484635" w14:textId="77777777" w:rsidR="002935C8" w:rsidRPr="002935C8" w:rsidRDefault="002935C8" w:rsidP="002935C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3C4D7046"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1FBA6381" w14:textId="77777777" w:rsidR="002935C8" w:rsidRPr="002935C8" w:rsidRDefault="002935C8" w:rsidP="002935C8">
            <w:pPr>
              <w:spacing w:before="120" w:after="240"/>
              <w:rPr>
                <w:b/>
                <w:i/>
                <w:szCs w:val="20"/>
              </w:rPr>
            </w:pPr>
            <w:r w:rsidRPr="002935C8">
              <w:rPr>
                <w:b/>
                <w:i/>
                <w:szCs w:val="20"/>
              </w:rPr>
              <w:t>[NPRR1014 or NPRR1029:  Insert applicable portions of paragraph (iv) below upon system implementation:]</w:t>
            </w:r>
          </w:p>
          <w:p w14:paraId="4C881644" w14:textId="77777777" w:rsidR="002935C8" w:rsidRPr="002935C8" w:rsidRDefault="002935C8" w:rsidP="002935C8">
            <w:pPr>
              <w:spacing w:after="240"/>
              <w:ind w:left="2160" w:hanging="720"/>
              <w:rPr>
                <w:szCs w:val="20"/>
              </w:rPr>
            </w:pPr>
            <w:r w:rsidRPr="002935C8">
              <w:rPr>
                <w:szCs w:val="20"/>
              </w:rPr>
              <w:t>(iv)</w:t>
            </w:r>
            <w:r w:rsidRPr="002935C8">
              <w:rPr>
                <w:szCs w:val="20"/>
              </w:rPr>
              <w:tab/>
              <w:t>Select one of the following for Energy Storage Resources (ESRs).  Unless otherwise provided below, these Resource Statuses are to be used for COP and Real-Time telemetry purposes:</w:t>
            </w:r>
          </w:p>
          <w:p w14:paraId="1BCB16B5" w14:textId="77777777" w:rsidR="002935C8" w:rsidRPr="002935C8" w:rsidRDefault="002935C8" w:rsidP="002935C8">
            <w:pPr>
              <w:spacing w:after="240"/>
              <w:ind w:left="2880" w:hanging="720"/>
              <w:rPr>
                <w:szCs w:val="20"/>
              </w:rPr>
            </w:pPr>
            <w:r w:rsidRPr="002935C8">
              <w:rPr>
                <w:szCs w:val="20"/>
              </w:rPr>
              <w:t>(A)</w:t>
            </w:r>
            <w:r w:rsidRPr="002935C8">
              <w:rPr>
                <w:szCs w:val="20"/>
              </w:rPr>
              <w:tab/>
              <w:t>ON – On-Line Resource with Energy Bid/Offer Curve;</w:t>
            </w:r>
          </w:p>
          <w:p w14:paraId="5932D5B9" w14:textId="77777777" w:rsidR="002935C8" w:rsidRPr="002935C8" w:rsidRDefault="002935C8" w:rsidP="002935C8">
            <w:pPr>
              <w:spacing w:after="240"/>
              <w:ind w:left="2880" w:hanging="720"/>
              <w:rPr>
                <w:szCs w:val="20"/>
              </w:rPr>
            </w:pPr>
            <w:r w:rsidRPr="002935C8">
              <w:rPr>
                <w:szCs w:val="20"/>
              </w:rPr>
              <w:t>(B)</w:t>
            </w:r>
            <w:r w:rsidRPr="002935C8">
              <w:rPr>
                <w:szCs w:val="20"/>
              </w:rPr>
              <w:tab/>
              <w:t>ONOS – On-Line Resource with Output Schedule;</w:t>
            </w:r>
          </w:p>
          <w:p w14:paraId="0E3E0E59" w14:textId="77777777" w:rsidR="002935C8" w:rsidRPr="002935C8" w:rsidRDefault="002935C8" w:rsidP="002935C8">
            <w:pPr>
              <w:spacing w:after="240"/>
              <w:ind w:left="2880" w:hanging="720"/>
              <w:rPr>
                <w:szCs w:val="20"/>
              </w:rPr>
            </w:pPr>
            <w:r w:rsidRPr="002935C8">
              <w:rPr>
                <w:szCs w:val="20"/>
              </w:rPr>
              <w:t>(C)</w:t>
            </w:r>
            <w:r w:rsidRPr="002935C8">
              <w:rPr>
                <w:szCs w:val="20"/>
              </w:rPr>
              <w:tab/>
              <w:t>ONTEST – On-Line blocked from SCED for operations testing (while ONTEST, an Energy Storage Resource (ESR) may be shown on Outage in the Outage Scheduler);</w:t>
            </w:r>
          </w:p>
          <w:p w14:paraId="7DB934A2" w14:textId="77777777" w:rsidR="002935C8" w:rsidRPr="002935C8" w:rsidRDefault="002935C8" w:rsidP="002935C8">
            <w:pPr>
              <w:spacing w:after="240"/>
              <w:ind w:left="2880" w:hanging="720"/>
              <w:rPr>
                <w:szCs w:val="20"/>
              </w:rPr>
            </w:pPr>
            <w:r w:rsidRPr="002935C8">
              <w:rPr>
                <w:szCs w:val="20"/>
              </w:rPr>
              <w:t>(D)</w:t>
            </w:r>
            <w:r w:rsidRPr="002935C8">
              <w:rPr>
                <w:szCs w:val="20"/>
              </w:rPr>
              <w:tab/>
              <w:t>ONEMR – On-Line EMR (available for commitment or dispatch only for ERCOT-declared Emergency Conditions; the QSE may appropriately set LSL and High Sustained Limit (HSL) to reflect operating limits);</w:t>
            </w:r>
          </w:p>
          <w:p w14:paraId="452535EB" w14:textId="77777777" w:rsidR="002935C8" w:rsidRPr="002935C8" w:rsidRDefault="002935C8" w:rsidP="002935C8">
            <w:pPr>
              <w:spacing w:after="240"/>
              <w:ind w:left="2880" w:hanging="720"/>
              <w:rPr>
                <w:szCs w:val="20"/>
              </w:rPr>
            </w:pPr>
            <w:r w:rsidRPr="002935C8">
              <w:rPr>
                <w:szCs w:val="20"/>
              </w:rPr>
              <w:t>(E)</w:t>
            </w:r>
            <w:r w:rsidRPr="002935C8">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F925702" w14:textId="77777777" w:rsidR="002935C8" w:rsidRPr="002935C8" w:rsidRDefault="002935C8" w:rsidP="002935C8">
            <w:pPr>
              <w:spacing w:after="240"/>
              <w:ind w:left="2880" w:hanging="720"/>
              <w:rPr>
                <w:ins w:id="167" w:author="Tesla 021422" w:date="2022-02-14T13:18:00Z"/>
                <w:szCs w:val="20"/>
              </w:rPr>
            </w:pPr>
            <w:r w:rsidRPr="002935C8">
              <w:rPr>
                <w:szCs w:val="20"/>
              </w:rPr>
              <w:t>(F)</w:t>
            </w:r>
            <w:r w:rsidRPr="002935C8">
              <w:rPr>
                <w:szCs w:val="20"/>
              </w:rPr>
              <w:tab/>
              <w:t>OUT – Off-Line and unavailable</w:t>
            </w:r>
            <w:ins w:id="168" w:author="ERCOT 040522" w:date="2022-03-29T21:15:00Z">
              <w:r w:rsidRPr="002935C8">
                <w:rPr>
                  <w:szCs w:val="20"/>
                </w:rPr>
                <w:t xml:space="preserve">, or not connected to the ERCOT </w:t>
              </w:r>
            </w:ins>
            <w:ins w:id="169" w:author="ERCOT 040522" w:date="2022-04-04T12:01:00Z">
              <w:r w:rsidRPr="002935C8">
                <w:rPr>
                  <w:szCs w:val="20"/>
                </w:rPr>
                <w:t>S</w:t>
              </w:r>
            </w:ins>
            <w:ins w:id="170" w:author="ERCOT 040522" w:date="2022-03-29T21:15:00Z">
              <w:r w:rsidRPr="002935C8">
                <w:rPr>
                  <w:szCs w:val="20"/>
                </w:rPr>
                <w:t xml:space="preserve">ystem and </w:t>
              </w:r>
            </w:ins>
            <w:ins w:id="171" w:author="ERCOT 040522" w:date="2022-03-30T09:10:00Z">
              <w:r w:rsidRPr="002935C8">
                <w:rPr>
                  <w:szCs w:val="20"/>
                </w:rPr>
                <w:t xml:space="preserve">operating </w:t>
              </w:r>
            </w:ins>
            <w:ins w:id="172" w:author="ERCOT 040522" w:date="2022-03-30T11:44:00Z">
              <w:r w:rsidRPr="002935C8">
                <w:rPr>
                  <w:szCs w:val="20"/>
                </w:rPr>
                <w:t xml:space="preserve">in </w:t>
              </w:r>
            </w:ins>
            <w:ins w:id="173" w:author="ERCOT 040522" w:date="2022-04-04T12:01:00Z">
              <w:r w:rsidRPr="002935C8">
                <w:rPr>
                  <w:szCs w:val="20"/>
                </w:rPr>
                <w:t xml:space="preserve">a </w:t>
              </w:r>
            </w:ins>
            <w:ins w:id="174" w:author="ERCOT 040522" w:date="2022-04-01T14:25:00Z">
              <w:r w:rsidRPr="002935C8">
                <w:rPr>
                  <w:szCs w:val="20"/>
                </w:rPr>
                <w:t xml:space="preserve">Private </w:t>
              </w:r>
            </w:ins>
            <w:ins w:id="175" w:author="ERCOT 040522" w:date="2022-03-30T11:44:00Z">
              <w:r w:rsidRPr="002935C8">
                <w:rPr>
                  <w:szCs w:val="20"/>
                </w:rPr>
                <w:t>Microgrid Island</w:t>
              </w:r>
            </w:ins>
            <w:ins w:id="176" w:author="ERCOT 040522" w:date="2022-04-04T14:45:00Z">
              <w:r w:rsidRPr="002935C8">
                <w:rPr>
                  <w:szCs w:val="20"/>
                </w:rPr>
                <w:t xml:space="preserve"> (PMI)</w:t>
              </w:r>
            </w:ins>
            <w:r w:rsidRPr="002935C8">
              <w:rPr>
                <w:szCs w:val="20"/>
              </w:rPr>
              <w:t>;</w:t>
            </w:r>
            <w:del w:id="177" w:author="Tesla 021422" w:date="2022-02-14T13:18:00Z">
              <w:r w:rsidRPr="002935C8" w:rsidDel="004F542E">
                <w:rPr>
                  <w:szCs w:val="20"/>
                </w:rPr>
                <w:delText xml:space="preserve"> and</w:delText>
              </w:r>
            </w:del>
          </w:p>
          <w:p w14:paraId="6C20AB03" w14:textId="77777777" w:rsidR="002935C8" w:rsidRPr="002935C8" w:rsidRDefault="002935C8" w:rsidP="002935C8">
            <w:pPr>
              <w:spacing w:after="240"/>
              <w:ind w:left="2880" w:hanging="720"/>
            </w:pPr>
            <w:ins w:id="178" w:author="Tesla 021422" w:date="2022-02-14T13:18:00Z">
              <w:del w:id="179" w:author="ERCOT 040522" w:date="2022-03-29T21:14:00Z">
                <w:r w:rsidRPr="002935C8" w:rsidDel="008E0F9D">
                  <w:delText>(G)</w:delText>
                </w:r>
                <w:r w:rsidRPr="002935C8" w:rsidDel="008E0F9D">
                  <w:rPr>
                    <w:szCs w:val="20"/>
                  </w:rPr>
                  <w:tab/>
                </w:r>
                <w:r w:rsidRPr="002935C8" w:rsidDel="008E0F9D">
                  <w:delText>MIM – Operating under MIM and not synchronized to the ERCOT System; and</w:delText>
                </w:r>
              </w:del>
            </w:ins>
          </w:p>
        </w:tc>
      </w:tr>
    </w:tbl>
    <w:p w14:paraId="01D913B6" w14:textId="77777777" w:rsidR="002935C8" w:rsidRPr="002935C8" w:rsidRDefault="002935C8" w:rsidP="002935C8">
      <w:pPr>
        <w:spacing w:before="240" w:after="240"/>
        <w:ind w:left="1440" w:hanging="720"/>
        <w:rPr>
          <w:szCs w:val="20"/>
        </w:rPr>
      </w:pPr>
      <w:r w:rsidRPr="002935C8">
        <w:rPr>
          <w:szCs w:val="20"/>
        </w:rPr>
        <w:t>(c)</w:t>
      </w:r>
      <w:r w:rsidRPr="002935C8">
        <w:rPr>
          <w:szCs w:val="20"/>
        </w:rPr>
        <w:tab/>
        <w:t>The HSL;</w:t>
      </w:r>
    </w:p>
    <w:p w14:paraId="7FD5DE44" w14:textId="77777777" w:rsidR="002935C8" w:rsidRPr="002935C8" w:rsidRDefault="002935C8" w:rsidP="002935C8">
      <w:pPr>
        <w:spacing w:after="240"/>
        <w:ind w:left="2160" w:hanging="720"/>
        <w:rPr>
          <w:szCs w:val="20"/>
        </w:rPr>
      </w:pPr>
      <w:r w:rsidRPr="002935C8">
        <w:rPr>
          <w:szCs w:val="20"/>
        </w:rPr>
        <w:lastRenderedPageBreak/>
        <w:t>(i)</w:t>
      </w:r>
      <w:r w:rsidRPr="002935C8">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74E2094"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ABCDCE7" w14:textId="77777777" w:rsidR="002935C8" w:rsidRPr="002935C8" w:rsidRDefault="002935C8" w:rsidP="002935C8">
            <w:pPr>
              <w:spacing w:before="120" w:after="240"/>
              <w:rPr>
                <w:b/>
                <w:i/>
                <w:szCs w:val="20"/>
              </w:rPr>
            </w:pPr>
            <w:r w:rsidRPr="002935C8">
              <w:rPr>
                <w:b/>
                <w:i/>
                <w:szCs w:val="20"/>
              </w:rPr>
              <w:t>[NPRR1014 and NPRR1029:  Insert applicable portions of paragraph (ii) below upon system implementation:]</w:t>
            </w:r>
          </w:p>
          <w:p w14:paraId="4A73609C" w14:textId="77777777" w:rsidR="002935C8" w:rsidRPr="002935C8" w:rsidRDefault="002935C8" w:rsidP="002935C8">
            <w:pPr>
              <w:spacing w:after="240"/>
              <w:ind w:left="2160" w:hanging="720"/>
              <w:rPr>
                <w:szCs w:val="20"/>
              </w:rPr>
            </w:pPr>
            <w:r w:rsidRPr="002935C8">
              <w:rPr>
                <w:szCs w:val="20"/>
              </w:rPr>
              <w:t>(ii)</w:t>
            </w:r>
            <w:r w:rsidRPr="002935C8">
              <w:rPr>
                <w:szCs w:val="20"/>
              </w:rPr>
              <w:tab/>
              <w:t>For ESRs, the HSL may be negative;</w:t>
            </w:r>
          </w:p>
        </w:tc>
      </w:tr>
    </w:tbl>
    <w:p w14:paraId="1B44BACA" w14:textId="77777777" w:rsidR="002935C8" w:rsidRPr="002935C8" w:rsidRDefault="002935C8" w:rsidP="002935C8">
      <w:pPr>
        <w:spacing w:before="240" w:after="240"/>
        <w:ind w:left="1440" w:hanging="720"/>
        <w:rPr>
          <w:szCs w:val="20"/>
        </w:rPr>
      </w:pPr>
      <w:r w:rsidRPr="002935C8">
        <w:rPr>
          <w:szCs w:val="20"/>
        </w:rPr>
        <w:t>(d)</w:t>
      </w:r>
      <w:r w:rsidRPr="002935C8">
        <w:rPr>
          <w:szCs w:val="20"/>
        </w:rPr>
        <w:tab/>
        <w:t>The LSL;</w:t>
      </w:r>
    </w:p>
    <w:p w14:paraId="36BE95E0" w14:textId="77777777" w:rsidR="002935C8" w:rsidRPr="002935C8" w:rsidRDefault="002935C8" w:rsidP="002935C8">
      <w:pPr>
        <w:spacing w:after="240"/>
        <w:ind w:left="2160" w:hanging="720"/>
        <w:rPr>
          <w:szCs w:val="20"/>
        </w:rPr>
      </w:pPr>
      <w:r w:rsidRPr="002935C8">
        <w:rPr>
          <w:szCs w:val="20"/>
        </w:rPr>
        <w:t>(i)</w:t>
      </w:r>
      <w:r w:rsidRPr="002935C8">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6C87DFB4"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8887895" w14:textId="77777777" w:rsidR="002935C8" w:rsidRPr="002935C8" w:rsidRDefault="002935C8" w:rsidP="002935C8">
            <w:pPr>
              <w:spacing w:before="120" w:after="240"/>
              <w:rPr>
                <w:b/>
                <w:i/>
                <w:szCs w:val="20"/>
              </w:rPr>
            </w:pPr>
            <w:r w:rsidRPr="002935C8">
              <w:rPr>
                <w:b/>
                <w:i/>
                <w:szCs w:val="20"/>
              </w:rPr>
              <w:t>[NPRR1014 and NPRR1029:  Insert applicable portions of paragraph (ii) below upon system implementation:]</w:t>
            </w:r>
          </w:p>
          <w:p w14:paraId="3686CD89" w14:textId="77777777" w:rsidR="002935C8" w:rsidRPr="002935C8" w:rsidRDefault="002935C8" w:rsidP="002935C8">
            <w:pPr>
              <w:spacing w:after="240"/>
              <w:ind w:left="2160" w:hanging="720"/>
              <w:rPr>
                <w:szCs w:val="20"/>
              </w:rPr>
            </w:pPr>
            <w:r w:rsidRPr="002935C8">
              <w:rPr>
                <w:szCs w:val="20"/>
              </w:rPr>
              <w:t>(ii)</w:t>
            </w:r>
            <w:r w:rsidRPr="002935C8">
              <w:rPr>
                <w:szCs w:val="20"/>
              </w:rPr>
              <w:tab/>
              <w:t>For ESRs, the LSL may be positive;</w:t>
            </w:r>
          </w:p>
        </w:tc>
      </w:tr>
    </w:tbl>
    <w:p w14:paraId="339DDB8D" w14:textId="77777777" w:rsidR="002935C8" w:rsidRPr="002935C8" w:rsidRDefault="002935C8" w:rsidP="002935C8">
      <w:pPr>
        <w:spacing w:before="240" w:after="240"/>
        <w:ind w:left="1440" w:hanging="720"/>
        <w:rPr>
          <w:szCs w:val="20"/>
        </w:rPr>
      </w:pPr>
      <w:r w:rsidRPr="002935C8">
        <w:rPr>
          <w:szCs w:val="20"/>
        </w:rPr>
        <w:t>(e)</w:t>
      </w:r>
      <w:r w:rsidRPr="002935C8">
        <w:rPr>
          <w:szCs w:val="20"/>
        </w:rPr>
        <w:tab/>
        <w:t>The High Emergency Limit (HEL);</w:t>
      </w:r>
    </w:p>
    <w:p w14:paraId="49FC7E13" w14:textId="77777777" w:rsidR="002935C8" w:rsidRPr="002935C8" w:rsidRDefault="002935C8" w:rsidP="002935C8">
      <w:pPr>
        <w:spacing w:after="240"/>
        <w:ind w:left="1440" w:hanging="720"/>
        <w:rPr>
          <w:szCs w:val="20"/>
        </w:rPr>
      </w:pPr>
      <w:r w:rsidRPr="002935C8">
        <w:rPr>
          <w:szCs w:val="20"/>
        </w:rPr>
        <w:t>(f)</w:t>
      </w:r>
      <w:r w:rsidRPr="002935C8">
        <w:rPr>
          <w:szCs w:val="20"/>
        </w:rPr>
        <w:tab/>
        <w:t>The Low Emergency Limit (LEL); and</w:t>
      </w:r>
    </w:p>
    <w:p w14:paraId="767D6E2C" w14:textId="77777777" w:rsidR="002935C8" w:rsidRPr="002935C8" w:rsidRDefault="002935C8" w:rsidP="002935C8">
      <w:pPr>
        <w:spacing w:after="240"/>
        <w:ind w:left="1440" w:hanging="720"/>
        <w:rPr>
          <w:szCs w:val="20"/>
        </w:rPr>
      </w:pPr>
      <w:r w:rsidRPr="002935C8">
        <w:rPr>
          <w:szCs w:val="20"/>
        </w:rPr>
        <w:t>(g)</w:t>
      </w:r>
      <w:r w:rsidRPr="002935C8">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889BA97"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4F894EE" w14:textId="77777777" w:rsidR="002935C8" w:rsidRPr="002935C8" w:rsidRDefault="002935C8" w:rsidP="002935C8">
            <w:pPr>
              <w:spacing w:before="120" w:after="240"/>
              <w:rPr>
                <w:b/>
                <w:i/>
                <w:szCs w:val="20"/>
              </w:rPr>
            </w:pPr>
            <w:r w:rsidRPr="002935C8">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F764D8C" w14:textId="77777777" w:rsidR="002935C8" w:rsidRPr="002935C8" w:rsidRDefault="002935C8" w:rsidP="002935C8">
            <w:pPr>
              <w:spacing w:after="240"/>
              <w:ind w:left="1440" w:hanging="720"/>
              <w:rPr>
                <w:szCs w:val="20"/>
              </w:rPr>
            </w:pPr>
            <w:r w:rsidRPr="002935C8">
              <w:rPr>
                <w:szCs w:val="20"/>
              </w:rPr>
              <w:t>(g)</w:t>
            </w:r>
            <w:r w:rsidRPr="002935C8">
              <w:rPr>
                <w:szCs w:val="20"/>
              </w:rPr>
              <w:tab/>
              <w:t>Ancillary Service capability in MW for each product and sub-type.</w:t>
            </w:r>
          </w:p>
        </w:tc>
      </w:tr>
    </w:tbl>
    <w:p w14:paraId="66C81EAD" w14:textId="77777777" w:rsidR="002935C8" w:rsidRPr="002935C8" w:rsidRDefault="002935C8" w:rsidP="002935C8">
      <w:pPr>
        <w:spacing w:before="240" w:after="240"/>
        <w:ind w:left="2160" w:hanging="720"/>
        <w:rPr>
          <w:szCs w:val="20"/>
        </w:rPr>
      </w:pPr>
      <w:r w:rsidRPr="002935C8">
        <w:rPr>
          <w:szCs w:val="20"/>
        </w:rPr>
        <w:t>(i)</w:t>
      </w:r>
      <w:r w:rsidRPr="002935C8">
        <w:rPr>
          <w:szCs w:val="20"/>
        </w:rPr>
        <w:tab/>
        <w:t>Regulation Up (Reg-Up);</w:t>
      </w:r>
    </w:p>
    <w:p w14:paraId="264DBB4D" w14:textId="77777777" w:rsidR="002935C8" w:rsidRPr="002935C8" w:rsidRDefault="002935C8" w:rsidP="002935C8">
      <w:pPr>
        <w:spacing w:after="240"/>
        <w:ind w:left="2160" w:hanging="720"/>
        <w:rPr>
          <w:szCs w:val="20"/>
        </w:rPr>
      </w:pPr>
      <w:r w:rsidRPr="002935C8">
        <w:rPr>
          <w:szCs w:val="20"/>
        </w:rPr>
        <w:t>(ii)</w:t>
      </w:r>
      <w:r w:rsidRPr="002935C8">
        <w:rPr>
          <w:szCs w:val="20"/>
        </w:rPr>
        <w:tab/>
        <w:t>Regulation Down (Reg-Down);</w:t>
      </w:r>
    </w:p>
    <w:p w14:paraId="0F173465" w14:textId="77777777" w:rsidR="002935C8" w:rsidRPr="002935C8" w:rsidRDefault="002935C8" w:rsidP="002935C8">
      <w:pPr>
        <w:spacing w:after="240"/>
        <w:ind w:left="2160" w:hanging="720"/>
        <w:rPr>
          <w:szCs w:val="20"/>
        </w:rPr>
      </w:pPr>
      <w:r w:rsidRPr="002935C8">
        <w:rPr>
          <w:szCs w:val="20"/>
        </w:rPr>
        <w:t>(iii)</w:t>
      </w:r>
      <w:r w:rsidRPr="002935C8">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20BD2757"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841BBBF" w14:textId="77777777" w:rsidR="002935C8" w:rsidRPr="002935C8" w:rsidRDefault="002935C8" w:rsidP="002935C8">
            <w:pPr>
              <w:spacing w:before="120" w:after="240"/>
              <w:rPr>
                <w:b/>
                <w:i/>
                <w:szCs w:val="20"/>
              </w:rPr>
            </w:pPr>
            <w:r w:rsidRPr="002935C8">
              <w:rPr>
                <w:b/>
                <w:i/>
                <w:szCs w:val="20"/>
              </w:rPr>
              <w:t>[NPRR863:  Insert paragraph (iv) below upon system implementation and renumber accordingly:]</w:t>
            </w:r>
          </w:p>
          <w:p w14:paraId="5CCC3293" w14:textId="77777777" w:rsidR="002935C8" w:rsidRPr="002935C8" w:rsidRDefault="002935C8" w:rsidP="002935C8">
            <w:pPr>
              <w:spacing w:after="240"/>
              <w:ind w:left="2160" w:hanging="720"/>
              <w:rPr>
                <w:szCs w:val="20"/>
              </w:rPr>
            </w:pPr>
            <w:r w:rsidRPr="002935C8">
              <w:rPr>
                <w:szCs w:val="20"/>
              </w:rPr>
              <w:t>(iv)</w:t>
            </w:r>
            <w:r w:rsidRPr="002935C8">
              <w:rPr>
                <w:szCs w:val="20"/>
              </w:rPr>
              <w:tab/>
              <w:t>ECRS; and</w:t>
            </w:r>
          </w:p>
        </w:tc>
      </w:tr>
    </w:tbl>
    <w:p w14:paraId="139B0AB3" w14:textId="77777777" w:rsidR="002935C8" w:rsidRPr="002935C8" w:rsidRDefault="002935C8" w:rsidP="002935C8">
      <w:pPr>
        <w:spacing w:before="240" w:after="240"/>
        <w:ind w:left="2160" w:hanging="720"/>
        <w:rPr>
          <w:szCs w:val="20"/>
        </w:rPr>
      </w:pPr>
      <w:r w:rsidRPr="002935C8">
        <w:rPr>
          <w:szCs w:val="20"/>
        </w:rPr>
        <w:t>(iv)</w:t>
      </w:r>
      <w:r w:rsidRPr="002935C8">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2B8A5FDA"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DF6438D" w14:textId="77777777" w:rsidR="002935C8" w:rsidRPr="002935C8" w:rsidRDefault="002935C8" w:rsidP="002935C8">
            <w:pPr>
              <w:spacing w:before="120" w:after="240"/>
              <w:rPr>
                <w:szCs w:val="20"/>
              </w:rPr>
            </w:pPr>
            <w:r w:rsidRPr="002935C8">
              <w:rPr>
                <w:b/>
                <w:i/>
                <w:szCs w:val="20"/>
              </w:rPr>
              <w:lastRenderedPageBreak/>
              <w:t>[NPRR1007, NPRR1014, and NPRR1029:  Delete items (i)-(iv) above upon system implementation of the Real-Time Co-Optimization (RTC) project for NPRR1007; or upon system implementation for NPRR1014 or NPRR1029.]</w:t>
            </w:r>
          </w:p>
        </w:tc>
      </w:tr>
    </w:tbl>
    <w:p w14:paraId="768BE9AF" w14:textId="77777777" w:rsidR="002935C8" w:rsidRPr="002935C8" w:rsidRDefault="002935C8" w:rsidP="002935C8">
      <w:pPr>
        <w:spacing w:before="240" w:after="240"/>
        <w:ind w:left="720" w:hanging="720"/>
        <w:rPr>
          <w:iCs/>
          <w:szCs w:val="20"/>
        </w:rPr>
      </w:pPr>
      <w:r w:rsidRPr="002935C8">
        <w:rPr>
          <w:iCs/>
          <w:szCs w:val="20"/>
        </w:rPr>
        <w:t>(6)</w:t>
      </w:r>
      <w:r w:rsidRPr="002935C8">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090E751" w14:textId="77777777" w:rsidR="002935C8" w:rsidRPr="002935C8" w:rsidRDefault="002935C8" w:rsidP="002935C8">
      <w:pPr>
        <w:spacing w:after="240"/>
        <w:ind w:left="1440" w:hanging="720"/>
        <w:rPr>
          <w:szCs w:val="20"/>
        </w:rPr>
      </w:pPr>
      <w:r w:rsidRPr="002935C8">
        <w:rPr>
          <w:szCs w:val="20"/>
        </w:rPr>
        <w:t>(a)</w:t>
      </w:r>
      <w:r w:rsidRPr="002935C8">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206FB4D" w14:textId="77777777" w:rsidR="002935C8" w:rsidRPr="002935C8" w:rsidRDefault="002935C8" w:rsidP="002935C8">
      <w:pPr>
        <w:spacing w:after="240"/>
        <w:ind w:left="1440" w:hanging="720"/>
        <w:rPr>
          <w:szCs w:val="20"/>
        </w:rPr>
      </w:pPr>
      <w:r w:rsidRPr="002935C8">
        <w:rPr>
          <w:szCs w:val="20"/>
        </w:rPr>
        <w:t>(b)</w:t>
      </w:r>
      <w:r w:rsidRPr="002935C8">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0E36999" w14:textId="77777777" w:rsidR="002935C8" w:rsidRPr="002935C8" w:rsidRDefault="002935C8" w:rsidP="002935C8">
      <w:pPr>
        <w:spacing w:after="240"/>
        <w:ind w:left="1440" w:hanging="720"/>
        <w:rPr>
          <w:szCs w:val="20"/>
        </w:rPr>
      </w:pPr>
      <w:r w:rsidRPr="002935C8">
        <w:rPr>
          <w:szCs w:val="20"/>
        </w:rPr>
        <w:t>(c)</w:t>
      </w:r>
      <w:r w:rsidRPr="002935C8">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43FC270"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0F570E5F" w14:textId="77777777" w:rsidR="002935C8" w:rsidRPr="002935C8" w:rsidRDefault="002935C8" w:rsidP="002935C8">
            <w:pPr>
              <w:spacing w:before="120" w:after="240"/>
              <w:rPr>
                <w:b/>
                <w:i/>
                <w:szCs w:val="20"/>
              </w:rPr>
            </w:pPr>
            <w:r w:rsidRPr="002935C8">
              <w:rPr>
                <w:b/>
                <w:i/>
                <w:szCs w:val="20"/>
              </w:rPr>
              <w:t>[NPRR1007, NPRR1014, and NPRR1029:  Replace paragraph (c) above with the following upon system implementation of the Real-Time Co-Optimization (RTC) project for NPRR1007; or upon system implementation for NPRR1014 or NPRR1029:]</w:t>
            </w:r>
          </w:p>
          <w:p w14:paraId="19CEF954" w14:textId="77777777" w:rsidR="002935C8" w:rsidRPr="002935C8" w:rsidRDefault="002935C8" w:rsidP="002935C8">
            <w:pPr>
              <w:spacing w:after="240"/>
              <w:ind w:left="1440" w:hanging="720"/>
              <w:rPr>
                <w:szCs w:val="20"/>
              </w:rPr>
            </w:pPr>
            <w:r w:rsidRPr="002935C8">
              <w:rPr>
                <w:szCs w:val="20"/>
              </w:rPr>
              <w:t>(c)</w:t>
            </w:r>
            <w:r w:rsidRPr="002935C8">
              <w:rPr>
                <w:szCs w:val="20"/>
              </w:rPr>
              <w:tab/>
              <w:t>ERCOT systems shall allow only one Combined Cycle Generation Resource in a Combined Cycle Train to offer Off-Line Non-Spin in the DAM or SCED.</w:t>
            </w:r>
          </w:p>
        </w:tc>
      </w:tr>
    </w:tbl>
    <w:p w14:paraId="0D132200" w14:textId="77777777" w:rsidR="002935C8" w:rsidRPr="002935C8" w:rsidRDefault="002935C8" w:rsidP="002935C8">
      <w:pPr>
        <w:spacing w:before="240" w:after="240"/>
        <w:ind w:left="2160" w:hanging="720"/>
        <w:rPr>
          <w:szCs w:val="20"/>
        </w:rPr>
      </w:pPr>
      <w:r w:rsidRPr="002935C8">
        <w:rPr>
          <w:szCs w:val="20"/>
        </w:rPr>
        <w:t>(i)</w:t>
      </w:r>
      <w:r w:rsidRPr="002935C8">
        <w:rPr>
          <w:szCs w:val="20"/>
        </w:rPr>
        <w:tab/>
        <w:t xml:space="preserve">If there are multiple Non-Spin offers from different Combined Cycle Generation Resources in a Combined Cycle Train, then prior to execution of the DAM, ERCOT shall select the Non-Spin offer from the Combined </w:t>
      </w:r>
      <w:r w:rsidRPr="002935C8">
        <w:rPr>
          <w:szCs w:val="20"/>
        </w:rPr>
        <w:lastRenderedPageBreak/>
        <w:t xml:space="preserve">Cycle Generation Resource with the highest HSL for consideration in the DAM and ignore the other offers. </w:t>
      </w:r>
    </w:p>
    <w:p w14:paraId="320C0F46" w14:textId="77777777" w:rsidR="002935C8" w:rsidRPr="002935C8" w:rsidRDefault="002935C8" w:rsidP="002935C8">
      <w:pPr>
        <w:spacing w:after="240"/>
        <w:ind w:left="2160" w:hanging="720"/>
        <w:rPr>
          <w:szCs w:val="20"/>
        </w:rPr>
      </w:pPr>
      <w:r w:rsidRPr="002935C8">
        <w:rPr>
          <w:szCs w:val="20"/>
        </w:rPr>
        <w:t>(ii)</w:t>
      </w:r>
      <w:r w:rsidRPr="002935C8">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13B2CFE4" w14:textId="77777777" w:rsidR="002935C8" w:rsidRPr="002935C8" w:rsidRDefault="002935C8" w:rsidP="002935C8">
      <w:pPr>
        <w:spacing w:after="240"/>
        <w:ind w:left="1440" w:hanging="720"/>
        <w:rPr>
          <w:iCs/>
          <w:szCs w:val="20"/>
        </w:rPr>
      </w:pPr>
      <w:r w:rsidRPr="002935C8">
        <w:rPr>
          <w:iCs/>
          <w:szCs w:val="20"/>
        </w:rPr>
        <w:t>(d)</w:t>
      </w:r>
      <w:r w:rsidRPr="002935C8">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DDE210A" w14:textId="77777777" w:rsidR="002935C8" w:rsidRPr="002935C8" w:rsidRDefault="002935C8" w:rsidP="002935C8">
      <w:pPr>
        <w:spacing w:after="240"/>
        <w:ind w:left="720" w:hanging="720"/>
        <w:rPr>
          <w:iCs/>
          <w:szCs w:val="20"/>
        </w:rPr>
      </w:pPr>
      <w:r w:rsidRPr="002935C8">
        <w:rPr>
          <w:iCs/>
          <w:szCs w:val="20"/>
        </w:rPr>
        <w:t>(7)</w:t>
      </w:r>
      <w:r w:rsidRPr="002935C8">
        <w:rPr>
          <w:iCs/>
          <w:szCs w:val="20"/>
        </w:rPr>
        <w:tab/>
        <w:t>ERCOT may accept COPs only from QSEs.</w:t>
      </w:r>
    </w:p>
    <w:p w14:paraId="5DA653D9" w14:textId="77777777" w:rsidR="002935C8" w:rsidRPr="002935C8" w:rsidRDefault="002935C8" w:rsidP="002935C8">
      <w:pPr>
        <w:spacing w:after="240"/>
        <w:ind w:left="720" w:hanging="720"/>
        <w:rPr>
          <w:iCs/>
          <w:szCs w:val="20"/>
        </w:rPr>
      </w:pPr>
      <w:r w:rsidRPr="002935C8">
        <w:rPr>
          <w:iCs/>
          <w:szCs w:val="20"/>
        </w:rPr>
        <w:t>(8)</w:t>
      </w:r>
      <w:r w:rsidRPr="002935C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2935C8">
        <w:rPr>
          <w:iCs/>
          <w:szCs w:val="20"/>
        </w:rPr>
        <w:t>PhotoVoltaic</w:t>
      </w:r>
      <w:proofErr w:type="spellEnd"/>
      <w:r w:rsidRPr="002935C8">
        <w:rPr>
          <w:iCs/>
          <w:szCs w:val="20"/>
        </w:rPr>
        <w:t xml:space="preserve"> Generation Resources (PVGRs) with the most recently updated Short-Term </w:t>
      </w:r>
      <w:proofErr w:type="spellStart"/>
      <w:r w:rsidRPr="002935C8">
        <w:rPr>
          <w:iCs/>
          <w:szCs w:val="20"/>
        </w:rPr>
        <w:t>PhotoVoltaic</w:t>
      </w:r>
      <w:proofErr w:type="spellEnd"/>
      <w:r w:rsidRPr="002935C8">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1C477CDE"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50EB9628" w14:textId="77777777" w:rsidR="002935C8" w:rsidRPr="002935C8" w:rsidRDefault="002935C8" w:rsidP="002935C8">
            <w:pPr>
              <w:spacing w:before="120" w:after="240"/>
              <w:rPr>
                <w:b/>
                <w:i/>
                <w:szCs w:val="20"/>
              </w:rPr>
            </w:pPr>
            <w:r w:rsidRPr="002935C8">
              <w:rPr>
                <w:b/>
                <w:i/>
                <w:szCs w:val="20"/>
              </w:rPr>
              <w:t>[NPRR1029:  Replace paragraph (8) above with the following upon system implementation:]</w:t>
            </w:r>
          </w:p>
          <w:p w14:paraId="78EC4CB4" w14:textId="77777777" w:rsidR="002935C8" w:rsidRPr="002935C8" w:rsidRDefault="002935C8" w:rsidP="002935C8">
            <w:pPr>
              <w:spacing w:after="240"/>
              <w:ind w:left="720" w:hanging="720"/>
              <w:rPr>
                <w:iCs/>
                <w:szCs w:val="20"/>
              </w:rPr>
            </w:pPr>
            <w:r w:rsidRPr="002935C8">
              <w:rPr>
                <w:iCs/>
                <w:szCs w:val="20"/>
              </w:rPr>
              <w:t>(8)</w:t>
            </w:r>
            <w:r w:rsidRPr="002935C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2935C8">
              <w:rPr>
                <w:iCs/>
                <w:szCs w:val="20"/>
              </w:rPr>
              <w:t>PhotoVoltaic</w:t>
            </w:r>
            <w:proofErr w:type="spellEnd"/>
            <w:r w:rsidRPr="002935C8">
              <w:rPr>
                <w:iCs/>
                <w:szCs w:val="20"/>
              </w:rPr>
              <w:t xml:space="preserve"> Generation Resources (PVGRs) with the most recently updated Short-Term </w:t>
            </w:r>
            <w:proofErr w:type="spellStart"/>
            <w:r w:rsidRPr="002935C8">
              <w:rPr>
                <w:iCs/>
                <w:szCs w:val="20"/>
              </w:rPr>
              <w:t>PhotoVoltaic</w:t>
            </w:r>
            <w:proofErr w:type="spellEnd"/>
            <w:r w:rsidRPr="002935C8">
              <w:rPr>
                <w:iCs/>
                <w:szCs w:val="20"/>
              </w:rPr>
              <w:t xml:space="preserve"> Power Forecast (STPPF).  </w:t>
            </w:r>
            <w:r w:rsidRPr="002935C8">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2935C8">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w:t>
            </w:r>
            <w:r w:rsidRPr="002935C8">
              <w:rPr>
                <w:iCs/>
                <w:szCs w:val="20"/>
              </w:rPr>
              <w:lastRenderedPageBreak/>
              <w:t xml:space="preserve">PVGR may override the STPPF HSL value but must submit an HSL value that is less than or equal to the amount for that Resource from the most recent STPPF provided by ERCOT.  </w:t>
            </w:r>
            <w:r w:rsidRPr="002935C8">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D8E24A4" w14:textId="77777777" w:rsidR="002935C8" w:rsidRPr="002935C8" w:rsidRDefault="002935C8" w:rsidP="002935C8">
      <w:pPr>
        <w:spacing w:before="240" w:after="240"/>
        <w:ind w:left="720" w:hanging="720"/>
        <w:rPr>
          <w:iCs/>
          <w:szCs w:val="20"/>
        </w:rPr>
      </w:pPr>
      <w:r w:rsidRPr="002935C8">
        <w:rPr>
          <w:iCs/>
          <w:szCs w:val="20"/>
        </w:rPr>
        <w:lastRenderedPageBreak/>
        <w:t>(9)</w:t>
      </w:r>
      <w:r w:rsidRPr="002935C8">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935C8">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935C8">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20992B" w14:textId="77777777" w:rsidR="002935C8" w:rsidRPr="002935C8" w:rsidRDefault="002935C8" w:rsidP="002935C8">
      <w:pPr>
        <w:spacing w:after="240"/>
        <w:ind w:left="720" w:hanging="720"/>
        <w:rPr>
          <w:iCs/>
          <w:szCs w:val="20"/>
        </w:rPr>
      </w:pPr>
      <w:r w:rsidRPr="002935C8">
        <w:rPr>
          <w:iCs/>
          <w:szCs w:val="20"/>
        </w:rPr>
        <w:t>(10)</w:t>
      </w:r>
      <w:r w:rsidRPr="002935C8">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AA0EE8B" w14:textId="77777777" w:rsidR="002935C8" w:rsidRPr="002935C8" w:rsidRDefault="002935C8" w:rsidP="002935C8">
      <w:pPr>
        <w:spacing w:after="240"/>
        <w:ind w:left="720" w:hanging="720"/>
        <w:rPr>
          <w:iCs/>
          <w:szCs w:val="20"/>
        </w:rPr>
      </w:pPr>
      <w:r w:rsidRPr="002935C8">
        <w:rPr>
          <w:iCs/>
          <w:szCs w:val="20"/>
        </w:rPr>
        <w:t>(11)</w:t>
      </w:r>
      <w:r w:rsidRPr="002935C8">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3AEC483A" w14:textId="77777777" w:rsidR="002935C8" w:rsidRPr="002935C8" w:rsidRDefault="002935C8" w:rsidP="002935C8">
      <w:pPr>
        <w:spacing w:after="240"/>
        <w:ind w:left="720" w:hanging="720"/>
        <w:rPr>
          <w:iCs/>
          <w:szCs w:val="20"/>
        </w:rPr>
      </w:pPr>
      <w:r w:rsidRPr="002935C8">
        <w:rPr>
          <w:iCs/>
          <w:szCs w:val="20"/>
        </w:rPr>
        <w:t>(12)</w:t>
      </w:r>
      <w:r w:rsidRPr="002935C8">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2935C8">
        <w:rPr>
          <w:szCs w:val="20"/>
        </w:rPr>
        <w:t xml:space="preserve"> that </w:t>
      </w:r>
      <w:r w:rsidRPr="002935C8">
        <w:rPr>
          <w:iCs/>
          <w:szCs w:val="20"/>
        </w:rPr>
        <w:t xml:space="preserve">has been contracted by ERCOT under Section 3.14.1 or under paragraph (4) of Section 6.5.1.1, the QSE shall change its Resource Status to </w:t>
      </w:r>
      <w:r w:rsidRPr="002935C8">
        <w:rPr>
          <w:szCs w:val="20"/>
        </w:rPr>
        <w:t xml:space="preserve">ONRUC.  Otherwise, the QSE shall change its Resource Status to </w:t>
      </w:r>
      <w:r w:rsidRPr="002935C8">
        <w:rPr>
          <w:iCs/>
          <w:szCs w:val="20"/>
        </w:rPr>
        <w:t>ONEMR.</w:t>
      </w:r>
    </w:p>
    <w:p w14:paraId="159BAAF8" w14:textId="77777777" w:rsidR="002935C8" w:rsidRPr="002935C8" w:rsidRDefault="002935C8" w:rsidP="002935C8">
      <w:pPr>
        <w:spacing w:after="240"/>
        <w:ind w:left="720" w:hanging="720"/>
        <w:rPr>
          <w:iCs/>
          <w:szCs w:val="20"/>
        </w:rPr>
      </w:pPr>
      <w:r w:rsidRPr="002935C8">
        <w:rPr>
          <w:iCs/>
          <w:szCs w:val="20"/>
        </w:rPr>
        <w:t xml:space="preserve">(13)     A QSE representing a Resource may use the Resource Status code of ONEMR for a        Resource that is: </w:t>
      </w:r>
    </w:p>
    <w:p w14:paraId="0FFAB407" w14:textId="77777777" w:rsidR="002935C8" w:rsidRPr="002935C8" w:rsidRDefault="002935C8" w:rsidP="002935C8">
      <w:pPr>
        <w:spacing w:after="240"/>
        <w:ind w:left="1440" w:hanging="720"/>
        <w:rPr>
          <w:iCs/>
          <w:szCs w:val="20"/>
        </w:rPr>
      </w:pPr>
      <w:r w:rsidRPr="002935C8">
        <w:rPr>
          <w:iCs/>
          <w:szCs w:val="20"/>
        </w:rPr>
        <w:t>(a)</w:t>
      </w:r>
      <w:r w:rsidRPr="002935C8">
        <w:rPr>
          <w:iCs/>
          <w:szCs w:val="20"/>
        </w:rPr>
        <w:tab/>
        <w:t>On-Line, but for equipment problems it must be held at its current output level until repair and/or replacement of equipment can be accomplished; or</w:t>
      </w:r>
    </w:p>
    <w:p w14:paraId="1FD93268" w14:textId="77777777" w:rsidR="002935C8" w:rsidRPr="002935C8" w:rsidRDefault="002935C8" w:rsidP="002935C8">
      <w:pPr>
        <w:spacing w:after="240"/>
        <w:ind w:left="1440" w:hanging="720"/>
        <w:rPr>
          <w:iCs/>
          <w:szCs w:val="20"/>
        </w:rPr>
      </w:pPr>
      <w:r w:rsidRPr="002935C8">
        <w:rPr>
          <w:iCs/>
          <w:szCs w:val="20"/>
        </w:rPr>
        <w:t>(b)</w:t>
      </w:r>
      <w:r w:rsidRPr="002935C8">
        <w:rPr>
          <w:iCs/>
          <w:szCs w:val="20"/>
        </w:rPr>
        <w:tab/>
        <w:t xml:space="preserve">A hydro unit. </w:t>
      </w:r>
    </w:p>
    <w:p w14:paraId="6A6F8CA8" w14:textId="77777777" w:rsidR="002935C8" w:rsidRPr="002935C8" w:rsidRDefault="002935C8" w:rsidP="002935C8">
      <w:pPr>
        <w:spacing w:after="240"/>
        <w:ind w:left="720" w:hanging="720"/>
        <w:rPr>
          <w:iCs/>
          <w:szCs w:val="20"/>
        </w:rPr>
      </w:pPr>
      <w:r w:rsidRPr="002935C8">
        <w:rPr>
          <w:iCs/>
          <w:szCs w:val="20"/>
        </w:rPr>
        <w:lastRenderedPageBreak/>
        <w:t>(14)</w:t>
      </w:r>
      <w:r w:rsidRPr="002935C8">
        <w:rPr>
          <w:iCs/>
          <w:szCs w:val="20"/>
        </w:rPr>
        <w:tab/>
        <w:t>A QSE operating a Resource with a Resource Status code of ONEMR may set the HSL and LSL of the unit to be equal to ensure that SCED does not send Base Points that would move the unit.</w:t>
      </w:r>
    </w:p>
    <w:p w14:paraId="5473F0CE" w14:textId="77777777" w:rsidR="002935C8" w:rsidRPr="002935C8" w:rsidRDefault="002935C8" w:rsidP="002935C8">
      <w:pPr>
        <w:spacing w:after="240"/>
        <w:ind w:left="720" w:hanging="720"/>
        <w:rPr>
          <w:iCs/>
          <w:szCs w:val="20"/>
        </w:rPr>
      </w:pPr>
      <w:r w:rsidRPr="002935C8">
        <w:rPr>
          <w:iCs/>
          <w:szCs w:val="20"/>
        </w:rPr>
        <w:t>(15)</w:t>
      </w:r>
      <w:r w:rsidRPr="002935C8">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5CEE27BE"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7EE9FEA0" w14:textId="77777777" w:rsidR="002935C8" w:rsidRPr="002935C8" w:rsidRDefault="002935C8" w:rsidP="002935C8">
            <w:pPr>
              <w:spacing w:before="120" w:after="240"/>
              <w:rPr>
                <w:b/>
                <w:i/>
                <w:szCs w:val="20"/>
              </w:rPr>
            </w:pPr>
            <w:r w:rsidRPr="002935C8">
              <w:rPr>
                <w:b/>
                <w:i/>
                <w:szCs w:val="20"/>
              </w:rPr>
              <w:t>[NPRR1026:  Insert paragraph (16) below upon system implementation:]</w:t>
            </w:r>
          </w:p>
          <w:p w14:paraId="71DA40A0" w14:textId="77777777" w:rsidR="002935C8" w:rsidRPr="002935C8" w:rsidRDefault="002935C8" w:rsidP="002935C8">
            <w:pPr>
              <w:spacing w:after="240"/>
              <w:ind w:left="720" w:hanging="720"/>
              <w:rPr>
                <w:iCs/>
                <w:szCs w:val="20"/>
              </w:rPr>
            </w:pPr>
            <w:r w:rsidRPr="002935C8">
              <w:rPr>
                <w:iCs/>
                <w:szCs w:val="20"/>
              </w:rPr>
              <w:t>(16)</w:t>
            </w:r>
            <w:r w:rsidRPr="002935C8">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7779A56"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444565F8"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268A7D1" w14:textId="77777777" w:rsidR="002935C8" w:rsidRPr="002935C8" w:rsidRDefault="002935C8" w:rsidP="002935C8">
            <w:pPr>
              <w:spacing w:before="120" w:after="240"/>
              <w:rPr>
                <w:b/>
                <w:i/>
                <w:szCs w:val="20"/>
              </w:rPr>
            </w:pPr>
            <w:r w:rsidRPr="002935C8">
              <w:rPr>
                <w:b/>
                <w:i/>
                <w:szCs w:val="20"/>
              </w:rPr>
              <w:t>[NPRR1029:  Insert paragraph (16) below upon system implementation:]</w:t>
            </w:r>
          </w:p>
          <w:p w14:paraId="03FAB6D9" w14:textId="77777777" w:rsidR="002935C8" w:rsidRPr="002935C8" w:rsidRDefault="002935C8" w:rsidP="002935C8">
            <w:pPr>
              <w:autoSpaceDE w:val="0"/>
              <w:autoSpaceDN w:val="0"/>
              <w:spacing w:after="240"/>
              <w:ind w:left="720" w:hanging="720"/>
              <w:rPr>
                <w:szCs w:val="20"/>
              </w:rPr>
            </w:pPr>
            <w:r w:rsidRPr="002935C8">
              <w:rPr>
                <w:szCs w:val="20"/>
              </w:rPr>
              <w:t>(16)</w:t>
            </w:r>
            <w:r w:rsidRPr="002935C8">
              <w:rPr>
                <w:szCs w:val="20"/>
              </w:rPr>
              <w:tab/>
              <w:t xml:space="preserve">A QSE representing a DC-Coupled Resource shall not submit an HSL </w:t>
            </w:r>
            <w:r w:rsidRPr="002935C8">
              <w:rPr>
                <w:color w:val="000000"/>
                <w:szCs w:val="20"/>
              </w:rPr>
              <w:t>that exceeds the inverter rating or the sum of the nameplate ratings of the generation component(s) of the Resource.</w:t>
            </w:r>
          </w:p>
        </w:tc>
      </w:tr>
    </w:tbl>
    <w:p w14:paraId="3565C256" w14:textId="77777777" w:rsidR="002935C8" w:rsidRPr="002935C8" w:rsidDel="00260786" w:rsidRDefault="002935C8" w:rsidP="002935C8">
      <w:pPr>
        <w:keepNext/>
        <w:tabs>
          <w:tab w:val="left" w:pos="1080"/>
        </w:tabs>
        <w:spacing w:before="240" w:after="240"/>
        <w:ind w:left="1080" w:hanging="1080"/>
        <w:outlineLvl w:val="2"/>
        <w:rPr>
          <w:ins w:id="180" w:author="Tesla" w:date="2021-10-06T17:02:00Z"/>
          <w:del w:id="181" w:author="ERCOT 040522" w:date="2022-03-29T21:20:00Z"/>
          <w:b/>
          <w:bCs/>
          <w:i/>
          <w:szCs w:val="20"/>
        </w:rPr>
      </w:pPr>
      <w:ins w:id="182" w:author="Tesla" w:date="2021-10-06T17:02:00Z">
        <w:del w:id="183" w:author="ERCOT 040522" w:date="2022-03-29T21:20:00Z">
          <w:r w:rsidRPr="002935C8" w:rsidDel="00260786">
            <w:rPr>
              <w:b/>
              <w:bCs/>
              <w:i/>
              <w:szCs w:val="20"/>
            </w:rPr>
            <w:delText>3.11.7</w:delText>
          </w:r>
          <w:r w:rsidRPr="002935C8" w:rsidDel="00260786">
            <w:rPr>
              <w:b/>
              <w:bCs/>
              <w:i/>
              <w:szCs w:val="20"/>
            </w:rPr>
            <w:tab/>
            <w:delText>Emergency Switching Solution for an Energy Storage Resource</w:delText>
          </w:r>
        </w:del>
      </w:ins>
      <w:ins w:id="184" w:author="Tesla 021422" w:date="2022-02-14T10:29:00Z">
        <w:del w:id="185" w:author="ERCOT 040522" w:date="2022-03-29T21:20:00Z">
          <w:r w:rsidRPr="002935C8" w:rsidDel="00260786">
            <w:rPr>
              <w:b/>
              <w:bCs/>
              <w:i/>
              <w:szCs w:val="20"/>
            </w:rPr>
            <w:delText xml:space="preserve">Resource </w:delText>
          </w:r>
        </w:del>
      </w:ins>
      <w:ins w:id="186" w:author="Tesla 021422" w:date="2022-02-03T12:25:00Z">
        <w:del w:id="187" w:author="ERCOT 040522" w:date="2022-03-29T21:20:00Z">
          <w:r w:rsidRPr="002935C8" w:rsidDel="00260786">
            <w:rPr>
              <w:b/>
              <w:bCs/>
              <w:i/>
              <w:szCs w:val="20"/>
            </w:rPr>
            <w:delText>Microgrid Island Mode</w:delText>
          </w:r>
        </w:del>
      </w:ins>
      <w:ins w:id="188" w:author="Tesla 021422" w:date="2022-02-14T10:29:00Z">
        <w:del w:id="189" w:author="ERCOT 040522" w:date="2022-03-29T21:20:00Z">
          <w:r w:rsidRPr="002935C8" w:rsidDel="00260786">
            <w:rPr>
              <w:b/>
              <w:bCs/>
              <w:i/>
              <w:szCs w:val="20"/>
            </w:rPr>
            <w:delText xml:space="preserve"> Plan</w:delText>
          </w:r>
        </w:del>
      </w:ins>
    </w:p>
    <w:p w14:paraId="1BDD3356" w14:textId="77777777" w:rsidR="002935C8" w:rsidRPr="002935C8" w:rsidDel="00260786" w:rsidRDefault="002935C8" w:rsidP="002935C8">
      <w:pPr>
        <w:spacing w:after="240"/>
        <w:ind w:left="720" w:hanging="720"/>
        <w:rPr>
          <w:ins w:id="190" w:author="Tesla" w:date="2021-10-06T17:02:00Z"/>
          <w:del w:id="191" w:author="ERCOT 040522" w:date="2022-03-29T21:20:00Z"/>
          <w:szCs w:val="20"/>
        </w:rPr>
      </w:pPr>
      <w:ins w:id="192" w:author="Tesla" w:date="2021-10-06T17:02:00Z">
        <w:del w:id="193" w:author="ERCOT 040522" w:date="2022-03-29T21:20:00Z">
          <w:r w:rsidRPr="002935C8" w:rsidDel="00260786">
            <w:rPr>
              <w:szCs w:val="20"/>
            </w:rPr>
            <w:delText>(1)</w:delText>
          </w:r>
          <w:r w:rsidRPr="002935C8" w:rsidDel="00260786">
            <w:rPr>
              <w:szCs w:val="20"/>
            </w:rPr>
            <w:tab/>
            <w:delText>An ESR</w:delText>
          </w:r>
        </w:del>
      </w:ins>
      <w:ins w:id="194" w:author="Tesla 021422" w:date="2022-02-03T12:25:00Z">
        <w:del w:id="195" w:author="ERCOT 040522" w:date="2022-03-29T21:20:00Z">
          <w:r w:rsidRPr="002935C8" w:rsidDel="00260786">
            <w:rPr>
              <w:szCs w:val="20"/>
            </w:rPr>
            <w:delText>Resource interconnected to the ERCOT transmission system</w:delText>
          </w:r>
        </w:del>
      </w:ins>
      <w:ins w:id="196" w:author="Tesla" w:date="2021-10-06T17:02:00Z">
        <w:del w:id="197" w:author="ERCOT 040522" w:date="2022-03-29T21:20:00Z">
          <w:r w:rsidRPr="002935C8" w:rsidDel="00260786">
            <w:rPr>
              <w:szCs w:val="20"/>
            </w:rPr>
            <w:delText xml:space="preserve"> with a co-located Load may request a</w:delText>
          </w:r>
        </w:del>
      </w:ins>
      <w:ins w:id="198" w:author="Tesla 021422" w:date="2022-02-03T12:26:00Z">
        <w:del w:id="199" w:author="ERCOT 040522" w:date="2022-03-29T21:20:00Z">
          <w:r w:rsidRPr="002935C8" w:rsidDel="00260786">
            <w:rPr>
              <w:szCs w:val="20"/>
            </w:rPr>
            <w:delText>pproval</w:delText>
          </w:r>
        </w:del>
      </w:ins>
      <w:ins w:id="200" w:author="Tesla 021422" w:date="2022-02-08T14:33:00Z">
        <w:del w:id="201" w:author="ERCOT 040522" w:date="2022-03-29T21:20:00Z">
          <w:r w:rsidRPr="002935C8" w:rsidDel="00260786">
            <w:rPr>
              <w:szCs w:val="20"/>
            </w:rPr>
            <w:delText xml:space="preserve"> </w:delText>
          </w:r>
        </w:del>
      </w:ins>
      <w:ins w:id="202" w:author="Tesla 021422" w:date="2022-02-14T10:30:00Z">
        <w:del w:id="203" w:author="ERCOT 040522" w:date="2022-03-29T21:20:00Z">
          <w:r w:rsidRPr="002935C8" w:rsidDel="00260786">
            <w:rPr>
              <w:szCs w:val="20"/>
            </w:rPr>
            <w:delText xml:space="preserve">from ERCOT and the applicable TSP and DSP to establish a </w:delText>
          </w:r>
        </w:del>
      </w:ins>
      <w:ins w:id="204" w:author="Tesla 021422" w:date="2022-02-08T14:33:00Z">
        <w:del w:id="205" w:author="ERCOT 040522" w:date="2022-03-29T21:20:00Z">
          <w:r w:rsidRPr="002935C8" w:rsidDel="00260786">
            <w:rPr>
              <w:szCs w:val="20"/>
            </w:rPr>
            <w:delText xml:space="preserve">from ERCOT and the applicable TDSP to </w:delText>
          </w:r>
        </w:del>
      </w:ins>
      <w:ins w:id="206" w:author="Tesla 021422" w:date="2022-02-08T14:34:00Z">
        <w:del w:id="207" w:author="ERCOT 040522" w:date="2022-03-29T21:20:00Z">
          <w:r w:rsidRPr="002935C8" w:rsidDel="00260786">
            <w:rPr>
              <w:szCs w:val="20"/>
            </w:rPr>
            <w:delText>establish a</w:delText>
          </w:r>
        </w:del>
      </w:ins>
      <w:ins w:id="208" w:author="Tesla" w:date="2021-10-06T17:02:00Z">
        <w:del w:id="209" w:author="ERCOT 040522" w:date="2022-03-29T21:20:00Z">
          <w:r w:rsidRPr="002935C8" w:rsidDel="00260786">
            <w:rPr>
              <w:szCs w:val="20"/>
            </w:rPr>
            <w:delText>n emergency switching solution</w:delText>
          </w:r>
        </w:del>
      </w:ins>
      <w:ins w:id="210" w:author="Tesla 021422" w:date="2022-02-03T12:26:00Z">
        <w:del w:id="211" w:author="ERCOT 040522" w:date="2022-03-29T21:20:00Z">
          <w:r w:rsidRPr="002935C8" w:rsidDel="00260786">
            <w:rPr>
              <w:szCs w:val="20"/>
            </w:rPr>
            <w:delText>Microgrid Island Mode (MIM) Plan</w:delText>
          </w:r>
        </w:del>
      </w:ins>
      <w:ins w:id="212" w:author="Tesla" w:date="2021-10-06T17:02:00Z">
        <w:del w:id="213" w:author="ERCOT 040522" w:date="2022-03-29T21:20:00Z">
          <w:r w:rsidRPr="002935C8" w:rsidDel="00260786">
            <w:rPr>
              <w:szCs w:val="20"/>
            </w:rPr>
            <w:delText xml:space="preserve"> by which it may choose to decommit itself when ERCOT is directing firm Load shed during EEA Level 3</w:delText>
          </w:r>
        </w:del>
      </w:ins>
      <w:ins w:id="214" w:author="Tesla 021422" w:date="2022-02-03T12:26:00Z">
        <w:del w:id="215" w:author="ERCOT 040522" w:date="2022-03-29T21:20:00Z">
          <w:r w:rsidRPr="002935C8" w:rsidDel="00260786">
            <w:rPr>
              <w:szCs w:val="20"/>
            </w:rPr>
            <w:delText>t</w:delText>
          </w:r>
        </w:del>
      </w:ins>
      <w:ins w:id="216" w:author="Tesla 021422" w:date="2022-02-03T12:27:00Z">
        <w:del w:id="217" w:author="ERCOT 040522" w:date="2022-03-29T21:20:00Z">
          <w:r w:rsidRPr="002935C8" w:rsidDel="00260786">
            <w:rPr>
              <w:szCs w:val="20"/>
            </w:rPr>
            <w:delText>o</w:delText>
          </w:r>
        </w:del>
      </w:ins>
      <w:ins w:id="218" w:author="Tesla 021422" w:date="2022-02-03T12:26:00Z">
        <w:del w:id="219" w:author="ERCOT 040522" w:date="2022-03-29T21:20:00Z">
          <w:r w:rsidRPr="002935C8" w:rsidDel="00260786">
            <w:rPr>
              <w:szCs w:val="20"/>
            </w:rPr>
            <w:delText xml:space="preserve"> serve </w:delText>
          </w:r>
        </w:del>
      </w:ins>
      <w:ins w:id="220" w:author="Tesla 021422" w:date="2022-02-14T10:30:00Z">
        <w:del w:id="221" w:author="ERCOT 040522" w:date="2022-03-29T21:20:00Z">
          <w:r w:rsidRPr="002935C8" w:rsidDel="00260786">
            <w:rPr>
              <w:szCs w:val="20"/>
            </w:rPr>
            <w:delText xml:space="preserve">a proximately located transmission-connected Load or </w:delText>
          </w:r>
        </w:del>
      </w:ins>
      <w:ins w:id="222" w:author="Tesla 021422" w:date="2022-02-14T10:31:00Z">
        <w:del w:id="223" w:author="ERCOT 040522" w:date="2022-03-29T21:20:00Z">
          <w:r w:rsidRPr="002935C8" w:rsidDel="00260786">
            <w:rPr>
              <w:szCs w:val="20"/>
            </w:rPr>
            <w:delText xml:space="preserve">transmission-level transformers serving Load, </w:delText>
          </w:r>
        </w:del>
      </w:ins>
      <w:ins w:id="224" w:author="Tesla 021422" w:date="2022-02-03T12:27:00Z">
        <w:del w:id="225" w:author="ERCOT 040522" w:date="2022-03-29T21:20:00Z">
          <w:r w:rsidRPr="002935C8" w:rsidDel="00260786">
            <w:rPr>
              <w:szCs w:val="20"/>
            </w:rPr>
            <w:delText xml:space="preserve">when </w:delText>
          </w:r>
        </w:del>
      </w:ins>
      <w:ins w:id="226" w:author="Tesla 021422" w:date="2022-02-03T12:28:00Z">
        <w:del w:id="227" w:author="ERCOT 040522" w:date="2022-03-29T21:20:00Z">
          <w:r w:rsidRPr="002935C8" w:rsidDel="00260786">
            <w:rPr>
              <w:szCs w:val="20"/>
            </w:rPr>
            <w:delText xml:space="preserve">sensors at </w:delText>
          </w:r>
        </w:del>
      </w:ins>
      <w:ins w:id="228" w:author="Tesla 021422" w:date="2022-02-03T12:27:00Z">
        <w:del w:id="229" w:author="ERCOT 040522" w:date="2022-03-29T21:20:00Z">
          <w:r w:rsidRPr="002935C8" w:rsidDel="00260786">
            <w:rPr>
              <w:szCs w:val="20"/>
            </w:rPr>
            <w:delText xml:space="preserve">both the Resource and the co-located Load (or </w:delText>
          </w:r>
        </w:del>
      </w:ins>
      <w:ins w:id="230" w:author="Tesla 021422" w:date="2022-02-08T14:43:00Z">
        <w:del w:id="231" w:author="ERCOT 040522" w:date="2022-03-29T21:20:00Z">
          <w:r w:rsidRPr="002935C8" w:rsidDel="00260786">
            <w:rPr>
              <w:szCs w:val="20"/>
            </w:rPr>
            <w:delText xml:space="preserve">at </w:delText>
          </w:r>
        </w:del>
      </w:ins>
      <w:ins w:id="232" w:author="Tesla 021422" w:date="2022-02-03T12:27:00Z">
        <w:del w:id="233" w:author="ERCOT 040522" w:date="2022-03-29T21:20:00Z">
          <w:r w:rsidRPr="002935C8" w:rsidDel="00260786">
            <w:rPr>
              <w:szCs w:val="20"/>
            </w:rPr>
            <w:delText xml:space="preserve">the transformers that serve that Load) </w:delText>
          </w:r>
        </w:del>
      </w:ins>
      <w:ins w:id="234" w:author="Tesla 021422" w:date="2022-02-03T12:28:00Z">
        <w:del w:id="235" w:author="ERCOT 040522" w:date="2022-03-29T21:20:00Z">
          <w:r w:rsidRPr="002935C8" w:rsidDel="00260786">
            <w:rPr>
              <w:szCs w:val="20"/>
            </w:rPr>
            <w:delText>detect the loss of transmission service,</w:delText>
          </w:r>
        </w:del>
      </w:ins>
      <w:ins w:id="236" w:author="Tesla 021422" w:date="2022-02-03T12:29:00Z">
        <w:del w:id="237" w:author="ERCOT 040522" w:date="2022-03-29T21:20:00Z">
          <w:r w:rsidRPr="002935C8" w:rsidDel="00260786">
            <w:rPr>
              <w:szCs w:val="20"/>
            </w:rPr>
            <w:delText xml:space="preserve"> as detailed in the MIM Plan</w:delText>
          </w:r>
        </w:del>
      </w:ins>
      <w:ins w:id="238" w:author="Tesla" w:date="2021-10-06T17:02:00Z">
        <w:del w:id="239" w:author="ERCOT 040522" w:date="2022-03-29T21:20:00Z">
          <w:r w:rsidRPr="002935C8" w:rsidDel="00260786">
            <w:rPr>
              <w:szCs w:val="20"/>
            </w:rPr>
            <w:delText>.</w:delText>
          </w:r>
        </w:del>
      </w:ins>
    </w:p>
    <w:p w14:paraId="100738C5" w14:textId="77777777" w:rsidR="002935C8" w:rsidRPr="002935C8" w:rsidDel="00260786" w:rsidRDefault="002935C8" w:rsidP="002935C8">
      <w:pPr>
        <w:spacing w:after="240"/>
        <w:ind w:left="720" w:hanging="720"/>
        <w:rPr>
          <w:ins w:id="240" w:author="Tesla 021422" w:date="2022-02-14T10:32:00Z"/>
          <w:del w:id="241" w:author="ERCOT 040522" w:date="2022-03-29T21:20:00Z"/>
          <w:szCs w:val="20"/>
        </w:rPr>
      </w:pPr>
      <w:ins w:id="242" w:author="Tesla" w:date="2021-10-06T17:02:00Z">
        <w:del w:id="243" w:author="ERCOT 040522" w:date="2022-03-29T21:20:00Z">
          <w:r w:rsidRPr="002935C8" w:rsidDel="00260786">
            <w:rPr>
              <w:szCs w:val="20"/>
            </w:rPr>
            <w:delText>(2)</w:delText>
          </w:r>
          <w:r w:rsidRPr="002935C8" w:rsidDel="00260786">
            <w:rPr>
              <w:szCs w:val="20"/>
            </w:rPr>
            <w:tab/>
          </w:r>
        </w:del>
      </w:ins>
      <w:ins w:id="244" w:author="Tesla 021422" w:date="2022-02-14T10:31:00Z">
        <w:del w:id="245" w:author="ERCOT 040522" w:date="2022-03-29T21:20:00Z">
          <w:r w:rsidRPr="002935C8" w:rsidDel="00260786">
            <w:rPr>
              <w:szCs w:val="20"/>
            </w:rPr>
            <w:delText>A</w:delText>
          </w:r>
        </w:del>
      </w:ins>
      <w:ins w:id="246" w:author="Tesla" w:date="2021-10-06T17:02:00Z">
        <w:del w:id="247" w:author="ERCOT 040522" w:date="2022-03-29T21:20:00Z">
          <w:r w:rsidRPr="002935C8" w:rsidDel="00260786">
            <w:rPr>
              <w:szCs w:val="20"/>
            </w:rPr>
            <w:delText xml:space="preserve"> emergency switching solution</w:delText>
          </w:r>
        </w:del>
      </w:ins>
      <w:ins w:id="248" w:author="Tesla 021422" w:date="2022-02-03T12:29:00Z">
        <w:del w:id="249" w:author="ERCOT 040522" w:date="2022-03-29T21:20:00Z">
          <w:r w:rsidRPr="002935C8" w:rsidDel="00260786">
            <w:rPr>
              <w:szCs w:val="20"/>
            </w:rPr>
            <w:delText>MIM Plan</w:delText>
          </w:r>
        </w:del>
      </w:ins>
      <w:ins w:id="250" w:author="Tesla" w:date="2021-10-06T17:02:00Z">
        <w:del w:id="251" w:author="ERCOT 040522" w:date="2022-03-29T21:20:00Z">
          <w:r w:rsidRPr="002935C8" w:rsidDel="00260786">
            <w:rPr>
              <w:szCs w:val="20"/>
            </w:rPr>
            <w:delText xml:space="preserve"> for an ESR</w:delText>
          </w:r>
        </w:del>
      </w:ins>
      <w:ins w:id="252" w:author="Tesla 021422" w:date="2022-02-03T12:29:00Z">
        <w:del w:id="253" w:author="ERCOT 040522" w:date="2022-03-29T21:20:00Z">
          <w:r w:rsidRPr="002935C8" w:rsidDel="00260786">
            <w:rPr>
              <w:szCs w:val="20"/>
            </w:rPr>
            <w:delText>Resource</w:delText>
          </w:r>
        </w:del>
      </w:ins>
      <w:ins w:id="254" w:author="Tesla" w:date="2021-10-06T17:02:00Z">
        <w:del w:id="255" w:author="ERCOT 040522" w:date="2022-03-29T21:20:00Z">
          <w:r w:rsidRPr="002935C8" w:rsidDel="00260786">
            <w:rPr>
              <w:szCs w:val="20"/>
            </w:rPr>
            <w:delText xml:space="preserve"> requires approval by the TSP, DSP, and ERCOT</w:delText>
          </w:r>
        </w:del>
      </w:ins>
      <w:ins w:id="256" w:author="Tesla 021422" w:date="2022-02-03T12:29:00Z">
        <w:del w:id="257" w:author="ERCOT 040522" w:date="2022-03-29T21:20:00Z">
          <w:r w:rsidRPr="002935C8" w:rsidDel="00260786">
            <w:rPr>
              <w:szCs w:val="20"/>
            </w:rPr>
            <w:delText xml:space="preserve">, </w:delText>
          </w:r>
        </w:del>
      </w:ins>
      <w:ins w:id="258" w:author="Tesla 021422" w:date="2022-02-14T10:31:00Z">
        <w:del w:id="259" w:author="ERCOT 040522" w:date="2022-03-29T21:20:00Z">
          <w:r w:rsidRPr="002935C8" w:rsidDel="00260786">
            <w:rPr>
              <w:szCs w:val="20"/>
            </w:rPr>
            <w:delText>and</w:delText>
          </w:r>
        </w:del>
      </w:ins>
      <w:ins w:id="260" w:author="Tesla 021422" w:date="2022-02-03T12:29:00Z">
        <w:del w:id="261" w:author="ERCOT 040522" w:date="2022-03-29T21:20:00Z">
          <w:r w:rsidRPr="002935C8" w:rsidDel="00260786">
            <w:rPr>
              <w:szCs w:val="20"/>
            </w:rPr>
            <w:delText xml:space="preserve"> shall specify</w:delText>
          </w:r>
        </w:del>
      </w:ins>
      <w:ins w:id="262" w:author="Tesla 021422" w:date="2022-02-14T10:32:00Z">
        <w:del w:id="263" w:author="ERCOT 040522" w:date="2022-03-29T21:20:00Z">
          <w:r w:rsidRPr="002935C8" w:rsidDel="00260786">
            <w:rPr>
              <w:szCs w:val="20"/>
            </w:rPr>
            <w:delText xml:space="preserve">: </w:delText>
          </w:r>
        </w:del>
      </w:ins>
    </w:p>
    <w:p w14:paraId="00199ED5" w14:textId="77777777" w:rsidR="002935C8" w:rsidRPr="002935C8" w:rsidDel="00260786" w:rsidRDefault="002935C8" w:rsidP="002935C8">
      <w:pPr>
        <w:spacing w:after="240"/>
        <w:ind w:left="1440" w:hanging="720"/>
        <w:rPr>
          <w:ins w:id="264" w:author="Tesla 021422" w:date="2022-02-14T10:32:00Z"/>
          <w:del w:id="265" w:author="ERCOT 040522" w:date="2022-03-29T21:20:00Z"/>
          <w:szCs w:val="20"/>
        </w:rPr>
      </w:pPr>
      <w:ins w:id="266" w:author="Tesla 021422" w:date="2022-02-14T10:32:00Z">
        <w:del w:id="267" w:author="ERCOT 040522" w:date="2022-03-29T21:20:00Z">
          <w:r w:rsidRPr="002935C8" w:rsidDel="00260786">
            <w:rPr>
              <w:szCs w:val="20"/>
            </w:rPr>
            <w:delText>(</w:delText>
          </w:r>
        </w:del>
      </w:ins>
      <w:ins w:id="268" w:author="Tesla 021422" w:date="2022-02-14T13:24:00Z">
        <w:del w:id="269" w:author="ERCOT 040522" w:date="2022-03-29T21:20:00Z">
          <w:r w:rsidRPr="002935C8" w:rsidDel="00260786">
            <w:rPr>
              <w:szCs w:val="20"/>
            </w:rPr>
            <w:delText>a</w:delText>
          </w:r>
        </w:del>
      </w:ins>
      <w:ins w:id="270" w:author="Tesla 021422" w:date="2022-02-14T10:32:00Z">
        <w:del w:id="271" w:author="ERCOT 040522" w:date="2022-03-29T21:20:00Z">
          <w:r w:rsidRPr="002935C8" w:rsidDel="00260786">
            <w:rPr>
              <w:szCs w:val="20"/>
            </w:rPr>
            <w:delText>)</w:delText>
          </w:r>
        </w:del>
      </w:ins>
      <w:ins w:id="272" w:author="Tesla 021422" w:date="2022-02-14T13:23:00Z">
        <w:del w:id="273" w:author="ERCOT 040522" w:date="2022-03-29T21:20:00Z">
          <w:r w:rsidRPr="002935C8" w:rsidDel="00260786">
            <w:rPr>
              <w:szCs w:val="20"/>
            </w:rPr>
            <w:delText xml:space="preserve"> </w:delText>
          </w:r>
          <w:r w:rsidRPr="002935C8" w:rsidDel="00260786">
            <w:rPr>
              <w:szCs w:val="20"/>
            </w:rPr>
            <w:tab/>
          </w:r>
        </w:del>
      </w:ins>
      <w:ins w:id="274" w:author="Tesla 021422" w:date="2022-02-14T13:24:00Z">
        <w:del w:id="275" w:author="ERCOT 040522" w:date="2022-03-29T21:20:00Z">
          <w:r w:rsidRPr="002935C8" w:rsidDel="00260786">
            <w:rPr>
              <w:szCs w:val="20"/>
            </w:rPr>
            <w:delText>T</w:delText>
          </w:r>
        </w:del>
      </w:ins>
      <w:ins w:id="276" w:author="Tesla 021422" w:date="2022-02-03T12:29:00Z">
        <w:del w:id="277" w:author="ERCOT 040522" w:date="2022-03-29T21:20:00Z">
          <w:r w:rsidRPr="002935C8" w:rsidDel="00260786">
            <w:rPr>
              <w:szCs w:val="20"/>
            </w:rPr>
            <w:delText xml:space="preserve">he specific </w:delText>
          </w:r>
        </w:del>
      </w:ins>
      <w:ins w:id="278" w:author="Tesla 021422" w:date="2022-02-03T12:30:00Z">
        <w:del w:id="279" w:author="ERCOT 040522" w:date="2022-03-29T21:20:00Z">
          <w:r w:rsidRPr="002935C8" w:rsidDel="00260786">
            <w:rPr>
              <w:szCs w:val="20"/>
            </w:rPr>
            <w:delText>circumstances under which the Resource may disconnect itself from the ERCOT transmission system</w:delText>
          </w:r>
        </w:del>
      </w:ins>
      <w:ins w:id="280" w:author="Tesla 021422" w:date="2022-02-14T10:55:00Z">
        <w:del w:id="281" w:author="ERCOT 040522" w:date="2022-03-29T21:20:00Z">
          <w:r w:rsidRPr="002935C8" w:rsidDel="00260786">
            <w:rPr>
              <w:szCs w:val="20"/>
            </w:rPr>
            <w:delText>; and</w:delText>
          </w:r>
        </w:del>
      </w:ins>
    </w:p>
    <w:p w14:paraId="71EF0CDF" w14:textId="77777777" w:rsidR="002935C8" w:rsidRPr="002935C8" w:rsidDel="00260786" w:rsidRDefault="002935C8" w:rsidP="002935C8">
      <w:pPr>
        <w:spacing w:after="240"/>
        <w:ind w:left="1440" w:hanging="720"/>
        <w:rPr>
          <w:ins w:id="282" w:author="Tesla" w:date="2021-10-06T17:02:00Z"/>
          <w:del w:id="283" w:author="ERCOT 040522" w:date="2022-03-29T21:20:00Z"/>
          <w:szCs w:val="20"/>
        </w:rPr>
      </w:pPr>
      <w:ins w:id="284" w:author="Tesla 021422" w:date="2022-02-14T10:55:00Z">
        <w:del w:id="285" w:author="ERCOT 040522" w:date="2022-03-29T21:20:00Z">
          <w:r w:rsidRPr="002935C8" w:rsidDel="00260786">
            <w:rPr>
              <w:szCs w:val="20"/>
            </w:rPr>
            <w:delText>(</w:delText>
          </w:r>
        </w:del>
      </w:ins>
      <w:ins w:id="286" w:author="Tesla 021422" w:date="2022-02-14T13:24:00Z">
        <w:del w:id="287" w:author="ERCOT 040522" w:date="2022-03-29T21:20:00Z">
          <w:r w:rsidRPr="002935C8" w:rsidDel="00260786">
            <w:rPr>
              <w:szCs w:val="20"/>
            </w:rPr>
            <w:delText>b</w:delText>
          </w:r>
        </w:del>
      </w:ins>
      <w:ins w:id="288" w:author="Tesla 021422" w:date="2022-02-14T10:55:00Z">
        <w:del w:id="289" w:author="ERCOT 040522" w:date="2022-03-29T21:20:00Z">
          <w:r w:rsidRPr="002935C8" w:rsidDel="00260786">
            <w:rPr>
              <w:szCs w:val="20"/>
            </w:rPr>
            <w:delText>)</w:delText>
          </w:r>
        </w:del>
      </w:ins>
      <w:ins w:id="290" w:author="Tesla 021422" w:date="2022-02-14T13:24:00Z">
        <w:del w:id="291" w:author="ERCOT 040522" w:date="2022-03-29T21:20:00Z">
          <w:r w:rsidRPr="002935C8" w:rsidDel="00260786">
            <w:rPr>
              <w:szCs w:val="20"/>
            </w:rPr>
            <w:delText xml:space="preserve"> </w:delText>
          </w:r>
          <w:r w:rsidRPr="002935C8" w:rsidDel="00260786">
            <w:rPr>
              <w:szCs w:val="20"/>
            </w:rPr>
            <w:tab/>
            <w:delText>T</w:delText>
          </w:r>
        </w:del>
      </w:ins>
      <w:ins w:id="292" w:author="Tesla 021422" w:date="2022-02-14T10:55:00Z">
        <w:del w:id="293" w:author="ERCOT 040522" w:date="2022-03-29T21:20:00Z">
          <w:r w:rsidRPr="002935C8" w:rsidDel="00260786">
            <w:rPr>
              <w:szCs w:val="20"/>
            </w:rPr>
            <w:delText>he procedures require</w:delText>
          </w:r>
        </w:del>
      </w:ins>
      <w:ins w:id="294" w:author="Tesla 021422" w:date="2022-02-14T10:56:00Z">
        <w:del w:id="295" w:author="ERCOT 040522" w:date="2022-03-29T21:20:00Z">
          <w:r w:rsidRPr="002935C8" w:rsidDel="00260786">
            <w:rPr>
              <w:szCs w:val="20"/>
            </w:rPr>
            <w:delText>d for transitioning the Resource back to the ERCOT transmission system</w:delText>
          </w:r>
        </w:del>
      </w:ins>
      <w:ins w:id="296" w:author="Tesla 021422" w:date="2022-02-03T12:40:00Z">
        <w:del w:id="297" w:author="ERCOT 040522" w:date="2022-03-29T21:20:00Z">
          <w:r w:rsidRPr="002935C8" w:rsidDel="00260786">
            <w:rPr>
              <w:szCs w:val="20"/>
            </w:rPr>
            <w:delText>.</w:delText>
          </w:r>
        </w:del>
      </w:ins>
    </w:p>
    <w:p w14:paraId="7ACDA964" w14:textId="77777777" w:rsidR="002935C8" w:rsidRPr="002935C8" w:rsidDel="00260786" w:rsidRDefault="002935C8" w:rsidP="002935C8">
      <w:pPr>
        <w:spacing w:after="240"/>
        <w:ind w:left="720" w:hanging="720"/>
        <w:rPr>
          <w:ins w:id="298" w:author="Tesla 021422" w:date="2022-02-03T14:22:00Z"/>
          <w:del w:id="299" w:author="ERCOT 040522" w:date="2022-03-29T21:20:00Z"/>
          <w:szCs w:val="20"/>
        </w:rPr>
      </w:pPr>
      <w:ins w:id="300" w:author="Tesla" w:date="2021-10-06T17:02:00Z">
        <w:del w:id="301" w:author="ERCOT 040522" w:date="2022-03-29T21:20:00Z">
          <w:r w:rsidRPr="002935C8" w:rsidDel="00260786">
            <w:rPr>
              <w:szCs w:val="20"/>
            </w:rPr>
            <w:delText>(3)</w:delText>
          </w:r>
          <w:r w:rsidRPr="002935C8" w:rsidDel="00260786">
            <w:rPr>
              <w:szCs w:val="20"/>
            </w:rPr>
            <w:tab/>
            <w:delText>A</w:delText>
          </w:r>
        </w:del>
      </w:ins>
      <w:ins w:id="302" w:author="Tesla 021422" w:date="2022-02-03T12:30:00Z">
        <w:del w:id="303" w:author="ERCOT 040522" w:date="2022-03-29T21:20:00Z">
          <w:r w:rsidRPr="002935C8" w:rsidDel="00260786">
            <w:rPr>
              <w:szCs w:val="20"/>
            </w:rPr>
            <w:delText xml:space="preserve"> Resource</w:delText>
          </w:r>
        </w:del>
      </w:ins>
      <w:ins w:id="304" w:author="Tesla" w:date="2021-10-06T17:02:00Z">
        <w:del w:id="305" w:author="ERCOT 040522" w:date="2022-03-29T21:20:00Z">
          <w:r w:rsidRPr="002935C8" w:rsidDel="00260786">
            <w:rPr>
              <w:szCs w:val="20"/>
            </w:rPr>
            <w:delText xml:space="preserve">n ESR’s requirements to comply with Section 3.11.6, Generation Interconnection Process, are not altered by requesting </w:delText>
          </w:r>
        </w:del>
      </w:ins>
      <w:ins w:id="306" w:author="Tesla 021422" w:date="2022-02-14T10:57:00Z">
        <w:del w:id="307" w:author="ERCOT 040522" w:date="2022-03-29T21:20:00Z">
          <w:r w:rsidRPr="002935C8" w:rsidDel="00260786">
            <w:rPr>
              <w:szCs w:val="20"/>
            </w:rPr>
            <w:delText xml:space="preserve">a MIM Plan as </w:delText>
          </w:r>
        </w:del>
      </w:ins>
      <w:ins w:id="308" w:author="Tesla" w:date="2021-10-06T17:02:00Z">
        <w:del w:id="309" w:author="ERCOT 040522" w:date="2022-03-29T21:20:00Z">
          <w:r w:rsidRPr="002935C8" w:rsidDel="00260786">
            <w:rPr>
              <w:szCs w:val="20"/>
            </w:rPr>
            <w:delText>described in this Section</w:delText>
          </w:r>
        </w:del>
      </w:ins>
      <w:ins w:id="310" w:author="Tesla" w:date="2021-10-06T17:09:00Z">
        <w:del w:id="311" w:author="ERCOT 040522" w:date="2022-03-29T21:20:00Z">
          <w:r w:rsidRPr="002935C8" w:rsidDel="00260786">
            <w:rPr>
              <w:szCs w:val="20"/>
            </w:rPr>
            <w:delText>.</w:delText>
          </w:r>
        </w:del>
      </w:ins>
    </w:p>
    <w:p w14:paraId="3EE85BD6" w14:textId="77777777" w:rsidR="002935C8" w:rsidRPr="002935C8" w:rsidRDefault="002935C8" w:rsidP="002935C8">
      <w:pPr>
        <w:keepNext/>
        <w:tabs>
          <w:tab w:val="left" w:pos="1080"/>
        </w:tabs>
        <w:spacing w:before="240" w:after="240"/>
        <w:ind w:left="1080" w:hanging="1080"/>
        <w:outlineLvl w:val="2"/>
        <w:rPr>
          <w:b/>
          <w:bCs/>
          <w:i/>
          <w:szCs w:val="20"/>
        </w:rPr>
      </w:pPr>
      <w:commentRangeStart w:id="312"/>
      <w:r w:rsidRPr="002935C8">
        <w:rPr>
          <w:b/>
          <w:bCs/>
          <w:i/>
          <w:szCs w:val="20"/>
        </w:rPr>
        <w:lastRenderedPageBreak/>
        <w:t>6.4.7</w:t>
      </w:r>
      <w:commentRangeEnd w:id="312"/>
      <w:r w:rsidR="00E42DE1">
        <w:rPr>
          <w:rStyle w:val="CommentReference"/>
        </w:rPr>
        <w:commentReference w:id="312"/>
      </w:r>
      <w:r w:rsidRPr="002935C8">
        <w:rPr>
          <w:b/>
          <w:bCs/>
          <w:i/>
          <w:szCs w:val="20"/>
        </w:rPr>
        <w:tab/>
        <w:t>QSE-Requested Decommitment of Resources and Changes to Ancillary Service Resource Responsibility of Resources</w:t>
      </w:r>
    </w:p>
    <w:p w14:paraId="7317F9FB" w14:textId="77777777" w:rsidR="002935C8" w:rsidRPr="002935C8" w:rsidRDefault="002935C8" w:rsidP="002935C8">
      <w:pPr>
        <w:spacing w:after="240"/>
        <w:ind w:left="720" w:hanging="720"/>
        <w:rPr>
          <w:szCs w:val="20"/>
        </w:rPr>
      </w:pPr>
      <w:r w:rsidRPr="002935C8">
        <w:rPr>
          <w:szCs w:val="20"/>
        </w:rPr>
        <w:t>(1)</w:t>
      </w:r>
      <w:r w:rsidRPr="002935C8">
        <w:rPr>
          <w:szCs w:val="20"/>
        </w:rPr>
        <w:tab/>
        <w:t>A Resource must remain committed during any Reliability Unit Commitment (RUC)-Committed Interval or RUC Buy-Back Hour unless the Resource has a Forced Outage.</w:t>
      </w:r>
    </w:p>
    <w:p w14:paraId="79DDF8D5" w14:textId="77777777" w:rsidR="002935C8" w:rsidRPr="002935C8" w:rsidRDefault="002935C8" w:rsidP="002935C8">
      <w:pPr>
        <w:spacing w:after="240"/>
        <w:ind w:left="720" w:hanging="720"/>
        <w:rPr>
          <w:szCs w:val="20"/>
        </w:rPr>
      </w:pPr>
      <w:r w:rsidRPr="002935C8">
        <w:rPr>
          <w:szCs w:val="20"/>
        </w:rPr>
        <w:t>(2)</w:t>
      </w:r>
      <w:r w:rsidRPr="002935C8">
        <w:rPr>
          <w:szCs w:val="20"/>
        </w:rPr>
        <w:tab/>
        <w:t>In the Operating Period, a QSE may request to decommit a Resource other than a Quick Start Generation Resource (QSGR) for any interval that is not a RUC-Committed Interval or RUC Buy-Back Hour by verbally requesting ERCOT to consider its request.</w:t>
      </w:r>
    </w:p>
    <w:p w14:paraId="539FFDE3" w14:textId="77777777" w:rsidR="002935C8" w:rsidRPr="002935C8" w:rsidRDefault="002935C8" w:rsidP="002935C8">
      <w:pPr>
        <w:spacing w:after="240"/>
        <w:ind w:left="720" w:hanging="720"/>
        <w:rPr>
          <w:szCs w:val="20"/>
        </w:rPr>
      </w:pPr>
      <w:r w:rsidRPr="002935C8">
        <w:rPr>
          <w:szCs w:val="20"/>
        </w:rPr>
        <w:t>(3)</w:t>
      </w:r>
      <w:r w:rsidRPr="002935C8">
        <w:rPr>
          <w:szCs w:val="20"/>
        </w:rPr>
        <w:tab/>
        <w:t xml:space="preserve">In the Operating Period, a QSE may decommit a QSGR without any request for any interval that is neither a RUC-Committed Interval, a RUC Buy-Back Hour, nor an interval in which a manual override by the ERCOT Operator has been given. </w:t>
      </w:r>
    </w:p>
    <w:p w14:paraId="3BDBC6B4" w14:textId="77777777" w:rsidR="002935C8" w:rsidRPr="002935C8" w:rsidRDefault="002935C8" w:rsidP="002935C8">
      <w:pPr>
        <w:spacing w:after="240"/>
        <w:ind w:left="720" w:hanging="720"/>
        <w:rPr>
          <w:szCs w:val="20"/>
        </w:rPr>
      </w:pPr>
      <w:r w:rsidRPr="002935C8">
        <w:rPr>
          <w:szCs w:val="20"/>
        </w:rPr>
        <w:t>(4)</w:t>
      </w:r>
      <w:r w:rsidRPr="002935C8">
        <w:rPr>
          <w:szCs w:val="20"/>
        </w:rPr>
        <w:tab/>
        <w:t>In the Adjustment Period, a QSE may request to decommit a Resource for any interval that is not a RUC-Committed Interval or RUC Buy-Back Hour by indicating a change in unit status in the QSE’s COP</w:t>
      </w:r>
      <w:r w:rsidRPr="002935C8">
        <w:rPr>
          <w:iCs/>
          <w:szCs w:val="20"/>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2935C8">
        <w:rPr>
          <w:szCs w:val="20"/>
        </w:rPr>
        <w:t>.</w:t>
      </w:r>
    </w:p>
    <w:p w14:paraId="7962CE0A" w14:textId="77777777" w:rsidR="002935C8" w:rsidRPr="002935C8" w:rsidRDefault="002935C8" w:rsidP="002935C8">
      <w:pPr>
        <w:spacing w:after="240"/>
        <w:ind w:left="720" w:hanging="720"/>
        <w:rPr>
          <w:szCs w:val="20"/>
        </w:rPr>
      </w:pPr>
      <w:r w:rsidRPr="002935C8">
        <w:rPr>
          <w:szCs w:val="20"/>
        </w:rPr>
        <w:t>(5)</w:t>
      </w:r>
      <w:r w:rsidRPr="002935C8">
        <w:rPr>
          <w:szCs w:val="20"/>
        </w:rPr>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p w14:paraId="5E874FFD" w14:textId="77777777" w:rsidR="002935C8" w:rsidRPr="002935C8" w:rsidRDefault="002935C8" w:rsidP="002935C8">
      <w:pPr>
        <w:spacing w:after="240"/>
        <w:ind w:left="720" w:hanging="720"/>
        <w:rPr>
          <w:szCs w:val="20"/>
        </w:rPr>
      </w:pPr>
      <w:r w:rsidRPr="002935C8">
        <w:rPr>
          <w:szCs w:val="20"/>
        </w:rPr>
        <w:t>(6)</w:t>
      </w:r>
      <w:r w:rsidRPr="002935C8">
        <w:rPr>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08148E95" w14:textId="77777777" w:rsidR="002935C8" w:rsidRPr="002935C8" w:rsidRDefault="002935C8" w:rsidP="002935C8">
      <w:pPr>
        <w:spacing w:after="240"/>
        <w:ind w:left="720" w:hanging="720"/>
        <w:rPr>
          <w:szCs w:val="20"/>
        </w:rPr>
      </w:pPr>
      <w:r w:rsidRPr="002935C8">
        <w:rPr>
          <w:szCs w:val="20"/>
        </w:rPr>
        <w:t>(7)</w:t>
      </w:r>
      <w:r w:rsidRPr="002935C8">
        <w:rPr>
          <w:szCs w:val="20"/>
        </w:rP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17AE8C4D" w14:textId="77777777" w:rsidR="002935C8" w:rsidRPr="002935C8" w:rsidRDefault="002935C8" w:rsidP="002935C8">
      <w:pPr>
        <w:spacing w:after="240"/>
        <w:ind w:left="720" w:hanging="720"/>
        <w:rPr>
          <w:szCs w:val="20"/>
        </w:rPr>
      </w:pPr>
      <w:ins w:id="313" w:author="Tesla" w:date="2021-10-06T17:02:00Z">
        <w:del w:id="314" w:author="ERCOT 040522" w:date="2022-03-29T21:22:00Z">
          <w:r w:rsidRPr="002935C8" w:rsidDel="00260786">
            <w:rPr>
              <w:szCs w:val="20"/>
            </w:rPr>
            <w:delText>(8)</w:delText>
          </w:r>
          <w:r w:rsidRPr="002935C8" w:rsidDel="00260786">
            <w:rPr>
              <w:szCs w:val="20"/>
            </w:rPr>
            <w:tab/>
            <w:delText>If an ES</w:delText>
          </w:r>
        </w:del>
      </w:ins>
      <w:ins w:id="315" w:author="Tesla 021422" w:date="2022-02-03T12:31:00Z">
        <w:del w:id="316" w:author="ERCOT 040522" w:date="2022-03-29T21:22:00Z">
          <w:r w:rsidRPr="002935C8" w:rsidDel="00260786">
            <w:rPr>
              <w:szCs w:val="20"/>
            </w:rPr>
            <w:delText xml:space="preserve"> </w:delText>
          </w:r>
        </w:del>
      </w:ins>
      <w:ins w:id="317" w:author="Tesla" w:date="2021-10-06T17:02:00Z">
        <w:del w:id="318" w:author="ERCOT 040522" w:date="2022-03-29T21:22:00Z">
          <w:r w:rsidRPr="002935C8" w:rsidDel="00260786">
            <w:rPr>
              <w:szCs w:val="20"/>
            </w:rPr>
            <w:delText>R</w:delText>
          </w:r>
        </w:del>
      </w:ins>
      <w:ins w:id="319" w:author="Tesla 021422" w:date="2022-02-03T12:31:00Z">
        <w:del w:id="320" w:author="ERCOT 040522" w:date="2022-03-29T21:22:00Z">
          <w:r w:rsidRPr="002935C8" w:rsidDel="00260786">
            <w:rPr>
              <w:szCs w:val="20"/>
            </w:rPr>
            <w:delText>esource</w:delText>
          </w:r>
        </w:del>
      </w:ins>
      <w:ins w:id="321" w:author="Tesla" w:date="2021-10-06T17:02:00Z">
        <w:del w:id="322" w:author="ERCOT 040522" w:date="2022-03-29T21:22:00Z">
          <w:r w:rsidRPr="002935C8" w:rsidDel="00260786">
            <w:rPr>
              <w:szCs w:val="20"/>
            </w:rPr>
            <w:delText xml:space="preserve"> has an emergency switching solution</w:delText>
          </w:r>
        </w:del>
      </w:ins>
      <w:ins w:id="323" w:author="Tesla 021422" w:date="2022-02-03T12:32:00Z">
        <w:del w:id="324" w:author="ERCOT 040522" w:date="2022-03-29T21:22:00Z">
          <w:r w:rsidRPr="002935C8" w:rsidDel="00260786">
            <w:rPr>
              <w:szCs w:val="20"/>
            </w:rPr>
            <w:delText>n MIM Plan</w:delText>
          </w:r>
        </w:del>
      </w:ins>
      <w:ins w:id="325" w:author="Tesla" w:date="2021-10-06T17:02:00Z">
        <w:del w:id="326" w:author="ERCOT 040522" w:date="2022-03-29T21:22:00Z">
          <w:r w:rsidRPr="002935C8" w:rsidDel="00260786">
            <w:rPr>
              <w:szCs w:val="20"/>
            </w:rPr>
            <w:delText xml:space="preserve"> pursuant to Section 3.11.7, Emergency Switching Solution for an Energy Storage Resource</w:delText>
          </w:r>
        </w:del>
      </w:ins>
      <w:ins w:id="327" w:author="Tesla 021422" w:date="2022-02-03T12:32:00Z">
        <w:del w:id="328" w:author="ERCOT 040522" w:date="2022-03-29T21:22:00Z">
          <w:r w:rsidRPr="002935C8" w:rsidDel="00260786">
            <w:rPr>
              <w:szCs w:val="20"/>
            </w:rPr>
            <w:delText>Microgrid Island Mode</w:delText>
          </w:r>
        </w:del>
      </w:ins>
      <w:ins w:id="329" w:author="Tesla 021422" w:date="2022-02-14T13:26:00Z">
        <w:del w:id="330" w:author="ERCOT 040522" w:date="2022-03-29T21:22:00Z">
          <w:r w:rsidRPr="002935C8" w:rsidDel="00260786">
            <w:rPr>
              <w:szCs w:val="20"/>
            </w:rPr>
            <w:delText xml:space="preserve"> Plan</w:delText>
          </w:r>
        </w:del>
      </w:ins>
      <w:ins w:id="331" w:author="Tesla" w:date="2021-10-06T17:02:00Z">
        <w:del w:id="332" w:author="ERCOT 040522" w:date="2022-03-29T21:22:00Z">
          <w:r w:rsidRPr="002935C8" w:rsidDel="00260786">
            <w:rPr>
              <w:szCs w:val="20"/>
            </w:rPr>
            <w:delText>, then the QSE representing the ESR</w:delText>
          </w:r>
        </w:del>
      </w:ins>
      <w:ins w:id="333" w:author="Tesla 021422" w:date="2022-02-03T12:32:00Z">
        <w:del w:id="334" w:author="ERCOT 040522" w:date="2022-03-29T21:22:00Z">
          <w:r w:rsidRPr="002935C8" w:rsidDel="00260786">
            <w:rPr>
              <w:szCs w:val="20"/>
            </w:rPr>
            <w:delText>Resource</w:delText>
          </w:r>
        </w:del>
      </w:ins>
      <w:ins w:id="335" w:author="Tesla" w:date="2021-10-06T17:02:00Z">
        <w:del w:id="336" w:author="ERCOT 040522" w:date="2022-03-29T21:22:00Z">
          <w:r w:rsidRPr="002935C8" w:rsidDel="00260786">
            <w:rPr>
              <w:szCs w:val="20"/>
            </w:rPr>
            <w:delText xml:space="preserve"> may decommit the ESR</w:delText>
          </w:r>
        </w:del>
      </w:ins>
      <w:ins w:id="337" w:author="Tesla 021422" w:date="2022-02-03T12:33:00Z">
        <w:del w:id="338" w:author="ERCOT 040522" w:date="2022-03-29T21:22:00Z">
          <w:r w:rsidRPr="002935C8" w:rsidDel="00260786">
            <w:rPr>
              <w:szCs w:val="20"/>
            </w:rPr>
            <w:delText xml:space="preserve">must </w:delText>
          </w:r>
        </w:del>
      </w:ins>
      <w:ins w:id="339" w:author="Tesla 021422" w:date="2022-02-03T12:34:00Z">
        <w:del w:id="340" w:author="ERCOT 040522" w:date="2022-03-29T21:22:00Z">
          <w:r w:rsidRPr="002935C8" w:rsidDel="00260786">
            <w:rPr>
              <w:szCs w:val="20"/>
            </w:rPr>
            <w:delText>activate</w:delText>
          </w:r>
        </w:del>
      </w:ins>
      <w:ins w:id="341" w:author="Tesla 021422" w:date="2022-02-03T12:33:00Z">
        <w:del w:id="342" w:author="ERCOT 040522" w:date="2022-03-29T21:22:00Z">
          <w:r w:rsidRPr="002935C8" w:rsidDel="00260786">
            <w:rPr>
              <w:szCs w:val="20"/>
            </w:rPr>
            <w:delText xml:space="preserve"> the </w:delText>
          </w:r>
        </w:del>
      </w:ins>
      <w:ins w:id="343" w:author="Tesla 021422" w:date="2022-02-03T12:34:00Z">
        <w:del w:id="344" w:author="ERCOT 040522" w:date="2022-03-29T21:22:00Z">
          <w:r w:rsidRPr="002935C8" w:rsidDel="00260786">
            <w:rPr>
              <w:szCs w:val="20"/>
            </w:rPr>
            <w:delText xml:space="preserve">MIM </w:delText>
          </w:r>
        </w:del>
      </w:ins>
      <w:ins w:id="345" w:author="Tesla 021422" w:date="2022-02-03T12:33:00Z">
        <w:del w:id="346" w:author="ERCOT 040522" w:date="2022-03-29T21:22:00Z">
          <w:r w:rsidRPr="002935C8" w:rsidDel="00260786">
            <w:rPr>
              <w:szCs w:val="20"/>
            </w:rPr>
            <w:delText xml:space="preserve">Plan </w:delText>
          </w:r>
        </w:del>
      </w:ins>
      <w:ins w:id="347" w:author="Tesla 021422" w:date="2022-02-14T10:57:00Z">
        <w:del w:id="348" w:author="ERCOT 040522" w:date="2022-03-29T21:22:00Z">
          <w:r w:rsidRPr="002935C8" w:rsidDel="00260786">
            <w:rPr>
              <w:szCs w:val="20"/>
            </w:rPr>
            <w:delText xml:space="preserve">when </w:delText>
          </w:r>
        </w:del>
      </w:ins>
      <w:ins w:id="349" w:author="Tesla 021422" w:date="2022-02-03T12:35:00Z">
        <w:del w:id="350" w:author="ERCOT 040522" w:date="2022-03-29T21:22:00Z">
          <w:r w:rsidRPr="002935C8" w:rsidDel="00260786">
            <w:rPr>
              <w:szCs w:val="20"/>
            </w:rPr>
            <w:delText xml:space="preserve">the conditions </w:delText>
          </w:r>
        </w:del>
      </w:ins>
      <w:ins w:id="351" w:author="Tesla 021422" w:date="2022-02-14T10:57:00Z">
        <w:del w:id="352" w:author="ERCOT 040522" w:date="2022-03-29T21:22:00Z">
          <w:r w:rsidRPr="002935C8" w:rsidDel="00260786">
            <w:rPr>
              <w:szCs w:val="20"/>
            </w:rPr>
            <w:delText xml:space="preserve">specified in the Plan </w:delText>
          </w:r>
        </w:del>
      </w:ins>
      <w:ins w:id="353" w:author="Tesla 021422" w:date="2022-02-03T12:35:00Z">
        <w:del w:id="354" w:author="ERCOT 040522" w:date="2022-03-29T21:22:00Z">
          <w:r w:rsidRPr="002935C8" w:rsidDel="00260786">
            <w:rPr>
              <w:szCs w:val="20"/>
            </w:rPr>
            <w:delText>occur</w:delText>
          </w:r>
        </w:del>
      </w:ins>
      <w:ins w:id="355" w:author="Tesla 021422" w:date="2022-02-14T10:58:00Z">
        <w:del w:id="356" w:author="ERCOT 040522" w:date="2022-03-29T21:22:00Z">
          <w:r w:rsidRPr="002935C8" w:rsidDel="00260786">
            <w:rPr>
              <w:szCs w:val="20"/>
            </w:rPr>
            <w:delText xml:space="preserve">. </w:delText>
          </w:r>
        </w:del>
      </w:ins>
      <w:ins w:id="357" w:author="Tesla 021422" w:date="2022-02-14T13:26:00Z">
        <w:del w:id="358" w:author="ERCOT 040522" w:date="2022-03-29T21:22:00Z">
          <w:r w:rsidRPr="002935C8" w:rsidDel="00260786">
            <w:rPr>
              <w:szCs w:val="20"/>
            </w:rPr>
            <w:delText xml:space="preserve"> </w:delText>
          </w:r>
        </w:del>
      </w:ins>
      <w:ins w:id="359" w:author="Tesla" w:date="2021-10-06T17:02:00Z">
        <w:del w:id="360" w:author="ERCOT 040522" w:date="2022-03-29T21:22:00Z">
          <w:r w:rsidRPr="002935C8" w:rsidDel="00260786">
            <w:rPr>
              <w:szCs w:val="20"/>
            </w:rPr>
            <w:delText xml:space="preserve">The QSE may </w:delText>
          </w:r>
          <w:r w:rsidRPr="002935C8" w:rsidDel="00260786">
            <w:rPr>
              <w:szCs w:val="20"/>
            </w:rPr>
            <w:lastRenderedPageBreak/>
            <w:delText>recommit the ESR after the EEA has concluded</w:delText>
          </w:r>
        </w:del>
      </w:ins>
      <w:ins w:id="361" w:author="Tesla 021422" w:date="2022-02-03T12:39:00Z">
        <w:del w:id="362" w:author="ERCOT 040522" w:date="2022-03-29T21:22:00Z">
          <w:r w:rsidRPr="002935C8" w:rsidDel="00260786">
            <w:rPr>
              <w:szCs w:val="20"/>
            </w:rPr>
            <w:delText>To recommit the Resource, the QSE s</w:delText>
          </w:r>
        </w:del>
      </w:ins>
      <w:ins w:id="363" w:author="Tesla 021422" w:date="2022-02-03T12:40:00Z">
        <w:del w:id="364" w:author="ERCOT 040522" w:date="2022-03-29T21:22:00Z">
          <w:r w:rsidRPr="002935C8" w:rsidDel="00260786">
            <w:rPr>
              <w:szCs w:val="20"/>
            </w:rPr>
            <w:delText>hall coordinate with ERCOT by following procedures outlined in the MIM Plan</w:delText>
          </w:r>
        </w:del>
      </w:ins>
      <w:ins w:id="365" w:author="Tesla" w:date="2021-10-06T17:02:00Z">
        <w:del w:id="366" w:author="ERCOT 040522" w:date="2022-03-29T21:22:00Z">
          <w:r w:rsidRPr="002935C8" w:rsidDel="00260786">
            <w:rPr>
              <w:szCs w:val="20"/>
            </w:rPr>
            <w:delText xml:space="preserve">.  During this period, the </w:delText>
          </w:r>
        </w:del>
      </w:ins>
      <w:ins w:id="367" w:author="Tesla 021422" w:date="2022-02-14T10:58:00Z">
        <w:del w:id="368" w:author="ERCOT 040522" w:date="2022-03-29T21:22:00Z">
          <w:r w:rsidRPr="002935C8" w:rsidDel="00260786">
            <w:rPr>
              <w:szCs w:val="20"/>
            </w:rPr>
            <w:delText xml:space="preserve">Resource’s </w:delText>
          </w:r>
        </w:del>
      </w:ins>
      <w:ins w:id="369" w:author="Tesla" w:date="2021-10-06T17:02:00Z">
        <w:del w:id="370" w:author="ERCOT 040522" w:date="2022-03-29T21:22:00Z">
          <w:r w:rsidRPr="002935C8" w:rsidDel="00260786">
            <w:rPr>
              <w:szCs w:val="20"/>
            </w:rPr>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35C8" w:rsidRPr="002935C8" w14:paraId="428726FA" w14:textId="77777777" w:rsidTr="00530C8D">
        <w:trPr>
          <w:trHeight w:val="206"/>
        </w:trPr>
        <w:tc>
          <w:tcPr>
            <w:tcW w:w="9350" w:type="dxa"/>
            <w:shd w:val="pct12" w:color="auto" w:fill="auto"/>
          </w:tcPr>
          <w:p w14:paraId="1E4912DB" w14:textId="77777777" w:rsidR="002935C8" w:rsidRPr="002935C8" w:rsidRDefault="002935C8" w:rsidP="002935C8">
            <w:pPr>
              <w:spacing w:before="120" w:after="240"/>
              <w:rPr>
                <w:b/>
                <w:i/>
                <w:iCs/>
              </w:rPr>
            </w:pPr>
            <w:bookmarkStart w:id="371" w:name="_Toc397504931"/>
            <w:bookmarkStart w:id="372" w:name="_Toc402357059"/>
            <w:bookmarkStart w:id="373" w:name="_Toc422486439"/>
            <w:bookmarkStart w:id="374" w:name="_Toc433093291"/>
            <w:bookmarkStart w:id="375" w:name="_Toc433093449"/>
            <w:bookmarkStart w:id="376" w:name="_Toc440874678"/>
            <w:bookmarkStart w:id="377" w:name="_Toc448142233"/>
            <w:bookmarkStart w:id="378" w:name="_Toc448142390"/>
            <w:bookmarkStart w:id="379" w:name="_Toc458770226"/>
            <w:bookmarkStart w:id="380" w:name="_Toc459294194"/>
            <w:bookmarkStart w:id="381" w:name="_Toc463262687"/>
            <w:bookmarkStart w:id="382" w:name="_Toc468286759"/>
            <w:bookmarkStart w:id="383" w:name="_Toc481502805"/>
            <w:bookmarkStart w:id="384" w:name="_Toc496079975"/>
            <w:r w:rsidRPr="002935C8">
              <w:rPr>
                <w:b/>
                <w:i/>
                <w:iCs/>
              </w:rPr>
              <w:t>[NPRR1010:  Replace Section 6.4.7 above with the following upon system implementation of the Real-Time Co-Optimization (RTC) project:]</w:t>
            </w:r>
          </w:p>
          <w:p w14:paraId="74652DD4" w14:textId="77777777" w:rsidR="002935C8" w:rsidRPr="002935C8" w:rsidRDefault="002935C8" w:rsidP="002935C8">
            <w:pPr>
              <w:keepNext/>
              <w:tabs>
                <w:tab w:val="left" w:pos="1080"/>
              </w:tabs>
              <w:spacing w:before="240" w:after="240"/>
              <w:ind w:left="1080" w:hanging="1080"/>
              <w:outlineLvl w:val="2"/>
              <w:rPr>
                <w:b/>
                <w:bCs/>
                <w:i/>
              </w:rPr>
            </w:pPr>
            <w:bookmarkStart w:id="385" w:name="_Toc60040572"/>
            <w:bookmarkStart w:id="386" w:name="_Toc65151632"/>
            <w:r w:rsidRPr="002935C8">
              <w:rPr>
                <w:b/>
                <w:bCs/>
                <w:i/>
              </w:rPr>
              <w:t>6.4.7</w:t>
            </w:r>
            <w:r w:rsidRPr="002935C8">
              <w:rPr>
                <w:b/>
                <w:bCs/>
                <w:i/>
              </w:rPr>
              <w:tab/>
              <w:t>QSE-Requested Decommitment of Resources</w:t>
            </w:r>
            <w:bookmarkEnd w:id="385"/>
            <w:bookmarkEnd w:id="386"/>
            <w:r w:rsidRPr="002935C8">
              <w:rPr>
                <w:b/>
                <w:bCs/>
                <w:i/>
              </w:rPr>
              <w:t xml:space="preserve"> </w:t>
            </w:r>
          </w:p>
          <w:p w14:paraId="689C08C9" w14:textId="77777777" w:rsidR="002935C8" w:rsidRPr="002935C8" w:rsidRDefault="002935C8" w:rsidP="002935C8">
            <w:pPr>
              <w:spacing w:after="240"/>
              <w:ind w:left="720" w:hanging="720"/>
            </w:pPr>
            <w:r w:rsidRPr="002935C8">
              <w:t>(1)</w:t>
            </w:r>
            <w:r w:rsidRPr="002935C8">
              <w:tab/>
              <w:t>A Resource must remain committed during any Reliability Unit Commitment (RUC)-Committed Interval or RUC Buy-Back Hour unless the Resource has a Forced Outage.</w:t>
            </w:r>
          </w:p>
          <w:p w14:paraId="450A0114" w14:textId="77777777" w:rsidR="002935C8" w:rsidRPr="002935C8" w:rsidRDefault="002935C8" w:rsidP="002935C8">
            <w:pPr>
              <w:spacing w:after="240"/>
              <w:ind w:left="720" w:hanging="720"/>
            </w:pPr>
            <w:r w:rsidRPr="002935C8">
              <w:t>(2)</w:t>
            </w:r>
            <w:r w:rsidRPr="002935C8">
              <w:tab/>
              <w:t>In the Operating Period, a QSE may request to decommit a Resource other than a Quick Start Generation Resource (QSGR) for any interval that is not a RUC-Committed Interval or RUC Buy-Back Hour by verbally requesting ERCOT to consider its request.</w:t>
            </w:r>
          </w:p>
          <w:p w14:paraId="2BD831FC" w14:textId="77777777" w:rsidR="002935C8" w:rsidRPr="002935C8" w:rsidRDefault="002935C8" w:rsidP="002935C8">
            <w:pPr>
              <w:spacing w:after="240"/>
              <w:ind w:left="720" w:hanging="720"/>
            </w:pPr>
            <w:r w:rsidRPr="002935C8">
              <w:t>(3)</w:t>
            </w:r>
            <w:r w:rsidRPr="002935C8">
              <w:tab/>
              <w:t xml:space="preserve">In the Operating Period, a QSE may decommit a QSGR without any request for any interval that is neither a RUC-Committed Interval, a RUC Buy-Back Hour, nor an interval in which a manual override by the ERCOT Operator has been given. </w:t>
            </w:r>
          </w:p>
          <w:p w14:paraId="20026298" w14:textId="77777777" w:rsidR="002935C8" w:rsidRPr="002935C8" w:rsidRDefault="002935C8" w:rsidP="002935C8">
            <w:pPr>
              <w:spacing w:after="240"/>
              <w:ind w:left="720" w:hanging="720"/>
              <w:rPr>
                <w:ins w:id="387" w:author="Tesla" w:date="2021-10-06T17:03:00Z"/>
              </w:rPr>
            </w:pPr>
            <w:r w:rsidRPr="002935C8">
              <w:t>(4)</w:t>
            </w:r>
            <w:r w:rsidRPr="002935C8">
              <w:tab/>
              <w:t>In the Adjustment Period, a QSE may request to decommit a Resource for any interval that is not a RUC-Committed Interval or RUC Buy-Back Hour by indicating a change in unit status in the QSE’s COP</w:t>
            </w:r>
            <w:r w:rsidRPr="002935C8">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2935C8">
              <w:t>.</w:t>
            </w:r>
          </w:p>
          <w:p w14:paraId="168D3717" w14:textId="77777777" w:rsidR="002935C8" w:rsidRPr="002935C8" w:rsidRDefault="002935C8" w:rsidP="002935C8">
            <w:pPr>
              <w:spacing w:after="240"/>
              <w:ind w:left="720" w:hanging="720"/>
            </w:pPr>
            <w:ins w:id="388" w:author="Tesla" w:date="2021-10-06T17:03:00Z">
              <w:del w:id="389" w:author="ERCOT 040522" w:date="2022-03-29T21:23:00Z">
                <w:r w:rsidRPr="002935C8" w:rsidDel="00260786">
                  <w:delText>(5)</w:delText>
                </w:r>
                <w:r w:rsidRPr="002935C8" w:rsidDel="00260786">
                  <w:tab/>
                  <w:delText>If an ESR</w:delText>
                </w:r>
              </w:del>
            </w:ins>
            <w:ins w:id="390" w:author="Tesla 021422" w:date="2022-02-03T12:37:00Z">
              <w:del w:id="391" w:author="ERCOT 040522" w:date="2022-03-29T21:23:00Z">
                <w:r w:rsidRPr="002935C8" w:rsidDel="00260786">
                  <w:delText>a Resource</w:delText>
                </w:r>
              </w:del>
            </w:ins>
            <w:ins w:id="392" w:author="Tesla" w:date="2021-10-06T17:03:00Z">
              <w:del w:id="393" w:author="ERCOT 040522" w:date="2022-03-29T21:23:00Z">
                <w:r w:rsidRPr="002935C8" w:rsidDel="00260786">
                  <w:delText xml:space="preserve"> has an emergency switching solution</w:delText>
                </w:r>
              </w:del>
            </w:ins>
            <w:ins w:id="394" w:author="Tesla 021422" w:date="2022-02-03T12:37:00Z">
              <w:del w:id="395" w:author="ERCOT 040522" w:date="2022-03-29T21:23:00Z">
                <w:r w:rsidRPr="002935C8" w:rsidDel="00260786">
                  <w:delText>n approved MIM Plan</w:delText>
                </w:r>
              </w:del>
            </w:ins>
            <w:ins w:id="396" w:author="Tesla" w:date="2021-10-06T17:03:00Z">
              <w:del w:id="397" w:author="ERCOT 040522" w:date="2022-03-29T21:23:00Z">
                <w:r w:rsidRPr="002935C8" w:rsidDel="00260786">
                  <w:delText xml:space="preserve"> pursuant to Section 3.11.7, Emergency Switching Solution for an Energy Storage Resource</w:delText>
                </w:r>
              </w:del>
            </w:ins>
            <w:ins w:id="398" w:author="Tesla 021422" w:date="2022-02-03T12:37:00Z">
              <w:del w:id="399" w:author="ERCOT 040522" w:date="2022-03-29T21:23:00Z">
                <w:r w:rsidRPr="002935C8" w:rsidDel="00260786">
                  <w:delText>Microgrid Island Mode</w:delText>
                </w:r>
              </w:del>
            </w:ins>
            <w:ins w:id="400" w:author="Tesla 021422" w:date="2022-02-14T13:27:00Z">
              <w:del w:id="401" w:author="ERCOT 040522" w:date="2022-03-29T21:23:00Z">
                <w:r w:rsidRPr="002935C8" w:rsidDel="00260786">
                  <w:delText xml:space="preserve"> Plan</w:delText>
                </w:r>
              </w:del>
            </w:ins>
            <w:ins w:id="402" w:author="Tesla" w:date="2021-10-06T17:03:00Z">
              <w:del w:id="403" w:author="ERCOT 040522" w:date="2022-03-29T21:23:00Z">
                <w:r w:rsidRPr="002935C8" w:rsidDel="00260786">
                  <w:delText>, then the QSE representing the ESR may decommit the ESR in the Operating Period during an EEA Level 3 when ERCOT is directing firm Load shed</w:delText>
                </w:r>
              </w:del>
            </w:ins>
            <w:ins w:id="404" w:author="Tesla 021422" w:date="2022-02-03T12:38:00Z">
              <w:del w:id="405" w:author="ERCOT 040522" w:date="2022-03-29T21:23:00Z">
                <w:r w:rsidRPr="002935C8" w:rsidDel="00260786">
                  <w:delText>Resource must act</w:delText>
                </w:r>
              </w:del>
            </w:ins>
            <w:ins w:id="406" w:author="Tesla 021422" w:date="2022-02-03T12:39:00Z">
              <w:del w:id="407" w:author="ERCOT 040522" w:date="2022-03-29T21:23:00Z">
                <w:r w:rsidRPr="002935C8" w:rsidDel="00260786">
                  <w:delText xml:space="preserve">ivate the MIM Plan when the conditions </w:delText>
                </w:r>
              </w:del>
            </w:ins>
            <w:ins w:id="408" w:author="Tesla 021422" w:date="2022-02-14T10:58:00Z">
              <w:del w:id="409" w:author="ERCOT 040522" w:date="2022-03-29T21:23:00Z">
                <w:r w:rsidRPr="002935C8" w:rsidDel="00260786">
                  <w:delText>specified in the Plan occur</w:delText>
                </w:r>
              </w:del>
            </w:ins>
            <w:ins w:id="410" w:author="Tesla 021422" w:date="2022-02-14T10:59:00Z">
              <w:del w:id="411" w:author="ERCOT 040522" w:date="2022-03-29T21:23:00Z">
                <w:r w:rsidRPr="002935C8" w:rsidDel="00260786">
                  <w:delText>.</w:delText>
                </w:r>
              </w:del>
            </w:ins>
            <w:ins w:id="412" w:author="Tesla 021422" w:date="2022-02-14T10:58:00Z">
              <w:del w:id="413" w:author="ERCOT 040522" w:date="2022-03-29T21:23:00Z">
                <w:r w:rsidRPr="002935C8" w:rsidDel="00260786">
                  <w:delText xml:space="preserve"> </w:delText>
                </w:r>
              </w:del>
            </w:ins>
            <w:ins w:id="414" w:author="Tesla" w:date="2021-10-06T17:03:00Z">
              <w:del w:id="415" w:author="ERCOT 040522" w:date="2022-03-29T21:23:00Z">
                <w:r w:rsidRPr="002935C8" w:rsidDel="00260786">
                  <w:delText>The QSE may recommit the ESR after the EEA has concluded</w:delText>
                </w:r>
              </w:del>
            </w:ins>
            <w:ins w:id="416" w:author="Tesla 021422" w:date="2022-02-03T12:47:00Z">
              <w:del w:id="417" w:author="ERCOT 040522" w:date="2022-03-29T21:23:00Z">
                <w:r w:rsidRPr="002935C8" w:rsidDel="00260786">
                  <w:delText xml:space="preserve">To </w:delText>
                </w:r>
              </w:del>
            </w:ins>
            <w:ins w:id="418" w:author="Tesla 021422" w:date="2022-02-03T12:48:00Z">
              <w:del w:id="419" w:author="ERCOT 040522" w:date="2022-03-29T21:23:00Z">
                <w:r w:rsidRPr="002935C8" w:rsidDel="00260786">
                  <w:delText>recommit the Resource, the QSE shall coordinate with ERCOT by following the procedures outlined in the MIM Plan</w:delText>
                </w:r>
              </w:del>
            </w:ins>
            <w:ins w:id="420" w:author="Tesla" w:date="2021-10-06T17:03:00Z">
              <w:del w:id="421" w:author="ERCOT 040522" w:date="2022-03-29T21:23:00Z">
                <w:r w:rsidRPr="002935C8" w:rsidDel="00260786">
                  <w:delText xml:space="preserve">.  During this period, the </w:delText>
                </w:r>
              </w:del>
            </w:ins>
            <w:ins w:id="422" w:author="Tesla 021422" w:date="2022-02-14T10:59:00Z">
              <w:del w:id="423" w:author="ERCOT 040522" w:date="2022-03-29T21:23:00Z">
                <w:r w:rsidRPr="002935C8" w:rsidDel="00260786">
                  <w:delText>Resource’s</w:delText>
                </w:r>
              </w:del>
            </w:ins>
            <w:ins w:id="424" w:author="Tesla" w:date="2021-10-06T17:03:00Z">
              <w:del w:id="425" w:author="ERCOT 040522" w:date="2022-03-29T21:23:00Z">
                <w:r w:rsidRPr="002935C8" w:rsidDel="00260786">
                  <w:delText xml:space="preserve"> COP status shall be OUT</w:delText>
                </w:r>
              </w:del>
            </w:ins>
            <w:ins w:id="426" w:author="Tesla 021422" w:date="2022-02-03T12:48:00Z">
              <w:del w:id="427" w:author="ERCOT 040522" w:date="2022-03-29T21:23:00Z">
                <w:r w:rsidRPr="002935C8" w:rsidDel="00260786">
                  <w:delText>MIM</w:delText>
                </w:r>
              </w:del>
            </w:ins>
            <w:ins w:id="428" w:author="Tesla" w:date="2021-10-06T17:03:00Z">
              <w:del w:id="429" w:author="ERCOT 040522" w:date="2022-03-29T21:23:00Z">
                <w:r w:rsidRPr="002935C8" w:rsidDel="00260786">
                  <w:delText>.</w:delText>
                </w:r>
              </w:del>
            </w:ins>
          </w:p>
        </w:tc>
      </w:tr>
    </w:tbl>
    <w:p w14:paraId="55EF1272" w14:textId="77777777" w:rsidR="002935C8" w:rsidRPr="002935C8" w:rsidRDefault="002935C8" w:rsidP="002935C8">
      <w:pPr>
        <w:keepNext/>
        <w:widowControl w:val="0"/>
        <w:tabs>
          <w:tab w:val="left" w:pos="1260"/>
        </w:tabs>
        <w:spacing w:before="480" w:after="240"/>
        <w:ind w:left="1267" w:hanging="1267"/>
        <w:outlineLvl w:val="3"/>
        <w:rPr>
          <w:b/>
          <w:bCs/>
          <w:snapToGrid w:val="0"/>
          <w:szCs w:val="20"/>
        </w:rPr>
      </w:pPr>
      <w:bookmarkStart w:id="430" w:name="_Toc73216009"/>
      <w:bookmarkStart w:id="431" w:name="_Toc397504951"/>
      <w:bookmarkStart w:id="432" w:name="_Toc402357079"/>
      <w:bookmarkStart w:id="433" w:name="_Toc422486459"/>
      <w:bookmarkStart w:id="434" w:name="_Toc433093311"/>
      <w:bookmarkStart w:id="435" w:name="_Toc433093469"/>
      <w:bookmarkStart w:id="436" w:name="_Toc440874698"/>
      <w:bookmarkStart w:id="437" w:name="_Toc448142253"/>
      <w:bookmarkStart w:id="438" w:name="_Toc448142410"/>
      <w:bookmarkStart w:id="439" w:name="_Toc458770246"/>
      <w:bookmarkStart w:id="440" w:name="_Toc459294214"/>
      <w:bookmarkStart w:id="441" w:name="_Toc463262707"/>
      <w:bookmarkStart w:id="442" w:name="_Toc468286781"/>
      <w:bookmarkStart w:id="443" w:name="_Toc481502827"/>
      <w:bookmarkStart w:id="444" w:name="_Toc496079995"/>
      <w:bookmarkStart w:id="445" w:name="_Toc80174682"/>
      <w:bookmarkStart w:id="446" w:name="_Toc66334436"/>
      <w:bookmarkStart w:id="447" w:name="_Toc148169998"/>
      <w:bookmarkStart w:id="448" w:name="_Toc157587951"/>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commentRangeStart w:id="449"/>
      <w:r w:rsidRPr="002935C8">
        <w:rPr>
          <w:b/>
          <w:bCs/>
          <w:snapToGrid w:val="0"/>
          <w:szCs w:val="20"/>
        </w:rPr>
        <w:t>6.5.5.1</w:t>
      </w:r>
      <w:commentRangeEnd w:id="449"/>
      <w:r w:rsidR="00E42DE1">
        <w:rPr>
          <w:rStyle w:val="CommentReference"/>
        </w:rPr>
        <w:commentReference w:id="449"/>
      </w:r>
      <w:r w:rsidRPr="002935C8">
        <w:rPr>
          <w:b/>
          <w:bCs/>
          <w:snapToGrid w:val="0"/>
          <w:szCs w:val="20"/>
        </w:rPr>
        <w:tab/>
        <w:t>Changes in Resource Status</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4FA38025" w14:textId="77777777" w:rsidR="002935C8" w:rsidRPr="002935C8" w:rsidRDefault="002935C8" w:rsidP="002935C8">
      <w:pPr>
        <w:spacing w:after="240"/>
        <w:ind w:left="720" w:hanging="720"/>
        <w:rPr>
          <w:szCs w:val="20"/>
        </w:rPr>
      </w:pPr>
      <w:r w:rsidRPr="002935C8">
        <w:rPr>
          <w:szCs w:val="20"/>
        </w:rPr>
        <w:t>(1)</w:t>
      </w:r>
      <w:r w:rsidRPr="002935C8">
        <w:rPr>
          <w:szCs w:val="20"/>
        </w:rPr>
        <w:tab/>
        <w:t>Each QSE shall notify ERCOT of a change in Resource Status via telemetry and through changes in the Current Operating Plan (COP) as soon as practicable following the change.</w:t>
      </w:r>
    </w:p>
    <w:p w14:paraId="4E77F863" w14:textId="77777777" w:rsidR="002935C8" w:rsidRPr="002935C8" w:rsidRDefault="002935C8" w:rsidP="002935C8">
      <w:pPr>
        <w:spacing w:after="240"/>
        <w:ind w:left="720" w:hanging="720"/>
        <w:rPr>
          <w:szCs w:val="20"/>
        </w:rPr>
      </w:pPr>
      <w:r w:rsidRPr="002935C8">
        <w:rPr>
          <w:szCs w:val="20"/>
        </w:rPr>
        <w:lastRenderedPageBreak/>
        <w:t>(2)</w:t>
      </w:r>
      <w:r w:rsidRPr="002935C8">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6B80CBD9" w14:textId="77777777" w:rsidR="002935C8" w:rsidRPr="002935C8" w:rsidRDefault="002935C8" w:rsidP="002935C8">
      <w:pPr>
        <w:spacing w:after="240"/>
        <w:ind w:left="720" w:hanging="720"/>
        <w:rPr>
          <w:ins w:id="450" w:author="ERCOT 040522" w:date="2022-03-29T21:37:00Z"/>
          <w:szCs w:val="20"/>
        </w:rPr>
      </w:pPr>
      <w:r w:rsidRPr="002935C8">
        <w:rPr>
          <w:szCs w:val="20"/>
        </w:rPr>
        <w:t>(3)</w:t>
      </w:r>
      <w:r w:rsidRPr="002935C8">
        <w:rPr>
          <w:szCs w:val="20"/>
        </w:rPr>
        <w:tab/>
        <w:t>Each QSE shall immediately report to ERCOT and the TSP any inability of the QSE’s Generation Resource required to meet its reactive capability requirements in these Protocols.</w:t>
      </w:r>
    </w:p>
    <w:p w14:paraId="47193486" w14:textId="77777777" w:rsidR="002935C8" w:rsidRPr="002935C8" w:rsidRDefault="002935C8" w:rsidP="002935C8">
      <w:pPr>
        <w:spacing w:after="240"/>
        <w:ind w:left="720" w:hanging="720"/>
        <w:rPr>
          <w:ins w:id="451" w:author="Oncor 041222" w:date="2022-04-11T13:48:00Z"/>
          <w:szCs w:val="20"/>
        </w:rPr>
      </w:pPr>
      <w:ins w:id="452" w:author="ERCOT 040522" w:date="2022-03-29T21:37:00Z">
        <w:r w:rsidRPr="002935C8">
          <w:rPr>
            <w:szCs w:val="20"/>
          </w:rPr>
          <w:t>(4)</w:t>
        </w:r>
        <w:r w:rsidRPr="002935C8">
          <w:rPr>
            <w:szCs w:val="20"/>
          </w:rPr>
          <w:tab/>
        </w:r>
      </w:ins>
      <w:ins w:id="453" w:author="ERCOT 040522" w:date="2022-04-04T11:48:00Z">
        <w:r w:rsidRPr="002935C8">
          <w:rPr>
            <w:szCs w:val="20"/>
          </w:rPr>
          <w:t>A</w:t>
        </w:r>
      </w:ins>
      <w:ins w:id="454" w:author="ERCOT 040522" w:date="2022-03-29T21:37:00Z">
        <w:r w:rsidRPr="002935C8">
          <w:rPr>
            <w:szCs w:val="20"/>
          </w:rPr>
          <w:t xml:space="preserve"> QSE or Resource Entity </w:t>
        </w:r>
      </w:ins>
      <w:ins w:id="455" w:author="ERCOT 040522" w:date="2022-04-04T11:48:00Z">
        <w:r w:rsidRPr="002935C8">
          <w:rPr>
            <w:szCs w:val="20"/>
          </w:rPr>
          <w:t>may use</w:t>
        </w:r>
      </w:ins>
      <w:ins w:id="456" w:author="ERCOT 040522" w:date="2022-03-29T21:37:00Z">
        <w:r w:rsidRPr="002935C8">
          <w:rPr>
            <w:szCs w:val="20"/>
          </w:rPr>
          <w:t xml:space="preserve"> a Generation Resource or Energy Storage Resource to serve </w:t>
        </w:r>
      </w:ins>
      <w:ins w:id="457" w:author="ERCOT 040522" w:date="2022-04-04T16:56:00Z">
        <w:r w:rsidRPr="002935C8">
          <w:rPr>
            <w:szCs w:val="20"/>
          </w:rPr>
          <w:t>Customer</w:t>
        </w:r>
      </w:ins>
      <w:ins w:id="458" w:author="ERCOT 040522" w:date="2022-03-29T21:37:00Z">
        <w:r w:rsidRPr="002935C8">
          <w:rPr>
            <w:szCs w:val="20"/>
          </w:rPr>
          <w:t xml:space="preserve"> Load </w:t>
        </w:r>
      </w:ins>
      <w:ins w:id="459" w:author="ERCOT 040522" w:date="2022-04-04T11:45:00Z">
        <w:r w:rsidRPr="002935C8">
          <w:rPr>
            <w:szCs w:val="20"/>
          </w:rPr>
          <w:t>as part of a Private Microgrid Island</w:t>
        </w:r>
      </w:ins>
      <w:ins w:id="460" w:author="ERCOT 040522" w:date="2022-04-04T11:48:00Z">
        <w:r w:rsidRPr="002935C8">
          <w:rPr>
            <w:szCs w:val="20"/>
          </w:rPr>
          <w:t xml:space="preserve"> (PMI)</w:t>
        </w:r>
      </w:ins>
      <w:ins w:id="461" w:author="ERCOT 040522" w:date="2022-04-04T12:04:00Z">
        <w:r w:rsidRPr="002935C8">
          <w:rPr>
            <w:szCs w:val="20"/>
          </w:rPr>
          <w:t xml:space="preserve"> </w:t>
        </w:r>
      </w:ins>
      <w:ins w:id="462" w:author="ERCOT 040522" w:date="2022-03-29T21:37:00Z">
        <w:r w:rsidRPr="002935C8">
          <w:rPr>
            <w:szCs w:val="20"/>
          </w:rPr>
          <w:t xml:space="preserve">in any circumstance in which the </w:t>
        </w:r>
      </w:ins>
      <w:ins w:id="463" w:author="ERCOT 040522" w:date="2022-04-04T16:57:00Z">
        <w:r w:rsidRPr="002935C8">
          <w:rPr>
            <w:szCs w:val="20"/>
          </w:rPr>
          <w:t>Customer</w:t>
        </w:r>
      </w:ins>
      <w:ins w:id="464" w:author="ERCOT 040522" w:date="2022-03-29T21:37:00Z">
        <w:r w:rsidRPr="002935C8">
          <w:rPr>
            <w:szCs w:val="20"/>
          </w:rPr>
          <w:t xml:space="preserve"> </w:t>
        </w:r>
      </w:ins>
      <w:ins w:id="465" w:author="ERCOT 040522" w:date="2022-04-04T12:05:00Z">
        <w:r w:rsidRPr="002935C8">
          <w:rPr>
            <w:szCs w:val="20"/>
          </w:rPr>
          <w:t xml:space="preserve">Load </w:t>
        </w:r>
      </w:ins>
      <w:ins w:id="466" w:author="ERCOT 040522" w:date="2022-03-29T21:37:00Z">
        <w:r w:rsidRPr="002935C8">
          <w:rPr>
            <w:szCs w:val="20"/>
          </w:rPr>
          <w:t xml:space="preserve">and the Resource are both disconnected from the ERCOT System due to an Outage of the transmission </w:t>
        </w:r>
      </w:ins>
      <w:ins w:id="467" w:author="ERCOT 040522" w:date="2022-04-04T12:05:00Z">
        <w:r w:rsidRPr="002935C8">
          <w:rPr>
            <w:szCs w:val="20"/>
          </w:rPr>
          <w:t>and/</w:t>
        </w:r>
      </w:ins>
      <w:ins w:id="468" w:author="ERCOT 040522" w:date="2022-03-29T21:37:00Z">
        <w:r w:rsidRPr="002935C8">
          <w:rPr>
            <w:szCs w:val="20"/>
          </w:rPr>
          <w:t>or distribution system, provided that</w:t>
        </w:r>
      </w:ins>
      <w:ins w:id="469" w:author="ERCOT 040522" w:date="2022-04-04T10:22:00Z">
        <w:r w:rsidRPr="002935C8">
          <w:rPr>
            <w:szCs w:val="20"/>
          </w:rPr>
          <w:t xml:space="preserve"> </w:t>
        </w:r>
      </w:ins>
      <w:ins w:id="470" w:author="ERCOT 040522" w:date="2022-04-04T11:49:00Z">
        <w:del w:id="471" w:author="ERCOT 040522" w:date="2022-04-04T21:15:00Z">
          <w:r w:rsidRPr="002935C8" w:rsidDel="0053460D">
            <w:rPr>
              <w:szCs w:val="20"/>
            </w:rPr>
            <w:delText xml:space="preserve"> </w:delText>
          </w:r>
        </w:del>
      </w:ins>
      <w:ins w:id="472" w:author="ERCOT 040522" w:date="2022-04-04T10:25:00Z">
        <w:r w:rsidRPr="002935C8">
          <w:rPr>
            <w:szCs w:val="20"/>
          </w:rPr>
          <w:t xml:space="preserve">the </w:t>
        </w:r>
      </w:ins>
      <w:ins w:id="473" w:author="ERCOT 040522" w:date="2022-04-05T10:45:00Z">
        <w:r w:rsidRPr="002935C8">
          <w:rPr>
            <w:szCs w:val="20"/>
          </w:rPr>
          <w:t xml:space="preserve">configuration </w:t>
        </w:r>
      </w:ins>
      <w:ins w:id="474" w:author="ERCOT 040522" w:date="2022-04-04T10:27:00Z">
        <w:r w:rsidRPr="002935C8">
          <w:rPr>
            <w:szCs w:val="20"/>
          </w:rPr>
          <w:t xml:space="preserve">complies with the requirements of </w:t>
        </w:r>
      </w:ins>
      <w:ins w:id="475" w:author="ERCOT 040522" w:date="2022-04-05T11:46:00Z">
        <w:r w:rsidRPr="002935C8">
          <w:rPr>
            <w:szCs w:val="20"/>
          </w:rPr>
          <w:t>p</w:t>
        </w:r>
      </w:ins>
      <w:ins w:id="476" w:author="ERCOT 040522" w:date="2022-04-04T21:43:00Z">
        <w:r w:rsidRPr="002935C8">
          <w:rPr>
            <w:szCs w:val="20"/>
          </w:rPr>
          <w:t xml:space="preserve">aragraph (7) of </w:t>
        </w:r>
      </w:ins>
      <w:ins w:id="477" w:author="ERCOT 040522" w:date="2022-04-04T21:14:00Z">
        <w:r w:rsidRPr="002935C8">
          <w:rPr>
            <w:szCs w:val="20"/>
          </w:rPr>
          <w:t xml:space="preserve">Section </w:t>
        </w:r>
      </w:ins>
      <w:ins w:id="478" w:author="ERCOT 040522" w:date="2022-04-04T17:05:00Z">
        <w:r w:rsidRPr="002935C8">
          <w:rPr>
            <w:szCs w:val="20"/>
          </w:rPr>
          <w:t>10.3.2.3</w:t>
        </w:r>
      </w:ins>
      <w:ins w:id="479" w:author="ERCOT 040522" w:date="2022-04-04T21:14:00Z">
        <w:r w:rsidRPr="002935C8">
          <w:rPr>
            <w:szCs w:val="20"/>
          </w:rPr>
          <w:t>,</w:t>
        </w:r>
      </w:ins>
      <w:ins w:id="480" w:author="ERCOT 040522" w:date="2022-04-04T17:05:00Z">
        <w:r w:rsidRPr="002935C8">
          <w:rPr>
            <w:szCs w:val="20"/>
          </w:rPr>
          <w:t xml:space="preserve"> </w:t>
        </w:r>
      </w:ins>
      <w:ins w:id="481" w:author="ERCOT 040522" w:date="2022-04-04T17:06:00Z">
        <w:r w:rsidRPr="002935C8">
          <w:rPr>
            <w:szCs w:val="20"/>
          </w:rPr>
          <w:t>Generation Netting for ERCOT-Polled Settlement Meters</w:t>
        </w:r>
      </w:ins>
      <w:ins w:id="482" w:author="ERCOT 050322" w:date="2022-05-03T13:01:00Z">
        <w:r w:rsidRPr="002935C8">
          <w:rPr>
            <w:szCs w:val="20"/>
          </w:rPr>
          <w:t xml:space="preserve">, and provided that the QSE </w:t>
        </w:r>
      </w:ins>
      <w:ins w:id="483" w:author="ERCOT 050322" w:date="2022-05-03T13:04:00Z">
        <w:r w:rsidRPr="002935C8">
          <w:rPr>
            <w:szCs w:val="20"/>
          </w:rPr>
          <w:t xml:space="preserve">or Resource Entity </w:t>
        </w:r>
      </w:ins>
      <w:ins w:id="484" w:author="ERCOT 050322" w:date="2022-05-03T13:01:00Z">
        <w:r w:rsidRPr="002935C8">
          <w:rPr>
            <w:szCs w:val="20"/>
          </w:rPr>
          <w:t xml:space="preserve">has </w:t>
        </w:r>
      </w:ins>
      <w:ins w:id="485" w:author="ERCOT 050322" w:date="2022-05-03T13:13:00Z">
        <w:r w:rsidRPr="002935C8">
          <w:rPr>
            <w:szCs w:val="20"/>
          </w:rPr>
          <w:t>notified the TDSP of the establishme</w:t>
        </w:r>
      </w:ins>
      <w:ins w:id="486" w:author="ERCOT 050322" w:date="2022-05-03T13:14:00Z">
        <w:r w:rsidRPr="002935C8">
          <w:rPr>
            <w:szCs w:val="20"/>
          </w:rPr>
          <w:t xml:space="preserve">nt of a </w:t>
        </w:r>
      </w:ins>
      <w:ins w:id="487" w:author="ERCOT 050322" w:date="2022-05-03T13:13:00Z">
        <w:r w:rsidRPr="002935C8">
          <w:rPr>
            <w:szCs w:val="20"/>
          </w:rPr>
          <w:t xml:space="preserve">PMI </w:t>
        </w:r>
      </w:ins>
      <w:ins w:id="488" w:author="ERCOT 050322" w:date="2022-05-03T13:04:00Z">
        <w:r w:rsidRPr="002935C8">
          <w:rPr>
            <w:szCs w:val="20"/>
          </w:rPr>
          <w:t>configuration</w:t>
        </w:r>
      </w:ins>
      <w:ins w:id="489" w:author="ERCOT 040522" w:date="2022-04-05T11:46:00Z">
        <w:r w:rsidRPr="002935C8">
          <w:rPr>
            <w:szCs w:val="20"/>
          </w:rPr>
          <w:t xml:space="preserve">.  </w:t>
        </w:r>
      </w:ins>
      <w:ins w:id="490" w:author="ERCOT 040522" w:date="2022-04-04T11:49:00Z">
        <w:r w:rsidRPr="002935C8">
          <w:rPr>
            <w:szCs w:val="20"/>
          </w:rPr>
          <w:t xml:space="preserve">The QSE shall ensure that the </w:t>
        </w:r>
      </w:ins>
      <w:ins w:id="491" w:author="ERCOT 040522" w:date="2022-03-29T21:37:00Z">
        <w:r w:rsidRPr="002935C8">
          <w:rPr>
            <w:szCs w:val="20"/>
          </w:rPr>
          <w:t xml:space="preserve">Load </w:t>
        </w:r>
      </w:ins>
      <w:ins w:id="492" w:author="ERCOT 040522" w:date="2022-04-04T11:50:00Z">
        <w:r w:rsidRPr="002935C8">
          <w:rPr>
            <w:szCs w:val="20"/>
          </w:rPr>
          <w:t>served by the Resource in the PMI configuration is</w:t>
        </w:r>
      </w:ins>
      <w:ins w:id="493" w:author="ERCOT 040522" w:date="2022-03-29T21:37:00Z">
        <w:r w:rsidRPr="002935C8">
          <w:rPr>
            <w:szCs w:val="20"/>
          </w:rPr>
          <w:t xml:space="preserve"> de-energized at the time it is reconnected to the ERCOT System</w:t>
        </w:r>
      </w:ins>
      <w:ins w:id="494" w:author="ERCOT 040522" w:date="2022-04-04T11:50:00Z">
        <w:r w:rsidRPr="002935C8">
          <w:rPr>
            <w:szCs w:val="20"/>
          </w:rPr>
          <w:t xml:space="preserve"> following the PMI configuration</w:t>
        </w:r>
      </w:ins>
      <w:ins w:id="495" w:author="ERCOT 040522" w:date="2022-03-29T21:37:00Z">
        <w:r w:rsidRPr="002935C8">
          <w:rPr>
            <w:szCs w:val="20"/>
          </w:rPr>
          <w:t>.</w:t>
        </w:r>
      </w:ins>
      <w:ins w:id="496" w:author="LCRA 041222" w:date="2022-04-12T15:24:00Z">
        <w:r w:rsidRPr="002935C8">
          <w:rPr>
            <w:szCs w:val="20"/>
          </w:rPr>
          <w:t xml:space="preserve">  All </w:t>
        </w:r>
      </w:ins>
      <w:ins w:id="497" w:author="ERCOT 050322" w:date="2022-05-03T13:10:00Z">
        <w:r w:rsidRPr="002935C8">
          <w:rPr>
            <w:szCs w:val="20"/>
          </w:rPr>
          <w:t xml:space="preserve">operations in a PMI configuration and </w:t>
        </w:r>
      </w:ins>
      <w:ins w:id="498" w:author="ERCOT 050322" w:date="2022-05-03T13:14:00Z">
        <w:r w:rsidRPr="002935C8">
          <w:rPr>
            <w:szCs w:val="20"/>
          </w:rPr>
          <w:t xml:space="preserve">any </w:t>
        </w:r>
      </w:ins>
      <w:ins w:id="499" w:author="LCRA 041222" w:date="2022-04-12T15:24:00Z">
        <w:del w:id="500" w:author="ERCOT 050322" w:date="2022-05-03T13:10:00Z">
          <w:r w:rsidRPr="002935C8" w:rsidDel="000F658A">
            <w:rPr>
              <w:szCs w:val="20"/>
            </w:rPr>
            <w:delText xml:space="preserve">such </w:delText>
          </w:r>
        </w:del>
      </w:ins>
      <w:ins w:id="501" w:author="LCRA 050222" w:date="2022-05-02T14:13:00Z">
        <w:del w:id="502" w:author="ERCOT 050322" w:date="2022-05-03T13:10:00Z">
          <w:r w:rsidRPr="002935C8" w:rsidDel="000F658A">
            <w:rPr>
              <w:szCs w:val="20"/>
            </w:rPr>
            <w:delText xml:space="preserve">disconnections and </w:delText>
          </w:r>
        </w:del>
      </w:ins>
      <w:ins w:id="503" w:author="LCRA 041222" w:date="2022-04-12T15:24:00Z">
        <w:r w:rsidRPr="002935C8">
          <w:rPr>
            <w:szCs w:val="20"/>
          </w:rPr>
          <w:t>reconnection</w:t>
        </w:r>
        <w:del w:id="504" w:author="ERCOT 050322" w:date="2022-05-03T13:20:00Z">
          <w:r w:rsidRPr="002935C8" w:rsidDel="004A7234">
            <w:rPr>
              <w:szCs w:val="20"/>
            </w:rPr>
            <w:delText>s</w:delText>
          </w:r>
        </w:del>
        <w:r w:rsidRPr="002935C8">
          <w:rPr>
            <w:szCs w:val="20"/>
          </w:rPr>
          <w:t xml:space="preserve"> </w:t>
        </w:r>
      </w:ins>
      <w:ins w:id="505" w:author="ERCOT 050322" w:date="2022-05-03T13:14:00Z">
        <w:r w:rsidRPr="002935C8">
          <w:rPr>
            <w:szCs w:val="20"/>
          </w:rPr>
          <w:t xml:space="preserve">of Load </w:t>
        </w:r>
      </w:ins>
      <w:ins w:id="506" w:author="ERCOT 050322" w:date="2022-05-03T13:20:00Z">
        <w:r w:rsidRPr="002935C8">
          <w:rPr>
            <w:szCs w:val="20"/>
          </w:rPr>
          <w:t xml:space="preserve">following a PMI configuration </w:t>
        </w:r>
      </w:ins>
      <w:ins w:id="507" w:author="LCRA 041222" w:date="2022-04-12T15:24:00Z">
        <w:r w:rsidRPr="002935C8">
          <w:rPr>
            <w:szCs w:val="20"/>
          </w:rPr>
          <w:t>shall be coordinated with the TDSP.</w:t>
        </w:r>
      </w:ins>
    </w:p>
    <w:p w14:paraId="2D00D9B7" w14:textId="77777777" w:rsidR="002935C8" w:rsidRPr="002935C8" w:rsidRDefault="002935C8" w:rsidP="002935C8">
      <w:pPr>
        <w:spacing w:after="240"/>
        <w:ind w:left="720" w:hanging="720"/>
        <w:rPr>
          <w:ins w:id="508" w:author="Oncor 041222" w:date="2022-04-11T13:49:00Z"/>
          <w:szCs w:val="20"/>
        </w:rPr>
      </w:pPr>
      <w:ins w:id="509" w:author="Oncor 041222" w:date="2022-04-11T13:48:00Z">
        <w:r w:rsidRPr="002935C8">
          <w:rPr>
            <w:szCs w:val="20"/>
          </w:rPr>
          <w:t>(</w:t>
        </w:r>
      </w:ins>
      <w:ins w:id="510" w:author="LCRA 050222" w:date="2022-05-02T14:06:00Z">
        <w:r w:rsidRPr="002935C8">
          <w:rPr>
            <w:szCs w:val="20"/>
          </w:rPr>
          <w:t>5</w:t>
        </w:r>
      </w:ins>
      <w:ins w:id="511" w:author="Oncor 041222" w:date="2022-04-11T13:48:00Z">
        <w:del w:id="512" w:author="LCRA 050222" w:date="2022-05-02T14:06:00Z">
          <w:r w:rsidRPr="002935C8" w:rsidDel="005E574C">
            <w:rPr>
              <w:szCs w:val="20"/>
            </w:rPr>
            <w:delText>a</w:delText>
          </w:r>
        </w:del>
        <w:r w:rsidRPr="002935C8">
          <w:rPr>
            <w:szCs w:val="20"/>
          </w:rPr>
          <w:t>)</w:t>
        </w:r>
        <w:r w:rsidRPr="002935C8">
          <w:rPr>
            <w:szCs w:val="20"/>
          </w:rPr>
          <w:tab/>
          <w:t>A TDSP shall not intentionally disconnect, or direct another TDSP to disconnect, a G</w:t>
        </w:r>
      </w:ins>
      <w:ins w:id="513" w:author="Oncor 041222" w:date="2022-04-11T13:49:00Z">
        <w:r w:rsidRPr="002935C8">
          <w:rPr>
            <w:szCs w:val="20"/>
          </w:rPr>
          <w:t>eneration Resource or Energy Storage Resource included in a PMI configuration from the ERCOT System except in the following circumstances:</w:t>
        </w:r>
      </w:ins>
    </w:p>
    <w:p w14:paraId="14ACFD93" w14:textId="77777777" w:rsidR="002935C8" w:rsidRPr="002935C8" w:rsidRDefault="002935C8">
      <w:pPr>
        <w:spacing w:after="240"/>
        <w:ind w:left="1440" w:hanging="720"/>
        <w:rPr>
          <w:ins w:id="514" w:author="Oncor 041222" w:date="2022-04-11T13:50:00Z"/>
        </w:rPr>
        <w:pPrChange w:id="515" w:author="LCRA 050222" w:date="2022-05-02T14:10:00Z">
          <w:pPr>
            <w:pStyle w:val="BodyTextNumbered"/>
          </w:pPr>
        </w:pPrChange>
      </w:pPr>
      <w:ins w:id="516" w:author="Oncor 041222" w:date="2022-04-11T13:49:00Z">
        <w:r w:rsidRPr="002935C8">
          <w:rPr>
            <w:szCs w:val="20"/>
          </w:rPr>
          <w:t>(</w:t>
        </w:r>
      </w:ins>
      <w:ins w:id="517" w:author="LCRA 050222" w:date="2022-05-02T14:07:00Z">
        <w:r w:rsidRPr="002935C8">
          <w:rPr>
            <w:szCs w:val="20"/>
          </w:rPr>
          <w:t>a</w:t>
        </w:r>
      </w:ins>
      <w:ins w:id="518" w:author="Oncor 041222" w:date="2022-04-11T13:49:00Z">
        <w:del w:id="519" w:author="LCRA 050222" w:date="2022-05-02T14:08:00Z">
          <w:r w:rsidRPr="002935C8" w:rsidDel="005E574C">
            <w:rPr>
              <w:szCs w:val="20"/>
            </w:rPr>
            <w:delText>i</w:delText>
          </w:r>
        </w:del>
        <w:r w:rsidRPr="002935C8">
          <w:rPr>
            <w:szCs w:val="20"/>
          </w:rPr>
          <w:t xml:space="preserve">) </w:t>
        </w:r>
      </w:ins>
      <w:ins w:id="520" w:author="Oncor 041222" w:date="2022-04-11T13:50:00Z">
        <w:r w:rsidRPr="002935C8">
          <w:rPr>
            <w:szCs w:val="20"/>
          </w:rPr>
          <w:tab/>
        </w:r>
      </w:ins>
      <w:ins w:id="521" w:author="Oncor 041222" w:date="2022-04-11T13:49:00Z">
        <w:r w:rsidRPr="002935C8">
          <w:rPr>
            <w:szCs w:val="20"/>
          </w:rPr>
          <w:t>An approved or accepted Planned or Maintenance Outage of a Transmission Facility reasonably requires, or would otherwise result in, the disconnection of the Resource from the ERCOT System;</w:t>
        </w:r>
      </w:ins>
    </w:p>
    <w:p w14:paraId="4B88BDCE" w14:textId="77777777" w:rsidR="002935C8" w:rsidRPr="002935C8" w:rsidRDefault="002935C8">
      <w:pPr>
        <w:spacing w:after="240"/>
        <w:ind w:left="1440" w:hanging="720"/>
        <w:rPr>
          <w:ins w:id="522" w:author="Oncor 041222" w:date="2022-04-11T13:50:00Z"/>
        </w:rPr>
        <w:pPrChange w:id="523" w:author="LCRA 050222" w:date="2022-05-02T14:10:00Z">
          <w:pPr>
            <w:pStyle w:val="BodyTextNumbered"/>
          </w:pPr>
        </w:pPrChange>
      </w:pPr>
      <w:ins w:id="524" w:author="Oncor 041222" w:date="2022-04-11T13:50:00Z">
        <w:r w:rsidRPr="002935C8">
          <w:rPr>
            <w:szCs w:val="20"/>
          </w:rPr>
          <w:t>(</w:t>
        </w:r>
      </w:ins>
      <w:ins w:id="525" w:author="LCRA 050222" w:date="2022-05-02T14:08:00Z">
        <w:r w:rsidRPr="002935C8">
          <w:rPr>
            <w:szCs w:val="20"/>
          </w:rPr>
          <w:t>b</w:t>
        </w:r>
      </w:ins>
      <w:ins w:id="526" w:author="Oncor 041222" w:date="2022-04-11T13:50:00Z">
        <w:del w:id="527" w:author="LCRA 050222" w:date="2022-05-02T14:08:00Z">
          <w:r w:rsidRPr="002935C8" w:rsidDel="005E574C">
            <w:rPr>
              <w:szCs w:val="20"/>
            </w:rPr>
            <w:delText>ii</w:delText>
          </w:r>
        </w:del>
        <w:r w:rsidRPr="002935C8">
          <w:rPr>
            <w:szCs w:val="20"/>
          </w:rPr>
          <w:t>)</w:t>
        </w:r>
        <w:r w:rsidRPr="002935C8">
          <w:rPr>
            <w:szCs w:val="20"/>
          </w:rPr>
          <w:tab/>
          <w:t>The Resource is a Distribution Generation Resource or Distribution Energy Storage Resource, and disconnection of the Resource is required for distribution system maintenance;</w:t>
        </w:r>
      </w:ins>
    </w:p>
    <w:p w14:paraId="57E653AA" w14:textId="77777777" w:rsidR="002935C8" w:rsidRPr="002935C8" w:rsidRDefault="002935C8">
      <w:pPr>
        <w:spacing w:after="240"/>
        <w:ind w:left="1440" w:hanging="720"/>
        <w:rPr>
          <w:ins w:id="528" w:author="LCRA 041222" w:date="2022-04-12T15:24:00Z"/>
          <w:szCs w:val="20"/>
        </w:rPr>
        <w:pPrChange w:id="529" w:author="LCRA 050222" w:date="2022-05-02T14:10:00Z">
          <w:pPr>
            <w:pStyle w:val="BodyText"/>
            <w:ind w:left="2160" w:hanging="720"/>
          </w:pPr>
        </w:pPrChange>
      </w:pPr>
      <w:ins w:id="530" w:author="Oncor 041222" w:date="2022-04-11T13:50:00Z">
        <w:r w:rsidRPr="002935C8">
          <w:rPr>
            <w:szCs w:val="20"/>
          </w:rPr>
          <w:t>(</w:t>
        </w:r>
      </w:ins>
      <w:ins w:id="531" w:author="LCRA 050222" w:date="2022-05-02T14:08:00Z">
        <w:r w:rsidRPr="002935C8">
          <w:rPr>
            <w:szCs w:val="20"/>
          </w:rPr>
          <w:t>c</w:t>
        </w:r>
      </w:ins>
      <w:ins w:id="532" w:author="Oncor 041222" w:date="2022-04-11T13:50:00Z">
        <w:del w:id="533" w:author="LCRA 050222" w:date="2022-05-02T14:08:00Z">
          <w:r w:rsidRPr="002935C8" w:rsidDel="005E574C">
            <w:rPr>
              <w:szCs w:val="20"/>
            </w:rPr>
            <w:delText>iii</w:delText>
          </w:r>
        </w:del>
        <w:r w:rsidRPr="002935C8">
          <w:rPr>
            <w:szCs w:val="20"/>
          </w:rPr>
          <w:t>)</w:t>
        </w:r>
        <w:r w:rsidRPr="002935C8">
          <w:rPr>
            <w:szCs w:val="20"/>
          </w:rPr>
          <w:tab/>
        </w:r>
      </w:ins>
      <w:ins w:id="534" w:author="Oncor 041222" w:date="2022-04-11T13:51:00Z">
        <w:r w:rsidRPr="002935C8">
          <w:rPr>
            <w:szCs w:val="20"/>
          </w:rPr>
          <w:t>The TDSP’s disconnection of the Resource is necessary to maintain the security of the TDSP’s system or the ERCOT System;</w:t>
        </w:r>
      </w:ins>
      <w:ins w:id="535" w:author="LCRA 041222" w:date="2022-04-12T15:24:00Z">
        <w:r w:rsidRPr="002935C8">
          <w:rPr>
            <w:szCs w:val="20"/>
          </w:rPr>
          <w:t xml:space="preserve"> </w:t>
        </w:r>
      </w:ins>
    </w:p>
    <w:p w14:paraId="3A2473B4" w14:textId="77777777" w:rsidR="002935C8" w:rsidRPr="002935C8" w:rsidRDefault="002935C8">
      <w:pPr>
        <w:spacing w:after="240"/>
        <w:ind w:left="1440" w:hanging="720"/>
        <w:rPr>
          <w:ins w:id="536" w:author="Oncor 041222" w:date="2022-04-11T13:51:00Z"/>
          <w:szCs w:val="20"/>
        </w:rPr>
        <w:pPrChange w:id="537" w:author="LCRA 050222" w:date="2022-05-02T14:10:00Z">
          <w:pPr>
            <w:pStyle w:val="BodyText"/>
            <w:ind w:left="2160" w:hanging="720"/>
          </w:pPr>
        </w:pPrChange>
      </w:pPr>
      <w:ins w:id="538" w:author="LCRA 041222" w:date="2022-04-12T15:24:00Z">
        <w:r w:rsidRPr="002935C8">
          <w:rPr>
            <w:szCs w:val="20"/>
          </w:rPr>
          <w:t>(</w:t>
        </w:r>
      </w:ins>
      <w:ins w:id="539" w:author="LCRA 050222" w:date="2022-05-02T14:08:00Z">
        <w:r w:rsidRPr="002935C8">
          <w:rPr>
            <w:szCs w:val="20"/>
          </w:rPr>
          <w:t>d</w:t>
        </w:r>
      </w:ins>
      <w:ins w:id="540" w:author="LCRA 041222" w:date="2022-04-12T15:24:00Z">
        <w:del w:id="541" w:author="LCRA 050222" w:date="2022-05-02T14:08:00Z">
          <w:r w:rsidRPr="002935C8" w:rsidDel="005E574C">
            <w:rPr>
              <w:szCs w:val="20"/>
            </w:rPr>
            <w:delText>iv</w:delText>
          </w:r>
        </w:del>
        <w:r w:rsidRPr="002935C8">
          <w:rPr>
            <w:szCs w:val="20"/>
          </w:rPr>
          <w:t>)</w:t>
        </w:r>
        <w:r w:rsidRPr="002935C8">
          <w:rPr>
            <w:szCs w:val="20"/>
          </w:rPr>
          <w:tab/>
          <w:t>The TDSP’s disconnection of the Resource is necessary to protect the</w:t>
        </w:r>
      </w:ins>
      <w:r w:rsidRPr="002935C8">
        <w:rPr>
          <w:szCs w:val="20"/>
        </w:rPr>
        <w:t xml:space="preserve"> </w:t>
      </w:r>
      <w:ins w:id="542" w:author="ERCOT 041322" w:date="2022-04-13T19:15:00Z">
        <w:r w:rsidRPr="002935C8">
          <w:rPr>
            <w:szCs w:val="20"/>
          </w:rPr>
          <w:t xml:space="preserve">public from a </w:t>
        </w:r>
      </w:ins>
      <w:ins w:id="543" w:author="LCRA 041222" w:date="2022-04-12T15:24:00Z">
        <w:r w:rsidRPr="002935C8">
          <w:rPr>
            <w:szCs w:val="20"/>
          </w:rPr>
          <w:t xml:space="preserve">safety </w:t>
        </w:r>
      </w:ins>
      <w:ins w:id="544" w:author="ERCOT 041322" w:date="2022-04-13T19:16:00Z">
        <w:r w:rsidRPr="002935C8">
          <w:rPr>
            <w:szCs w:val="20"/>
          </w:rPr>
          <w:t xml:space="preserve">risk attributable to the operation </w:t>
        </w:r>
      </w:ins>
      <w:ins w:id="545" w:author="LCRA 041222" w:date="2022-04-12T15:24:00Z">
        <w:r w:rsidRPr="002935C8">
          <w:rPr>
            <w:szCs w:val="20"/>
          </w:rPr>
          <w:t xml:space="preserve">of the </w:t>
        </w:r>
        <w:del w:id="546" w:author="ERCOT 041322" w:date="2022-04-13T19:16:00Z">
          <w:r w:rsidRPr="002935C8" w:rsidDel="00374B9F">
            <w:rPr>
              <w:szCs w:val="20"/>
            </w:rPr>
            <w:delText>public</w:delText>
          </w:r>
        </w:del>
      </w:ins>
      <w:ins w:id="547" w:author="ERCOT 041322" w:date="2022-04-13T19:16:00Z">
        <w:r w:rsidRPr="002935C8">
          <w:rPr>
            <w:szCs w:val="20"/>
          </w:rPr>
          <w:t>Resource</w:t>
        </w:r>
      </w:ins>
      <w:ins w:id="548" w:author="LCRA 041222" w:date="2022-04-12T15:24:00Z">
        <w:r w:rsidRPr="002935C8">
          <w:rPr>
            <w:szCs w:val="20"/>
          </w:rPr>
          <w:t>;</w:t>
        </w:r>
      </w:ins>
      <w:ins w:id="549" w:author="Oncor 041222" w:date="2022-04-11T13:51:00Z">
        <w:r w:rsidRPr="002935C8">
          <w:rPr>
            <w:szCs w:val="20"/>
          </w:rPr>
          <w:t xml:space="preserve"> or </w:t>
        </w:r>
      </w:ins>
    </w:p>
    <w:p w14:paraId="23779D27" w14:textId="77777777" w:rsidR="002935C8" w:rsidRPr="002935C8" w:rsidRDefault="002935C8">
      <w:pPr>
        <w:spacing w:after="240"/>
        <w:ind w:left="1440" w:hanging="720"/>
        <w:rPr>
          <w:ins w:id="550" w:author="Oncor 041222" w:date="2022-04-11T13:51:00Z"/>
          <w:szCs w:val="20"/>
        </w:rPr>
        <w:pPrChange w:id="551" w:author="LCRA 050222" w:date="2022-05-02T14:10:00Z">
          <w:pPr>
            <w:pStyle w:val="BodyText"/>
            <w:ind w:left="1440"/>
          </w:pPr>
        </w:pPrChange>
      </w:pPr>
      <w:ins w:id="552" w:author="Oncor 041222" w:date="2022-04-11T13:51:00Z">
        <w:r w:rsidRPr="002935C8">
          <w:rPr>
            <w:szCs w:val="20"/>
          </w:rPr>
          <w:t>(</w:t>
        </w:r>
      </w:ins>
      <w:ins w:id="553" w:author="LCRA 050222" w:date="2022-05-02T14:08:00Z">
        <w:r w:rsidRPr="002935C8">
          <w:rPr>
            <w:szCs w:val="20"/>
          </w:rPr>
          <w:t>e</w:t>
        </w:r>
      </w:ins>
      <w:ins w:id="554" w:author="Oncor 041222" w:date="2022-04-11T13:51:00Z">
        <w:del w:id="555" w:author="LCRA 050222" w:date="2022-05-02T14:08:00Z">
          <w:r w:rsidRPr="002935C8" w:rsidDel="005E574C">
            <w:rPr>
              <w:szCs w:val="20"/>
            </w:rPr>
            <w:delText>iv</w:delText>
          </w:r>
        </w:del>
        <w:r w:rsidRPr="002935C8">
          <w:rPr>
            <w:szCs w:val="20"/>
          </w:rPr>
          <w:t>)</w:t>
        </w:r>
        <w:r w:rsidRPr="002935C8">
          <w:rPr>
            <w:szCs w:val="20"/>
          </w:rPr>
          <w:tab/>
          <w:t>ERCOT directs the disconnection of the Resource.</w:t>
        </w:r>
      </w:ins>
    </w:p>
    <w:p w14:paraId="3ED4B610" w14:textId="77777777" w:rsidR="002935C8" w:rsidRPr="002935C8" w:rsidRDefault="002935C8" w:rsidP="002935C8">
      <w:pPr>
        <w:keepNext/>
        <w:tabs>
          <w:tab w:val="left" w:pos="1080"/>
        </w:tabs>
        <w:spacing w:before="480" w:after="240"/>
        <w:ind w:left="1080" w:hanging="1080"/>
        <w:outlineLvl w:val="2"/>
        <w:rPr>
          <w:b/>
          <w:bCs/>
          <w:i/>
          <w:szCs w:val="20"/>
        </w:rPr>
      </w:pPr>
      <w:r w:rsidRPr="002935C8">
        <w:rPr>
          <w:b/>
          <w:bCs/>
          <w:i/>
          <w:szCs w:val="20"/>
        </w:rPr>
        <w:t>6.5.6</w:t>
      </w:r>
      <w:r w:rsidRPr="002935C8">
        <w:rPr>
          <w:b/>
          <w:bCs/>
          <w:i/>
          <w:szCs w:val="20"/>
        </w:rPr>
        <w:tab/>
        <w:t>TSP and DSP Responsibilities</w:t>
      </w:r>
    </w:p>
    <w:p w14:paraId="015955F0" w14:textId="77777777" w:rsidR="002935C8" w:rsidRPr="002935C8" w:rsidRDefault="002935C8" w:rsidP="002935C8">
      <w:pPr>
        <w:spacing w:before="120" w:after="120"/>
        <w:ind w:left="720" w:hanging="720"/>
      </w:pPr>
      <w:bookmarkStart w:id="556" w:name="_Toc73216012"/>
      <w:r w:rsidRPr="002935C8">
        <w:t>(1)</w:t>
      </w:r>
      <w:r w:rsidRPr="002935C8">
        <w:tab/>
        <w:t>Each TSP shall notify ERCOT of any changes in status of Transmission Elements as provided in these Protocols and clarified in the ERCOT procedures.</w:t>
      </w:r>
    </w:p>
    <w:p w14:paraId="5B428EA9" w14:textId="77777777" w:rsidR="002935C8" w:rsidRPr="002935C8" w:rsidRDefault="002935C8" w:rsidP="002935C8">
      <w:pPr>
        <w:spacing w:before="120" w:after="120"/>
        <w:ind w:left="720" w:hanging="720"/>
      </w:pPr>
      <w:r w:rsidRPr="002935C8">
        <w:lastRenderedPageBreak/>
        <w:t>(2)</w:t>
      </w:r>
      <w:r w:rsidRPr="002935C8">
        <w:tab/>
        <w:t>Each TSP shall as soon as practicable report to ERCOT any short-term inability to meet minimum TSP reactive requirements.</w:t>
      </w:r>
    </w:p>
    <w:p w14:paraId="2367C543" w14:textId="77777777" w:rsidR="002935C8" w:rsidRPr="002935C8" w:rsidRDefault="002935C8" w:rsidP="002935C8">
      <w:pPr>
        <w:spacing w:before="120" w:after="120"/>
        <w:ind w:left="720" w:hanging="720"/>
        <w:rPr>
          <w:ins w:id="557" w:author="ERCOT 040522" w:date="2022-03-29T21:39:00Z"/>
        </w:rPr>
      </w:pPr>
      <w:r w:rsidRPr="002935C8">
        <w:t>(3)</w:t>
      </w:r>
      <w:r w:rsidRPr="002935C8">
        <w:tab/>
        <w:t>Each DSP shall as soon as practicable report to ERCOT any short-term inability to meet minimum DSP reactive requirements.</w:t>
      </w:r>
    </w:p>
    <w:p w14:paraId="5F074E70" w14:textId="77777777" w:rsidR="002935C8" w:rsidRPr="002935C8" w:rsidDel="00FD5AB8" w:rsidRDefault="002935C8" w:rsidP="002935C8">
      <w:pPr>
        <w:spacing w:before="120" w:after="120"/>
        <w:ind w:left="720" w:hanging="720"/>
        <w:rPr>
          <w:ins w:id="558" w:author="ERCOT 040522" w:date="2022-03-29T21:39:00Z"/>
          <w:del w:id="559" w:author="Oncor 041222" w:date="2022-04-12T17:20:00Z"/>
        </w:rPr>
      </w:pPr>
      <w:ins w:id="560" w:author="ERCOT 040522" w:date="2022-03-29T21:39:00Z">
        <w:del w:id="561" w:author="Oncor 041222" w:date="2022-04-12T17:20:00Z">
          <w:r w:rsidRPr="002935C8" w:rsidDel="00FD5AB8">
            <w:delText>(4)</w:delText>
          </w:r>
          <w:r w:rsidRPr="002935C8" w:rsidDel="00FD5AB8">
            <w:tab/>
            <w:delText>A TDSP shall not intentionally disconnect, or direct another TDSP to disconnect, a Generation Resource or Energy Storage Resource from the ERCOT System except in the following circumstances:</w:delText>
          </w:r>
        </w:del>
      </w:ins>
    </w:p>
    <w:p w14:paraId="36591A3F" w14:textId="77777777" w:rsidR="002935C8" w:rsidRPr="002935C8" w:rsidDel="00FD5AB8" w:rsidRDefault="002935C8" w:rsidP="002935C8">
      <w:pPr>
        <w:spacing w:after="240"/>
        <w:ind w:left="1440" w:hanging="720"/>
        <w:rPr>
          <w:ins w:id="562" w:author="ERCOT 040522" w:date="2022-03-29T21:39:00Z"/>
          <w:del w:id="563" w:author="Oncor 041222" w:date="2022-04-12T17:20:00Z"/>
        </w:rPr>
      </w:pPr>
      <w:ins w:id="564" w:author="ERCOT 040522" w:date="2022-04-04T14:58:00Z">
        <w:del w:id="565" w:author="Oncor 041222" w:date="2022-04-12T17:20:00Z">
          <w:r w:rsidRPr="002935C8" w:rsidDel="00FD5AB8">
            <w:delText>(a)</w:delText>
          </w:r>
          <w:r w:rsidRPr="002935C8" w:rsidDel="00FD5AB8">
            <w:tab/>
            <w:delText>A</w:delText>
          </w:r>
        </w:del>
      </w:ins>
      <w:ins w:id="566" w:author="ERCOT 040522" w:date="2022-03-29T21:39:00Z">
        <w:del w:id="567" w:author="Oncor 041222" w:date="2022-04-12T17:20:00Z">
          <w:r w:rsidRPr="002935C8" w:rsidDel="00FD5AB8">
            <w:delText>n approved or accepted Planned or Maintenance Outage of a Transmission Facility reasonably requires, or would otherwise result in, the disconnection of the Resource from the ERCOT System</w:delText>
          </w:r>
        </w:del>
      </w:ins>
      <w:ins w:id="568" w:author="ERCOT 040522" w:date="2022-04-04T14:59:00Z">
        <w:del w:id="569" w:author="Oncor 041222" w:date="2022-04-12T17:20:00Z">
          <w:r w:rsidRPr="002935C8" w:rsidDel="00FD5AB8">
            <w:delText>;</w:delText>
          </w:r>
        </w:del>
      </w:ins>
    </w:p>
    <w:p w14:paraId="1350AA85" w14:textId="77777777" w:rsidR="002935C8" w:rsidRPr="002935C8" w:rsidDel="00FD5AB8" w:rsidRDefault="002935C8" w:rsidP="002935C8">
      <w:pPr>
        <w:spacing w:after="240"/>
        <w:ind w:left="1440" w:hanging="720"/>
        <w:rPr>
          <w:ins w:id="570" w:author="ERCOT 040522" w:date="2022-03-29T21:39:00Z"/>
          <w:del w:id="571" w:author="Oncor 041222" w:date="2022-04-12T17:20:00Z"/>
        </w:rPr>
      </w:pPr>
      <w:ins w:id="572" w:author="ERCOT 040522" w:date="2022-04-04T14:59:00Z">
        <w:del w:id="573" w:author="Oncor 041222" w:date="2022-04-12T17:20:00Z">
          <w:r w:rsidRPr="002935C8" w:rsidDel="00FD5AB8">
            <w:delText>(b)</w:delText>
          </w:r>
          <w:r w:rsidRPr="002935C8" w:rsidDel="00FD5AB8">
            <w:tab/>
            <w:delText>T</w:delText>
          </w:r>
        </w:del>
      </w:ins>
      <w:ins w:id="574" w:author="ERCOT 040522" w:date="2022-03-29T21:39:00Z">
        <w:del w:id="575" w:author="Oncor 041222" w:date="2022-04-12T17:20:00Z">
          <w:r w:rsidRPr="002935C8" w:rsidDel="00FD5AB8">
            <w:delText>he Resource is a Distribution Generation Resource or Distribution Energy Storage Resource, and disconnection of the Resource is required for distribution system maintenance</w:delText>
          </w:r>
        </w:del>
      </w:ins>
      <w:ins w:id="576" w:author="ERCOT 040522" w:date="2022-04-04T14:59:00Z">
        <w:del w:id="577" w:author="Oncor 041222" w:date="2022-04-12T17:20:00Z">
          <w:r w:rsidRPr="002935C8" w:rsidDel="00FD5AB8">
            <w:delText>;</w:delText>
          </w:r>
        </w:del>
      </w:ins>
    </w:p>
    <w:p w14:paraId="18AA7CAC" w14:textId="77777777" w:rsidR="002935C8" w:rsidRPr="002935C8" w:rsidDel="00FD5AB8" w:rsidRDefault="002935C8" w:rsidP="002935C8">
      <w:pPr>
        <w:spacing w:after="240"/>
        <w:ind w:left="1440" w:hanging="720"/>
        <w:rPr>
          <w:ins w:id="578" w:author="ERCOT 040522" w:date="2022-03-29T21:39:00Z"/>
          <w:del w:id="579" w:author="Oncor 041222" w:date="2022-04-12T17:20:00Z"/>
        </w:rPr>
      </w:pPr>
      <w:ins w:id="580" w:author="ERCOT 040522" w:date="2022-04-04T14:59:00Z">
        <w:del w:id="581" w:author="Oncor 041222" w:date="2022-04-12T17:20:00Z">
          <w:r w:rsidRPr="002935C8" w:rsidDel="00FD5AB8">
            <w:delText>(c)</w:delText>
          </w:r>
          <w:r w:rsidRPr="002935C8" w:rsidDel="00FD5AB8">
            <w:tab/>
            <w:delText>T</w:delText>
          </w:r>
        </w:del>
      </w:ins>
      <w:ins w:id="582" w:author="ERCOT 040522" w:date="2022-03-29T21:39:00Z">
        <w:del w:id="583" w:author="Oncor 041222" w:date="2022-04-12T17:20:00Z">
          <w:r w:rsidRPr="002935C8" w:rsidDel="00FD5AB8">
            <w:delText>he TDSP’s disconnection of the Resource is necessary to maintain the security of the TDSP’s system or the ERCOT System</w:delText>
          </w:r>
        </w:del>
      </w:ins>
      <w:ins w:id="584" w:author="ERCOT 040522" w:date="2022-04-04T14:59:00Z">
        <w:del w:id="585" w:author="Oncor 041222" w:date="2022-04-12T17:20:00Z">
          <w:r w:rsidRPr="002935C8" w:rsidDel="00FD5AB8">
            <w:delText>;</w:delText>
          </w:r>
        </w:del>
      </w:ins>
      <w:ins w:id="586" w:author="ERCOT 040522" w:date="2022-03-29T21:39:00Z">
        <w:del w:id="587" w:author="Oncor 041222" w:date="2022-04-12T17:20:00Z">
          <w:r w:rsidRPr="002935C8" w:rsidDel="00FD5AB8">
            <w:delText xml:space="preserve"> or </w:delText>
          </w:r>
        </w:del>
      </w:ins>
    </w:p>
    <w:p w14:paraId="5F7D897B" w14:textId="77777777" w:rsidR="002935C8" w:rsidRPr="002935C8" w:rsidDel="00FD5AB8" w:rsidRDefault="002935C8" w:rsidP="002935C8">
      <w:pPr>
        <w:spacing w:after="240"/>
        <w:ind w:left="1440" w:hanging="720"/>
        <w:rPr>
          <w:ins w:id="588" w:author="ERCOT 040522" w:date="2022-03-29T21:39:00Z"/>
          <w:del w:id="589" w:author="Oncor 041222" w:date="2022-04-12T17:20:00Z"/>
        </w:rPr>
      </w:pPr>
      <w:ins w:id="590" w:author="ERCOT 040522" w:date="2022-04-04T14:59:00Z">
        <w:del w:id="591" w:author="Oncor 041222" w:date="2022-04-12T17:20:00Z">
          <w:r w:rsidRPr="002935C8" w:rsidDel="00FD5AB8">
            <w:delText>(d)</w:delText>
          </w:r>
          <w:r w:rsidRPr="002935C8" w:rsidDel="00FD5AB8">
            <w:tab/>
          </w:r>
        </w:del>
      </w:ins>
      <w:ins w:id="592" w:author="ERCOT 040522" w:date="2022-03-29T21:39:00Z">
        <w:del w:id="593" w:author="Oncor 041222" w:date="2022-04-12T17:20:00Z">
          <w:r w:rsidRPr="002935C8" w:rsidDel="00FD5AB8">
            <w:delText>ERCOT directs the disconnection of the Resource.</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A11C3" w14:paraId="4AE80E14" w14:textId="77777777" w:rsidTr="00B1771C">
        <w:trPr>
          <w:trHeight w:val="206"/>
        </w:trPr>
        <w:tc>
          <w:tcPr>
            <w:tcW w:w="9576" w:type="dxa"/>
            <w:shd w:val="pct12" w:color="auto" w:fill="auto"/>
          </w:tcPr>
          <w:bookmarkEnd w:id="556"/>
          <w:p w14:paraId="72765A5C" w14:textId="77777777" w:rsidR="001A11C3" w:rsidRDefault="001A11C3" w:rsidP="00B1771C">
            <w:pPr>
              <w:pStyle w:val="Instructions"/>
              <w:spacing w:before="120"/>
            </w:pPr>
            <w:r>
              <w:t xml:space="preserve">[NPRR1098:  Replace Section 6.5.6 above with the following upon system implementation </w:t>
            </w:r>
            <w:r w:rsidRPr="00524281">
              <w:t xml:space="preserve">and satisfying the following conditions: </w:t>
            </w:r>
            <w:r>
              <w:t xml:space="preserve"> </w:t>
            </w:r>
            <w:r w:rsidRPr="00524281">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t xml:space="preserve"> </w:t>
            </w:r>
            <w:r w:rsidRPr="00524281">
              <w:t>(a) Notice to proceed with the construction of the interconnection; and (b) The financial security required to fund the interconnection facilities</w:t>
            </w:r>
            <w:r>
              <w:t>:]</w:t>
            </w:r>
          </w:p>
          <w:p w14:paraId="41757149" w14:textId="77777777" w:rsidR="001A11C3" w:rsidRDefault="001A11C3" w:rsidP="00B1771C">
            <w:pPr>
              <w:pStyle w:val="H3"/>
              <w:spacing w:before="0"/>
            </w:pPr>
            <w:bookmarkStart w:id="594" w:name="_Toc65151690"/>
            <w:bookmarkStart w:id="595" w:name="_Toc65151658"/>
            <w:r>
              <w:t>6.5.6</w:t>
            </w:r>
            <w:r>
              <w:tab/>
              <w:t>TSP, TO, DCTO, and DSP Responsibilities</w:t>
            </w:r>
          </w:p>
          <w:p w14:paraId="5187CCB8" w14:textId="77777777" w:rsidR="001A11C3" w:rsidRDefault="001A11C3" w:rsidP="00B1771C">
            <w:pPr>
              <w:pStyle w:val="BodyText"/>
              <w:ind w:left="720" w:hanging="720"/>
            </w:pPr>
            <w:r>
              <w:t>(1)</w:t>
            </w:r>
            <w:r>
              <w:tab/>
              <w:t>Each TSP shall notify ERCOT of any changes in status of Transmission Elements as provided in these Protocols and clarified in the ERCOT procedures.</w:t>
            </w:r>
          </w:p>
          <w:p w14:paraId="61C58875" w14:textId="77777777" w:rsidR="001A11C3" w:rsidRDefault="001A11C3" w:rsidP="00B1771C">
            <w:pPr>
              <w:pStyle w:val="BodyText"/>
              <w:ind w:left="720" w:hanging="720"/>
            </w:pPr>
            <w:r>
              <w:t>(2)</w:t>
            </w:r>
            <w:r>
              <w:tab/>
              <w:t>Each TSP shall as soon as practicable report to ERCOT any short-term inability to meet minimum TSP reactive requirements.</w:t>
            </w:r>
          </w:p>
          <w:p w14:paraId="7210D3A2" w14:textId="77777777" w:rsidR="001A11C3" w:rsidRDefault="001A11C3" w:rsidP="00B1771C">
            <w:pPr>
              <w:pStyle w:val="BodyText"/>
              <w:ind w:left="720" w:hanging="720"/>
            </w:pPr>
            <w:r>
              <w:t>(3)</w:t>
            </w:r>
            <w:r>
              <w:tab/>
              <w:t>Each DSP shall as soon as practicable report to ERCOT any short-term inability to meet minimum DSP reactive requirements.</w:t>
            </w:r>
          </w:p>
          <w:p w14:paraId="0A93D39C" w14:textId="77777777" w:rsidR="001A11C3" w:rsidRDefault="001A11C3" w:rsidP="00B1771C">
            <w:pPr>
              <w:pStyle w:val="BodyText"/>
              <w:ind w:left="720" w:hanging="720"/>
            </w:pPr>
            <w:r>
              <w:t>(4)</w:t>
            </w:r>
            <w:r>
              <w:tab/>
              <w:t xml:space="preserve">Each DCTO shall immediately notify its designated TO of any change that affects the reactive capability of any DC Tie Facility it operates, including any change to the operation mode of the DC Tie Facility’s voltage control system or any temporary transmission voltage limit changes.  Each TO designated by a DCTO shall immediately notify ERCOT when a DC Tie Facility experiences a change that affects </w:t>
            </w:r>
            <w:r>
              <w:lastRenderedPageBreak/>
              <w:t>its reactive capability, including any change to the operation mode of the DC Tie Facility’s voltage control system or any temporary transmission voltage limit changes.</w:t>
            </w:r>
            <w:bookmarkEnd w:id="594"/>
            <w:bookmarkEnd w:id="595"/>
          </w:p>
          <w:p w14:paraId="6429AE8F" w14:textId="77777777" w:rsidR="001A11C3" w:rsidRDefault="001A11C3" w:rsidP="00B1771C">
            <w:pPr>
              <w:pStyle w:val="BodyText"/>
              <w:ind w:left="720" w:hanging="720"/>
              <w:rPr>
                <w:iCs/>
              </w:rPr>
            </w:pPr>
            <w:r>
              <w:t>(5)</w:t>
            </w:r>
            <w:r>
              <w:tab/>
              <w:t xml:space="preserve">Each TO designated by a DCTO operating a DC Tie meeting the applicability requirements of paragraph (1) of Section 3.15.4, </w:t>
            </w:r>
            <w:r w:rsidRPr="00405905">
              <w:t>Direct Current Tie Owner and Direct Current Tie Operator (DCTO) Responsibilities Related to Voltage Support</w:t>
            </w:r>
            <w:r>
              <w:t>, shall for each such DC Tie provide to ERCOT, via ICCP, the status of the DC Tie Facility’s voltage control system.  An “On” status will indicate that the control system is on and set to regulate the voltage at the DC Tie’s POIB in automatic voltage control mode, and an “Off” status will indicate that the control system is off or in manual mode.</w:t>
            </w:r>
          </w:p>
          <w:p w14:paraId="2E1A8834" w14:textId="77777777" w:rsidR="001A11C3" w:rsidRPr="00A4149C" w:rsidRDefault="001A11C3" w:rsidP="00B1771C">
            <w:pPr>
              <w:spacing w:after="240"/>
              <w:ind w:left="720" w:hanging="720"/>
            </w:pPr>
            <w:r>
              <w:rPr>
                <w:iCs/>
              </w:rPr>
              <w:t>(6)</w:t>
            </w:r>
            <w:r>
              <w:rPr>
                <w:iCs/>
              </w:rPr>
              <w:tab/>
            </w:r>
            <w:r>
              <w:t>Each TO designated by a DCTO operating a DC Tie meeting the applicability requirements of paragraph (1) of Section 3.15.4 shall telemeter to ERCOT, via ICCP, the Real-Time target voltage at each DC Tie’s POIB.  Each TO shall modify the telemetered target voltage to match any verbal target voltage instruction issued as soon as practicable.</w:t>
            </w:r>
          </w:p>
        </w:tc>
      </w:tr>
    </w:tbl>
    <w:p w14:paraId="6E1019F5" w14:textId="77777777" w:rsidR="002935C8" w:rsidRPr="002935C8" w:rsidRDefault="002935C8" w:rsidP="001A11C3">
      <w:pPr>
        <w:keepNext/>
        <w:tabs>
          <w:tab w:val="left" w:pos="1080"/>
        </w:tabs>
        <w:spacing w:before="480" w:after="240"/>
        <w:ind w:left="1080" w:hanging="1080"/>
        <w:outlineLvl w:val="2"/>
        <w:rPr>
          <w:ins w:id="596" w:author="Tesla 021422" w:date="2022-02-03T14:34:00Z"/>
          <w:b/>
          <w:bCs/>
          <w:i/>
          <w:szCs w:val="20"/>
        </w:rPr>
      </w:pPr>
      <w:ins w:id="597" w:author="Tesla 021422" w:date="2022-02-03T14:33:00Z">
        <w:r w:rsidRPr="002935C8">
          <w:rPr>
            <w:b/>
            <w:bCs/>
            <w:i/>
            <w:szCs w:val="20"/>
          </w:rPr>
          <w:lastRenderedPageBreak/>
          <w:t>6.6</w:t>
        </w:r>
      </w:ins>
      <w:ins w:id="598" w:author="Tesla 021422" w:date="2022-02-03T14:34:00Z">
        <w:r w:rsidRPr="002935C8">
          <w:rPr>
            <w:b/>
            <w:bCs/>
            <w:i/>
            <w:szCs w:val="20"/>
          </w:rPr>
          <w:t>.13</w:t>
        </w:r>
        <w:r w:rsidRPr="002935C8">
          <w:rPr>
            <w:b/>
            <w:bCs/>
            <w:i/>
            <w:szCs w:val="20"/>
          </w:rPr>
          <w:tab/>
        </w:r>
        <w:del w:id="599" w:author="ERCOT 040522" w:date="2022-04-04T14:54:00Z">
          <w:r w:rsidRPr="002935C8" w:rsidDel="00D04D31">
            <w:rPr>
              <w:b/>
              <w:bCs/>
              <w:i/>
              <w:szCs w:val="20"/>
            </w:rPr>
            <w:delText>Microgrid Island Mode Settlement</w:delText>
          </w:r>
        </w:del>
      </w:ins>
      <w:ins w:id="600" w:author="ERCOT 040522" w:date="2022-04-04T14:54:00Z">
        <w:r w:rsidRPr="002935C8">
          <w:rPr>
            <w:b/>
            <w:bCs/>
            <w:i/>
            <w:szCs w:val="20"/>
          </w:rPr>
          <w:t>Wholesale Storage Load Reconciliation for ESRs Operating in a Private Microgrid Island</w:t>
        </w:r>
      </w:ins>
    </w:p>
    <w:p w14:paraId="7AC0C9E1" w14:textId="77777777" w:rsidR="002935C8" w:rsidRPr="002935C8" w:rsidRDefault="002935C8" w:rsidP="002935C8">
      <w:pPr>
        <w:ind w:left="720" w:hanging="720"/>
        <w:rPr>
          <w:ins w:id="601" w:author="ERCOT 040522" w:date="2022-04-04T14:54:00Z"/>
          <w:rFonts w:cs="Arial"/>
          <w:color w:val="201F1E"/>
        </w:rPr>
      </w:pPr>
      <w:ins w:id="602" w:author="ERCOT 040522" w:date="2022-04-04T14:54:00Z">
        <w:r w:rsidRPr="002935C8">
          <w:rPr>
            <w:szCs w:val="20"/>
          </w:rPr>
          <w:t>(1)</w:t>
        </w:r>
        <w:r w:rsidRPr="002935C8">
          <w:rPr>
            <w:szCs w:val="20"/>
          </w:rPr>
          <w:tab/>
        </w:r>
      </w:ins>
      <w:bookmarkStart w:id="603" w:name="_Hlk100001339"/>
      <w:bookmarkStart w:id="604" w:name="_Hlk100005710"/>
      <w:ins w:id="605" w:author="ERCOT 040522" w:date="2022-04-04T21:59:00Z">
        <w:r w:rsidRPr="002935C8">
          <w:rPr>
            <w:szCs w:val="20"/>
          </w:rPr>
          <w:t>A QSE representing an Energy Storage Resource</w:t>
        </w:r>
      </w:ins>
      <w:ins w:id="606" w:author="ERCOT 040522" w:date="2022-04-05T11:47:00Z">
        <w:r w:rsidRPr="002935C8">
          <w:rPr>
            <w:szCs w:val="20"/>
          </w:rPr>
          <w:t xml:space="preserve"> (ESR)</w:t>
        </w:r>
      </w:ins>
      <w:ins w:id="607" w:author="ERCOT 040522" w:date="2022-04-04T21:59:00Z">
        <w:r w:rsidRPr="002935C8">
          <w:rPr>
            <w:szCs w:val="20"/>
          </w:rPr>
          <w:t xml:space="preserve"> operating in a </w:t>
        </w:r>
      </w:ins>
      <w:ins w:id="608" w:author="ERCOT 040522" w:date="2022-04-05T11:47:00Z">
        <w:r w:rsidRPr="002935C8">
          <w:t>Private Microgrid Island (</w:t>
        </w:r>
      </w:ins>
      <w:ins w:id="609" w:author="ERCOT 040522" w:date="2022-04-04T21:59:00Z">
        <w:r w:rsidRPr="002935C8">
          <w:rPr>
            <w:szCs w:val="20"/>
          </w:rPr>
          <w:t>PMI</w:t>
        </w:r>
      </w:ins>
      <w:ins w:id="610" w:author="ERCOT 040522" w:date="2022-04-05T11:47:00Z">
        <w:r w:rsidRPr="002935C8">
          <w:rPr>
            <w:szCs w:val="20"/>
          </w:rPr>
          <w:t>)</w:t>
        </w:r>
      </w:ins>
      <w:ins w:id="611" w:author="ERCOT 040522" w:date="2022-04-04T21:59:00Z">
        <w:r w:rsidRPr="002935C8">
          <w:rPr>
            <w:szCs w:val="20"/>
          </w:rPr>
          <w:t xml:space="preserve"> configuration shall, within 96 hours of the end of such operations, submit a Settlement and billing dispute notifying ERCOT </w:t>
        </w:r>
      </w:ins>
      <w:ins w:id="612" w:author="ERCOT 040522" w:date="2022-04-04T22:00:00Z">
        <w:r w:rsidRPr="002935C8">
          <w:rPr>
            <w:szCs w:val="20"/>
          </w:rPr>
          <w:t xml:space="preserve">of the date and time </w:t>
        </w:r>
      </w:ins>
      <w:ins w:id="613" w:author="ERCOT 040522" w:date="2022-04-04T21:59:00Z">
        <w:r w:rsidRPr="002935C8">
          <w:rPr>
            <w:szCs w:val="20"/>
          </w:rPr>
          <w:t xml:space="preserve">that PMI </w:t>
        </w:r>
      </w:ins>
      <w:ins w:id="614" w:author="ERCOT 040522" w:date="2022-04-04T22:47:00Z">
        <w:r w:rsidRPr="002935C8">
          <w:rPr>
            <w:szCs w:val="20"/>
          </w:rPr>
          <w:t>operation</w:t>
        </w:r>
      </w:ins>
      <w:ins w:id="615" w:author="ERCOT 040522" w:date="2022-04-04T21:59:00Z">
        <w:r w:rsidRPr="002935C8">
          <w:rPr>
            <w:szCs w:val="20"/>
          </w:rPr>
          <w:t xml:space="preserve"> </w:t>
        </w:r>
      </w:ins>
      <w:ins w:id="616" w:author="ERCOT 040522" w:date="2022-04-04T22:00:00Z">
        <w:r w:rsidRPr="002935C8">
          <w:rPr>
            <w:szCs w:val="20"/>
          </w:rPr>
          <w:t xml:space="preserve">began and </w:t>
        </w:r>
      </w:ins>
      <w:ins w:id="617" w:author="ERCOT 040522" w:date="2022-04-04T21:59:00Z">
        <w:r w:rsidRPr="002935C8">
          <w:rPr>
            <w:szCs w:val="20"/>
          </w:rPr>
          <w:t xml:space="preserve">ended. </w:t>
        </w:r>
      </w:ins>
      <w:bookmarkStart w:id="618" w:name="_Hlk100002098"/>
      <w:ins w:id="619" w:author="ERCOT 040522" w:date="2022-04-04T22:46:00Z">
        <w:r w:rsidRPr="002935C8">
          <w:rPr>
            <w:szCs w:val="20"/>
          </w:rPr>
          <w:t xml:space="preserve"> Following the submission of such a dispute, </w:t>
        </w:r>
        <w:r w:rsidRPr="002935C8">
          <w:t xml:space="preserve">ERCOT shall use the </w:t>
        </w:r>
      </w:ins>
      <w:ins w:id="620" w:author="ERCOT 040522" w:date="2022-04-04T22:52:00Z">
        <w:r w:rsidRPr="002935C8">
          <w:t xml:space="preserve">outflow </w:t>
        </w:r>
      </w:ins>
      <w:ins w:id="621" w:author="ERCOT 040522" w:date="2022-04-04T22:46:00Z">
        <w:r w:rsidRPr="002935C8">
          <w:t xml:space="preserve">quantities recorded by the </w:t>
        </w:r>
      </w:ins>
      <w:ins w:id="622" w:author="ERCOT 040522" w:date="2022-04-05T11:49:00Z">
        <w:r w:rsidRPr="002935C8">
          <w:t>ERCOT-Polled Settlement (</w:t>
        </w:r>
      </w:ins>
      <w:ins w:id="623" w:author="ERCOT 040522" w:date="2022-04-04T22:46:00Z">
        <w:r w:rsidRPr="002935C8">
          <w:t>EPS</w:t>
        </w:r>
      </w:ins>
      <w:ins w:id="624" w:author="ERCOT 040522" w:date="2022-04-05T11:49:00Z">
        <w:r w:rsidRPr="002935C8">
          <w:t>)</w:t>
        </w:r>
      </w:ins>
      <w:ins w:id="625" w:author="ERCOT 040522" w:date="2022-04-04T22:46:00Z">
        <w:r w:rsidRPr="002935C8">
          <w:t xml:space="preserve"> Meter</w:t>
        </w:r>
      </w:ins>
      <w:ins w:id="626" w:author="ERCOT 040522" w:date="2022-04-05T06:31:00Z">
        <w:r w:rsidRPr="002935C8">
          <w:t xml:space="preserve"> measur</w:t>
        </w:r>
      </w:ins>
      <w:ins w:id="627" w:author="ERCOT 040522" w:date="2022-04-05T06:32:00Z">
        <w:r w:rsidRPr="002935C8">
          <w:t>ing</w:t>
        </w:r>
      </w:ins>
      <w:ins w:id="628" w:author="ERCOT 040522" w:date="2022-04-05T06:31:00Z">
        <w:r w:rsidRPr="002935C8">
          <w:t xml:space="preserve"> the ESR’s </w:t>
        </w:r>
      </w:ins>
      <w:ins w:id="629" w:author="ERCOT 040522" w:date="2022-04-05T10:17:00Z">
        <w:r w:rsidRPr="002935C8">
          <w:t>gross</w:t>
        </w:r>
      </w:ins>
      <w:ins w:id="630" w:author="ERCOT 040522" w:date="2022-04-05T10:18:00Z">
        <w:r w:rsidRPr="002935C8">
          <w:t xml:space="preserve"> </w:t>
        </w:r>
      </w:ins>
      <w:ins w:id="631" w:author="ERCOT 040522" w:date="2022-04-05T06:31:00Z">
        <w:r w:rsidRPr="002935C8">
          <w:t>output</w:t>
        </w:r>
      </w:ins>
      <w:ins w:id="632" w:author="ERCOT 040522" w:date="2022-04-05T10:35:00Z">
        <w:r w:rsidRPr="002935C8">
          <w:t xml:space="preserve"> net of any internal telemetered auxiliary </w:t>
        </w:r>
      </w:ins>
      <w:ins w:id="633" w:author="ERCOT 040522" w:date="2022-04-05T11:49:00Z">
        <w:r w:rsidRPr="002935C8">
          <w:t>L</w:t>
        </w:r>
      </w:ins>
      <w:ins w:id="634" w:author="ERCOT 040522" w:date="2022-04-05T10:35:00Z">
        <w:r w:rsidRPr="002935C8">
          <w:t>oad</w:t>
        </w:r>
      </w:ins>
      <w:ins w:id="635" w:author="ERCOT 040522" w:date="2022-04-05T06:32:00Z">
        <w:r w:rsidRPr="002935C8">
          <w:t>,</w:t>
        </w:r>
      </w:ins>
      <w:ins w:id="636" w:author="ERCOT 040522" w:date="2022-04-04T22:46:00Z">
        <w:r w:rsidRPr="002935C8">
          <w:t xml:space="preserve"> </w:t>
        </w:r>
      </w:ins>
      <w:ins w:id="637" w:author="ERCOT 040522" w:date="2022-04-05T10:33:00Z">
        <w:r w:rsidRPr="002935C8">
          <w:t>combine</w:t>
        </w:r>
      </w:ins>
      <w:ins w:id="638" w:author="ERCOT 040522" w:date="2022-04-05T10:35:00Z">
        <w:r w:rsidRPr="002935C8">
          <w:t>d</w:t>
        </w:r>
      </w:ins>
      <w:ins w:id="639" w:author="ERCOT 040522" w:date="2022-04-05T10:33:00Z">
        <w:r w:rsidRPr="002935C8">
          <w:t xml:space="preserve"> with </w:t>
        </w:r>
      </w:ins>
      <w:ins w:id="640" w:author="ERCOT 040522" w:date="2022-04-05T10:34:00Z">
        <w:r w:rsidRPr="002935C8">
          <w:t>any</w:t>
        </w:r>
      </w:ins>
      <w:ins w:id="641" w:author="ERCOT 040522" w:date="2022-04-05T06:01:00Z">
        <w:r w:rsidRPr="002935C8">
          <w:t xml:space="preserve"> telemetered integrated auxiliary Load </w:t>
        </w:r>
      </w:ins>
      <w:ins w:id="642" w:author="ERCOT 040522" w:date="2022-04-04T22:46:00Z">
        <w:r w:rsidRPr="002935C8">
          <w:t xml:space="preserve">to determine the amount of Load served by the Resource during the period of PMI </w:t>
        </w:r>
      </w:ins>
      <w:ins w:id="643" w:author="ERCOT 040522" w:date="2022-04-04T22:47:00Z">
        <w:r w:rsidRPr="002935C8">
          <w:t>operation</w:t>
        </w:r>
      </w:ins>
      <w:ins w:id="644" w:author="ERCOT 040522" w:date="2022-04-04T22:46:00Z">
        <w:r w:rsidRPr="002935C8">
          <w:t xml:space="preserve">.  ERCOT shall then determine the minimum whole number of Operating Days including and successively preceding the beginning of PMI </w:t>
        </w:r>
      </w:ins>
      <w:ins w:id="645" w:author="ERCOT 040522" w:date="2022-04-04T22:47:00Z">
        <w:r w:rsidRPr="002935C8">
          <w:t>operation</w:t>
        </w:r>
      </w:ins>
      <w:ins w:id="646" w:author="ERCOT 040522" w:date="2022-04-04T22:46:00Z">
        <w:r w:rsidRPr="002935C8">
          <w:t xml:space="preserve"> for which the cumulative amount of </w:t>
        </w:r>
      </w:ins>
      <w:ins w:id="647" w:author="ERCOT 040522" w:date="2022-04-05T11:49:00Z">
        <w:r w:rsidRPr="002935C8">
          <w:t>Wholesale Storage Load (</w:t>
        </w:r>
      </w:ins>
      <w:ins w:id="648" w:author="ERCOT 040522" w:date="2022-04-04T22:46:00Z">
        <w:r w:rsidRPr="002935C8">
          <w:t>WSL</w:t>
        </w:r>
      </w:ins>
      <w:ins w:id="649" w:author="ERCOT 040522" w:date="2022-04-05T11:49:00Z">
        <w:r w:rsidRPr="002935C8">
          <w:t>)</w:t>
        </w:r>
      </w:ins>
      <w:ins w:id="650" w:author="ERCOT 040522" w:date="2022-04-04T22:46:00Z">
        <w:r w:rsidRPr="002935C8">
          <w:t xml:space="preserve"> consumed on those Operating Days would equal or exceed the amount of Load served by the Resource during the period of </w:t>
        </w:r>
      </w:ins>
      <w:ins w:id="651" w:author="ERCOT 040522" w:date="2022-04-04T22:48:00Z">
        <w:r w:rsidRPr="002935C8">
          <w:t xml:space="preserve">PMI </w:t>
        </w:r>
      </w:ins>
      <w:ins w:id="652" w:author="ERCOT 040522" w:date="2022-04-04T22:46:00Z">
        <w:r w:rsidRPr="002935C8">
          <w:t xml:space="preserve">operation.  ERCOT shall </w:t>
        </w:r>
      </w:ins>
      <w:ins w:id="653" w:author="ERCOT 040522" w:date="2022-04-04T23:07:00Z">
        <w:r w:rsidRPr="002935C8">
          <w:t xml:space="preserve">grant the dispute and </w:t>
        </w:r>
      </w:ins>
      <w:ins w:id="654" w:author="ERCOT 040522" w:date="2022-04-04T22:46:00Z">
        <w:r w:rsidRPr="002935C8">
          <w:t>recharacteriz</w:t>
        </w:r>
      </w:ins>
      <w:ins w:id="655" w:author="ERCOT 040522" w:date="2022-04-04T22:49:00Z">
        <w:r w:rsidRPr="002935C8">
          <w:t>e</w:t>
        </w:r>
      </w:ins>
      <w:ins w:id="656" w:author="ERCOT 040522" w:date="2022-04-04T22:46:00Z">
        <w:r w:rsidRPr="002935C8">
          <w:t xml:space="preserve"> all WSL previously settled on each such Operating Day as non-WSL.  </w:t>
        </w:r>
      </w:ins>
      <w:bookmarkEnd w:id="603"/>
      <w:bookmarkEnd w:id="618"/>
      <w:ins w:id="657" w:author="ERCOT 040522" w:date="2022-04-04T14:54:00Z">
        <w:r w:rsidRPr="002935C8">
          <w:rPr>
            <w:szCs w:val="20"/>
          </w:rPr>
          <w:t xml:space="preserve">The adjustment to Settlements based on the recharacterization of WSL </w:t>
        </w:r>
        <w:r w:rsidRPr="002935C8">
          <w:rPr>
            <w:rFonts w:cs="Arial"/>
            <w:color w:val="201F1E"/>
          </w:rPr>
          <w:t xml:space="preserve">will be included in the RTM Final Settlement </w:t>
        </w:r>
      </w:ins>
      <w:ins w:id="658" w:author="ERCOT 040522" w:date="2022-04-05T10:41:00Z">
        <w:r w:rsidRPr="002935C8">
          <w:rPr>
            <w:rFonts w:cs="Arial"/>
            <w:color w:val="201F1E"/>
          </w:rPr>
          <w:t>and/</w:t>
        </w:r>
      </w:ins>
      <w:ins w:id="659" w:author="ERCOT 040522" w:date="2022-04-04T14:54:00Z">
        <w:r w:rsidRPr="002935C8">
          <w:rPr>
            <w:rFonts w:cs="Arial"/>
            <w:color w:val="201F1E"/>
          </w:rPr>
          <w:t>or RTM True-Up Settlement for each Operating Day.</w:t>
        </w:r>
        <w:bookmarkEnd w:id="604"/>
      </w:ins>
    </w:p>
    <w:p w14:paraId="510DC2EF" w14:textId="77777777" w:rsidR="002935C8" w:rsidRPr="002935C8" w:rsidDel="00C44A62" w:rsidRDefault="002935C8" w:rsidP="002935C8">
      <w:pPr>
        <w:spacing w:before="120" w:after="120"/>
        <w:ind w:left="720" w:hanging="720"/>
        <w:rPr>
          <w:ins w:id="660" w:author="Tesla 021422" w:date="2022-02-03T14:36:00Z"/>
          <w:del w:id="661" w:author="ERCOT 040522" w:date="2022-03-29T21:43:00Z"/>
        </w:rPr>
      </w:pPr>
      <w:ins w:id="662" w:author="Tesla 021422" w:date="2022-02-03T14:34:00Z">
        <w:del w:id="663" w:author="ERCOT 040522" w:date="2022-03-29T21:43:00Z">
          <w:r w:rsidRPr="002935C8" w:rsidDel="00C44A62">
            <w:delText>(1)</w:delText>
          </w:r>
        </w:del>
      </w:ins>
      <w:ins w:id="664" w:author="Tesla 021422" w:date="2022-02-08T14:53:00Z">
        <w:del w:id="665" w:author="ERCOT 040522" w:date="2022-03-29T21:43:00Z">
          <w:r w:rsidRPr="002935C8" w:rsidDel="00C44A62">
            <w:tab/>
          </w:r>
        </w:del>
      </w:ins>
      <w:ins w:id="666" w:author="Tesla 021422" w:date="2022-02-14T10:59:00Z">
        <w:del w:id="667" w:author="ERCOT 040522" w:date="2022-03-29T21:43:00Z">
          <w:r w:rsidRPr="002935C8" w:rsidDel="00C44A62">
            <w:delText xml:space="preserve">Resource operations during </w:delText>
          </w:r>
        </w:del>
      </w:ins>
      <w:ins w:id="668" w:author="Tesla 021422" w:date="2022-02-14T13:30:00Z">
        <w:del w:id="669" w:author="ERCOT 040522" w:date="2022-03-29T21:43:00Z">
          <w:r w:rsidRPr="002935C8" w:rsidDel="00C44A62">
            <w:delText>Microgrid Island Mode (</w:delText>
          </w:r>
        </w:del>
      </w:ins>
      <w:ins w:id="670" w:author="Tesla 021422" w:date="2022-02-14T10:59:00Z">
        <w:del w:id="671" w:author="ERCOT 040522" w:date="2022-03-29T21:43:00Z">
          <w:r w:rsidRPr="002935C8" w:rsidDel="00C44A62">
            <w:delText>MIM</w:delText>
          </w:r>
        </w:del>
      </w:ins>
      <w:ins w:id="672" w:author="Tesla 021422" w:date="2022-02-14T13:30:00Z">
        <w:del w:id="673" w:author="ERCOT 040522" w:date="2022-03-29T21:43:00Z">
          <w:r w:rsidRPr="002935C8" w:rsidDel="00C44A62">
            <w:delText>)</w:delText>
          </w:r>
        </w:del>
      </w:ins>
      <w:ins w:id="674" w:author="Tesla 021422" w:date="2022-02-14T10:59:00Z">
        <w:del w:id="675" w:author="ERCOT 040522" w:date="2022-03-29T21:43:00Z">
          <w:r w:rsidRPr="002935C8" w:rsidDel="00C44A62">
            <w:delText xml:space="preserve"> </w:delText>
          </w:r>
        </w:del>
      </w:ins>
      <w:ins w:id="676" w:author="Tesla 021422" w:date="2022-02-03T14:35:00Z">
        <w:del w:id="677" w:author="ERCOT 040522" w:date="2022-03-29T21:43:00Z">
          <w:r w:rsidRPr="002935C8" w:rsidDel="00C44A62">
            <w:delText xml:space="preserve">shall be settled </w:delText>
          </w:r>
        </w:del>
      </w:ins>
      <w:ins w:id="678" w:author="Tesla 021422" w:date="2022-02-14T10:59:00Z">
        <w:del w:id="679" w:author="ERCOT 040522" w:date="2022-03-29T21:43:00Z">
          <w:r w:rsidRPr="002935C8" w:rsidDel="00C44A62">
            <w:delText>as follows</w:delText>
          </w:r>
        </w:del>
      </w:ins>
      <w:ins w:id="680" w:author="Tesla 021422" w:date="2022-02-03T14:39:00Z">
        <w:del w:id="681" w:author="ERCOT 040522" w:date="2022-03-29T21:43:00Z">
          <w:r w:rsidRPr="002935C8" w:rsidDel="00C44A62">
            <w:delText>:</w:delText>
          </w:r>
        </w:del>
      </w:ins>
    </w:p>
    <w:p w14:paraId="17FC30F4" w14:textId="77777777" w:rsidR="002935C8" w:rsidRPr="002935C8" w:rsidDel="00C44A62" w:rsidRDefault="002935C8" w:rsidP="002935C8">
      <w:pPr>
        <w:spacing w:before="120" w:after="120"/>
        <w:ind w:left="1440" w:hanging="720"/>
        <w:rPr>
          <w:ins w:id="682" w:author="Tesla 021422" w:date="2022-02-03T14:37:00Z"/>
          <w:del w:id="683" w:author="ERCOT 040522" w:date="2022-03-29T21:43:00Z"/>
        </w:rPr>
      </w:pPr>
      <w:ins w:id="684" w:author="Tesla 021422" w:date="2022-02-03T14:36:00Z">
        <w:del w:id="685" w:author="ERCOT 040522" w:date="2022-03-29T21:43:00Z">
          <w:r w:rsidRPr="002935C8" w:rsidDel="00C44A62">
            <w:delText>(a)</w:delText>
          </w:r>
        </w:del>
      </w:ins>
      <w:ins w:id="686" w:author="Tesla 021422" w:date="2022-02-14T13:30:00Z">
        <w:del w:id="687" w:author="ERCOT 040522" w:date="2022-03-29T21:43:00Z">
          <w:r w:rsidRPr="002935C8" w:rsidDel="00C44A62">
            <w:tab/>
          </w:r>
        </w:del>
      </w:ins>
      <w:ins w:id="688" w:author="Tesla 021422" w:date="2022-02-03T14:36:00Z">
        <w:del w:id="689" w:author="ERCOT 040522" w:date="2022-03-29T21:43:00Z">
          <w:r w:rsidRPr="002935C8" w:rsidDel="00C44A62">
            <w:delText xml:space="preserve">During the Settlement Interval in which the </w:delText>
          </w:r>
        </w:del>
      </w:ins>
      <w:ins w:id="690" w:author="Tesla 021422" w:date="2022-02-03T14:37:00Z">
        <w:del w:id="691" w:author="ERCOT 040522" w:date="2022-03-29T21:43:00Z">
          <w:r w:rsidRPr="002935C8" w:rsidDel="00C44A62">
            <w:delText xml:space="preserve">MIM began; </w:delText>
          </w:r>
        </w:del>
      </w:ins>
      <w:ins w:id="692" w:author="Tesla 021422" w:date="2022-02-14T11:00:00Z">
        <w:del w:id="693" w:author="ERCOT 040522" w:date="2022-03-29T21:43:00Z">
          <w:r w:rsidRPr="002935C8" w:rsidDel="00C44A62">
            <w:delText xml:space="preserve">ERCOT </w:delText>
          </w:r>
        </w:del>
      </w:ins>
      <w:ins w:id="694" w:author="Tesla 021422" w:date="2022-02-03T14:37:00Z">
        <w:del w:id="695" w:author="ERCOT 040522" w:date="2022-03-29T21:43:00Z">
          <w:r w:rsidRPr="002935C8" w:rsidDel="00C44A62">
            <w:delText xml:space="preserve">settlement </w:delText>
          </w:r>
        </w:del>
      </w:ins>
      <w:ins w:id="696" w:author="Tesla 021422" w:date="2022-02-14T11:00:00Z">
        <w:del w:id="697" w:author="ERCOT 040522" w:date="2022-03-29T21:43:00Z">
          <w:r w:rsidRPr="002935C8" w:rsidDel="00C44A62">
            <w:delText xml:space="preserve">will continue </w:delText>
          </w:r>
        </w:del>
      </w:ins>
      <w:ins w:id="698" w:author="Tesla 021422" w:date="2022-02-08T16:03:00Z">
        <w:del w:id="699" w:author="ERCOT 040522" w:date="2022-03-29T21:43:00Z">
          <w:r w:rsidRPr="002935C8" w:rsidDel="00C44A62">
            <w:delText>for the Resource and specified Load</w:delText>
          </w:r>
        </w:del>
      </w:ins>
      <w:ins w:id="700" w:author="Tesla 021422" w:date="2022-02-03T14:37:00Z">
        <w:del w:id="701" w:author="ERCOT 040522" w:date="2022-03-29T21:43:00Z">
          <w:r w:rsidRPr="002935C8" w:rsidDel="00C44A62">
            <w:delText xml:space="preserve">, as </w:delText>
          </w:r>
        </w:del>
      </w:ins>
      <w:ins w:id="702" w:author="Tesla 021422" w:date="2022-02-14T11:00:00Z">
        <w:del w:id="703" w:author="ERCOT 040522" w:date="2022-03-29T21:43:00Z">
          <w:r w:rsidRPr="002935C8" w:rsidDel="00C44A62">
            <w:delText>settlement</w:delText>
          </w:r>
        </w:del>
      </w:ins>
      <w:ins w:id="704" w:author="Tesla 021422" w:date="2022-02-08T14:54:00Z">
        <w:del w:id="705" w:author="ERCOT 040522" w:date="2022-03-29T21:43:00Z">
          <w:r w:rsidRPr="002935C8" w:rsidDel="00C44A62">
            <w:delText xml:space="preserve"> </w:delText>
          </w:r>
        </w:del>
      </w:ins>
      <w:ins w:id="706" w:author="Tesla 021422" w:date="2022-02-03T14:37:00Z">
        <w:del w:id="707" w:author="ERCOT 040522" w:date="2022-03-29T21:43:00Z">
          <w:r w:rsidRPr="002935C8" w:rsidDel="00C44A62">
            <w:delText>meters will</w:delText>
          </w:r>
        </w:del>
      </w:ins>
      <w:ins w:id="708" w:author="Tesla 021422" w:date="2022-02-08T14:55:00Z">
        <w:del w:id="709" w:author="ERCOT 040522" w:date="2022-03-29T21:43:00Z">
          <w:r w:rsidRPr="002935C8" w:rsidDel="00C44A62">
            <w:delText xml:space="preserve"> </w:delText>
          </w:r>
        </w:del>
      </w:ins>
      <w:ins w:id="710" w:author="Tesla 021422" w:date="2022-02-14T11:00:00Z">
        <w:del w:id="711" w:author="ERCOT 040522" w:date="2022-03-29T21:43:00Z">
          <w:r w:rsidRPr="002935C8" w:rsidDel="00C44A62">
            <w:delText xml:space="preserve">continue to </w:delText>
          </w:r>
        </w:del>
      </w:ins>
      <w:ins w:id="712" w:author="Tesla 021422" w:date="2022-02-03T14:37:00Z">
        <w:del w:id="713" w:author="ERCOT 040522" w:date="2022-03-29T21:43:00Z">
          <w:r w:rsidRPr="002935C8" w:rsidDel="00C44A62">
            <w:delText>record energy flows prior to the MIM</w:delText>
          </w:r>
        </w:del>
      </w:ins>
      <w:ins w:id="714" w:author="Tesla 021422" w:date="2022-02-14T13:31:00Z">
        <w:del w:id="715" w:author="ERCOT 040522" w:date="2022-03-29T21:43:00Z">
          <w:r w:rsidRPr="002935C8" w:rsidDel="00C44A62">
            <w:delText>;</w:delText>
          </w:r>
        </w:del>
      </w:ins>
    </w:p>
    <w:p w14:paraId="40EECA38" w14:textId="77777777" w:rsidR="002935C8" w:rsidRPr="002935C8" w:rsidDel="00C44A62" w:rsidRDefault="002935C8" w:rsidP="002935C8">
      <w:pPr>
        <w:spacing w:before="120" w:after="120"/>
        <w:ind w:left="1440" w:hanging="720"/>
        <w:rPr>
          <w:ins w:id="716" w:author="Tesla 021422" w:date="2022-02-03T14:38:00Z"/>
          <w:del w:id="717" w:author="ERCOT 040522" w:date="2022-03-29T21:43:00Z"/>
        </w:rPr>
      </w:pPr>
      <w:ins w:id="718" w:author="Tesla 021422" w:date="2022-02-03T14:37:00Z">
        <w:del w:id="719" w:author="ERCOT 040522" w:date="2022-03-29T21:43:00Z">
          <w:r w:rsidRPr="002935C8" w:rsidDel="00C44A62">
            <w:delText>(b)</w:delText>
          </w:r>
        </w:del>
      </w:ins>
      <w:ins w:id="720" w:author="Tesla 021422" w:date="2022-02-14T13:30:00Z">
        <w:del w:id="721" w:author="ERCOT 040522" w:date="2022-03-29T21:43:00Z">
          <w:r w:rsidRPr="002935C8" w:rsidDel="00C44A62">
            <w:tab/>
          </w:r>
        </w:del>
      </w:ins>
      <w:ins w:id="722" w:author="Tesla 021422" w:date="2022-02-03T14:38:00Z">
        <w:del w:id="723" w:author="ERCOT 040522" w:date="2022-03-29T21:43:00Z">
          <w:r w:rsidRPr="002935C8" w:rsidDel="00C44A62">
            <w:delText xml:space="preserve">For Settlement Intervals during MIM there will be no ERCOT </w:delText>
          </w:r>
        </w:del>
      </w:ins>
      <w:ins w:id="724" w:author="Tesla 021422" w:date="2022-02-14T13:31:00Z">
        <w:del w:id="725" w:author="ERCOT 040522" w:date="2022-03-29T21:43:00Z">
          <w:r w:rsidRPr="002935C8" w:rsidDel="00C44A62">
            <w:delText>S</w:delText>
          </w:r>
        </w:del>
      </w:ins>
      <w:ins w:id="726" w:author="Tesla 021422" w:date="2022-02-03T14:38:00Z">
        <w:del w:id="727" w:author="ERCOT 040522" w:date="2022-03-29T21:43:00Z">
          <w:r w:rsidRPr="002935C8" w:rsidDel="00C44A62">
            <w:delText>ettlement</w:delText>
          </w:r>
        </w:del>
      </w:ins>
      <w:ins w:id="728" w:author="Tesla 021422" w:date="2022-02-08T16:02:00Z">
        <w:del w:id="729" w:author="ERCOT 040522" w:date="2022-03-29T21:43:00Z">
          <w:r w:rsidRPr="002935C8" w:rsidDel="00C44A62">
            <w:delText xml:space="preserve"> for the Resource</w:delText>
          </w:r>
        </w:del>
      </w:ins>
      <w:ins w:id="730" w:author="Tesla 021422" w:date="2022-02-08T16:03:00Z">
        <w:del w:id="731" w:author="ERCOT 040522" w:date="2022-03-29T21:43:00Z">
          <w:r w:rsidRPr="002935C8" w:rsidDel="00C44A62">
            <w:delText xml:space="preserve"> and specified Load</w:delText>
          </w:r>
        </w:del>
      </w:ins>
      <w:ins w:id="732" w:author="Tesla 021422" w:date="2022-02-14T13:31:00Z">
        <w:del w:id="733" w:author="ERCOT 040522" w:date="2022-03-29T21:43:00Z">
          <w:r w:rsidRPr="002935C8" w:rsidDel="00C44A62">
            <w:delText>; and</w:delText>
          </w:r>
        </w:del>
      </w:ins>
    </w:p>
    <w:p w14:paraId="23D0AE6C" w14:textId="77777777" w:rsidR="002935C8" w:rsidRPr="002935C8" w:rsidDel="00C44A62" w:rsidRDefault="002935C8" w:rsidP="002935C8">
      <w:pPr>
        <w:spacing w:before="120" w:after="120"/>
        <w:ind w:left="1440" w:hanging="720"/>
        <w:rPr>
          <w:ins w:id="734" w:author="Tesla 021422" w:date="2022-02-03T14:40:00Z"/>
          <w:del w:id="735" w:author="ERCOT 040522" w:date="2022-03-29T21:43:00Z"/>
        </w:rPr>
      </w:pPr>
      <w:ins w:id="736" w:author="Tesla 021422" w:date="2022-02-03T14:38:00Z">
        <w:del w:id="737" w:author="ERCOT 040522" w:date="2022-03-29T21:43:00Z">
          <w:r w:rsidRPr="002935C8" w:rsidDel="00C44A62">
            <w:delText>(c)</w:delText>
          </w:r>
        </w:del>
      </w:ins>
      <w:ins w:id="738" w:author="Tesla 021422" w:date="2022-02-14T13:30:00Z">
        <w:del w:id="739" w:author="ERCOT 040522" w:date="2022-03-29T21:43:00Z">
          <w:r w:rsidRPr="002935C8" w:rsidDel="00C44A62">
            <w:delText xml:space="preserve"> </w:delText>
          </w:r>
          <w:r w:rsidRPr="002935C8" w:rsidDel="00C44A62">
            <w:tab/>
          </w:r>
        </w:del>
      </w:ins>
      <w:ins w:id="740" w:author="Tesla 021422" w:date="2022-02-03T14:38:00Z">
        <w:del w:id="741" w:author="ERCOT 040522" w:date="2022-03-29T21:43:00Z">
          <w:r w:rsidRPr="002935C8" w:rsidDel="00C44A62">
            <w:delText>During the Settlement Interval(s) that the R</w:delText>
          </w:r>
        </w:del>
      </w:ins>
      <w:ins w:id="742" w:author="Tesla 021422" w:date="2022-02-03T14:39:00Z">
        <w:del w:id="743" w:author="ERCOT 040522" w:date="2022-03-29T21:43:00Z">
          <w:r w:rsidRPr="002935C8" w:rsidDel="00C44A62">
            <w:delText xml:space="preserve">esources or Loads </w:delText>
          </w:r>
        </w:del>
      </w:ins>
      <w:ins w:id="744" w:author="Tesla 021422" w:date="2022-02-14T11:10:00Z">
        <w:del w:id="745" w:author="ERCOT 040522" w:date="2022-03-29T21:43:00Z">
          <w:r w:rsidRPr="002935C8" w:rsidDel="00C44A62">
            <w:delText xml:space="preserve">described in the MIM Plan </w:delText>
          </w:r>
        </w:del>
      </w:ins>
      <w:ins w:id="746" w:author="Tesla 021422" w:date="2022-02-03T14:39:00Z">
        <w:del w:id="747" w:author="ERCOT 040522" w:date="2022-03-29T21:43:00Z">
          <w:r w:rsidRPr="002935C8" w:rsidDel="00C44A62">
            <w:delText xml:space="preserve">resynchronize with the ERCOT </w:delText>
          </w:r>
        </w:del>
      </w:ins>
      <w:ins w:id="748" w:author="Tesla 021422" w:date="2022-02-14T13:31:00Z">
        <w:del w:id="749" w:author="ERCOT 040522" w:date="2022-03-29T21:43:00Z">
          <w:r w:rsidRPr="002935C8" w:rsidDel="00C44A62">
            <w:delText>S</w:delText>
          </w:r>
        </w:del>
      </w:ins>
      <w:ins w:id="750" w:author="Tesla 021422" w:date="2022-02-03T14:39:00Z">
        <w:del w:id="751" w:author="ERCOT 040522" w:date="2022-03-29T21:43:00Z">
          <w:r w:rsidRPr="002935C8" w:rsidDel="00C44A62">
            <w:delText>ystem</w:delText>
          </w:r>
        </w:del>
      </w:ins>
      <w:ins w:id="752" w:author="Tesla 021422" w:date="2022-02-14T13:31:00Z">
        <w:del w:id="753" w:author="ERCOT 040522" w:date="2022-03-29T21:43:00Z">
          <w:r w:rsidRPr="002935C8" w:rsidDel="00C44A62">
            <w:delText xml:space="preserve">, </w:delText>
          </w:r>
        </w:del>
      </w:ins>
      <w:ins w:id="754" w:author="Tesla 021422" w:date="2022-02-14T11:11:00Z">
        <w:del w:id="755" w:author="ERCOT 040522" w:date="2022-03-29T21:43:00Z">
          <w:r w:rsidRPr="002935C8" w:rsidDel="00C44A62">
            <w:delText xml:space="preserve">ERCOT </w:delText>
          </w:r>
        </w:del>
      </w:ins>
      <w:ins w:id="756" w:author="Tesla 021422" w:date="2022-02-14T13:31:00Z">
        <w:del w:id="757" w:author="ERCOT 040522" w:date="2022-03-29T21:43:00Z">
          <w:r w:rsidRPr="002935C8" w:rsidDel="00C44A62">
            <w:delText>S</w:delText>
          </w:r>
        </w:del>
      </w:ins>
      <w:ins w:id="758" w:author="Tesla 021422" w:date="2022-02-03T14:39:00Z">
        <w:del w:id="759" w:author="ERCOT 040522" w:date="2022-03-29T21:43:00Z">
          <w:r w:rsidRPr="002935C8" w:rsidDel="00C44A62">
            <w:delText xml:space="preserve">ettlement </w:delText>
          </w:r>
        </w:del>
      </w:ins>
      <w:ins w:id="760" w:author="Tesla 021422" w:date="2022-02-08T16:03:00Z">
        <w:del w:id="761" w:author="ERCOT 040522" w:date="2022-03-29T21:43:00Z">
          <w:r w:rsidRPr="002935C8" w:rsidDel="00C44A62">
            <w:delText xml:space="preserve">for the </w:delText>
          </w:r>
          <w:r w:rsidRPr="002935C8" w:rsidDel="00C44A62">
            <w:lastRenderedPageBreak/>
            <w:delText xml:space="preserve">Resource and specified Load </w:delText>
          </w:r>
        </w:del>
      </w:ins>
      <w:ins w:id="762" w:author="Tesla 021422" w:date="2022-02-03T14:39:00Z">
        <w:del w:id="763" w:author="ERCOT 040522" w:date="2022-03-29T21:43:00Z">
          <w:r w:rsidRPr="002935C8" w:rsidDel="00C44A62">
            <w:delText xml:space="preserve">will </w:delText>
          </w:r>
        </w:del>
      </w:ins>
      <w:ins w:id="764" w:author="Tesla 021422" w:date="2022-02-14T11:10:00Z">
        <w:del w:id="765" w:author="ERCOT 040522" w:date="2022-03-29T21:43:00Z">
          <w:r w:rsidRPr="002935C8" w:rsidDel="00C44A62">
            <w:delText>resume</w:delText>
          </w:r>
        </w:del>
      </w:ins>
      <w:ins w:id="766" w:author="Tesla 021422" w:date="2022-02-03T14:39:00Z">
        <w:del w:id="767" w:author="ERCOT 040522" w:date="2022-03-29T21:43:00Z">
          <w:r w:rsidRPr="002935C8" w:rsidDel="00C44A62">
            <w:delText xml:space="preserve">, </w:delText>
          </w:r>
        </w:del>
      </w:ins>
      <w:ins w:id="768" w:author="Tesla 021422" w:date="2022-02-03T14:40:00Z">
        <w:del w:id="769" w:author="ERCOT 040522" w:date="2022-03-29T21:43:00Z">
          <w:r w:rsidRPr="002935C8" w:rsidDel="00C44A62">
            <w:delText xml:space="preserve">as </w:delText>
          </w:r>
        </w:del>
      </w:ins>
      <w:ins w:id="770" w:author="Tesla 021422" w:date="2022-02-14T13:31:00Z">
        <w:del w:id="771" w:author="ERCOT 040522" w:date="2022-03-29T21:43:00Z">
          <w:r w:rsidRPr="002935C8" w:rsidDel="00C44A62">
            <w:delText>S</w:delText>
          </w:r>
        </w:del>
      </w:ins>
      <w:ins w:id="772" w:author="Tesla 021422" w:date="2022-02-14T11:11:00Z">
        <w:del w:id="773" w:author="ERCOT 040522" w:date="2022-03-29T21:43:00Z">
          <w:r w:rsidRPr="002935C8" w:rsidDel="00C44A62">
            <w:delText xml:space="preserve">ettlement </w:delText>
          </w:r>
        </w:del>
      </w:ins>
      <w:ins w:id="774" w:author="Tesla 021422" w:date="2022-02-03T14:40:00Z">
        <w:del w:id="775" w:author="ERCOT 040522" w:date="2022-03-29T21:43:00Z">
          <w:r w:rsidRPr="002935C8" w:rsidDel="00C44A62">
            <w:delText>meters will record energy flows after the MIM concludes.</w:delText>
          </w:r>
        </w:del>
      </w:ins>
    </w:p>
    <w:p w14:paraId="17C0242D" w14:textId="77777777" w:rsidR="002935C8" w:rsidRPr="002935C8" w:rsidDel="00C44A62" w:rsidRDefault="002935C8" w:rsidP="002935C8">
      <w:pPr>
        <w:spacing w:before="120" w:after="120"/>
        <w:ind w:left="720" w:hanging="720"/>
        <w:rPr>
          <w:ins w:id="776" w:author="Tesla 021422" w:date="2022-02-08T14:57:00Z"/>
          <w:del w:id="777" w:author="ERCOT 040522" w:date="2022-03-29T21:43:00Z"/>
        </w:rPr>
      </w:pPr>
      <w:ins w:id="778" w:author="Tesla 021422" w:date="2022-02-03T14:40:00Z">
        <w:del w:id="779" w:author="ERCOT 040522" w:date="2022-03-29T21:43:00Z">
          <w:r w:rsidRPr="002935C8" w:rsidDel="00C44A62">
            <w:delText>(2)</w:delText>
          </w:r>
          <w:r w:rsidRPr="002935C8" w:rsidDel="00C44A62">
            <w:tab/>
          </w:r>
        </w:del>
      </w:ins>
      <w:ins w:id="780" w:author="Tesla 021422" w:date="2022-02-14T11:14:00Z">
        <w:del w:id="781" w:author="ERCOT 040522" w:date="2022-03-29T21:43:00Z">
          <w:r w:rsidRPr="002935C8" w:rsidDel="00C44A62">
            <w:delText>Energy Storage Resource (ESR) operations du</w:delText>
          </w:r>
        </w:del>
      </w:ins>
      <w:ins w:id="782" w:author="Tesla 021422" w:date="2022-02-14T11:15:00Z">
        <w:del w:id="783" w:author="ERCOT 040522" w:date="2022-03-29T21:43:00Z">
          <w:r w:rsidRPr="002935C8" w:rsidDel="00C44A62">
            <w:delText>ring MIM shall be subject to these additional requirements:</w:delText>
          </w:r>
        </w:del>
      </w:ins>
    </w:p>
    <w:p w14:paraId="41389C01" w14:textId="77777777" w:rsidR="002935C8" w:rsidRPr="002935C8" w:rsidDel="00C44A62" w:rsidRDefault="002935C8" w:rsidP="002935C8">
      <w:pPr>
        <w:spacing w:before="120" w:after="120"/>
        <w:ind w:left="1440" w:hanging="720"/>
        <w:rPr>
          <w:ins w:id="784" w:author="Tesla 021422" w:date="2022-02-03T14:57:00Z"/>
          <w:del w:id="785" w:author="ERCOT 040522" w:date="2022-03-29T21:43:00Z"/>
        </w:rPr>
      </w:pPr>
      <w:ins w:id="786" w:author="Tesla 021422" w:date="2022-02-14T11:15:00Z">
        <w:del w:id="787" w:author="ERCOT 040522" w:date="2022-03-29T21:43:00Z">
          <w:r w:rsidRPr="002935C8" w:rsidDel="00C44A62">
            <w:delText>(a)</w:delText>
          </w:r>
        </w:del>
      </w:ins>
      <w:ins w:id="788" w:author="Tesla 021422" w:date="2022-02-14T13:32:00Z">
        <w:del w:id="789" w:author="ERCOT 040522" w:date="2022-03-29T21:43:00Z">
          <w:r w:rsidRPr="002935C8" w:rsidDel="00C44A62">
            <w:delText xml:space="preserve"> </w:delText>
          </w:r>
          <w:r w:rsidRPr="002935C8" w:rsidDel="00C44A62">
            <w:tab/>
          </w:r>
        </w:del>
      </w:ins>
      <w:ins w:id="790" w:author="Tesla 021422" w:date="2022-02-03T14:40:00Z">
        <w:del w:id="791" w:author="ERCOT 040522" w:date="2022-03-29T21:43:00Z">
          <w:r w:rsidRPr="002935C8" w:rsidDel="00C44A62">
            <w:delText xml:space="preserve">For Settlement Intervals during MIM, ERCOT shall issue </w:delText>
          </w:r>
        </w:del>
      </w:ins>
      <w:ins w:id="792" w:author="Tesla 021422" w:date="2022-02-03T14:55:00Z">
        <w:del w:id="793" w:author="ERCOT 040522" w:date="2022-03-29T21:43:00Z">
          <w:r w:rsidRPr="002935C8" w:rsidDel="00C44A62">
            <w:delText>an</w:delText>
          </w:r>
        </w:del>
      </w:ins>
      <w:ins w:id="794" w:author="Tesla 021422" w:date="2022-02-03T14:40:00Z">
        <w:del w:id="795" w:author="ERCOT 040522" w:date="2022-03-29T21:43:00Z">
          <w:r w:rsidRPr="002935C8" w:rsidDel="00C44A62">
            <w:delText xml:space="preserve"> </w:delText>
          </w:r>
        </w:del>
      </w:ins>
      <w:ins w:id="796" w:author="Tesla 021422" w:date="2022-02-03T14:55:00Z">
        <w:del w:id="797" w:author="ERCOT 040522" w:date="2022-03-29T21:43:00Z">
          <w:r w:rsidRPr="002935C8" w:rsidDel="00C44A62">
            <w:delText>ESR</w:delText>
          </w:r>
        </w:del>
      </w:ins>
      <w:ins w:id="798" w:author="Tesla 021422" w:date="2022-02-03T14:40:00Z">
        <w:del w:id="799" w:author="ERCOT 040522" w:date="2022-03-29T21:43:00Z">
          <w:r w:rsidRPr="002935C8" w:rsidDel="00C44A62">
            <w:delText xml:space="preserve">’s QSE </w:delText>
          </w:r>
        </w:del>
      </w:ins>
      <w:ins w:id="800" w:author="Tesla 021422" w:date="2022-02-03T14:41:00Z">
        <w:del w:id="801" w:author="ERCOT 040522" w:date="2022-03-29T21:43:00Z">
          <w:r w:rsidRPr="002935C8" w:rsidDel="00C44A62">
            <w:delText xml:space="preserve">a miscellaneous </w:delText>
          </w:r>
        </w:del>
      </w:ins>
      <w:ins w:id="802" w:author="Tesla 021422" w:date="2022-02-14T13:33:00Z">
        <w:del w:id="803" w:author="ERCOT 040522" w:date="2022-03-29T21:43:00Z">
          <w:r w:rsidRPr="002935C8" w:rsidDel="00C44A62">
            <w:delText>I</w:delText>
          </w:r>
        </w:del>
      </w:ins>
      <w:ins w:id="804" w:author="Tesla 021422" w:date="2022-02-03T14:41:00Z">
        <w:del w:id="805" w:author="ERCOT 040522" w:date="2022-03-29T21:43:00Z">
          <w:r w:rsidRPr="002935C8" w:rsidDel="00C44A62">
            <w:delText>nvoice for the sum of $</w:delText>
          </w:r>
        </w:del>
      </w:ins>
      <w:ins w:id="806" w:author="Tesla 021422" w:date="2022-02-03T14:52:00Z">
        <w:del w:id="807" w:author="ERCOT 040522" w:date="2022-03-29T21:43:00Z">
          <w:r w:rsidRPr="002935C8" w:rsidDel="00C44A62">
            <w:delText xml:space="preserve">5 per MW </w:delText>
          </w:r>
        </w:del>
      </w:ins>
      <w:ins w:id="808" w:author="Tesla 021422" w:date="2022-02-14T11:15:00Z">
        <w:del w:id="809" w:author="ERCOT 040522" w:date="2022-03-29T21:43:00Z">
          <w:r w:rsidRPr="002935C8" w:rsidDel="00C44A62">
            <w:delText xml:space="preserve">multiplied by </w:delText>
          </w:r>
        </w:del>
      </w:ins>
      <w:ins w:id="810" w:author="Tesla 021422" w:date="2022-02-03T14:52:00Z">
        <w:del w:id="811" w:author="ERCOT 040522" w:date="2022-03-29T21:43:00Z">
          <w:r w:rsidRPr="002935C8" w:rsidDel="00C44A62">
            <w:delText xml:space="preserve">the seasonal HSL of the </w:delText>
          </w:r>
        </w:del>
      </w:ins>
      <w:ins w:id="812" w:author="Tesla 021422" w:date="2022-02-03T14:55:00Z">
        <w:del w:id="813" w:author="ERCOT 040522" w:date="2022-03-29T21:43:00Z">
          <w:r w:rsidRPr="002935C8" w:rsidDel="00C44A62">
            <w:delText>ESR</w:delText>
          </w:r>
        </w:del>
      </w:ins>
      <w:ins w:id="814" w:author="Tesla 021422" w:date="2022-02-03T14:53:00Z">
        <w:del w:id="815" w:author="ERCOT 040522" w:date="2022-03-29T21:43:00Z">
          <w:r w:rsidRPr="002935C8" w:rsidDel="00C44A62">
            <w:delText xml:space="preserve"> per Operating Hour that the MIM was in effect.</w:delText>
          </w:r>
        </w:del>
      </w:ins>
      <w:ins w:id="816" w:author="Tesla 021422" w:date="2022-02-03T14:54:00Z">
        <w:del w:id="817" w:author="ERCOT 040522" w:date="2022-03-29T21:43:00Z">
          <w:r w:rsidRPr="002935C8" w:rsidDel="00C44A62">
            <w:delText xml:space="preserve"> </w:delText>
          </w:r>
        </w:del>
      </w:ins>
      <w:ins w:id="818" w:author="Tesla 021422" w:date="2022-02-14T13:33:00Z">
        <w:del w:id="819" w:author="ERCOT 040522" w:date="2022-03-29T21:43:00Z">
          <w:r w:rsidRPr="002935C8" w:rsidDel="00C44A62">
            <w:delText xml:space="preserve"> </w:delText>
          </w:r>
        </w:del>
      </w:ins>
      <w:ins w:id="820" w:author="Tesla 021422" w:date="2022-02-03T14:54:00Z">
        <w:del w:id="821" w:author="ERCOT 040522" w:date="2022-03-29T21:43:00Z">
          <w:r w:rsidRPr="002935C8" w:rsidDel="00C44A62">
            <w:delText xml:space="preserve">This fee is in </w:delText>
          </w:r>
        </w:del>
      </w:ins>
      <w:ins w:id="822" w:author="Tesla 021422" w:date="2022-02-03T14:55:00Z">
        <w:del w:id="823" w:author="ERCOT 040522" w:date="2022-03-29T21:43:00Z">
          <w:r w:rsidRPr="002935C8" w:rsidDel="00C44A62">
            <w:delText>lieu</w:delText>
          </w:r>
        </w:del>
      </w:ins>
      <w:ins w:id="824" w:author="Tesla 021422" w:date="2022-02-03T14:54:00Z">
        <w:del w:id="825" w:author="ERCOT 040522" w:date="2022-03-29T21:43:00Z">
          <w:r w:rsidRPr="002935C8" w:rsidDel="00C44A62">
            <w:delText xml:space="preserve"> of determining </w:delText>
          </w:r>
        </w:del>
      </w:ins>
      <w:ins w:id="826" w:author="Tesla 021422" w:date="2022-02-14T11:16:00Z">
        <w:del w:id="827" w:author="ERCOT 040522" w:date="2022-03-29T21:43:00Z">
          <w:r w:rsidRPr="002935C8" w:rsidDel="00C44A62">
            <w:delText xml:space="preserve">the precise costs of the ESR not qualifying for Wholesale Storage Load </w:delText>
          </w:r>
        </w:del>
      </w:ins>
      <w:ins w:id="828" w:author="Tesla 021422" w:date="2022-02-14T13:33:00Z">
        <w:del w:id="829" w:author="ERCOT 040522" w:date="2022-03-29T21:43:00Z">
          <w:r w:rsidRPr="002935C8" w:rsidDel="00C44A62">
            <w:delText xml:space="preserve">(WSL) </w:delText>
          </w:r>
        </w:del>
      </w:ins>
      <w:ins w:id="830" w:author="Tesla 021422" w:date="2022-02-14T11:16:00Z">
        <w:del w:id="831" w:author="ERCOT 040522" w:date="2022-03-29T21:43:00Z">
          <w:r w:rsidRPr="002935C8" w:rsidDel="00C44A62">
            <w:delText xml:space="preserve">treatment for charging energy utilized during MIM. </w:delText>
          </w:r>
        </w:del>
      </w:ins>
    </w:p>
    <w:p w14:paraId="33C59B0B" w14:textId="77777777" w:rsidR="002935C8" w:rsidRPr="002935C8" w:rsidRDefault="002935C8" w:rsidP="002935C8">
      <w:pPr>
        <w:spacing w:before="120" w:after="120"/>
        <w:ind w:left="720" w:hanging="720"/>
        <w:rPr>
          <w:ins w:id="832" w:author="ERCOT 040522" w:date="2022-03-29T22:23:00Z"/>
        </w:rPr>
      </w:pPr>
      <w:ins w:id="833" w:author="Tesla 021422" w:date="2022-02-03T14:57:00Z">
        <w:del w:id="834" w:author="ERCOT 040522" w:date="2022-03-29T21:43:00Z">
          <w:r w:rsidRPr="002935C8" w:rsidDel="00C44A62">
            <w:delText>(3)</w:delText>
          </w:r>
          <w:r w:rsidRPr="002935C8" w:rsidDel="00C44A62">
            <w:tab/>
            <w:delText xml:space="preserve">For each miscellaneous Invoice issued to the MIM QSE, ERCOT shall </w:delText>
          </w:r>
        </w:del>
      </w:ins>
      <w:ins w:id="835" w:author="Tesla 021422" w:date="2022-02-14T12:21:00Z">
        <w:del w:id="836" w:author="ERCOT 040522" w:date="2022-03-29T21:43:00Z">
          <w:r w:rsidRPr="002935C8" w:rsidDel="00C44A62">
            <w:delText xml:space="preserve">issue </w:delText>
          </w:r>
        </w:del>
      </w:ins>
      <w:ins w:id="837" w:author="Tesla 021422" w:date="2022-02-14T13:34:00Z">
        <w:del w:id="838" w:author="ERCOT 040522" w:date="2022-03-29T21:43:00Z">
          <w:r w:rsidRPr="002935C8" w:rsidDel="00C44A62">
            <w:delText>I</w:delText>
          </w:r>
        </w:del>
      </w:ins>
      <w:ins w:id="839" w:author="Tesla 021422" w:date="2022-02-03T14:57:00Z">
        <w:del w:id="840" w:author="ERCOT 040522" w:date="2022-03-29T21:43:00Z">
          <w:r w:rsidRPr="002935C8" w:rsidDel="00C44A62">
            <w:delText xml:space="preserve">nvoices </w:delText>
          </w:r>
        </w:del>
      </w:ins>
      <w:ins w:id="841" w:author="Tesla 021422" w:date="2022-02-03T14:58:00Z">
        <w:del w:id="842" w:author="ERCOT 040522" w:date="2022-03-29T21:43:00Z">
          <w:r w:rsidRPr="002935C8" w:rsidDel="00C44A62">
            <w:delText xml:space="preserve">to QSEs based on LRS for each </w:delText>
          </w:r>
        </w:del>
      </w:ins>
      <w:ins w:id="843" w:author="Tesla 021422" w:date="2022-02-14T13:34:00Z">
        <w:del w:id="844" w:author="ERCOT 040522" w:date="2022-03-29T21:43:00Z">
          <w:r w:rsidRPr="002935C8" w:rsidDel="00C44A62">
            <w:delText>S</w:delText>
          </w:r>
        </w:del>
      </w:ins>
      <w:ins w:id="845" w:author="Tesla 021422" w:date="2022-02-03T14:58:00Z">
        <w:del w:id="846" w:author="ERCOT 040522" w:date="2022-03-29T21:43:00Z">
          <w:r w:rsidRPr="002935C8" w:rsidDel="00C44A62">
            <w:delText xml:space="preserve">ettlement </w:delText>
          </w:r>
        </w:del>
      </w:ins>
      <w:ins w:id="847" w:author="Tesla 021422" w:date="2022-02-14T13:34:00Z">
        <w:del w:id="848" w:author="ERCOT 040522" w:date="2022-03-29T21:43:00Z">
          <w:r w:rsidRPr="002935C8" w:rsidDel="00C44A62">
            <w:delText>I</w:delText>
          </w:r>
        </w:del>
      </w:ins>
      <w:ins w:id="849" w:author="Tesla 021422" w:date="2022-02-03T14:58:00Z">
        <w:del w:id="850" w:author="ERCOT 040522" w:date="2022-03-29T21:43:00Z">
          <w:r w:rsidRPr="002935C8" w:rsidDel="00C44A62">
            <w:delText>nterval during MIM</w:delText>
          </w:r>
        </w:del>
      </w:ins>
      <w:ins w:id="851" w:author="Tesla 021422" w:date="2022-02-14T12:21:00Z">
        <w:del w:id="852" w:author="ERCOT 040522" w:date="2022-03-29T21:43:00Z">
          <w:r w:rsidRPr="002935C8" w:rsidDel="00C44A62">
            <w:delText>, and</w:delText>
          </w:r>
        </w:del>
      </w:ins>
      <w:ins w:id="853" w:author="Tesla 021422" w:date="2022-02-03T14:59:00Z">
        <w:del w:id="854" w:author="ERCOT 040522" w:date="2022-03-29T21:43:00Z">
          <w:r w:rsidRPr="002935C8" w:rsidDel="00C44A62">
            <w:delText xml:space="preserve"> credit each QSE for their portion of the funds received from the MIM QSE for this fee.</w:delText>
          </w:r>
        </w:del>
      </w:ins>
      <w:ins w:id="855" w:author="Tesla 021422" w:date="2022-02-03T15:01:00Z">
        <w:del w:id="856" w:author="ERCOT 040522" w:date="2022-03-29T21:43:00Z">
          <w:r w:rsidRPr="002935C8" w:rsidDel="00C44A62">
            <w:delText xml:space="preserve"> </w:delText>
          </w:r>
        </w:del>
      </w:ins>
      <w:ins w:id="857" w:author="Tesla 021422" w:date="2022-02-14T13:36:00Z">
        <w:del w:id="858" w:author="ERCOT 040522" w:date="2022-03-29T21:43:00Z">
          <w:r w:rsidRPr="002935C8" w:rsidDel="00C44A62">
            <w:delText xml:space="preserve"> </w:delText>
          </w:r>
        </w:del>
      </w:ins>
      <w:ins w:id="859" w:author="Tesla 021422" w:date="2022-02-03T14:59:00Z">
        <w:del w:id="860" w:author="ERCOT 040522" w:date="2022-03-29T21:43:00Z">
          <w:r w:rsidRPr="002935C8" w:rsidDel="00C44A62">
            <w:delText>If more than one QSE had</w:delText>
          </w:r>
        </w:del>
      </w:ins>
      <w:ins w:id="861" w:author="Tesla 021422" w:date="2022-02-03T15:00:00Z">
        <w:del w:id="862" w:author="ERCOT 040522" w:date="2022-03-29T21:43:00Z">
          <w:r w:rsidRPr="002935C8" w:rsidDel="00C44A62">
            <w:delText xml:space="preserve"> </w:delText>
          </w:r>
        </w:del>
      </w:ins>
      <w:ins w:id="863" w:author="Tesla 021422" w:date="2022-02-14T13:36:00Z">
        <w:del w:id="864" w:author="ERCOT 040522" w:date="2022-03-29T21:43:00Z">
          <w:r w:rsidRPr="002935C8" w:rsidDel="00C44A62">
            <w:delText>R</w:delText>
          </w:r>
        </w:del>
      </w:ins>
      <w:ins w:id="865" w:author="Tesla 021422" w:date="2022-02-03T15:00:00Z">
        <w:del w:id="866" w:author="ERCOT 040522" w:date="2022-03-29T21:43:00Z">
          <w:r w:rsidRPr="002935C8" w:rsidDel="00C44A62">
            <w:delText xml:space="preserve">esources in MIM for the same Operating Day, or if a MIM extended across multiple Operating Days, then ERCOT may choose </w:delText>
          </w:r>
        </w:del>
      </w:ins>
      <w:ins w:id="867" w:author="Tesla 021422" w:date="2022-02-14T12:22:00Z">
        <w:del w:id="868" w:author="ERCOT 040522" w:date="2022-03-29T21:43:00Z">
          <w:r w:rsidRPr="002935C8" w:rsidDel="00C44A62">
            <w:delText xml:space="preserve">to </w:delText>
          </w:r>
        </w:del>
      </w:ins>
      <w:ins w:id="869" w:author="Tesla 021422" w:date="2022-02-03T15:01:00Z">
        <w:del w:id="870" w:author="ERCOT 040522" w:date="2022-03-29T21:43:00Z">
          <w:r w:rsidRPr="002935C8" w:rsidDel="00C44A62">
            <w:delText xml:space="preserve">issue one set of credit </w:delText>
          </w:r>
        </w:del>
      </w:ins>
      <w:ins w:id="871" w:author="Tesla 021422" w:date="2022-02-14T13:36:00Z">
        <w:del w:id="872" w:author="ERCOT 040522" w:date="2022-03-29T21:43:00Z">
          <w:r w:rsidRPr="002935C8" w:rsidDel="00C44A62">
            <w:delText>I</w:delText>
          </w:r>
        </w:del>
      </w:ins>
      <w:ins w:id="873" w:author="Tesla 021422" w:date="2022-02-03T15:01:00Z">
        <w:del w:id="874" w:author="ERCOT 040522" w:date="2022-03-29T21:43:00Z">
          <w:r w:rsidRPr="002935C8" w:rsidDel="00C44A62">
            <w:delText xml:space="preserve">nvoices </w:delText>
          </w:r>
        </w:del>
      </w:ins>
      <w:ins w:id="875" w:author="Tesla 021422" w:date="2022-02-03T15:02:00Z">
        <w:del w:id="876" w:author="ERCOT 040522" w:date="2022-03-29T21:43:00Z">
          <w:r w:rsidRPr="002935C8" w:rsidDel="00C44A62">
            <w:delText>that reflect the sum of the charges to the multiple QSEs across multiple days at its discretion.</w:delText>
          </w:r>
        </w:del>
      </w:ins>
    </w:p>
    <w:p w14:paraId="3ED9D62E" w14:textId="77777777" w:rsidR="002935C8" w:rsidRPr="002935C8" w:rsidRDefault="002935C8" w:rsidP="002935C8">
      <w:pPr>
        <w:keepNext/>
        <w:widowControl w:val="0"/>
        <w:tabs>
          <w:tab w:val="left" w:pos="1260"/>
        </w:tabs>
        <w:spacing w:before="240" w:after="240"/>
        <w:ind w:left="1260" w:hanging="1260"/>
        <w:outlineLvl w:val="3"/>
        <w:rPr>
          <w:b/>
          <w:bCs/>
          <w:snapToGrid w:val="0"/>
          <w:szCs w:val="20"/>
        </w:rPr>
      </w:pPr>
      <w:r w:rsidRPr="002935C8">
        <w:rPr>
          <w:b/>
          <w:bCs/>
          <w:snapToGrid w:val="0"/>
          <w:szCs w:val="20"/>
        </w:rPr>
        <w:t>10.3.2.3</w:t>
      </w:r>
      <w:r w:rsidRPr="002935C8">
        <w:rPr>
          <w:b/>
          <w:bCs/>
          <w:snapToGrid w:val="0"/>
          <w:szCs w:val="20"/>
        </w:rPr>
        <w:tab/>
        <w:t>Generation Netting for ERCOT-Polled Settlement Meters</w:t>
      </w:r>
      <w:bookmarkEnd w:id="446"/>
    </w:p>
    <w:p w14:paraId="45FA6CBD" w14:textId="77777777" w:rsidR="002935C8" w:rsidRPr="002935C8" w:rsidRDefault="002935C8" w:rsidP="002935C8">
      <w:pPr>
        <w:spacing w:after="240"/>
        <w:ind w:left="720" w:hanging="720"/>
        <w:rPr>
          <w:szCs w:val="20"/>
        </w:rPr>
      </w:pPr>
      <w:r w:rsidRPr="002935C8">
        <w:rPr>
          <w:szCs w:val="20"/>
        </w:rPr>
        <w:t>(1)</w:t>
      </w:r>
      <w:r w:rsidRPr="002935C8">
        <w:rPr>
          <w:szCs w:val="20"/>
        </w:rP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5C8" w:rsidRPr="002935C8" w14:paraId="71B0B791" w14:textId="77777777" w:rsidTr="00530C8D">
        <w:tc>
          <w:tcPr>
            <w:tcW w:w="9766" w:type="dxa"/>
            <w:shd w:val="pct12" w:color="auto" w:fill="auto"/>
          </w:tcPr>
          <w:p w14:paraId="332A7A2F" w14:textId="77777777" w:rsidR="002935C8" w:rsidRPr="002935C8" w:rsidRDefault="002935C8" w:rsidP="002935C8">
            <w:pPr>
              <w:spacing w:before="120" w:after="240"/>
              <w:rPr>
                <w:b/>
                <w:i/>
                <w:iCs/>
              </w:rPr>
            </w:pPr>
            <w:r w:rsidRPr="002935C8">
              <w:rPr>
                <w:b/>
                <w:i/>
                <w:iCs/>
              </w:rPr>
              <w:t>[NPRR917:  Replace paragraph (1) above with the following upon system implementation:]</w:t>
            </w:r>
          </w:p>
          <w:p w14:paraId="7F9E29A6" w14:textId="77777777" w:rsidR="002935C8" w:rsidRPr="002935C8" w:rsidRDefault="002935C8" w:rsidP="002935C8">
            <w:pPr>
              <w:spacing w:after="240"/>
              <w:ind w:left="720" w:hanging="720"/>
              <w:rPr>
                <w:szCs w:val="20"/>
              </w:rPr>
            </w:pPr>
            <w:r w:rsidRPr="002935C8">
              <w:rPr>
                <w:szCs w:val="20"/>
              </w:rPr>
              <w:t>(1)</w:t>
            </w:r>
            <w:r w:rsidRPr="002935C8">
              <w:rPr>
                <w:szCs w:val="20"/>
              </w:rPr>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237F3608" w14:textId="77777777" w:rsidR="002935C8" w:rsidRPr="002935C8" w:rsidRDefault="002935C8" w:rsidP="002935C8">
      <w:pPr>
        <w:spacing w:before="240" w:after="240"/>
        <w:ind w:left="720" w:hanging="720"/>
        <w:rPr>
          <w:szCs w:val="20"/>
        </w:rPr>
      </w:pPr>
      <w:r w:rsidRPr="002935C8">
        <w:rPr>
          <w:szCs w:val="20"/>
        </w:rPr>
        <w:t>(2)</w:t>
      </w:r>
      <w:r w:rsidRPr="002935C8">
        <w:rPr>
          <w:szCs w:val="20"/>
        </w:rPr>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62488A3A" w14:textId="77777777" w:rsidR="002935C8" w:rsidRPr="002935C8" w:rsidRDefault="002935C8" w:rsidP="002935C8">
      <w:pPr>
        <w:spacing w:after="240"/>
        <w:ind w:left="1440" w:hanging="720"/>
        <w:rPr>
          <w:szCs w:val="20"/>
        </w:rPr>
      </w:pPr>
      <w:r w:rsidRPr="002935C8">
        <w:rPr>
          <w:szCs w:val="20"/>
        </w:rPr>
        <w:lastRenderedPageBreak/>
        <w:t>(a)</w:t>
      </w:r>
      <w:r w:rsidRPr="002935C8">
        <w:rPr>
          <w:szCs w:val="20"/>
        </w:rPr>
        <w:tab/>
        <w:t>Single POI or Service Delivery Point with delivered and received metering data channels;</w:t>
      </w:r>
    </w:p>
    <w:p w14:paraId="13EBAB30" w14:textId="77777777" w:rsidR="002935C8" w:rsidRPr="002935C8" w:rsidRDefault="002935C8" w:rsidP="002935C8">
      <w:pPr>
        <w:spacing w:after="240"/>
        <w:ind w:left="1440" w:hanging="720"/>
        <w:rPr>
          <w:szCs w:val="20"/>
        </w:rPr>
      </w:pPr>
      <w:r w:rsidRPr="002935C8">
        <w:rPr>
          <w:szCs w:val="20"/>
        </w:rPr>
        <w:t>(b)</w:t>
      </w:r>
      <w:r w:rsidRPr="002935C8">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53131B4A" w14:textId="77777777" w:rsidR="002935C8" w:rsidRPr="002935C8" w:rsidRDefault="002935C8" w:rsidP="002935C8">
      <w:pPr>
        <w:spacing w:after="240"/>
        <w:ind w:left="1440" w:hanging="720"/>
        <w:rPr>
          <w:szCs w:val="20"/>
        </w:rPr>
      </w:pPr>
      <w:r w:rsidRPr="002935C8">
        <w:rPr>
          <w:szCs w:val="20"/>
        </w:rPr>
        <w:t>(c)</w:t>
      </w:r>
      <w:r w:rsidRPr="002935C8">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2935C8">
        <w:rPr>
          <w:smallCaps/>
        </w:rPr>
        <w:t xml:space="preserve">Tex. Util. Code Ann. </w:t>
      </w:r>
      <w:r w:rsidRPr="002935C8">
        <w:rPr>
          <w:szCs w:val="20"/>
        </w:rPr>
        <w:t>§§ 39.252 and 39.262(k) (Vernon 1998 &amp; Supp. 2007) (PURA); or</w:t>
      </w:r>
    </w:p>
    <w:p w14:paraId="1F0AD155" w14:textId="77777777" w:rsidR="002935C8" w:rsidRPr="002935C8" w:rsidRDefault="002935C8" w:rsidP="002935C8">
      <w:pPr>
        <w:spacing w:after="240"/>
        <w:ind w:left="1440" w:hanging="720"/>
        <w:rPr>
          <w:szCs w:val="20"/>
        </w:rPr>
      </w:pPr>
      <w:r w:rsidRPr="002935C8">
        <w:rPr>
          <w:szCs w:val="20"/>
        </w:rPr>
        <w:t>(d)</w:t>
      </w:r>
      <w:r w:rsidRPr="002935C8">
        <w:rPr>
          <w:szCs w:val="20"/>
        </w:rP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D0D6F7C" w14:textId="77777777" w:rsidR="002935C8" w:rsidRPr="002935C8" w:rsidRDefault="002935C8" w:rsidP="002935C8">
      <w:pPr>
        <w:spacing w:after="240"/>
        <w:ind w:left="720" w:hanging="720"/>
      </w:pPr>
      <w:r w:rsidRPr="002935C8">
        <w:t>(3)</w:t>
      </w:r>
      <w:r w:rsidRPr="002935C8">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077ADE70" w14:textId="77777777" w:rsidR="002935C8" w:rsidRPr="002935C8" w:rsidRDefault="002935C8" w:rsidP="002935C8">
      <w:pPr>
        <w:spacing w:after="240"/>
        <w:ind w:left="1440" w:hanging="720"/>
      </w:pPr>
      <w:r w:rsidRPr="002935C8">
        <w:t>(a)</w:t>
      </w:r>
      <w:r w:rsidRPr="002935C8">
        <w:tab/>
        <w:t xml:space="preserve">For configurations where the Resource Entity telemeters an auxiliary Load value to the EPS Meter: </w:t>
      </w:r>
    </w:p>
    <w:p w14:paraId="0FB421DE" w14:textId="77777777" w:rsidR="002935C8" w:rsidRPr="002935C8" w:rsidRDefault="002935C8" w:rsidP="002935C8">
      <w:pPr>
        <w:spacing w:after="240"/>
        <w:ind w:left="2160" w:hanging="720"/>
      </w:pPr>
      <w:r w:rsidRPr="002935C8">
        <w:t>(i)</w:t>
      </w:r>
      <w:r w:rsidRPr="002935C8">
        <w:tab/>
        <w:t xml:space="preserve">The total energy into the ESR, SODESS, or SOTESS must be separately metered from all other Loads and generation, and must be metered using EPS Metering Facilities; and </w:t>
      </w:r>
    </w:p>
    <w:p w14:paraId="0C83F773" w14:textId="77777777" w:rsidR="002935C8" w:rsidRPr="002935C8" w:rsidRDefault="002935C8" w:rsidP="002935C8">
      <w:pPr>
        <w:spacing w:after="240"/>
        <w:ind w:left="2160" w:hanging="720"/>
      </w:pPr>
      <w:r w:rsidRPr="002935C8">
        <w:t>(ii)</w:t>
      </w:r>
      <w:r w:rsidRPr="002935C8">
        <w:tab/>
        <w:t xml:space="preserve">The auxiliary Load energy shall be stored in the EPS Meter’s IDR, per channel assignments defined in the SMOG. </w:t>
      </w:r>
    </w:p>
    <w:p w14:paraId="3DB8BA4A" w14:textId="77777777" w:rsidR="002935C8" w:rsidRPr="002935C8" w:rsidRDefault="002935C8" w:rsidP="002935C8">
      <w:pPr>
        <w:spacing w:after="240"/>
        <w:ind w:left="1440" w:hanging="720"/>
      </w:pPr>
      <w:r w:rsidRPr="002935C8">
        <w:t>(b)</w:t>
      </w:r>
      <w:r w:rsidRPr="002935C8">
        <w:tab/>
        <w:t>For configurations where the WSL is not at the POI, it must be metered behind a single POI metering point, per the requirements in paragraph (3) or (3)(a) above; and</w:t>
      </w:r>
    </w:p>
    <w:p w14:paraId="72CF759B" w14:textId="77777777" w:rsidR="002935C8" w:rsidRPr="002935C8" w:rsidRDefault="002935C8" w:rsidP="002935C8">
      <w:pPr>
        <w:spacing w:after="240"/>
        <w:ind w:left="1440" w:hanging="720"/>
      </w:pPr>
      <w:r w:rsidRPr="002935C8">
        <w:t>(c)</w:t>
      </w:r>
      <w:r w:rsidRPr="002935C8">
        <w:tab/>
        <w:t>WSL for a compressed air energy storage Load Resource is exempt from the requirement to be electrically connected to a common switchyard, as defined in paragraph (6) below.</w:t>
      </w:r>
    </w:p>
    <w:p w14:paraId="1BDFBB83" w14:textId="77777777" w:rsidR="002935C8" w:rsidRPr="002935C8" w:rsidRDefault="002935C8" w:rsidP="002935C8">
      <w:pPr>
        <w:spacing w:after="240"/>
        <w:ind w:left="720" w:hanging="720"/>
        <w:rPr>
          <w:szCs w:val="20"/>
        </w:rPr>
      </w:pPr>
      <w:r w:rsidRPr="002935C8">
        <w:rPr>
          <w:szCs w:val="20"/>
        </w:rPr>
        <w:lastRenderedPageBreak/>
        <w:t>(4)</w:t>
      </w:r>
      <w:r w:rsidRPr="002935C8">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1296255" w14:textId="77777777" w:rsidR="002935C8" w:rsidRPr="002935C8" w:rsidRDefault="002935C8" w:rsidP="002935C8">
      <w:pPr>
        <w:spacing w:after="240"/>
        <w:ind w:left="720" w:hanging="720"/>
        <w:rPr>
          <w:szCs w:val="20"/>
        </w:rPr>
      </w:pPr>
      <w:r w:rsidRPr="002935C8">
        <w:rPr>
          <w:iCs/>
        </w:rPr>
        <w:t>(5)</w:t>
      </w:r>
      <w:r w:rsidRPr="002935C8">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BAE5D99" w14:textId="77777777" w:rsidR="002935C8" w:rsidRPr="002935C8" w:rsidRDefault="002935C8" w:rsidP="002935C8">
      <w:pPr>
        <w:spacing w:after="240"/>
        <w:ind w:left="720" w:hanging="720"/>
        <w:rPr>
          <w:ins w:id="877" w:author="Tesla" w:date="2021-10-06T17:04:00Z"/>
          <w:szCs w:val="20"/>
        </w:rPr>
      </w:pPr>
      <w:r w:rsidRPr="002935C8">
        <w:rPr>
          <w:szCs w:val="20"/>
        </w:rPr>
        <w:t>(6)</w:t>
      </w:r>
      <w:r w:rsidRPr="002935C8">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447"/>
      <w:bookmarkEnd w:id="448"/>
    </w:p>
    <w:p w14:paraId="4B49A733" w14:textId="77777777" w:rsidR="002935C8" w:rsidRPr="002935C8" w:rsidRDefault="002935C8" w:rsidP="002935C8">
      <w:pPr>
        <w:spacing w:after="240"/>
        <w:ind w:left="720" w:hanging="720"/>
        <w:rPr>
          <w:ins w:id="878" w:author="ERCOT 040522" w:date="2022-04-04T12:57:00Z"/>
        </w:rPr>
      </w:pPr>
      <w:ins w:id="879" w:author="Tesla" w:date="2021-10-06T17:04:00Z">
        <w:del w:id="880" w:author="ERCOT 040522" w:date="2022-03-29T22:11:00Z">
          <w:r w:rsidRPr="002935C8" w:rsidDel="00DB1F7B">
            <w:delText xml:space="preserve">(7) </w:delText>
          </w:r>
          <w:r w:rsidRPr="002935C8" w:rsidDel="00DB1F7B">
            <w:tab/>
            <w:delText xml:space="preserve">An ESR with </w:delText>
          </w:r>
        </w:del>
        <w:del w:id="881" w:author="Tesla 021422" w:date="2022-02-03T12:49:00Z">
          <w:r w:rsidRPr="002935C8" w:rsidDel="003F08B4">
            <w:delText xml:space="preserve">an </w:delText>
          </w:r>
          <w:r w:rsidRPr="002935C8" w:rsidDel="003F08B4">
            <w:rPr>
              <w:color w:val="000000"/>
              <w:shd w:val="clear" w:color="auto" w:fill="FFFFFF"/>
            </w:rPr>
            <w:delText xml:space="preserve">emergency </w:delText>
          </w:r>
          <w:r w:rsidRPr="002935C8" w:rsidDel="003F08B4">
            <w:delText>switching solution</w:delText>
          </w:r>
        </w:del>
      </w:ins>
      <w:ins w:id="882" w:author="Tesla 021422" w:date="2022-02-14T13:39:00Z">
        <w:del w:id="883" w:author="ERCOT 040522" w:date="2022-03-29T22:12:00Z">
          <w:r w:rsidRPr="002935C8" w:rsidDel="00DB1F7B">
            <w:delText>Microgrid Island Mode (</w:delText>
          </w:r>
        </w:del>
      </w:ins>
      <w:ins w:id="884" w:author="Tesla 021422" w:date="2022-02-03T12:49:00Z">
        <w:del w:id="885" w:author="ERCOT 040522" w:date="2022-03-29T22:12:00Z">
          <w:r w:rsidRPr="002935C8" w:rsidDel="00DB1F7B">
            <w:delText>MIM</w:delText>
          </w:r>
        </w:del>
      </w:ins>
      <w:ins w:id="886" w:author="Tesla 021422" w:date="2022-02-14T13:39:00Z">
        <w:del w:id="887" w:author="ERCOT 040522" w:date="2022-03-29T22:12:00Z">
          <w:r w:rsidRPr="002935C8" w:rsidDel="00DB1F7B">
            <w:delText>)</w:delText>
          </w:r>
        </w:del>
      </w:ins>
      <w:ins w:id="888" w:author="Tesla 021422" w:date="2022-02-03T12:49:00Z">
        <w:del w:id="889" w:author="ERCOT 040522" w:date="2022-03-29T22:12:00Z">
          <w:r w:rsidRPr="002935C8" w:rsidDel="00DB1F7B">
            <w:delText xml:space="preserve"> Plan</w:delText>
          </w:r>
        </w:del>
      </w:ins>
      <w:ins w:id="890" w:author="Tesla" w:date="2021-10-06T17:04:00Z">
        <w:del w:id="891" w:author="ERCOT 040522" w:date="2022-03-29T22:12:00Z">
          <w:r w:rsidRPr="002935C8" w:rsidDel="00DB1F7B">
            <w:delText xml:space="preserve"> pursuant to Section 3.11.7, </w:delText>
          </w:r>
        </w:del>
        <w:del w:id="892" w:author="Tesla 021422" w:date="2022-02-03T12:49:00Z">
          <w:r w:rsidRPr="002935C8" w:rsidDel="003F08B4">
            <w:delText xml:space="preserve">Emergency Switching Solution for an Energy Storage </w:delText>
          </w:r>
        </w:del>
        <w:del w:id="893" w:author="ERCOT 040522" w:date="2022-03-29T22:12:00Z">
          <w:r w:rsidRPr="002935C8" w:rsidDel="00DB1F7B">
            <w:delText>Resource</w:delText>
          </w:r>
        </w:del>
      </w:ins>
      <w:ins w:id="894" w:author="Tesla 021422" w:date="2022-02-14T12:22:00Z">
        <w:del w:id="895" w:author="ERCOT 040522" w:date="2022-03-29T22:12:00Z">
          <w:r w:rsidRPr="002935C8" w:rsidDel="00DB1F7B">
            <w:delText xml:space="preserve"> </w:delText>
          </w:r>
        </w:del>
      </w:ins>
      <w:ins w:id="896" w:author="Tesla 021422" w:date="2022-02-03T12:49:00Z">
        <w:del w:id="897" w:author="ERCOT 040522" w:date="2022-03-29T22:12:00Z">
          <w:r w:rsidRPr="002935C8" w:rsidDel="00DB1F7B">
            <w:delText>Microgrid Island Mode</w:delText>
          </w:r>
        </w:del>
      </w:ins>
      <w:ins w:id="898" w:author="Tesla 021422" w:date="2022-02-14T12:22:00Z">
        <w:del w:id="899" w:author="ERCOT 040522" w:date="2022-03-29T22:12:00Z">
          <w:r w:rsidRPr="002935C8" w:rsidDel="00DB1F7B">
            <w:delText xml:space="preserve"> Plan</w:delText>
          </w:r>
        </w:del>
      </w:ins>
      <w:ins w:id="900" w:author="Tesla" w:date="2021-10-06T17:04:00Z">
        <w:del w:id="901" w:author="ERCOT 040522" w:date="2022-03-29T22:12:00Z">
          <w:r w:rsidRPr="002935C8" w:rsidDel="00DB1F7B">
            <w:delText xml:space="preserve">, must have EPS Meters sufficient to record all inflows and outflows during the two operational modes, including any </w:delText>
          </w:r>
        </w:del>
      </w:ins>
      <w:ins w:id="902" w:author="Tesla 021422" w:date="2022-02-14T12:23:00Z">
        <w:del w:id="903" w:author="ERCOT 040522" w:date="2022-03-29T22:12:00Z">
          <w:r w:rsidRPr="002935C8" w:rsidDel="00DB1F7B">
            <w:delText xml:space="preserve">additional </w:delText>
          </w:r>
        </w:del>
      </w:ins>
      <w:ins w:id="904" w:author="Tesla" w:date="2021-10-06T17:04:00Z">
        <w:del w:id="905" w:author="ERCOT 040522" w:date="2022-03-29T22:12:00Z">
          <w:r w:rsidRPr="002935C8" w:rsidDel="00DB1F7B">
            <w:delText xml:space="preserve">meters </w:delText>
          </w:r>
        </w:del>
      </w:ins>
      <w:ins w:id="906" w:author="Tesla 021422" w:date="2022-02-14T12:23:00Z">
        <w:del w:id="907" w:author="ERCOT 040522" w:date="2022-03-29T22:12:00Z">
          <w:r w:rsidRPr="002935C8" w:rsidDel="00DB1F7B">
            <w:delText>necessary for</w:delText>
          </w:r>
        </w:del>
      </w:ins>
      <w:ins w:id="908" w:author="Tesla" w:date="2021-10-06T17:04:00Z">
        <w:del w:id="909" w:author="ERCOT 040522" w:date="2022-03-29T22:12:00Z">
          <w:r w:rsidRPr="002935C8" w:rsidDel="00DB1F7B">
            <w:delText xml:space="preserve"> Settlement </w:delText>
          </w:r>
        </w:del>
      </w:ins>
      <w:ins w:id="910" w:author="Tesla 021422" w:date="2022-02-14T12:23:00Z">
        <w:del w:id="911" w:author="ERCOT 040522" w:date="2022-03-29T22:12:00Z">
          <w:r w:rsidRPr="002935C8" w:rsidDel="00DB1F7B">
            <w:delText xml:space="preserve">which are required </w:delText>
          </w:r>
        </w:del>
      </w:ins>
      <w:ins w:id="912" w:author="Tesla" w:date="2021-10-06T17:04:00Z">
        <w:del w:id="913" w:author="ERCOT 040522" w:date="2022-03-29T22:12:00Z">
          <w:r w:rsidRPr="002935C8" w:rsidDel="00DB1F7B">
            <w:delText>by the DSP.</w:delText>
          </w:r>
        </w:del>
      </w:ins>
      <w:ins w:id="914" w:author="Tesla 021422" w:date="2022-02-03T14:24:00Z">
        <w:del w:id="915" w:author="ERCOT 040522" w:date="2022-03-29T22:12:00Z">
          <w:r w:rsidRPr="002935C8" w:rsidDel="00DB1F7B">
            <w:delText xml:space="preserve"> </w:delText>
          </w:r>
        </w:del>
      </w:ins>
    </w:p>
    <w:p w14:paraId="63A02997" w14:textId="77777777" w:rsidR="002935C8" w:rsidRPr="002935C8" w:rsidDel="00DB1F7B" w:rsidRDefault="002935C8" w:rsidP="002935C8">
      <w:pPr>
        <w:spacing w:after="240"/>
        <w:ind w:left="720" w:hanging="720"/>
        <w:rPr>
          <w:ins w:id="916" w:author="Tesla 021422" w:date="2022-02-08T15:14:00Z"/>
          <w:del w:id="917" w:author="ERCOT 040522" w:date="2022-03-29T22:12:00Z"/>
        </w:rPr>
      </w:pPr>
      <w:ins w:id="918" w:author="ERCOT 040522" w:date="2022-04-04T12:57:00Z">
        <w:r w:rsidRPr="002935C8">
          <w:t xml:space="preserve">(7) </w:t>
        </w:r>
        <w:r w:rsidRPr="002935C8">
          <w:tab/>
        </w:r>
      </w:ins>
      <w:ins w:id="919" w:author="ERCOT 040522" w:date="2022-04-04T17:35:00Z">
        <w:r w:rsidRPr="002935C8">
          <w:t>Notwithstanding any other provision in this section, f</w:t>
        </w:r>
      </w:ins>
      <w:ins w:id="920" w:author="ERCOT 040522" w:date="2022-04-04T12:56:00Z">
        <w:r w:rsidRPr="002935C8">
          <w:t xml:space="preserve">or </w:t>
        </w:r>
      </w:ins>
      <w:ins w:id="921" w:author="ERCOT 040522" w:date="2022-04-04T12:58:00Z">
        <w:r w:rsidRPr="002935C8">
          <w:t xml:space="preserve">any </w:t>
        </w:r>
      </w:ins>
      <w:ins w:id="922" w:author="ERCOT 040522" w:date="2022-04-04T13:00:00Z">
        <w:r w:rsidRPr="002935C8">
          <w:t xml:space="preserve">Generation </w:t>
        </w:r>
      </w:ins>
      <w:ins w:id="923" w:author="ERCOT 040522" w:date="2022-04-04T12:58:00Z">
        <w:r w:rsidRPr="002935C8">
          <w:t xml:space="preserve">Resource </w:t>
        </w:r>
      </w:ins>
      <w:ins w:id="924" w:author="ERCOT 040522" w:date="2022-04-04T13:00:00Z">
        <w:r w:rsidRPr="002935C8">
          <w:t xml:space="preserve">or ESR </w:t>
        </w:r>
      </w:ins>
      <w:ins w:id="925" w:author="ERCOT 040522" w:date="2022-04-04T12:58:00Z">
        <w:r w:rsidRPr="002935C8">
          <w:t xml:space="preserve">that is configured to serve a </w:t>
        </w:r>
      </w:ins>
      <w:ins w:id="926" w:author="ERCOT 040522" w:date="2022-04-04T16:57:00Z">
        <w:r w:rsidRPr="002935C8">
          <w:t>Customer</w:t>
        </w:r>
      </w:ins>
      <w:ins w:id="927" w:author="ERCOT 040522" w:date="2022-04-04T12:58:00Z">
        <w:r w:rsidRPr="002935C8">
          <w:t xml:space="preserve"> Load as part of a Private Microgrid Island (PMI), the connection </w:t>
        </w:r>
      </w:ins>
      <w:ins w:id="928" w:author="ERCOT 040522" w:date="2022-04-04T12:59:00Z">
        <w:r w:rsidRPr="002935C8">
          <w:t xml:space="preserve">to the </w:t>
        </w:r>
      </w:ins>
      <w:ins w:id="929" w:author="ERCOT 040522" w:date="2022-04-04T16:57:00Z">
        <w:r w:rsidRPr="002935C8">
          <w:t>Customer</w:t>
        </w:r>
      </w:ins>
      <w:ins w:id="930" w:author="ERCOT 040522" w:date="2022-04-04T12:59:00Z">
        <w:r w:rsidRPr="002935C8">
          <w:t xml:space="preserve"> Load in</w:t>
        </w:r>
      </w:ins>
      <w:ins w:id="931" w:author="ERCOT 040522" w:date="2022-04-04T12:58:00Z">
        <w:r w:rsidRPr="002935C8">
          <w:t xml:space="preserve"> the PMI </w:t>
        </w:r>
      </w:ins>
      <w:ins w:id="932" w:author="ERCOT 040522" w:date="2022-04-04T22:55:00Z">
        <w:r w:rsidRPr="002935C8">
          <w:t xml:space="preserve">configuration </w:t>
        </w:r>
      </w:ins>
      <w:ins w:id="933" w:author="ERCOT 040522" w:date="2022-04-04T12:58:00Z">
        <w:r w:rsidRPr="002935C8">
          <w:t xml:space="preserve">shall be </w:t>
        </w:r>
      </w:ins>
      <w:ins w:id="934" w:author="ERCOT 040522" w:date="2022-04-04T13:00:00Z">
        <w:r w:rsidRPr="002935C8">
          <w:t xml:space="preserve">located </w:t>
        </w:r>
      </w:ins>
      <w:ins w:id="935" w:author="ERCOT 040522" w:date="2022-04-04T12:58:00Z">
        <w:r w:rsidRPr="002935C8">
          <w:t xml:space="preserve">behind the EPS </w:t>
        </w:r>
      </w:ins>
      <w:ins w:id="936" w:author="ERCOT 040522" w:date="2022-04-05T11:54:00Z">
        <w:r w:rsidRPr="002935C8">
          <w:t>m</w:t>
        </w:r>
      </w:ins>
      <w:ins w:id="937" w:author="ERCOT 040522" w:date="2022-04-04T12:58:00Z">
        <w:r w:rsidRPr="002935C8">
          <w:t xml:space="preserve">etering point at the </w:t>
        </w:r>
      </w:ins>
      <w:ins w:id="938" w:author="ERCOT 040522" w:date="2022-04-04T13:00:00Z">
        <w:r w:rsidRPr="002935C8">
          <w:t xml:space="preserve">Resource’s </w:t>
        </w:r>
      </w:ins>
      <w:ins w:id="939" w:author="ERCOT 040522" w:date="2022-04-04T12:58:00Z">
        <w:r w:rsidRPr="002935C8">
          <w:t>POI</w:t>
        </w:r>
      </w:ins>
      <w:ins w:id="940" w:author="ERCOT 040522" w:date="2022-04-04T12:59:00Z">
        <w:r w:rsidRPr="002935C8">
          <w:t>.</w:t>
        </w:r>
      </w:ins>
      <w:ins w:id="941" w:author="ERCOT 040522" w:date="2022-04-04T12:56:00Z">
        <w:r w:rsidRPr="002935C8">
          <w:t xml:space="preserve"> </w:t>
        </w:r>
      </w:ins>
      <w:ins w:id="942" w:author="ERCOT 040522" w:date="2022-04-04T13:00:00Z">
        <w:r w:rsidRPr="002935C8">
          <w:t xml:space="preserve"> For </w:t>
        </w:r>
      </w:ins>
      <w:ins w:id="943" w:author="ERCOT 040522" w:date="2022-04-04T13:01:00Z">
        <w:r w:rsidRPr="002935C8">
          <w:t xml:space="preserve">a PMI </w:t>
        </w:r>
      </w:ins>
      <w:ins w:id="944" w:author="ERCOT 040522" w:date="2022-04-04T22:55:00Z">
        <w:r w:rsidRPr="002935C8">
          <w:t xml:space="preserve">configuration </w:t>
        </w:r>
      </w:ins>
      <w:ins w:id="945" w:author="ERCOT 040522" w:date="2022-04-04T13:01:00Z">
        <w:r w:rsidRPr="002935C8">
          <w:t xml:space="preserve">that includes </w:t>
        </w:r>
      </w:ins>
      <w:ins w:id="946" w:author="ERCOT 040522" w:date="2022-04-04T13:00:00Z">
        <w:r w:rsidRPr="002935C8">
          <w:t>an ESR</w:t>
        </w:r>
      </w:ins>
      <w:ins w:id="947" w:author="ERCOT 040522" w:date="2022-04-04T13:01:00Z">
        <w:r w:rsidRPr="002935C8">
          <w:t xml:space="preserve"> </w:t>
        </w:r>
      </w:ins>
      <w:ins w:id="948" w:author="ERCOT 040522" w:date="2022-04-05T10:14:00Z">
        <w:r w:rsidRPr="002935C8">
          <w:t>that is receiving WSL treatment for charging Load</w:t>
        </w:r>
      </w:ins>
      <w:ins w:id="949" w:author="ERCOT 040522" w:date="2022-04-05T10:15:00Z">
        <w:r w:rsidRPr="002935C8">
          <w:t>,</w:t>
        </w:r>
      </w:ins>
      <w:ins w:id="950" w:author="ERCOT 040522" w:date="2022-04-05T10:14:00Z">
        <w:r w:rsidRPr="002935C8">
          <w:t xml:space="preserve"> </w:t>
        </w:r>
      </w:ins>
      <w:ins w:id="951" w:author="ERCOT 040522" w:date="2022-04-05T06:35:00Z">
        <w:r w:rsidRPr="002935C8">
          <w:t xml:space="preserve">an </w:t>
        </w:r>
      </w:ins>
      <w:ins w:id="952" w:author="ERCOT 040522" w:date="2022-04-04T13:01:00Z">
        <w:r w:rsidRPr="002935C8">
          <w:t xml:space="preserve">EPS Meter shall be located to measure the ESR’s </w:t>
        </w:r>
      </w:ins>
      <w:ins w:id="953" w:author="ERCOT 040522" w:date="2022-04-05T10:08:00Z">
        <w:r w:rsidRPr="002935C8">
          <w:t xml:space="preserve">gross </w:t>
        </w:r>
      </w:ins>
      <w:ins w:id="954" w:author="ERCOT 040522" w:date="2022-04-04T13:01:00Z">
        <w:r w:rsidRPr="002935C8">
          <w:t>output</w:t>
        </w:r>
      </w:ins>
      <w:ins w:id="955" w:author="ERCOT 040522" w:date="2022-04-05T10:10:00Z">
        <w:r w:rsidRPr="002935C8">
          <w:t xml:space="preserve"> net of </w:t>
        </w:r>
      </w:ins>
      <w:ins w:id="956" w:author="ERCOT 040522" w:date="2022-04-05T10:11:00Z">
        <w:r w:rsidRPr="002935C8">
          <w:t xml:space="preserve">any internal telemetered auxiliary </w:t>
        </w:r>
      </w:ins>
      <w:ins w:id="957" w:author="ERCOT 040522" w:date="2022-04-05T11:52:00Z">
        <w:r w:rsidRPr="002935C8">
          <w:t>L</w:t>
        </w:r>
      </w:ins>
      <w:ins w:id="958" w:author="ERCOT 040522" w:date="2022-04-05T10:11:00Z">
        <w:r w:rsidRPr="002935C8">
          <w:t>oad</w:t>
        </w:r>
      </w:ins>
      <w:ins w:id="959" w:author="ERCOT 040522" w:date="2022-04-05T10:16:00Z">
        <w:r w:rsidRPr="002935C8">
          <w:t>,</w:t>
        </w:r>
      </w:ins>
      <w:ins w:id="960" w:author="ERCOT 040522" w:date="2022-04-04T13:01:00Z">
        <w:r w:rsidRPr="002935C8">
          <w:t xml:space="preserve"> and </w:t>
        </w:r>
      </w:ins>
      <w:ins w:id="961" w:author="ERCOT 040522" w:date="2022-04-04T13:04:00Z">
        <w:r w:rsidRPr="002935C8">
          <w:t>a</w:t>
        </w:r>
      </w:ins>
      <w:ins w:id="962" w:author="ERCOT 040522" w:date="2022-04-04T13:05:00Z">
        <w:r w:rsidRPr="002935C8">
          <w:t xml:space="preserve"> s</w:t>
        </w:r>
      </w:ins>
      <w:ins w:id="963" w:author="ERCOT 040522" w:date="2022-04-04T13:06:00Z">
        <w:r w:rsidRPr="002935C8">
          <w:t xml:space="preserve">eparate TDSP </w:t>
        </w:r>
      </w:ins>
      <w:ins w:id="964" w:author="ERCOT 040522" w:date="2022-04-04T13:04:00Z">
        <w:r w:rsidRPr="002935C8">
          <w:t>ESI ID</w:t>
        </w:r>
      </w:ins>
      <w:ins w:id="965" w:author="ERCOT 040522" w:date="2022-04-05T09:27:00Z">
        <w:r w:rsidRPr="002935C8">
          <w:t xml:space="preserve"> (f</w:t>
        </w:r>
      </w:ins>
      <w:ins w:id="966" w:author="ERCOT 040522" w:date="2022-04-05T09:28:00Z">
        <w:r w:rsidRPr="002935C8">
          <w:t xml:space="preserve">or nodal </w:t>
        </w:r>
      </w:ins>
      <w:ins w:id="967" w:author="ERCOT 040522" w:date="2022-04-05T11:52:00Z">
        <w:r w:rsidRPr="002935C8">
          <w:t>S</w:t>
        </w:r>
      </w:ins>
      <w:ins w:id="968" w:author="ERCOT 040522" w:date="2022-04-05T09:28:00Z">
        <w:r w:rsidRPr="002935C8">
          <w:t>ettlement)</w:t>
        </w:r>
      </w:ins>
      <w:ins w:id="969" w:author="ERCOT 040522" w:date="2022-04-04T13:04:00Z">
        <w:r w:rsidRPr="002935C8">
          <w:t xml:space="preserve"> with </w:t>
        </w:r>
      </w:ins>
      <w:ins w:id="970" w:author="ERCOT 040522" w:date="2022-04-04T13:05:00Z">
        <w:r w:rsidRPr="002935C8">
          <w:t>a Load Servi</w:t>
        </w:r>
      </w:ins>
      <w:ins w:id="971" w:author="ERCOT 040522" w:date="2022-04-04T14:47:00Z">
        <w:r w:rsidRPr="002935C8">
          <w:t>ng</w:t>
        </w:r>
      </w:ins>
      <w:ins w:id="972" w:author="ERCOT 040522" w:date="2022-04-04T13:05:00Z">
        <w:r w:rsidRPr="002935C8">
          <w:t xml:space="preserve"> Entity (LSE) association </w:t>
        </w:r>
      </w:ins>
      <w:ins w:id="973" w:author="ERCOT 040522" w:date="2022-04-04T13:04:00Z">
        <w:r w:rsidRPr="002935C8">
          <w:t>must be established</w:t>
        </w:r>
      </w:ins>
      <w:ins w:id="974" w:author="ERCOT 040522" w:date="2022-04-04T13:05:00Z">
        <w:r w:rsidRPr="002935C8">
          <w:t xml:space="preserve"> for the site </w:t>
        </w:r>
      </w:ins>
      <w:ins w:id="975" w:author="ERCOT 040522" w:date="2022-04-05T09:04:00Z">
        <w:r w:rsidRPr="002935C8">
          <w:t xml:space="preserve">prior to service of any </w:t>
        </w:r>
      </w:ins>
      <w:ins w:id="976" w:author="ERCOT 040522" w:date="2022-04-05T11:53:00Z">
        <w:r w:rsidRPr="002935C8">
          <w:t>L</w:t>
        </w:r>
      </w:ins>
      <w:ins w:id="977" w:author="ERCOT 040522" w:date="2022-04-05T09:04:00Z">
        <w:r w:rsidRPr="002935C8">
          <w:t>oad</w:t>
        </w:r>
      </w:ins>
      <w:ins w:id="978" w:author="ERCOT 040522" w:date="2022-04-04T13:03:00Z">
        <w:r w:rsidRPr="002935C8">
          <w:t xml:space="preserve">.  </w:t>
        </w:r>
      </w:ins>
      <w:ins w:id="979" w:author="ERCOT 040522" w:date="2022-04-04T12:56:00Z">
        <w:r w:rsidRPr="002935C8">
          <w:t xml:space="preserve">  </w:t>
        </w:r>
      </w:ins>
    </w:p>
    <w:p w14:paraId="12686C6F" w14:textId="77777777" w:rsidR="002935C8" w:rsidRPr="002935C8" w:rsidRDefault="002935C8" w:rsidP="002935C8">
      <w:pPr>
        <w:spacing w:after="240"/>
        <w:ind w:left="720" w:hanging="720"/>
      </w:pPr>
      <w:ins w:id="980" w:author="Tesla 021422" w:date="2022-02-14T13:40:00Z">
        <w:del w:id="981" w:author="ERCOT 040522" w:date="2022-03-29T22:12:00Z">
          <w:r w:rsidRPr="002935C8" w:rsidDel="00DB1F7B">
            <w:delText>(8)</w:delText>
          </w:r>
          <w:r w:rsidRPr="002935C8" w:rsidDel="00DB1F7B">
            <w:tab/>
          </w:r>
        </w:del>
      </w:ins>
      <w:ins w:id="982" w:author="Tesla 021422" w:date="2022-02-14T12:23:00Z">
        <w:del w:id="983" w:author="ERCOT 040522" w:date="2022-03-29T22:12:00Z">
          <w:r w:rsidRPr="002935C8" w:rsidDel="00DB1F7B">
            <w:delText>For any Resource with a MIM Plan</w:delText>
          </w:r>
        </w:del>
      </w:ins>
      <w:ins w:id="984" w:author="Tesla 021422" w:date="2022-02-14T12:24:00Z">
        <w:del w:id="985" w:author="ERCOT 040522" w:date="2022-03-29T22:12:00Z">
          <w:r w:rsidRPr="002935C8" w:rsidDel="00DB1F7B">
            <w:delText>, all required metering for Settlement</w:delText>
          </w:r>
        </w:del>
      </w:ins>
      <w:ins w:id="986" w:author="Tesla 021422" w:date="2022-02-03T14:25:00Z">
        <w:del w:id="987" w:author="ERCOT 040522" w:date="2022-03-29T22:12:00Z">
          <w:r w:rsidRPr="002935C8" w:rsidDel="00DB1F7B">
            <w:delText xml:space="preserve"> must be loc</w:delText>
          </w:r>
        </w:del>
      </w:ins>
      <w:ins w:id="988" w:author="Tesla 021422" w:date="2022-02-03T14:26:00Z">
        <w:del w:id="989" w:author="ERCOT 040522" w:date="2022-03-29T22:12:00Z">
          <w:r w:rsidRPr="002935C8" w:rsidDel="00DB1F7B">
            <w:delText>ated</w:delText>
          </w:r>
        </w:del>
      </w:ins>
      <w:ins w:id="990" w:author="Tesla 021422" w:date="2022-02-03T14:25:00Z">
        <w:del w:id="991" w:author="ERCOT 040522" w:date="2022-03-29T22:12:00Z">
          <w:r w:rsidRPr="002935C8" w:rsidDel="00DB1F7B">
            <w:delText xml:space="preserve"> so that they will not register flows to or from the ERCOT System</w:delText>
          </w:r>
        </w:del>
      </w:ins>
      <w:ins w:id="992" w:author="Tesla 021422" w:date="2022-02-03T14:28:00Z">
        <w:del w:id="993" w:author="ERCOT 040522" w:date="2022-03-29T22:12:00Z">
          <w:r w:rsidRPr="002935C8" w:rsidDel="00DB1F7B">
            <w:delText xml:space="preserve"> during MIM</w:delText>
          </w:r>
        </w:del>
      </w:ins>
      <w:ins w:id="994" w:author="Tesla 021422" w:date="2022-02-03T14:25:00Z">
        <w:del w:id="995" w:author="ERCOT 040522" w:date="2022-03-29T22:12:00Z">
          <w:r w:rsidRPr="002935C8" w:rsidDel="00DB1F7B">
            <w:delText>.</w:delText>
          </w:r>
        </w:del>
      </w:ins>
      <w:ins w:id="996" w:author="Tesla 021422" w:date="2022-02-03T14:24:00Z">
        <w:del w:id="997" w:author="ERCOT 040522" w:date="2022-03-29T22:12:00Z">
          <w:r w:rsidRPr="002935C8" w:rsidDel="00DB1F7B">
            <w:delText xml:space="preserve"> </w:delText>
          </w:r>
        </w:del>
      </w:ins>
      <w:ins w:id="998" w:author="Tesla 021422" w:date="2022-02-14T13:40:00Z">
        <w:del w:id="999" w:author="ERCOT 040522" w:date="2022-03-29T22:12:00Z">
          <w:r w:rsidRPr="002935C8" w:rsidDel="00DB1F7B">
            <w:delText xml:space="preserve"> </w:delText>
          </w:r>
        </w:del>
      </w:ins>
      <w:ins w:id="1000" w:author="Tesla 021422" w:date="2022-02-03T14:26:00Z">
        <w:del w:id="1001" w:author="ERCOT 040522" w:date="2022-03-29T22:12:00Z">
          <w:r w:rsidRPr="002935C8" w:rsidDel="00DB1F7B">
            <w:delText xml:space="preserve">ERCOT may require the resubmission of an EPS Meter </w:delText>
          </w:r>
        </w:del>
      </w:ins>
      <w:ins w:id="1002" w:author="Tesla 021422" w:date="2022-02-03T14:27:00Z">
        <w:del w:id="1003" w:author="ERCOT 040522" w:date="2022-03-29T22:12:00Z">
          <w:r w:rsidRPr="002935C8" w:rsidDel="00DB1F7B">
            <w:delText>Design Proposal prior to approving a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5C8" w:rsidRPr="002935C8" w14:paraId="255D6C8D" w14:textId="77777777" w:rsidTr="00530C8D">
        <w:tc>
          <w:tcPr>
            <w:tcW w:w="9766" w:type="dxa"/>
            <w:shd w:val="pct12" w:color="auto" w:fill="auto"/>
          </w:tcPr>
          <w:p w14:paraId="4B14AB5A" w14:textId="77777777" w:rsidR="002935C8" w:rsidRPr="002935C8" w:rsidRDefault="002935C8" w:rsidP="002935C8">
            <w:pPr>
              <w:spacing w:before="120" w:after="240"/>
              <w:rPr>
                <w:b/>
                <w:i/>
                <w:iCs/>
              </w:rPr>
            </w:pPr>
            <w:r w:rsidRPr="002935C8">
              <w:rPr>
                <w:b/>
                <w:i/>
                <w:iCs/>
              </w:rPr>
              <w:t>[NPRR945:  Insert paragraph (</w:t>
            </w:r>
            <w:ins w:id="1004" w:author="ERCOT 040522" w:date="2022-04-05T11:53:00Z">
              <w:r w:rsidRPr="002935C8">
                <w:rPr>
                  <w:b/>
                  <w:i/>
                  <w:iCs/>
                </w:rPr>
                <w:t>8</w:t>
              </w:r>
            </w:ins>
            <w:ins w:id="1005" w:author="Tesla 021422" w:date="2022-02-14T13:41:00Z">
              <w:del w:id="1006" w:author="ERCOT 040522" w:date="2022-04-05T11:53:00Z">
                <w:r w:rsidRPr="002935C8" w:rsidDel="00732679">
                  <w:rPr>
                    <w:b/>
                    <w:i/>
                    <w:iCs/>
                  </w:rPr>
                  <w:delText>9</w:delText>
                </w:r>
              </w:del>
            </w:ins>
            <w:del w:id="1007" w:author="Tesla 021422" w:date="2022-02-14T13:41:00Z">
              <w:r w:rsidRPr="002935C8" w:rsidDel="00EB0FE1">
                <w:rPr>
                  <w:b/>
                  <w:i/>
                  <w:iCs/>
                </w:rPr>
                <w:delText>7</w:delText>
              </w:r>
            </w:del>
            <w:r w:rsidRPr="002935C8">
              <w:rPr>
                <w:b/>
                <w:i/>
                <w:iCs/>
              </w:rPr>
              <w:t>) below upon system implementation:]</w:t>
            </w:r>
          </w:p>
          <w:p w14:paraId="72FE6B0B" w14:textId="77777777" w:rsidR="002935C8" w:rsidRPr="002935C8" w:rsidRDefault="002935C8" w:rsidP="002935C8">
            <w:pPr>
              <w:spacing w:after="240"/>
              <w:ind w:left="720" w:hanging="720"/>
              <w:rPr>
                <w:szCs w:val="20"/>
              </w:rPr>
            </w:pPr>
            <w:r w:rsidRPr="002935C8">
              <w:rPr>
                <w:szCs w:val="20"/>
              </w:rPr>
              <w:t>(</w:t>
            </w:r>
            <w:ins w:id="1008" w:author="ERCOT 040522" w:date="2022-04-05T11:53:00Z">
              <w:r w:rsidRPr="002935C8">
                <w:rPr>
                  <w:szCs w:val="20"/>
                </w:rPr>
                <w:t>8</w:t>
              </w:r>
            </w:ins>
            <w:ins w:id="1009" w:author="Tesla 021422" w:date="2022-02-14T13:41:00Z">
              <w:del w:id="1010" w:author="ERCOT 040522" w:date="2022-04-05T11:53:00Z">
                <w:r w:rsidRPr="002935C8" w:rsidDel="00732679">
                  <w:rPr>
                    <w:szCs w:val="20"/>
                  </w:rPr>
                  <w:delText>9</w:delText>
                </w:r>
              </w:del>
            </w:ins>
            <w:del w:id="1011" w:author="Tesla 021422" w:date="2022-02-14T13:41:00Z">
              <w:r w:rsidRPr="002935C8" w:rsidDel="00EB0FE1">
                <w:rPr>
                  <w:szCs w:val="20"/>
                </w:rPr>
                <w:delText>7</w:delText>
              </w:r>
            </w:del>
            <w:r w:rsidRPr="002935C8">
              <w:rPr>
                <w:szCs w:val="20"/>
              </w:rPr>
              <w:t xml:space="preserve">) </w:t>
            </w:r>
            <w:r w:rsidRPr="002935C8">
              <w:rPr>
                <w:szCs w:val="20"/>
              </w:rPr>
              <w:tab/>
              <w:t xml:space="preserve">ERCOT </w:t>
            </w:r>
            <w:r w:rsidRPr="002935C8">
              <w:rPr>
                <w:iCs/>
              </w:rPr>
              <w:t>shall</w:t>
            </w:r>
            <w:r w:rsidRPr="002935C8">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w:t>
            </w:r>
            <w:r w:rsidRPr="002935C8">
              <w:rPr>
                <w:szCs w:val="20"/>
              </w:rPr>
              <w:lastRenderedPageBreak/>
              <w:t>customer-specific information regarding netted loads.  ERCOT shall update the list at least monthly.</w:t>
            </w:r>
          </w:p>
        </w:tc>
      </w:tr>
    </w:tbl>
    <w:p w14:paraId="0C1A11E7" w14:textId="77777777" w:rsidR="002935C8" w:rsidRPr="002935C8" w:rsidRDefault="002935C8" w:rsidP="002935C8">
      <w:pPr>
        <w:ind w:left="720" w:hanging="720"/>
      </w:pPr>
    </w:p>
    <w:sectPr w:rsidR="002935C8" w:rsidRPr="002935C8">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3" w:author="ERCOT Market Rules" w:date="2022-05-12T11:03:00Z" w:initials="CP">
    <w:p w14:paraId="1BF4AA0E" w14:textId="14474917" w:rsidR="00E42DE1" w:rsidRDefault="00E42DE1">
      <w:pPr>
        <w:pStyle w:val="CommentText"/>
      </w:pPr>
      <w:r>
        <w:rPr>
          <w:rStyle w:val="CommentReference"/>
        </w:rPr>
        <w:annotationRef/>
      </w:r>
      <w:r>
        <w:t>Please note NPRRs 1085 and 1092 also propose revisions to this section.</w:t>
      </w:r>
    </w:p>
  </w:comment>
  <w:comment w:id="312" w:author="ERCOT Market Rules" w:date="2022-05-12T11:04:00Z" w:initials="CP">
    <w:p w14:paraId="48DDC403" w14:textId="2A2E65D3" w:rsidR="00E42DE1" w:rsidRDefault="00E42DE1">
      <w:pPr>
        <w:pStyle w:val="CommentText"/>
      </w:pPr>
      <w:r>
        <w:rPr>
          <w:rStyle w:val="CommentReference"/>
        </w:rPr>
        <w:annotationRef/>
      </w:r>
      <w:r>
        <w:t>Please note NPRR1092 also proposes revisions to this section.</w:t>
      </w:r>
    </w:p>
  </w:comment>
  <w:comment w:id="449" w:author="ERCOT Market Rules" w:date="2022-05-12T11:04:00Z" w:initials="CP">
    <w:p w14:paraId="510517CF" w14:textId="40331B36" w:rsidR="00E42DE1" w:rsidRDefault="00E42DE1">
      <w:pPr>
        <w:pStyle w:val="CommentText"/>
      </w:pPr>
      <w:r>
        <w:rPr>
          <w:rStyle w:val="CommentReference"/>
        </w:rPr>
        <w:annotationRef/>
      </w:r>
      <w:r>
        <w:t>Please note NPRR1085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F4AA0E" w15:done="0"/>
  <w15:commentEx w15:paraId="48DDC403" w15:done="0"/>
  <w15:commentEx w15:paraId="510517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7680C" w16cex:dateUtc="2022-05-12T16:03:00Z"/>
  <w16cex:commentExtensible w16cex:durableId="26276834" w16cex:dateUtc="2022-05-12T16:04:00Z"/>
  <w16cex:commentExtensible w16cex:durableId="26276852" w16cex:dateUtc="2022-05-12T1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F4AA0E" w16cid:durableId="2627680C"/>
  <w16cid:commentId w16cid:paraId="48DDC403" w16cid:durableId="26276834"/>
  <w16cid:commentId w16cid:paraId="510517CF" w16cid:durableId="262768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E1083" w14:textId="77777777" w:rsidR="00221DCA" w:rsidRDefault="00221DCA">
      <w:r>
        <w:separator/>
      </w:r>
    </w:p>
  </w:endnote>
  <w:endnote w:type="continuationSeparator" w:id="0">
    <w:p w14:paraId="2889DE7B" w14:textId="77777777" w:rsidR="00221DCA" w:rsidRDefault="0022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80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6181D" w14:textId="1D43B665" w:rsidR="00D176CF" w:rsidRDefault="002D74C4">
    <w:pPr>
      <w:pStyle w:val="Footer"/>
      <w:tabs>
        <w:tab w:val="clear" w:pos="4320"/>
        <w:tab w:val="clear" w:pos="8640"/>
        <w:tab w:val="right" w:pos="9360"/>
      </w:tabs>
      <w:rPr>
        <w:rFonts w:ascii="Arial" w:hAnsi="Arial" w:cs="Arial"/>
        <w:sz w:val="18"/>
      </w:rPr>
    </w:pPr>
    <w:r>
      <w:rPr>
        <w:rFonts w:ascii="Arial" w:hAnsi="Arial" w:cs="Arial"/>
        <w:sz w:val="18"/>
      </w:rPr>
      <w:t>1100</w:t>
    </w:r>
    <w:r w:rsidR="00D176CF">
      <w:rPr>
        <w:rFonts w:ascii="Arial" w:hAnsi="Arial" w:cs="Arial"/>
        <w:sz w:val="18"/>
      </w:rPr>
      <w:t>NPRR</w:t>
    </w:r>
    <w:r w:rsidR="002229A4">
      <w:rPr>
        <w:rFonts w:ascii="Arial" w:hAnsi="Arial" w:cs="Arial"/>
        <w:sz w:val="18"/>
      </w:rPr>
      <w:t>-</w:t>
    </w:r>
    <w:r w:rsidR="00E45BB6">
      <w:rPr>
        <w:rFonts w:ascii="Arial" w:hAnsi="Arial" w:cs="Arial"/>
        <w:sz w:val="18"/>
      </w:rPr>
      <w:t>23</w:t>
    </w:r>
    <w:r w:rsidR="007F780F">
      <w:rPr>
        <w:rFonts w:ascii="Arial" w:hAnsi="Arial" w:cs="Arial"/>
        <w:sz w:val="18"/>
      </w:rPr>
      <w:t xml:space="preserve"> PRS Report </w:t>
    </w:r>
    <w:r w:rsidR="00910BD1">
      <w:rPr>
        <w:rFonts w:ascii="Arial" w:hAnsi="Arial" w:cs="Arial"/>
        <w:sz w:val="18"/>
      </w:rPr>
      <w:t>0</w:t>
    </w:r>
    <w:r w:rsidR="00E45BB6">
      <w:rPr>
        <w:rFonts w:ascii="Arial" w:hAnsi="Arial" w:cs="Arial"/>
        <w:sz w:val="18"/>
      </w:rPr>
      <w:t>511</w:t>
    </w:r>
    <w:r w:rsidR="00910BD1">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978047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F44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385E" w14:textId="77777777" w:rsidR="00221DCA" w:rsidRDefault="00221DCA">
      <w:r>
        <w:separator/>
      </w:r>
    </w:p>
  </w:footnote>
  <w:footnote w:type="continuationSeparator" w:id="0">
    <w:p w14:paraId="34C3E0E5" w14:textId="77777777" w:rsidR="00221DCA" w:rsidRDefault="0022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68C4" w14:textId="41D88C0C" w:rsidR="00D176CF" w:rsidRDefault="007F780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ERCOT Market Rules">
    <w15:presenceInfo w15:providerId="None" w15:userId="ERCOT Market Rules"/>
  </w15:person>
  <w15:person w15:author="Oncor 041222">
    <w15:presenceInfo w15:providerId="None" w15:userId="Oncor 041222"/>
  </w15:person>
  <w15:person w15:author="LCRA 041222">
    <w15:presenceInfo w15:providerId="None" w15:userId="LCRA 041222"/>
  </w15:person>
  <w15:person w15:author="ERCOT 041322">
    <w15:presenceInfo w15:providerId="None" w15:userId="ERCOT 041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491"/>
    <w:rsid w:val="00060A5A"/>
    <w:rsid w:val="00064B44"/>
    <w:rsid w:val="00067FE2"/>
    <w:rsid w:val="0007682E"/>
    <w:rsid w:val="000D1AEB"/>
    <w:rsid w:val="000D3E64"/>
    <w:rsid w:val="000F13C5"/>
    <w:rsid w:val="00105A36"/>
    <w:rsid w:val="001313B4"/>
    <w:rsid w:val="00133465"/>
    <w:rsid w:val="0014546D"/>
    <w:rsid w:val="001500D9"/>
    <w:rsid w:val="00156DB7"/>
    <w:rsid w:val="00157228"/>
    <w:rsid w:val="00160C3C"/>
    <w:rsid w:val="0017783C"/>
    <w:rsid w:val="0019314C"/>
    <w:rsid w:val="001A11C3"/>
    <w:rsid w:val="001F38F0"/>
    <w:rsid w:val="00221DCA"/>
    <w:rsid w:val="002229A4"/>
    <w:rsid w:val="00237430"/>
    <w:rsid w:val="00244630"/>
    <w:rsid w:val="00276A99"/>
    <w:rsid w:val="00286AD9"/>
    <w:rsid w:val="002935C8"/>
    <w:rsid w:val="002966F3"/>
    <w:rsid w:val="002B69F3"/>
    <w:rsid w:val="002B763A"/>
    <w:rsid w:val="002D382A"/>
    <w:rsid w:val="002D6BD1"/>
    <w:rsid w:val="002D74C4"/>
    <w:rsid w:val="002F1EDD"/>
    <w:rsid w:val="002F42F0"/>
    <w:rsid w:val="003013F2"/>
    <w:rsid w:val="0030232A"/>
    <w:rsid w:val="0030694A"/>
    <w:rsid w:val="003069F4"/>
    <w:rsid w:val="00360920"/>
    <w:rsid w:val="003763E0"/>
    <w:rsid w:val="00384709"/>
    <w:rsid w:val="00386C35"/>
    <w:rsid w:val="003A3D77"/>
    <w:rsid w:val="003B5AED"/>
    <w:rsid w:val="003C3CB4"/>
    <w:rsid w:val="003C6B7B"/>
    <w:rsid w:val="004135BD"/>
    <w:rsid w:val="004302A4"/>
    <w:rsid w:val="0044061E"/>
    <w:rsid w:val="004463BA"/>
    <w:rsid w:val="004822D4"/>
    <w:rsid w:val="0049290B"/>
    <w:rsid w:val="004A4451"/>
    <w:rsid w:val="004D0E15"/>
    <w:rsid w:val="004D3958"/>
    <w:rsid w:val="005008DF"/>
    <w:rsid w:val="005045D0"/>
    <w:rsid w:val="00534C6C"/>
    <w:rsid w:val="00567126"/>
    <w:rsid w:val="005841C0"/>
    <w:rsid w:val="0059260F"/>
    <w:rsid w:val="005E5074"/>
    <w:rsid w:val="00604ECE"/>
    <w:rsid w:val="00612E4F"/>
    <w:rsid w:val="00615D5E"/>
    <w:rsid w:val="00622E99"/>
    <w:rsid w:val="00625E5D"/>
    <w:rsid w:val="0066370F"/>
    <w:rsid w:val="006A0784"/>
    <w:rsid w:val="006A697B"/>
    <w:rsid w:val="006B31AD"/>
    <w:rsid w:val="006B4DDE"/>
    <w:rsid w:val="006B560F"/>
    <w:rsid w:val="006B5F43"/>
    <w:rsid w:val="006E4597"/>
    <w:rsid w:val="00743371"/>
    <w:rsid w:val="00743968"/>
    <w:rsid w:val="00785415"/>
    <w:rsid w:val="00791CB9"/>
    <w:rsid w:val="00793130"/>
    <w:rsid w:val="007A1BE1"/>
    <w:rsid w:val="007B3233"/>
    <w:rsid w:val="007B5A42"/>
    <w:rsid w:val="007B691D"/>
    <w:rsid w:val="007C199B"/>
    <w:rsid w:val="007D3073"/>
    <w:rsid w:val="007D64B9"/>
    <w:rsid w:val="007D72D4"/>
    <w:rsid w:val="007E0452"/>
    <w:rsid w:val="007E323E"/>
    <w:rsid w:val="007F780F"/>
    <w:rsid w:val="00805D0F"/>
    <w:rsid w:val="008070C0"/>
    <w:rsid w:val="0080758E"/>
    <w:rsid w:val="00811C12"/>
    <w:rsid w:val="008124A6"/>
    <w:rsid w:val="00834F77"/>
    <w:rsid w:val="00845778"/>
    <w:rsid w:val="00877829"/>
    <w:rsid w:val="00887E28"/>
    <w:rsid w:val="008D5C3A"/>
    <w:rsid w:val="008E6DA2"/>
    <w:rsid w:val="00907B1E"/>
    <w:rsid w:val="00910BD1"/>
    <w:rsid w:val="00943AFD"/>
    <w:rsid w:val="00963A51"/>
    <w:rsid w:val="00964377"/>
    <w:rsid w:val="009708CC"/>
    <w:rsid w:val="00983B6E"/>
    <w:rsid w:val="009936F8"/>
    <w:rsid w:val="009A3772"/>
    <w:rsid w:val="009D17F0"/>
    <w:rsid w:val="009D2A5C"/>
    <w:rsid w:val="009F6B1F"/>
    <w:rsid w:val="00A42796"/>
    <w:rsid w:val="00A522B6"/>
    <w:rsid w:val="00A5311D"/>
    <w:rsid w:val="00AC1D02"/>
    <w:rsid w:val="00AD3B58"/>
    <w:rsid w:val="00AF56C6"/>
    <w:rsid w:val="00B032E8"/>
    <w:rsid w:val="00B2128A"/>
    <w:rsid w:val="00B57F96"/>
    <w:rsid w:val="00B67892"/>
    <w:rsid w:val="00BA4D33"/>
    <w:rsid w:val="00BC2D06"/>
    <w:rsid w:val="00C744EB"/>
    <w:rsid w:val="00C90702"/>
    <w:rsid w:val="00C917FF"/>
    <w:rsid w:val="00C9766A"/>
    <w:rsid w:val="00CB0552"/>
    <w:rsid w:val="00CC4F39"/>
    <w:rsid w:val="00CD1E38"/>
    <w:rsid w:val="00CD544C"/>
    <w:rsid w:val="00CF4256"/>
    <w:rsid w:val="00CF7356"/>
    <w:rsid w:val="00D00849"/>
    <w:rsid w:val="00D04FE8"/>
    <w:rsid w:val="00D176CF"/>
    <w:rsid w:val="00D271E3"/>
    <w:rsid w:val="00D2753E"/>
    <w:rsid w:val="00D40E17"/>
    <w:rsid w:val="00D47A80"/>
    <w:rsid w:val="00D85807"/>
    <w:rsid w:val="00D87349"/>
    <w:rsid w:val="00D91EE9"/>
    <w:rsid w:val="00D97220"/>
    <w:rsid w:val="00DA4552"/>
    <w:rsid w:val="00E14D47"/>
    <w:rsid w:val="00E1641C"/>
    <w:rsid w:val="00E26708"/>
    <w:rsid w:val="00E34958"/>
    <w:rsid w:val="00E37AB0"/>
    <w:rsid w:val="00E42DE1"/>
    <w:rsid w:val="00E45BB6"/>
    <w:rsid w:val="00E71C39"/>
    <w:rsid w:val="00EA56E6"/>
    <w:rsid w:val="00EB064C"/>
    <w:rsid w:val="00EC335F"/>
    <w:rsid w:val="00EC36D8"/>
    <w:rsid w:val="00EC48FB"/>
    <w:rsid w:val="00EE24EA"/>
    <w:rsid w:val="00EF0F9D"/>
    <w:rsid w:val="00EF232A"/>
    <w:rsid w:val="00F05A69"/>
    <w:rsid w:val="00F17F6F"/>
    <w:rsid w:val="00F43FFD"/>
    <w:rsid w:val="00F44236"/>
    <w:rsid w:val="00F52517"/>
    <w:rsid w:val="00FA57B2"/>
    <w:rsid w:val="00FB509B"/>
    <w:rsid w:val="00FC3D4B"/>
    <w:rsid w:val="00FC6312"/>
    <w:rsid w:val="00FE36E3"/>
    <w:rsid w:val="00FE6B01"/>
    <w:rsid w:val="00FF22C7"/>
    <w:rsid w:val="00FF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372645A"/>
  <w15:chartTrackingRefBased/>
  <w15:docId w15:val="{1E510045-D2D2-43D0-9737-0888DFDC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CB0552"/>
    <w:rPr>
      <w:b/>
      <w:bCs/>
      <w:i/>
      <w:sz w:val="24"/>
    </w:rPr>
  </w:style>
  <w:style w:type="paragraph" w:customStyle="1" w:styleId="BodyTextNumbered">
    <w:name w:val="Body Text Numbered"/>
    <w:basedOn w:val="BodyText"/>
    <w:link w:val="BodyTextNumberedChar"/>
    <w:rsid w:val="009D2A5C"/>
    <w:pPr>
      <w:ind w:left="720" w:hanging="720"/>
    </w:pPr>
    <w:rPr>
      <w:szCs w:val="20"/>
    </w:rPr>
  </w:style>
  <w:style w:type="character" w:customStyle="1" w:styleId="BodyTextNumberedChar">
    <w:name w:val="Body Text Numbered Char"/>
    <w:link w:val="BodyTextNumbered"/>
    <w:rsid w:val="009D2A5C"/>
    <w:rPr>
      <w:sz w:val="24"/>
    </w:rPr>
  </w:style>
  <w:style w:type="character" w:customStyle="1" w:styleId="H4Char">
    <w:name w:val="H4 Char"/>
    <w:link w:val="H4"/>
    <w:rsid w:val="009D2A5C"/>
    <w:rPr>
      <w:b/>
      <w:bCs/>
      <w:snapToGrid w:val="0"/>
      <w:sz w:val="24"/>
    </w:rPr>
  </w:style>
  <w:style w:type="character" w:customStyle="1" w:styleId="InstructionsChar">
    <w:name w:val="Instructions Char"/>
    <w:link w:val="Instructions"/>
    <w:rsid w:val="009D2A5C"/>
    <w:rPr>
      <w:b/>
      <w:i/>
      <w:iCs/>
      <w:sz w:val="24"/>
      <w:szCs w:val="24"/>
    </w:rPr>
  </w:style>
  <w:style w:type="character" w:styleId="UnresolvedMention">
    <w:name w:val="Unresolved Mention"/>
    <w:uiPriority w:val="99"/>
    <w:semiHidden/>
    <w:unhideWhenUsed/>
    <w:rsid w:val="009D2A5C"/>
    <w:rPr>
      <w:color w:val="605E5C"/>
      <w:shd w:val="clear" w:color="auto" w:fill="E1DFDD"/>
    </w:rPr>
  </w:style>
  <w:style w:type="character" w:customStyle="1" w:styleId="BodyTextNumberedChar1">
    <w:name w:val="Body Text Numbered Char1"/>
    <w:rsid w:val="00244630"/>
    <w:rPr>
      <w:iCs/>
      <w:sz w:val="24"/>
      <w:lang w:val="en-US" w:eastAsia="en-US" w:bidi="ar-SA"/>
    </w:rPr>
  </w:style>
  <w:style w:type="character" w:customStyle="1" w:styleId="HeaderChar">
    <w:name w:val="Header Char"/>
    <w:link w:val="Header"/>
    <w:rsid w:val="007F78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92052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0" TargetMode="External"/><Relationship Id="rId13" Type="http://schemas.openxmlformats.org/officeDocument/2006/relationships/image" Target="media/image2.wmf"/><Relationship Id="rId18" Type="http://schemas.openxmlformats.org/officeDocument/2006/relationships/hyperlink" Target="mailto:asharmafrank@tesla.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8435</Words>
  <Characters>48082</Characters>
  <Application>Microsoft Office Word</Application>
  <DocSecurity>4</DocSecurity>
  <Lines>400</Lines>
  <Paragraphs>112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56405</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7077980</vt:i4>
      </vt:variant>
      <vt:variant>
        <vt:i4>21</vt:i4>
      </vt:variant>
      <vt:variant>
        <vt:i4>0</vt:i4>
      </vt:variant>
      <vt:variant>
        <vt:i4>5</vt:i4>
      </vt:variant>
      <vt:variant>
        <vt:lpwstr>mailto:asharmafrank@tesla.com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2022-05-12T22:06:00Z</dcterms:created>
  <dcterms:modified xsi:type="dcterms:W3CDTF">2022-05-12T22:06:00Z</dcterms:modified>
</cp:coreProperties>
</file>