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0887C38A" w:rsidR="00C97625" w:rsidRDefault="00471A6A" w:rsidP="00D54DC7">
            <w:pPr>
              <w:pStyle w:val="Header"/>
            </w:pPr>
            <w:r>
              <w:t>P</w:t>
            </w:r>
            <w:r w:rsidR="00A2703F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1C6B0FD" w:rsidR="00C97625" w:rsidRPr="00595DDC" w:rsidRDefault="008107EB" w:rsidP="008107E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A2703F" w:rsidRPr="00A2703F">
                <w:rPr>
                  <w:rStyle w:val="Hyperlink"/>
                </w:rPr>
                <w:t>100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504BD67" w:rsidR="00C97625" w:rsidRDefault="00471A6A" w:rsidP="00D54DC7">
            <w:pPr>
              <w:pStyle w:val="Header"/>
            </w:pPr>
            <w:r>
              <w:t>P</w:t>
            </w:r>
            <w:r w:rsidR="00A2703F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4FE5B91" w:rsidR="00C97625" w:rsidRPr="009F3D0E" w:rsidRDefault="00A2703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2703F">
              <w:rPr>
                <w:szCs w:val="23"/>
              </w:rPr>
              <w:t>Steady-State Case Building Timeline Update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385AB27" w:rsidR="00FC0BDC" w:rsidRPr="009F3D0E" w:rsidRDefault="008107E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D0DD2CF" w:rsidR="00BC1D04" w:rsidRPr="00876E9E" w:rsidRDefault="00A6564A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168D9F38" w:rsidR="0026620F" w:rsidRPr="00511748" w:rsidRDefault="004A7E78" w:rsidP="00DA3B1F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Pr="00A2703F">
              <w:rPr>
                <w:rFonts w:cs="Arial"/>
              </w:rPr>
              <w:t>Planning Guide Revision Request (PGRR)</w:t>
            </w:r>
            <w:r>
              <w:rPr>
                <w:rFonts w:cs="Arial"/>
              </w:rPr>
              <w:t xml:space="preserve">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2D81E6B0" w:rsidR="00A2703F" w:rsidRPr="00FE71C0" w:rsidRDefault="00BC1D04" w:rsidP="00BC1D04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>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325C956D" w:rsidR="004D252E" w:rsidRPr="009266AD" w:rsidRDefault="00A2703F" w:rsidP="00D54DC7">
            <w:pPr>
              <w:pStyle w:val="NormalArial"/>
              <w:rPr>
                <w:sz w:val="22"/>
                <w:szCs w:val="22"/>
              </w:rPr>
            </w:pPr>
            <w:r w:rsidRPr="00A2703F">
              <w:rPr>
                <w:rFonts w:cs="Arial"/>
              </w:rPr>
              <w:t>ERCOT will update its business processes to implement this PGRR.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6E3B208" w:rsidR="006B0C5E" w:rsidRDefault="008107E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100PGRR-07 Impact Analysis 030222</w:t>
    </w:r>
    <w:r>
      <w:rPr>
        <w:rFonts w:ascii="Arial" w:hAnsi="Arial"/>
        <w:sz w:val="18"/>
      </w:rPr>
      <w:tab/>
    </w:r>
    <w:r w:rsidR="006B0C5E">
      <w:rPr>
        <w:rFonts w:ascii="Arial" w:hAnsi="Arial"/>
        <w:sz w:val="18"/>
      </w:rPr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137C2"/>
    <w:multiLevelType w:val="hybridMultilevel"/>
    <w:tmpl w:val="B3A44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A7E7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07EB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76E9E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0905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2703F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6564A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D04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27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PGRR10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850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WMS 030222</cp:lastModifiedBy>
  <cp:revision>5</cp:revision>
  <cp:lastPrinted>2007-01-12T13:31:00Z</cp:lastPrinted>
  <dcterms:created xsi:type="dcterms:W3CDTF">2022-03-01T19:36:00Z</dcterms:created>
  <dcterms:modified xsi:type="dcterms:W3CDTF">2022-03-02T20:16:00Z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