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2B8E148" w14:textId="77777777">
        <w:tc>
          <w:tcPr>
            <w:tcW w:w="1620" w:type="dxa"/>
            <w:tcBorders>
              <w:bottom w:val="single" w:sz="4" w:space="0" w:color="auto"/>
            </w:tcBorders>
            <w:shd w:val="clear" w:color="auto" w:fill="FFFFFF"/>
            <w:vAlign w:val="center"/>
          </w:tcPr>
          <w:p w14:paraId="72B83E53" w14:textId="57F63F78" w:rsidR="00152993" w:rsidRDefault="00BA5496">
            <w:pPr>
              <w:pStyle w:val="Header"/>
              <w:rPr>
                <w:rFonts w:ascii="Verdana" w:hAnsi="Verdana"/>
                <w:sz w:val="22"/>
              </w:rPr>
            </w:pPr>
            <w:bookmarkStart w:id="0" w:name="_GoBack"/>
            <w:bookmarkEnd w:id="0"/>
            <w:r>
              <w:t>&amp;</w:t>
            </w:r>
            <w:r w:rsidR="00EE6681">
              <w:t>N</w:t>
            </w:r>
            <w:r w:rsidR="00152993">
              <w:t>PRR Number</w:t>
            </w:r>
          </w:p>
        </w:tc>
        <w:tc>
          <w:tcPr>
            <w:tcW w:w="1260" w:type="dxa"/>
            <w:tcBorders>
              <w:bottom w:val="single" w:sz="4" w:space="0" w:color="auto"/>
            </w:tcBorders>
            <w:vAlign w:val="center"/>
          </w:tcPr>
          <w:p w14:paraId="213BF42F" w14:textId="77777777" w:rsidR="00152993" w:rsidRDefault="007A0493">
            <w:pPr>
              <w:pStyle w:val="Header"/>
            </w:pPr>
            <w:hyperlink r:id="rId8" w:history="1">
              <w:r w:rsidR="00FB434A" w:rsidRPr="005C355C">
                <w:rPr>
                  <w:rStyle w:val="Hyperlink"/>
                </w:rPr>
                <w:t>1058</w:t>
              </w:r>
            </w:hyperlink>
          </w:p>
        </w:tc>
        <w:tc>
          <w:tcPr>
            <w:tcW w:w="900" w:type="dxa"/>
            <w:tcBorders>
              <w:bottom w:val="single" w:sz="4" w:space="0" w:color="auto"/>
            </w:tcBorders>
            <w:shd w:val="clear" w:color="auto" w:fill="FFFFFF"/>
            <w:vAlign w:val="center"/>
          </w:tcPr>
          <w:p w14:paraId="141376A2" w14:textId="77777777" w:rsidR="00152993" w:rsidRDefault="00EE6681">
            <w:pPr>
              <w:pStyle w:val="Header"/>
            </w:pPr>
            <w:r>
              <w:t>N</w:t>
            </w:r>
            <w:r w:rsidR="00152993">
              <w:t>PRR Title</w:t>
            </w:r>
          </w:p>
        </w:tc>
        <w:tc>
          <w:tcPr>
            <w:tcW w:w="6660" w:type="dxa"/>
            <w:tcBorders>
              <w:bottom w:val="single" w:sz="4" w:space="0" w:color="auto"/>
            </w:tcBorders>
            <w:vAlign w:val="center"/>
          </w:tcPr>
          <w:p w14:paraId="49BAEA3C" w14:textId="77777777" w:rsidR="00152993" w:rsidRDefault="00FB434A">
            <w:pPr>
              <w:pStyle w:val="Header"/>
            </w:pPr>
            <w:r w:rsidRPr="005C355C">
              <w:t>Resour</w:t>
            </w:r>
            <w:r>
              <w:t>ce Offer Modernization for Real-Time Co-</w:t>
            </w:r>
            <w:r w:rsidRPr="005C355C">
              <w:t>Optimization</w:t>
            </w:r>
          </w:p>
        </w:tc>
      </w:tr>
      <w:tr w:rsidR="00152993" w14:paraId="4391C877" w14:textId="77777777">
        <w:trPr>
          <w:trHeight w:val="413"/>
        </w:trPr>
        <w:tc>
          <w:tcPr>
            <w:tcW w:w="2880" w:type="dxa"/>
            <w:gridSpan w:val="2"/>
            <w:tcBorders>
              <w:top w:val="nil"/>
              <w:left w:val="nil"/>
              <w:bottom w:val="single" w:sz="4" w:space="0" w:color="auto"/>
              <w:right w:val="nil"/>
            </w:tcBorders>
            <w:vAlign w:val="center"/>
          </w:tcPr>
          <w:p w14:paraId="29A746B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14FF5B5" w14:textId="77777777" w:rsidR="00152993" w:rsidRDefault="00152993">
            <w:pPr>
              <w:pStyle w:val="NormalArial"/>
            </w:pPr>
          </w:p>
        </w:tc>
      </w:tr>
      <w:tr w:rsidR="00152993" w14:paraId="40A848E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C4616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D9CD5D" w14:textId="1C2D0DF8" w:rsidR="00152993" w:rsidRDefault="00FD5E35" w:rsidP="00FD5E35">
            <w:pPr>
              <w:pStyle w:val="NormalArial"/>
            </w:pPr>
            <w:r>
              <w:t>February 8</w:t>
            </w:r>
            <w:r w:rsidR="00F57D58">
              <w:t>, 2021</w:t>
            </w:r>
          </w:p>
        </w:tc>
      </w:tr>
      <w:tr w:rsidR="00152993" w14:paraId="7AB443A5" w14:textId="77777777">
        <w:trPr>
          <w:trHeight w:val="467"/>
        </w:trPr>
        <w:tc>
          <w:tcPr>
            <w:tcW w:w="2880" w:type="dxa"/>
            <w:gridSpan w:val="2"/>
            <w:tcBorders>
              <w:top w:val="single" w:sz="4" w:space="0" w:color="auto"/>
              <w:left w:val="nil"/>
              <w:bottom w:val="nil"/>
              <w:right w:val="nil"/>
            </w:tcBorders>
            <w:shd w:val="clear" w:color="auto" w:fill="FFFFFF"/>
            <w:vAlign w:val="center"/>
          </w:tcPr>
          <w:p w14:paraId="13023B03" w14:textId="77777777" w:rsidR="00152993" w:rsidRDefault="00152993">
            <w:pPr>
              <w:pStyle w:val="NormalArial"/>
            </w:pPr>
          </w:p>
        </w:tc>
        <w:tc>
          <w:tcPr>
            <w:tcW w:w="7560" w:type="dxa"/>
            <w:gridSpan w:val="2"/>
            <w:tcBorders>
              <w:top w:val="nil"/>
              <w:left w:val="nil"/>
              <w:bottom w:val="nil"/>
              <w:right w:val="nil"/>
            </w:tcBorders>
            <w:vAlign w:val="center"/>
          </w:tcPr>
          <w:p w14:paraId="579E9B2F" w14:textId="77777777" w:rsidR="00152993" w:rsidRDefault="00152993">
            <w:pPr>
              <w:pStyle w:val="NormalArial"/>
            </w:pPr>
          </w:p>
        </w:tc>
      </w:tr>
      <w:tr w:rsidR="00152993" w14:paraId="7AFDEEA3" w14:textId="77777777">
        <w:trPr>
          <w:trHeight w:val="440"/>
        </w:trPr>
        <w:tc>
          <w:tcPr>
            <w:tcW w:w="10440" w:type="dxa"/>
            <w:gridSpan w:val="4"/>
            <w:tcBorders>
              <w:top w:val="single" w:sz="4" w:space="0" w:color="auto"/>
            </w:tcBorders>
            <w:shd w:val="clear" w:color="auto" w:fill="FFFFFF"/>
            <w:vAlign w:val="center"/>
          </w:tcPr>
          <w:p w14:paraId="70940E85" w14:textId="77777777" w:rsidR="00152993" w:rsidRDefault="00152993">
            <w:pPr>
              <w:pStyle w:val="Header"/>
              <w:jc w:val="center"/>
            </w:pPr>
            <w:r>
              <w:t>Submitter’s Information</w:t>
            </w:r>
          </w:p>
        </w:tc>
      </w:tr>
      <w:tr w:rsidR="00C12492" w14:paraId="518808D3" w14:textId="77777777">
        <w:trPr>
          <w:trHeight w:val="350"/>
        </w:trPr>
        <w:tc>
          <w:tcPr>
            <w:tcW w:w="2880" w:type="dxa"/>
            <w:gridSpan w:val="2"/>
            <w:shd w:val="clear" w:color="auto" w:fill="FFFFFF"/>
            <w:vAlign w:val="center"/>
          </w:tcPr>
          <w:p w14:paraId="7AB8D9D3" w14:textId="77777777" w:rsidR="00C12492" w:rsidRPr="00EC55B3" w:rsidRDefault="00C12492" w:rsidP="00C12492">
            <w:pPr>
              <w:pStyle w:val="Header"/>
            </w:pPr>
            <w:r w:rsidRPr="00EC55B3">
              <w:t>Name</w:t>
            </w:r>
          </w:p>
        </w:tc>
        <w:tc>
          <w:tcPr>
            <w:tcW w:w="7560" w:type="dxa"/>
            <w:gridSpan w:val="2"/>
            <w:vAlign w:val="center"/>
          </w:tcPr>
          <w:p w14:paraId="2089622C" w14:textId="05E42217" w:rsidR="00C12492" w:rsidRDefault="00C12492" w:rsidP="00C12492">
            <w:pPr>
              <w:pStyle w:val="NormalArial"/>
            </w:pPr>
            <w:r>
              <w:t>Dave Maggio / Austin Rosel</w:t>
            </w:r>
          </w:p>
        </w:tc>
      </w:tr>
      <w:tr w:rsidR="00C12492" w14:paraId="560EC6AF" w14:textId="77777777">
        <w:trPr>
          <w:trHeight w:val="350"/>
        </w:trPr>
        <w:tc>
          <w:tcPr>
            <w:tcW w:w="2880" w:type="dxa"/>
            <w:gridSpan w:val="2"/>
            <w:shd w:val="clear" w:color="auto" w:fill="FFFFFF"/>
            <w:vAlign w:val="center"/>
          </w:tcPr>
          <w:p w14:paraId="6AC7747F" w14:textId="77777777" w:rsidR="00C12492" w:rsidRPr="00EC55B3" w:rsidRDefault="00C12492" w:rsidP="00C12492">
            <w:pPr>
              <w:pStyle w:val="Header"/>
            </w:pPr>
            <w:r w:rsidRPr="00EC55B3">
              <w:t>E-mail Address</w:t>
            </w:r>
          </w:p>
        </w:tc>
        <w:tc>
          <w:tcPr>
            <w:tcW w:w="7560" w:type="dxa"/>
            <w:gridSpan w:val="2"/>
            <w:vAlign w:val="center"/>
          </w:tcPr>
          <w:p w14:paraId="00CD10EB" w14:textId="1BFC75A5" w:rsidR="00C12492" w:rsidRDefault="007A0493" w:rsidP="00C12492">
            <w:pPr>
              <w:pStyle w:val="NormalArial"/>
            </w:pPr>
            <w:hyperlink r:id="rId9" w:history="1">
              <w:r w:rsidR="00C12492" w:rsidRPr="00B773E0">
                <w:rPr>
                  <w:rStyle w:val="Hyperlink"/>
                </w:rPr>
                <w:t>David.Maggio@ercot.com</w:t>
              </w:r>
            </w:hyperlink>
            <w:r w:rsidR="00C12492">
              <w:t xml:space="preserve"> / </w:t>
            </w:r>
            <w:hyperlink r:id="rId10" w:history="1">
              <w:r w:rsidR="00C12492" w:rsidRPr="00B773E0">
                <w:rPr>
                  <w:rStyle w:val="Hyperlink"/>
                </w:rPr>
                <w:t>Austin.Rosel@ercot.com</w:t>
              </w:r>
            </w:hyperlink>
          </w:p>
        </w:tc>
      </w:tr>
      <w:tr w:rsidR="00C12492" w14:paraId="3E1CB617" w14:textId="77777777">
        <w:trPr>
          <w:trHeight w:val="350"/>
        </w:trPr>
        <w:tc>
          <w:tcPr>
            <w:tcW w:w="2880" w:type="dxa"/>
            <w:gridSpan w:val="2"/>
            <w:shd w:val="clear" w:color="auto" w:fill="FFFFFF"/>
            <w:vAlign w:val="center"/>
          </w:tcPr>
          <w:p w14:paraId="0FE91413" w14:textId="77777777" w:rsidR="00C12492" w:rsidRPr="00EC55B3" w:rsidRDefault="00C12492" w:rsidP="00C12492">
            <w:pPr>
              <w:pStyle w:val="Header"/>
            </w:pPr>
            <w:r w:rsidRPr="00EC55B3">
              <w:t>Company</w:t>
            </w:r>
          </w:p>
        </w:tc>
        <w:tc>
          <w:tcPr>
            <w:tcW w:w="7560" w:type="dxa"/>
            <w:gridSpan w:val="2"/>
            <w:vAlign w:val="center"/>
          </w:tcPr>
          <w:p w14:paraId="7BB3DC70" w14:textId="3F39F1A4" w:rsidR="00C12492" w:rsidRDefault="00C12492" w:rsidP="00C12492">
            <w:pPr>
              <w:pStyle w:val="NormalArial"/>
            </w:pPr>
            <w:r>
              <w:t>ERCOT</w:t>
            </w:r>
          </w:p>
        </w:tc>
      </w:tr>
      <w:tr w:rsidR="00C12492" w14:paraId="65065156" w14:textId="77777777">
        <w:trPr>
          <w:trHeight w:val="350"/>
        </w:trPr>
        <w:tc>
          <w:tcPr>
            <w:tcW w:w="2880" w:type="dxa"/>
            <w:gridSpan w:val="2"/>
            <w:shd w:val="clear" w:color="auto" w:fill="FFFFFF"/>
            <w:vAlign w:val="center"/>
          </w:tcPr>
          <w:p w14:paraId="6E825E81" w14:textId="1A7C1379" w:rsidR="00C12492" w:rsidRPr="00EC55B3" w:rsidRDefault="00C12492" w:rsidP="00C12492">
            <w:pPr>
              <w:pStyle w:val="Header"/>
            </w:pPr>
            <w:r>
              <w:t>Phone</w:t>
            </w:r>
            <w:r w:rsidRPr="00EC55B3">
              <w:t xml:space="preserve"> Number</w:t>
            </w:r>
          </w:p>
        </w:tc>
        <w:tc>
          <w:tcPr>
            <w:tcW w:w="7560" w:type="dxa"/>
            <w:gridSpan w:val="2"/>
            <w:vAlign w:val="center"/>
          </w:tcPr>
          <w:p w14:paraId="1A706603" w14:textId="2CF7EAFC" w:rsidR="00C12492" w:rsidRDefault="00C12492" w:rsidP="00C12492">
            <w:pPr>
              <w:pStyle w:val="NormalArial"/>
            </w:pPr>
            <w:r>
              <w:t>512-248-</w:t>
            </w:r>
            <w:r w:rsidRPr="00ED00FE">
              <w:t>6998</w:t>
            </w:r>
            <w:r>
              <w:t xml:space="preserve"> / 512-248-</w:t>
            </w:r>
            <w:r w:rsidRPr="00ED00FE">
              <w:t>6686</w:t>
            </w:r>
          </w:p>
        </w:tc>
      </w:tr>
      <w:tr w:rsidR="00075A94" w14:paraId="3A58D84C" w14:textId="77777777">
        <w:trPr>
          <w:trHeight w:val="350"/>
        </w:trPr>
        <w:tc>
          <w:tcPr>
            <w:tcW w:w="2880" w:type="dxa"/>
            <w:gridSpan w:val="2"/>
            <w:tcBorders>
              <w:bottom w:val="single" w:sz="4" w:space="0" w:color="auto"/>
            </w:tcBorders>
            <w:shd w:val="clear" w:color="auto" w:fill="FFFFFF"/>
            <w:vAlign w:val="center"/>
          </w:tcPr>
          <w:p w14:paraId="3E6B3EB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350B5BD" w14:textId="6894F468" w:rsidR="00075A94" w:rsidRDefault="00C12492">
            <w:pPr>
              <w:pStyle w:val="NormalArial"/>
            </w:pPr>
            <w:r>
              <w:t>Not applicable</w:t>
            </w:r>
          </w:p>
        </w:tc>
      </w:tr>
    </w:tbl>
    <w:p w14:paraId="7D6E9DC5"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7D58" w14:paraId="77EE82C6" w14:textId="77777777" w:rsidTr="00230A42">
        <w:trPr>
          <w:trHeight w:val="350"/>
        </w:trPr>
        <w:tc>
          <w:tcPr>
            <w:tcW w:w="10440" w:type="dxa"/>
            <w:tcBorders>
              <w:bottom w:val="single" w:sz="4" w:space="0" w:color="auto"/>
            </w:tcBorders>
            <w:shd w:val="clear" w:color="auto" w:fill="FFFFFF"/>
            <w:vAlign w:val="center"/>
          </w:tcPr>
          <w:p w14:paraId="74122A52" w14:textId="3FE6BE7E" w:rsidR="00F57D58" w:rsidRDefault="00F57D58" w:rsidP="00230A42">
            <w:pPr>
              <w:pStyle w:val="Header"/>
              <w:jc w:val="center"/>
            </w:pPr>
            <w:r>
              <w:t>Comments</w:t>
            </w:r>
          </w:p>
        </w:tc>
      </w:tr>
    </w:tbl>
    <w:p w14:paraId="3CA4AA6A" w14:textId="383E2A9B" w:rsidR="003776DC" w:rsidRDefault="003776DC" w:rsidP="00C12492">
      <w:pPr>
        <w:pStyle w:val="NormalArial"/>
        <w:spacing w:before="120" w:after="120"/>
      </w:pPr>
      <w:r>
        <w:t xml:space="preserve">ERCOT submits </w:t>
      </w:r>
      <w:r w:rsidR="00D60BA7">
        <w:t xml:space="preserve">these </w:t>
      </w:r>
      <w:r>
        <w:t>comments</w:t>
      </w:r>
      <w:r w:rsidR="00D60BA7">
        <w:t xml:space="preserve"> to Nodal Protocol Revision Request (NPRR) 1058, built on top of the 12/21/20 Independent Market Monitor (IMM) comments,</w:t>
      </w:r>
      <w:r>
        <w:t xml:space="preserve"> in order to propose adjustments to language in these sections:</w:t>
      </w:r>
    </w:p>
    <w:p w14:paraId="142A7249" w14:textId="6D5519A4" w:rsidR="003776DC" w:rsidRDefault="003776DC" w:rsidP="00C12492">
      <w:pPr>
        <w:pStyle w:val="NormalArial"/>
        <w:numPr>
          <w:ilvl w:val="0"/>
          <w:numId w:val="10"/>
        </w:numPr>
        <w:spacing w:before="120" w:after="120"/>
      </w:pPr>
      <w:r>
        <w:t>Section 4.4.9.3, Energy Offer Curve (EOC) –</w:t>
      </w:r>
      <w:r w:rsidR="00C12492">
        <w:t xml:space="preserve"> </w:t>
      </w:r>
      <w:r>
        <w:t xml:space="preserve">ERCOT </w:t>
      </w:r>
      <w:r w:rsidR="00C12492">
        <w:t xml:space="preserve">proposes </w:t>
      </w:r>
      <w:r>
        <w:t xml:space="preserve">that when the </w:t>
      </w:r>
      <w:r w:rsidR="00C12492">
        <w:t>Qualified Scheduling Entity (</w:t>
      </w:r>
      <w:r>
        <w:t>QSE</w:t>
      </w:r>
      <w:r w:rsidR="00C12492">
        <w:t>)</w:t>
      </w:r>
      <w:r>
        <w:t xml:space="preserve"> submits the E</w:t>
      </w:r>
      <w:r w:rsidR="00C12492">
        <w:t xml:space="preserve">nergy </w:t>
      </w:r>
      <w:r>
        <w:t>O</w:t>
      </w:r>
      <w:r w:rsidR="00C12492">
        <w:t xml:space="preserve">ffer </w:t>
      </w:r>
      <w:r>
        <w:t>C</w:t>
      </w:r>
      <w:r w:rsidR="00C12492">
        <w:t>urve</w:t>
      </w:r>
      <w:r>
        <w:t xml:space="preserve"> after the end of the Adjustment Period</w:t>
      </w:r>
      <w:r w:rsidR="00C12492">
        <w:t>,</w:t>
      </w:r>
      <w:r>
        <w:t xml:space="preserve"> the percentage of </w:t>
      </w:r>
      <w:r w:rsidR="00C12492" w:rsidRPr="00C12492">
        <w:t>Fuel Index Price</w:t>
      </w:r>
      <w:r w:rsidR="00C12492">
        <w:t xml:space="preserve"> (</w:t>
      </w:r>
      <w:r>
        <w:t>FIP</w:t>
      </w:r>
      <w:r w:rsidR="00C12492">
        <w:t>)</w:t>
      </w:r>
      <w:r>
        <w:t xml:space="preserve"> and</w:t>
      </w:r>
      <w:r w:rsidR="00C12492">
        <w:t xml:space="preserve"> Fuel Oil Price</w:t>
      </w:r>
      <w:r>
        <w:t xml:space="preserve"> </w:t>
      </w:r>
      <w:r w:rsidR="00C12492">
        <w:t>(</w:t>
      </w:r>
      <w:r>
        <w:t>FOP</w:t>
      </w:r>
      <w:r w:rsidR="00C12492">
        <w:t>)</w:t>
      </w:r>
      <w:r>
        <w:t xml:space="preserve"> will not be included and the system will use the last values submitted prior to the end of the </w:t>
      </w:r>
      <w:r w:rsidR="00C12492">
        <w:t>A</w:t>
      </w:r>
      <w:r>
        <w:t xml:space="preserve">djustment </w:t>
      </w:r>
      <w:r w:rsidR="00C12492">
        <w:t>P</w:t>
      </w:r>
      <w:r>
        <w:t xml:space="preserve">eriod due to </w:t>
      </w:r>
      <w:r w:rsidR="00547BB0">
        <w:t xml:space="preserve">the impacts to downstream systems and </w:t>
      </w:r>
      <w:r>
        <w:t xml:space="preserve">the potential cost of system implementation. </w:t>
      </w:r>
      <w:r w:rsidR="00C12492">
        <w:t xml:space="preserve"> </w:t>
      </w:r>
      <w:r>
        <w:t>Additionally, ERCOT proposes removing duplicative language</w:t>
      </w:r>
      <w:r w:rsidRPr="008023F5">
        <w:t xml:space="preserve"> </w:t>
      </w:r>
      <w:r>
        <w:t>in paragraph (6) which is covered in 6.4.4</w:t>
      </w:r>
      <w:r w:rsidR="00C12492">
        <w:t>, Energy Offer Curve;</w:t>
      </w:r>
    </w:p>
    <w:p w14:paraId="3B6F22D3" w14:textId="180115BF" w:rsidR="003776DC" w:rsidRDefault="00C12492" w:rsidP="00C12492">
      <w:pPr>
        <w:pStyle w:val="NormalArial"/>
        <w:numPr>
          <w:ilvl w:val="0"/>
          <w:numId w:val="10"/>
        </w:numPr>
        <w:spacing w:before="120" w:after="120"/>
      </w:pPr>
      <w:r>
        <w:t xml:space="preserve">Paragraph (1)(c) of Section </w:t>
      </w:r>
      <w:r w:rsidR="003776DC" w:rsidRPr="005024B4">
        <w:t>6.6.5.6</w:t>
      </w:r>
      <w:r w:rsidR="003776DC">
        <w:t xml:space="preserve">, </w:t>
      </w:r>
      <w:r w:rsidR="003776DC" w:rsidRPr="005024B4">
        <w:t>Resources Exempt from Deviation Charges</w:t>
      </w:r>
      <w:r w:rsidR="003776DC">
        <w:t xml:space="preserve"> – in order to reduce cost, additional language is proposed to specify that the exemption for Qualifying Facilities will continue to be based on the submission of an E</w:t>
      </w:r>
      <w:r>
        <w:t xml:space="preserve">nergy </w:t>
      </w:r>
      <w:r w:rsidR="003776DC">
        <w:t>O</w:t>
      </w:r>
      <w:r>
        <w:t xml:space="preserve">ffer </w:t>
      </w:r>
      <w:r w:rsidR="003776DC">
        <w:t>C</w:t>
      </w:r>
      <w:r>
        <w:t>urve</w:t>
      </w:r>
      <w:r w:rsidR="003776DC">
        <w:t xml:space="preserve"> by the end of the </w:t>
      </w:r>
      <w:r>
        <w:t>A</w:t>
      </w:r>
      <w:r w:rsidR="003776DC">
        <w:t xml:space="preserve">djustment </w:t>
      </w:r>
      <w:r>
        <w:t>Period;</w:t>
      </w:r>
    </w:p>
    <w:p w14:paraId="3197DD5B" w14:textId="0B86B805" w:rsidR="003776DC" w:rsidRPr="005024B4" w:rsidRDefault="00C12492" w:rsidP="00C12492">
      <w:pPr>
        <w:pStyle w:val="NormalArial"/>
        <w:numPr>
          <w:ilvl w:val="0"/>
          <w:numId w:val="10"/>
        </w:numPr>
        <w:spacing w:before="120" w:after="120"/>
      </w:pPr>
      <w:r>
        <w:t xml:space="preserve">Section </w:t>
      </w:r>
      <w:r w:rsidR="003776DC">
        <w:t>6</w:t>
      </w:r>
      <w:r w:rsidR="003776DC" w:rsidRPr="005024B4">
        <w:t>.6.9, Emergency Operations Settlement</w:t>
      </w:r>
      <w:r w:rsidR="003776DC">
        <w:t xml:space="preserve"> – ERCOT has updated the grey</w:t>
      </w:r>
      <w:r>
        <w:t>-</w:t>
      </w:r>
      <w:r w:rsidR="003776DC">
        <w:t>box language for NPRR1010</w:t>
      </w:r>
      <w:r>
        <w:t xml:space="preserve">, </w:t>
      </w:r>
      <w:r w:rsidRPr="00C12492">
        <w:t>RTC – NP 6: Adjustment Period and Real-Time Operations</w:t>
      </w:r>
      <w:r>
        <w:t>,</w:t>
      </w:r>
      <w:r w:rsidR="003776DC">
        <w:t xml:space="preserve"> and NPRR1014</w:t>
      </w:r>
      <w:r>
        <w:t xml:space="preserve">, </w:t>
      </w:r>
      <w:r w:rsidRPr="00C12492">
        <w:t>BESTF-4 Energy Storage Resource Single Model</w:t>
      </w:r>
      <w:r>
        <w:t>,</w:t>
      </w:r>
      <w:r w:rsidR="003776DC">
        <w:t xml:space="preserve"> to extend the freezing of </w:t>
      </w:r>
      <w:r>
        <w:t>E</w:t>
      </w:r>
      <w:r w:rsidR="003776DC">
        <w:t xml:space="preserve">nergy </w:t>
      </w:r>
      <w:r>
        <w:t>O</w:t>
      </w:r>
      <w:r w:rsidR="003776DC">
        <w:t xml:space="preserve">ffer </w:t>
      </w:r>
      <w:r>
        <w:t>C</w:t>
      </w:r>
      <w:r w:rsidR="003776DC">
        <w:t xml:space="preserve">urves used in this </w:t>
      </w:r>
      <w:r>
        <w:t>S</w:t>
      </w:r>
      <w:r w:rsidR="003776DC">
        <w:t xml:space="preserve">ettlement to the curves as submitted in the last </w:t>
      </w:r>
      <w:r w:rsidRPr="00C12492">
        <w:t>Security-Constrained Economic Dispatch</w:t>
      </w:r>
      <w:r>
        <w:t xml:space="preserve"> (</w:t>
      </w:r>
      <w:r w:rsidR="003776DC">
        <w:t>SCED</w:t>
      </w:r>
      <w:r>
        <w:t>)</w:t>
      </w:r>
      <w:r w:rsidR="003776DC">
        <w:t xml:space="preserve"> run prior to the triggering event to all Resources except in cases </w:t>
      </w:r>
      <w:r>
        <w:t>of p</w:t>
      </w:r>
      <w:r w:rsidR="003776DC">
        <w:t xml:space="preserve">rice </w:t>
      </w:r>
      <w:r>
        <w:t>c</w:t>
      </w:r>
      <w:r w:rsidR="003776DC">
        <w:t xml:space="preserve">orrection. </w:t>
      </w:r>
      <w:r>
        <w:t xml:space="preserve"> </w:t>
      </w:r>
      <w:r w:rsidR="003776DC">
        <w:t xml:space="preserve">Additionally, a clarifying statement has been added to define a trigger event in case of the </w:t>
      </w:r>
      <w:r w:rsidRPr="00C12492">
        <w:t>Quick Start Generation Resource</w:t>
      </w:r>
      <w:r>
        <w:t xml:space="preserve"> (</w:t>
      </w:r>
      <w:r w:rsidR="003776DC">
        <w:t>QSGR</w:t>
      </w:r>
      <w:r>
        <w:t>) brought on by SCED; and</w:t>
      </w:r>
    </w:p>
    <w:p w14:paraId="0324D9ED" w14:textId="02082586" w:rsidR="003776DC" w:rsidRDefault="003776DC" w:rsidP="00C12492">
      <w:pPr>
        <w:pStyle w:val="NormalArial"/>
        <w:numPr>
          <w:ilvl w:val="0"/>
          <w:numId w:val="10"/>
        </w:numPr>
        <w:spacing w:before="120" w:after="120"/>
      </w:pPr>
      <w:r>
        <w:t>Removal of various references to “end of the Adjustment Period” and the addition of E</w:t>
      </w:r>
      <w:r w:rsidR="00C12492">
        <w:t xml:space="preserve">nergy </w:t>
      </w:r>
      <w:r>
        <w:t>O</w:t>
      </w:r>
      <w:r w:rsidR="00C12492">
        <w:t xml:space="preserve">ffer </w:t>
      </w:r>
      <w:r>
        <w:t>C</w:t>
      </w:r>
      <w:r w:rsidR="00C12492">
        <w:t>urve</w:t>
      </w:r>
      <w:r>
        <w:t xml:space="preserve"> submissions to QSE activities during the Operating Hour.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F3FA1D1" w14:textId="77777777" w:rsidTr="00B5080A">
        <w:trPr>
          <w:trHeight w:val="350"/>
        </w:trPr>
        <w:tc>
          <w:tcPr>
            <w:tcW w:w="10440" w:type="dxa"/>
            <w:tcBorders>
              <w:bottom w:val="single" w:sz="4" w:space="0" w:color="auto"/>
            </w:tcBorders>
            <w:shd w:val="clear" w:color="auto" w:fill="FFFFFF"/>
            <w:vAlign w:val="center"/>
          </w:tcPr>
          <w:p w14:paraId="5BF69F06" w14:textId="568EA495" w:rsidR="00BD7258" w:rsidRDefault="00BD7258" w:rsidP="008079F7">
            <w:pPr>
              <w:pStyle w:val="Header"/>
              <w:jc w:val="center"/>
            </w:pPr>
            <w:r>
              <w:lastRenderedPageBreak/>
              <w:t>Revised Cover Page Language</w:t>
            </w:r>
          </w:p>
        </w:tc>
      </w:tr>
    </w:tbl>
    <w:p w14:paraId="672F9355" w14:textId="77777777" w:rsidR="00E65461" w:rsidRDefault="00E6546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5461" w14:paraId="706A518C" w14:textId="77777777" w:rsidTr="00E31333">
        <w:trPr>
          <w:trHeight w:val="3536"/>
        </w:trPr>
        <w:tc>
          <w:tcPr>
            <w:tcW w:w="2880" w:type="dxa"/>
            <w:tcBorders>
              <w:top w:val="single" w:sz="4" w:space="0" w:color="auto"/>
              <w:bottom w:val="single" w:sz="4" w:space="0" w:color="auto"/>
            </w:tcBorders>
            <w:shd w:val="clear" w:color="auto" w:fill="FFFFFF"/>
            <w:vAlign w:val="center"/>
          </w:tcPr>
          <w:p w14:paraId="27341DDD" w14:textId="77777777" w:rsidR="00E65461" w:rsidRDefault="00E65461" w:rsidP="00DC21EA">
            <w:pPr>
              <w:pStyle w:val="Header"/>
            </w:pPr>
            <w:r>
              <w:t xml:space="preserve">Nodal Protocol Sections Requiring Revision </w:t>
            </w:r>
          </w:p>
        </w:tc>
        <w:tc>
          <w:tcPr>
            <w:tcW w:w="7560" w:type="dxa"/>
            <w:tcBorders>
              <w:top w:val="single" w:sz="4" w:space="0" w:color="auto"/>
            </w:tcBorders>
            <w:vAlign w:val="center"/>
          </w:tcPr>
          <w:p w14:paraId="156A760A" w14:textId="77777777" w:rsidR="00E65461" w:rsidRDefault="00E65461" w:rsidP="00DC21EA">
            <w:pPr>
              <w:pStyle w:val="NormalArial"/>
              <w:rPr>
                <w:ins w:id="1" w:author="IMM 122120" w:date="2020-12-16T15:35:00Z"/>
              </w:rPr>
            </w:pPr>
            <w:r>
              <w:t>4.4.9.3, Energy Offer Curve</w:t>
            </w:r>
          </w:p>
          <w:p w14:paraId="303F0D70" w14:textId="77777777" w:rsidR="00E65461" w:rsidRDefault="00E65461" w:rsidP="00DC21EA">
            <w:pPr>
              <w:pStyle w:val="NormalArial"/>
              <w:rPr>
                <w:ins w:id="2" w:author="IMM 122120" w:date="2020-12-16T15:34:00Z"/>
              </w:rPr>
            </w:pPr>
            <w:ins w:id="3" w:author="IMM 122120" w:date="2020-12-16T15:35:00Z">
              <w:r>
                <w:t xml:space="preserve">4.4.9.3.1, </w:t>
              </w:r>
              <w:r w:rsidRPr="00E65461">
                <w:t>Energy Offer Curve Criteria</w:t>
              </w:r>
            </w:ins>
          </w:p>
          <w:p w14:paraId="7DF3572D" w14:textId="77777777" w:rsidR="00E65461" w:rsidRDefault="00E65461" w:rsidP="00DC21EA">
            <w:pPr>
              <w:pStyle w:val="NormalArial"/>
            </w:pPr>
            <w:ins w:id="4" w:author="IMM 122120" w:date="2020-12-16T15:34:00Z">
              <w:r>
                <w:t xml:space="preserve">4.4.9.4.1, </w:t>
              </w:r>
              <w:r w:rsidRPr="00E65461">
                <w:t>Mitigated Offer Cap</w:t>
              </w:r>
            </w:ins>
          </w:p>
          <w:p w14:paraId="67C1148C" w14:textId="77777777" w:rsidR="00E31333" w:rsidRDefault="00E31333" w:rsidP="00E31333">
            <w:pPr>
              <w:pStyle w:val="NormalArial"/>
              <w:rPr>
                <w:ins w:id="5" w:author="ERCOT 020821" w:date="2021-02-04T10:43:00Z"/>
              </w:rPr>
            </w:pPr>
            <w:ins w:id="6" w:author="ERCOT 020821" w:date="2021-02-04T10:43:00Z">
              <w:r>
                <w:t>6.3.2, Activities for Real-Time Operations</w:t>
              </w:r>
            </w:ins>
          </w:p>
          <w:p w14:paraId="1CA00D6A" w14:textId="77777777" w:rsidR="00911AEE" w:rsidRDefault="00E65461" w:rsidP="00F63B6F">
            <w:pPr>
              <w:pStyle w:val="NormalArial"/>
              <w:rPr>
                <w:ins w:id="7" w:author="ERCOT 020821" w:date="2021-02-04T10:44:00Z"/>
              </w:rPr>
            </w:pPr>
            <w:r>
              <w:t>6.4.3.1, RTM Energy Bids</w:t>
            </w:r>
          </w:p>
          <w:p w14:paraId="432F6E74" w14:textId="77777777" w:rsidR="00E31333" w:rsidRDefault="00E31333" w:rsidP="00E31333">
            <w:pPr>
              <w:pStyle w:val="NormalArial"/>
              <w:rPr>
                <w:ins w:id="8" w:author="ERCOT 020821" w:date="2021-02-04T10:44:00Z"/>
              </w:rPr>
            </w:pPr>
            <w:ins w:id="9" w:author="ERCOT 020821" w:date="2021-02-04T10:44:00Z">
              <w:r>
                <w:t>6.4.4, Energy Offer Curve</w:t>
              </w:r>
            </w:ins>
          </w:p>
          <w:p w14:paraId="0DAD34E8" w14:textId="77777777" w:rsidR="00E31333" w:rsidRDefault="00E31333" w:rsidP="00E31333">
            <w:pPr>
              <w:pStyle w:val="NormalArial"/>
              <w:rPr>
                <w:ins w:id="10" w:author="ERCOT 020821" w:date="2021-02-04T10:44:00Z"/>
              </w:rPr>
            </w:pPr>
            <w:ins w:id="11" w:author="ERCOT 020821" w:date="2021-02-04T10:44:00Z">
              <w:r>
                <w:t>6.4.4.1, Energy Offer Curve for On-Line Non-Spinning Reserve Capacity</w:t>
              </w:r>
            </w:ins>
          </w:p>
          <w:p w14:paraId="48D356D0" w14:textId="77777777" w:rsidR="00E31333" w:rsidRDefault="00E31333" w:rsidP="00E31333">
            <w:pPr>
              <w:pStyle w:val="NormalArial"/>
              <w:rPr>
                <w:ins w:id="12" w:author="ERCOT 020821" w:date="2021-02-04T10:44:00Z"/>
              </w:rPr>
            </w:pPr>
            <w:ins w:id="13" w:author="ERCOT 020821" w:date="2021-02-04T10:44:00Z">
              <w:r>
                <w:t xml:space="preserve">6.4.4.2, Energy </w:t>
              </w:r>
              <w:r w:rsidRPr="00A65A1D">
                <w:t>Offer Curve for RUC-Committed Switchable Generation Resources</w:t>
              </w:r>
            </w:ins>
          </w:p>
          <w:p w14:paraId="6EB63BAE" w14:textId="77777777" w:rsidR="00E31333" w:rsidRDefault="00E31333" w:rsidP="00E31333">
            <w:pPr>
              <w:pStyle w:val="NormalArial"/>
              <w:rPr>
                <w:ins w:id="14" w:author="ERCOT 020821" w:date="2021-02-04T10:44:00Z"/>
              </w:rPr>
            </w:pPr>
            <w:ins w:id="15" w:author="ERCOT 020821" w:date="2021-02-04T10:44:00Z">
              <w:r>
                <w:t>6.6.5.3, Resource Exempt from Deviation Charges</w:t>
              </w:r>
            </w:ins>
          </w:p>
          <w:p w14:paraId="553F1736" w14:textId="4136E915" w:rsidR="00E31333" w:rsidRPr="00FB509B" w:rsidRDefault="00E31333" w:rsidP="00E31333">
            <w:pPr>
              <w:pStyle w:val="NormalArial"/>
            </w:pPr>
            <w:ins w:id="16" w:author="ERCOT 020821" w:date="2021-02-04T10:44:00Z">
              <w:r>
                <w:t>6.6.9, Emergency Operations Settlement</w:t>
              </w:r>
            </w:ins>
          </w:p>
        </w:tc>
      </w:tr>
    </w:tbl>
    <w:p w14:paraId="39C76D62"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4B62F69" w14:textId="77777777">
        <w:trPr>
          <w:trHeight w:val="350"/>
        </w:trPr>
        <w:tc>
          <w:tcPr>
            <w:tcW w:w="10440" w:type="dxa"/>
            <w:tcBorders>
              <w:bottom w:val="single" w:sz="4" w:space="0" w:color="auto"/>
            </w:tcBorders>
            <w:shd w:val="clear" w:color="auto" w:fill="FFFFFF"/>
            <w:vAlign w:val="center"/>
          </w:tcPr>
          <w:p w14:paraId="32BC1674" w14:textId="77777777" w:rsidR="00152993" w:rsidRDefault="00152993">
            <w:pPr>
              <w:pStyle w:val="Header"/>
              <w:jc w:val="center"/>
            </w:pPr>
            <w:r>
              <w:t>Revised Proposed Protocol Language</w:t>
            </w:r>
          </w:p>
        </w:tc>
      </w:tr>
    </w:tbl>
    <w:p w14:paraId="0C45D618" w14:textId="77777777" w:rsidR="00FB434A" w:rsidRDefault="00FB434A" w:rsidP="00FB434A">
      <w:pPr>
        <w:pStyle w:val="H4"/>
        <w:keepNext w:val="0"/>
      </w:pPr>
      <w:bookmarkStart w:id="17" w:name="_Toc402345604"/>
      <w:bookmarkStart w:id="18" w:name="_Toc405383887"/>
      <w:bookmarkStart w:id="19" w:name="_Toc405536990"/>
      <w:bookmarkStart w:id="20" w:name="_Toc440871777"/>
      <w:bookmarkStart w:id="21" w:name="_Toc33774419"/>
      <w:r>
        <w:t>4.4.9.3</w:t>
      </w:r>
      <w:r>
        <w:tab/>
        <w:t>Energy Offer Curve</w:t>
      </w:r>
      <w:bookmarkEnd w:id="17"/>
      <w:bookmarkEnd w:id="18"/>
      <w:bookmarkEnd w:id="19"/>
      <w:bookmarkEnd w:id="20"/>
      <w:bookmarkEnd w:id="21"/>
    </w:p>
    <w:p w14:paraId="6E330F70" w14:textId="77777777" w:rsidR="00FB434A" w:rsidRDefault="00FB434A" w:rsidP="00FB434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7E428C9" w14:textId="77777777" w:rsidR="00FB434A" w:rsidRDefault="00FB434A" w:rsidP="00FB434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6FD6C7A" w14:textId="6755BF7B" w:rsidR="00FB434A" w:rsidDel="00795A65" w:rsidRDefault="00FB434A" w:rsidP="00795A65">
      <w:pPr>
        <w:pStyle w:val="BodyTextNumbered"/>
        <w:rPr>
          <w:del w:id="22" w:author="ERCOT 020821" w:date="2021-02-04T10:52:00Z"/>
        </w:rPr>
      </w:pPr>
      <w:r>
        <w:t>(3)</w:t>
      </w:r>
      <w:r>
        <w:tab/>
        <w:t xml:space="preserve">Energy Offer Curves remain active for the offered period until </w:t>
      </w:r>
      <w:del w:id="23" w:author="ERCOT 020821" w:date="2021-02-04T10:52:00Z">
        <w:r w:rsidDel="00795A65">
          <w:delText xml:space="preserve">either:  </w:delText>
        </w:r>
      </w:del>
    </w:p>
    <w:p w14:paraId="03376CC6" w14:textId="0EE25E8F" w:rsidR="00FB434A" w:rsidDel="00795A65" w:rsidRDefault="00FB434A">
      <w:pPr>
        <w:pStyle w:val="BodyTextNumbered"/>
        <w:rPr>
          <w:del w:id="24" w:author="ERCOT 020821" w:date="2021-02-04T10:52:00Z"/>
        </w:rPr>
        <w:pPrChange w:id="25" w:author="ERCOT 020821" w:date="2021-02-04T10:52:00Z">
          <w:pPr>
            <w:pStyle w:val="List"/>
            <w:ind w:left="1440"/>
          </w:pPr>
        </w:pPrChange>
      </w:pPr>
      <w:del w:id="26" w:author="ERCOT 020821" w:date="2021-02-04T10:52:00Z">
        <w:r w:rsidDel="00795A65">
          <w:delText>(a)</w:delText>
        </w:r>
        <w:r w:rsidDel="00795A65">
          <w:tab/>
          <w:delText xml:space="preserve">Selected by ERCOT; or </w:delText>
        </w:r>
      </w:del>
    </w:p>
    <w:p w14:paraId="0054A35A" w14:textId="190E9012" w:rsidR="00FB434A" w:rsidRDefault="00FB434A">
      <w:pPr>
        <w:pStyle w:val="BodyTextNumbered"/>
        <w:pPrChange w:id="27" w:author="ERCOT 020821" w:date="2021-02-04T10:52:00Z">
          <w:pPr>
            <w:pStyle w:val="List"/>
            <w:ind w:left="1440"/>
          </w:pPr>
        </w:pPrChange>
      </w:pPr>
      <w:del w:id="28" w:author="ERCOT 020821" w:date="2021-02-04T10:52:00Z">
        <w:r w:rsidDel="00795A65">
          <w:delText>(b)</w:delText>
        </w:r>
        <w:r w:rsidDel="00795A65">
          <w:tab/>
        </w:r>
      </w:del>
      <w:ins w:id="29" w:author="ERCOT 020821" w:date="2021-02-04T10:52:00Z">
        <w:r w:rsidR="00795A65">
          <w:t>a</w:t>
        </w:r>
      </w:ins>
      <w:del w:id="30" w:author="ERCOT 020821" w:date="2021-02-04T10:52:00Z">
        <w:r w:rsidDel="00795A65">
          <w:delText>A</w:delText>
        </w:r>
      </w:del>
      <w:r>
        <w:t>utomatically inactivated by the software at the offer expiration time selected by the QSE.</w:t>
      </w:r>
    </w:p>
    <w:p w14:paraId="4A0B68BF" w14:textId="7533BA05" w:rsidR="00FB434A" w:rsidRDefault="00FB434A" w:rsidP="00FB434A">
      <w:pPr>
        <w:pStyle w:val="BodyTextNumbered"/>
        <w:rPr>
          <w:ins w:id="31" w:author="Joint Sponsors" w:date="2020-10-02T10:31:00Z"/>
        </w:rPr>
      </w:pPr>
      <w:r>
        <w:t>(4)</w:t>
      </w:r>
      <w:r>
        <w:tab/>
        <w:t>For any Operating Hour, the QSE for a Resource may submit or change Energy Offer Curve</w:t>
      </w:r>
      <w:del w:id="32" w:author="ERCOT 020821" w:date="2021-02-04T10:53:00Z">
        <w:r w:rsidDel="00795A65">
          <w:delText>s</w:delText>
        </w:r>
      </w:del>
      <w:ins w:id="33" w:author="ERCOT 020821" w:date="2021-02-04T10:53:00Z">
        <w:r w:rsidR="00795A65">
          <w:t xml:space="preserve"> information</w:t>
        </w:r>
      </w:ins>
      <w:r>
        <w:t xml:space="preserve"> </w:t>
      </w:r>
      <w:ins w:id="34" w:author="Joint Sponsors" w:date="2020-10-02T10:30:00Z">
        <w:r>
          <w:t>at any time prior to SCED execution</w:t>
        </w:r>
      </w:ins>
      <w:ins w:id="35" w:author="ERCOT 020821" w:date="2021-02-04T10:53:00Z">
        <w:r w:rsidR="00795A65">
          <w:t>, except for the percentage of FIP and percentage of FOP</w:t>
        </w:r>
      </w:ins>
      <w:ins w:id="36" w:author="Joint Sponsors" w:date="2020-10-02T10:30:00Z">
        <w:r w:rsidRPr="004D2B13">
          <w:t xml:space="preserve">, and </w:t>
        </w:r>
        <w:r w:rsidRPr="0019021D">
          <w:t xml:space="preserve">SCED will use the latest updated Energy Offer Curve available </w:t>
        </w:r>
        <w:r>
          <w:t>in</w:t>
        </w:r>
        <w:r w:rsidRPr="0019021D">
          <w:t xml:space="preserve"> the system.</w:t>
        </w:r>
        <w:r>
          <w:t xml:space="preserve">  </w:t>
        </w:r>
      </w:ins>
      <w:ins w:id="37" w:author="IMM 122120" w:date="2020-12-16T15:27:00Z">
        <w:r>
          <w:t xml:space="preserve">The QSE must provide a </w:t>
        </w:r>
      </w:ins>
      <w:ins w:id="38" w:author="IMM 122120" w:date="2020-12-16T16:26:00Z">
        <w:r w:rsidR="00A97A42">
          <w:t xml:space="preserve">brief </w:t>
        </w:r>
      </w:ins>
      <w:ins w:id="39" w:author="IMM 122120" w:date="2020-12-16T15:27:00Z">
        <w:r>
          <w:t xml:space="preserve">freeform reason </w:t>
        </w:r>
      </w:ins>
      <w:ins w:id="40" w:author="IMM 122120" w:date="2020-12-16T15:28:00Z">
        <w:r>
          <w:t xml:space="preserve">at the time of </w:t>
        </w:r>
      </w:ins>
      <w:ins w:id="41" w:author="IMM 122120" w:date="2020-12-16T15:27:00Z">
        <w:r>
          <w:t xml:space="preserve">the submission of the Energy Offer Curve if </w:t>
        </w:r>
      </w:ins>
      <w:ins w:id="42" w:author="IMM 122120" w:date="2020-12-16T15:28:00Z">
        <w:r>
          <w:t>submitted after th</w:t>
        </w:r>
        <w:r w:rsidR="00650155">
          <w:t>e end of the Adjustment Period</w:t>
        </w:r>
      </w:ins>
      <w:ins w:id="43" w:author="IMM 122120" w:date="2020-12-16T16:34:00Z">
        <w:r w:rsidR="006B7CC0">
          <w:t>.</w:t>
        </w:r>
      </w:ins>
      <w:ins w:id="44" w:author="IMM 122120" w:date="2020-12-16T16:08:00Z">
        <w:r w:rsidR="005C48B5">
          <w:t xml:space="preserve">  </w:t>
        </w:r>
      </w:ins>
      <w:ins w:id="45" w:author="IMM 122120" w:date="2020-12-16T16:34:00Z">
        <w:r w:rsidR="006B7CC0">
          <w:t xml:space="preserve">Such reason </w:t>
        </w:r>
      </w:ins>
      <w:ins w:id="46" w:author="IMM 122120" w:date="2020-12-16T15:28:00Z">
        <w:r w:rsidR="00650155">
          <w:t>will not be included in discl</w:t>
        </w:r>
      </w:ins>
      <w:ins w:id="47" w:author="IMM 122120" w:date="2020-12-16T16:08:00Z">
        <w:r w:rsidR="00650155">
          <w:t xml:space="preserve">osure reporting.  </w:t>
        </w:r>
      </w:ins>
      <w:ins w:id="48" w:author="ERCOT 020821" w:date="2021-02-04T10:53:00Z">
        <w:r w:rsidR="00795A65">
          <w:t xml:space="preserve">For the percentage FIP and percentage of FOP within the Energy Offer Curve, submissions and updates must be received by ERCOT’s systems in the Adjustment Period.  </w:t>
        </w:r>
      </w:ins>
      <w:ins w:id="49" w:author="Joint Sponsors" w:date="2020-10-02T10:30:00Z">
        <w:r>
          <w:rPr>
            <w:iCs w:val="0"/>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ins>
      <w:del w:id="50" w:author="Joint Sponsors" w:date="2020-10-02T10:31:00Z">
        <w:r w:rsidDel="00720E4F">
          <w:delText>in the Adjustment Period and a</w:delText>
        </w:r>
      </w:del>
    </w:p>
    <w:p w14:paraId="32BE48F0" w14:textId="77777777" w:rsidR="00FB434A" w:rsidRDefault="00FB434A" w:rsidP="00FB434A">
      <w:pPr>
        <w:pStyle w:val="BodyTextNumbered"/>
      </w:pPr>
      <w:ins w:id="51" w:author="Joint Sponsors" w:date="2020-10-02T10:31:00Z">
        <w:r>
          <w:t>(5)</w:t>
        </w:r>
        <w:r>
          <w:tab/>
          <w:t>A</w:t>
        </w:r>
      </w:ins>
      <w:r>
        <w:t xml:space="preserve"> QSE may withdraw an Energy Offer Curve if:</w:t>
      </w:r>
    </w:p>
    <w:p w14:paraId="4900FBCC" w14:textId="77777777" w:rsidR="00FB434A" w:rsidRDefault="00FB434A" w:rsidP="00FB434A">
      <w:pPr>
        <w:pStyle w:val="List"/>
        <w:ind w:left="1440"/>
      </w:pPr>
      <w:r>
        <w:t>(a)</w:t>
      </w:r>
      <w:r>
        <w:tab/>
        <w:t>An Output Schedule is submitted for all intervals for which an Energy Offer Curve is withdrawn; or</w:t>
      </w:r>
    </w:p>
    <w:p w14:paraId="45C8AE6E" w14:textId="77777777" w:rsidR="00FB434A" w:rsidRDefault="00FB434A" w:rsidP="00FB434A">
      <w:pPr>
        <w:pStyle w:val="List"/>
        <w:ind w:left="1440"/>
      </w:pPr>
      <w:r>
        <w:t>(b)</w:t>
      </w:r>
      <w:r>
        <w:tab/>
        <w:t>The Resource is forced Off-Line and notifies ERCOT of the Forced Outage by changing the Resource Status appropriately and updating its COP.</w:t>
      </w:r>
    </w:p>
    <w:p w14:paraId="3ED88C53" w14:textId="77777777" w:rsidR="00FB434A" w:rsidRPr="00150AB2" w:rsidRDefault="00FB434A" w:rsidP="00FB434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148C283E" w14:textId="77777777" w:rsidR="00FB434A" w:rsidRPr="00150AB2" w:rsidRDefault="00FB434A" w:rsidP="00FB434A">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434A" w:rsidRPr="004B32CF" w:rsidDel="00720E4F" w14:paraId="55E3CFA5" w14:textId="77777777" w:rsidTr="00DC21EA">
        <w:trPr>
          <w:trHeight w:val="386"/>
          <w:del w:id="52" w:author="Joint Sponsors" w:date="2020-10-02T10:31:00Z"/>
        </w:trPr>
        <w:tc>
          <w:tcPr>
            <w:tcW w:w="9350" w:type="dxa"/>
            <w:shd w:val="pct12" w:color="auto" w:fill="auto"/>
          </w:tcPr>
          <w:p w14:paraId="5FF08F10" w14:textId="77777777" w:rsidR="00FB434A" w:rsidRPr="004B32CF" w:rsidDel="00720E4F" w:rsidRDefault="00FB434A" w:rsidP="00DC21EA">
            <w:pPr>
              <w:spacing w:before="120" w:after="240"/>
              <w:rPr>
                <w:del w:id="53" w:author="Joint Sponsors" w:date="2020-10-02T10:31:00Z"/>
                <w:b/>
                <w:i/>
                <w:iCs/>
              </w:rPr>
            </w:pPr>
            <w:del w:id="54" w:author="Joint Sponsors" w:date="2020-10-02T10:31:00Z">
              <w:r w:rsidDel="00720E4F">
                <w:rPr>
                  <w:b/>
                  <w:i/>
                  <w:iCs/>
                </w:rPr>
                <w:delText>[NPRR986</w:delText>
              </w:r>
              <w:r w:rsidRPr="004B32CF" w:rsidDel="00720E4F">
                <w:rPr>
                  <w:b/>
                  <w:i/>
                  <w:iCs/>
                </w:rPr>
                <w:delText xml:space="preserve">:  </w:delText>
              </w:r>
              <w:r w:rsidDel="00720E4F">
                <w:rPr>
                  <w:b/>
                  <w:i/>
                  <w:iCs/>
                </w:rPr>
                <w:delText>Insert paragraph (7) below</w:delText>
              </w:r>
              <w:r w:rsidRPr="004B32CF" w:rsidDel="00720E4F">
                <w:rPr>
                  <w:b/>
                  <w:i/>
                  <w:iCs/>
                </w:rPr>
                <w:delText xml:space="preserve"> upon system implementation:]</w:delText>
              </w:r>
            </w:del>
          </w:p>
          <w:p w14:paraId="2AAD5006" w14:textId="77777777" w:rsidR="00FB434A" w:rsidRPr="004B32CF" w:rsidDel="00720E4F" w:rsidRDefault="00FB434A" w:rsidP="00DC21EA">
            <w:pPr>
              <w:spacing w:after="240"/>
              <w:ind w:left="720" w:hanging="720"/>
              <w:rPr>
                <w:del w:id="55" w:author="Joint Sponsors" w:date="2020-10-02T10:31:00Z"/>
              </w:rPr>
            </w:pPr>
            <w:del w:id="56" w:author="Joint Sponsors" w:date="2020-10-02T10:31:00Z">
              <w:r w:rsidDel="00720E4F">
                <w:delText>(7)</w:delText>
              </w:r>
              <w:r w:rsidDel="00720E4F">
                <w:tab/>
                <w:delText>Notwithstanding any other provision in this subsection, a</w:delText>
              </w:r>
              <w:r w:rsidRPr="004D2B13" w:rsidDel="00720E4F">
                <w:delText xml:space="preserve"> QSE </w:delText>
              </w:r>
              <w:r w:rsidDel="00720E4F">
                <w:delText>representing</w:delText>
              </w:r>
              <w:r w:rsidRPr="004D2B13" w:rsidDel="00720E4F">
                <w:delText xml:space="preserve"> an ESR </w:delText>
              </w:r>
              <w:r w:rsidRPr="0019021D" w:rsidDel="00720E4F">
                <w:delText xml:space="preserve">may submit </w:delText>
              </w:r>
              <w:r w:rsidDel="00720E4F">
                <w:delText>or update its</w:delText>
              </w:r>
              <w:r w:rsidRPr="0019021D" w:rsidDel="00720E4F">
                <w:delText xml:space="preserve"> Energy Offer Curve </w:delText>
              </w:r>
              <w:r w:rsidDel="00720E4F">
                <w:delText>for that ESR at any time prior to SCED execution</w:delText>
              </w:r>
              <w:r w:rsidRPr="004D2B13" w:rsidDel="00720E4F">
                <w:delText xml:space="preserve">, and </w:delText>
              </w:r>
              <w:r w:rsidRPr="0019021D" w:rsidDel="00720E4F">
                <w:delText xml:space="preserve">SCED will use the latest updated Energy Offer Curve available </w:delText>
              </w:r>
              <w:r w:rsidDel="00720E4F">
                <w:delText>in</w:delText>
              </w:r>
              <w:r w:rsidRPr="0019021D" w:rsidDel="00720E4F">
                <w:delText xml:space="preserve"> the system.</w:delText>
              </w:r>
              <w:r w:rsidDel="00720E4F">
                <w:delText xml:space="preserve">  </w:delText>
              </w:r>
              <w:r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A160B5" w:rsidDel="00720E4F">
                <w:delText xml:space="preserve">Once </w:delText>
              </w:r>
              <w:r w:rsidDel="00720E4F">
                <w:delText>an</w:delText>
              </w:r>
              <w:r w:rsidRPr="00A160B5" w:rsidDel="00720E4F">
                <w:delText xml:space="preserve"> Operating Hour </w:delText>
              </w:r>
              <w:r w:rsidDel="00720E4F">
                <w:delText>ends</w:delText>
              </w:r>
              <w:r w:rsidRPr="00A160B5" w:rsidDel="00720E4F">
                <w:delText>, an Energy Offer Curve for that hour cannot be submitted, updated, or canceled.</w:delText>
              </w:r>
            </w:del>
          </w:p>
        </w:tc>
      </w:tr>
    </w:tbl>
    <w:p w14:paraId="1FA1C223" w14:textId="77777777" w:rsidR="00FB434A" w:rsidRDefault="00FB434A" w:rsidP="00FB434A">
      <w:pPr>
        <w:pStyle w:val="H5"/>
        <w:spacing w:before="480"/>
        <w:ind w:left="1627" w:hanging="1627"/>
      </w:pPr>
      <w:bookmarkStart w:id="57" w:name="_Toc47513304"/>
      <w:r>
        <w:t>4.4.9.3.1</w:t>
      </w:r>
      <w:r>
        <w:tab/>
        <w:t>Energy Offer Curve Criteria</w:t>
      </w:r>
      <w:bookmarkEnd w:id="57"/>
    </w:p>
    <w:p w14:paraId="1BA18059" w14:textId="77777777" w:rsidR="00FB434A" w:rsidRDefault="00FB434A" w:rsidP="00FB434A">
      <w:pPr>
        <w:pStyle w:val="BodyTextNumbered"/>
      </w:pPr>
      <w:r>
        <w:t>(1)</w:t>
      </w:r>
      <w:r>
        <w:tab/>
        <w:t>Each Energy Offer Curve must be reported by a QSE and must include the following information:</w:t>
      </w:r>
    </w:p>
    <w:p w14:paraId="1DC5A2B0" w14:textId="77777777" w:rsidR="00FB434A" w:rsidRDefault="00FB434A" w:rsidP="00FB434A">
      <w:pPr>
        <w:pStyle w:val="List"/>
        <w:ind w:left="1440"/>
      </w:pPr>
      <w:r>
        <w:t>(a)</w:t>
      </w:r>
      <w:r>
        <w:tab/>
        <w:t>The selling QSE;</w:t>
      </w:r>
    </w:p>
    <w:p w14:paraId="41FEF0EF" w14:textId="77777777" w:rsidR="00FB434A" w:rsidRDefault="00FB434A" w:rsidP="00FB434A">
      <w:pPr>
        <w:pStyle w:val="List"/>
        <w:ind w:left="1440"/>
      </w:pPr>
      <w:r>
        <w:t>(b)</w:t>
      </w:r>
      <w:r>
        <w:tab/>
        <w:t>The Resource represented by the QSE from which the offer would be supplied;</w:t>
      </w:r>
    </w:p>
    <w:p w14:paraId="6C6DE719" w14:textId="77777777" w:rsidR="00FB434A" w:rsidRDefault="00FB434A" w:rsidP="00FB434A">
      <w:pPr>
        <w:pStyle w:val="List"/>
        <w:ind w:left="1440"/>
      </w:pPr>
      <w:r>
        <w:t>(c)</w:t>
      </w:r>
      <w:r>
        <w:tab/>
        <w:t>A monotonically increasing offer curve for both price (in $/MWh) and quantity (in MW) with no more than ten price/quantity pairs;</w:t>
      </w:r>
    </w:p>
    <w:p w14:paraId="4F47A7F6" w14:textId="77777777" w:rsidR="00FB434A" w:rsidRDefault="00FB434A" w:rsidP="00FB434A">
      <w:pPr>
        <w:pStyle w:val="List"/>
        <w:ind w:left="1440"/>
      </w:pPr>
      <w:r>
        <w:t>(d)</w:t>
      </w:r>
      <w:r>
        <w:tab/>
        <w:t xml:space="preserve">The first and last hour of the Offer; </w:t>
      </w:r>
    </w:p>
    <w:p w14:paraId="0B036834" w14:textId="77777777" w:rsidR="00FB434A" w:rsidRPr="005C48B5" w:rsidRDefault="00FB434A" w:rsidP="00FB434A">
      <w:pPr>
        <w:pStyle w:val="List"/>
        <w:ind w:left="1440"/>
      </w:pPr>
      <w:r>
        <w:t>(e)</w:t>
      </w:r>
      <w:r>
        <w:tab/>
        <w:t xml:space="preserve">The expiration time and date of the </w:t>
      </w:r>
      <w:r w:rsidRPr="005C48B5">
        <w:t xml:space="preserve">offer; </w:t>
      </w:r>
    </w:p>
    <w:p w14:paraId="1CC15295" w14:textId="77777777" w:rsidR="00FB434A" w:rsidRPr="005C48B5" w:rsidRDefault="00FB434A" w:rsidP="00FB434A">
      <w:pPr>
        <w:pStyle w:val="List"/>
        <w:ind w:left="1440"/>
      </w:pPr>
      <w:r w:rsidRPr="005C48B5">
        <w:t>(f)</w:t>
      </w:r>
      <w:r w:rsidRPr="005C48B5">
        <w:tab/>
      </w:r>
      <w:r w:rsidRPr="005C48B5">
        <w:rPr>
          <w:rStyle w:val="msoins0"/>
          <w:u w:val="none"/>
        </w:rPr>
        <w:t xml:space="preserve">List of Ancillary Service Offers from the same Resource; </w:t>
      </w:r>
    </w:p>
    <w:p w14:paraId="3F89E0BE" w14:textId="77777777" w:rsidR="00FB434A" w:rsidRDefault="00FB434A" w:rsidP="00FB434A">
      <w:pPr>
        <w:pStyle w:val="List"/>
        <w:ind w:left="1440"/>
      </w:pPr>
      <w:r>
        <w:t>(g)</w:t>
      </w:r>
      <w:r>
        <w:tab/>
        <w:t xml:space="preserve">Inclusive or exclusive designation relative to other DAM offers; </w:t>
      </w:r>
      <w:del w:id="58" w:author="IMM 122120" w:date="2020-12-16T15:30:00Z">
        <w:r w:rsidDel="00FB434A">
          <w:delText>and</w:delText>
        </w:r>
      </w:del>
    </w:p>
    <w:p w14:paraId="277F9EDC" w14:textId="77777777" w:rsidR="00FB434A" w:rsidRDefault="00FB434A" w:rsidP="00FB434A">
      <w:pPr>
        <w:pStyle w:val="List"/>
        <w:ind w:left="1440"/>
        <w:rPr>
          <w:ins w:id="59" w:author="IMM 122120" w:date="2020-12-16T15:30:00Z"/>
        </w:rPr>
      </w:pPr>
      <w:r>
        <w:t>(h)</w:t>
      </w:r>
      <w:r>
        <w:tab/>
        <w:t>Percentage of FIP and percentage of FOP for generation above LSL subject to the sum of the percentages not exceeding 100%</w:t>
      </w:r>
      <w:ins w:id="60" w:author="IMM 122120" w:date="2020-12-16T15:30:00Z">
        <w:r>
          <w:t>; and</w:t>
        </w:r>
      </w:ins>
    </w:p>
    <w:p w14:paraId="65FE1C7C" w14:textId="77777777" w:rsidR="00FB434A" w:rsidRDefault="00FB434A" w:rsidP="00FB434A">
      <w:pPr>
        <w:pStyle w:val="List"/>
        <w:ind w:left="1440"/>
      </w:pPr>
      <w:ins w:id="61" w:author="IMM 122120" w:date="2020-12-16T15:30:00Z">
        <w:r>
          <w:t xml:space="preserve">(i) </w:t>
        </w:r>
        <w:r>
          <w:tab/>
          <w:t>Rea</w:t>
        </w:r>
      </w:ins>
      <w:ins w:id="62" w:author="IMM 122120" w:date="2020-12-16T15:31:00Z">
        <w:r>
          <w:t xml:space="preserve">son </w:t>
        </w:r>
      </w:ins>
      <w:ins w:id="63" w:author="IMM 122120" w:date="2020-12-16T15:33:00Z">
        <w:r>
          <w:t>for update</w:t>
        </w:r>
      </w:ins>
      <w:ins w:id="64" w:author="IMM 122120" w:date="2020-12-16T15:31:00Z">
        <w:r>
          <w:t xml:space="preserve"> of the offer, if submitting after the end of the Adjustment Period</w:t>
        </w:r>
      </w:ins>
      <w:r>
        <w:t>.</w:t>
      </w:r>
    </w:p>
    <w:p w14:paraId="6097B496" w14:textId="77777777" w:rsidR="00FB434A" w:rsidRDefault="00FB434A" w:rsidP="00FB434A">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36F7BBC7" w14:textId="77777777" w:rsidR="00FB434A" w:rsidRDefault="00FB434A" w:rsidP="00FB434A">
      <w:pPr>
        <w:pStyle w:val="BodyTextNumbered"/>
      </w:pPr>
      <w:r>
        <w:t>(3)</w:t>
      </w:r>
      <w:r>
        <w:tab/>
        <w:t>The minimum amount per Resource for each Energy Offer Curve that may be offered is one MW.</w:t>
      </w:r>
    </w:p>
    <w:p w14:paraId="58EBA09A" w14:textId="77777777" w:rsidR="00E65461" w:rsidRDefault="00E65461" w:rsidP="00E65461">
      <w:pPr>
        <w:pStyle w:val="H5"/>
        <w:spacing w:before="480"/>
      </w:pPr>
      <w:bookmarkStart w:id="65" w:name="_Toc402345609"/>
      <w:bookmarkStart w:id="66" w:name="_Toc405383892"/>
      <w:bookmarkStart w:id="67" w:name="_Toc405536995"/>
      <w:bookmarkStart w:id="68" w:name="_Toc440871782"/>
      <w:bookmarkStart w:id="69" w:name="_Toc47513308"/>
      <w:bookmarkStart w:id="70" w:name="_Toc142108940"/>
      <w:bookmarkStart w:id="71" w:name="_Toc142113785"/>
      <w:r>
        <w:t>4.4.9.4.1</w:t>
      </w:r>
      <w:r>
        <w:tab/>
        <w:t>Mitigated Offer Cap</w:t>
      </w:r>
      <w:bookmarkEnd w:id="65"/>
      <w:bookmarkEnd w:id="66"/>
      <w:bookmarkEnd w:id="67"/>
      <w:bookmarkEnd w:id="68"/>
      <w:bookmarkEnd w:id="69"/>
      <w:r>
        <w:t xml:space="preserve"> </w:t>
      </w:r>
    </w:p>
    <w:p w14:paraId="627D0F95" w14:textId="77777777" w:rsidR="00E65461" w:rsidRDefault="00E65461" w:rsidP="00E65461">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72CBA696" w14:textId="77777777" w:rsidR="00E65461" w:rsidRDefault="00E65461" w:rsidP="00E65461">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w:t>
      </w:r>
      <w:del w:id="72" w:author="IMM 122120" w:date="2020-12-16T15:39:00Z">
        <w:r w:rsidDel="00910C48">
          <w:delText>* CFMLT</w:delText>
        </w:r>
        <w:r w:rsidRPr="00FE76D1" w:rsidDel="00910C48">
          <w:rPr>
            <w:i/>
            <w:vertAlign w:val="subscript"/>
          </w:rPr>
          <w:delText xml:space="preserve"> </w:delText>
        </w:r>
        <w:r w:rsidRPr="00D01E3D" w:rsidDel="00910C48">
          <w:rPr>
            <w:i/>
            <w:vertAlign w:val="subscript"/>
          </w:rPr>
          <w:delText>q,</w:delText>
        </w:r>
        <w:r w:rsidDel="00910C48">
          <w:rPr>
            <w:i/>
            <w:vertAlign w:val="subscript"/>
          </w:rPr>
          <w:delText xml:space="preserve"> </w:delText>
        </w:r>
        <w:r w:rsidRPr="00D01E3D" w:rsidDel="00910C48">
          <w:rPr>
            <w:i/>
            <w:vertAlign w:val="subscript"/>
          </w:rPr>
          <w:delText>r</w:delText>
        </w:r>
      </w:del>
      <w:r>
        <w:t>]</w:t>
      </w:r>
    </w:p>
    <w:p w14:paraId="09C2B212" w14:textId="77777777" w:rsidR="00E65461" w:rsidRDefault="00E65461" w:rsidP="00E65461">
      <w:pPr>
        <w:pStyle w:val="BodyText"/>
        <w:ind w:left="720" w:hanging="720"/>
      </w:pPr>
      <w:r>
        <w:t xml:space="preserve">Where, </w:t>
      </w:r>
    </w:p>
    <w:p w14:paraId="0D360D78" w14:textId="77777777" w:rsidR="00E65461" w:rsidRDefault="00E65461" w:rsidP="00E65461">
      <w:pPr>
        <w:pStyle w:val="BodyText"/>
        <w:ind w:left="720"/>
      </w:pPr>
      <w:r>
        <w:t xml:space="preserve">If a QSE has submitted an Energy Offer Curve on behalf of a Generation Resource and the Generation Resource has approved verifiable costs, then </w:t>
      </w:r>
    </w:p>
    <w:p w14:paraId="6DAF7F85" w14:textId="77777777" w:rsidR="00E65461" w:rsidRPr="005075CC" w:rsidRDefault="00E65461" w:rsidP="00E65461">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00BC03BC" w14:textId="77777777" w:rsidR="00E65461" w:rsidRDefault="00E65461" w:rsidP="00E65461">
      <w:pPr>
        <w:pStyle w:val="BodyText"/>
        <w:ind w:left="720"/>
      </w:pPr>
      <w:r>
        <w:t xml:space="preserve">If a QSE has not submitted an Energy Offer Curve on behalf of a Generation Resource and the Generation Resource has approved verifiable costs, then </w:t>
      </w:r>
    </w:p>
    <w:p w14:paraId="47E804DC" w14:textId="77777777" w:rsidR="00E65461" w:rsidRDefault="00E65461" w:rsidP="00E65461">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2B0F434B" w14:textId="77777777" w:rsidR="00E65461" w:rsidRDefault="00E65461" w:rsidP="00E6546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E65461" w14:paraId="6C9DE3BE" w14:textId="77777777" w:rsidTr="00DC21EA">
        <w:trPr>
          <w:cantSplit/>
          <w:tblHeader/>
        </w:trPr>
        <w:tc>
          <w:tcPr>
            <w:tcW w:w="741" w:type="pct"/>
          </w:tcPr>
          <w:p w14:paraId="03954B3F" w14:textId="77777777" w:rsidR="00E65461" w:rsidRDefault="00E65461" w:rsidP="00DC21EA">
            <w:pPr>
              <w:pStyle w:val="TableHead"/>
            </w:pPr>
            <w:r>
              <w:t>Variable</w:t>
            </w:r>
          </w:p>
        </w:tc>
        <w:tc>
          <w:tcPr>
            <w:tcW w:w="740" w:type="pct"/>
          </w:tcPr>
          <w:p w14:paraId="11746FCE" w14:textId="77777777" w:rsidR="00E65461" w:rsidRDefault="00E65461" w:rsidP="00DC21EA">
            <w:pPr>
              <w:pStyle w:val="TableHead"/>
            </w:pPr>
            <w:r>
              <w:t>Unit</w:t>
            </w:r>
          </w:p>
        </w:tc>
        <w:tc>
          <w:tcPr>
            <w:tcW w:w="3519" w:type="pct"/>
          </w:tcPr>
          <w:p w14:paraId="3AF1E2FD" w14:textId="77777777" w:rsidR="00E65461" w:rsidRDefault="00E65461" w:rsidP="00DC21EA">
            <w:pPr>
              <w:pStyle w:val="TableHead"/>
            </w:pPr>
            <w:r>
              <w:t>Definition</w:t>
            </w:r>
          </w:p>
        </w:tc>
      </w:tr>
      <w:tr w:rsidR="00E65461" w14:paraId="583EC822" w14:textId="77777777" w:rsidTr="00DC21EA">
        <w:trPr>
          <w:cantSplit/>
        </w:trPr>
        <w:tc>
          <w:tcPr>
            <w:tcW w:w="741" w:type="pct"/>
          </w:tcPr>
          <w:p w14:paraId="0036D614" w14:textId="77777777" w:rsidR="00E65461" w:rsidRDefault="00E65461" w:rsidP="00DC21EA">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2BF8007" w14:textId="77777777" w:rsidR="00E65461" w:rsidRDefault="00E65461" w:rsidP="00DC21EA">
            <w:pPr>
              <w:pStyle w:val="TableBody"/>
            </w:pPr>
            <w:r>
              <w:t>$/MWh</w:t>
            </w:r>
          </w:p>
        </w:tc>
        <w:tc>
          <w:tcPr>
            <w:tcW w:w="3519" w:type="pct"/>
          </w:tcPr>
          <w:p w14:paraId="179F6051" w14:textId="77777777" w:rsidR="00E65461" w:rsidRDefault="00E65461" w:rsidP="00DC21EA">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E65461" w14:paraId="5402F11A" w14:textId="77777777" w:rsidTr="00DC21EA">
        <w:trPr>
          <w:cantSplit/>
        </w:trPr>
        <w:tc>
          <w:tcPr>
            <w:tcW w:w="741" w:type="pct"/>
          </w:tcPr>
          <w:p w14:paraId="7B90AFD7" w14:textId="77777777" w:rsidR="00E65461" w:rsidRDefault="00E65461" w:rsidP="00DC21EA">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B6D618" w14:textId="77777777" w:rsidR="00E65461" w:rsidRDefault="00E65461" w:rsidP="00DC21EA">
            <w:pPr>
              <w:pStyle w:val="TableBody"/>
            </w:pPr>
            <w:r>
              <w:t>MMBtu/MWh</w:t>
            </w:r>
          </w:p>
        </w:tc>
        <w:tc>
          <w:tcPr>
            <w:tcW w:w="3519" w:type="pct"/>
          </w:tcPr>
          <w:p w14:paraId="194054D3" w14:textId="77777777" w:rsidR="00E65461" w:rsidRDefault="00E65461" w:rsidP="00DC21EA">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E65461" w14:paraId="199B437B" w14:textId="77777777" w:rsidTr="00DC21EA">
        <w:trPr>
          <w:cantSplit/>
        </w:trPr>
        <w:tc>
          <w:tcPr>
            <w:tcW w:w="741" w:type="pct"/>
          </w:tcPr>
          <w:p w14:paraId="0FE8531B" w14:textId="77777777" w:rsidR="00E65461" w:rsidRDefault="00E65461" w:rsidP="00DC21EA">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EC8F26C" w14:textId="77777777" w:rsidR="00E65461" w:rsidRDefault="00E65461" w:rsidP="00DC21EA">
            <w:pPr>
              <w:pStyle w:val="TableBody"/>
            </w:pPr>
            <w:r>
              <w:t>MMBtu/MWh</w:t>
            </w:r>
          </w:p>
        </w:tc>
        <w:tc>
          <w:tcPr>
            <w:tcW w:w="3519" w:type="pct"/>
          </w:tcPr>
          <w:p w14:paraId="5E08FB3D" w14:textId="77777777" w:rsidR="00E65461" w:rsidRDefault="00E65461" w:rsidP="00DC21EA">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E65461" w14:paraId="5B9E4E44" w14:textId="77777777" w:rsidTr="00DC21EA">
        <w:trPr>
          <w:cantSplit/>
        </w:trPr>
        <w:tc>
          <w:tcPr>
            <w:tcW w:w="741" w:type="pct"/>
          </w:tcPr>
          <w:p w14:paraId="747883DF" w14:textId="77777777" w:rsidR="00E65461" w:rsidRDefault="00E65461" w:rsidP="00DC21EA">
            <w:pPr>
              <w:pStyle w:val="TableBody"/>
            </w:pPr>
            <w:r>
              <w:t>FIP</w:t>
            </w:r>
          </w:p>
        </w:tc>
        <w:tc>
          <w:tcPr>
            <w:tcW w:w="740" w:type="pct"/>
          </w:tcPr>
          <w:p w14:paraId="4E67F912" w14:textId="77777777" w:rsidR="00E65461" w:rsidRDefault="00E65461" w:rsidP="00DC21EA">
            <w:pPr>
              <w:pStyle w:val="TableBody"/>
            </w:pPr>
            <w:r>
              <w:t>$/MMBtu</w:t>
            </w:r>
          </w:p>
        </w:tc>
        <w:tc>
          <w:tcPr>
            <w:tcW w:w="3519" w:type="pct"/>
          </w:tcPr>
          <w:p w14:paraId="05CB1982" w14:textId="77777777" w:rsidR="00E65461" w:rsidRDefault="00E65461" w:rsidP="00DC21EA">
            <w:pPr>
              <w:pStyle w:val="TableBody"/>
              <w:rPr>
                <w:i/>
              </w:rPr>
            </w:pPr>
            <w:r>
              <w:rPr>
                <w:i/>
              </w:rPr>
              <w:t>Fuel Index Price</w:t>
            </w:r>
            <w:r>
              <w:t>—The natural gas index price as defined in Section 2.1, Definitions.</w:t>
            </w:r>
          </w:p>
        </w:tc>
      </w:tr>
      <w:tr w:rsidR="00E65461" w14:paraId="70DD9FAD" w14:textId="77777777" w:rsidTr="00DC21EA">
        <w:trPr>
          <w:cantSplit/>
        </w:trPr>
        <w:tc>
          <w:tcPr>
            <w:tcW w:w="741" w:type="pct"/>
          </w:tcPr>
          <w:p w14:paraId="632D6FD3" w14:textId="77777777" w:rsidR="00E65461" w:rsidRDefault="00E65461" w:rsidP="00DC21EA">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127EBC9" w14:textId="77777777" w:rsidR="00E65461" w:rsidRDefault="00E65461" w:rsidP="00DC21EA">
            <w:pPr>
              <w:pStyle w:val="TableBody"/>
            </w:pPr>
            <w:r>
              <w:t>none</w:t>
            </w:r>
          </w:p>
        </w:tc>
        <w:tc>
          <w:tcPr>
            <w:tcW w:w="3519" w:type="pct"/>
          </w:tcPr>
          <w:p w14:paraId="538D5AB4" w14:textId="77777777" w:rsidR="00E65461" w:rsidRDefault="00E65461" w:rsidP="00DC21EA">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E65461" w14:paraId="44B83F83" w14:textId="77777777" w:rsidTr="00DC21EA">
        <w:trPr>
          <w:cantSplit/>
        </w:trPr>
        <w:tc>
          <w:tcPr>
            <w:tcW w:w="741" w:type="pct"/>
          </w:tcPr>
          <w:p w14:paraId="0143AC75" w14:textId="77777777" w:rsidR="00E65461" w:rsidRDefault="00E65461" w:rsidP="00DC21EA">
            <w:pPr>
              <w:pStyle w:val="TableBody"/>
            </w:pPr>
            <w:r>
              <w:t>FOP</w:t>
            </w:r>
          </w:p>
        </w:tc>
        <w:tc>
          <w:tcPr>
            <w:tcW w:w="740" w:type="pct"/>
          </w:tcPr>
          <w:p w14:paraId="1C3BBAAE" w14:textId="77777777" w:rsidR="00E65461" w:rsidRDefault="00E65461" w:rsidP="00DC21EA">
            <w:pPr>
              <w:pStyle w:val="TableBody"/>
            </w:pPr>
            <w:r>
              <w:t>$/MMBtu</w:t>
            </w:r>
          </w:p>
        </w:tc>
        <w:tc>
          <w:tcPr>
            <w:tcW w:w="3519" w:type="pct"/>
          </w:tcPr>
          <w:p w14:paraId="3A756534" w14:textId="77777777" w:rsidR="00E65461" w:rsidRDefault="00E65461" w:rsidP="00DC21EA">
            <w:pPr>
              <w:pStyle w:val="TableBody"/>
              <w:rPr>
                <w:i/>
              </w:rPr>
            </w:pPr>
            <w:r>
              <w:rPr>
                <w:i/>
              </w:rPr>
              <w:t>Fuel Oil Price</w:t>
            </w:r>
            <w:r>
              <w:t>—The fuel oil index price as defined in Section 2.1.</w:t>
            </w:r>
          </w:p>
        </w:tc>
      </w:tr>
      <w:tr w:rsidR="00E65461" w14:paraId="1690206F" w14:textId="77777777" w:rsidTr="00DC21EA">
        <w:trPr>
          <w:cantSplit/>
        </w:trPr>
        <w:tc>
          <w:tcPr>
            <w:tcW w:w="741" w:type="pct"/>
          </w:tcPr>
          <w:p w14:paraId="6B696EFC" w14:textId="77777777" w:rsidR="00E65461" w:rsidRDefault="00E65461" w:rsidP="00DC21EA">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D3B70D" w14:textId="77777777" w:rsidR="00E65461" w:rsidRDefault="00E65461" w:rsidP="00DC21EA">
            <w:pPr>
              <w:pStyle w:val="TableBody"/>
            </w:pPr>
            <w:r>
              <w:t>none</w:t>
            </w:r>
          </w:p>
        </w:tc>
        <w:tc>
          <w:tcPr>
            <w:tcW w:w="3519" w:type="pct"/>
          </w:tcPr>
          <w:p w14:paraId="43225127" w14:textId="77777777" w:rsidR="00E65461" w:rsidRDefault="00E65461" w:rsidP="00DC21EA">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E65461" w14:paraId="17A76958" w14:textId="77777777" w:rsidTr="00DC21EA">
        <w:trPr>
          <w:cantSplit/>
        </w:trPr>
        <w:tc>
          <w:tcPr>
            <w:tcW w:w="741" w:type="pct"/>
          </w:tcPr>
          <w:p w14:paraId="3238FEF1" w14:textId="77777777" w:rsidR="00E65461" w:rsidRDefault="00E65461" w:rsidP="00DC21EA">
            <w:pPr>
              <w:pStyle w:val="TableBody"/>
            </w:pPr>
            <w:r>
              <w:t>SFP</w:t>
            </w:r>
          </w:p>
        </w:tc>
        <w:tc>
          <w:tcPr>
            <w:tcW w:w="740" w:type="pct"/>
          </w:tcPr>
          <w:p w14:paraId="4F993B5E" w14:textId="77777777" w:rsidR="00E65461" w:rsidRDefault="00E65461" w:rsidP="00DC21EA">
            <w:pPr>
              <w:pStyle w:val="TableBody"/>
            </w:pPr>
            <w:r>
              <w:t>$/MMBtu</w:t>
            </w:r>
          </w:p>
        </w:tc>
        <w:tc>
          <w:tcPr>
            <w:tcW w:w="3519" w:type="pct"/>
          </w:tcPr>
          <w:p w14:paraId="44875A7E" w14:textId="77777777" w:rsidR="00E65461" w:rsidRPr="00CE2093" w:rsidRDefault="00E65461" w:rsidP="00DC21EA">
            <w:pPr>
              <w:pStyle w:val="TableBody"/>
            </w:pPr>
            <w:r>
              <w:rPr>
                <w:i/>
              </w:rPr>
              <w:t>Solid Fuel Price</w:t>
            </w:r>
            <w:r w:rsidRPr="007277E1">
              <w:rPr>
                <w:i/>
              </w:rPr>
              <w:t>—</w:t>
            </w:r>
            <w:r>
              <w:t xml:space="preserve">The solid fuel index price is $1.50.  </w:t>
            </w:r>
          </w:p>
        </w:tc>
      </w:tr>
      <w:tr w:rsidR="00E65461" w14:paraId="0D6F02D8" w14:textId="77777777" w:rsidTr="00DC21EA">
        <w:trPr>
          <w:cantSplit/>
        </w:trPr>
        <w:tc>
          <w:tcPr>
            <w:tcW w:w="741" w:type="pct"/>
          </w:tcPr>
          <w:p w14:paraId="0C811915" w14:textId="77777777" w:rsidR="00E65461" w:rsidRDefault="00E65461" w:rsidP="00DC21EA">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ABF260" w14:textId="77777777" w:rsidR="00E65461" w:rsidRDefault="00E65461" w:rsidP="00DC21EA">
            <w:pPr>
              <w:pStyle w:val="TableBody"/>
            </w:pPr>
            <w:r>
              <w:t>$/MMBtu</w:t>
            </w:r>
          </w:p>
        </w:tc>
        <w:tc>
          <w:tcPr>
            <w:tcW w:w="3519" w:type="pct"/>
          </w:tcPr>
          <w:p w14:paraId="127E2C1D" w14:textId="77777777" w:rsidR="00E65461" w:rsidRPr="00CE2093" w:rsidRDefault="00E65461" w:rsidP="00DC21EA">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E65461" w14:paraId="44B901B0" w14:textId="77777777" w:rsidTr="00DC21EA">
        <w:trPr>
          <w:cantSplit/>
        </w:trPr>
        <w:tc>
          <w:tcPr>
            <w:tcW w:w="741" w:type="pct"/>
          </w:tcPr>
          <w:p w14:paraId="76CCD5AF" w14:textId="77777777" w:rsidR="00E65461" w:rsidRDefault="00E65461" w:rsidP="00DC21EA">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B2E83C6" w14:textId="77777777" w:rsidR="00E65461" w:rsidRDefault="00E65461" w:rsidP="00DC21EA">
            <w:pPr>
              <w:pStyle w:val="TableBody"/>
            </w:pPr>
            <w:r>
              <w:t>none</w:t>
            </w:r>
          </w:p>
        </w:tc>
        <w:tc>
          <w:tcPr>
            <w:tcW w:w="3519" w:type="pct"/>
          </w:tcPr>
          <w:p w14:paraId="32821DAB" w14:textId="77777777" w:rsidR="00E65461" w:rsidRPr="00CE2093" w:rsidRDefault="00E65461" w:rsidP="00DC21EA">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24A26643" w14:textId="77777777" w:rsidTr="00DC21EA">
        <w:trPr>
          <w:cantSplit/>
        </w:trPr>
        <w:tc>
          <w:tcPr>
            <w:tcW w:w="741" w:type="pct"/>
          </w:tcPr>
          <w:p w14:paraId="08828B3E" w14:textId="77777777" w:rsidR="00E65461" w:rsidRDefault="00E65461" w:rsidP="00DC21EA">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2475E2" w14:textId="77777777" w:rsidR="00E65461" w:rsidRDefault="00E65461" w:rsidP="00DC21EA">
            <w:pPr>
              <w:pStyle w:val="TableBody"/>
            </w:pPr>
            <w:r>
              <w:t>none</w:t>
            </w:r>
          </w:p>
        </w:tc>
        <w:tc>
          <w:tcPr>
            <w:tcW w:w="3519" w:type="pct"/>
          </w:tcPr>
          <w:p w14:paraId="78CB26F4" w14:textId="77777777" w:rsidR="00E65461" w:rsidRDefault="00E65461" w:rsidP="00DC21EA">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7AD88EF9" w14:textId="77777777" w:rsidTr="00DC21EA">
        <w:trPr>
          <w:cantSplit/>
        </w:trPr>
        <w:tc>
          <w:tcPr>
            <w:tcW w:w="741" w:type="pct"/>
          </w:tcPr>
          <w:p w14:paraId="0539E97E" w14:textId="77777777" w:rsidR="00E65461" w:rsidRDefault="00E65461" w:rsidP="00DC21EA">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9BF2F63" w14:textId="77777777" w:rsidR="00E65461" w:rsidRDefault="00E65461" w:rsidP="00DC21EA">
            <w:pPr>
              <w:pStyle w:val="TableBody"/>
            </w:pPr>
            <w:r>
              <w:t>none</w:t>
            </w:r>
          </w:p>
        </w:tc>
        <w:tc>
          <w:tcPr>
            <w:tcW w:w="3519" w:type="pct"/>
          </w:tcPr>
          <w:p w14:paraId="5689ADAC" w14:textId="77777777" w:rsidR="00E65461" w:rsidRDefault="00E65461" w:rsidP="00DC21EA">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09994BFE" w14:textId="77777777" w:rsidTr="00DC21EA">
        <w:trPr>
          <w:cantSplit/>
        </w:trPr>
        <w:tc>
          <w:tcPr>
            <w:tcW w:w="741" w:type="pct"/>
          </w:tcPr>
          <w:p w14:paraId="60F1F173" w14:textId="77777777" w:rsidR="00E65461" w:rsidRDefault="00E65461" w:rsidP="00DC21EA">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CC8A085" w14:textId="77777777" w:rsidR="00E65461" w:rsidRDefault="00E65461" w:rsidP="00DC21EA">
            <w:pPr>
              <w:pStyle w:val="TableBody"/>
            </w:pPr>
            <w:r>
              <w:t>$/MMBtu</w:t>
            </w:r>
          </w:p>
        </w:tc>
        <w:tc>
          <w:tcPr>
            <w:tcW w:w="3519" w:type="pct"/>
          </w:tcPr>
          <w:p w14:paraId="77C2DCB0" w14:textId="77777777" w:rsidR="00E65461" w:rsidRDefault="00E65461" w:rsidP="00DC21EA">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E65461" w14:paraId="10A8958E" w14:textId="77777777" w:rsidTr="00DC21EA">
        <w:trPr>
          <w:cantSplit/>
        </w:trPr>
        <w:tc>
          <w:tcPr>
            <w:tcW w:w="741" w:type="pct"/>
          </w:tcPr>
          <w:p w14:paraId="59051315" w14:textId="77777777" w:rsidR="00E65461" w:rsidRDefault="00E65461" w:rsidP="00DC21EA">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9F53B" w14:textId="77777777" w:rsidR="00E65461" w:rsidRDefault="00E65461" w:rsidP="00DC21EA">
            <w:pPr>
              <w:pStyle w:val="TableBody"/>
            </w:pPr>
            <w:r>
              <w:t>$/MWh</w:t>
            </w:r>
          </w:p>
        </w:tc>
        <w:tc>
          <w:tcPr>
            <w:tcW w:w="3519" w:type="pct"/>
          </w:tcPr>
          <w:p w14:paraId="2301A1CA" w14:textId="77777777" w:rsidR="00E65461" w:rsidRDefault="00E65461" w:rsidP="00DC21EA">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E65461" w:rsidDel="0049571D" w14:paraId="3E8BE865" w14:textId="77777777" w:rsidTr="00DC21EA">
        <w:trPr>
          <w:cantSplit/>
          <w:trHeight w:val="548"/>
          <w:del w:id="73" w:author="IMM 122120" w:date="2020-12-16T15:38:00Z"/>
        </w:trPr>
        <w:tc>
          <w:tcPr>
            <w:tcW w:w="741" w:type="pct"/>
          </w:tcPr>
          <w:p w14:paraId="2E7E33E4" w14:textId="77777777" w:rsidR="00E65461" w:rsidDel="0049571D" w:rsidRDefault="00E65461" w:rsidP="00DC21EA">
            <w:pPr>
              <w:pStyle w:val="TableBody"/>
              <w:rPr>
                <w:del w:id="74" w:author="IMM 122120" w:date="2020-12-16T15:38:00Z"/>
              </w:rPr>
            </w:pPr>
            <w:del w:id="75" w:author="IMM 122120" w:date="2020-12-16T15:38:00Z">
              <w:r w:rsidDel="0049571D">
                <w:delText>CFMLT</w:delText>
              </w:r>
              <w:r w:rsidRPr="00B67195" w:rsidDel="0049571D">
                <w:rPr>
                  <w:i/>
                  <w:vertAlign w:val="subscript"/>
                </w:rPr>
                <w:delText xml:space="preserve"> q,</w:delText>
              </w:r>
              <w:r w:rsidDel="0049571D">
                <w:rPr>
                  <w:i/>
                  <w:vertAlign w:val="subscript"/>
                </w:rPr>
                <w:delText xml:space="preserve"> </w:delText>
              </w:r>
              <w:r w:rsidRPr="00B67195" w:rsidDel="0049571D">
                <w:rPr>
                  <w:i/>
                  <w:vertAlign w:val="subscript"/>
                </w:rPr>
                <w:delText>r</w:delText>
              </w:r>
            </w:del>
          </w:p>
        </w:tc>
        <w:tc>
          <w:tcPr>
            <w:tcW w:w="740" w:type="pct"/>
          </w:tcPr>
          <w:p w14:paraId="3A997A5C" w14:textId="77777777" w:rsidR="00E65461" w:rsidRPr="006A2CB8" w:rsidDel="0049571D" w:rsidRDefault="00E65461" w:rsidP="00DC21EA">
            <w:pPr>
              <w:pStyle w:val="TableBody"/>
              <w:rPr>
                <w:del w:id="76" w:author="IMM 122120" w:date="2020-12-16T15:38:00Z"/>
              </w:rPr>
            </w:pPr>
            <w:del w:id="77" w:author="IMM 122120" w:date="2020-12-16T15:38:00Z">
              <w:r w:rsidRPr="006A2CB8" w:rsidDel="0049571D">
                <w:delText>none</w:delText>
              </w:r>
            </w:del>
          </w:p>
        </w:tc>
        <w:tc>
          <w:tcPr>
            <w:tcW w:w="3519" w:type="pct"/>
          </w:tcPr>
          <w:p w14:paraId="2CF7EEAB" w14:textId="77777777" w:rsidR="00E65461" w:rsidRPr="0065730F" w:rsidDel="0049571D" w:rsidRDefault="00E65461" w:rsidP="00DC21EA">
            <w:pPr>
              <w:spacing w:after="240"/>
              <w:rPr>
                <w:del w:id="78" w:author="IMM 122120" w:date="2020-12-16T15:38:00Z"/>
                <w:i/>
                <w:sz w:val="20"/>
                <w:szCs w:val="20"/>
              </w:rPr>
            </w:pPr>
            <w:del w:id="79" w:author="IMM 122120" w:date="2020-12-16T15:38:00Z">
              <w:r w:rsidDel="0049571D">
                <w:rPr>
                  <w:i/>
                  <w:sz w:val="20"/>
                  <w:szCs w:val="20"/>
                </w:rPr>
                <w:delText xml:space="preserve">Capacity Factor </w:delText>
              </w:r>
              <w:r w:rsidRPr="0065730F" w:rsidDel="0049571D">
                <w:rPr>
                  <w:i/>
                  <w:sz w:val="20"/>
                  <w:szCs w:val="20"/>
                </w:rPr>
                <w:delText>Multiplier</w:delText>
              </w:r>
              <w:r w:rsidDel="0049571D">
                <w:delText>—</w:delText>
              </w:r>
              <w:r w:rsidRPr="0065730F" w:rsidDel="0049571D">
                <w:rPr>
                  <w:sz w:val="20"/>
                  <w:szCs w:val="20"/>
                </w:rPr>
                <w:delText>A multiplier based on the corresponding mont</w:delText>
              </w:r>
              <w:r w:rsidDel="0049571D">
                <w:rPr>
                  <w:sz w:val="20"/>
                  <w:szCs w:val="20"/>
                </w:rPr>
                <w:delText>h</w:delText>
              </w:r>
              <w:r w:rsidRPr="0065730F" w:rsidDel="0049571D">
                <w:rPr>
                  <w:sz w:val="20"/>
                  <w:szCs w:val="20"/>
                </w:rPr>
                <w:delText>ly capacity factor as described in</w:delText>
              </w:r>
              <w:r w:rsidDel="0049571D">
                <w:rPr>
                  <w:sz w:val="20"/>
                  <w:szCs w:val="20"/>
                </w:rPr>
                <w:delText xml:space="preserve"> paragraph (1)(d) below</w:delText>
              </w:r>
              <w:r w:rsidRPr="0065730F" w:rsidDel="0049571D">
                <w:rPr>
                  <w:sz w:val="20"/>
                  <w:szCs w:val="20"/>
                </w:rPr>
                <w:delText>.</w:delText>
              </w:r>
              <w:r w:rsidDel="0049571D">
                <w:rPr>
                  <w:sz w:val="20"/>
                  <w:szCs w:val="20"/>
                </w:rPr>
                <w:delText xml:space="preserve"> </w:delText>
              </w:r>
            </w:del>
          </w:p>
        </w:tc>
      </w:tr>
      <w:tr w:rsidR="00E65461" w14:paraId="6A6A3843" w14:textId="77777777" w:rsidTr="00DC21EA">
        <w:trPr>
          <w:cantSplit/>
        </w:trPr>
        <w:tc>
          <w:tcPr>
            <w:tcW w:w="741" w:type="pct"/>
          </w:tcPr>
          <w:p w14:paraId="185F2F1B" w14:textId="77777777" w:rsidR="00E65461" w:rsidRDefault="00E65461" w:rsidP="00DC21EA">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169ECC11" w14:textId="77777777" w:rsidR="00E65461" w:rsidRDefault="00E65461" w:rsidP="00DC21EA">
            <w:pPr>
              <w:pStyle w:val="TableBody"/>
            </w:pPr>
            <w:r>
              <w:t>$/MMBtu</w:t>
            </w:r>
          </w:p>
        </w:tc>
        <w:tc>
          <w:tcPr>
            <w:tcW w:w="3519" w:type="pct"/>
          </w:tcPr>
          <w:p w14:paraId="650776EC" w14:textId="77777777" w:rsidR="00E65461" w:rsidRDefault="00E65461" w:rsidP="00DC21EA">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E65461" w14:paraId="7063948D" w14:textId="77777777" w:rsidTr="00DC21EA">
        <w:trPr>
          <w:cantSplit/>
        </w:trPr>
        <w:tc>
          <w:tcPr>
            <w:tcW w:w="741" w:type="pct"/>
          </w:tcPr>
          <w:p w14:paraId="07FD5E33" w14:textId="77777777" w:rsidR="00E65461" w:rsidRPr="00A9442A" w:rsidRDefault="00E65461" w:rsidP="00DC21EA">
            <w:pPr>
              <w:pStyle w:val="TableBody"/>
              <w:rPr>
                <w:i/>
              </w:rPr>
            </w:pPr>
            <w:r w:rsidRPr="00D661BC">
              <w:rPr>
                <w:i/>
              </w:rPr>
              <w:t>q</w:t>
            </w:r>
          </w:p>
        </w:tc>
        <w:tc>
          <w:tcPr>
            <w:tcW w:w="740" w:type="pct"/>
          </w:tcPr>
          <w:p w14:paraId="1E1387AC" w14:textId="77777777" w:rsidR="00E65461" w:rsidRDefault="00E65461" w:rsidP="00DC21EA">
            <w:pPr>
              <w:pStyle w:val="TableBody"/>
            </w:pPr>
            <w:r>
              <w:t>none</w:t>
            </w:r>
          </w:p>
        </w:tc>
        <w:tc>
          <w:tcPr>
            <w:tcW w:w="3519" w:type="pct"/>
          </w:tcPr>
          <w:p w14:paraId="6E488D59" w14:textId="77777777" w:rsidR="00E65461" w:rsidRDefault="00E65461" w:rsidP="00DC21EA">
            <w:pPr>
              <w:pStyle w:val="TableBody"/>
            </w:pPr>
            <w:r>
              <w:t>A QSE.</w:t>
            </w:r>
          </w:p>
        </w:tc>
      </w:tr>
      <w:tr w:rsidR="00E65461" w14:paraId="2EF40491" w14:textId="77777777" w:rsidTr="00DC21EA">
        <w:trPr>
          <w:cantSplit/>
        </w:trPr>
        <w:tc>
          <w:tcPr>
            <w:tcW w:w="741" w:type="pct"/>
          </w:tcPr>
          <w:p w14:paraId="3746E3ED" w14:textId="77777777" w:rsidR="00E65461" w:rsidRPr="00A9442A" w:rsidRDefault="00E65461" w:rsidP="00DC21EA">
            <w:pPr>
              <w:pStyle w:val="TableBody"/>
              <w:rPr>
                <w:i/>
              </w:rPr>
            </w:pPr>
            <w:r w:rsidRPr="00D661BC">
              <w:rPr>
                <w:i/>
              </w:rPr>
              <w:t>r</w:t>
            </w:r>
          </w:p>
        </w:tc>
        <w:tc>
          <w:tcPr>
            <w:tcW w:w="740" w:type="pct"/>
          </w:tcPr>
          <w:p w14:paraId="35A2DAEF" w14:textId="77777777" w:rsidR="00E65461" w:rsidRDefault="00E65461" w:rsidP="00DC21EA">
            <w:pPr>
              <w:pStyle w:val="TableBody"/>
            </w:pPr>
            <w:r>
              <w:t>none</w:t>
            </w:r>
          </w:p>
        </w:tc>
        <w:tc>
          <w:tcPr>
            <w:tcW w:w="3519" w:type="pct"/>
          </w:tcPr>
          <w:p w14:paraId="43B5C283" w14:textId="77777777" w:rsidR="00E65461" w:rsidRDefault="00E65461" w:rsidP="00DC21EA">
            <w:pPr>
              <w:pStyle w:val="TableBody"/>
            </w:pPr>
            <w:r>
              <w:t>A Generation Resource.</w:t>
            </w:r>
          </w:p>
        </w:tc>
      </w:tr>
      <w:tr w:rsidR="00E65461" w14:paraId="0CE8E00B" w14:textId="77777777" w:rsidTr="00DC21EA">
        <w:trPr>
          <w:cantSplit/>
        </w:trPr>
        <w:tc>
          <w:tcPr>
            <w:tcW w:w="741" w:type="pct"/>
          </w:tcPr>
          <w:p w14:paraId="625FF482" w14:textId="77777777" w:rsidR="00E65461" w:rsidRPr="00D661BC" w:rsidRDefault="00E65461" w:rsidP="00DC21EA">
            <w:pPr>
              <w:pStyle w:val="TableBody"/>
              <w:rPr>
                <w:i/>
              </w:rPr>
            </w:pPr>
            <w:r>
              <w:rPr>
                <w:i/>
              </w:rPr>
              <w:t>h</w:t>
            </w:r>
          </w:p>
        </w:tc>
        <w:tc>
          <w:tcPr>
            <w:tcW w:w="740" w:type="pct"/>
          </w:tcPr>
          <w:p w14:paraId="16340428" w14:textId="77777777" w:rsidR="00E65461" w:rsidRDefault="00E65461" w:rsidP="00DC21EA">
            <w:pPr>
              <w:pStyle w:val="TableBody"/>
            </w:pPr>
            <w:r>
              <w:t>none</w:t>
            </w:r>
          </w:p>
        </w:tc>
        <w:tc>
          <w:tcPr>
            <w:tcW w:w="3519" w:type="pct"/>
          </w:tcPr>
          <w:p w14:paraId="64903FB5" w14:textId="77777777" w:rsidR="00E65461" w:rsidRDefault="00E65461" w:rsidP="00DC21EA">
            <w:pPr>
              <w:pStyle w:val="TableBody"/>
            </w:pPr>
            <w:r>
              <w:t xml:space="preserve">The Operating Hour. </w:t>
            </w:r>
          </w:p>
        </w:tc>
      </w:tr>
    </w:tbl>
    <w:p w14:paraId="5CE7BEF1" w14:textId="77777777" w:rsidR="00E65461" w:rsidRPr="00D631BA" w:rsidRDefault="00E65461" w:rsidP="00E65461">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194FF30" w14:textId="77777777" w:rsidR="00E65461" w:rsidRDefault="00E65461" w:rsidP="00E65461">
      <w:pPr>
        <w:spacing w:before="240" w:after="240"/>
        <w:ind w:left="1440" w:hanging="720"/>
      </w:pPr>
      <w:r w:rsidRPr="00D631BA">
        <w:t>(</w:t>
      </w:r>
      <w:r>
        <w:t>b</w:t>
      </w:r>
      <w:r w:rsidRPr="00D631BA">
        <w:t>)</w:t>
      </w:r>
      <w:r w:rsidRPr="00D631BA">
        <w:tab/>
      </w:r>
      <w:r w:rsidRPr="008D172B">
        <w:t>The MOC for Energy Storage Resources shall be calculated in accordance with</w:t>
      </w:r>
      <w:r>
        <w:t xml:space="preserve"> Verifiable Cost Manual 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5461" w:rsidRPr="004B32CF" w14:paraId="5C9FD36B" w14:textId="77777777" w:rsidTr="00DC21EA">
        <w:trPr>
          <w:trHeight w:val="386"/>
        </w:trPr>
        <w:tc>
          <w:tcPr>
            <w:tcW w:w="9350" w:type="dxa"/>
            <w:shd w:val="pct12" w:color="auto" w:fill="auto"/>
          </w:tcPr>
          <w:p w14:paraId="0C0EB3E6" w14:textId="77777777" w:rsidR="00E65461" w:rsidRPr="004B32CF" w:rsidRDefault="00E65461" w:rsidP="00DC21E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2B1841C4" w14:textId="77777777" w:rsidR="00E65461" w:rsidRPr="004B32CF" w:rsidRDefault="00E65461" w:rsidP="00DC21EA">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7A7E9A31" w14:textId="77777777" w:rsidR="00E65461" w:rsidRPr="00D631BA" w:rsidRDefault="00E65461" w:rsidP="00E65461">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p w14:paraId="65EE4056" w14:textId="77777777" w:rsidR="00E65461" w:rsidRPr="00D631BA" w:rsidDel="0049571D" w:rsidRDefault="00E65461" w:rsidP="00E65461">
      <w:pPr>
        <w:spacing w:after="240"/>
        <w:ind w:left="1440" w:hanging="720"/>
        <w:rPr>
          <w:del w:id="80" w:author="IMM 122120" w:date="2020-12-16T15:38:00Z"/>
        </w:rPr>
      </w:pPr>
      <w:del w:id="81" w:author="IMM 122120" w:date="2020-12-16T15:38:00Z">
        <w:r w:rsidRPr="00D631BA" w:rsidDel="0049571D">
          <w:delText>(</w:delText>
        </w:r>
        <w:r w:rsidDel="0049571D">
          <w:delText>d</w:delText>
        </w:r>
        <w:r w:rsidRPr="00D631BA" w:rsidDel="0049571D">
          <w:delText>)</w:delText>
        </w:r>
        <w:r w:rsidRPr="00D631BA" w:rsidDel="0049571D">
          <w:tab/>
          <w:delText xml:space="preserve">The multipliers for </w:delText>
        </w:r>
        <w:r w:rsidDel="0049571D">
          <w:delText>the MOC calculation</w:delText>
        </w:r>
        <w:r w:rsidRPr="00D631BA" w:rsidDel="0049571D">
          <w:delText xml:space="preserve"> above are as follows:  </w:delText>
        </w:r>
      </w:del>
    </w:p>
    <w:p w14:paraId="00270ADF" w14:textId="77777777" w:rsidR="00E65461" w:rsidRPr="00D631BA" w:rsidDel="0049571D" w:rsidRDefault="00E65461" w:rsidP="00E65461">
      <w:pPr>
        <w:spacing w:after="240"/>
        <w:ind w:left="2160" w:hanging="720"/>
        <w:rPr>
          <w:del w:id="82" w:author="IMM 122120" w:date="2020-12-16T15:38:00Z"/>
        </w:rPr>
      </w:pPr>
      <w:del w:id="83" w:author="IMM 122120" w:date="2020-12-16T15:38:00Z">
        <w:r w:rsidRPr="00D631BA" w:rsidDel="0049571D">
          <w:delText>(i)</w:delText>
        </w:r>
        <w:r w:rsidRPr="00D631BA" w:rsidDel="0049571D">
          <w:tab/>
          <w:delText>1.10 for Resources running at a ≥ 50% capacity factor for the previous 12 months;</w:delText>
        </w:r>
      </w:del>
    </w:p>
    <w:p w14:paraId="74D8C880" w14:textId="77777777" w:rsidR="00E65461" w:rsidRPr="00D631BA" w:rsidDel="0049571D" w:rsidRDefault="00E65461" w:rsidP="00E65461">
      <w:pPr>
        <w:spacing w:after="240"/>
        <w:ind w:left="2160" w:hanging="720"/>
        <w:rPr>
          <w:del w:id="84" w:author="IMM 122120" w:date="2020-12-16T15:38:00Z"/>
        </w:rPr>
      </w:pPr>
      <w:del w:id="85" w:author="IMM 122120" w:date="2020-12-16T15:38:00Z">
        <w:r w:rsidRPr="00D631BA" w:rsidDel="0049571D">
          <w:delText>(ii)</w:delText>
        </w:r>
        <w:r w:rsidRPr="00D631BA" w:rsidDel="0049571D">
          <w:tab/>
          <w:delText>1.15 for Resources running at a ≥ 30 and &lt; 50% capacity factor for the previous 12 months;</w:delText>
        </w:r>
      </w:del>
    </w:p>
    <w:p w14:paraId="3B90DF3F" w14:textId="77777777" w:rsidR="00E65461" w:rsidRPr="00D631BA" w:rsidDel="0049571D" w:rsidRDefault="00E65461" w:rsidP="00E65461">
      <w:pPr>
        <w:spacing w:after="240"/>
        <w:ind w:left="2160" w:hanging="720"/>
        <w:rPr>
          <w:del w:id="86" w:author="IMM 122120" w:date="2020-12-16T15:38:00Z"/>
        </w:rPr>
      </w:pPr>
      <w:del w:id="87" w:author="IMM 122120" w:date="2020-12-16T15:38:00Z">
        <w:r w:rsidRPr="00D631BA" w:rsidDel="0049571D">
          <w:delText>(iii)</w:delText>
        </w:r>
        <w:r w:rsidRPr="00D631BA" w:rsidDel="0049571D">
          <w:tab/>
          <w:delText>1.20 for Resources running at a ≥ 20 and &lt; 30% capacity factor for the previous 12 months;</w:delText>
        </w:r>
      </w:del>
    </w:p>
    <w:p w14:paraId="3FD148C8" w14:textId="77777777" w:rsidR="00E65461" w:rsidRPr="00D631BA" w:rsidDel="0049571D" w:rsidRDefault="00E65461" w:rsidP="00E65461">
      <w:pPr>
        <w:spacing w:after="240"/>
        <w:ind w:left="2160" w:hanging="720"/>
        <w:rPr>
          <w:del w:id="88" w:author="IMM 122120" w:date="2020-12-16T15:38:00Z"/>
        </w:rPr>
      </w:pPr>
      <w:del w:id="89" w:author="IMM 122120" w:date="2020-12-16T15:38:00Z">
        <w:r w:rsidRPr="00D631BA" w:rsidDel="0049571D">
          <w:delText>(iv)</w:delText>
        </w:r>
        <w:r w:rsidRPr="00D631BA" w:rsidDel="0049571D">
          <w:tab/>
          <w:delText>1.25 for Resources running at a ≥ 10 and &lt; 20% capacity factor for the previous 12 months;</w:delText>
        </w:r>
      </w:del>
    </w:p>
    <w:p w14:paraId="5AE1F2C7" w14:textId="77777777" w:rsidR="00E65461" w:rsidDel="0049571D" w:rsidRDefault="00E65461" w:rsidP="00E65461">
      <w:pPr>
        <w:spacing w:after="240"/>
        <w:ind w:left="2160" w:hanging="720"/>
        <w:rPr>
          <w:del w:id="90" w:author="IMM 122120" w:date="2020-12-16T15:38:00Z"/>
        </w:rPr>
      </w:pPr>
      <w:del w:id="91" w:author="IMM 122120" w:date="2020-12-16T15:38:00Z">
        <w:r w:rsidRPr="00D631BA" w:rsidDel="0049571D">
          <w:delText>(v)</w:delText>
        </w:r>
        <w:r w:rsidRPr="00D631BA" w:rsidDel="0049571D">
          <w:tab/>
          <w:delText>1.30 for Resources running at a ≥ 5 and &lt; 10% capacity factor for the previous 12 months;</w:delText>
        </w:r>
      </w:del>
    </w:p>
    <w:p w14:paraId="292B9921" w14:textId="77777777" w:rsidR="00E65461" w:rsidDel="0049571D" w:rsidRDefault="00E65461" w:rsidP="00E65461">
      <w:pPr>
        <w:spacing w:after="240"/>
        <w:ind w:left="2160" w:hanging="720"/>
        <w:rPr>
          <w:del w:id="92" w:author="IMM 122120" w:date="2020-12-16T15:38:00Z"/>
        </w:rPr>
      </w:pPr>
      <w:del w:id="93" w:author="IMM 122120" w:date="2020-12-16T15:38:00Z">
        <w:r w:rsidRPr="00D631BA" w:rsidDel="0049571D">
          <w:delText>(vi)</w:delText>
        </w:r>
        <w:r w:rsidRPr="00D631BA" w:rsidDel="0049571D">
          <w:tab/>
          <w:delText>1.40 for Resources running at a ≥ 1 and &lt; 5% capacity factor for the previous 12 months; and</w:delText>
        </w:r>
      </w:del>
    </w:p>
    <w:p w14:paraId="089E62DB" w14:textId="77777777" w:rsidR="00E65461" w:rsidDel="0049571D" w:rsidRDefault="00E65461" w:rsidP="00E65461">
      <w:pPr>
        <w:spacing w:after="240"/>
        <w:ind w:left="2160" w:hanging="720"/>
        <w:rPr>
          <w:del w:id="94" w:author="IMM 122120" w:date="2020-12-16T15:38:00Z"/>
        </w:rPr>
      </w:pPr>
      <w:del w:id="95" w:author="IMM 122120" w:date="2020-12-16T15:38:00Z">
        <w:r w:rsidRPr="00D631BA" w:rsidDel="0049571D">
          <w:delText>(vii)</w:delText>
        </w:r>
        <w:r w:rsidRPr="00D631BA" w:rsidDel="0049571D">
          <w:tab/>
          <w:delText>1.50 for Resources running at a less than 1% capacity factor for the previous 12 months.</w:delText>
        </w:r>
      </w:del>
    </w:p>
    <w:p w14:paraId="3F431332" w14:textId="77777777" w:rsidR="00E65461" w:rsidDel="0049571D" w:rsidRDefault="00E65461" w:rsidP="00E65461">
      <w:pPr>
        <w:spacing w:after="240"/>
        <w:ind w:left="1440" w:hanging="720"/>
        <w:rPr>
          <w:del w:id="96" w:author="IMM 122120" w:date="2020-12-16T15:38:00Z"/>
        </w:rPr>
      </w:pPr>
      <w:del w:id="97" w:author="IMM 122120" w:date="2020-12-16T15:38:00Z">
        <w:r w:rsidRPr="00D631BA" w:rsidDel="0049571D">
          <w:delText>(</w:delText>
        </w:r>
        <w:r w:rsidDel="0049571D">
          <w:delText>e</w:delText>
        </w:r>
        <w:r w:rsidRPr="00D631BA" w:rsidDel="0049571D">
          <w:delText>)</w:delText>
        </w:r>
        <w:r w:rsidRPr="00D631BA" w:rsidDel="0049571D">
          <w:tab/>
          <w:delText>The previous 12 months’ capacity factor must be updated by ERCOT by the 20</w:delText>
        </w:r>
        <w:r w:rsidRPr="00452688" w:rsidDel="0049571D">
          <w:delText>th</w:delText>
        </w:r>
        <w:r w:rsidRPr="00D631BA" w:rsidDel="0049571D">
          <w:delText xml:space="preserve"> day of each month using the most recent data for use in the next month.  ERCOT shall post to the MIS Secure Area the capacity factor for each Resource before the start of the effective month. </w:delText>
        </w:r>
      </w:del>
    </w:p>
    <w:p w14:paraId="0B444261" w14:textId="77777777" w:rsidR="00E65461" w:rsidRDefault="00E65461" w:rsidP="00E65461">
      <w:pPr>
        <w:spacing w:after="240"/>
        <w:ind w:left="1440" w:hanging="720"/>
      </w:pPr>
      <w:r w:rsidRPr="00D631BA">
        <w:t>(</w:t>
      </w:r>
      <w:del w:id="98" w:author="IMM 122120" w:date="2020-12-16T15:38:00Z">
        <w:r w:rsidDel="0049571D">
          <w:delText>f</w:delText>
        </w:r>
      </w:del>
      <w:ins w:id="99" w:author="IMM 122120" w:date="2020-12-16T15:38:00Z">
        <w:r w:rsidR="0049571D">
          <w:t>d</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4B33537" w14:textId="77777777" w:rsidR="00E65461" w:rsidRDefault="00E65461" w:rsidP="00E65461">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7A0D5EBC" w14:textId="77777777" w:rsidR="00E65461" w:rsidRDefault="00E65461" w:rsidP="00E6546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DF857BE" w14:textId="77777777" w:rsidR="00E65461" w:rsidRDefault="00E65461" w:rsidP="00E65461">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6B4B0131" w14:textId="77777777" w:rsidR="00E65461" w:rsidRDefault="00E65461" w:rsidP="00E65461">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3779A7AB" w14:textId="77777777" w:rsidR="00E65461" w:rsidRDefault="00E65461" w:rsidP="00E65461">
      <w:pPr>
        <w:spacing w:after="240"/>
        <w:ind w:left="1440" w:hanging="720"/>
      </w:pPr>
      <w:r>
        <w:t>(</w:t>
      </w:r>
      <w:del w:id="100" w:author="IMM 122120" w:date="2020-12-16T15:38:00Z">
        <w:r w:rsidDel="0049571D">
          <w:delText>g</w:delText>
        </w:r>
      </w:del>
      <w:ins w:id="101" w:author="IMM 122120" w:date="2020-12-16T15:38:00Z">
        <w:r w:rsidR="0049571D">
          <w:t>e</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51221021" w14:textId="77777777" w:rsidR="00E65461" w:rsidRDefault="00E65461" w:rsidP="00E65461">
      <w:pPr>
        <w:spacing w:after="240"/>
        <w:ind w:left="1440" w:hanging="720"/>
      </w:pPr>
      <w:r>
        <w:t>(</w:t>
      </w:r>
      <w:del w:id="102" w:author="IMM 122120" w:date="2020-12-16T15:38:00Z">
        <w:r w:rsidDel="0049571D">
          <w:delText>h</w:delText>
        </w:r>
      </w:del>
      <w:ins w:id="103" w:author="IMM 122120" w:date="2020-12-16T15:38:00Z">
        <w:r w:rsidR="0049571D">
          <w:t>f</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22D1A6FE" w14:textId="77777777" w:rsidR="00E65461" w:rsidRDefault="00E65461" w:rsidP="00E65461">
      <w:pPr>
        <w:spacing w:after="240"/>
        <w:ind w:left="1440" w:hanging="720"/>
      </w:pPr>
      <w:r>
        <w:t>(</w:t>
      </w:r>
      <w:del w:id="104" w:author="IMM 122120" w:date="2020-12-16T15:38:00Z">
        <w:r w:rsidDel="0049571D">
          <w:delText>i</w:delText>
        </w:r>
      </w:del>
      <w:ins w:id="105" w:author="IMM 122120" w:date="2020-12-16T15:38:00Z">
        <w:r w:rsidR="0049571D">
          <w:t>g</w:t>
        </w:r>
      </w:ins>
      <w:r>
        <w:t>)</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000326B" w14:textId="77777777" w:rsidR="00E65461" w:rsidRDefault="00E65461" w:rsidP="00E65461">
      <w:pPr>
        <w:spacing w:after="240"/>
        <w:ind w:left="1440" w:hanging="720"/>
      </w:pPr>
      <w:r>
        <w:t>(</w:t>
      </w:r>
      <w:del w:id="106" w:author="IMM 122120" w:date="2020-12-16T15:39:00Z">
        <w:r w:rsidDel="0049571D">
          <w:delText>j</w:delText>
        </w:r>
      </w:del>
      <w:ins w:id="107" w:author="IMM 122120" w:date="2020-12-16T15:39:00Z">
        <w:r w:rsidR="0049571D">
          <w:t>h</w:t>
        </w:r>
      </w:ins>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29B0C0A" w14:textId="77777777" w:rsidR="00E65461" w:rsidRDefault="00E65461" w:rsidP="00E65461">
      <w:pPr>
        <w:spacing w:after="240"/>
        <w:ind w:left="1440" w:hanging="720"/>
      </w:pPr>
      <w:r>
        <w:t>(</w:t>
      </w:r>
      <w:del w:id="108" w:author="IMM 122120" w:date="2020-12-16T15:39:00Z">
        <w:r w:rsidDel="0049571D">
          <w:delText>k</w:delText>
        </w:r>
      </w:del>
      <w:ins w:id="109" w:author="IMM 122120" w:date="2020-12-16T15:39:00Z">
        <w:r w:rsidR="0049571D">
          <w:t>i</w:t>
        </w:r>
      </w:ins>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112994F5" w14:textId="77777777" w:rsidR="00E65461" w:rsidRDefault="00E65461" w:rsidP="00E65461">
      <w:pPr>
        <w:spacing w:after="240"/>
        <w:ind w:left="1440" w:hanging="720"/>
      </w:pPr>
      <w:r>
        <w:t>(</w:t>
      </w:r>
      <w:del w:id="110" w:author="IMM 122120" w:date="2020-12-16T15:39:00Z">
        <w:r w:rsidDel="0049571D">
          <w:delText>l</w:delText>
        </w:r>
      </w:del>
      <w:ins w:id="111" w:author="IMM 122120" w:date="2020-12-16T15:39:00Z">
        <w:r w:rsidR="0049571D">
          <w:t>j</w:t>
        </w:r>
      </w:ins>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442CC3" w14:textId="77777777" w:rsidR="00E65461" w:rsidRDefault="00E65461" w:rsidP="00E65461">
      <w:pPr>
        <w:spacing w:after="240"/>
        <w:ind w:left="1440" w:hanging="720"/>
      </w:pPr>
      <w:r>
        <w:t>(</w:t>
      </w:r>
      <w:del w:id="112" w:author="IMM 122120" w:date="2020-12-16T15:39:00Z">
        <w:r w:rsidDel="0049571D">
          <w:delText>m</w:delText>
        </w:r>
      </w:del>
      <w:ins w:id="113" w:author="IMM 122120" w:date="2020-12-16T15:39:00Z">
        <w:r w:rsidR="0049571D">
          <w:t>k</w:t>
        </w:r>
      </w:ins>
      <w:r>
        <w:t>)</w:t>
      </w:r>
      <w:r>
        <w:tab/>
        <w:t>At ERCOT’s sole discretion, submission and follow-up information deadlines may be extended on a case-by-case basis.</w:t>
      </w:r>
    </w:p>
    <w:p w14:paraId="3BDC59B1" w14:textId="77777777" w:rsidR="00E31333" w:rsidRPr="00E31333" w:rsidRDefault="00E31333" w:rsidP="00E31333">
      <w:pPr>
        <w:keepNext/>
        <w:tabs>
          <w:tab w:val="left" w:pos="1080"/>
        </w:tabs>
        <w:spacing w:before="480" w:after="240"/>
        <w:ind w:left="1080" w:hanging="1080"/>
        <w:outlineLvl w:val="2"/>
        <w:rPr>
          <w:b/>
          <w:bCs/>
          <w:i/>
          <w:szCs w:val="20"/>
        </w:rPr>
      </w:pPr>
      <w:bookmarkStart w:id="114" w:name="_Toc397504910"/>
      <w:bookmarkStart w:id="115" w:name="_Toc402357038"/>
      <w:bookmarkStart w:id="116" w:name="_Toc422486418"/>
      <w:bookmarkStart w:id="117" w:name="_Toc433093270"/>
      <w:bookmarkStart w:id="118" w:name="_Toc433093428"/>
      <w:bookmarkStart w:id="119" w:name="_Toc440874658"/>
      <w:bookmarkStart w:id="120" w:name="_Toc448142213"/>
      <w:bookmarkStart w:id="121" w:name="_Toc448142370"/>
      <w:bookmarkStart w:id="122" w:name="_Toc458770206"/>
      <w:bookmarkStart w:id="123" w:name="_Toc459294174"/>
      <w:bookmarkStart w:id="124" w:name="_Toc463262667"/>
      <w:bookmarkStart w:id="125" w:name="_Toc468286739"/>
      <w:bookmarkStart w:id="126" w:name="_Toc481502785"/>
      <w:bookmarkStart w:id="127" w:name="_Toc496079955"/>
      <w:bookmarkStart w:id="128" w:name="_Toc60040548"/>
      <w:bookmarkEnd w:id="70"/>
      <w:bookmarkEnd w:id="71"/>
      <w:r w:rsidRPr="00E31333">
        <w:rPr>
          <w:b/>
          <w:bCs/>
          <w:i/>
          <w:szCs w:val="20"/>
        </w:rPr>
        <w:t>6.3.2</w:t>
      </w:r>
      <w:r w:rsidRPr="00E31333">
        <w:rPr>
          <w:b/>
          <w:bCs/>
          <w:i/>
          <w:szCs w:val="20"/>
        </w:rPr>
        <w:tab/>
        <w:t>Activities for Real-Time Operations</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0F69C195" w14:textId="77777777" w:rsidR="00E31333" w:rsidRPr="00E31333" w:rsidRDefault="00E31333" w:rsidP="00E31333">
      <w:pPr>
        <w:spacing w:after="240"/>
        <w:ind w:left="720" w:hanging="720"/>
        <w:rPr>
          <w:szCs w:val="20"/>
        </w:rPr>
      </w:pPr>
      <w:r w:rsidRPr="00E31333">
        <w:rPr>
          <w:szCs w:val="20"/>
        </w:rPr>
        <w:t>(1)</w:t>
      </w:r>
      <w:r w:rsidRPr="00E31333">
        <w:rPr>
          <w:szCs w:val="20"/>
        </w:rPr>
        <w:tab/>
        <w:t>Activities for Real-Time operations begin at the end of the Adjustment Period and conclude at the close of the Operating Hour.</w:t>
      </w:r>
    </w:p>
    <w:p w14:paraId="67342248" w14:textId="77777777" w:rsidR="00E31333" w:rsidRPr="00E31333" w:rsidRDefault="00E31333" w:rsidP="00E31333">
      <w:pPr>
        <w:spacing w:after="240"/>
        <w:ind w:left="720" w:hanging="720"/>
        <w:rPr>
          <w:iCs/>
          <w:szCs w:val="20"/>
        </w:rPr>
      </w:pPr>
      <w:r w:rsidRPr="00E31333">
        <w:rPr>
          <w:iCs/>
          <w:szCs w:val="20"/>
        </w:rPr>
        <w:t>(2)</w:t>
      </w:r>
      <w:r w:rsidRPr="00E31333">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1333" w:rsidRPr="00E31333" w14:paraId="780679CC" w14:textId="77777777" w:rsidTr="00230A42">
        <w:trPr>
          <w:cantSplit/>
          <w:trHeight w:val="440"/>
          <w:tblHeader/>
        </w:trPr>
        <w:tc>
          <w:tcPr>
            <w:tcW w:w="2276" w:type="dxa"/>
          </w:tcPr>
          <w:p w14:paraId="561403FD" w14:textId="77777777" w:rsidR="00E31333" w:rsidRPr="00E31333" w:rsidRDefault="00E31333" w:rsidP="00E31333">
            <w:pPr>
              <w:spacing w:after="60"/>
              <w:rPr>
                <w:b/>
                <w:iCs/>
                <w:sz w:val="20"/>
                <w:szCs w:val="20"/>
              </w:rPr>
            </w:pPr>
            <w:r w:rsidRPr="00E31333">
              <w:rPr>
                <w:b/>
                <w:iCs/>
                <w:sz w:val="20"/>
                <w:szCs w:val="20"/>
              </w:rPr>
              <w:t>Operating Period</w:t>
            </w:r>
          </w:p>
        </w:tc>
        <w:tc>
          <w:tcPr>
            <w:tcW w:w="3477" w:type="dxa"/>
          </w:tcPr>
          <w:p w14:paraId="58E9E6F6" w14:textId="77777777" w:rsidR="00E31333" w:rsidRPr="00E31333" w:rsidRDefault="00E31333" w:rsidP="00E31333">
            <w:pPr>
              <w:spacing w:after="60"/>
              <w:rPr>
                <w:b/>
                <w:bCs/>
                <w:iCs/>
                <w:sz w:val="20"/>
                <w:szCs w:val="20"/>
              </w:rPr>
            </w:pPr>
            <w:r w:rsidRPr="00E31333">
              <w:rPr>
                <w:b/>
                <w:bCs/>
                <w:iCs/>
                <w:sz w:val="20"/>
                <w:szCs w:val="20"/>
              </w:rPr>
              <w:t>QSE Activities</w:t>
            </w:r>
          </w:p>
        </w:tc>
        <w:tc>
          <w:tcPr>
            <w:tcW w:w="3823" w:type="dxa"/>
          </w:tcPr>
          <w:p w14:paraId="204E5458" w14:textId="77777777" w:rsidR="00E31333" w:rsidRPr="00E31333" w:rsidRDefault="00E31333" w:rsidP="00E31333">
            <w:pPr>
              <w:spacing w:after="60"/>
              <w:rPr>
                <w:b/>
                <w:bCs/>
                <w:iCs/>
                <w:sz w:val="20"/>
                <w:szCs w:val="20"/>
              </w:rPr>
            </w:pPr>
            <w:r w:rsidRPr="00E31333">
              <w:rPr>
                <w:b/>
                <w:bCs/>
                <w:iCs/>
                <w:sz w:val="20"/>
                <w:szCs w:val="20"/>
              </w:rPr>
              <w:t>ERCOT Activities</w:t>
            </w:r>
          </w:p>
        </w:tc>
      </w:tr>
      <w:tr w:rsidR="00E31333" w:rsidRPr="00E31333" w14:paraId="7C342CF8" w14:textId="77777777" w:rsidTr="00230A42">
        <w:trPr>
          <w:cantSplit/>
          <w:trHeight w:val="576"/>
        </w:trPr>
        <w:tc>
          <w:tcPr>
            <w:tcW w:w="2276" w:type="dxa"/>
          </w:tcPr>
          <w:p w14:paraId="2B7B9267" w14:textId="77777777" w:rsidR="00E31333" w:rsidRPr="00E31333" w:rsidRDefault="00E31333" w:rsidP="00E31333">
            <w:pPr>
              <w:spacing w:after="60"/>
              <w:rPr>
                <w:iCs/>
                <w:sz w:val="20"/>
                <w:szCs w:val="20"/>
              </w:rPr>
            </w:pPr>
            <w:r w:rsidRPr="00E31333">
              <w:rPr>
                <w:iCs/>
                <w:sz w:val="20"/>
                <w:szCs w:val="20"/>
              </w:rPr>
              <w:t xml:space="preserve">During the first hour of the Operating Period </w:t>
            </w:r>
          </w:p>
        </w:tc>
        <w:tc>
          <w:tcPr>
            <w:tcW w:w="3477" w:type="dxa"/>
          </w:tcPr>
          <w:p w14:paraId="3EAC46AB" w14:textId="77777777" w:rsidR="00E31333" w:rsidRPr="00E31333" w:rsidRDefault="00E31333" w:rsidP="00E31333">
            <w:pPr>
              <w:spacing w:after="60"/>
              <w:rPr>
                <w:iCs/>
                <w:sz w:val="20"/>
                <w:szCs w:val="20"/>
              </w:rPr>
            </w:pPr>
          </w:p>
        </w:tc>
        <w:tc>
          <w:tcPr>
            <w:tcW w:w="3823" w:type="dxa"/>
          </w:tcPr>
          <w:p w14:paraId="721FF25F" w14:textId="77777777" w:rsidR="00E31333" w:rsidRPr="00E31333" w:rsidRDefault="00E31333" w:rsidP="00E31333">
            <w:pPr>
              <w:rPr>
                <w:iCs/>
                <w:sz w:val="20"/>
                <w:szCs w:val="20"/>
              </w:rPr>
            </w:pPr>
            <w:r w:rsidRPr="00E31333">
              <w:rPr>
                <w:iCs/>
                <w:sz w:val="20"/>
                <w:szCs w:val="20"/>
              </w:rPr>
              <w:t>Execute the Hour-Ahead Sequence, including HRUC, beginning with the second hour of the Operating Period</w:t>
            </w:r>
          </w:p>
          <w:p w14:paraId="4EA22810" w14:textId="77777777" w:rsidR="00E31333" w:rsidRPr="00E31333" w:rsidRDefault="00E31333" w:rsidP="00E31333">
            <w:pPr>
              <w:rPr>
                <w:iCs/>
                <w:sz w:val="20"/>
                <w:szCs w:val="20"/>
              </w:rPr>
            </w:pPr>
          </w:p>
          <w:p w14:paraId="3DE7C9E6" w14:textId="77777777" w:rsidR="00E31333" w:rsidRPr="00E31333" w:rsidRDefault="00E31333" w:rsidP="00E31333">
            <w:pPr>
              <w:rPr>
                <w:iCs/>
                <w:sz w:val="20"/>
                <w:szCs w:val="20"/>
              </w:rPr>
            </w:pPr>
            <w:r w:rsidRPr="00E31333">
              <w:rPr>
                <w:iCs/>
                <w:sz w:val="20"/>
                <w:szCs w:val="20"/>
              </w:rPr>
              <w:t>Review the list of Off-Line Available Resources with a start-up time of one hour or less</w:t>
            </w:r>
          </w:p>
          <w:p w14:paraId="00395F77" w14:textId="77777777" w:rsidR="00E31333" w:rsidRPr="00E31333" w:rsidRDefault="00E31333" w:rsidP="00E31333">
            <w:pPr>
              <w:rPr>
                <w:iCs/>
                <w:sz w:val="20"/>
                <w:szCs w:val="20"/>
              </w:rPr>
            </w:pPr>
          </w:p>
          <w:p w14:paraId="341002B7" w14:textId="77777777" w:rsidR="00E31333" w:rsidRPr="00E31333" w:rsidRDefault="00E31333" w:rsidP="00E31333">
            <w:pPr>
              <w:rPr>
                <w:iCs/>
                <w:sz w:val="20"/>
                <w:szCs w:val="20"/>
              </w:rPr>
            </w:pPr>
            <w:r w:rsidRPr="00E31333">
              <w:rPr>
                <w:iCs/>
                <w:sz w:val="20"/>
                <w:szCs w:val="20"/>
              </w:rPr>
              <w:t>Review and communicate HRUC commitments and Direct Current Tie (DC Tie) Schedule curtailments</w:t>
            </w:r>
          </w:p>
          <w:p w14:paraId="6544FFF2" w14:textId="77777777" w:rsidR="00E31333" w:rsidRPr="00E31333" w:rsidRDefault="00E31333" w:rsidP="00E31333">
            <w:pPr>
              <w:rPr>
                <w:iCs/>
                <w:sz w:val="20"/>
                <w:szCs w:val="20"/>
              </w:rPr>
            </w:pPr>
          </w:p>
          <w:p w14:paraId="231BCA7F" w14:textId="77777777" w:rsidR="00E31333" w:rsidRPr="00E31333" w:rsidRDefault="00E31333" w:rsidP="00E31333">
            <w:pPr>
              <w:rPr>
                <w:iCs/>
                <w:sz w:val="20"/>
                <w:szCs w:val="20"/>
              </w:rPr>
            </w:pPr>
            <w:r w:rsidRPr="00E31333">
              <w:rPr>
                <w:iCs/>
                <w:sz w:val="20"/>
                <w:szCs w:val="20"/>
              </w:rPr>
              <w:t>Snapshot the Scheduled Power Consumption for Controllable Load Resources</w:t>
            </w:r>
          </w:p>
        </w:tc>
      </w:tr>
      <w:tr w:rsidR="00E31333" w:rsidRPr="00E31333" w14:paraId="7D7181AA" w14:textId="77777777" w:rsidTr="00230A42">
        <w:trPr>
          <w:cantSplit/>
          <w:trHeight w:val="576"/>
        </w:trPr>
        <w:tc>
          <w:tcPr>
            <w:tcW w:w="2276" w:type="dxa"/>
          </w:tcPr>
          <w:p w14:paraId="78AE2731" w14:textId="77777777" w:rsidR="00E31333" w:rsidRPr="00E31333" w:rsidRDefault="00E31333" w:rsidP="00E31333">
            <w:pPr>
              <w:spacing w:after="60"/>
              <w:rPr>
                <w:iCs/>
                <w:sz w:val="20"/>
                <w:szCs w:val="20"/>
              </w:rPr>
            </w:pPr>
            <w:r w:rsidRPr="00E31333">
              <w:rPr>
                <w:iCs/>
                <w:sz w:val="20"/>
                <w:szCs w:val="20"/>
              </w:rPr>
              <w:t>Before the start of each SCED run</w:t>
            </w:r>
          </w:p>
        </w:tc>
        <w:tc>
          <w:tcPr>
            <w:tcW w:w="3477" w:type="dxa"/>
          </w:tcPr>
          <w:p w14:paraId="4C2281CE" w14:textId="77777777" w:rsidR="00E31333" w:rsidRPr="00E31333" w:rsidRDefault="00E31333" w:rsidP="00E31333">
            <w:pPr>
              <w:spacing w:after="60"/>
              <w:rPr>
                <w:iCs/>
                <w:sz w:val="20"/>
                <w:szCs w:val="20"/>
              </w:rPr>
            </w:pPr>
            <w:r w:rsidRPr="00E31333">
              <w:rPr>
                <w:iCs/>
                <w:sz w:val="20"/>
                <w:szCs w:val="20"/>
              </w:rPr>
              <w:t>Update Output Schedules for DSRs</w:t>
            </w:r>
          </w:p>
          <w:p w14:paraId="62DA912D" w14:textId="77777777" w:rsidR="00E31333" w:rsidRPr="00E31333" w:rsidRDefault="00E31333" w:rsidP="00E31333">
            <w:pPr>
              <w:spacing w:after="60"/>
              <w:rPr>
                <w:bCs/>
                <w:iCs/>
                <w:sz w:val="20"/>
                <w:szCs w:val="20"/>
              </w:rPr>
            </w:pPr>
          </w:p>
        </w:tc>
        <w:tc>
          <w:tcPr>
            <w:tcW w:w="3823" w:type="dxa"/>
          </w:tcPr>
          <w:p w14:paraId="76006747" w14:textId="77777777" w:rsidR="00E31333" w:rsidRPr="00E31333" w:rsidRDefault="00E31333" w:rsidP="00E31333">
            <w:pPr>
              <w:rPr>
                <w:iCs/>
                <w:sz w:val="20"/>
                <w:szCs w:val="20"/>
              </w:rPr>
            </w:pPr>
            <w:r w:rsidRPr="00E31333">
              <w:rPr>
                <w:iCs/>
                <w:sz w:val="20"/>
                <w:szCs w:val="20"/>
              </w:rPr>
              <w:t>Validate Output Schedules for DSRs</w:t>
            </w:r>
          </w:p>
          <w:p w14:paraId="0886F945" w14:textId="77777777" w:rsidR="00E31333" w:rsidRPr="00E31333" w:rsidRDefault="00E31333" w:rsidP="00E31333">
            <w:pPr>
              <w:rPr>
                <w:iCs/>
                <w:sz w:val="20"/>
                <w:szCs w:val="20"/>
              </w:rPr>
            </w:pPr>
          </w:p>
          <w:p w14:paraId="3D1583E3" w14:textId="77777777" w:rsidR="00E31333" w:rsidRPr="00E31333" w:rsidRDefault="00E31333" w:rsidP="00E31333">
            <w:pPr>
              <w:rPr>
                <w:iCs/>
                <w:sz w:val="20"/>
                <w:szCs w:val="20"/>
              </w:rPr>
            </w:pPr>
            <w:r w:rsidRPr="00E31333">
              <w:rPr>
                <w:iCs/>
                <w:sz w:val="20"/>
                <w:szCs w:val="20"/>
              </w:rPr>
              <w:t>Execute Real-Time Sequence</w:t>
            </w:r>
          </w:p>
        </w:tc>
      </w:tr>
      <w:tr w:rsidR="00E31333" w:rsidRPr="00E31333" w14:paraId="04D8AF28" w14:textId="77777777" w:rsidTr="00230A42">
        <w:trPr>
          <w:cantSplit/>
          <w:trHeight w:val="395"/>
        </w:trPr>
        <w:tc>
          <w:tcPr>
            <w:tcW w:w="2276" w:type="dxa"/>
          </w:tcPr>
          <w:p w14:paraId="06884DAC" w14:textId="77777777" w:rsidR="00E31333" w:rsidRPr="00E31333" w:rsidRDefault="00E31333" w:rsidP="00E31333">
            <w:pPr>
              <w:spacing w:after="60"/>
              <w:rPr>
                <w:iCs/>
                <w:sz w:val="20"/>
                <w:szCs w:val="20"/>
              </w:rPr>
            </w:pPr>
            <w:r w:rsidRPr="00E31333">
              <w:rPr>
                <w:iCs/>
                <w:sz w:val="20"/>
                <w:szCs w:val="20"/>
              </w:rPr>
              <w:t>SCED run</w:t>
            </w:r>
          </w:p>
        </w:tc>
        <w:tc>
          <w:tcPr>
            <w:tcW w:w="3477" w:type="dxa"/>
          </w:tcPr>
          <w:p w14:paraId="36187D27" w14:textId="77777777" w:rsidR="00E31333" w:rsidRPr="00E31333" w:rsidRDefault="00E31333" w:rsidP="00E31333">
            <w:pPr>
              <w:spacing w:after="60"/>
              <w:rPr>
                <w:iCs/>
                <w:sz w:val="20"/>
                <w:szCs w:val="20"/>
              </w:rPr>
            </w:pPr>
          </w:p>
        </w:tc>
        <w:tc>
          <w:tcPr>
            <w:tcW w:w="3823" w:type="dxa"/>
          </w:tcPr>
          <w:p w14:paraId="64860773" w14:textId="77777777" w:rsidR="00E31333" w:rsidRPr="00E31333" w:rsidRDefault="00E31333" w:rsidP="00E31333">
            <w:pPr>
              <w:spacing w:after="60"/>
              <w:rPr>
                <w:iCs/>
                <w:sz w:val="20"/>
                <w:szCs w:val="20"/>
              </w:rPr>
            </w:pPr>
            <w:r w:rsidRPr="00E31333">
              <w:rPr>
                <w:iCs/>
                <w:sz w:val="20"/>
                <w:szCs w:val="20"/>
              </w:rPr>
              <w:t>Execute SCED and pricing run to determine impact of reliability deployments on energy prices</w:t>
            </w:r>
          </w:p>
        </w:tc>
      </w:tr>
      <w:tr w:rsidR="00E31333" w:rsidRPr="00E31333" w14:paraId="29E4F031" w14:textId="77777777" w:rsidTr="00230A42">
        <w:trPr>
          <w:trHeight w:val="576"/>
        </w:trPr>
        <w:tc>
          <w:tcPr>
            <w:tcW w:w="2276" w:type="dxa"/>
          </w:tcPr>
          <w:p w14:paraId="07C445FC" w14:textId="77777777" w:rsidR="00E31333" w:rsidRPr="00E31333" w:rsidRDefault="00E31333" w:rsidP="00E31333">
            <w:pPr>
              <w:spacing w:after="60"/>
              <w:rPr>
                <w:iCs/>
                <w:sz w:val="20"/>
                <w:szCs w:val="20"/>
              </w:rPr>
            </w:pPr>
            <w:r w:rsidRPr="00E31333">
              <w:rPr>
                <w:iCs/>
                <w:sz w:val="20"/>
                <w:szCs w:val="20"/>
              </w:rPr>
              <w:t>During the Operating Hour</w:t>
            </w:r>
          </w:p>
        </w:tc>
        <w:tc>
          <w:tcPr>
            <w:tcW w:w="3477" w:type="dxa"/>
          </w:tcPr>
          <w:p w14:paraId="0FBD8DB8" w14:textId="77777777" w:rsidR="00E31333" w:rsidRPr="00E31333" w:rsidRDefault="00E31333" w:rsidP="00E31333">
            <w:pPr>
              <w:rPr>
                <w:iCs/>
                <w:sz w:val="20"/>
                <w:szCs w:val="20"/>
              </w:rPr>
            </w:pPr>
            <w:r w:rsidRPr="00E31333">
              <w:rPr>
                <w:iCs/>
                <w:sz w:val="20"/>
                <w:szCs w:val="20"/>
              </w:rPr>
              <w:t>Telemeter the Ancillary Service Resource Responsibility for each Resource</w:t>
            </w:r>
          </w:p>
          <w:p w14:paraId="75F29605" w14:textId="77777777" w:rsidR="00E31333" w:rsidRPr="00E31333" w:rsidRDefault="00E31333" w:rsidP="00E31333">
            <w:pPr>
              <w:rPr>
                <w:iCs/>
                <w:sz w:val="20"/>
                <w:szCs w:val="20"/>
              </w:rPr>
            </w:pPr>
          </w:p>
          <w:p w14:paraId="76723746" w14:textId="77777777" w:rsidR="00E31333" w:rsidRPr="00E31333" w:rsidRDefault="00E31333" w:rsidP="00E31333">
            <w:pPr>
              <w:rPr>
                <w:iCs/>
                <w:sz w:val="20"/>
                <w:szCs w:val="20"/>
              </w:rPr>
            </w:pPr>
            <w:r w:rsidRPr="00E31333">
              <w:rPr>
                <w:iCs/>
                <w:sz w:val="20"/>
                <w:szCs w:val="20"/>
              </w:rPr>
              <w:t>Acknowledge receipt of Dispatch Instructions</w:t>
            </w:r>
          </w:p>
          <w:p w14:paraId="16BF6335" w14:textId="77777777" w:rsidR="00E31333" w:rsidRPr="00E31333" w:rsidRDefault="00E31333" w:rsidP="00E31333">
            <w:pPr>
              <w:rPr>
                <w:iCs/>
                <w:sz w:val="20"/>
                <w:szCs w:val="20"/>
              </w:rPr>
            </w:pPr>
          </w:p>
          <w:p w14:paraId="474D9596" w14:textId="77777777" w:rsidR="00E31333" w:rsidRPr="00E31333" w:rsidRDefault="00E31333" w:rsidP="00E31333">
            <w:pPr>
              <w:rPr>
                <w:iCs/>
                <w:sz w:val="20"/>
                <w:szCs w:val="20"/>
              </w:rPr>
            </w:pPr>
            <w:r w:rsidRPr="00E31333">
              <w:rPr>
                <w:iCs/>
                <w:sz w:val="20"/>
                <w:szCs w:val="20"/>
              </w:rPr>
              <w:t>Comply with Dispatch Instruction</w:t>
            </w:r>
          </w:p>
          <w:p w14:paraId="06707137" w14:textId="77777777" w:rsidR="00E31333" w:rsidRPr="00E31333" w:rsidRDefault="00E31333" w:rsidP="00E31333">
            <w:pPr>
              <w:rPr>
                <w:iCs/>
                <w:sz w:val="20"/>
                <w:szCs w:val="20"/>
              </w:rPr>
            </w:pPr>
            <w:r w:rsidRPr="00E31333">
              <w:rPr>
                <w:iCs/>
                <w:sz w:val="20"/>
                <w:szCs w:val="20"/>
              </w:rPr>
              <w:t xml:space="preserve"> </w:t>
            </w:r>
          </w:p>
          <w:p w14:paraId="22B3F6AA" w14:textId="77777777" w:rsidR="00E31333" w:rsidRPr="00E31333" w:rsidRDefault="00E31333" w:rsidP="00E31333">
            <w:pPr>
              <w:rPr>
                <w:iCs/>
                <w:sz w:val="20"/>
                <w:szCs w:val="20"/>
              </w:rPr>
            </w:pPr>
            <w:r w:rsidRPr="00E31333">
              <w:rPr>
                <w:iCs/>
                <w:sz w:val="20"/>
                <w:szCs w:val="20"/>
              </w:rPr>
              <w:t>Review Resource Status to assure current state of the Resources is properly telemetered</w:t>
            </w:r>
          </w:p>
          <w:p w14:paraId="6D0AADA0" w14:textId="77777777" w:rsidR="00E31333" w:rsidRPr="00E31333" w:rsidRDefault="00E31333" w:rsidP="00E31333">
            <w:pPr>
              <w:rPr>
                <w:iCs/>
                <w:sz w:val="20"/>
                <w:szCs w:val="20"/>
              </w:rPr>
            </w:pPr>
          </w:p>
          <w:p w14:paraId="4DB3B31C" w14:textId="77777777" w:rsidR="00E31333" w:rsidRPr="00E31333" w:rsidRDefault="00E31333" w:rsidP="00E31333">
            <w:pPr>
              <w:rPr>
                <w:iCs/>
                <w:sz w:val="20"/>
                <w:szCs w:val="20"/>
              </w:rPr>
            </w:pPr>
            <w:r w:rsidRPr="00E31333">
              <w:rPr>
                <w:iCs/>
                <w:sz w:val="20"/>
                <w:szCs w:val="20"/>
              </w:rPr>
              <w:t xml:space="preserve">Update COP with actual Resource Status and limits and Ancillary Service Schedules </w:t>
            </w:r>
          </w:p>
          <w:p w14:paraId="01EB06E0" w14:textId="77777777" w:rsidR="00E31333" w:rsidRPr="00E31333" w:rsidRDefault="00E31333" w:rsidP="00E31333">
            <w:pPr>
              <w:rPr>
                <w:iCs/>
                <w:sz w:val="20"/>
                <w:szCs w:val="20"/>
              </w:rPr>
            </w:pPr>
          </w:p>
          <w:p w14:paraId="307380B7" w14:textId="77777777" w:rsidR="00E31333" w:rsidRPr="00E31333" w:rsidRDefault="00E31333" w:rsidP="00E31333">
            <w:pPr>
              <w:rPr>
                <w:iCs/>
                <w:sz w:val="20"/>
                <w:szCs w:val="20"/>
              </w:rPr>
            </w:pPr>
            <w:r w:rsidRPr="00E31333">
              <w:rPr>
                <w:iCs/>
                <w:sz w:val="20"/>
                <w:szCs w:val="20"/>
              </w:rPr>
              <w:t xml:space="preserve">Communicate Resource Forced Outages to ERCOT </w:t>
            </w:r>
          </w:p>
          <w:p w14:paraId="5A1DAEF1" w14:textId="77777777" w:rsidR="00E31333" w:rsidRPr="00E31333" w:rsidRDefault="00E31333" w:rsidP="00E31333">
            <w:pPr>
              <w:rPr>
                <w:iCs/>
                <w:sz w:val="20"/>
                <w:szCs w:val="20"/>
              </w:rPr>
            </w:pPr>
          </w:p>
          <w:p w14:paraId="51C036AA" w14:textId="77777777" w:rsidR="00E31333" w:rsidRDefault="00E31333" w:rsidP="00E31333">
            <w:pPr>
              <w:rPr>
                <w:ins w:id="129" w:author="ERCOT 020821" w:date="2021-02-04T10:55:00Z"/>
                <w:iCs/>
                <w:sz w:val="20"/>
                <w:szCs w:val="20"/>
              </w:rPr>
            </w:pPr>
            <w:r w:rsidRPr="00E31333">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55FDE9BA" w14:textId="77777777" w:rsidR="00795A65" w:rsidRDefault="00795A65" w:rsidP="00795A65">
            <w:pPr>
              <w:pStyle w:val="TableBody"/>
              <w:spacing w:after="0"/>
              <w:rPr>
                <w:ins w:id="130" w:author="ERCOT 020821" w:date="2021-02-04T10:55:00Z"/>
              </w:rPr>
            </w:pPr>
          </w:p>
          <w:p w14:paraId="08FC79D6" w14:textId="77777777" w:rsidR="00795A65" w:rsidRDefault="00795A65" w:rsidP="00795A65">
            <w:pPr>
              <w:pStyle w:val="TableBody"/>
              <w:spacing w:after="0"/>
              <w:rPr>
                <w:ins w:id="131" w:author="ERCOT 020821" w:date="2021-02-04T10:55:00Z"/>
              </w:rPr>
            </w:pPr>
            <w:ins w:id="132" w:author="ERCOT 020821" w:date="2021-02-04T10:55:00Z">
              <w:r>
                <w:t xml:space="preserve">Submit and update Energy Offer Curves and/or Real-Time Market (RTM) Energy Bids </w:t>
              </w:r>
            </w:ins>
          </w:p>
          <w:p w14:paraId="3FCD48D0" w14:textId="77777777" w:rsidR="00795A65" w:rsidRPr="00E31333" w:rsidRDefault="00795A65" w:rsidP="00E31333">
            <w:pPr>
              <w:rPr>
                <w:iCs/>
                <w:sz w:val="20"/>
                <w:szCs w:val="20"/>
              </w:rPr>
            </w:pPr>
          </w:p>
        </w:tc>
        <w:tc>
          <w:tcPr>
            <w:tcW w:w="3823" w:type="dxa"/>
          </w:tcPr>
          <w:p w14:paraId="416F37AB" w14:textId="77777777" w:rsidR="00E31333" w:rsidRPr="00E31333" w:rsidRDefault="00E31333" w:rsidP="00E31333">
            <w:pPr>
              <w:spacing w:after="240"/>
              <w:rPr>
                <w:iCs/>
                <w:sz w:val="20"/>
                <w:szCs w:val="20"/>
              </w:rPr>
            </w:pPr>
            <w:r w:rsidRPr="00E31333">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1333">
              <w:rPr>
                <w:sz w:val="20"/>
                <w:szCs w:val="20"/>
              </w:rPr>
              <w:t xml:space="preserve">as described in Section 6.5.7.3.1, Determination of Real-Time On-Line Reliability Deployment Price Adder, </w:t>
            </w:r>
            <w:r w:rsidRPr="00E31333">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2B7685F" w14:textId="77777777" w:rsidR="00E31333" w:rsidRPr="00E31333" w:rsidRDefault="00E31333" w:rsidP="00E31333">
            <w:pPr>
              <w:spacing w:before="240"/>
              <w:rPr>
                <w:iCs/>
                <w:sz w:val="20"/>
                <w:szCs w:val="20"/>
              </w:rPr>
            </w:pPr>
            <w:r w:rsidRPr="00E31333">
              <w:rPr>
                <w:iCs/>
                <w:sz w:val="20"/>
                <w:szCs w:val="20"/>
              </w:rPr>
              <w:t>Monitor Resource Status and identify discrepancies between COP and telemetered Resource Status</w:t>
            </w:r>
          </w:p>
          <w:p w14:paraId="312BE8C4" w14:textId="77777777" w:rsidR="00E31333" w:rsidRPr="00E31333" w:rsidRDefault="00E31333" w:rsidP="00E31333">
            <w:pPr>
              <w:rPr>
                <w:iCs/>
                <w:sz w:val="20"/>
                <w:szCs w:val="20"/>
              </w:rPr>
            </w:pPr>
          </w:p>
          <w:p w14:paraId="7C8D8263" w14:textId="77777777" w:rsidR="00E31333" w:rsidRPr="00E31333" w:rsidRDefault="00E31333" w:rsidP="00E31333">
            <w:pPr>
              <w:rPr>
                <w:iCs/>
                <w:sz w:val="20"/>
                <w:szCs w:val="20"/>
              </w:rPr>
            </w:pPr>
            <w:r w:rsidRPr="00E31333">
              <w:rPr>
                <w:iCs/>
                <w:sz w:val="20"/>
                <w:szCs w:val="20"/>
              </w:rPr>
              <w:t>Restart Real-Time Sequence on major change of Resource or Transmission Element Status</w:t>
            </w:r>
          </w:p>
          <w:p w14:paraId="5BD01257" w14:textId="77777777" w:rsidR="00E31333" w:rsidRPr="00E31333" w:rsidRDefault="00E31333" w:rsidP="00E31333">
            <w:pPr>
              <w:rPr>
                <w:iCs/>
                <w:sz w:val="20"/>
                <w:szCs w:val="20"/>
              </w:rPr>
            </w:pPr>
          </w:p>
          <w:p w14:paraId="585C6F8B" w14:textId="77777777" w:rsidR="00E31333" w:rsidRPr="00E31333" w:rsidRDefault="00E31333" w:rsidP="00E31333">
            <w:pPr>
              <w:rPr>
                <w:b/>
                <w:iCs/>
                <w:sz w:val="20"/>
                <w:szCs w:val="20"/>
              </w:rPr>
            </w:pPr>
            <w:r w:rsidRPr="00E31333">
              <w:rPr>
                <w:iCs/>
                <w:sz w:val="20"/>
                <w:szCs w:val="20"/>
              </w:rPr>
              <w:t>Monitor ERCOT total system capacity providing Ancillary Services</w:t>
            </w:r>
            <w:r w:rsidRPr="00E31333">
              <w:rPr>
                <w:b/>
                <w:iCs/>
                <w:sz w:val="20"/>
                <w:szCs w:val="20"/>
              </w:rPr>
              <w:t xml:space="preserve"> </w:t>
            </w:r>
          </w:p>
          <w:p w14:paraId="6D2FFC76" w14:textId="77777777" w:rsidR="00E31333" w:rsidRPr="00E31333" w:rsidRDefault="00E31333" w:rsidP="00E31333">
            <w:pPr>
              <w:rPr>
                <w:iCs/>
                <w:sz w:val="20"/>
                <w:szCs w:val="20"/>
              </w:rPr>
            </w:pPr>
          </w:p>
          <w:p w14:paraId="64F53A51" w14:textId="77777777" w:rsidR="00E31333" w:rsidRPr="00E31333" w:rsidRDefault="00E31333" w:rsidP="00E31333">
            <w:pPr>
              <w:rPr>
                <w:iCs/>
                <w:sz w:val="20"/>
                <w:szCs w:val="20"/>
              </w:rPr>
            </w:pPr>
            <w:r w:rsidRPr="00E31333">
              <w:rPr>
                <w:iCs/>
                <w:sz w:val="20"/>
                <w:szCs w:val="20"/>
              </w:rPr>
              <w:t>Validate COP information</w:t>
            </w:r>
          </w:p>
          <w:p w14:paraId="2ECB3495" w14:textId="77777777" w:rsidR="00E31333" w:rsidRPr="00E31333" w:rsidRDefault="00E31333" w:rsidP="00E31333">
            <w:pPr>
              <w:rPr>
                <w:iCs/>
                <w:sz w:val="20"/>
                <w:szCs w:val="20"/>
              </w:rPr>
            </w:pPr>
          </w:p>
          <w:p w14:paraId="44ACF4F9" w14:textId="77777777" w:rsidR="00E31333" w:rsidRPr="00E31333" w:rsidRDefault="00E31333" w:rsidP="00E31333">
            <w:pPr>
              <w:rPr>
                <w:iCs/>
                <w:sz w:val="20"/>
                <w:szCs w:val="20"/>
              </w:rPr>
            </w:pPr>
            <w:r w:rsidRPr="00E31333">
              <w:rPr>
                <w:iCs/>
                <w:sz w:val="20"/>
                <w:szCs w:val="20"/>
              </w:rPr>
              <w:t>Monitor ERCOT control performance</w:t>
            </w:r>
          </w:p>
          <w:p w14:paraId="3A3EBAD1" w14:textId="77777777" w:rsidR="00E31333" w:rsidRPr="00E31333" w:rsidRDefault="00E31333" w:rsidP="00E31333">
            <w:pPr>
              <w:rPr>
                <w:iCs/>
                <w:sz w:val="20"/>
                <w:szCs w:val="20"/>
              </w:rPr>
            </w:pPr>
          </w:p>
          <w:p w14:paraId="1391ACE9" w14:textId="77777777" w:rsidR="00E31333" w:rsidRPr="00E31333" w:rsidRDefault="00E31333" w:rsidP="00E31333">
            <w:pPr>
              <w:spacing w:after="240"/>
              <w:rPr>
                <w:iCs/>
                <w:sz w:val="20"/>
                <w:szCs w:val="20"/>
              </w:rPr>
            </w:pPr>
            <w:r w:rsidRPr="00E31333">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1333">
              <w:rPr>
                <w:sz w:val="20"/>
                <w:szCs w:val="20"/>
              </w:rPr>
              <w:t xml:space="preserve">as described in Section 6.5.7.3.1 </w:t>
            </w:r>
            <w:r w:rsidRPr="00E31333">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56A316F9" w14:textId="77777777" w:rsidR="00E31333" w:rsidRPr="00E31333" w:rsidRDefault="00E31333" w:rsidP="00E31333">
            <w:pPr>
              <w:spacing w:before="240"/>
              <w:rPr>
                <w:iCs/>
                <w:sz w:val="20"/>
                <w:szCs w:val="20"/>
              </w:rPr>
            </w:pPr>
            <w:r w:rsidRPr="00E31333">
              <w:rPr>
                <w:iCs/>
                <w:sz w:val="20"/>
                <w:szCs w:val="20"/>
              </w:rPr>
              <w:t>Post LMPs for each Electrical Bus on the ERCOT website.  These prices shall be posted immediately subsequent to deployment of Base Points from each binding SCED with the time stamp the prices are effective</w:t>
            </w:r>
          </w:p>
          <w:p w14:paraId="49B52E5D" w14:textId="77777777" w:rsidR="00E31333" w:rsidRPr="00E31333" w:rsidRDefault="00E31333" w:rsidP="00E31333">
            <w:pPr>
              <w:rPr>
                <w:iCs/>
                <w:sz w:val="20"/>
                <w:szCs w:val="20"/>
              </w:rPr>
            </w:pPr>
          </w:p>
          <w:p w14:paraId="46C092CE" w14:textId="77777777" w:rsidR="00E31333" w:rsidRPr="00E31333" w:rsidRDefault="00E31333" w:rsidP="00E31333">
            <w:pPr>
              <w:spacing w:before="240" w:after="240"/>
              <w:rPr>
                <w:iCs/>
                <w:sz w:val="20"/>
                <w:szCs w:val="20"/>
              </w:rPr>
            </w:pPr>
            <w:r w:rsidRPr="00E31333">
              <w:rPr>
                <w:iCs/>
                <w:sz w:val="20"/>
                <w:szCs w:val="20"/>
              </w:rPr>
              <w:t>Post on the ERCOT website the projected non-binding LMPs created by each SCED process for each Resource Node, the projected total Real-Time reserve amount for On-Line reserves and Off-Line reserves, the projected</w:t>
            </w:r>
            <w:r w:rsidRPr="00E31333">
              <w:rPr>
                <w:sz w:val="20"/>
                <w:szCs w:val="20"/>
              </w:rPr>
              <w:t xml:space="preserve"> Real-Time </w:t>
            </w:r>
            <w:r w:rsidRPr="00E31333">
              <w:rPr>
                <w:iCs/>
                <w:sz w:val="20"/>
                <w:szCs w:val="20"/>
              </w:rPr>
              <w:t>On-Line Reserve Price</w:t>
            </w:r>
            <w:r w:rsidRPr="00E31333">
              <w:rPr>
                <w:sz w:val="20"/>
                <w:szCs w:val="20"/>
              </w:rPr>
              <w:t xml:space="preserve"> Adders and Real-Time </w:t>
            </w:r>
            <w:r w:rsidRPr="00E31333">
              <w:rPr>
                <w:iCs/>
                <w:sz w:val="20"/>
                <w:szCs w:val="20"/>
              </w:rPr>
              <w:t>Off-Line Reserve Price</w:t>
            </w:r>
            <w:r w:rsidRPr="00E31333">
              <w:rPr>
                <w:sz w:val="20"/>
                <w:szCs w:val="20"/>
              </w:rPr>
              <w:t xml:space="preserve"> Adders, and for the projected non-binding pricing runs as described in Section 6.5.7.3.1 the total RUC/RMR MW relaxed, total Load Resource MW deployed that is added to Demand,</w:t>
            </w:r>
            <w:r w:rsidRPr="00E31333">
              <w:rPr>
                <w:iCs/>
                <w:sz w:val="20"/>
                <w:szCs w:val="20"/>
              </w:rPr>
              <w:t xml:space="preserve"> total emergency DC Tie MW that is added to or subtracted from the Demand, total BLT MW that is added to or subtracted from the Demand,</w:t>
            </w:r>
            <w:r w:rsidRPr="00E31333">
              <w:rPr>
                <w:sz w:val="20"/>
                <w:szCs w:val="20"/>
              </w:rPr>
              <w:t xml:space="preserve"> total ERS MW deployed that are deployed that is added to the Demand, total LASL, total HASL, Real-Time On-Line Reliability Deployment Price Adder and</w:t>
            </w:r>
            <w:r w:rsidRPr="00E31333">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64CCCDB0" w14:textId="77777777" w:rsidR="00E31333" w:rsidRPr="00E31333" w:rsidRDefault="00E31333" w:rsidP="00E31333">
            <w:pPr>
              <w:spacing w:before="240"/>
              <w:rPr>
                <w:iCs/>
                <w:sz w:val="20"/>
                <w:szCs w:val="20"/>
              </w:rPr>
            </w:pPr>
            <w:r w:rsidRPr="00E31333">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FFBC583" w14:textId="77777777" w:rsidR="00E31333" w:rsidRPr="00E31333" w:rsidRDefault="00E31333" w:rsidP="00E31333">
            <w:pPr>
              <w:rPr>
                <w:iCs/>
                <w:sz w:val="20"/>
                <w:szCs w:val="20"/>
              </w:rPr>
            </w:pPr>
          </w:p>
          <w:p w14:paraId="18D4EDA3" w14:textId="77777777" w:rsidR="00E31333" w:rsidRPr="00E31333" w:rsidRDefault="00E31333" w:rsidP="00E31333">
            <w:pPr>
              <w:rPr>
                <w:iCs/>
                <w:sz w:val="20"/>
                <w:szCs w:val="20"/>
              </w:rPr>
            </w:pPr>
            <w:r w:rsidRPr="00E31333">
              <w:rPr>
                <w:iCs/>
                <w:sz w:val="20"/>
                <w:szCs w:val="20"/>
              </w:rPr>
              <w:t xml:space="preserve">Post each hour on the ERCOT website binding SCED Shadow Prices and active binding transmission constraints by Transmission Element name (contingency /overloaded element pairs) </w:t>
            </w:r>
          </w:p>
          <w:p w14:paraId="3BAD3EC9" w14:textId="77777777" w:rsidR="00E31333" w:rsidRPr="00E31333" w:rsidRDefault="00E31333" w:rsidP="00E31333">
            <w:pPr>
              <w:rPr>
                <w:iCs/>
                <w:sz w:val="20"/>
                <w:szCs w:val="20"/>
              </w:rPr>
            </w:pPr>
          </w:p>
          <w:p w14:paraId="004E842F" w14:textId="77777777" w:rsidR="00E31333" w:rsidRPr="00E31333" w:rsidRDefault="00E31333" w:rsidP="00E31333">
            <w:pPr>
              <w:rPr>
                <w:iCs/>
                <w:sz w:val="20"/>
                <w:szCs w:val="20"/>
              </w:rPr>
            </w:pPr>
            <w:r w:rsidRPr="00E31333">
              <w:rPr>
                <w:iCs/>
                <w:sz w:val="20"/>
                <w:szCs w:val="20"/>
              </w:rPr>
              <w:t xml:space="preserve">Post the Settlement Point Prices for each Settlement Point immediately following the end of each Settlement Interval  </w:t>
            </w:r>
          </w:p>
          <w:p w14:paraId="5F31A669" w14:textId="77777777" w:rsidR="00E31333" w:rsidRPr="00E31333" w:rsidRDefault="00E31333" w:rsidP="00E31333">
            <w:pPr>
              <w:rPr>
                <w:iCs/>
                <w:sz w:val="20"/>
                <w:szCs w:val="20"/>
              </w:rPr>
            </w:pPr>
          </w:p>
          <w:p w14:paraId="0EC9F1DA" w14:textId="77777777" w:rsidR="00E31333" w:rsidRPr="00E31333" w:rsidRDefault="00E31333" w:rsidP="00E31333">
            <w:pPr>
              <w:tabs>
                <w:tab w:val="left" w:pos="1350"/>
              </w:tabs>
              <w:spacing w:before="240"/>
              <w:rPr>
                <w:iCs/>
                <w:sz w:val="20"/>
                <w:szCs w:val="20"/>
              </w:rPr>
            </w:pPr>
            <w:r w:rsidRPr="00E31333">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744FE2AD" w14:textId="77777777" w:rsidR="00E31333" w:rsidRPr="00E31333" w:rsidRDefault="00E31333" w:rsidP="00E31333">
            <w:pPr>
              <w:tabs>
                <w:tab w:val="left" w:pos="1350"/>
              </w:tabs>
              <w:rPr>
                <w:iCs/>
                <w:sz w:val="20"/>
                <w:szCs w:val="20"/>
              </w:rPr>
            </w:pPr>
          </w:p>
          <w:p w14:paraId="37B806AD" w14:textId="77777777" w:rsidR="00E31333" w:rsidRPr="00E31333" w:rsidRDefault="00E31333" w:rsidP="00E31333">
            <w:pPr>
              <w:rPr>
                <w:iCs/>
                <w:sz w:val="20"/>
                <w:szCs w:val="20"/>
              </w:rPr>
            </w:pPr>
            <w:r w:rsidRPr="00E31333">
              <w:rPr>
                <w:iCs/>
                <w:sz w:val="20"/>
                <w:szCs w:val="20"/>
              </w:rPr>
              <w:t>Post parameters as required by Section 6.4.9, Ancillary Services Capacity During the Adjustment Period and in Real-Time, on the ERCOT website</w:t>
            </w:r>
          </w:p>
        </w:tc>
      </w:tr>
    </w:tbl>
    <w:p w14:paraId="4EDF5D5E" w14:textId="77777777" w:rsidR="00E31333" w:rsidRPr="00E31333" w:rsidRDefault="00E31333" w:rsidP="00E31333">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E31333" w:rsidRPr="00E31333" w14:paraId="14B1DCF0" w14:textId="77777777" w:rsidTr="00230A42">
        <w:trPr>
          <w:trHeight w:val="206"/>
        </w:trPr>
        <w:tc>
          <w:tcPr>
            <w:tcW w:w="9625" w:type="dxa"/>
            <w:shd w:val="pct12" w:color="auto" w:fill="auto"/>
          </w:tcPr>
          <w:p w14:paraId="6A0DC99F" w14:textId="77777777" w:rsidR="00E31333" w:rsidRPr="00E31333" w:rsidRDefault="00E31333" w:rsidP="00E31333">
            <w:pPr>
              <w:spacing w:before="120" w:after="240"/>
              <w:rPr>
                <w:b/>
                <w:i/>
                <w:iCs/>
              </w:rPr>
            </w:pPr>
            <w:r w:rsidRPr="00E31333">
              <w:rPr>
                <w:b/>
                <w:i/>
                <w:iCs/>
              </w:rPr>
              <w:t>[NPRR829, NPRR904, NPRR917, NPRR1000, NPRR1006, NPRR1010:  Replace applicable portions of paragraph (2) above with the following upon system implementation for NPRR829, NPRR904, NPRR917, NPRR1000, or NPRR1006; or upon system implementation of the Real-Time Co-Optimization (RTC) project for NPRR1010:]</w:t>
            </w:r>
          </w:p>
          <w:p w14:paraId="2DFCB6E0" w14:textId="77777777" w:rsidR="00E31333" w:rsidRPr="00E31333" w:rsidRDefault="00E31333" w:rsidP="00E31333">
            <w:pPr>
              <w:spacing w:after="240"/>
              <w:ind w:left="720" w:hanging="720"/>
              <w:rPr>
                <w:iCs/>
                <w:szCs w:val="20"/>
              </w:rPr>
            </w:pPr>
            <w:r w:rsidRPr="00E31333">
              <w:rPr>
                <w:iCs/>
                <w:szCs w:val="20"/>
              </w:rPr>
              <w:t>(2)</w:t>
            </w:r>
            <w:r w:rsidRPr="00E31333">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1333" w:rsidRPr="00E31333" w14:paraId="618E0875" w14:textId="77777777" w:rsidTr="00230A42">
              <w:trPr>
                <w:cantSplit/>
                <w:trHeight w:val="440"/>
                <w:tblHeader/>
              </w:trPr>
              <w:tc>
                <w:tcPr>
                  <w:tcW w:w="2276" w:type="dxa"/>
                </w:tcPr>
                <w:p w14:paraId="5300683F" w14:textId="77777777" w:rsidR="00E31333" w:rsidRPr="00E31333" w:rsidRDefault="00E31333" w:rsidP="00E31333">
                  <w:pPr>
                    <w:spacing w:after="60"/>
                    <w:rPr>
                      <w:b/>
                      <w:iCs/>
                      <w:sz w:val="20"/>
                      <w:szCs w:val="20"/>
                    </w:rPr>
                  </w:pPr>
                  <w:r w:rsidRPr="00E31333">
                    <w:rPr>
                      <w:b/>
                      <w:iCs/>
                      <w:sz w:val="20"/>
                      <w:szCs w:val="20"/>
                    </w:rPr>
                    <w:t>Operating Period</w:t>
                  </w:r>
                </w:p>
              </w:tc>
              <w:tc>
                <w:tcPr>
                  <w:tcW w:w="3477" w:type="dxa"/>
                </w:tcPr>
                <w:p w14:paraId="51AC0D8E" w14:textId="77777777" w:rsidR="00E31333" w:rsidRPr="00E31333" w:rsidRDefault="00E31333" w:rsidP="00E31333">
                  <w:pPr>
                    <w:spacing w:after="60"/>
                    <w:rPr>
                      <w:b/>
                      <w:bCs/>
                      <w:iCs/>
                      <w:sz w:val="20"/>
                      <w:szCs w:val="20"/>
                    </w:rPr>
                  </w:pPr>
                  <w:r w:rsidRPr="00E31333">
                    <w:rPr>
                      <w:b/>
                      <w:bCs/>
                      <w:iCs/>
                      <w:sz w:val="20"/>
                      <w:szCs w:val="20"/>
                    </w:rPr>
                    <w:t>QSE Activities</w:t>
                  </w:r>
                </w:p>
              </w:tc>
              <w:tc>
                <w:tcPr>
                  <w:tcW w:w="3823" w:type="dxa"/>
                </w:tcPr>
                <w:p w14:paraId="5090E42A" w14:textId="77777777" w:rsidR="00E31333" w:rsidRPr="00E31333" w:rsidRDefault="00E31333" w:rsidP="00E31333">
                  <w:pPr>
                    <w:spacing w:after="60"/>
                    <w:rPr>
                      <w:b/>
                      <w:bCs/>
                      <w:iCs/>
                      <w:sz w:val="20"/>
                      <w:szCs w:val="20"/>
                    </w:rPr>
                  </w:pPr>
                  <w:r w:rsidRPr="00E31333">
                    <w:rPr>
                      <w:b/>
                      <w:bCs/>
                      <w:iCs/>
                      <w:sz w:val="20"/>
                      <w:szCs w:val="20"/>
                    </w:rPr>
                    <w:t>ERCOT Activities</w:t>
                  </w:r>
                </w:p>
              </w:tc>
            </w:tr>
            <w:tr w:rsidR="00E31333" w:rsidRPr="00E31333" w14:paraId="3B8DE13E" w14:textId="77777777" w:rsidTr="00230A42">
              <w:trPr>
                <w:cantSplit/>
                <w:trHeight w:val="576"/>
              </w:trPr>
              <w:tc>
                <w:tcPr>
                  <w:tcW w:w="2276" w:type="dxa"/>
                </w:tcPr>
                <w:p w14:paraId="20E74B3F" w14:textId="77777777" w:rsidR="00E31333" w:rsidRPr="00E31333" w:rsidRDefault="00E31333" w:rsidP="00E31333">
                  <w:pPr>
                    <w:spacing w:after="60"/>
                    <w:rPr>
                      <w:iCs/>
                      <w:sz w:val="20"/>
                      <w:szCs w:val="20"/>
                    </w:rPr>
                  </w:pPr>
                  <w:r w:rsidRPr="00E31333">
                    <w:rPr>
                      <w:iCs/>
                      <w:sz w:val="20"/>
                      <w:szCs w:val="20"/>
                    </w:rPr>
                    <w:t xml:space="preserve">During the first hour of the Operating Period </w:t>
                  </w:r>
                </w:p>
              </w:tc>
              <w:tc>
                <w:tcPr>
                  <w:tcW w:w="3477" w:type="dxa"/>
                </w:tcPr>
                <w:p w14:paraId="643E6216" w14:textId="77777777" w:rsidR="00E31333" w:rsidRPr="00E31333" w:rsidRDefault="00E31333" w:rsidP="00E31333">
                  <w:pPr>
                    <w:spacing w:after="60"/>
                    <w:rPr>
                      <w:iCs/>
                      <w:sz w:val="20"/>
                      <w:szCs w:val="20"/>
                    </w:rPr>
                  </w:pPr>
                </w:p>
              </w:tc>
              <w:tc>
                <w:tcPr>
                  <w:tcW w:w="3823" w:type="dxa"/>
                </w:tcPr>
                <w:p w14:paraId="4845DAA8" w14:textId="77777777" w:rsidR="00E31333" w:rsidRPr="00E31333" w:rsidRDefault="00E31333" w:rsidP="00E31333">
                  <w:pPr>
                    <w:rPr>
                      <w:iCs/>
                      <w:sz w:val="20"/>
                      <w:szCs w:val="20"/>
                    </w:rPr>
                  </w:pPr>
                  <w:r w:rsidRPr="00E31333">
                    <w:rPr>
                      <w:iCs/>
                      <w:sz w:val="20"/>
                      <w:szCs w:val="20"/>
                    </w:rPr>
                    <w:t>Execute the Hour-Ahead Sequence, including HRUC, beginning with the second hour of the Operating Period</w:t>
                  </w:r>
                </w:p>
                <w:p w14:paraId="3AE231C1" w14:textId="77777777" w:rsidR="00E31333" w:rsidRPr="00E31333" w:rsidRDefault="00E31333" w:rsidP="00E31333">
                  <w:pPr>
                    <w:rPr>
                      <w:iCs/>
                      <w:sz w:val="20"/>
                      <w:szCs w:val="20"/>
                    </w:rPr>
                  </w:pPr>
                </w:p>
                <w:p w14:paraId="129B80F9" w14:textId="77777777" w:rsidR="00E31333" w:rsidRPr="00E31333" w:rsidRDefault="00E31333" w:rsidP="00E31333">
                  <w:pPr>
                    <w:rPr>
                      <w:iCs/>
                      <w:sz w:val="20"/>
                      <w:szCs w:val="20"/>
                    </w:rPr>
                  </w:pPr>
                  <w:r w:rsidRPr="00E31333">
                    <w:rPr>
                      <w:iCs/>
                      <w:sz w:val="20"/>
                      <w:szCs w:val="20"/>
                    </w:rPr>
                    <w:t>Review the list of Off-Line Available Resources with a start-up time of one hour or less</w:t>
                  </w:r>
                </w:p>
                <w:p w14:paraId="72AF8B59" w14:textId="77777777" w:rsidR="00E31333" w:rsidRPr="00E31333" w:rsidRDefault="00E31333" w:rsidP="00E31333">
                  <w:pPr>
                    <w:rPr>
                      <w:iCs/>
                      <w:sz w:val="20"/>
                      <w:szCs w:val="20"/>
                    </w:rPr>
                  </w:pPr>
                </w:p>
                <w:p w14:paraId="5381CCB1" w14:textId="77777777" w:rsidR="00E31333" w:rsidRPr="00E31333" w:rsidRDefault="00E31333" w:rsidP="00E31333">
                  <w:pPr>
                    <w:rPr>
                      <w:iCs/>
                      <w:sz w:val="20"/>
                      <w:szCs w:val="20"/>
                    </w:rPr>
                  </w:pPr>
                  <w:r w:rsidRPr="00E31333">
                    <w:rPr>
                      <w:iCs/>
                      <w:sz w:val="20"/>
                      <w:szCs w:val="20"/>
                    </w:rPr>
                    <w:t>Review and communicate HRUC commitments and Direct Current Tie (DC Tie) Schedule curtailments</w:t>
                  </w:r>
                </w:p>
                <w:p w14:paraId="359689C7" w14:textId="77777777" w:rsidR="00E31333" w:rsidRPr="00E31333" w:rsidRDefault="00E31333" w:rsidP="00E31333">
                  <w:pPr>
                    <w:rPr>
                      <w:iCs/>
                      <w:sz w:val="20"/>
                      <w:szCs w:val="20"/>
                    </w:rPr>
                  </w:pPr>
                </w:p>
                <w:p w14:paraId="6B306B36" w14:textId="77777777" w:rsidR="00E31333" w:rsidRPr="00E31333" w:rsidRDefault="00E31333" w:rsidP="00E31333">
                  <w:pPr>
                    <w:rPr>
                      <w:iCs/>
                      <w:sz w:val="20"/>
                      <w:szCs w:val="20"/>
                    </w:rPr>
                  </w:pPr>
                  <w:r w:rsidRPr="00E31333">
                    <w:rPr>
                      <w:iCs/>
                      <w:sz w:val="20"/>
                      <w:szCs w:val="20"/>
                    </w:rPr>
                    <w:t>Snapshot the Scheduled Power Consumption for Controllable Load Resources</w:t>
                  </w:r>
                </w:p>
              </w:tc>
            </w:tr>
            <w:tr w:rsidR="00E31333" w:rsidRPr="00E31333" w14:paraId="5F235413" w14:textId="77777777" w:rsidTr="00230A42">
              <w:trPr>
                <w:cantSplit/>
                <w:trHeight w:val="395"/>
              </w:trPr>
              <w:tc>
                <w:tcPr>
                  <w:tcW w:w="2276" w:type="dxa"/>
                </w:tcPr>
                <w:p w14:paraId="4D06CD48" w14:textId="77777777" w:rsidR="00E31333" w:rsidRPr="00E31333" w:rsidRDefault="00E31333" w:rsidP="00E31333">
                  <w:pPr>
                    <w:spacing w:after="60"/>
                    <w:rPr>
                      <w:iCs/>
                      <w:sz w:val="20"/>
                      <w:szCs w:val="20"/>
                    </w:rPr>
                  </w:pPr>
                  <w:r w:rsidRPr="00E31333">
                    <w:rPr>
                      <w:iCs/>
                      <w:sz w:val="20"/>
                      <w:szCs w:val="20"/>
                    </w:rPr>
                    <w:t>SCED run</w:t>
                  </w:r>
                </w:p>
              </w:tc>
              <w:tc>
                <w:tcPr>
                  <w:tcW w:w="3477" w:type="dxa"/>
                </w:tcPr>
                <w:p w14:paraId="18FE211E" w14:textId="77777777" w:rsidR="00E31333" w:rsidRPr="00E31333" w:rsidRDefault="00E31333" w:rsidP="00E31333">
                  <w:pPr>
                    <w:spacing w:after="60"/>
                    <w:rPr>
                      <w:iCs/>
                      <w:sz w:val="20"/>
                      <w:szCs w:val="20"/>
                    </w:rPr>
                  </w:pPr>
                </w:p>
              </w:tc>
              <w:tc>
                <w:tcPr>
                  <w:tcW w:w="3823" w:type="dxa"/>
                </w:tcPr>
                <w:p w14:paraId="68494D32" w14:textId="77777777" w:rsidR="00E31333" w:rsidRPr="00E31333" w:rsidRDefault="00E31333" w:rsidP="00E31333">
                  <w:pPr>
                    <w:spacing w:after="60"/>
                    <w:rPr>
                      <w:iCs/>
                      <w:sz w:val="20"/>
                      <w:szCs w:val="20"/>
                    </w:rPr>
                  </w:pPr>
                  <w:r w:rsidRPr="00E31333">
                    <w:rPr>
                      <w:iCs/>
                      <w:sz w:val="20"/>
                      <w:szCs w:val="20"/>
                    </w:rPr>
                    <w:t>Execute SCED and pricing run to determine impact of reliability deployments on energy and Ancillary Service prices</w:t>
                  </w:r>
                </w:p>
              </w:tc>
            </w:tr>
            <w:tr w:rsidR="00E31333" w:rsidRPr="00E31333" w14:paraId="53C29EDA" w14:textId="77777777" w:rsidTr="00230A42">
              <w:trPr>
                <w:trHeight w:val="576"/>
              </w:trPr>
              <w:tc>
                <w:tcPr>
                  <w:tcW w:w="2276" w:type="dxa"/>
                </w:tcPr>
                <w:p w14:paraId="695D3FBB" w14:textId="77777777" w:rsidR="00E31333" w:rsidRPr="00E31333" w:rsidRDefault="00E31333" w:rsidP="00E31333">
                  <w:pPr>
                    <w:spacing w:after="60"/>
                    <w:rPr>
                      <w:iCs/>
                      <w:sz w:val="20"/>
                      <w:szCs w:val="20"/>
                    </w:rPr>
                  </w:pPr>
                  <w:r w:rsidRPr="00E31333">
                    <w:rPr>
                      <w:iCs/>
                      <w:sz w:val="20"/>
                      <w:szCs w:val="20"/>
                    </w:rPr>
                    <w:t>During the Operating Hour</w:t>
                  </w:r>
                </w:p>
              </w:tc>
              <w:tc>
                <w:tcPr>
                  <w:tcW w:w="3477" w:type="dxa"/>
                </w:tcPr>
                <w:p w14:paraId="3962D92D" w14:textId="77777777" w:rsidR="00E31333" w:rsidRPr="00E31333" w:rsidRDefault="00E31333" w:rsidP="00E31333">
                  <w:pPr>
                    <w:rPr>
                      <w:iCs/>
                      <w:sz w:val="20"/>
                      <w:szCs w:val="20"/>
                    </w:rPr>
                  </w:pPr>
                  <w:r w:rsidRPr="00E31333">
                    <w:rPr>
                      <w:iCs/>
                      <w:sz w:val="20"/>
                      <w:szCs w:val="20"/>
                    </w:rPr>
                    <w:t>Acknowledge receipt of Dispatch Instructions</w:t>
                  </w:r>
                </w:p>
                <w:p w14:paraId="203270EF" w14:textId="77777777" w:rsidR="00E31333" w:rsidRPr="00E31333" w:rsidRDefault="00E31333" w:rsidP="00E31333">
                  <w:pPr>
                    <w:rPr>
                      <w:iCs/>
                      <w:sz w:val="20"/>
                      <w:szCs w:val="20"/>
                    </w:rPr>
                  </w:pPr>
                </w:p>
                <w:p w14:paraId="4A2355A5" w14:textId="77777777" w:rsidR="00E31333" w:rsidRPr="00E31333" w:rsidRDefault="00E31333" w:rsidP="00E31333">
                  <w:pPr>
                    <w:rPr>
                      <w:iCs/>
                      <w:sz w:val="20"/>
                      <w:szCs w:val="20"/>
                    </w:rPr>
                  </w:pPr>
                  <w:r w:rsidRPr="00E31333">
                    <w:rPr>
                      <w:iCs/>
                      <w:sz w:val="20"/>
                      <w:szCs w:val="20"/>
                    </w:rPr>
                    <w:t>Comply with Dispatch Instruction</w:t>
                  </w:r>
                </w:p>
                <w:p w14:paraId="48996618" w14:textId="77777777" w:rsidR="00E31333" w:rsidRPr="00E31333" w:rsidRDefault="00E31333" w:rsidP="00E31333">
                  <w:pPr>
                    <w:rPr>
                      <w:iCs/>
                      <w:sz w:val="20"/>
                      <w:szCs w:val="20"/>
                    </w:rPr>
                  </w:pPr>
                  <w:r w:rsidRPr="00E31333">
                    <w:rPr>
                      <w:iCs/>
                      <w:sz w:val="20"/>
                      <w:szCs w:val="20"/>
                    </w:rPr>
                    <w:t xml:space="preserve"> </w:t>
                  </w:r>
                </w:p>
                <w:p w14:paraId="3FEE87AD" w14:textId="77777777" w:rsidR="00E31333" w:rsidRPr="00E31333" w:rsidRDefault="00E31333" w:rsidP="00E31333">
                  <w:pPr>
                    <w:rPr>
                      <w:iCs/>
                      <w:sz w:val="20"/>
                      <w:szCs w:val="20"/>
                    </w:rPr>
                  </w:pPr>
                  <w:r w:rsidRPr="00E31333">
                    <w:rPr>
                      <w:iCs/>
                      <w:sz w:val="20"/>
                      <w:szCs w:val="20"/>
                    </w:rPr>
                    <w:t>Review Resource Status to assure current state of the Resources is properly telemetered</w:t>
                  </w:r>
                </w:p>
                <w:p w14:paraId="3CD7D356" w14:textId="77777777" w:rsidR="00E31333" w:rsidRPr="00E31333" w:rsidRDefault="00E31333" w:rsidP="00E31333">
                  <w:pPr>
                    <w:rPr>
                      <w:iCs/>
                      <w:sz w:val="20"/>
                      <w:szCs w:val="20"/>
                    </w:rPr>
                  </w:pPr>
                </w:p>
                <w:p w14:paraId="3ED35BC4" w14:textId="77777777" w:rsidR="00E31333" w:rsidRPr="00E31333" w:rsidRDefault="00E31333" w:rsidP="00E31333">
                  <w:pPr>
                    <w:rPr>
                      <w:iCs/>
                      <w:sz w:val="20"/>
                      <w:szCs w:val="20"/>
                    </w:rPr>
                  </w:pPr>
                  <w:r w:rsidRPr="00E31333">
                    <w:rPr>
                      <w:iCs/>
                      <w:sz w:val="20"/>
                      <w:szCs w:val="20"/>
                    </w:rPr>
                    <w:t>Update COP and telemetry with actual Resource Status and limits and Ancillary Service capabilities</w:t>
                  </w:r>
                </w:p>
                <w:p w14:paraId="4D7439A8" w14:textId="77777777" w:rsidR="00E31333" w:rsidRPr="00E31333" w:rsidRDefault="00E31333" w:rsidP="00E31333">
                  <w:pPr>
                    <w:rPr>
                      <w:iCs/>
                      <w:sz w:val="20"/>
                      <w:szCs w:val="20"/>
                    </w:rPr>
                  </w:pPr>
                </w:p>
                <w:p w14:paraId="7ED4B87F" w14:textId="77777777" w:rsidR="00E31333" w:rsidRPr="00E31333" w:rsidRDefault="00E31333" w:rsidP="00E31333">
                  <w:pPr>
                    <w:rPr>
                      <w:iCs/>
                      <w:sz w:val="20"/>
                      <w:szCs w:val="20"/>
                    </w:rPr>
                  </w:pPr>
                  <w:r w:rsidRPr="00E31333">
                    <w:rPr>
                      <w:iCs/>
                      <w:sz w:val="20"/>
                      <w:szCs w:val="20"/>
                    </w:rPr>
                    <w:t>Submit and update Ancillary Service Offers</w:t>
                  </w:r>
                </w:p>
                <w:p w14:paraId="41B6D181" w14:textId="77777777" w:rsidR="00E31333" w:rsidRPr="00E31333" w:rsidRDefault="00E31333" w:rsidP="00E31333">
                  <w:pPr>
                    <w:rPr>
                      <w:iCs/>
                      <w:sz w:val="20"/>
                      <w:szCs w:val="20"/>
                    </w:rPr>
                  </w:pPr>
                </w:p>
                <w:p w14:paraId="1D9014F6" w14:textId="77777777" w:rsidR="00E31333" w:rsidRPr="00E31333" w:rsidRDefault="00E31333" w:rsidP="00E31333">
                  <w:pPr>
                    <w:rPr>
                      <w:iCs/>
                      <w:sz w:val="20"/>
                      <w:szCs w:val="20"/>
                    </w:rPr>
                  </w:pPr>
                  <w:r w:rsidRPr="00E31333">
                    <w:rPr>
                      <w:iCs/>
                      <w:sz w:val="20"/>
                      <w:szCs w:val="20"/>
                    </w:rPr>
                    <w:t xml:space="preserve">Communicate Resource Forced Outages to ERCOT </w:t>
                  </w:r>
                </w:p>
                <w:p w14:paraId="3B80E5B4" w14:textId="77777777" w:rsidR="00E31333" w:rsidRPr="00E31333" w:rsidRDefault="00E31333" w:rsidP="00E31333">
                  <w:pPr>
                    <w:rPr>
                      <w:iCs/>
                      <w:sz w:val="20"/>
                      <w:szCs w:val="20"/>
                    </w:rPr>
                  </w:pPr>
                </w:p>
                <w:p w14:paraId="6CA183A1" w14:textId="77777777" w:rsidR="003776DC" w:rsidRDefault="003776DC" w:rsidP="003776DC">
                  <w:pPr>
                    <w:pStyle w:val="TableBody"/>
                    <w:spacing w:after="0"/>
                    <w:rPr>
                      <w:ins w:id="133" w:author="ERCOT 020821" w:date="2021-02-04T10:55:00Z"/>
                    </w:rPr>
                  </w:pPr>
                </w:p>
                <w:p w14:paraId="0B439ED1" w14:textId="77777777" w:rsidR="003776DC" w:rsidRDefault="003776DC" w:rsidP="003776DC">
                  <w:pPr>
                    <w:pStyle w:val="TableBody"/>
                    <w:spacing w:after="0"/>
                    <w:rPr>
                      <w:ins w:id="134" w:author="ERCOT 020821" w:date="2021-02-04T10:55:00Z"/>
                    </w:rPr>
                  </w:pPr>
                  <w:ins w:id="135" w:author="ERCOT 020821" w:date="2021-02-04T10:55:00Z">
                    <w:r>
                      <w:t xml:space="preserve">Submit and update Energy Offer Curves and/or Real-Time Market (RTM) Energy Bids </w:t>
                    </w:r>
                  </w:ins>
                </w:p>
                <w:p w14:paraId="5AF8F70A" w14:textId="77777777" w:rsidR="00E31333" w:rsidRPr="00E31333" w:rsidRDefault="00E31333" w:rsidP="00E31333">
                  <w:pPr>
                    <w:rPr>
                      <w:iCs/>
                      <w:sz w:val="20"/>
                      <w:szCs w:val="20"/>
                    </w:rPr>
                  </w:pPr>
                </w:p>
              </w:tc>
              <w:tc>
                <w:tcPr>
                  <w:tcW w:w="3823" w:type="dxa"/>
                </w:tcPr>
                <w:p w14:paraId="1C2A33DF" w14:textId="77777777" w:rsidR="00E31333" w:rsidRPr="00E31333" w:rsidRDefault="00E31333" w:rsidP="00E31333">
                  <w:pPr>
                    <w:spacing w:after="240"/>
                    <w:rPr>
                      <w:iCs/>
                      <w:sz w:val="20"/>
                      <w:szCs w:val="20"/>
                    </w:rPr>
                  </w:pPr>
                  <w:r w:rsidRPr="00E31333">
                    <w:rPr>
                      <w:iCs/>
                      <w:sz w:val="20"/>
                      <w:szCs w:val="20"/>
                    </w:rPr>
                    <w:t xml:space="preserve">Communicate all binding Base Points, Updated Desired Set Points (UDSPs), Ancillary Service awards, Dispatch Instructions, LMPs for energy, Real-Time MCPCs for Ancillary Services, and for the pricing run </w:t>
                  </w:r>
                  <w:r w:rsidRPr="00E31333">
                    <w:rPr>
                      <w:sz w:val="20"/>
                      <w:szCs w:val="20"/>
                    </w:rPr>
                    <w:t xml:space="preserve">as described in Section 6.5.7.3.1, Determination of Real-Time Reliability Deployment Price Adders, </w:t>
                  </w:r>
                  <w:r w:rsidRPr="00E31333">
                    <w:rPr>
                      <w:iCs/>
                      <w:sz w:val="20"/>
                      <w:szCs w:val="20"/>
                    </w:rPr>
                    <w:t>the total Reliability Unit Commitment (RUC)/Reliability Must-Run (RMR) MW relaxed, total Load Resource MW deployed that is added to the Demand</w:t>
                  </w:r>
                  <w:r w:rsidRPr="00E31333">
                    <w:rPr>
                      <w:sz w:val="20"/>
                      <w:szCs w:val="20"/>
                    </w:rPr>
                    <w:t>, total Transmission and/or Distribution Service Provider (TDSP) standard offer Load management MW deployed that is added to the Demand,</w:t>
                  </w:r>
                  <w:r w:rsidRPr="00E31333">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1A14A172" w14:textId="77777777" w:rsidR="00E31333" w:rsidRPr="00E31333" w:rsidRDefault="00E31333" w:rsidP="00E31333">
                  <w:pPr>
                    <w:spacing w:before="240"/>
                    <w:rPr>
                      <w:iCs/>
                      <w:sz w:val="20"/>
                      <w:szCs w:val="20"/>
                    </w:rPr>
                  </w:pPr>
                  <w:r w:rsidRPr="00E31333">
                    <w:rPr>
                      <w:iCs/>
                      <w:sz w:val="20"/>
                      <w:szCs w:val="20"/>
                    </w:rPr>
                    <w:t>Monitor Resource Status and identify discrepancies between COP and telemetered Resource Status</w:t>
                  </w:r>
                </w:p>
                <w:p w14:paraId="24824511" w14:textId="77777777" w:rsidR="00E31333" w:rsidRPr="00E31333" w:rsidRDefault="00E31333" w:rsidP="00E31333">
                  <w:pPr>
                    <w:rPr>
                      <w:iCs/>
                      <w:sz w:val="20"/>
                      <w:szCs w:val="20"/>
                    </w:rPr>
                  </w:pPr>
                </w:p>
                <w:p w14:paraId="34A06EEC" w14:textId="77777777" w:rsidR="00E31333" w:rsidRPr="00E31333" w:rsidRDefault="00E31333" w:rsidP="00E31333">
                  <w:pPr>
                    <w:rPr>
                      <w:iCs/>
                      <w:sz w:val="20"/>
                      <w:szCs w:val="20"/>
                    </w:rPr>
                  </w:pPr>
                  <w:r w:rsidRPr="00E31333">
                    <w:rPr>
                      <w:iCs/>
                      <w:sz w:val="20"/>
                      <w:szCs w:val="20"/>
                    </w:rPr>
                    <w:t>Restart Real-Time Sequence on major change of Resource or Transmission Element Status</w:t>
                  </w:r>
                </w:p>
                <w:p w14:paraId="09CC3419" w14:textId="77777777" w:rsidR="00E31333" w:rsidRPr="00E31333" w:rsidRDefault="00E31333" w:rsidP="00E31333">
                  <w:pPr>
                    <w:rPr>
                      <w:iCs/>
                      <w:sz w:val="20"/>
                      <w:szCs w:val="20"/>
                    </w:rPr>
                  </w:pPr>
                </w:p>
                <w:p w14:paraId="79F746D2" w14:textId="77777777" w:rsidR="00E31333" w:rsidRPr="00E31333" w:rsidRDefault="00E31333" w:rsidP="00E31333">
                  <w:pPr>
                    <w:rPr>
                      <w:b/>
                      <w:iCs/>
                      <w:sz w:val="20"/>
                      <w:szCs w:val="20"/>
                    </w:rPr>
                  </w:pPr>
                  <w:r w:rsidRPr="00E31333">
                    <w:rPr>
                      <w:iCs/>
                      <w:sz w:val="20"/>
                      <w:szCs w:val="20"/>
                    </w:rPr>
                    <w:t>Monitor ERCOT total system capacity providing Ancillary Services</w:t>
                  </w:r>
                  <w:r w:rsidRPr="00E31333">
                    <w:rPr>
                      <w:b/>
                      <w:iCs/>
                      <w:sz w:val="20"/>
                      <w:szCs w:val="20"/>
                    </w:rPr>
                    <w:t xml:space="preserve"> </w:t>
                  </w:r>
                </w:p>
                <w:p w14:paraId="1E64D8C8" w14:textId="77777777" w:rsidR="00E31333" w:rsidRPr="00E31333" w:rsidRDefault="00E31333" w:rsidP="00E31333">
                  <w:pPr>
                    <w:rPr>
                      <w:iCs/>
                      <w:sz w:val="20"/>
                      <w:szCs w:val="20"/>
                    </w:rPr>
                  </w:pPr>
                </w:p>
                <w:p w14:paraId="1DDD391D" w14:textId="77777777" w:rsidR="00E31333" w:rsidRPr="00E31333" w:rsidRDefault="00E31333" w:rsidP="00E31333">
                  <w:pPr>
                    <w:rPr>
                      <w:iCs/>
                      <w:sz w:val="20"/>
                      <w:szCs w:val="20"/>
                    </w:rPr>
                  </w:pPr>
                  <w:r w:rsidRPr="00E31333">
                    <w:rPr>
                      <w:iCs/>
                      <w:sz w:val="20"/>
                      <w:szCs w:val="20"/>
                    </w:rPr>
                    <w:t>Validate COP information</w:t>
                  </w:r>
                </w:p>
                <w:p w14:paraId="4AE4D9D0" w14:textId="77777777" w:rsidR="00E31333" w:rsidRPr="00E31333" w:rsidRDefault="00E31333" w:rsidP="00E31333">
                  <w:pPr>
                    <w:rPr>
                      <w:iCs/>
                      <w:sz w:val="20"/>
                      <w:szCs w:val="20"/>
                    </w:rPr>
                  </w:pPr>
                </w:p>
                <w:p w14:paraId="4884D6F4" w14:textId="77777777" w:rsidR="00E31333" w:rsidRPr="00E31333" w:rsidRDefault="00E31333" w:rsidP="00E31333">
                  <w:pPr>
                    <w:rPr>
                      <w:iCs/>
                      <w:sz w:val="20"/>
                      <w:szCs w:val="20"/>
                    </w:rPr>
                  </w:pPr>
                  <w:r w:rsidRPr="00E31333">
                    <w:rPr>
                      <w:iCs/>
                      <w:sz w:val="20"/>
                      <w:szCs w:val="20"/>
                    </w:rPr>
                    <w:t>Monitor ERCOT control performance</w:t>
                  </w:r>
                </w:p>
                <w:p w14:paraId="2B37390A" w14:textId="77777777" w:rsidR="00E31333" w:rsidRPr="00E31333" w:rsidRDefault="00E31333" w:rsidP="00E31333">
                  <w:pPr>
                    <w:rPr>
                      <w:iCs/>
                      <w:sz w:val="20"/>
                      <w:szCs w:val="20"/>
                    </w:rPr>
                  </w:pPr>
                </w:p>
                <w:p w14:paraId="00940BC7" w14:textId="77777777" w:rsidR="00E31333" w:rsidRPr="00E31333" w:rsidRDefault="00E31333" w:rsidP="00E31333">
                  <w:pPr>
                    <w:spacing w:after="240"/>
                    <w:rPr>
                      <w:iCs/>
                      <w:sz w:val="20"/>
                      <w:szCs w:val="20"/>
                    </w:rPr>
                  </w:pPr>
                  <w:r w:rsidRPr="00E31333">
                    <w:rPr>
                      <w:iCs/>
                      <w:sz w:val="20"/>
                      <w:szCs w:val="20"/>
                    </w:rPr>
                    <w:t xml:space="preserve">Distribute by ICCP, and post on the ERCOT website, System Lambda and the LMPs for each Resource Node, Load Zone and Hub, and Real-Time MCPCs for each Ancillary Service, and for the pricing run </w:t>
                  </w:r>
                  <w:r w:rsidRPr="00E31333">
                    <w:rPr>
                      <w:sz w:val="20"/>
                      <w:szCs w:val="20"/>
                    </w:rPr>
                    <w:t xml:space="preserve">as described in Section 6.5.7.3.1 </w:t>
                  </w:r>
                  <w:r w:rsidRPr="00E31333">
                    <w:rPr>
                      <w:iCs/>
                      <w:sz w:val="20"/>
                      <w:szCs w:val="20"/>
                    </w:rPr>
                    <w:t xml:space="preserve">the total RUC/RMR MW relaxed, total Load Resource MW deployed that is added to the Demand, total ERS MW deployed that is added to the Demand, </w:t>
                  </w:r>
                  <w:r w:rsidRPr="00E31333">
                    <w:rPr>
                      <w:sz w:val="20"/>
                      <w:szCs w:val="20"/>
                    </w:rPr>
                    <w:t xml:space="preserve">total TDSP standard offer Load management MW deployed that is added to the Demand, </w:t>
                  </w:r>
                  <w:r w:rsidRPr="00E31333">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4A948E49" w14:textId="77777777" w:rsidR="00E31333" w:rsidRPr="00E31333" w:rsidRDefault="00E31333" w:rsidP="00E31333">
                  <w:pPr>
                    <w:spacing w:after="240"/>
                    <w:rPr>
                      <w:iCs/>
                      <w:sz w:val="20"/>
                      <w:szCs w:val="20"/>
                    </w:rPr>
                  </w:pPr>
                  <w:r w:rsidRPr="00E31333">
                    <w:rPr>
                      <w:iCs/>
                      <w:sz w:val="20"/>
                      <w:szCs w:val="20"/>
                    </w:rPr>
                    <w:t>Post on the ERCOT website the nodal prices for Settlement Only Distribution Generators (SODGs) and Settlement Only Transmission Generators (SOTGs).  These prices shall include Real-Time Reliability Deployment Price Adders for Energy created for each SCED process.  These prices shall be posted immediately subsequent to deployment of Base Points from SCED with the time stamp the prices are effective</w:t>
                  </w:r>
                </w:p>
                <w:p w14:paraId="40235AD1" w14:textId="77777777" w:rsidR="00E31333" w:rsidRPr="00E31333" w:rsidRDefault="00E31333" w:rsidP="00E31333">
                  <w:pPr>
                    <w:spacing w:before="240"/>
                    <w:rPr>
                      <w:iCs/>
                      <w:sz w:val="20"/>
                      <w:szCs w:val="20"/>
                    </w:rPr>
                  </w:pPr>
                  <w:r w:rsidRPr="00E31333">
                    <w:rPr>
                      <w:iCs/>
                      <w:sz w:val="20"/>
                      <w:szCs w:val="20"/>
                    </w:rPr>
                    <w:t>Post LMPs for each Electrical Bus on the ERCOT website.  These prices shall be posted immediately subsequent to deployment of Base Points from each binding SCED with the time stamp the prices are effective</w:t>
                  </w:r>
                </w:p>
                <w:p w14:paraId="275FD021" w14:textId="77777777" w:rsidR="00E31333" w:rsidRPr="00E31333" w:rsidRDefault="00E31333" w:rsidP="00E31333">
                  <w:pPr>
                    <w:spacing w:before="240"/>
                    <w:rPr>
                      <w:iCs/>
                      <w:sz w:val="20"/>
                      <w:szCs w:val="20"/>
                    </w:rPr>
                  </w:pPr>
                  <w:r w:rsidRPr="00E31333">
                    <w:rPr>
                      <w:iCs/>
                      <w:sz w:val="20"/>
                      <w:szCs w:val="20"/>
                    </w:rPr>
                    <w:t xml:space="preserve">Post every 15 minutes on the ERCOT website the aggregate net injection from </w:t>
                  </w:r>
                  <w:r w:rsidRPr="00E31333">
                    <w:rPr>
                      <w:sz w:val="20"/>
                      <w:szCs w:val="20"/>
                    </w:rPr>
                    <w:t>Settlement Only</w:t>
                  </w:r>
                  <w:r w:rsidRPr="00E31333">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p w14:paraId="21C0516A" w14:textId="77777777" w:rsidR="00E31333" w:rsidRPr="00E31333" w:rsidRDefault="00E31333" w:rsidP="00E31333">
                  <w:pPr>
                    <w:spacing w:before="240" w:after="240"/>
                    <w:rPr>
                      <w:iCs/>
                      <w:sz w:val="20"/>
                      <w:szCs w:val="20"/>
                    </w:rPr>
                  </w:pPr>
                  <w:r w:rsidRPr="00E31333">
                    <w:rPr>
                      <w:iCs/>
                      <w:sz w:val="20"/>
                      <w:szCs w:val="20"/>
                    </w:rPr>
                    <w:t xml:space="preserve">Post on the ERCOT website the projected non-binding LMPs for each Resource Node and Real-Time MCPCs for each Ancillary Service created by each SCED process </w:t>
                  </w:r>
                  <w:r w:rsidRPr="00E31333">
                    <w:rPr>
                      <w:sz w:val="20"/>
                      <w:szCs w:val="20"/>
                    </w:rPr>
                    <w:t>and for the projected non-binding pricing runs as described in Section 6.5.7.3.1 the total RUC/RMR MW relaxed, total Load Resource MW deployed that is added to Demand,</w:t>
                  </w:r>
                  <w:r w:rsidRPr="00E31333">
                    <w:rPr>
                      <w:iCs/>
                      <w:sz w:val="20"/>
                      <w:szCs w:val="20"/>
                    </w:rPr>
                    <w:t xml:space="preserve"> </w:t>
                  </w:r>
                  <w:r w:rsidRPr="00E31333">
                    <w:rPr>
                      <w:sz w:val="20"/>
                      <w:szCs w:val="20"/>
                    </w:rPr>
                    <w:t>total TDSP standard offer Load management MW deployed that is added to the Demand,</w:t>
                  </w:r>
                  <w:r w:rsidRPr="00E31333">
                    <w:rPr>
                      <w:rFonts w:ascii="Calibri" w:hAnsi="Calibri" w:cs="Calibri"/>
                      <w:color w:val="1F497D"/>
                      <w:sz w:val="20"/>
                      <w:szCs w:val="20"/>
                    </w:rPr>
                    <w:t xml:space="preserve"> </w:t>
                  </w:r>
                  <w:r w:rsidRPr="00E31333">
                    <w:rPr>
                      <w:iCs/>
                      <w:sz w:val="20"/>
                      <w:szCs w:val="20"/>
                    </w:rPr>
                    <w:t>total ERCOT-directed DC Tie MW that is added to or subtracted from the Demand, total BLT MW that is added to or subtracted from the Demand,</w:t>
                  </w:r>
                  <w:r w:rsidRPr="00E31333">
                    <w:rPr>
                      <w:sz w:val="20"/>
                      <w:szCs w:val="20"/>
                    </w:rPr>
                    <w:t xml:space="preserve"> total ERS MW deployed that are deployed that is added to the Demand, Real-Time Reliability Deployment Price Adder for Energy</w:t>
                  </w:r>
                  <w:r w:rsidRPr="00E31333">
                    <w:rPr>
                      <w:iCs/>
                      <w:sz w:val="20"/>
                      <w:szCs w:val="20"/>
                    </w:rPr>
                    <w:t>, Real-Time On-Line Reliability Deployment Price Adders for Ancillary Service,</w:t>
                  </w:r>
                  <w:r w:rsidRPr="00E31333">
                    <w:rPr>
                      <w:sz w:val="20"/>
                      <w:szCs w:val="20"/>
                    </w:rPr>
                    <w:t xml:space="preserve"> and</w:t>
                  </w:r>
                  <w:r w:rsidRPr="00E31333">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6A0017A9" w14:textId="77777777" w:rsidR="00E31333" w:rsidRPr="00E31333" w:rsidRDefault="00E31333" w:rsidP="00E31333">
                  <w:pPr>
                    <w:spacing w:before="240"/>
                    <w:rPr>
                      <w:iCs/>
                      <w:sz w:val="20"/>
                      <w:szCs w:val="20"/>
                    </w:rPr>
                  </w:pPr>
                  <w:r w:rsidRPr="00E31333">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2098AB87" w14:textId="77777777" w:rsidR="00E31333" w:rsidRPr="00E31333" w:rsidRDefault="00E31333" w:rsidP="00E31333">
                  <w:pPr>
                    <w:rPr>
                      <w:iCs/>
                      <w:sz w:val="20"/>
                      <w:szCs w:val="20"/>
                    </w:rPr>
                  </w:pPr>
                </w:p>
                <w:p w14:paraId="1BF91A8F" w14:textId="77777777" w:rsidR="00E31333" w:rsidRPr="00E31333" w:rsidRDefault="00E31333" w:rsidP="00E31333">
                  <w:pPr>
                    <w:rPr>
                      <w:iCs/>
                      <w:sz w:val="20"/>
                      <w:szCs w:val="20"/>
                    </w:rPr>
                  </w:pPr>
                  <w:r w:rsidRPr="00E31333">
                    <w:rPr>
                      <w:iCs/>
                      <w:sz w:val="20"/>
                      <w:szCs w:val="20"/>
                    </w:rPr>
                    <w:t xml:space="preserve">Post each hour on the ERCOT website binding SCED Shadow Prices and active binding transmission constraints by Transmission Element name (contingency /overloaded element pairs) </w:t>
                  </w:r>
                </w:p>
                <w:p w14:paraId="3E7CA27C" w14:textId="77777777" w:rsidR="00E31333" w:rsidRPr="00E31333" w:rsidRDefault="00E31333" w:rsidP="00E31333">
                  <w:pPr>
                    <w:rPr>
                      <w:iCs/>
                      <w:sz w:val="20"/>
                      <w:szCs w:val="20"/>
                    </w:rPr>
                  </w:pPr>
                </w:p>
                <w:p w14:paraId="4E725446" w14:textId="77777777" w:rsidR="00E31333" w:rsidRPr="00E31333" w:rsidRDefault="00E31333" w:rsidP="00E31333">
                  <w:pPr>
                    <w:rPr>
                      <w:iCs/>
                      <w:sz w:val="20"/>
                      <w:szCs w:val="20"/>
                    </w:rPr>
                  </w:pPr>
                  <w:r w:rsidRPr="00E31333">
                    <w:rPr>
                      <w:iCs/>
                      <w:sz w:val="20"/>
                      <w:szCs w:val="20"/>
                    </w:rPr>
                    <w:t xml:space="preserve">Post on the ERCOT website, the Settlement Point Prices for each Settlement Point and the Real-Time price for each SODG and SOTG immediately following the end of each Settlement Interval  </w:t>
                  </w:r>
                </w:p>
                <w:p w14:paraId="1317EA7B" w14:textId="77777777" w:rsidR="00E31333" w:rsidRPr="00E31333" w:rsidRDefault="00E31333" w:rsidP="00E31333">
                  <w:pPr>
                    <w:tabs>
                      <w:tab w:val="left" w:pos="1350"/>
                    </w:tabs>
                    <w:spacing w:before="240"/>
                    <w:rPr>
                      <w:iCs/>
                      <w:sz w:val="20"/>
                      <w:szCs w:val="20"/>
                    </w:rPr>
                  </w:pPr>
                  <w:r w:rsidRPr="00E31333">
                    <w:rPr>
                      <w:iCs/>
                      <w:sz w:val="20"/>
                      <w:szCs w:val="20"/>
                    </w:rPr>
                    <w:t>By Settlement Interval, post the 15-minute Real-Time Reliability Deployment Price for Energy, and the 15-minute Real-Time Reliability Deployment Price for Ancillary Service for each of the Ancillary Services.</w:t>
                  </w:r>
                </w:p>
                <w:p w14:paraId="178B3D7D" w14:textId="77777777" w:rsidR="00E31333" w:rsidRPr="00E31333" w:rsidRDefault="00E31333" w:rsidP="00E31333">
                  <w:pPr>
                    <w:rPr>
                      <w:iCs/>
                      <w:sz w:val="20"/>
                      <w:szCs w:val="20"/>
                    </w:rPr>
                  </w:pPr>
                </w:p>
              </w:tc>
            </w:tr>
          </w:tbl>
          <w:p w14:paraId="6C55051B" w14:textId="77777777" w:rsidR="00E31333" w:rsidRPr="00E31333" w:rsidRDefault="00E31333" w:rsidP="00E31333">
            <w:pPr>
              <w:rPr>
                <w:iCs/>
                <w:szCs w:val="20"/>
              </w:rPr>
            </w:pPr>
          </w:p>
        </w:tc>
      </w:tr>
    </w:tbl>
    <w:p w14:paraId="0675AE0B" w14:textId="77777777" w:rsidR="00E31333" w:rsidRPr="00E31333" w:rsidRDefault="00E31333" w:rsidP="00E31333">
      <w:pPr>
        <w:spacing w:before="240" w:after="240"/>
        <w:ind w:left="720" w:hanging="720"/>
        <w:rPr>
          <w:szCs w:val="20"/>
        </w:rPr>
      </w:pPr>
      <w:r w:rsidRPr="00E31333">
        <w:rPr>
          <w:szCs w:val="20"/>
        </w:rPr>
        <w:t>(3)</w:t>
      </w:r>
      <w:r w:rsidRPr="00E31333">
        <w:rPr>
          <w:szCs w:val="20"/>
        </w:rPr>
        <w:tab/>
        <w:t>At the beginning of each hour, ERCOT shall post on the ERCOT website the following information:</w:t>
      </w:r>
    </w:p>
    <w:p w14:paraId="6BA2A114" w14:textId="77777777" w:rsidR="00E31333" w:rsidRPr="00E31333" w:rsidRDefault="00E31333" w:rsidP="00E31333">
      <w:pPr>
        <w:spacing w:after="240"/>
        <w:ind w:left="1440" w:hanging="720"/>
        <w:rPr>
          <w:szCs w:val="20"/>
        </w:rPr>
      </w:pPr>
      <w:r w:rsidRPr="00E31333">
        <w:rPr>
          <w:szCs w:val="20"/>
        </w:rPr>
        <w:t>(a)</w:t>
      </w:r>
      <w:r w:rsidRPr="00E31333">
        <w:rPr>
          <w:szCs w:val="20"/>
        </w:rPr>
        <w:tab/>
        <w:t>Changes in ERCOT System conditions that could affect the security and dynamic transmission limits of the ERCOT System, including:</w:t>
      </w:r>
    </w:p>
    <w:p w14:paraId="590A683C" w14:textId="77777777" w:rsidR="00E31333" w:rsidRPr="00E31333" w:rsidRDefault="00E31333" w:rsidP="00795A65">
      <w:pPr>
        <w:spacing w:after="240"/>
        <w:ind w:left="2160" w:hanging="720"/>
        <w:rPr>
          <w:szCs w:val="20"/>
        </w:rPr>
      </w:pPr>
      <w:r w:rsidRPr="00E31333">
        <w:rPr>
          <w:szCs w:val="20"/>
        </w:rPr>
        <w:t>(i)</w:t>
      </w:r>
      <w:r w:rsidRPr="00E31333">
        <w:rPr>
          <w:szCs w:val="20"/>
        </w:rPr>
        <w:tab/>
        <w:t>Changes or expected changes, in the status of Transmission Facilities as recorded in the Outage Scheduler for the remaining hours of the current Operating Day and all hours of the next Operating Day; and</w:t>
      </w:r>
    </w:p>
    <w:p w14:paraId="7F4DBC41" w14:textId="77777777" w:rsidR="00E31333" w:rsidRPr="00E31333" w:rsidRDefault="00E31333" w:rsidP="00795A65">
      <w:pPr>
        <w:spacing w:after="240"/>
        <w:ind w:left="2160" w:hanging="720"/>
        <w:rPr>
          <w:szCs w:val="20"/>
        </w:rPr>
      </w:pPr>
      <w:r w:rsidRPr="00E31333">
        <w:rPr>
          <w:szCs w:val="20"/>
        </w:rPr>
        <w:t>(ii)</w:t>
      </w:r>
      <w:r w:rsidRPr="00E31333">
        <w:rPr>
          <w:szCs w:val="20"/>
        </w:rPr>
        <w:tab/>
        <w:t>Any conditions such as adverse weather conditions as determined from the ERCOT-designated weather service;</w:t>
      </w:r>
    </w:p>
    <w:p w14:paraId="643C107B" w14:textId="77777777" w:rsidR="00E31333" w:rsidRPr="00E31333" w:rsidRDefault="00E31333" w:rsidP="00E31333">
      <w:pPr>
        <w:spacing w:after="240"/>
        <w:ind w:left="1440" w:hanging="720"/>
        <w:rPr>
          <w:szCs w:val="20"/>
        </w:rPr>
      </w:pPr>
      <w:r w:rsidRPr="00E31333">
        <w:rPr>
          <w:szCs w:val="20"/>
        </w:rPr>
        <w:t>(b)</w:t>
      </w:r>
      <w:r w:rsidRPr="00E31333">
        <w:rPr>
          <w:szCs w:val="20"/>
        </w:rPr>
        <w:tab/>
        <w:t>Updated system-wide Mid-Term Load Forecasts (MTLFs) for all forecast models available to ERCOT Operations, as well as an indicator for which forecast was in use by ERCOT at the time of publication;</w:t>
      </w:r>
    </w:p>
    <w:p w14:paraId="6F513D16" w14:textId="77777777" w:rsidR="00E31333" w:rsidRPr="00E31333" w:rsidRDefault="00E31333" w:rsidP="00E31333">
      <w:pPr>
        <w:spacing w:after="240"/>
        <w:ind w:left="1440" w:hanging="720"/>
        <w:rPr>
          <w:szCs w:val="20"/>
        </w:rPr>
      </w:pPr>
      <w:r w:rsidRPr="00E31333">
        <w:rPr>
          <w:szCs w:val="20"/>
        </w:rPr>
        <w:t>(c)</w:t>
      </w:r>
      <w:r w:rsidRPr="00E31333">
        <w:rPr>
          <w:szCs w:val="20"/>
        </w:rPr>
        <w:tab/>
        <w:t>The quantities of RMR Services deployed by ERCOT for each previous hour of the current Operating Day; and</w:t>
      </w:r>
    </w:p>
    <w:p w14:paraId="1AA15F3E" w14:textId="77777777" w:rsidR="00E31333" w:rsidRPr="00E31333" w:rsidRDefault="00E31333" w:rsidP="00E31333">
      <w:pPr>
        <w:spacing w:after="240"/>
        <w:ind w:left="1440" w:hanging="720"/>
        <w:rPr>
          <w:iCs/>
          <w:szCs w:val="20"/>
        </w:rPr>
      </w:pPr>
      <w:r w:rsidRPr="00E31333">
        <w:rPr>
          <w:szCs w:val="20"/>
        </w:rPr>
        <w:t>(d)</w:t>
      </w:r>
      <w:r w:rsidRPr="00E31333">
        <w:rPr>
          <w:szCs w:val="20"/>
        </w:rPr>
        <w:tab/>
        <w:t>Total ERCOT System Demand, from Real-Time operations, integrated over each Settlement Interval.</w:t>
      </w:r>
    </w:p>
    <w:p w14:paraId="3BCF96E1" w14:textId="77777777" w:rsidR="00E31333" w:rsidRPr="00E31333" w:rsidRDefault="00E31333" w:rsidP="00E31333">
      <w:pPr>
        <w:spacing w:after="240"/>
        <w:ind w:left="720" w:hanging="720"/>
        <w:rPr>
          <w:szCs w:val="20"/>
        </w:rPr>
      </w:pPr>
      <w:r w:rsidRPr="00E31333">
        <w:rPr>
          <w:szCs w:val="20"/>
        </w:rPr>
        <w:t>(4)</w:t>
      </w:r>
      <w:r w:rsidRPr="00E31333">
        <w:rPr>
          <w:szCs w:val="20"/>
        </w:rPr>
        <w:tab/>
        <w:t>No later than 0600, ERCOT shall post on the ERCOT website the actual system Load by Weather Zone, the actual system Load by Forecast Zone, and the actual system Load by Study Area for each hour of the previous Operating Day.</w:t>
      </w:r>
    </w:p>
    <w:p w14:paraId="25DC08E9" w14:textId="77777777" w:rsidR="00E31333" w:rsidRPr="00E31333" w:rsidRDefault="00E31333" w:rsidP="00E31333">
      <w:pPr>
        <w:spacing w:after="240"/>
        <w:ind w:left="720" w:hanging="720"/>
        <w:rPr>
          <w:iCs/>
          <w:szCs w:val="20"/>
        </w:rPr>
      </w:pPr>
      <w:r w:rsidRPr="00E31333">
        <w:rPr>
          <w:szCs w:val="20"/>
        </w:rPr>
        <w:t>(5)</w:t>
      </w:r>
      <w:r w:rsidRPr="00E31333">
        <w:rPr>
          <w:szCs w:val="20"/>
        </w:rPr>
        <w:tab/>
        <w:t xml:space="preserve">ERCOT shall provide notification to the market and post on the ERCOT website </w:t>
      </w:r>
      <w:r w:rsidRPr="00E31333">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262F15B9" w14:textId="77777777" w:rsidTr="00230A42">
        <w:trPr>
          <w:trHeight w:val="206"/>
        </w:trPr>
        <w:tc>
          <w:tcPr>
            <w:tcW w:w="9350" w:type="dxa"/>
            <w:shd w:val="pct12" w:color="auto" w:fill="auto"/>
          </w:tcPr>
          <w:p w14:paraId="054E9DF4" w14:textId="77777777" w:rsidR="00E31333" w:rsidRPr="00E31333" w:rsidRDefault="00E31333" w:rsidP="00E31333">
            <w:pPr>
              <w:spacing w:before="120" w:after="240"/>
              <w:rPr>
                <w:b/>
                <w:i/>
                <w:iCs/>
              </w:rPr>
            </w:pPr>
            <w:r w:rsidRPr="00E31333">
              <w:rPr>
                <w:b/>
                <w:i/>
                <w:iCs/>
              </w:rPr>
              <w:t>[NPRR1010:  Insert paragraphs (6) and (7) below upon system implementation of the Real-Time Co-Optimization (RTC) project:]</w:t>
            </w:r>
          </w:p>
          <w:p w14:paraId="340E3BCF" w14:textId="77777777" w:rsidR="00E31333" w:rsidRPr="00E31333" w:rsidRDefault="00E31333" w:rsidP="00E31333">
            <w:pPr>
              <w:spacing w:after="240"/>
              <w:ind w:left="720" w:hanging="720"/>
              <w:rPr>
                <w:iCs/>
                <w:szCs w:val="20"/>
              </w:rPr>
            </w:pPr>
            <w:r w:rsidRPr="00E31333">
              <w:rPr>
                <w:iCs/>
                <w:szCs w:val="20"/>
              </w:rPr>
              <w:t>(6)</w:t>
            </w:r>
            <w:r w:rsidRPr="00E31333">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21194772" w14:textId="77777777" w:rsidR="00E31333" w:rsidRPr="00E31333" w:rsidRDefault="00E31333" w:rsidP="00E31333">
            <w:pPr>
              <w:spacing w:after="240"/>
              <w:ind w:left="1440" w:hanging="720"/>
              <w:rPr>
                <w:color w:val="000000"/>
                <w:sz w:val="22"/>
                <w:szCs w:val="22"/>
              </w:rPr>
            </w:pPr>
            <w:r w:rsidRPr="00E31333">
              <w:rPr>
                <w:color w:val="000000"/>
                <w:szCs w:val="20"/>
              </w:rPr>
              <w:t>(a)</w:t>
            </w:r>
            <w:r w:rsidRPr="00E31333">
              <w:rPr>
                <w:color w:val="000000"/>
                <w:szCs w:val="20"/>
              </w:rPr>
              <w:tab/>
              <w:t>Capacity to provide Reg-Up, irrespective of whether it is capable of providing any other Ancillary Service;</w:t>
            </w:r>
          </w:p>
          <w:p w14:paraId="61D6B2AF" w14:textId="77777777" w:rsidR="00E31333" w:rsidRPr="00E31333" w:rsidRDefault="00E31333" w:rsidP="00E31333">
            <w:pPr>
              <w:spacing w:after="240"/>
              <w:ind w:left="1440" w:hanging="720"/>
              <w:rPr>
                <w:color w:val="000000"/>
                <w:szCs w:val="20"/>
              </w:rPr>
            </w:pPr>
            <w:r w:rsidRPr="00E31333">
              <w:rPr>
                <w:color w:val="000000"/>
                <w:szCs w:val="20"/>
              </w:rPr>
              <w:t>(b)</w:t>
            </w:r>
            <w:r w:rsidRPr="00E31333">
              <w:rPr>
                <w:color w:val="000000"/>
                <w:szCs w:val="20"/>
              </w:rPr>
              <w:tab/>
              <w:t>Capacity to provide RRS, irrespective of whether it is capable of providing any other Ancillary Service;</w:t>
            </w:r>
          </w:p>
          <w:p w14:paraId="0491CE5A" w14:textId="77777777" w:rsidR="00E31333" w:rsidRPr="00E31333" w:rsidRDefault="00E31333" w:rsidP="00E31333">
            <w:pPr>
              <w:spacing w:after="240"/>
              <w:ind w:left="1440" w:hanging="720"/>
              <w:rPr>
                <w:color w:val="000000"/>
                <w:szCs w:val="20"/>
              </w:rPr>
            </w:pPr>
            <w:r w:rsidRPr="00E31333">
              <w:rPr>
                <w:color w:val="000000"/>
                <w:szCs w:val="20"/>
              </w:rPr>
              <w:t>(c)</w:t>
            </w:r>
            <w:r w:rsidRPr="00E31333">
              <w:rPr>
                <w:color w:val="000000"/>
                <w:szCs w:val="20"/>
              </w:rPr>
              <w:tab/>
              <w:t>Capacity to provide ECRS, irrespective of whether it is capable of providing any other Ancillary Service;</w:t>
            </w:r>
          </w:p>
          <w:p w14:paraId="68A5FFF3" w14:textId="77777777" w:rsidR="00E31333" w:rsidRPr="00E31333" w:rsidRDefault="00E31333" w:rsidP="00E31333">
            <w:pPr>
              <w:spacing w:after="240"/>
              <w:ind w:left="1440" w:hanging="720"/>
              <w:rPr>
                <w:color w:val="000000"/>
                <w:szCs w:val="20"/>
              </w:rPr>
            </w:pPr>
            <w:r w:rsidRPr="00E31333">
              <w:rPr>
                <w:color w:val="000000"/>
                <w:szCs w:val="20"/>
              </w:rPr>
              <w:t>(d)</w:t>
            </w:r>
            <w:r w:rsidRPr="00E31333">
              <w:rPr>
                <w:color w:val="000000"/>
                <w:szCs w:val="20"/>
              </w:rPr>
              <w:tab/>
              <w:t>Capacity to provide Non-Spin, irrespective of whether it is capable of providing any other Ancillary Service;</w:t>
            </w:r>
          </w:p>
          <w:p w14:paraId="43590264" w14:textId="77777777" w:rsidR="00E31333" w:rsidRPr="00E31333" w:rsidRDefault="00E31333" w:rsidP="00E31333">
            <w:pPr>
              <w:spacing w:after="240"/>
              <w:ind w:left="1440" w:hanging="720"/>
              <w:rPr>
                <w:color w:val="000000"/>
                <w:szCs w:val="20"/>
              </w:rPr>
            </w:pPr>
            <w:r w:rsidRPr="00E31333">
              <w:rPr>
                <w:color w:val="000000"/>
                <w:szCs w:val="20"/>
              </w:rPr>
              <w:t>(e)</w:t>
            </w:r>
            <w:r w:rsidRPr="00E31333">
              <w:rPr>
                <w:color w:val="000000"/>
                <w:szCs w:val="20"/>
              </w:rPr>
              <w:tab/>
              <w:t>Capacity to provide Reg-Up, RRS, or both, irrespective of whether it is capable of providing ECRS or Non-Spin;</w:t>
            </w:r>
          </w:p>
          <w:p w14:paraId="48BD8C7F" w14:textId="77777777" w:rsidR="00E31333" w:rsidRPr="00E31333" w:rsidRDefault="00E31333" w:rsidP="00E31333">
            <w:pPr>
              <w:spacing w:after="240"/>
              <w:ind w:left="1440" w:hanging="720"/>
              <w:rPr>
                <w:color w:val="000000"/>
                <w:szCs w:val="20"/>
              </w:rPr>
            </w:pPr>
            <w:r w:rsidRPr="00E31333">
              <w:rPr>
                <w:color w:val="000000"/>
                <w:szCs w:val="20"/>
              </w:rPr>
              <w:t>(f)</w:t>
            </w:r>
            <w:r w:rsidRPr="00E31333">
              <w:rPr>
                <w:color w:val="000000"/>
                <w:szCs w:val="20"/>
              </w:rPr>
              <w:tab/>
              <w:t>Capacity to provide Reg-Up, RRS, ECRS, or any combination, irrespective of whether it is capable of providing Non-Spin;</w:t>
            </w:r>
          </w:p>
          <w:p w14:paraId="2AC3B9A2" w14:textId="77777777" w:rsidR="00E31333" w:rsidRPr="00E31333" w:rsidRDefault="00E31333" w:rsidP="00E31333">
            <w:pPr>
              <w:spacing w:after="240"/>
              <w:ind w:left="1440" w:hanging="720"/>
              <w:rPr>
                <w:color w:val="000000"/>
                <w:szCs w:val="20"/>
              </w:rPr>
            </w:pPr>
            <w:r w:rsidRPr="00E31333">
              <w:rPr>
                <w:color w:val="000000"/>
                <w:szCs w:val="20"/>
              </w:rPr>
              <w:t>(g)</w:t>
            </w:r>
            <w:r w:rsidRPr="00E31333">
              <w:rPr>
                <w:color w:val="000000"/>
                <w:szCs w:val="20"/>
              </w:rPr>
              <w:tab/>
              <w:t>Capacity to provide Reg-Up, RRS, ECRS, Non-Spin, or any combination; and</w:t>
            </w:r>
          </w:p>
          <w:p w14:paraId="31B538FF" w14:textId="77777777" w:rsidR="00E31333" w:rsidRPr="00E31333" w:rsidRDefault="00E31333" w:rsidP="00E31333">
            <w:pPr>
              <w:spacing w:after="240"/>
              <w:ind w:left="1440" w:hanging="720"/>
              <w:rPr>
                <w:iCs/>
                <w:szCs w:val="20"/>
              </w:rPr>
            </w:pPr>
            <w:r w:rsidRPr="00E31333">
              <w:rPr>
                <w:color w:val="000000"/>
                <w:szCs w:val="20"/>
              </w:rPr>
              <w:t>(h)</w:t>
            </w:r>
            <w:r w:rsidRPr="00E31333">
              <w:rPr>
                <w:color w:val="000000"/>
                <w:szCs w:val="20"/>
              </w:rPr>
              <w:tab/>
              <w:t>Capacity to provide Reg-Down</w:t>
            </w:r>
            <w:r w:rsidRPr="00E31333">
              <w:rPr>
                <w:iCs/>
                <w:szCs w:val="20"/>
              </w:rPr>
              <w:t>.</w:t>
            </w:r>
          </w:p>
          <w:p w14:paraId="10584A82" w14:textId="77777777" w:rsidR="00E31333" w:rsidRPr="00E31333" w:rsidRDefault="00E31333" w:rsidP="00E31333">
            <w:pPr>
              <w:spacing w:after="240"/>
              <w:ind w:left="720" w:hanging="720"/>
              <w:rPr>
                <w:iCs/>
                <w:szCs w:val="20"/>
              </w:rPr>
            </w:pPr>
            <w:r w:rsidRPr="00E31333">
              <w:rPr>
                <w:iCs/>
                <w:szCs w:val="20"/>
              </w:rPr>
              <w:t>(7)</w:t>
            </w:r>
            <w:r w:rsidRPr="00E31333">
              <w:rPr>
                <w:iCs/>
                <w:szCs w:val="20"/>
              </w:rPr>
              <w:tab/>
              <w:t>Each week, ERCOT shall post on the ERCOT website the historical SCED-interval data described in paragraph (6) above.</w:t>
            </w:r>
          </w:p>
        </w:tc>
      </w:tr>
    </w:tbl>
    <w:p w14:paraId="6C91CF42" w14:textId="77777777" w:rsidR="00FB434A" w:rsidRPr="0062517F" w:rsidRDefault="00FB434A" w:rsidP="00FB434A">
      <w:pPr>
        <w:keepNext/>
        <w:widowControl w:val="0"/>
        <w:tabs>
          <w:tab w:val="left" w:pos="1260"/>
        </w:tabs>
        <w:spacing w:before="480" w:after="240"/>
        <w:ind w:left="1260" w:hanging="1260"/>
        <w:outlineLvl w:val="3"/>
        <w:rPr>
          <w:b/>
          <w:bCs/>
          <w:snapToGrid w:val="0"/>
          <w:szCs w:val="20"/>
        </w:rPr>
      </w:pPr>
      <w:bookmarkStart w:id="136" w:name="_Toc397504922"/>
      <w:bookmarkStart w:id="137" w:name="_Toc402357050"/>
      <w:bookmarkStart w:id="138" w:name="_Toc422486430"/>
      <w:bookmarkStart w:id="139" w:name="_Toc433093282"/>
      <w:bookmarkStart w:id="140" w:name="_Toc433093440"/>
      <w:bookmarkStart w:id="141" w:name="_Toc440874670"/>
      <w:bookmarkStart w:id="142" w:name="_Toc448142225"/>
      <w:bookmarkStart w:id="143" w:name="_Toc448142382"/>
      <w:bookmarkStart w:id="144" w:name="_Toc458770218"/>
      <w:bookmarkStart w:id="145" w:name="_Toc459294186"/>
      <w:bookmarkStart w:id="146" w:name="_Toc463262679"/>
      <w:bookmarkStart w:id="147" w:name="_Toc468286751"/>
      <w:bookmarkStart w:id="148" w:name="_Toc481502797"/>
      <w:bookmarkStart w:id="149" w:name="_Toc496079967"/>
      <w:bookmarkStart w:id="150" w:name="_Toc17798637"/>
      <w:r w:rsidRPr="0062517F">
        <w:rPr>
          <w:b/>
          <w:bCs/>
          <w:snapToGrid w:val="0"/>
          <w:szCs w:val="20"/>
        </w:rPr>
        <w:t>6.4.3.1</w:t>
      </w:r>
      <w:r w:rsidRPr="0062517F">
        <w:rPr>
          <w:b/>
          <w:bCs/>
          <w:snapToGrid w:val="0"/>
          <w:szCs w:val="20"/>
        </w:rPr>
        <w:tab/>
        <w:t>RTM Energy Bids</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30C91AC7" w14:textId="77777777" w:rsidR="00FB434A" w:rsidRPr="0062517F" w:rsidDel="0062517F" w:rsidRDefault="00FB434A" w:rsidP="00FB434A">
      <w:pPr>
        <w:spacing w:after="240"/>
        <w:ind w:left="720" w:hanging="720"/>
        <w:rPr>
          <w:del w:id="151" w:author="Joint Sponsors" w:date="2020-10-02T10:37:00Z"/>
          <w:szCs w:val="20"/>
        </w:rPr>
      </w:pPr>
      <w:del w:id="152" w:author="Joint Sponsors" w:date="2020-10-02T10:37:00Z">
        <w:r w:rsidRPr="0062517F" w:rsidDel="0062517F">
          <w:rPr>
            <w:szCs w:val="20"/>
          </w:rPr>
          <w:delText>(1)</w:delText>
        </w:r>
        <w:r w:rsidRPr="0062517F"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2E150B40" w14:textId="77777777" w:rsidR="00FB434A" w:rsidRPr="0062517F" w:rsidRDefault="00FB434A" w:rsidP="00FB434A">
      <w:pPr>
        <w:spacing w:after="240"/>
        <w:ind w:left="720" w:hanging="720"/>
        <w:rPr>
          <w:szCs w:val="20"/>
        </w:rPr>
      </w:pPr>
      <w:r w:rsidRPr="0062517F">
        <w:rPr>
          <w:szCs w:val="20"/>
        </w:rPr>
        <w:t>(</w:t>
      </w:r>
      <w:ins w:id="153" w:author="Joint Sponsors" w:date="2020-10-02T10:37:00Z">
        <w:r>
          <w:rPr>
            <w:szCs w:val="20"/>
          </w:rPr>
          <w:t>1</w:t>
        </w:r>
      </w:ins>
      <w:del w:id="154" w:author="Joint Sponsors" w:date="2020-10-02T10:37:00Z">
        <w:r w:rsidRPr="0062517F" w:rsidDel="0062517F">
          <w:rPr>
            <w:szCs w:val="20"/>
          </w:rPr>
          <w:delText>2</w:delText>
        </w:r>
      </w:del>
      <w:r w:rsidRPr="0062517F">
        <w:rPr>
          <w:szCs w:val="20"/>
        </w:rPr>
        <w:t>)</w:t>
      </w:r>
      <w:r w:rsidRPr="0062517F">
        <w:rPr>
          <w:szCs w:val="20"/>
        </w:rPr>
        <w:tab/>
        <w:t xml:space="preserve">An RTM Energy Bid represents the willingness to buy energy at or below a certain price, not to exceed the System-Wide Offer Cap (SWCAP), for the Demand response capability of a Controllable Load Resource in the RTM.  </w:t>
      </w:r>
    </w:p>
    <w:p w14:paraId="785D709C" w14:textId="76AFE98A" w:rsidR="00FB434A" w:rsidRPr="0062517F" w:rsidDel="008079F7" w:rsidRDefault="00FB434A" w:rsidP="00FB434A">
      <w:pPr>
        <w:spacing w:after="240"/>
        <w:ind w:left="720" w:hanging="720"/>
        <w:rPr>
          <w:del w:id="155" w:author="ERCOT 020821" w:date="2021-02-04T14:43:00Z"/>
          <w:szCs w:val="20"/>
        </w:rPr>
      </w:pPr>
      <w:r w:rsidRPr="0062517F">
        <w:rPr>
          <w:szCs w:val="20"/>
        </w:rPr>
        <w:t>(</w:t>
      </w:r>
      <w:ins w:id="156" w:author="Joint Sponsors" w:date="2020-10-02T10:37:00Z">
        <w:r>
          <w:rPr>
            <w:szCs w:val="20"/>
          </w:rPr>
          <w:t>2</w:t>
        </w:r>
      </w:ins>
      <w:del w:id="157" w:author="Joint Sponsors" w:date="2020-10-02T10:37:00Z">
        <w:r w:rsidRPr="0062517F" w:rsidDel="0062517F">
          <w:rPr>
            <w:szCs w:val="20"/>
          </w:rPr>
          <w:delText>3</w:delText>
        </w:r>
      </w:del>
      <w:r w:rsidRPr="0062517F">
        <w:rPr>
          <w:szCs w:val="20"/>
        </w:rPr>
        <w:t>)</w:t>
      </w:r>
      <w:r w:rsidRPr="0062517F">
        <w:rPr>
          <w:szCs w:val="20"/>
        </w:rPr>
        <w:tab/>
        <w:t xml:space="preserve">RTM Energy Bids remain active for the offered period until </w:t>
      </w:r>
      <w:del w:id="158" w:author="ERCOT 020821" w:date="2021-02-04T14:43:00Z">
        <w:r w:rsidRPr="0062517F" w:rsidDel="008079F7">
          <w:rPr>
            <w:szCs w:val="20"/>
          </w:rPr>
          <w:delText xml:space="preserve">either:  </w:delText>
        </w:r>
      </w:del>
    </w:p>
    <w:p w14:paraId="33B61320" w14:textId="55E1F671" w:rsidR="00FB434A" w:rsidRPr="0062517F" w:rsidDel="008079F7" w:rsidRDefault="00FB434A">
      <w:pPr>
        <w:spacing w:after="240"/>
        <w:ind w:left="720" w:hanging="720"/>
        <w:rPr>
          <w:del w:id="159" w:author="ERCOT 020821" w:date="2021-02-04T14:43:00Z"/>
          <w:szCs w:val="20"/>
        </w:rPr>
        <w:pPrChange w:id="160" w:author="ERCOT 020821" w:date="2021-02-04T14:43:00Z">
          <w:pPr>
            <w:spacing w:after="240"/>
            <w:ind w:left="1440" w:hanging="720"/>
          </w:pPr>
        </w:pPrChange>
      </w:pPr>
      <w:del w:id="161" w:author="ERCOT 020821" w:date="2021-02-04T14:43:00Z">
        <w:r w:rsidRPr="0062517F" w:rsidDel="008079F7">
          <w:rPr>
            <w:szCs w:val="20"/>
          </w:rPr>
          <w:delText>(a)</w:delText>
        </w:r>
        <w:r w:rsidRPr="0062517F" w:rsidDel="008079F7">
          <w:rPr>
            <w:szCs w:val="20"/>
          </w:rPr>
          <w:tab/>
          <w:delText xml:space="preserve">Selected by ERCOT; or </w:delText>
        </w:r>
      </w:del>
    </w:p>
    <w:p w14:paraId="6B086F3D" w14:textId="6685C107" w:rsidR="00FB434A" w:rsidRPr="0062517F" w:rsidRDefault="00FB434A">
      <w:pPr>
        <w:spacing w:after="240"/>
        <w:ind w:left="720" w:hanging="720"/>
        <w:rPr>
          <w:szCs w:val="20"/>
        </w:rPr>
        <w:pPrChange w:id="162" w:author="ERCOT 020821" w:date="2021-02-04T14:43:00Z">
          <w:pPr>
            <w:spacing w:after="240"/>
            <w:ind w:left="1440" w:hanging="720"/>
          </w:pPr>
        </w:pPrChange>
      </w:pPr>
      <w:del w:id="163" w:author="ERCOT 020821" w:date="2021-02-04T14:43:00Z">
        <w:r w:rsidRPr="0062517F" w:rsidDel="008079F7">
          <w:rPr>
            <w:szCs w:val="20"/>
          </w:rPr>
          <w:delText>(b)</w:delText>
        </w:r>
        <w:r w:rsidRPr="0062517F" w:rsidDel="008079F7">
          <w:rPr>
            <w:szCs w:val="20"/>
          </w:rPr>
          <w:tab/>
        </w:r>
      </w:del>
      <w:del w:id="164" w:author="ERCOT 020821" w:date="2021-02-04T14:42:00Z">
        <w:r w:rsidRPr="0062517F" w:rsidDel="008079F7">
          <w:rPr>
            <w:szCs w:val="20"/>
          </w:rPr>
          <w:delText>A</w:delText>
        </w:r>
      </w:del>
      <w:ins w:id="165" w:author="ERCOT 020821" w:date="2021-02-04T14:42:00Z">
        <w:r w:rsidR="008079F7">
          <w:rPr>
            <w:szCs w:val="20"/>
          </w:rPr>
          <w:t>a</w:t>
        </w:r>
      </w:ins>
      <w:r w:rsidRPr="0062517F">
        <w:rPr>
          <w:szCs w:val="20"/>
        </w:rPr>
        <w:t>utomatically inactivated at the offer expiration time specified in the RTM Energy Bid.</w:t>
      </w:r>
    </w:p>
    <w:p w14:paraId="3DA07557" w14:textId="77777777" w:rsidR="00FB434A" w:rsidRDefault="00FB434A" w:rsidP="00FB434A">
      <w:pPr>
        <w:spacing w:after="240"/>
        <w:ind w:left="720" w:hanging="720"/>
        <w:rPr>
          <w:ins w:id="166" w:author="Joint Sponsors" w:date="2020-10-02T10:36:00Z"/>
          <w:szCs w:val="20"/>
        </w:rPr>
      </w:pPr>
      <w:r w:rsidRPr="0062517F">
        <w:rPr>
          <w:szCs w:val="20"/>
        </w:rPr>
        <w:t>(</w:t>
      </w:r>
      <w:ins w:id="167" w:author="Joint Sponsors" w:date="2020-10-02T10:38:00Z">
        <w:r>
          <w:rPr>
            <w:szCs w:val="20"/>
          </w:rPr>
          <w:t>3</w:t>
        </w:r>
      </w:ins>
      <w:del w:id="168" w:author="Joint Sponsors" w:date="2020-10-02T10:38:00Z">
        <w:r w:rsidRPr="0062517F" w:rsidDel="0062517F">
          <w:rPr>
            <w:szCs w:val="20"/>
          </w:rPr>
          <w:delText>4</w:delText>
        </w:r>
      </w:del>
      <w:r w:rsidRPr="0062517F">
        <w:rPr>
          <w:szCs w:val="20"/>
        </w:rPr>
        <w:t>)</w:t>
      </w:r>
      <w:r w:rsidRPr="0062517F">
        <w:rPr>
          <w:szCs w:val="20"/>
        </w:rPr>
        <w:tab/>
        <w:t>For any Operating Hour, the QSE may submit or change an RTM Energy Bid</w:t>
      </w:r>
      <w:ins w:id="169" w:author="Joint Sponsors" w:date="2020-10-02T10:36:00Z">
        <w:r>
          <w:rPr>
            <w:szCs w:val="20"/>
          </w:rPr>
          <w:t xml:space="preserve"> </w:t>
        </w:r>
        <w:r>
          <w:t xml:space="preserve">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w:t>
        </w:r>
        <w:r w:rsidRPr="00A160B5">
          <w:t xml:space="preserve">Once </w:t>
        </w:r>
        <w:r>
          <w:t>an</w:t>
        </w:r>
        <w:r w:rsidRPr="00A160B5">
          <w:t xml:space="preserve"> Operating Hour </w:t>
        </w:r>
        <w:r>
          <w:t>ends</w:t>
        </w:r>
        <w:r w:rsidRPr="00A160B5">
          <w:t xml:space="preserve">, an RTM Energy Bid for that </w:t>
        </w:r>
        <w:r>
          <w:t>h</w:t>
        </w:r>
        <w:r w:rsidRPr="00A160B5">
          <w:t>our cannot be submitted, updated, or canceled</w:t>
        </w:r>
      </w:ins>
      <w:del w:id="170" w:author="Joint Sponsors" w:date="2020-10-02T10:36:00Z">
        <w:r w:rsidRPr="0062517F" w:rsidDel="0062517F">
          <w:rPr>
            <w:szCs w:val="20"/>
          </w:rPr>
          <w:delText xml:space="preserve"> in the Adjustment Period</w:delText>
        </w:r>
      </w:del>
      <w:r w:rsidRPr="0062517F">
        <w:rPr>
          <w:szCs w:val="20"/>
        </w:rPr>
        <w:t xml:space="preserve">.  </w:t>
      </w:r>
    </w:p>
    <w:p w14:paraId="4FC25FF3" w14:textId="77777777" w:rsidR="00FB434A" w:rsidRPr="0062517F" w:rsidRDefault="00FB434A" w:rsidP="00FB434A">
      <w:pPr>
        <w:spacing w:after="240"/>
        <w:ind w:left="720" w:hanging="720"/>
        <w:rPr>
          <w:szCs w:val="20"/>
        </w:rPr>
      </w:pPr>
      <w:ins w:id="171" w:author="Joint Sponsors" w:date="2020-10-02T10:37:00Z">
        <w:r>
          <w:rPr>
            <w:szCs w:val="20"/>
          </w:rPr>
          <w:t>(4)</w:t>
        </w:r>
        <w:r>
          <w:rPr>
            <w:szCs w:val="20"/>
          </w:rPr>
          <w:tab/>
        </w:r>
      </w:ins>
      <w:r w:rsidRPr="0062517F">
        <w:rPr>
          <w:szCs w:val="20"/>
        </w:rPr>
        <w:t>If</w:t>
      </w:r>
      <w:del w:id="172" w:author="Joint Sponsors" w:date="2020-10-02T10:37:00Z">
        <w:r w:rsidRPr="0062517F" w:rsidDel="0062517F">
          <w:rPr>
            <w:szCs w:val="20"/>
          </w:rPr>
          <w:delText>, by the end of the Adjustment Period,</w:delText>
        </w:r>
      </w:del>
      <w:r w:rsidRPr="0062517F">
        <w:rPr>
          <w:szCs w:val="20"/>
        </w:rPr>
        <w:t xml:space="preserve"> the QSE has not submitted a valid RTM Energy Bid</w:t>
      </w:r>
      <w:ins w:id="173" w:author="Joint Sponsors" w:date="2020-10-02T10:37:00Z">
        <w:r>
          <w:rPr>
            <w:szCs w:val="20"/>
          </w:rPr>
          <w:t xml:space="preserve"> for an Operating Hour</w:t>
        </w:r>
      </w:ins>
      <w:r w:rsidRPr="0062517F">
        <w:rPr>
          <w:szCs w:val="20"/>
        </w:rPr>
        <w:t>, ERCOT shall create a proxy RTM Energy Bid for the entire Demand response capability of that Load Resource with a not-to-exceed price at the SWCAP.</w:t>
      </w:r>
    </w:p>
    <w:p w14:paraId="6EE7C2D8" w14:textId="77777777" w:rsidR="00FB434A" w:rsidRPr="0062517F" w:rsidRDefault="00FB434A" w:rsidP="00FB434A">
      <w:pPr>
        <w:spacing w:after="240"/>
        <w:ind w:left="720" w:hanging="720"/>
        <w:rPr>
          <w:szCs w:val="20"/>
        </w:rPr>
      </w:pPr>
      <w:r w:rsidRPr="0062517F">
        <w:rPr>
          <w:szCs w:val="20"/>
        </w:rPr>
        <w:t>(5)</w:t>
      </w:r>
      <w:r w:rsidRPr="0062517F">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434A" w:rsidRPr="0062517F" w:rsidDel="0062517F" w14:paraId="5E02937F" w14:textId="77777777" w:rsidTr="00911AEE">
        <w:trPr>
          <w:trHeight w:val="206"/>
          <w:del w:id="174" w:author="Joint Sponsors" w:date="2020-10-02T10:37:00Z"/>
        </w:trPr>
        <w:tc>
          <w:tcPr>
            <w:tcW w:w="9350" w:type="dxa"/>
            <w:shd w:val="pct12" w:color="auto" w:fill="auto"/>
          </w:tcPr>
          <w:p w14:paraId="4C2AC2F1" w14:textId="77777777" w:rsidR="00FB434A" w:rsidRPr="0062517F" w:rsidDel="0062517F" w:rsidRDefault="00FB434A" w:rsidP="00DC21EA">
            <w:pPr>
              <w:spacing w:before="120" w:after="240"/>
              <w:rPr>
                <w:del w:id="175" w:author="Joint Sponsors" w:date="2020-10-02T10:37:00Z"/>
                <w:b/>
                <w:i/>
                <w:iCs/>
              </w:rPr>
            </w:pPr>
            <w:del w:id="176" w:author="Joint Sponsors" w:date="2020-10-02T10:37:00Z">
              <w:r w:rsidRPr="0062517F" w:rsidDel="0062517F">
                <w:rPr>
                  <w:b/>
                  <w:i/>
                  <w:iCs/>
                </w:rPr>
                <w:delText>[NPRR986:  Insert paragraph (6) below upon system implementation:]</w:delText>
              </w:r>
            </w:del>
          </w:p>
          <w:p w14:paraId="1F8575BD" w14:textId="77777777" w:rsidR="00FB434A" w:rsidRPr="0062517F" w:rsidDel="0062517F" w:rsidRDefault="00FB434A" w:rsidP="00DC21EA">
            <w:pPr>
              <w:spacing w:after="240"/>
              <w:ind w:left="720" w:hanging="720"/>
              <w:rPr>
                <w:del w:id="177" w:author="Joint Sponsors" w:date="2020-10-02T10:37:00Z"/>
                <w:szCs w:val="20"/>
              </w:rPr>
            </w:pPr>
            <w:del w:id="178" w:author="Joint Sponsors" w:date="2020-10-02T10:37:00Z">
              <w:r w:rsidRPr="0062517F" w:rsidDel="0062517F">
                <w:rPr>
                  <w:szCs w:val="20"/>
                </w:rPr>
                <w:delText>(6)</w:delText>
              </w:r>
              <w:r w:rsidRPr="0062517F" w:rsidDel="0062517F">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c>
      </w:tr>
    </w:tbl>
    <w:p w14:paraId="5089AABA" w14:textId="77777777" w:rsidR="00E31333" w:rsidRPr="00E31333" w:rsidRDefault="00E31333" w:rsidP="00E31333">
      <w:pPr>
        <w:keepNext/>
        <w:tabs>
          <w:tab w:val="left" w:pos="1080"/>
        </w:tabs>
        <w:spacing w:before="480" w:after="240"/>
        <w:ind w:left="1080" w:hanging="1080"/>
        <w:outlineLvl w:val="2"/>
        <w:rPr>
          <w:b/>
          <w:bCs/>
          <w:i/>
          <w:szCs w:val="20"/>
        </w:rPr>
      </w:pPr>
      <w:bookmarkStart w:id="179" w:name="_Toc397504925"/>
      <w:bookmarkStart w:id="180" w:name="_Toc402357053"/>
      <w:bookmarkStart w:id="181" w:name="_Toc422486433"/>
      <w:bookmarkStart w:id="182" w:name="_Toc433093285"/>
      <w:bookmarkStart w:id="183" w:name="_Toc433093443"/>
      <w:bookmarkStart w:id="184" w:name="_Toc440874673"/>
      <w:bookmarkStart w:id="185" w:name="_Toc448142228"/>
      <w:bookmarkStart w:id="186" w:name="_Toc448142385"/>
      <w:bookmarkStart w:id="187" w:name="_Toc458770221"/>
      <w:bookmarkStart w:id="188" w:name="_Toc459294189"/>
      <w:bookmarkStart w:id="189" w:name="_Toc463262682"/>
      <w:bookmarkStart w:id="190" w:name="_Toc468286754"/>
      <w:bookmarkStart w:id="191" w:name="_Toc481502800"/>
      <w:bookmarkStart w:id="192" w:name="_Toc496079970"/>
      <w:bookmarkStart w:id="193" w:name="_Toc60040565"/>
      <w:r w:rsidRPr="00E31333">
        <w:rPr>
          <w:b/>
          <w:bCs/>
          <w:i/>
          <w:szCs w:val="20"/>
        </w:rPr>
        <w:t>6.4.4</w:t>
      </w:r>
      <w:r w:rsidRPr="00E31333">
        <w:rPr>
          <w:b/>
          <w:bCs/>
          <w:i/>
          <w:szCs w:val="20"/>
        </w:rPr>
        <w:tab/>
        <w:t>Energy Offer Curve</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4C678680" w14:textId="77777777" w:rsidR="00E31333" w:rsidRPr="00E31333" w:rsidRDefault="00E31333" w:rsidP="00E31333">
      <w:pPr>
        <w:spacing w:after="240"/>
        <w:ind w:left="720" w:hanging="720"/>
        <w:rPr>
          <w:szCs w:val="20"/>
        </w:rPr>
      </w:pPr>
      <w:r w:rsidRPr="00E31333">
        <w:rPr>
          <w:szCs w:val="20"/>
        </w:rPr>
        <w:t>(1)</w:t>
      </w:r>
      <w:r w:rsidRPr="00E31333">
        <w:rPr>
          <w:szCs w:val="20"/>
        </w:rPr>
        <w:tab/>
        <w:t>A detailed description of Energy Offer Curve and validations performed by ERCOT is in Section 4.4.9, Energy Offers and Bids.</w:t>
      </w:r>
    </w:p>
    <w:p w14:paraId="3A9FA9AD" w14:textId="77777777" w:rsidR="00E31333" w:rsidRPr="00E31333" w:rsidRDefault="00E31333" w:rsidP="00E31333">
      <w:pPr>
        <w:spacing w:after="240"/>
        <w:ind w:left="720" w:hanging="720"/>
        <w:rPr>
          <w:szCs w:val="20"/>
        </w:rPr>
      </w:pPr>
      <w:r w:rsidRPr="00E31333">
        <w:rPr>
          <w:szCs w:val="20"/>
        </w:rPr>
        <w:t>(2)</w:t>
      </w:r>
      <w:r w:rsidRPr="00E31333">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1A3D2F23" w14:textId="0DAB218D" w:rsidR="00E31333" w:rsidRPr="00E31333" w:rsidRDefault="00E31333" w:rsidP="00E31333">
      <w:pPr>
        <w:spacing w:after="240"/>
        <w:ind w:left="720" w:hanging="720"/>
        <w:rPr>
          <w:szCs w:val="20"/>
        </w:rPr>
      </w:pPr>
      <w:r w:rsidRPr="00E31333">
        <w:rPr>
          <w:szCs w:val="20"/>
        </w:rPr>
        <w:t>(3)</w:t>
      </w:r>
      <w:r w:rsidRPr="00E31333">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w:t>
      </w:r>
      <w:del w:id="194" w:author="ERCOT 020821" w:date="2021-02-04T10:58:00Z">
        <w:r w:rsidRPr="00E31333" w:rsidDel="00930912">
          <w:rPr>
            <w:szCs w:val="20"/>
          </w:rPr>
          <w:delText xml:space="preserve"> in a subsequent Adjustment Period</w:delText>
        </w:r>
      </w:del>
      <w:r w:rsidRPr="00E31333">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5B202FC0" w14:textId="77777777" w:rsidTr="00230A42">
        <w:trPr>
          <w:trHeight w:val="206"/>
        </w:trPr>
        <w:tc>
          <w:tcPr>
            <w:tcW w:w="9350" w:type="dxa"/>
            <w:shd w:val="pct12" w:color="auto" w:fill="auto"/>
          </w:tcPr>
          <w:p w14:paraId="38460AA9" w14:textId="77777777" w:rsidR="00E31333" w:rsidRPr="00E31333" w:rsidRDefault="00E31333" w:rsidP="00E31333">
            <w:pPr>
              <w:spacing w:before="120" w:after="240"/>
              <w:rPr>
                <w:b/>
                <w:i/>
                <w:iCs/>
              </w:rPr>
            </w:pPr>
            <w:bookmarkStart w:id="195" w:name="_Toc397504927"/>
            <w:bookmarkStart w:id="196" w:name="_Toc402357055"/>
            <w:bookmarkStart w:id="197" w:name="_Toc422486435"/>
            <w:bookmarkStart w:id="198" w:name="_Toc433093287"/>
            <w:bookmarkStart w:id="199" w:name="_Toc433093445"/>
            <w:bookmarkStart w:id="200" w:name="_Toc440874674"/>
            <w:bookmarkStart w:id="201" w:name="_Toc448142229"/>
            <w:bookmarkStart w:id="202" w:name="_Toc448142386"/>
            <w:bookmarkStart w:id="203" w:name="_Toc458770222"/>
            <w:bookmarkStart w:id="204" w:name="_Toc459294190"/>
            <w:bookmarkStart w:id="205" w:name="_Toc463262683"/>
            <w:bookmarkStart w:id="206" w:name="_Toc468286755"/>
            <w:bookmarkStart w:id="207" w:name="_Toc481502801"/>
            <w:bookmarkStart w:id="208" w:name="_Toc496079971"/>
            <w:r w:rsidRPr="00E31333">
              <w:rPr>
                <w:b/>
                <w:i/>
                <w:iCs/>
              </w:rPr>
              <w:t>[NPRR1000, NPRR1010, and NPRR1014:  Replace applicable portions of Section 6.4.4 above with the following upon system implementation for NPRR1000 or NPRR1014; or upon system implementation of the Real-Time Co-Optimization (RTC) project for NPRR1010:]</w:t>
            </w:r>
          </w:p>
          <w:p w14:paraId="7213D107" w14:textId="77777777" w:rsidR="00E31333" w:rsidRPr="00E31333" w:rsidRDefault="00E31333" w:rsidP="00E31333">
            <w:pPr>
              <w:keepNext/>
              <w:tabs>
                <w:tab w:val="left" w:pos="1080"/>
              </w:tabs>
              <w:spacing w:before="240" w:after="240"/>
              <w:ind w:left="1080" w:hanging="1080"/>
              <w:outlineLvl w:val="2"/>
              <w:rPr>
                <w:b/>
                <w:bCs/>
                <w:i/>
                <w:szCs w:val="20"/>
              </w:rPr>
            </w:pPr>
            <w:bookmarkStart w:id="209" w:name="_Toc60040566"/>
            <w:r w:rsidRPr="00E31333">
              <w:rPr>
                <w:b/>
                <w:bCs/>
                <w:i/>
                <w:szCs w:val="20"/>
              </w:rPr>
              <w:t>6.4.4</w:t>
            </w:r>
            <w:r w:rsidRPr="00E31333">
              <w:rPr>
                <w:b/>
                <w:bCs/>
                <w:i/>
                <w:szCs w:val="20"/>
              </w:rPr>
              <w:tab/>
              <w:t>Energy Offer Curve and Energy Bid/Offer Curve</w:t>
            </w:r>
            <w:bookmarkEnd w:id="209"/>
          </w:p>
          <w:p w14:paraId="7D46FF5D" w14:textId="77777777" w:rsidR="00E31333" w:rsidRPr="00E31333" w:rsidRDefault="00E31333" w:rsidP="00E31333">
            <w:pPr>
              <w:spacing w:after="240"/>
              <w:ind w:left="720" w:hanging="720"/>
              <w:rPr>
                <w:szCs w:val="20"/>
              </w:rPr>
            </w:pPr>
            <w:r w:rsidRPr="00E31333">
              <w:rPr>
                <w:szCs w:val="20"/>
              </w:rPr>
              <w:t>(1)</w:t>
            </w:r>
            <w:r w:rsidRPr="00E31333">
              <w:rPr>
                <w:szCs w:val="20"/>
              </w:rPr>
              <w:tab/>
              <w:t>A detailed description of Energy Offer Curve, Energy Bid/Offer Curve, and validations performed by ERCOT is in Section 4.4.9, Energy Offers and Bids.</w:t>
            </w:r>
          </w:p>
          <w:p w14:paraId="27BF7C83" w14:textId="77777777" w:rsidR="00E31333" w:rsidRPr="00E31333" w:rsidRDefault="00E31333" w:rsidP="00E31333">
            <w:pPr>
              <w:spacing w:after="240"/>
              <w:ind w:left="720" w:hanging="720"/>
              <w:rPr>
                <w:szCs w:val="20"/>
              </w:rPr>
            </w:pPr>
            <w:r w:rsidRPr="00E31333">
              <w:rPr>
                <w:szCs w:val="20"/>
              </w:rPr>
              <w:t>(2)</w:t>
            </w:r>
            <w:r w:rsidRPr="00E31333">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administratively-set Energy Offer Curve must price all energy at the effective VOLL in $/MWh.</w:t>
            </w:r>
          </w:p>
          <w:p w14:paraId="78186C74" w14:textId="6D8740B2" w:rsidR="00E31333" w:rsidRPr="00E31333" w:rsidRDefault="00E31333" w:rsidP="00E31333">
            <w:pPr>
              <w:spacing w:after="240"/>
              <w:ind w:left="720" w:hanging="720"/>
              <w:rPr>
                <w:szCs w:val="20"/>
              </w:rPr>
            </w:pPr>
            <w:r w:rsidRPr="00E31333">
              <w:rPr>
                <w:szCs w:val="20"/>
              </w:rPr>
              <w:t>(3)</w:t>
            </w:r>
            <w:r w:rsidRPr="00E31333">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and QF Resources, ERCOT shall create an Output Schedule equal to the then-current telemetered output of the Resource until an Output Schedule or Energy Offer Curve is submitted</w:t>
            </w:r>
            <w:del w:id="210" w:author="ERCOT 020821" w:date="2021-02-04T10:59:00Z">
              <w:r w:rsidRPr="00E31333" w:rsidDel="00930912">
                <w:rPr>
                  <w:szCs w:val="20"/>
                </w:rPr>
                <w:delText xml:space="preserve"> in a subsequent Adjustment Period</w:delText>
              </w:r>
            </w:del>
            <w:r w:rsidRPr="00E31333">
              <w:rPr>
                <w:szCs w:val="20"/>
              </w:rPr>
              <w:t>.</w:t>
            </w:r>
          </w:p>
          <w:p w14:paraId="5C058730" w14:textId="77777777" w:rsidR="00E31333" w:rsidRPr="00E31333" w:rsidRDefault="00E31333" w:rsidP="00E31333">
            <w:pPr>
              <w:spacing w:after="240"/>
              <w:ind w:left="720" w:hanging="720"/>
              <w:rPr>
                <w:szCs w:val="20"/>
              </w:rPr>
            </w:pPr>
            <w:r w:rsidRPr="00E31333">
              <w:rPr>
                <w:szCs w:val="20"/>
              </w:rPr>
              <w:t>(4)</w:t>
            </w:r>
            <w:r w:rsidRPr="00E31333">
              <w:rPr>
                <w:szCs w:val="20"/>
              </w:rPr>
              <w:tab/>
              <w:t>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RTSWCAP for the MW portion of the curve greater than zero MW.</w:t>
            </w:r>
          </w:p>
        </w:tc>
      </w:tr>
    </w:tbl>
    <w:p w14:paraId="7CD4C77E" w14:textId="77777777" w:rsidR="00E31333" w:rsidRPr="00E31333" w:rsidRDefault="00E31333" w:rsidP="00E31333">
      <w:pPr>
        <w:spacing w:before="480" w:after="240"/>
        <w:ind w:left="1080" w:hanging="1080"/>
        <w:outlineLvl w:val="3"/>
        <w:rPr>
          <w:b/>
          <w:szCs w:val="20"/>
        </w:rPr>
      </w:pPr>
      <w:bookmarkStart w:id="211" w:name="_Toc60040567"/>
      <w:r w:rsidRPr="00E31333">
        <w:rPr>
          <w:b/>
          <w:szCs w:val="20"/>
        </w:rPr>
        <w:t>6.4.4.1</w:t>
      </w:r>
      <w:r w:rsidRPr="00E31333">
        <w:rPr>
          <w:b/>
          <w:szCs w:val="20"/>
        </w:rPr>
        <w:tab/>
        <w:t>Energy Offer Curve for On-Line Non-Spinning Reserve Capacity</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11"/>
    </w:p>
    <w:p w14:paraId="09F61873" w14:textId="77777777" w:rsidR="00E31333" w:rsidRPr="00E31333" w:rsidRDefault="00E31333" w:rsidP="00E31333">
      <w:pPr>
        <w:spacing w:after="240"/>
        <w:ind w:left="720" w:hanging="720"/>
        <w:rPr>
          <w:iCs/>
          <w:szCs w:val="20"/>
        </w:rPr>
      </w:pPr>
      <w:r w:rsidRPr="00E31333">
        <w:rPr>
          <w:iCs/>
          <w:szCs w:val="20"/>
        </w:rPr>
        <w:t>(1)</w:t>
      </w:r>
      <w:r w:rsidRPr="00E31333">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E31333">
        <w:rPr>
          <w:szCs w:val="20"/>
        </w:rPr>
        <w:t>Ahead</w:t>
      </w:r>
      <w:r w:rsidRPr="00E31333">
        <w:rPr>
          <w:iCs/>
          <w:szCs w:val="20"/>
        </w:rPr>
        <w:t xml:space="preserve"> Market (DAM) or Supplemental Ancillary Services Market (SASM) Ancillary Service awards, or Self-Arranged Ancillary Service Quantity.</w:t>
      </w:r>
    </w:p>
    <w:p w14:paraId="4114A801" w14:textId="48712AD6" w:rsidR="00E31333" w:rsidRPr="00E31333" w:rsidRDefault="00E31333" w:rsidP="00E31333">
      <w:pPr>
        <w:spacing w:after="240"/>
        <w:ind w:left="1440" w:hanging="720"/>
        <w:rPr>
          <w:szCs w:val="20"/>
        </w:rPr>
      </w:pPr>
      <w:r w:rsidRPr="00E31333">
        <w:rPr>
          <w:szCs w:val="20"/>
        </w:rPr>
        <w:t>(a)</w:t>
      </w:r>
      <w:r w:rsidRPr="00E31333">
        <w:rPr>
          <w:szCs w:val="20"/>
        </w:rPr>
        <w:tab/>
      </w:r>
      <w:del w:id="212" w:author="ERCOT 020821" w:date="2021-02-04T10:59:00Z">
        <w:r w:rsidRPr="00E31333" w:rsidDel="00930912">
          <w:rPr>
            <w:szCs w:val="20"/>
          </w:rPr>
          <w:delText>Prior to the end of the Adjustment Period f</w:delText>
        </w:r>
      </w:del>
      <w:ins w:id="213" w:author="ERCOT 020821" w:date="2021-02-04T10:59:00Z">
        <w:r w:rsidR="00930912">
          <w:rPr>
            <w:szCs w:val="20"/>
          </w:rPr>
          <w:t>F</w:t>
        </w:r>
      </w:ins>
      <w:r w:rsidRPr="00E31333">
        <w:rPr>
          <w:szCs w:val="20"/>
        </w:rPr>
        <w:t>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507DF8FE" w14:textId="77777777" w:rsidR="00E31333" w:rsidRPr="00E31333" w:rsidRDefault="00E31333" w:rsidP="00E31333">
      <w:pPr>
        <w:spacing w:after="240"/>
        <w:ind w:left="1440" w:hanging="720"/>
        <w:rPr>
          <w:szCs w:val="20"/>
        </w:rPr>
      </w:pPr>
      <w:r w:rsidRPr="00E31333">
        <w:rPr>
          <w:szCs w:val="20"/>
        </w:rPr>
        <w:t>(b)</w:t>
      </w:r>
      <w:r w:rsidRPr="00E31333">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45CD69E6" w14:textId="77777777" w:rsidTr="00230A42">
        <w:trPr>
          <w:trHeight w:val="206"/>
        </w:trPr>
        <w:tc>
          <w:tcPr>
            <w:tcW w:w="9350" w:type="dxa"/>
            <w:shd w:val="pct12" w:color="auto" w:fill="auto"/>
          </w:tcPr>
          <w:p w14:paraId="0BC5FED2" w14:textId="77777777" w:rsidR="00E31333" w:rsidRPr="00E31333" w:rsidRDefault="00E31333" w:rsidP="00E31333">
            <w:pPr>
              <w:spacing w:before="120" w:after="240"/>
              <w:rPr>
                <w:b/>
                <w:i/>
                <w:iCs/>
              </w:rPr>
            </w:pPr>
            <w:r w:rsidRPr="00E31333">
              <w:rPr>
                <w:b/>
                <w:i/>
                <w:iCs/>
              </w:rPr>
              <w:t>[NPRR1010:  Delete Section 6.4.4.1 above upon system implementation of the Real-Time Co-Optimization (RTC) project.]</w:t>
            </w:r>
          </w:p>
        </w:tc>
      </w:tr>
    </w:tbl>
    <w:p w14:paraId="74646B74" w14:textId="77777777" w:rsidR="00E31333" w:rsidRPr="00E31333" w:rsidRDefault="00E31333" w:rsidP="00E31333">
      <w:pPr>
        <w:spacing w:before="480" w:after="240"/>
        <w:ind w:left="1080" w:hanging="1080"/>
        <w:outlineLvl w:val="3"/>
        <w:rPr>
          <w:b/>
          <w:szCs w:val="20"/>
        </w:rPr>
      </w:pPr>
      <w:bookmarkStart w:id="214" w:name="_Toc60040568"/>
      <w:r w:rsidRPr="00E31333">
        <w:rPr>
          <w:b/>
          <w:szCs w:val="20"/>
        </w:rPr>
        <w:t>6.4.4.2</w:t>
      </w:r>
      <w:r w:rsidRPr="00E31333">
        <w:rPr>
          <w:b/>
          <w:szCs w:val="20"/>
        </w:rPr>
        <w:tab/>
        <w:t>Energy Offer Curve for RUC-Committed Switchable Generation Resources</w:t>
      </w:r>
      <w:bookmarkEnd w:id="214"/>
    </w:p>
    <w:p w14:paraId="4B7B253F" w14:textId="53594E0B" w:rsidR="00E31333" w:rsidRPr="00E31333" w:rsidRDefault="00E31333" w:rsidP="00E31333">
      <w:pPr>
        <w:spacing w:after="240"/>
        <w:ind w:left="720" w:hanging="720"/>
        <w:rPr>
          <w:color w:val="000000"/>
          <w:szCs w:val="20"/>
        </w:rPr>
      </w:pPr>
      <w:r w:rsidRPr="00E31333">
        <w:rPr>
          <w:color w:val="000000"/>
          <w:szCs w:val="20"/>
        </w:rPr>
        <w:t>(1)</w:t>
      </w:r>
      <w:r w:rsidRPr="00E31333">
        <w:rPr>
          <w:color w:val="000000"/>
          <w:szCs w:val="20"/>
        </w:rPr>
        <w:tab/>
      </w:r>
      <w:del w:id="215" w:author="ERCOT 020821" w:date="2021-02-04T10:59:00Z">
        <w:r w:rsidRPr="00E31333" w:rsidDel="00930912">
          <w:rPr>
            <w:color w:val="000000"/>
            <w:szCs w:val="20"/>
          </w:rPr>
          <w:delText>Prior to the end of the Adjustment Period f</w:delText>
        </w:r>
      </w:del>
      <w:ins w:id="216" w:author="ERCOT 020821" w:date="2021-02-04T10:59:00Z">
        <w:r w:rsidR="00930912">
          <w:rPr>
            <w:color w:val="000000"/>
            <w:szCs w:val="20"/>
          </w:rPr>
          <w:t>F</w:t>
        </w:r>
      </w:ins>
      <w:r w:rsidRPr="00E31333">
        <w:rPr>
          <w:color w:val="000000"/>
          <w:szCs w:val="20"/>
        </w:rPr>
        <w:t xml:space="preserve">or an Operating Hour during which a </w:t>
      </w:r>
      <w:r w:rsidRPr="00E31333">
        <w:rPr>
          <w:szCs w:val="20"/>
        </w:rPr>
        <w:t>Switchable</w:t>
      </w:r>
      <w:r w:rsidRPr="00E31333">
        <w:rPr>
          <w:color w:val="000000"/>
          <w:szCs w:val="20"/>
        </w:rPr>
        <w:t xml:space="preserve"> Generation Resource (SWGR) has been committed by ERCOT as part of the Reliability Unit Commitment (RUC) process to address an actual or anticipated Energy Emergency Alert (EEA) event, the QSE shall ensure that an Energy Offer Curve that prices all energy from LSL to HSL at or above $4,500 per MWh or at the SWCAP, whichever is lower, for the Operating Hours in the RUC commitment period, has been submitted and accepted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4160C648" w14:textId="77777777" w:rsidTr="00230A42">
        <w:trPr>
          <w:trHeight w:val="206"/>
        </w:trPr>
        <w:tc>
          <w:tcPr>
            <w:tcW w:w="9350" w:type="dxa"/>
            <w:shd w:val="pct12" w:color="auto" w:fill="auto"/>
          </w:tcPr>
          <w:p w14:paraId="4E50AF23" w14:textId="77777777" w:rsidR="00E31333" w:rsidRPr="00E31333" w:rsidRDefault="00E31333" w:rsidP="00E31333">
            <w:pPr>
              <w:spacing w:before="120" w:after="240"/>
              <w:rPr>
                <w:b/>
                <w:i/>
                <w:iCs/>
              </w:rPr>
            </w:pPr>
            <w:r w:rsidRPr="00E31333">
              <w:rPr>
                <w:b/>
                <w:i/>
                <w:iCs/>
              </w:rPr>
              <w:t>[NPRR1010:  Replace paragraph (1) above with the following upon system implementation of the Real-Time Co-Optimization (RTC) project:]</w:t>
            </w:r>
          </w:p>
          <w:p w14:paraId="085BB5F9" w14:textId="77777777" w:rsidR="00E31333" w:rsidRPr="00E31333" w:rsidRDefault="00E31333" w:rsidP="00E31333">
            <w:pPr>
              <w:spacing w:after="240"/>
              <w:ind w:left="720" w:hanging="720"/>
              <w:rPr>
                <w:szCs w:val="20"/>
              </w:rPr>
            </w:pPr>
            <w:r w:rsidRPr="00E31333">
              <w:rPr>
                <w:color w:val="000000"/>
                <w:szCs w:val="20"/>
              </w:rPr>
              <w:t>(1)</w:t>
            </w:r>
            <w:r w:rsidRPr="00E31333">
              <w:rPr>
                <w:color w:val="000000"/>
                <w:szCs w:val="20"/>
              </w:rPr>
              <w:tab/>
              <w:t xml:space="preserve">Prior to the end of the Adjustment Period for an Operating Hour during which a </w:t>
            </w:r>
            <w:r w:rsidRPr="00E31333">
              <w:rPr>
                <w:szCs w:val="20"/>
              </w:rPr>
              <w:t>Switchable</w:t>
            </w:r>
            <w:r w:rsidRPr="00E31333">
              <w:rPr>
                <w:color w:val="000000"/>
                <w:szCs w:val="20"/>
              </w:rPr>
              <w:t xml:space="preserve"> Generation Resource (SWGR) has been committed by ERCOT as part of the Reliability Unit Commitment (RUC) process to address an actual or anticipated Energy Emergency Alert (EEA) event, ERCOT shall administratively set an Energy Offer Curve that prices all energy from LSL to HSL at or above $4,500 per MWh, or at the effective VOLL, whichever is lower, for the Operating Hours in the RUC commitment period.</w:t>
            </w:r>
          </w:p>
        </w:tc>
      </w:tr>
    </w:tbl>
    <w:p w14:paraId="38A3942B" w14:textId="77777777" w:rsidR="00E31333" w:rsidRPr="00E31333" w:rsidRDefault="00E31333" w:rsidP="00E31333">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77466FEA" w14:textId="77777777" w:rsidTr="00E31333">
        <w:trPr>
          <w:trHeight w:val="206"/>
        </w:trPr>
        <w:tc>
          <w:tcPr>
            <w:tcW w:w="9350" w:type="dxa"/>
            <w:shd w:val="pct12" w:color="auto" w:fill="auto"/>
          </w:tcPr>
          <w:p w14:paraId="7678118E" w14:textId="77777777" w:rsidR="00E31333" w:rsidRPr="00E31333" w:rsidRDefault="00E31333" w:rsidP="00E31333">
            <w:pPr>
              <w:spacing w:before="120" w:after="240"/>
              <w:rPr>
                <w:b/>
                <w:i/>
                <w:iCs/>
              </w:rPr>
            </w:pPr>
            <w:r w:rsidRPr="00E31333">
              <w:rPr>
                <w:b/>
                <w:i/>
                <w:iCs/>
              </w:rPr>
              <w:t>[NPRR1019:  Delete Section 6.4.4.2 above upon system implementation.]</w:t>
            </w:r>
          </w:p>
        </w:tc>
      </w:tr>
    </w:tbl>
    <w:p w14:paraId="6494C5AB" w14:textId="77777777" w:rsidR="00E31333" w:rsidRPr="00E31333" w:rsidRDefault="00E31333" w:rsidP="00E31333">
      <w:pPr>
        <w:keepNext/>
        <w:widowControl w:val="0"/>
        <w:tabs>
          <w:tab w:val="left" w:pos="1260"/>
        </w:tabs>
        <w:spacing w:before="480" w:after="240"/>
        <w:outlineLvl w:val="3"/>
        <w:rPr>
          <w:b/>
          <w:bCs/>
          <w:snapToGrid w:val="0"/>
          <w:szCs w:val="20"/>
        </w:rPr>
      </w:pPr>
      <w:bookmarkStart w:id="217" w:name="_Toc60040702"/>
      <w:r w:rsidRPr="00E31333">
        <w:rPr>
          <w:b/>
          <w:bCs/>
          <w:snapToGrid w:val="0"/>
          <w:szCs w:val="20"/>
        </w:rPr>
        <w:t>6.6.5.3</w:t>
      </w:r>
      <w:r w:rsidRPr="00E31333">
        <w:rPr>
          <w:b/>
          <w:bCs/>
          <w:snapToGrid w:val="0"/>
          <w:szCs w:val="20"/>
        </w:rPr>
        <w:tab/>
        <w:t>Resources Exempt from Deviation Charges</w:t>
      </w:r>
      <w:bookmarkEnd w:id="217"/>
    </w:p>
    <w:p w14:paraId="3A702A0E" w14:textId="77777777" w:rsidR="00E31333" w:rsidRPr="00E31333" w:rsidRDefault="00E31333" w:rsidP="00E31333">
      <w:pPr>
        <w:spacing w:after="240"/>
        <w:rPr>
          <w:iCs/>
          <w:szCs w:val="20"/>
        </w:rPr>
      </w:pPr>
      <w:r w:rsidRPr="00E31333">
        <w:rPr>
          <w:iCs/>
          <w:szCs w:val="20"/>
        </w:rPr>
        <w:t>(1)</w:t>
      </w:r>
      <w:r w:rsidRPr="00E31333">
        <w:rPr>
          <w:iCs/>
          <w:szCs w:val="20"/>
        </w:rPr>
        <w:tab/>
        <w:t>Resource Base Point Deviation Charges do not apply to the following:</w:t>
      </w:r>
    </w:p>
    <w:p w14:paraId="7C0A3B5E" w14:textId="77777777" w:rsidR="00E31333" w:rsidRPr="00E31333" w:rsidRDefault="00E31333" w:rsidP="00E31333">
      <w:pPr>
        <w:spacing w:after="240"/>
        <w:ind w:left="1440" w:hanging="720"/>
        <w:rPr>
          <w:iCs/>
          <w:szCs w:val="20"/>
        </w:rPr>
      </w:pPr>
      <w:r w:rsidRPr="00E31333">
        <w:rPr>
          <w:iCs/>
          <w:szCs w:val="20"/>
        </w:rPr>
        <w:t>(a)</w:t>
      </w:r>
      <w:r w:rsidRPr="00E31333">
        <w:rPr>
          <w:iCs/>
          <w:szCs w:val="20"/>
        </w:rPr>
        <w:tab/>
        <w:t xml:space="preserve">Reliability Must-Run (RMR) Units; </w:t>
      </w:r>
    </w:p>
    <w:p w14:paraId="2F946EA6" w14:textId="77777777" w:rsidR="00E31333" w:rsidRPr="00E31333" w:rsidRDefault="00E31333" w:rsidP="00E31333">
      <w:pPr>
        <w:spacing w:after="240"/>
        <w:ind w:left="1440" w:hanging="720"/>
        <w:rPr>
          <w:iCs/>
          <w:szCs w:val="20"/>
        </w:rPr>
      </w:pPr>
      <w:r w:rsidRPr="00E31333">
        <w:rPr>
          <w:iCs/>
          <w:szCs w:val="20"/>
        </w:rPr>
        <w:t>(b)</w:t>
      </w:r>
      <w:r w:rsidRPr="00E31333">
        <w:rPr>
          <w:iCs/>
          <w:szCs w:val="20"/>
        </w:rPr>
        <w:tab/>
        <w:t>Dynamically Scheduled Resources (DSRs) (except as described in Section 6.4.2.2, Output Schedules for Dynamically Scheduled Resources);</w:t>
      </w:r>
    </w:p>
    <w:p w14:paraId="6C65A68D" w14:textId="6B1DD63C" w:rsidR="00E31333" w:rsidRPr="00E31333" w:rsidRDefault="00E31333" w:rsidP="00E31333">
      <w:pPr>
        <w:spacing w:after="240"/>
        <w:ind w:left="1440" w:hanging="720"/>
        <w:rPr>
          <w:iCs/>
          <w:szCs w:val="20"/>
        </w:rPr>
      </w:pPr>
      <w:r w:rsidRPr="00E31333">
        <w:rPr>
          <w:iCs/>
          <w:szCs w:val="20"/>
        </w:rPr>
        <w:t>(c)</w:t>
      </w:r>
      <w:r w:rsidRPr="00E31333">
        <w:rPr>
          <w:iCs/>
          <w:szCs w:val="20"/>
        </w:rPr>
        <w:tab/>
        <w:t xml:space="preserve">Qualifying Facilities (QFs) that do not submit an Energy Offer Curve </w:t>
      </w:r>
      <w:ins w:id="218" w:author="ERCOT 020821" w:date="2021-02-04T11:00:00Z">
        <w:r w:rsidR="00930912">
          <w:t xml:space="preserve">prior to the end of the Adjustment Period </w:t>
        </w:r>
      </w:ins>
      <w:r w:rsidRPr="00E31333">
        <w:rPr>
          <w:iCs/>
          <w:szCs w:val="20"/>
        </w:rPr>
        <w:t>for the Settlement Interval;</w:t>
      </w:r>
    </w:p>
    <w:p w14:paraId="12B35DAC" w14:textId="77777777" w:rsidR="00E31333" w:rsidRPr="00E31333" w:rsidRDefault="00E31333" w:rsidP="00E31333">
      <w:pPr>
        <w:spacing w:after="240"/>
        <w:ind w:left="1440" w:hanging="720"/>
        <w:rPr>
          <w:iCs/>
          <w:szCs w:val="20"/>
        </w:rPr>
      </w:pPr>
      <w:r w:rsidRPr="00E31333">
        <w:rPr>
          <w:iCs/>
          <w:szCs w:val="20"/>
        </w:rPr>
        <w:t>(d)</w:t>
      </w:r>
      <w:r w:rsidRPr="00E31333">
        <w:rPr>
          <w:iCs/>
          <w:szCs w:val="20"/>
        </w:rPr>
        <w:tab/>
        <w:t xml:space="preserve">Quick Start Generation Resources (QSGRs) during the 15-minute Settlement Interval after the start of the first SCED interval in which the QSGR is deployed; or  </w:t>
      </w:r>
    </w:p>
    <w:p w14:paraId="061D3913" w14:textId="77777777" w:rsidR="00E31333" w:rsidRPr="00E31333" w:rsidRDefault="00E31333" w:rsidP="00E31333">
      <w:pPr>
        <w:spacing w:after="240"/>
        <w:ind w:left="1440" w:hanging="720"/>
        <w:rPr>
          <w:iCs/>
          <w:szCs w:val="20"/>
        </w:rPr>
      </w:pPr>
      <w:r w:rsidRPr="00E31333">
        <w:rPr>
          <w:iCs/>
          <w:szCs w:val="20"/>
        </w:rPr>
        <w:t>(e)</w:t>
      </w:r>
      <w:r w:rsidRPr="00E31333">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E31333" w:rsidRPr="00E31333" w14:paraId="61A32649" w14:textId="77777777" w:rsidTr="00230A42">
        <w:tc>
          <w:tcPr>
            <w:tcW w:w="10055" w:type="dxa"/>
            <w:tcBorders>
              <w:top w:val="single" w:sz="4" w:space="0" w:color="auto"/>
              <w:left w:val="single" w:sz="4" w:space="0" w:color="auto"/>
              <w:bottom w:val="single" w:sz="4" w:space="0" w:color="auto"/>
              <w:right w:val="single" w:sz="4" w:space="0" w:color="auto"/>
            </w:tcBorders>
            <w:shd w:val="pct12" w:color="auto" w:fill="auto"/>
          </w:tcPr>
          <w:p w14:paraId="2A233A1D" w14:textId="77777777" w:rsidR="00E31333" w:rsidRPr="00E31333" w:rsidRDefault="00E31333" w:rsidP="00E31333">
            <w:pPr>
              <w:spacing w:before="120" w:after="240"/>
              <w:rPr>
                <w:b/>
                <w:i/>
                <w:iCs/>
              </w:rPr>
            </w:pPr>
            <w:r w:rsidRPr="00E31333">
              <w:rPr>
                <w:b/>
                <w:i/>
                <w:iCs/>
              </w:rPr>
              <w:t>[NPRR863, NPRR963, NPRR1000, NPRR1010, NPRR1014, and NPRR1046:  Replace applicable portions of Section 6.6.5.3 above with the following upon system implementation for NPRR863, NPRR963, or NPRR1014; upon system implementation of NPRR1000 for NPRR1000 and NPRR1046; or upon system implementation of the Real-Time Co-Optimization (RTC) project for NPRR1010; and renumber accordingly:]</w:t>
            </w:r>
          </w:p>
          <w:p w14:paraId="24792475" w14:textId="77777777" w:rsidR="00E31333" w:rsidRPr="00E31333" w:rsidRDefault="00E31333" w:rsidP="00E31333">
            <w:pPr>
              <w:keepNext/>
              <w:widowControl w:val="0"/>
              <w:tabs>
                <w:tab w:val="left" w:pos="1260"/>
              </w:tabs>
              <w:spacing w:before="480" w:after="240"/>
              <w:outlineLvl w:val="3"/>
              <w:rPr>
                <w:b/>
                <w:bCs/>
                <w:snapToGrid w:val="0"/>
                <w:szCs w:val="20"/>
              </w:rPr>
            </w:pPr>
            <w:bookmarkStart w:id="219" w:name="_Toc60040703"/>
            <w:r w:rsidRPr="00E31333">
              <w:rPr>
                <w:b/>
                <w:bCs/>
                <w:snapToGrid w:val="0"/>
                <w:szCs w:val="20"/>
              </w:rPr>
              <w:t>6.6.5.6</w:t>
            </w:r>
            <w:r w:rsidRPr="00E31333">
              <w:rPr>
                <w:b/>
                <w:bCs/>
                <w:snapToGrid w:val="0"/>
                <w:szCs w:val="20"/>
              </w:rPr>
              <w:tab/>
              <w:t>Resources Exempt from Deviation Charges</w:t>
            </w:r>
            <w:bookmarkEnd w:id="219"/>
          </w:p>
          <w:p w14:paraId="56785FA3" w14:textId="77777777" w:rsidR="00E31333" w:rsidRPr="00E31333" w:rsidRDefault="00E31333" w:rsidP="00E31333">
            <w:pPr>
              <w:spacing w:after="240"/>
              <w:ind w:left="720" w:hanging="720"/>
              <w:rPr>
                <w:szCs w:val="20"/>
              </w:rPr>
            </w:pPr>
            <w:r w:rsidRPr="00E31333">
              <w:rPr>
                <w:szCs w:val="20"/>
              </w:rPr>
              <w:t>(1)</w:t>
            </w:r>
            <w:r w:rsidRPr="00E31333">
              <w:rPr>
                <w:szCs w:val="20"/>
              </w:rPr>
              <w:tab/>
              <w:t xml:space="preserve">Set Point Deviation Charges do not apply to any QSE for the 15-minute Settlement Interval during the following events: </w:t>
            </w:r>
          </w:p>
          <w:p w14:paraId="62F9E6D3" w14:textId="77777777" w:rsidR="00E31333" w:rsidRPr="00E31333" w:rsidRDefault="00E31333" w:rsidP="00E31333">
            <w:pPr>
              <w:spacing w:after="240"/>
              <w:ind w:left="1440" w:hanging="720"/>
              <w:rPr>
                <w:szCs w:val="20"/>
              </w:rPr>
            </w:pPr>
            <w:r w:rsidRPr="00E31333">
              <w:rPr>
                <w:szCs w:val="20"/>
              </w:rPr>
              <w:t>(a)</w:t>
            </w:r>
            <w:r w:rsidRPr="00E31333">
              <w:rPr>
                <w:szCs w:val="20"/>
              </w:rPr>
              <w:tab/>
              <w:t>Responsive Reserve (RRS) was manually deployed by ERCOT;</w:t>
            </w:r>
          </w:p>
          <w:p w14:paraId="28191B19" w14:textId="77777777" w:rsidR="00E31333" w:rsidRPr="00E31333" w:rsidRDefault="00E31333" w:rsidP="00E31333">
            <w:pPr>
              <w:spacing w:after="240"/>
              <w:ind w:left="1440" w:hanging="720"/>
              <w:rPr>
                <w:szCs w:val="20"/>
              </w:rPr>
            </w:pPr>
            <w:r w:rsidRPr="00E31333">
              <w:rPr>
                <w:szCs w:val="20"/>
              </w:rPr>
              <w:t>(b)</w:t>
            </w:r>
            <w:r w:rsidRPr="00E31333">
              <w:rPr>
                <w:szCs w:val="20"/>
              </w:rPr>
              <w:tab/>
              <w:t>ERCOT Contingency Reserve Service (ECRS) was deployed; or</w:t>
            </w:r>
          </w:p>
          <w:p w14:paraId="66315DE1" w14:textId="77777777" w:rsidR="00E31333" w:rsidRPr="00E31333" w:rsidRDefault="00E31333" w:rsidP="00E31333">
            <w:pPr>
              <w:spacing w:before="240" w:after="240"/>
              <w:ind w:left="1440" w:hanging="720"/>
              <w:rPr>
                <w:szCs w:val="20"/>
              </w:rPr>
            </w:pPr>
            <w:r w:rsidRPr="00E31333">
              <w:rPr>
                <w:szCs w:val="20"/>
              </w:rPr>
              <w:t>(c)</w:t>
            </w:r>
            <w:r w:rsidRPr="00E31333">
              <w:rPr>
                <w:szCs w:val="20"/>
              </w:rPr>
              <w:tab/>
              <w:t xml:space="preserve">ERCOT System Frequency deviation is both greater than +0.05 Hz and less than -0.05 Hz within the same Settlement Interval. </w:t>
            </w:r>
          </w:p>
          <w:p w14:paraId="0EEB6BBD" w14:textId="77777777" w:rsidR="00E31333" w:rsidRPr="00E31333" w:rsidRDefault="00E31333" w:rsidP="00E31333">
            <w:pPr>
              <w:spacing w:after="240"/>
              <w:ind w:left="720" w:hanging="720"/>
              <w:rPr>
                <w:szCs w:val="20"/>
              </w:rPr>
            </w:pPr>
            <w:r w:rsidRPr="00E31333">
              <w:rPr>
                <w:szCs w:val="20"/>
              </w:rPr>
              <w:t xml:space="preserve">(2) </w:t>
            </w:r>
            <w:r w:rsidRPr="00E31333">
              <w:rPr>
                <w:szCs w:val="20"/>
              </w:rPr>
              <w:tab/>
              <w:t xml:space="preserve">Set Point Deviation Charges do not apply to the QSE for the Resource for the 15-minute Interval for the following: </w:t>
            </w:r>
          </w:p>
          <w:p w14:paraId="7890F3D2" w14:textId="77777777" w:rsidR="00E31333" w:rsidRPr="00E31333" w:rsidRDefault="00E31333" w:rsidP="00E31333">
            <w:pPr>
              <w:spacing w:after="240"/>
              <w:ind w:left="1440" w:hanging="720"/>
              <w:rPr>
                <w:szCs w:val="20"/>
              </w:rPr>
            </w:pPr>
            <w:r w:rsidRPr="00E31333">
              <w:rPr>
                <w:szCs w:val="20"/>
              </w:rPr>
              <w:t>(a)</w:t>
            </w:r>
            <w:r w:rsidRPr="00E31333">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6BE6A809" w14:textId="77777777" w:rsidR="00E31333" w:rsidRPr="00E31333" w:rsidRDefault="00E31333" w:rsidP="00E31333">
            <w:pPr>
              <w:spacing w:after="240"/>
              <w:ind w:left="1440" w:hanging="720"/>
              <w:rPr>
                <w:iCs/>
                <w:szCs w:val="20"/>
              </w:rPr>
            </w:pPr>
            <w:r w:rsidRPr="00E31333">
              <w:rPr>
                <w:iCs/>
                <w:szCs w:val="20"/>
              </w:rPr>
              <w:t>(b)</w:t>
            </w:r>
            <w:r w:rsidRPr="00E31333">
              <w:rPr>
                <w:iCs/>
                <w:szCs w:val="20"/>
              </w:rPr>
              <w:tab/>
              <w:t xml:space="preserve">The Resource is a Reliability Must-Run (RMR) Unit; </w:t>
            </w:r>
          </w:p>
          <w:p w14:paraId="0AC95F14" w14:textId="77777777" w:rsidR="00E31333" w:rsidRPr="00E31333" w:rsidRDefault="00E31333" w:rsidP="00E31333">
            <w:pPr>
              <w:spacing w:after="240"/>
              <w:ind w:left="1440" w:hanging="720"/>
              <w:rPr>
                <w:iCs/>
                <w:szCs w:val="20"/>
              </w:rPr>
            </w:pPr>
            <w:r w:rsidRPr="00E31333">
              <w:rPr>
                <w:iCs/>
                <w:szCs w:val="20"/>
              </w:rPr>
              <w:t>(c)</w:t>
            </w:r>
            <w:r w:rsidRPr="00E31333">
              <w:rPr>
                <w:iCs/>
                <w:szCs w:val="20"/>
              </w:rPr>
              <w:tab/>
              <w:t>Emergency Base Points were issued to the Resource; or</w:t>
            </w:r>
          </w:p>
          <w:p w14:paraId="6A5134D7" w14:textId="77777777" w:rsidR="00E31333" w:rsidRPr="00E31333" w:rsidRDefault="00E31333" w:rsidP="00E31333">
            <w:pPr>
              <w:spacing w:after="240"/>
              <w:ind w:left="1440" w:hanging="720"/>
              <w:rPr>
                <w:szCs w:val="20"/>
              </w:rPr>
            </w:pPr>
            <w:r w:rsidRPr="00E31333">
              <w:rPr>
                <w:szCs w:val="20"/>
              </w:rPr>
              <w:t>(d)</w:t>
            </w:r>
            <w:r w:rsidRPr="00E31333">
              <w:rPr>
                <w:szCs w:val="20"/>
              </w:rPr>
              <w:tab/>
              <w:t xml:space="preserve">Resource is operating in Constant Frequency Control (CFC) mode. </w:t>
            </w:r>
          </w:p>
          <w:p w14:paraId="48650D3F" w14:textId="77777777" w:rsidR="00E31333" w:rsidRPr="00E31333" w:rsidRDefault="00E31333" w:rsidP="00E31333">
            <w:pPr>
              <w:spacing w:after="240"/>
              <w:ind w:left="720" w:hanging="720"/>
              <w:rPr>
                <w:szCs w:val="20"/>
              </w:rPr>
            </w:pPr>
            <w:r w:rsidRPr="00E31333">
              <w:rPr>
                <w:szCs w:val="20"/>
              </w:rPr>
              <w:t>(3)</w:t>
            </w:r>
            <w:r w:rsidRPr="00E31333">
              <w:rPr>
                <w:szCs w:val="20"/>
              </w:rPr>
              <w:tab/>
              <w:t xml:space="preserve">In addition to the exemptions listed in paragraph (1) and (2) of this Section, Set Point Deviation Charges do not apply to the QSE for a Generation Resource for the 15-minute Settlement Interval for the following: </w:t>
            </w:r>
          </w:p>
          <w:p w14:paraId="67BA0E5D" w14:textId="77777777" w:rsidR="00E31333" w:rsidRPr="00E31333" w:rsidRDefault="00E31333" w:rsidP="00E31333">
            <w:pPr>
              <w:spacing w:after="240"/>
              <w:ind w:left="1440" w:hanging="720"/>
              <w:rPr>
                <w:szCs w:val="20"/>
              </w:rPr>
            </w:pPr>
            <w:r w:rsidRPr="00E31333">
              <w:rPr>
                <w:szCs w:val="20"/>
              </w:rPr>
              <w:t>(a)</w:t>
            </w:r>
            <w:r w:rsidRPr="00E31333">
              <w:rPr>
                <w:szCs w:val="20"/>
              </w:rPr>
              <w:tab/>
              <w:t xml:space="preserve">AASP is less than the Resource’s average telemetered LSL; </w:t>
            </w:r>
          </w:p>
          <w:p w14:paraId="67C5F5E0" w14:textId="77777777" w:rsidR="00E31333" w:rsidRPr="00E31333" w:rsidRDefault="00E31333" w:rsidP="00E31333">
            <w:pPr>
              <w:spacing w:after="240"/>
              <w:ind w:left="1440" w:hanging="720"/>
              <w:rPr>
                <w:szCs w:val="20"/>
              </w:rPr>
            </w:pPr>
            <w:r w:rsidRPr="00E31333">
              <w:rPr>
                <w:szCs w:val="20"/>
              </w:rPr>
              <w:t>(b)</w:t>
            </w:r>
            <w:r w:rsidRPr="00E31333">
              <w:rPr>
                <w:szCs w:val="20"/>
              </w:rPr>
              <w:tab/>
              <w:t xml:space="preserve">The Generation Resource is telemetering a status of ONTEST or STARTUP anytime during the Settlement Interval; </w:t>
            </w:r>
          </w:p>
          <w:p w14:paraId="30768863" w14:textId="1B615561" w:rsidR="00E31333" w:rsidRPr="00E31333" w:rsidRDefault="00E31333" w:rsidP="00E31333">
            <w:pPr>
              <w:spacing w:after="240"/>
              <w:ind w:left="1440" w:hanging="720"/>
              <w:rPr>
                <w:iCs/>
                <w:szCs w:val="20"/>
              </w:rPr>
            </w:pPr>
            <w:r w:rsidRPr="00E31333">
              <w:rPr>
                <w:iCs/>
                <w:szCs w:val="20"/>
              </w:rPr>
              <w:t>(c)</w:t>
            </w:r>
            <w:r w:rsidRPr="00E31333">
              <w:rPr>
                <w:iCs/>
                <w:szCs w:val="20"/>
              </w:rPr>
              <w:tab/>
              <w:t>Qualifying Facilities (QFs) that do not submit an Energy Offer Curve</w:t>
            </w:r>
            <w:ins w:id="220" w:author="ERCOT 020821" w:date="2021-02-04T11:00:00Z">
              <w:r w:rsidR="00CE31ED">
                <w:rPr>
                  <w:iCs/>
                  <w:szCs w:val="20"/>
                </w:rPr>
                <w:t xml:space="preserve"> </w:t>
              </w:r>
              <w:r w:rsidR="00CE31ED">
                <w:t>prior to the end of the Adjustment Period</w:t>
              </w:r>
            </w:ins>
            <w:r w:rsidRPr="00E31333">
              <w:rPr>
                <w:iCs/>
                <w:szCs w:val="20"/>
              </w:rPr>
              <w:t xml:space="preserve"> for the Settlement Interval;</w:t>
            </w:r>
          </w:p>
          <w:p w14:paraId="4E5B1B06" w14:textId="77777777" w:rsidR="00E31333" w:rsidRPr="00E31333" w:rsidRDefault="00E31333" w:rsidP="00E31333">
            <w:pPr>
              <w:spacing w:after="240"/>
              <w:ind w:left="1440" w:hanging="720"/>
              <w:rPr>
                <w:iCs/>
                <w:szCs w:val="20"/>
              </w:rPr>
            </w:pPr>
            <w:r w:rsidRPr="00E31333">
              <w:rPr>
                <w:iCs/>
                <w:szCs w:val="20"/>
              </w:rPr>
              <w:t>(d)</w:t>
            </w:r>
            <w:r w:rsidRPr="00E31333">
              <w:rPr>
                <w:iCs/>
                <w:szCs w:val="20"/>
              </w:rPr>
              <w:tab/>
              <w:t>Quick Start Generation Resources (QSGRs) during the 15-minute Settlement Interval after the start of the first SCED interval in which the QSGR is deployed; or</w:t>
            </w:r>
          </w:p>
          <w:p w14:paraId="1828A5F3" w14:textId="77777777" w:rsidR="00E31333" w:rsidRPr="00E31333" w:rsidRDefault="00E31333" w:rsidP="00E31333">
            <w:pPr>
              <w:spacing w:after="240"/>
              <w:ind w:left="1440" w:hanging="720"/>
              <w:rPr>
                <w:iCs/>
                <w:szCs w:val="20"/>
              </w:rPr>
            </w:pPr>
            <w:r w:rsidRPr="00E31333">
              <w:rPr>
                <w:iCs/>
                <w:szCs w:val="20"/>
              </w:rPr>
              <w:t>(e)</w:t>
            </w:r>
            <w:r w:rsidRPr="00E31333">
              <w:rPr>
                <w:iCs/>
                <w:szCs w:val="20"/>
              </w:rP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6A731CEA" w14:textId="77777777" w:rsidR="00E31333" w:rsidRPr="00E31333" w:rsidRDefault="00E31333" w:rsidP="00E31333">
            <w:pPr>
              <w:spacing w:after="240"/>
              <w:ind w:left="720" w:hanging="720"/>
              <w:rPr>
                <w:szCs w:val="20"/>
              </w:rPr>
            </w:pPr>
            <w:r w:rsidRPr="00E31333">
              <w:rPr>
                <w:szCs w:val="20"/>
              </w:rPr>
              <w:t xml:space="preserve">(4) </w:t>
            </w:r>
            <w:r w:rsidRPr="00E31333">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5D291B57" w14:textId="77777777" w:rsidR="00E31333" w:rsidRPr="00E31333" w:rsidRDefault="00E31333" w:rsidP="00E31333">
            <w:pPr>
              <w:spacing w:after="240"/>
              <w:ind w:left="1440" w:hanging="720"/>
              <w:rPr>
                <w:szCs w:val="20"/>
              </w:rPr>
            </w:pPr>
            <w:r w:rsidRPr="00E31333">
              <w:rPr>
                <w:szCs w:val="20"/>
              </w:rPr>
              <w:t>(a)</w:t>
            </w:r>
            <w:r w:rsidRPr="00E31333">
              <w:rPr>
                <w:szCs w:val="20"/>
              </w:rPr>
              <w:tab/>
              <w:t>The UDSP is equal to the snapshot of its telemetered power consumption for all SCED runs during the Settlement Interval; or</w:t>
            </w:r>
          </w:p>
          <w:p w14:paraId="0D0ACCBF" w14:textId="77777777" w:rsidR="00E31333" w:rsidRPr="00E31333" w:rsidRDefault="00E31333" w:rsidP="00E31333">
            <w:pPr>
              <w:spacing w:after="240"/>
              <w:ind w:left="1440" w:hanging="720"/>
              <w:rPr>
                <w:szCs w:val="20"/>
              </w:rPr>
            </w:pPr>
            <w:r w:rsidRPr="00E31333">
              <w:rPr>
                <w:szCs w:val="20"/>
              </w:rPr>
              <w:t>(b)</w:t>
            </w:r>
            <w:r w:rsidRPr="00E31333">
              <w:rPr>
                <w:szCs w:val="20"/>
              </w:rPr>
              <w:tab/>
              <w:t>The Controllable Load Resource is telemetering a status of OUTL anytime during the Settlement Interval.</w:t>
            </w:r>
          </w:p>
          <w:p w14:paraId="725D83B1" w14:textId="77777777" w:rsidR="00E31333" w:rsidRPr="00E31333" w:rsidRDefault="00E31333" w:rsidP="00E31333">
            <w:pPr>
              <w:spacing w:after="240"/>
              <w:ind w:left="720" w:hanging="720"/>
              <w:rPr>
                <w:szCs w:val="20"/>
              </w:rPr>
            </w:pPr>
            <w:r w:rsidRPr="00E31333">
              <w:rPr>
                <w:szCs w:val="20"/>
              </w:rPr>
              <w:t>(5)</w:t>
            </w:r>
            <w:r w:rsidRPr="00E31333">
              <w:rPr>
                <w:szCs w:val="20"/>
              </w:rPr>
              <w:tab/>
              <w:t xml:space="preserve">In addition to the exemptions listed in paragraph (1) and (2) of this Section, Set Point Deviation Charges do not apply to the QSE for the ESR for the 15-minute Settlement Interval if the following occur: </w:t>
            </w:r>
          </w:p>
          <w:p w14:paraId="08920202" w14:textId="77777777" w:rsidR="00E31333" w:rsidRPr="00E31333" w:rsidRDefault="00E31333" w:rsidP="00E31333">
            <w:pPr>
              <w:spacing w:after="240"/>
              <w:ind w:left="1440" w:hanging="720"/>
              <w:rPr>
                <w:szCs w:val="20"/>
              </w:rPr>
            </w:pPr>
            <w:r w:rsidRPr="00E31333">
              <w:rPr>
                <w:szCs w:val="20"/>
              </w:rPr>
              <w:t>(a)</w:t>
            </w:r>
            <w:r w:rsidRPr="00E31333">
              <w:rPr>
                <w:szCs w:val="20"/>
              </w:rPr>
              <w:tab/>
              <w:t>The ESR is telemetering a status of ONTEST anytime during the Settlement Interval; or</w:t>
            </w:r>
          </w:p>
          <w:p w14:paraId="6463BEFF" w14:textId="77777777" w:rsidR="00E31333" w:rsidRPr="00E31333" w:rsidRDefault="00E31333" w:rsidP="00E31333">
            <w:pPr>
              <w:spacing w:after="240"/>
              <w:ind w:left="1440" w:hanging="720"/>
              <w:rPr>
                <w:szCs w:val="20"/>
              </w:rPr>
            </w:pPr>
            <w:r w:rsidRPr="00E31333">
              <w:rPr>
                <w:szCs w:val="20"/>
              </w:rPr>
              <w:t>(b)</w:t>
            </w:r>
            <w:r w:rsidRPr="00E31333">
              <w:rPr>
                <w:szCs w:val="20"/>
              </w:rPr>
              <w:tab/>
              <w:t>The AASP is less than its average telemetered LSL.</w:t>
            </w:r>
          </w:p>
        </w:tc>
      </w:tr>
    </w:tbl>
    <w:p w14:paraId="2EE36950" w14:textId="77777777" w:rsidR="00E31333" w:rsidRPr="00E31333" w:rsidRDefault="00E31333" w:rsidP="00E31333">
      <w:pPr>
        <w:keepNext/>
        <w:tabs>
          <w:tab w:val="left" w:pos="1080"/>
        </w:tabs>
        <w:spacing w:before="480" w:after="240"/>
        <w:ind w:left="1080" w:hanging="1080"/>
        <w:outlineLvl w:val="2"/>
        <w:rPr>
          <w:b/>
          <w:bCs/>
          <w:i/>
          <w:szCs w:val="20"/>
        </w:rPr>
      </w:pPr>
      <w:bookmarkStart w:id="221" w:name="_Toc87951814"/>
      <w:bookmarkStart w:id="222" w:name="_Toc109009418"/>
      <w:bookmarkStart w:id="223" w:name="_Toc397505038"/>
      <w:bookmarkStart w:id="224" w:name="_Toc402357170"/>
      <w:bookmarkStart w:id="225" w:name="_Toc422486550"/>
      <w:bookmarkStart w:id="226" w:name="_Toc433093403"/>
      <w:bookmarkStart w:id="227" w:name="_Toc433093561"/>
      <w:bookmarkStart w:id="228" w:name="_Toc440874791"/>
      <w:bookmarkStart w:id="229" w:name="_Toc448142348"/>
      <w:bookmarkStart w:id="230" w:name="_Toc448142505"/>
      <w:bookmarkStart w:id="231" w:name="_Toc458770346"/>
      <w:bookmarkStart w:id="232" w:name="_Toc459294314"/>
      <w:bookmarkStart w:id="233" w:name="_Toc463262808"/>
      <w:bookmarkStart w:id="234" w:name="_Toc468286881"/>
      <w:bookmarkStart w:id="235" w:name="_Toc481502921"/>
      <w:bookmarkStart w:id="236" w:name="_Toc496080089"/>
      <w:bookmarkStart w:id="237" w:name="_Toc60040727"/>
      <w:r w:rsidRPr="00E31333">
        <w:rPr>
          <w:b/>
          <w:bCs/>
          <w:i/>
          <w:szCs w:val="20"/>
        </w:rPr>
        <w:t>6.6.9</w:t>
      </w:r>
      <w:r w:rsidRPr="00E31333">
        <w:rPr>
          <w:b/>
          <w:bCs/>
          <w:i/>
          <w:szCs w:val="20"/>
        </w:rPr>
        <w:tab/>
        <w:t>Emergency Operations Settlement</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654BDFA7" w14:textId="77777777" w:rsidR="00E31333" w:rsidRPr="00E31333" w:rsidRDefault="00E31333" w:rsidP="00E31333">
      <w:pPr>
        <w:spacing w:after="240"/>
        <w:ind w:left="720" w:hanging="720"/>
        <w:rPr>
          <w:szCs w:val="20"/>
        </w:rPr>
      </w:pPr>
      <w:r w:rsidRPr="00E31333">
        <w:rPr>
          <w:szCs w:val="20"/>
        </w:rPr>
        <w:t>(1)</w:t>
      </w:r>
      <w:r w:rsidRPr="00E31333">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2ACFEF59" w14:textId="77777777" w:rsidR="00E31333" w:rsidRPr="00E31333" w:rsidRDefault="00E31333" w:rsidP="00E31333">
      <w:pPr>
        <w:spacing w:after="240"/>
        <w:ind w:left="720" w:hanging="720"/>
        <w:rPr>
          <w:szCs w:val="20"/>
        </w:rPr>
      </w:pPr>
      <w:r w:rsidRPr="00E31333">
        <w:rPr>
          <w:szCs w:val="20"/>
        </w:rPr>
        <w:t>(2)</w:t>
      </w:r>
      <w:r w:rsidRPr="00E31333">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061DEF78" w14:textId="77777777" w:rsidR="00E31333" w:rsidRPr="00E31333" w:rsidRDefault="00E31333" w:rsidP="00E31333">
      <w:pPr>
        <w:spacing w:after="240"/>
        <w:ind w:left="720" w:hanging="720"/>
        <w:rPr>
          <w:szCs w:val="20"/>
        </w:rPr>
      </w:pPr>
      <w:r w:rsidRPr="00E31333">
        <w:rPr>
          <w:szCs w:val="20"/>
        </w:rPr>
        <w:t>(3)</w:t>
      </w:r>
      <w:r w:rsidRPr="00E31333">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457882AB" w14:textId="77777777" w:rsidR="00E31333" w:rsidRPr="00E31333" w:rsidRDefault="00E31333" w:rsidP="00E31333">
      <w:pPr>
        <w:spacing w:after="240"/>
        <w:ind w:left="720" w:hanging="720"/>
        <w:rPr>
          <w:szCs w:val="20"/>
        </w:rPr>
      </w:pPr>
      <w:r w:rsidRPr="00E31333">
        <w:rPr>
          <w:szCs w:val="20"/>
        </w:rPr>
        <w:t>(4)</w:t>
      </w:r>
      <w:r w:rsidRPr="00E31333">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E31333">
        <w:rPr>
          <w:iCs/>
          <w:szCs w:val="20"/>
        </w:rPr>
        <w:t>held</w:t>
      </w:r>
      <w:r w:rsidRPr="00E31333">
        <w:rPr>
          <w:szCs w:val="20"/>
        </w:rPr>
        <w:t xml:space="preserve"> Settlement Intervals inclusive of the manual override or Base Points identified as inconsistent with prices, SCED Base Points will be used in place of the Emergency Base Point.  </w:t>
      </w:r>
    </w:p>
    <w:p w14:paraId="3B39BD2D" w14:textId="77777777" w:rsidR="00E31333" w:rsidRPr="00E31333" w:rsidRDefault="00E31333" w:rsidP="00E31333">
      <w:pPr>
        <w:spacing w:after="240"/>
        <w:ind w:left="720" w:hanging="720"/>
        <w:rPr>
          <w:szCs w:val="20"/>
        </w:rPr>
      </w:pPr>
      <w:r w:rsidRPr="00E31333">
        <w:rPr>
          <w:szCs w:val="20"/>
        </w:rPr>
        <w:t>(5)</w:t>
      </w:r>
      <w:r w:rsidRPr="00E31333">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E31333">
        <w:rPr>
          <w:iCs/>
          <w:szCs w:val="20"/>
        </w:rPr>
        <w:t>SCED interval,</w:t>
      </w:r>
      <w:r w:rsidRPr="00E31333">
        <w:rPr>
          <w:szCs w:val="20"/>
        </w:rPr>
        <w:t xml:space="preserve"> SCED Base Points will be used in place of the Emergency Base Point.</w:t>
      </w:r>
    </w:p>
    <w:p w14:paraId="311B4622" w14:textId="77777777" w:rsidR="00E31333" w:rsidRPr="00E31333" w:rsidRDefault="00E31333" w:rsidP="00E31333">
      <w:pPr>
        <w:spacing w:after="240"/>
        <w:ind w:left="720" w:hanging="720"/>
        <w:rPr>
          <w:szCs w:val="20"/>
        </w:rPr>
      </w:pPr>
      <w:r w:rsidRPr="00E31333">
        <w:rPr>
          <w:szCs w:val="20"/>
        </w:rPr>
        <w:t>(6)</w:t>
      </w:r>
      <w:r w:rsidRPr="00E31333">
        <w:rPr>
          <w:szCs w:val="20"/>
        </w:rPr>
        <w:tab/>
        <w:t>For each 15-minute Settlement Interval, a QSGR that receives a manual override from the ERCOT Operator shall only be considered for compensation under paragraph (4) above.</w:t>
      </w:r>
    </w:p>
    <w:p w14:paraId="7E5E5792" w14:textId="77777777" w:rsidR="00E31333" w:rsidRPr="00E31333" w:rsidRDefault="00E31333" w:rsidP="00E31333">
      <w:pPr>
        <w:spacing w:after="240"/>
        <w:ind w:left="720" w:hanging="720"/>
        <w:rPr>
          <w:szCs w:val="20"/>
        </w:rPr>
      </w:pPr>
      <w:r w:rsidRPr="00E31333">
        <w:rPr>
          <w:szCs w:val="20"/>
        </w:rPr>
        <w:t>(7)</w:t>
      </w:r>
      <w:r w:rsidRPr="00E31333">
        <w:rPr>
          <w:szCs w:val="20"/>
        </w:rPr>
        <w:tab/>
        <w:t xml:space="preserve">For a QSGR, the </w:t>
      </w:r>
      <w:r w:rsidRPr="00E31333">
        <w:rPr>
          <w:iCs/>
          <w:szCs w:val="20"/>
        </w:rPr>
        <w:t xml:space="preserve">MOC </w:t>
      </w:r>
      <w:r w:rsidRPr="00E31333">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4527859" w14:textId="77777777" w:rsidR="00E31333" w:rsidRPr="00E31333" w:rsidRDefault="00E31333" w:rsidP="00E31333">
      <w:pPr>
        <w:spacing w:after="240"/>
        <w:ind w:left="720" w:hanging="720"/>
        <w:rPr>
          <w:szCs w:val="20"/>
        </w:rPr>
      </w:pPr>
      <w:r w:rsidRPr="00E31333">
        <w:rPr>
          <w:szCs w:val="20"/>
        </w:rPr>
        <w:t>(8)</w:t>
      </w:r>
      <w:r w:rsidRPr="00E31333">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6ADFAEFE" w14:textId="77777777" w:rsidR="00E31333" w:rsidRPr="00E31333" w:rsidRDefault="00E31333" w:rsidP="00E31333">
      <w:pPr>
        <w:spacing w:after="240"/>
        <w:ind w:left="720" w:hanging="720"/>
        <w:rPr>
          <w:szCs w:val="20"/>
        </w:rPr>
      </w:pPr>
      <w:r w:rsidRPr="00E31333">
        <w:rPr>
          <w:szCs w:val="20"/>
        </w:rPr>
        <w:t>(9)</w:t>
      </w:r>
      <w:r w:rsidRPr="00E31333">
        <w:rPr>
          <w:szCs w:val="20"/>
        </w:rPr>
        <w:tab/>
      </w:r>
      <w:r w:rsidRPr="00E31333">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E31333">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0BBF0F6F" w14:textId="77777777" w:rsidTr="00230A42">
        <w:trPr>
          <w:trHeight w:val="206"/>
        </w:trPr>
        <w:tc>
          <w:tcPr>
            <w:tcW w:w="9576" w:type="dxa"/>
            <w:shd w:val="pct12" w:color="auto" w:fill="auto"/>
          </w:tcPr>
          <w:p w14:paraId="22493D1D" w14:textId="77777777" w:rsidR="00E31333" w:rsidRPr="00E31333" w:rsidRDefault="00E31333" w:rsidP="00E31333">
            <w:pPr>
              <w:spacing w:before="120" w:after="240"/>
              <w:rPr>
                <w:b/>
                <w:i/>
                <w:iCs/>
              </w:rPr>
            </w:pPr>
            <w:r w:rsidRPr="00E31333">
              <w:rPr>
                <w:b/>
                <w:i/>
                <w:iCs/>
              </w:rPr>
              <w:t>[NPRR1010 and NPRR1014:  Replace applicable portions of Section 6.6.9 above with the following upon system implementation of the Real-Time Co-Optimization (RTC) project for NPRR1010; or upon system implementation for NPRR1014:]</w:t>
            </w:r>
          </w:p>
          <w:p w14:paraId="6EBA384E" w14:textId="77777777" w:rsidR="00E31333" w:rsidRPr="00E31333" w:rsidRDefault="00E31333" w:rsidP="00E31333">
            <w:pPr>
              <w:keepNext/>
              <w:tabs>
                <w:tab w:val="left" w:pos="1080"/>
              </w:tabs>
              <w:spacing w:before="240" w:after="240"/>
              <w:ind w:left="1080" w:hanging="1080"/>
              <w:outlineLvl w:val="2"/>
              <w:rPr>
                <w:b/>
                <w:bCs/>
                <w:i/>
                <w:szCs w:val="20"/>
              </w:rPr>
            </w:pPr>
            <w:bookmarkStart w:id="238" w:name="_Toc60040728"/>
            <w:r w:rsidRPr="00E31333">
              <w:rPr>
                <w:b/>
                <w:bCs/>
                <w:i/>
                <w:szCs w:val="20"/>
              </w:rPr>
              <w:t>6.6.9</w:t>
            </w:r>
            <w:r w:rsidRPr="00E31333">
              <w:rPr>
                <w:b/>
                <w:bCs/>
                <w:i/>
                <w:szCs w:val="20"/>
              </w:rPr>
              <w:tab/>
              <w:t>Emergency Operations Settlement</w:t>
            </w:r>
            <w:bookmarkEnd w:id="238"/>
          </w:p>
          <w:p w14:paraId="790F0011" w14:textId="77777777" w:rsidR="00E31333" w:rsidRPr="00E31333" w:rsidRDefault="00E31333" w:rsidP="00E31333">
            <w:pPr>
              <w:spacing w:after="240"/>
              <w:ind w:left="720" w:hanging="720"/>
              <w:rPr>
                <w:szCs w:val="20"/>
              </w:rPr>
            </w:pPr>
            <w:r w:rsidRPr="00E31333">
              <w:rPr>
                <w:szCs w:val="20"/>
              </w:rPr>
              <w:t>(1)</w:t>
            </w:r>
            <w:r w:rsidRPr="00E31333">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F829691" w14:textId="77777777" w:rsidR="00E31333" w:rsidRPr="00E31333" w:rsidRDefault="00E31333" w:rsidP="00E31333">
            <w:pPr>
              <w:spacing w:after="240"/>
              <w:ind w:left="720" w:hanging="720"/>
              <w:rPr>
                <w:szCs w:val="20"/>
              </w:rPr>
            </w:pPr>
            <w:r w:rsidRPr="00E31333">
              <w:rPr>
                <w:szCs w:val="20"/>
              </w:rPr>
              <w:t>(2)</w:t>
            </w:r>
            <w:r w:rsidRPr="00E31333">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5FD72565" w14:textId="77777777" w:rsidR="00E31333" w:rsidRPr="00E31333" w:rsidRDefault="00E31333" w:rsidP="00E31333">
            <w:pPr>
              <w:spacing w:after="240"/>
              <w:ind w:left="720" w:hanging="720"/>
              <w:rPr>
                <w:szCs w:val="20"/>
              </w:rPr>
            </w:pPr>
            <w:r w:rsidRPr="00E31333">
              <w:rPr>
                <w:szCs w:val="20"/>
              </w:rPr>
              <w:t>(3)</w:t>
            </w:r>
            <w:r w:rsidRPr="00E31333">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5BC28309" w14:textId="77777777" w:rsidR="00E31333" w:rsidRPr="00E31333" w:rsidRDefault="00E31333" w:rsidP="00E31333">
            <w:pPr>
              <w:spacing w:after="240"/>
              <w:ind w:left="720" w:hanging="720"/>
              <w:rPr>
                <w:szCs w:val="20"/>
              </w:rPr>
            </w:pPr>
            <w:r w:rsidRPr="00E31333">
              <w:rPr>
                <w:szCs w:val="20"/>
              </w:rPr>
              <w:t>(4)</w:t>
            </w:r>
            <w:r w:rsidRPr="00E31333">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E31333">
              <w:rPr>
                <w:iCs/>
                <w:szCs w:val="20"/>
              </w:rPr>
              <w:t>held</w:t>
            </w:r>
            <w:r w:rsidRPr="00E31333">
              <w:rPr>
                <w:szCs w:val="20"/>
              </w:rPr>
              <w:t xml:space="preserve"> Settlement Intervals inclusive of the manual override or Base Points identified as inconsistent with prices, SCED Base Points will be used in place of the Emergency Base Point.  </w:t>
            </w:r>
          </w:p>
          <w:p w14:paraId="5029C6F6" w14:textId="77777777" w:rsidR="00E31333" w:rsidRPr="00E31333" w:rsidRDefault="00E31333" w:rsidP="00E31333">
            <w:pPr>
              <w:spacing w:after="240"/>
              <w:ind w:left="720" w:hanging="720"/>
              <w:rPr>
                <w:szCs w:val="20"/>
              </w:rPr>
            </w:pPr>
            <w:r w:rsidRPr="00E31333">
              <w:rPr>
                <w:szCs w:val="20"/>
              </w:rPr>
              <w:t>(5)</w:t>
            </w:r>
            <w:r w:rsidRPr="00E31333">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E31333">
              <w:rPr>
                <w:iCs/>
                <w:szCs w:val="20"/>
              </w:rPr>
              <w:t>SCED interval,</w:t>
            </w:r>
            <w:r w:rsidRPr="00E31333">
              <w:rPr>
                <w:szCs w:val="20"/>
              </w:rPr>
              <w:t xml:space="preserve"> SCED Base Points will be used in place of the Emergency Base Point.</w:t>
            </w:r>
          </w:p>
          <w:p w14:paraId="6DC2AB46" w14:textId="77777777" w:rsidR="00E31333" w:rsidRPr="00E31333" w:rsidRDefault="00E31333" w:rsidP="00E31333">
            <w:pPr>
              <w:spacing w:after="240"/>
              <w:ind w:left="720" w:hanging="720"/>
              <w:rPr>
                <w:szCs w:val="20"/>
              </w:rPr>
            </w:pPr>
            <w:r w:rsidRPr="00E31333">
              <w:rPr>
                <w:szCs w:val="20"/>
              </w:rPr>
              <w:t>(6)</w:t>
            </w:r>
            <w:r w:rsidRPr="00E31333">
              <w:rPr>
                <w:szCs w:val="20"/>
              </w:rPr>
              <w:tab/>
              <w:t>For each 15-minute Settlement Interval, a QSGR that receives a manual override from the ERCOT Operator shall only be considered for compensation under paragraph (4) above.</w:t>
            </w:r>
          </w:p>
          <w:p w14:paraId="60318973" w14:textId="77777777" w:rsidR="00E31333" w:rsidRPr="00E31333" w:rsidRDefault="00E31333" w:rsidP="00E31333">
            <w:pPr>
              <w:spacing w:after="240"/>
              <w:ind w:left="720" w:hanging="720"/>
              <w:rPr>
                <w:szCs w:val="20"/>
              </w:rPr>
            </w:pPr>
            <w:r w:rsidRPr="00E31333">
              <w:rPr>
                <w:szCs w:val="20"/>
              </w:rPr>
              <w:t>(7)</w:t>
            </w:r>
            <w:r w:rsidRPr="00E31333">
              <w:rPr>
                <w:szCs w:val="20"/>
              </w:rPr>
              <w:tab/>
              <w:t xml:space="preserve">For a QSGR, the </w:t>
            </w:r>
            <w:r w:rsidRPr="00E31333">
              <w:rPr>
                <w:iCs/>
                <w:szCs w:val="20"/>
              </w:rPr>
              <w:t xml:space="preserve">MOC </w:t>
            </w:r>
            <w:r w:rsidRPr="00E31333">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6772E5B4" w14:textId="77777777" w:rsidR="00E31333" w:rsidRPr="00E31333" w:rsidRDefault="00E31333" w:rsidP="00E31333">
            <w:pPr>
              <w:spacing w:after="240"/>
              <w:ind w:left="720" w:hanging="720"/>
              <w:rPr>
                <w:szCs w:val="20"/>
              </w:rPr>
            </w:pPr>
            <w:r w:rsidRPr="00E31333">
              <w:rPr>
                <w:szCs w:val="20"/>
              </w:rPr>
              <w:t>(8)</w:t>
            </w:r>
            <w:r w:rsidRPr="00E31333">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3DE31DEE" w14:textId="77777777" w:rsidR="00E31333" w:rsidRPr="00E31333" w:rsidRDefault="00E31333" w:rsidP="00E31333">
            <w:pPr>
              <w:spacing w:after="240"/>
              <w:ind w:left="720" w:hanging="720"/>
              <w:rPr>
                <w:szCs w:val="20"/>
              </w:rPr>
            </w:pPr>
            <w:r w:rsidRPr="00E31333">
              <w:rPr>
                <w:szCs w:val="20"/>
              </w:rPr>
              <w:t>(9)</w:t>
            </w:r>
            <w:r w:rsidRPr="00E31333">
              <w:rPr>
                <w:szCs w:val="20"/>
              </w:rPr>
              <w:tab/>
            </w:r>
            <w:r w:rsidRPr="00E31333">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E31333">
              <w:rPr>
                <w:szCs w:val="20"/>
              </w:rPr>
              <w:t xml:space="preserve"> </w:t>
            </w:r>
          </w:p>
          <w:p w14:paraId="4D0010BF" w14:textId="7CB6517B" w:rsidR="00E31333" w:rsidRPr="00E31333" w:rsidDel="00CE31ED" w:rsidRDefault="00E31333" w:rsidP="00CE31ED">
            <w:pPr>
              <w:spacing w:after="240"/>
              <w:ind w:left="720" w:hanging="720"/>
              <w:rPr>
                <w:del w:id="239" w:author="ERCOT 020821" w:date="2021-02-04T11:01:00Z"/>
                <w:szCs w:val="20"/>
              </w:rPr>
            </w:pPr>
            <w:r w:rsidRPr="00E31333">
              <w:rPr>
                <w:szCs w:val="20"/>
              </w:rPr>
              <w:t>(10)</w:t>
            </w:r>
            <w:r w:rsidRPr="00E31333">
              <w:rPr>
                <w:szCs w:val="20"/>
              </w:rPr>
              <w:tab/>
            </w:r>
            <w:del w:id="240" w:author="ERCOT 020821" w:date="2021-02-04T11:01:00Z">
              <w:r w:rsidRPr="00E31333" w:rsidDel="00CE31ED">
                <w:rPr>
                  <w:szCs w:val="20"/>
                </w:rPr>
                <w:delText>For ESRs that qualify for emergency Settlement:</w:delText>
              </w:r>
            </w:del>
          </w:p>
          <w:p w14:paraId="168F4EB3" w14:textId="078CB588" w:rsidR="00E31333" w:rsidRPr="00E31333" w:rsidRDefault="00E31333">
            <w:pPr>
              <w:spacing w:after="240"/>
              <w:ind w:left="720" w:hanging="720"/>
              <w:rPr>
                <w:szCs w:val="20"/>
              </w:rPr>
              <w:pPrChange w:id="241" w:author="ERCOT 020821" w:date="2021-02-04T11:01:00Z">
                <w:pPr>
                  <w:spacing w:after="240"/>
                  <w:ind w:left="1440" w:hanging="720"/>
                </w:pPr>
              </w:pPrChange>
            </w:pPr>
            <w:del w:id="242" w:author="ERCOT 020821" w:date="2021-02-04T11:01:00Z">
              <w:r w:rsidRPr="00E31333" w:rsidDel="00CE31ED">
                <w:rPr>
                  <w:szCs w:val="20"/>
                </w:rPr>
                <w:delText xml:space="preserve">(a) </w:delText>
              </w:r>
              <w:r w:rsidRPr="00E31333" w:rsidDel="00CE31ED">
                <w:rPr>
                  <w:szCs w:val="20"/>
                </w:rPr>
                <w:tab/>
              </w:r>
            </w:del>
            <w:r w:rsidRPr="00E31333">
              <w:rPr>
                <w:szCs w:val="20"/>
              </w:rPr>
              <w:t xml:space="preserve">The </w:t>
            </w:r>
            <w:ins w:id="243" w:author="ERCOT 020821" w:date="2021-02-04T11:02:00Z">
              <w:r w:rsidR="00CE31ED">
                <w:rPr>
                  <w:szCs w:val="20"/>
                </w:rPr>
                <w:t>Energy Offer Curve or</w:t>
              </w:r>
              <w:r w:rsidR="00CE31ED" w:rsidRPr="00E31333">
                <w:rPr>
                  <w:szCs w:val="20"/>
                </w:rPr>
                <w:t xml:space="preserve"> </w:t>
              </w:r>
            </w:ins>
            <w:r w:rsidRPr="00E31333">
              <w:rPr>
                <w:szCs w:val="20"/>
              </w:rPr>
              <w:t xml:space="preserve">Energy Bid/Offer Curve used to calculate the Emergency Base Point Price (EBPPR) will be the </w:t>
            </w:r>
            <w:ins w:id="244" w:author="ERCOT 020821" w:date="2021-02-04T11:02:00Z">
              <w:r w:rsidR="00CE31ED">
                <w:rPr>
                  <w:szCs w:val="20"/>
                </w:rPr>
                <w:t>Energy Offer Curve or</w:t>
              </w:r>
              <w:r w:rsidR="00CE31ED" w:rsidRPr="00E31333">
                <w:rPr>
                  <w:szCs w:val="20"/>
                </w:rPr>
                <w:t xml:space="preserve"> </w:t>
              </w:r>
            </w:ins>
            <w:r w:rsidRPr="00E31333">
              <w:rPr>
                <w:szCs w:val="20"/>
              </w:rPr>
              <w:t xml:space="preserve">Energy Bid/Offer Curve that was submitted by the QSE and effective for the </w:t>
            </w:r>
            <w:ins w:id="245" w:author="ERCOT 020821" w:date="2021-02-04T11:02:00Z">
              <w:r w:rsidR="00CE31ED" w:rsidRPr="00CE31ED">
                <w:rPr>
                  <w:szCs w:val="20"/>
                </w:rPr>
                <w:t>applicable Operating Hour at the time of the triggering event that led to emergency Settlement consideration</w:t>
              </w:r>
            </w:ins>
            <w:del w:id="246" w:author="ERCOT 020821" w:date="2021-02-04T11:02:00Z">
              <w:r w:rsidRPr="00E31333" w:rsidDel="00CE31ED">
                <w:rPr>
                  <w:szCs w:val="20"/>
                </w:rPr>
                <w:delText>SCED interval immediately prior to the emergency intervals</w:delText>
              </w:r>
            </w:del>
            <w:r w:rsidRPr="00E31333">
              <w:rPr>
                <w:szCs w:val="20"/>
              </w:rPr>
              <w:t>, except when the QSE has received Base Points that are inconsistent with Real-Time Settlement Point Prices, as described in paragraph (4) above</w:t>
            </w:r>
            <w:ins w:id="247" w:author="ERCOT 020821" w:date="2021-02-04T11:02:00Z">
              <w:r w:rsidR="00CE31ED" w:rsidRPr="00CE31ED">
                <w:rPr>
                  <w:szCs w:val="20"/>
                </w:rPr>
                <w:t xml:space="preserve">.  </w:t>
              </w:r>
              <w:r w:rsidR="00CE31ED" w:rsidRPr="00CE31ED">
                <w:t>In the case of the condition described in paragraph (3) above, the triggering event would be the first interval in which the QSGR comes On-Line as a result of a Base Point greater than zero.</w:t>
              </w:r>
            </w:ins>
            <w:del w:id="248" w:author="ERCOT 020821" w:date="2021-02-04T11:02:00Z">
              <w:r w:rsidRPr="00E31333" w:rsidDel="00CE31ED">
                <w:rPr>
                  <w:szCs w:val="20"/>
                </w:rPr>
                <w:delText>, and will remain in effect for the duration of the emergency period; and</w:delText>
              </w:r>
            </w:del>
          </w:p>
          <w:p w14:paraId="12CADE4E" w14:textId="7361A650" w:rsidR="00E31333" w:rsidRPr="00E31333" w:rsidRDefault="00E31333">
            <w:pPr>
              <w:spacing w:after="240"/>
              <w:ind w:left="720" w:hanging="720"/>
              <w:rPr>
                <w:szCs w:val="20"/>
              </w:rPr>
              <w:pPrChange w:id="249" w:author="ERCOT 020821" w:date="2021-02-04T11:03:00Z">
                <w:pPr>
                  <w:spacing w:after="240"/>
                  <w:ind w:left="1440" w:hanging="720"/>
                </w:pPr>
              </w:pPrChange>
            </w:pPr>
            <w:r w:rsidRPr="00E31333">
              <w:rPr>
                <w:szCs w:val="20"/>
              </w:rPr>
              <w:t>(</w:t>
            </w:r>
            <w:ins w:id="250" w:author="ERCOT 020821" w:date="2021-02-04T11:03:00Z">
              <w:r w:rsidR="00CE31ED" w:rsidRPr="00CE31ED">
                <w:rPr>
                  <w:szCs w:val="20"/>
                </w:rPr>
                <w:t>11</w:t>
              </w:r>
            </w:ins>
            <w:del w:id="251" w:author="ERCOT 020821" w:date="2021-02-04T11:03:00Z">
              <w:r w:rsidRPr="00E31333" w:rsidDel="00CE31ED">
                <w:rPr>
                  <w:szCs w:val="20"/>
                </w:rPr>
                <w:delText>b</w:delText>
              </w:r>
            </w:del>
            <w:r w:rsidRPr="00E31333">
              <w:rPr>
                <w:szCs w:val="20"/>
              </w:rPr>
              <w:t>)</w:t>
            </w:r>
            <w:r w:rsidRPr="00E31333">
              <w:rPr>
                <w:szCs w:val="20"/>
              </w:rPr>
              <w:tab/>
            </w:r>
            <w:ins w:id="252" w:author="ERCOT 020821" w:date="2021-02-04T11:03:00Z">
              <w:r w:rsidR="00CE31ED" w:rsidRPr="00CE31ED">
                <w:rPr>
                  <w:szCs w:val="20"/>
                </w:rPr>
                <w:t xml:space="preserve">For ESRs that qualify for emergency Settlement, </w:t>
              </w:r>
            </w:ins>
            <w:del w:id="253" w:author="ERCOT 020821" w:date="2021-02-04T11:03:00Z">
              <w:r w:rsidRPr="00E31333" w:rsidDel="00CE31ED">
                <w:rPr>
                  <w:szCs w:val="20"/>
                </w:rPr>
                <w:delText>F</w:delText>
              </w:r>
            </w:del>
            <w:ins w:id="254" w:author="ERCOT 020821" w:date="2021-02-04T11:03:00Z">
              <w:r w:rsidR="00CE31ED" w:rsidRPr="00CE31ED">
                <w:rPr>
                  <w:szCs w:val="20"/>
                </w:rPr>
                <w:t>f</w:t>
              </w:r>
            </w:ins>
            <w:r w:rsidRPr="00E31333">
              <w:rPr>
                <w:szCs w:val="20"/>
              </w:rPr>
              <w:t xml:space="preserve">or purposes of this section, the MOC curve used to cap the Energy Bid/Offer Curve shall be set to the highest Real-Time Settlement Point Price (RTSPP) at the Resource’s Settlement Point for the Operating Day. </w:t>
            </w:r>
          </w:p>
        </w:tc>
      </w:tr>
    </w:tbl>
    <w:p w14:paraId="60926DC2" w14:textId="77777777" w:rsidR="00FB434A" w:rsidRDefault="00FB434A">
      <w:pPr>
        <w:pStyle w:val="BodyText"/>
      </w:pPr>
    </w:p>
    <w:sectPr w:rsidR="00FB434A"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4A987" w14:textId="77777777" w:rsidR="00E46F2E" w:rsidRDefault="00E46F2E">
      <w:r>
        <w:separator/>
      </w:r>
    </w:p>
  </w:endnote>
  <w:endnote w:type="continuationSeparator" w:id="0">
    <w:p w14:paraId="383230D7" w14:textId="77777777" w:rsidR="00E46F2E" w:rsidRDefault="00E46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54163" w14:textId="1091B8E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D5E35">
      <w:rPr>
        <w:rFonts w:ascii="Arial" w:hAnsi="Arial"/>
        <w:noProof/>
        <w:sz w:val="18"/>
      </w:rPr>
      <w:t>1058NPRR-07 ERCOT Comments 0208</w:t>
    </w:r>
    <w:r w:rsidR="002F3C04">
      <w:rPr>
        <w:rFonts w:ascii="Arial" w:hAnsi="Arial"/>
        <w:noProof/>
        <w:sz w:val="18"/>
      </w:rPr>
      <w:t>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7A0493">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7A0493">
      <w:rPr>
        <w:rFonts w:ascii="Arial" w:hAnsi="Arial"/>
        <w:noProof/>
        <w:sz w:val="18"/>
      </w:rPr>
      <w:t>27</w:t>
    </w:r>
    <w:r w:rsidR="00EE6681">
      <w:rPr>
        <w:rFonts w:ascii="Arial" w:hAnsi="Arial"/>
        <w:sz w:val="18"/>
      </w:rPr>
      <w:fldChar w:fldCharType="end"/>
    </w:r>
  </w:p>
  <w:p w14:paraId="62EA1D7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0DDD4" w14:textId="77777777" w:rsidR="00E46F2E" w:rsidRDefault="00E46F2E">
      <w:r>
        <w:separator/>
      </w:r>
    </w:p>
  </w:footnote>
  <w:footnote w:type="continuationSeparator" w:id="0">
    <w:p w14:paraId="6315C644" w14:textId="77777777" w:rsidR="00E46F2E" w:rsidRDefault="00E46F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D809C" w14:textId="77777777" w:rsidR="00EE6681" w:rsidRPr="005C48B5" w:rsidRDefault="00EE6681" w:rsidP="005C48B5">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749E28A6"/>
    <w:multiLevelType w:val="hybridMultilevel"/>
    <w:tmpl w:val="36BC378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D586C7D"/>
    <w:multiLevelType w:val="hybridMultilevel"/>
    <w:tmpl w:val="17BAC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6"/>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MM 122120">
    <w15:presenceInfo w15:providerId="None" w15:userId="IMM 122120"/>
  </w15:person>
  <w15:person w15:author="ERCOT 020821">
    <w15:presenceInfo w15:providerId="None" w15:userId="ERCOT 020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33EC"/>
    <w:rsid w:val="00037668"/>
    <w:rsid w:val="00075A94"/>
    <w:rsid w:val="000C351F"/>
    <w:rsid w:val="00132855"/>
    <w:rsid w:val="00152993"/>
    <w:rsid w:val="00170297"/>
    <w:rsid w:val="001723B3"/>
    <w:rsid w:val="001A227D"/>
    <w:rsid w:val="001A3ABB"/>
    <w:rsid w:val="001A44C9"/>
    <w:rsid w:val="001E2032"/>
    <w:rsid w:val="002F3C04"/>
    <w:rsid w:val="003010C0"/>
    <w:rsid w:val="00332A97"/>
    <w:rsid w:val="00350C00"/>
    <w:rsid w:val="00366113"/>
    <w:rsid w:val="003776DC"/>
    <w:rsid w:val="003A73A1"/>
    <w:rsid w:val="003C270C"/>
    <w:rsid w:val="003D0994"/>
    <w:rsid w:val="003F26C2"/>
    <w:rsid w:val="003F4454"/>
    <w:rsid w:val="00423824"/>
    <w:rsid w:val="0043567D"/>
    <w:rsid w:val="0049571D"/>
    <w:rsid w:val="004B7B90"/>
    <w:rsid w:val="004E2C19"/>
    <w:rsid w:val="004E3F16"/>
    <w:rsid w:val="00501A4D"/>
    <w:rsid w:val="00515416"/>
    <w:rsid w:val="00547BB0"/>
    <w:rsid w:val="005C48B5"/>
    <w:rsid w:val="005D284C"/>
    <w:rsid w:val="00604512"/>
    <w:rsid w:val="00633E23"/>
    <w:rsid w:val="00650155"/>
    <w:rsid w:val="00673B94"/>
    <w:rsid w:val="00680AC6"/>
    <w:rsid w:val="006835D8"/>
    <w:rsid w:val="006B7CC0"/>
    <w:rsid w:val="006C316E"/>
    <w:rsid w:val="006D0F7C"/>
    <w:rsid w:val="007269C4"/>
    <w:rsid w:val="0073299F"/>
    <w:rsid w:val="0074209E"/>
    <w:rsid w:val="0074782E"/>
    <w:rsid w:val="0077610B"/>
    <w:rsid w:val="00795A65"/>
    <w:rsid w:val="007A0493"/>
    <w:rsid w:val="007F2CA8"/>
    <w:rsid w:val="007F7161"/>
    <w:rsid w:val="0080576C"/>
    <w:rsid w:val="008079F7"/>
    <w:rsid w:val="0085559E"/>
    <w:rsid w:val="008876AF"/>
    <w:rsid w:val="00896B1B"/>
    <w:rsid w:val="008E559E"/>
    <w:rsid w:val="00910C48"/>
    <w:rsid w:val="00911AEE"/>
    <w:rsid w:val="00916080"/>
    <w:rsid w:val="00921A68"/>
    <w:rsid w:val="00930912"/>
    <w:rsid w:val="0097417F"/>
    <w:rsid w:val="00A015C4"/>
    <w:rsid w:val="00A15172"/>
    <w:rsid w:val="00A54869"/>
    <w:rsid w:val="00A62134"/>
    <w:rsid w:val="00A832BE"/>
    <w:rsid w:val="00A86468"/>
    <w:rsid w:val="00A97A42"/>
    <w:rsid w:val="00AC7B85"/>
    <w:rsid w:val="00B34FBF"/>
    <w:rsid w:val="00B5080A"/>
    <w:rsid w:val="00B65484"/>
    <w:rsid w:val="00B664E2"/>
    <w:rsid w:val="00B73665"/>
    <w:rsid w:val="00B7501F"/>
    <w:rsid w:val="00B85BF9"/>
    <w:rsid w:val="00B943AE"/>
    <w:rsid w:val="00BA5496"/>
    <w:rsid w:val="00BD7258"/>
    <w:rsid w:val="00BE2EE2"/>
    <w:rsid w:val="00C0598D"/>
    <w:rsid w:val="00C11956"/>
    <w:rsid w:val="00C12492"/>
    <w:rsid w:val="00C602E5"/>
    <w:rsid w:val="00C748FD"/>
    <w:rsid w:val="00C96A68"/>
    <w:rsid w:val="00CB3C46"/>
    <w:rsid w:val="00CE31ED"/>
    <w:rsid w:val="00D20515"/>
    <w:rsid w:val="00D4046E"/>
    <w:rsid w:val="00D4362F"/>
    <w:rsid w:val="00D60BA7"/>
    <w:rsid w:val="00D65FAF"/>
    <w:rsid w:val="00DA412F"/>
    <w:rsid w:val="00DB6276"/>
    <w:rsid w:val="00DC21EA"/>
    <w:rsid w:val="00DC7558"/>
    <w:rsid w:val="00DD359F"/>
    <w:rsid w:val="00DD4739"/>
    <w:rsid w:val="00DE5F33"/>
    <w:rsid w:val="00DF44EE"/>
    <w:rsid w:val="00E07B54"/>
    <w:rsid w:val="00E11F78"/>
    <w:rsid w:val="00E26DC2"/>
    <w:rsid w:val="00E31333"/>
    <w:rsid w:val="00E46F2E"/>
    <w:rsid w:val="00E621E1"/>
    <w:rsid w:val="00E65461"/>
    <w:rsid w:val="00EC55B3"/>
    <w:rsid w:val="00EE6681"/>
    <w:rsid w:val="00F477AD"/>
    <w:rsid w:val="00F53CB5"/>
    <w:rsid w:val="00F57D58"/>
    <w:rsid w:val="00F63B6F"/>
    <w:rsid w:val="00F96FB2"/>
    <w:rsid w:val="00FB434A"/>
    <w:rsid w:val="00FB51D8"/>
    <w:rsid w:val="00FD08E8"/>
    <w:rsid w:val="00FD5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66E786BE"/>
  <w15:chartTrackingRefBased/>
  <w15:docId w15:val="{869A4669-2252-475A-8F76-FF65ED81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FB434A"/>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FB434A"/>
    <w:pPr>
      <w:spacing w:after="240"/>
      <w:ind w:left="720" w:hanging="720"/>
    </w:pPr>
    <w:rPr>
      <w:szCs w:val="20"/>
    </w:rPr>
  </w:style>
  <w:style w:type="character" w:customStyle="1" w:styleId="ListChar">
    <w:name w:val="List Char"/>
    <w:aliases w:val=" Char2 Char Char Char Char Char, Char2 Char Char"/>
    <w:link w:val="List"/>
    <w:rsid w:val="00FB434A"/>
    <w:rPr>
      <w:sz w:val="24"/>
    </w:rPr>
  </w:style>
  <w:style w:type="character" w:customStyle="1" w:styleId="H4Char">
    <w:name w:val="H4 Char"/>
    <w:link w:val="H4"/>
    <w:rsid w:val="00FB434A"/>
    <w:rPr>
      <w:b/>
      <w:bCs/>
      <w:snapToGrid w:val="0"/>
      <w:sz w:val="24"/>
    </w:rPr>
  </w:style>
  <w:style w:type="paragraph" w:customStyle="1" w:styleId="BodyTextNumbered">
    <w:name w:val="Body Text Numbered"/>
    <w:basedOn w:val="Normal"/>
    <w:link w:val="BodyTextNumberedChar"/>
    <w:rsid w:val="00FB434A"/>
    <w:pPr>
      <w:spacing w:after="240"/>
      <w:ind w:left="720" w:hanging="720"/>
    </w:pPr>
    <w:rPr>
      <w:iCs/>
    </w:rPr>
  </w:style>
  <w:style w:type="character" w:customStyle="1" w:styleId="BodyTextNumberedChar">
    <w:name w:val="Body Text Numbered Char"/>
    <w:link w:val="BodyTextNumbered"/>
    <w:rsid w:val="00FB434A"/>
    <w:rPr>
      <w:iCs/>
      <w:sz w:val="24"/>
      <w:szCs w:val="24"/>
    </w:rPr>
  </w:style>
  <w:style w:type="paragraph" w:customStyle="1" w:styleId="H5">
    <w:name w:val="H5"/>
    <w:basedOn w:val="Normal"/>
    <w:next w:val="BodyText"/>
    <w:link w:val="H5Char"/>
    <w:rsid w:val="00FB434A"/>
    <w:pPr>
      <w:keepNext/>
      <w:tabs>
        <w:tab w:val="left" w:pos="1620"/>
      </w:tabs>
      <w:spacing w:before="240" w:after="240"/>
      <w:ind w:left="1620" w:hanging="1620"/>
      <w:outlineLvl w:val="4"/>
    </w:pPr>
    <w:rPr>
      <w:b/>
      <w:bCs/>
      <w:i/>
      <w:iCs/>
      <w:szCs w:val="26"/>
    </w:rPr>
  </w:style>
  <w:style w:type="character" w:customStyle="1" w:styleId="H5Char">
    <w:name w:val="H5 Char"/>
    <w:link w:val="H5"/>
    <w:rsid w:val="00FB434A"/>
    <w:rPr>
      <w:b/>
      <w:bCs/>
      <w:i/>
      <w:iCs/>
      <w:sz w:val="24"/>
      <w:szCs w:val="26"/>
    </w:rPr>
  </w:style>
  <w:style w:type="paragraph" w:customStyle="1" w:styleId="BulletIndent">
    <w:name w:val="Bullet Indent"/>
    <w:basedOn w:val="Normal"/>
    <w:rsid w:val="00FB434A"/>
    <w:pPr>
      <w:numPr>
        <w:numId w:val="3"/>
      </w:numPr>
      <w:spacing w:after="180"/>
    </w:pPr>
  </w:style>
  <w:style w:type="character" w:customStyle="1" w:styleId="msoins0">
    <w:name w:val="msoins"/>
    <w:rsid w:val="00FB434A"/>
    <w:rPr>
      <w:u w:val="single"/>
    </w:rPr>
  </w:style>
  <w:style w:type="paragraph" w:customStyle="1" w:styleId="TableBody">
    <w:name w:val="Table Body"/>
    <w:basedOn w:val="BodyText"/>
    <w:rsid w:val="00E65461"/>
    <w:pPr>
      <w:spacing w:before="0" w:after="60"/>
    </w:pPr>
    <w:rPr>
      <w:iCs/>
      <w:sz w:val="20"/>
      <w:szCs w:val="20"/>
    </w:rPr>
  </w:style>
  <w:style w:type="paragraph" w:customStyle="1" w:styleId="TableHead">
    <w:name w:val="Table Head"/>
    <w:basedOn w:val="BodyText"/>
    <w:rsid w:val="00E65461"/>
    <w:pPr>
      <w:spacing w:before="0"/>
    </w:pPr>
    <w:rPr>
      <w:b/>
      <w:iCs/>
      <w:sz w:val="20"/>
      <w:szCs w:val="20"/>
    </w:rPr>
  </w:style>
  <w:style w:type="character" w:customStyle="1" w:styleId="NormalArialChar">
    <w:name w:val="Normal+Arial Char"/>
    <w:link w:val="NormalArial"/>
    <w:rsid w:val="00E65461"/>
    <w:rPr>
      <w:rFonts w:ascii="Arial" w:hAnsi="Arial"/>
      <w:sz w:val="24"/>
      <w:szCs w:val="24"/>
    </w:rPr>
  </w:style>
  <w:style w:type="character" w:customStyle="1" w:styleId="HeaderChar">
    <w:name w:val="Header Char"/>
    <w:link w:val="Header"/>
    <w:rsid w:val="00E65461"/>
    <w:rPr>
      <w:rFonts w:ascii="Arial" w:hAnsi="Arial"/>
      <w:b/>
      <w:bCs/>
      <w:sz w:val="24"/>
      <w:szCs w:val="24"/>
    </w:rPr>
  </w:style>
  <w:style w:type="paragraph" w:styleId="ListParagraph">
    <w:name w:val="List Paragraph"/>
    <w:basedOn w:val="Normal"/>
    <w:uiPriority w:val="34"/>
    <w:qFormat/>
    <w:rsid w:val="001723B3"/>
    <w:pPr>
      <w:ind w:left="720"/>
    </w:pPr>
  </w:style>
  <w:style w:type="paragraph" w:styleId="List2">
    <w:name w:val="List 2"/>
    <w:basedOn w:val="Normal"/>
    <w:rsid w:val="00E31333"/>
    <w:pPr>
      <w:ind w:left="720" w:hanging="360"/>
      <w:contextualSpacing/>
    </w:pPr>
  </w:style>
  <w:style w:type="paragraph" w:customStyle="1" w:styleId="TableBulletBullet">
    <w:name w:val="Table Bullet/Bullet"/>
    <w:basedOn w:val="Normal"/>
    <w:rsid w:val="00E31333"/>
    <w:pPr>
      <w:numPr>
        <w:numId w:val="7"/>
      </w:numPr>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9540">
      <w:bodyDiv w:val="1"/>
      <w:marLeft w:val="0"/>
      <w:marRight w:val="0"/>
      <w:marTop w:val="0"/>
      <w:marBottom w:val="0"/>
      <w:divBdr>
        <w:top w:val="none" w:sz="0" w:space="0" w:color="auto"/>
        <w:left w:val="none" w:sz="0" w:space="0" w:color="auto"/>
        <w:bottom w:val="none" w:sz="0" w:space="0" w:color="auto"/>
        <w:right w:val="none" w:sz="0" w:space="0" w:color="auto"/>
      </w:divBdr>
    </w:div>
    <w:div w:id="102767754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ustin.Rosel@ercot.com" TargetMode="External"/><Relationship Id="rId4" Type="http://schemas.openxmlformats.org/officeDocument/2006/relationships/settings" Target="settings.xml"/><Relationship Id="rId9" Type="http://schemas.openxmlformats.org/officeDocument/2006/relationships/hyperlink" Target="mailto:David.Maggio@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79F04-4424-4AAB-80A8-136677533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9468</Words>
  <Characters>53414</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62757</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1835079</vt:i4>
      </vt:variant>
      <vt:variant>
        <vt:i4>0</vt:i4>
      </vt:variant>
      <vt:variant>
        <vt:i4>0</vt:i4>
      </vt:variant>
      <vt:variant>
        <vt:i4>5</vt:i4>
      </vt:variant>
      <vt:variant>
        <vt:lpwstr>http://www.ercot.com/mktrules/issues/NPRR1058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2001-06-20T17:28:00Z</cp:lastPrinted>
  <dcterms:created xsi:type="dcterms:W3CDTF">2021-02-08T16:06:00Z</dcterms:created>
  <dcterms:modified xsi:type="dcterms:W3CDTF">2021-02-08T16:06:00Z</dcterms:modified>
</cp:coreProperties>
</file>