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631B9ADD" w14:textId="77777777" w:rsidTr="00F44236">
        <w:tc>
          <w:tcPr>
            <w:tcW w:w="1620" w:type="dxa"/>
            <w:tcBorders>
              <w:bottom w:val="single" w:sz="4" w:space="0" w:color="auto"/>
            </w:tcBorders>
            <w:shd w:val="clear" w:color="auto" w:fill="FFFFFF"/>
            <w:vAlign w:val="center"/>
          </w:tcPr>
          <w:p w14:paraId="32040D7B" w14:textId="77777777" w:rsidR="00067FE2" w:rsidRDefault="00067FE2" w:rsidP="00F44236">
            <w:pPr>
              <w:pStyle w:val="Header"/>
            </w:pPr>
            <w:r>
              <w:t>NPRR Number</w:t>
            </w:r>
          </w:p>
        </w:tc>
        <w:tc>
          <w:tcPr>
            <w:tcW w:w="1260" w:type="dxa"/>
            <w:tcBorders>
              <w:bottom w:val="single" w:sz="4" w:space="0" w:color="auto"/>
            </w:tcBorders>
            <w:vAlign w:val="center"/>
          </w:tcPr>
          <w:p w14:paraId="6085F29C" w14:textId="379C300D" w:rsidR="00067FE2" w:rsidRDefault="006154EF" w:rsidP="00F44236">
            <w:pPr>
              <w:pStyle w:val="Header"/>
            </w:pPr>
            <w:hyperlink r:id="rId8" w:history="1">
              <w:r w:rsidR="00780B05" w:rsidRPr="00780B05">
                <w:rPr>
                  <w:rStyle w:val="Hyperlink"/>
                </w:rPr>
                <w:t>1092</w:t>
              </w:r>
            </w:hyperlink>
          </w:p>
        </w:tc>
        <w:tc>
          <w:tcPr>
            <w:tcW w:w="900" w:type="dxa"/>
            <w:tcBorders>
              <w:bottom w:val="single" w:sz="4" w:space="0" w:color="auto"/>
            </w:tcBorders>
            <w:shd w:val="clear" w:color="auto" w:fill="FFFFFF"/>
            <w:vAlign w:val="center"/>
          </w:tcPr>
          <w:p w14:paraId="0DB93D17" w14:textId="77777777" w:rsidR="00067FE2" w:rsidRDefault="00067FE2" w:rsidP="00F44236">
            <w:pPr>
              <w:pStyle w:val="Header"/>
            </w:pPr>
            <w:r>
              <w:t>NPRR Title</w:t>
            </w:r>
          </w:p>
        </w:tc>
        <w:tc>
          <w:tcPr>
            <w:tcW w:w="6660" w:type="dxa"/>
            <w:tcBorders>
              <w:bottom w:val="single" w:sz="4" w:space="0" w:color="auto"/>
            </w:tcBorders>
            <w:vAlign w:val="center"/>
          </w:tcPr>
          <w:p w14:paraId="16695CD8" w14:textId="22796867" w:rsidR="00067FE2" w:rsidRDefault="003E14AA" w:rsidP="00F44236">
            <w:pPr>
              <w:pStyle w:val="Header"/>
            </w:pPr>
            <w:r>
              <w:t>Reduce RUC Offer Floor and Remove RUC Opt-Out Provision</w:t>
            </w:r>
          </w:p>
        </w:tc>
      </w:tr>
      <w:tr w:rsidR="00B93339" w:rsidRPr="00E01925" w14:paraId="5FA2AF98" w14:textId="77777777" w:rsidTr="00BC2D06">
        <w:trPr>
          <w:trHeight w:val="518"/>
        </w:trPr>
        <w:tc>
          <w:tcPr>
            <w:tcW w:w="2880" w:type="dxa"/>
            <w:gridSpan w:val="2"/>
            <w:shd w:val="clear" w:color="auto" w:fill="FFFFFF"/>
            <w:vAlign w:val="center"/>
          </w:tcPr>
          <w:p w14:paraId="35110CAB" w14:textId="75F35AD9" w:rsidR="00B93339" w:rsidRPr="00E01925" w:rsidRDefault="00B93339" w:rsidP="00B93339">
            <w:pPr>
              <w:pStyle w:val="Header"/>
              <w:rPr>
                <w:bCs w:val="0"/>
              </w:rPr>
            </w:pPr>
            <w:r w:rsidRPr="00E01925">
              <w:rPr>
                <w:bCs w:val="0"/>
              </w:rPr>
              <w:t xml:space="preserve">Date </w:t>
            </w:r>
            <w:r>
              <w:rPr>
                <w:bCs w:val="0"/>
              </w:rPr>
              <w:t>of Decision</w:t>
            </w:r>
          </w:p>
        </w:tc>
        <w:tc>
          <w:tcPr>
            <w:tcW w:w="7560" w:type="dxa"/>
            <w:gridSpan w:val="2"/>
            <w:vAlign w:val="center"/>
          </w:tcPr>
          <w:p w14:paraId="6A1FC3AD" w14:textId="6E57304C" w:rsidR="00B93339" w:rsidRPr="00E01925" w:rsidRDefault="00EF02D7" w:rsidP="00B93339">
            <w:pPr>
              <w:pStyle w:val="NormalArial"/>
            </w:pPr>
            <w:r>
              <w:t>March 30</w:t>
            </w:r>
            <w:r w:rsidR="00B93339">
              <w:t>, 202</w:t>
            </w:r>
            <w:r w:rsidR="00945137">
              <w:t>2</w:t>
            </w:r>
          </w:p>
        </w:tc>
      </w:tr>
      <w:tr w:rsidR="00B93339" w:rsidRPr="00E01925" w14:paraId="056FE8F6" w14:textId="77777777" w:rsidTr="00BC2D06">
        <w:trPr>
          <w:trHeight w:val="518"/>
        </w:trPr>
        <w:tc>
          <w:tcPr>
            <w:tcW w:w="2880" w:type="dxa"/>
            <w:gridSpan w:val="2"/>
            <w:shd w:val="clear" w:color="auto" w:fill="FFFFFF"/>
            <w:vAlign w:val="center"/>
          </w:tcPr>
          <w:p w14:paraId="6972C282" w14:textId="7E229A02" w:rsidR="00B93339" w:rsidRPr="00E01925" w:rsidRDefault="00B93339" w:rsidP="00B93339">
            <w:pPr>
              <w:pStyle w:val="Header"/>
              <w:rPr>
                <w:bCs w:val="0"/>
              </w:rPr>
            </w:pPr>
            <w:r>
              <w:rPr>
                <w:bCs w:val="0"/>
              </w:rPr>
              <w:t>Action</w:t>
            </w:r>
          </w:p>
        </w:tc>
        <w:tc>
          <w:tcPr>
            <w:tcW w:w="7560" w:type="dxa"/>
            <w:gridSpan w:val="2"/>
            <w:vAlign w:val="center"/>
          </w:tcPr>
          <w:p w14:paraId="729CD3A2" w14:textId="21E4D04B" w:rsidR="00B93339" w:rsidRDefault="00EF02D7" w:rsidP="00B93339">
            <w:pPr>
              <w:pStyle w:val="NormalArial"/>
            </w:pPr>
            <w:r>
              <w:t>Recommended Approval</w:t>
            </w:r>
          </w:p>
        </w:tc>
      </w:tr>
      <w:tr w:rsidR="00B93339" w:rsidRPr="00E01925" w14:paraId="477CA3FD" w14:textId="77777777" w:rsidTr="009806D7">
        <w:trPr>
          <w:trHeight w:val="530"/>
        </w:trPr>
        <w:tc>
          <w:tcPr>
            <w:tcW w:w="2880" w:type="dxa"/>
            <w:gridSpan w:val="2"/>
            <w:shd w:val="clear" w:color="auto" w:fill="FFFFFF"/>
            <w:vAlign w:val="center"/>
          </w:tcPr>
          <w:p w14:paraId="5E07CC5F" w14:textId="64AB30E0" w:rsidR="00B93339" w:rsidRPr="00E01925" w:rsidRDefault="00B93339" w:rsidP="00B93339">
            <w:pPr>
              <w:pStyle w:val="Header"/>
              <w:rPr>
                <w:bCs w:val="0"/>
              </w:rPr>
            </w:pPr>
            <w:r>
              <w:t xml:space="preserve">Timeline </w:t>
            </w:r>
          </w:p>
        </w:tc>
        <w:tc>
          <w:tcPr>
            <w:tcW w:w="7560" w:type="dxa"/>
            <w:gridSpan w:val="2"/>
            <w:vAlign w:val="center"/>
          </w:tcPr>
          <w:p w14:paraId="6C3850B2" w14:textId="276C7092" w:rsidR="00B93339" w:rsidRDefault="009806D7" w:rsidP="00B93339">
            <w:pPr>
              <w:pStyle w:val="NormalArial"/>
            </w:pPr>
            <w:r>
              <w:t>Normal</w:t>
            </w:r>
          </w:p>
        </w:tc>
      </w:tr>
      <w:tr w:rsidR="00B93339" w:rsidRPr="00E01925" w14:paraId="637BEE30" w14:textId="77777777" w:rsidTr="00BC2D06">
        <w:trPr>
          <w:trHeight w:val="518"/>
        </w:trPr>
        <w:tc>
          <w:tcPr>
            <w:tcW w:w="2880" w:type="dxa"/>
            <w:gridSpan w:val="2"/>
            <w:shd w:val="clear" w:color="auto" w:fill="FFFFFF"/>
            <w:vAlign w:val="center"/>
          </w:tcPr>
          <w:p w14:paraId="43C74921" w14:textId="2021CB50" w:rsidR="00B93339" w:rsidRPr="00E01925" w:rsidRDefault="00B93339" w:rsidP="00B93339">
            <w:pPr>
              <w:pStyle w:val="Header"/>
              <w:rPr>
                <w:bCs w:val="0"/>
              </w:rPr>
            </w:pPr>
            <w:r>
              <w:t>Proposed Effective Date</w:t>
            </w:r>
          </w:p>
        </w:tc>
        <w:tc>
          <w:tcPr>
            <w:tcW w:w="7560" w:type="dxa"/>
            <w:gridSpan w:val="2"/>
            <w:vAlign w:val="center"/>
          </w:tcPr>
          <w:p w14:paraId="4F4D4C7B" w14:textId="363D454D" w:rsidR="00B93339" w:rsidRDefault="009F7E66" w:rsidP="00B93339">
            <w:pPr>
              <w:pStyle w:val="NormalArial"/>
            </w:pPr>
            <w:r>
              <w:t>Upon system implementation</w:t>
            </w:r>
          </w:p>
        </w:tc>
      </w:tr>
      <w:tr w:rsidR="00B93339" w:rsidRPr="00E01925" w14:paraId="79C1F323" w14:textId="77777777" w:rsidTr="00BC2D06">
        <w:trPr>
          <w:trHeight w:val="518"/>
        </w:trPr>
        <w:tc>
          <w:tcPr>
            <w:tcW w:w="2880" w:type="dxa"/>
            <w:gridSpan w:val="2"/>
            <w:shd w:val="clear" w:color="auto" w:fill="FFFFFF"/>
            <w:vAlign w:val="center"/>
          </w:tcPr>
          <w:p w14:paraId="4BE3C88D" w14:textId="4197DC2C" w:rsidR="00B93339" w:rsidRPr="00E01925" w:rsidRDefault="00B93339" w:rsidP="00B93339">
            <w:pPr>
              <w:pStyle w:val="Header"/>
              <w:rPr>
                <w:bCs w:val="0"/>
              </w:rPr>
            </w:pPr>
            <w:r>
              <w:t>Priority and Rank Assigned</w:t>
            </w:r>
          </w:p>
        </w:tc>
        <w:tc>
          <w:tcPr>
            <w:tcW w:w="7560" w:type="dxa"/>
            <w:gridSpan w:val="2"/>
            <w:vAlign w:val="center"/>
          </w:tcPr>
          <w:p w14:paraId="7C91A05C" w14:textId="08222ED8" w:rsidR="00B93339" w:rsidRDefault="009F7E66" w:rsidP="00B93339">
            <w:pPr>
              <w:pStyle w:val="NormalArial"/>
            </w:pPr>
            <w:r>
              <w:t xml:space="preserve">Priority – 2022; Rank </w:t>
            </w:r>
            <w:r w:rsidR="007E0DDA">
              <w:t>–</w:t>
            </w:r>
            <w:r>
              <w:t xml:space="preserve"> 3005</w:t>
            </w:r>
          </w:p>
        </w:tc>
      </w:tr>
      <w:tr w:rsidR="009D17F0" w14:paraId="22E9B963"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7C92DD76"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168BC937" w14:textId="77777777" w:rsidR="00A46C59" w:rsidRDefault="00A46C59" w:rsidP="002F4D55">
            <w:pPr>
              <w:pStyle w:val="NormalArial"/>
              <w:spacing w:before="120"/>
            </w:pPr>
            <w:r>
              <w:t>2.1, Definitions</w:t>
            </w:r>
          </w:p>
          <w:p w14:paraId="0BB31242" w14:textId="77777777" w:rsidR="00A46C59" w:rsidRDefault="00A46C59" w:rsidP="00A46C59">
            <w:pPr>
              <w:pStyle w:val="NormalArial"/>
            </w:pPr>
            <w:r>
              <w:t>3.9.1, Current Operating Plan (COP) Criteria</w:t>
            </w:r>
          </w:p>
          <w:p w14:paraId="6FD02831" w14:textId="77777777" w:rsidR="00A46C59" w:rsidRDefault="00A46C59" w:rsidP="00A46C59">
            <w:pPr>
              <w:pStyle w:val="NormalArial"/>
            </w:pPr>
            <w:r>
              <w:t>5.5.2, Reliability Unit Commitment (RUC) Process</w:t>
            </w:r>
          </w:p>
          <w:p w14:paraId="1FA2E52D" w14:textId="77777777" w:rsidR="00A46C59" w:rsidRDefault="00A46C59" w:rsidP="00A46C59">
            <w:pPr>
              <w:pStyle w:val="NormalArial"/>
            </w:pPr>
            <w:r>
              <w:t>6.4.7, QSE-Requested Decommitment of Resources and Changes to Ancillary Service Resource Responsibility of Resources</w:t>
            </w:r>
          </w:p>
          <w:p w14:paraId="1780EA8A" w14:textId="2528EE52" w:rsidR="00CA5E01" w:rsidRDefault="00A46C59" w:rsidP="00A46C59">
            <w:pPr>
              <w:pStyle w:val="NormalArial"/>
            </w:pPr>
            <w:r>
              <w:t>6.5.7.3, Security Constrained Economic Dispatch</w:t>
            </w:r>
          </w:p>
          <w:p w14:paraId="4AD0B51D" w14:textId="77777777" w:rsidR="00A46C59" w:rsidRDefault="00A46C59" w:rsidP="00A46C59">
            <w:pPr>
              <w:pStyle w:val="NormalArial"/>
            </w:pPr>
            <w:r>
              <w:t>6.5.7.3.1, Determination of Real-Time On-Line Reliability Deployment Price Adder</w:t>
            </w:r>
          </w:p>
          <w:p w14:paraId="43C1019C" w14:textId="77777777" w:rsidR="00A46C59" w:rsidRDefault="00A46C59" w:rsidP="00A46C59">
            <w:pPr>
              <w:pStyle w:val="NormalArial"/>
            </w:pPr>
            <w:r>
              <w:t>6.5.7.6.1, LFC Process Description</w:t>
            </w:r>
          </w:p>
          <w:p w14:paraId="5E67A2F9" w14:textId="77777777" w:rsidR="00A46C59" w:rsidRDefault="00A46C59" w:rsidP="00A46C59">
            <w:pPr>
              <w:pStyle w:val="NormalArial"/>
            </w:pPr>
            <w:r>
              <w:t>6.6.12, Make-Whole Payment for Switchable Generation Resources Committed for Energy Emergency Alert (EEA)</w:t>
            </w:r>
          </w:p>
          <w:p w14:paraId="48E41A79" w14:textId="77777777" w:rsidR="00A46C59" w:rsidRDefault="00A46C59" w:rsidP="00A46C59">
            <w:pPr>
              <w:pStyle w:val="NormalArial"/>
            </w:pPr>
            <w:r>
              <w:t>6.7.5, Real-Time Ancillary Service Imbalance Payment or Charge</w:t>
            </w:r>
          </w:p>
          <w:p w14:paraId="2946F9CB" w14:textId="71D882FF" w:rsidR="009D17F0" w:rsidRPr="00FB509B" w:rsidRDefault="00A46C59" w:rsidP="002F4D55">
            <w:pPr>
              <w:pStyle w:val="NormalArial"/>
              <w:spacing w:after="120"/>
            </w:pPr>
            <w:r>
              <w:t>6.7.6, Real-Time Ancillary Service Imbalance Revenue Neutrality Allocation</w:t>
            </w:r>
          </w:p>
        </w:tc>
      </w:tr>
      <w:tr w:rsidR="00C9766A" w14:paraId="3B600D5C" w14:textId="77777777" w:rsidTr="00BC2D06">
        <w:trPr>
          <w:trHeight w:val="518"/>
        </w:trPr>
        <w:tc>
          <w:tcPr>
            <w:tcW w:w="2880" w:type="dxa"/>
            <w:gridSpan w:val="2"/>
            <w:tcBorders>
              <w:bottom w:val="single" w:sz="4" w:space="0" w:color="auto"/>
            </w:tcBorders>
            <w:shd w:val="clear" w:color="auto" w:fill="FFFFFF"/>
            <w:vAlign w:val="center"/>
          </w:tcPr>
          <w:p w14:paraId="7B79E03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0D9C2C66" w14:textId="21BCB54F" w:rsidR="00C9766A" w:rsidRPr="00FB509B" w:rsidRDefault="002F1A63" w:rsidP="00E71C39">
            <w:pPr>
              <w:pStyle w:val="NormalArial"/>
            </w:pPr>
            <w:r>
              <w:t>None</w:t>
            </w:r>
          </w:p>
        </w:tc>
      </w:tr>
      <w:tr w:rsidR="009D17F0" w14:paraId="462E6EB3" w14:textId="77777777" w:rsidTr="00BC2D06">
        <w:trPr>
          <w:trHeight w:val="518"/>
        </w:trPr>
        <w:tc>
          <w:tcPr>
            <w:tcW w:w="2880" w:type="dxa"/>
            <w:gridSpan w:val="2"/>
            <w:tcBorders>
              <w:bottom w:val="single" w:sz="4" w:space="0" w:color="auto"/>
            </w:tcBorders>
            <w:shd w:val="clear" w:color="auto" w:fill="FFFFFF"/>
            <w:vAlign w:val="center"/>
          </w:tcPr>
          <w:p w14:paraId="6EED671F"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249A1543" w14:textId="3C21FA53" w:rsidR="009D17F0" w:rsidRPr="00FB509B" w:rsidRDefault="003E14AA" w:rsidP="00AA02EA">
            <w:pPr>
              <w:pStyle w:val="NormalArial"/>
              <w:spacing w:before="120" w:after="120"/>
            </w:pPr>
            <w:r>
              <w:t>This Nodal Protocol Revision Request (NPRR) reduces the value of the offer floor on Resources that have the status of ONRUC and removes the ONOPTOUT status.</w:t>
            </w:r>
          </w:p>
        </w:tc>
      </w:tr>
      <w:tr w:rsidR="009D17F0" w14:paraId="6435DDAF" w14:textId="77777777" w:rsidTr="00625E5D">
        <w:trPr>
          <w:trHeight w:val="518"/>
        </w:trPr>
        <w:tc>
          <w:tcPr>
            <w:tcW w:w="2880" w:type="dxa"/>
            <w:gridSpan w:val="2"/>
            <w:shd w:val="clear" w:color="auto" w:fill="FFFFFF"/>
            <w:vAlign w:val="center"/>
          </w:tcPr>
          <w:p w14:paraId="7E59AE2D" w14:textId="77777777" w:rsidR="009D17F0" w:rsidRDefault="009D17F0" w:rsidP="00F44236">
            <w:pPr>
              <w:pStyle w:val="Header"/>
            </w:pPr>
            <w:r>
              <w:t>Reason for Revision</w:t>
            </w:r>
          </w:p>
        </w:tc>
        <w:tc>
          <w:tcPr>
            <w:tcW w:w="7560" w:type="dxa"/>
            <w:gridSpan w:val="2"/>
            <w:vAlign w:val="center"/>
          </w:tcPr>
          <w:p w14:paraId="517BFCCB" w14:textId="009A70AC" w:rsidR="00E71C39" w:rsidRDefault="002F1A63" w:rsidP="00E71C39">
            <w:pPr>
              <w:pStyle w:val="NormalArial"/>
              <w:spacing w:before="120"/>
              <w:rPr>
                <w:rFonts w:cs="Arial"/>
                <w:color w:val="000000"/>
              </w:rPr>
            </w:pPr>
            <w:r w:rsidRPr="00CD242D">
              <w:object w:dxaOrig="225" w:dyaOrig="225" w14:anchorId="5733D6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8" type="#_x0000_t75" style="width:15.75pt;height:15pt" o:ole="">
                  <v:imagedata r:id="rId9" o:title=""/>
                </v:shape>
                <w:control r:id="rId10" w:name="TextBox11" w:shapeid="_x0000_i1078"/>
              </w:object>
            </w:r>
            <w:r w:rsidRPr="00CD242D">
              <w:t xml:space="preserve"> </w:t>
            </w:r>
            <w:r>
              <w:t xml:space="preserve"> </w:t>
            </w:r>
            <w:r w:rsidR="00E71C39">
              <w:rPr>
                <w:rFonts w:cs="Arial"/>
                <w:color w:val="000000"/>
              </w:rPr>
              <w:t>Addresses current operational issues.</w:t>
            </w:r>
          </w:p>
          <w:p w14:paraId="1C9DC8BF" w14:textId="6A98B28B" w:rsidR="00E71C39" w:rsidRDefault="00E71C39" w:rsidP="00E71C39">
            <w:pPr>
              <w:pStyle w:val="NormalArial"/>
              <w:tabs>
                <w:tab w:val="left" w:pos="432"/>
              </w:tabs>
              <w:spacing w:before="120"/>
              <w:ind w:left="432" w:hanging="432"/>
              <w:rPr>
                <w:iCs/>
                <w:kern w:val="24"/>
              </w:rPr>
            </w:pPr>
            <w:r w:rsidRPr="00CD242D">
              <w:object w:dxaOrig="225" w:dyaOrig="225" w14:anchorId="0D7E266F">
                <v:shape id="_x0000_i1080" type="#_x0000_t75" style="width:15.75pt;height:15pt" o:ole="">
                  <v:imagedata r:id="rId11" o:title=""/>
                </v:shape>
                <w:control r:id="rId12" w:name="TextBox1" w:shapeid="_x0000_i1080"/>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6C2B086C" w14:textId="651CC878" w:rsidR="00E71C39" w:rsidRDefault="00E71C39" w:rsidP="00E71C39">
            <w:pPr>
              <w:pStyle w:val="NormalArial"/>
              <w:spacing w:before="120"/>
              <w:rPr>
                <w:iCs/>
                <w:kern w:val="24"/>
              </w:rPr>
            </w:pPr>
            <w:r w:rsidRPr="006629C8">
              <w:object w:dxaOrig="225" w:dyaOrig="225" w14:anchorId="3B951EA1">
                <v:shape id="_x0000_i1082" type="#_x0000_t75" style="width:15.75pt;height:15pt" o:ole="">
                  <v:imagedata r:id="rId11" o:title=""/>
                </v:shape>
                <w:control r:id="rId14" w:name="TextBox12" w:shapeid="_x0000_i1082"/>
              </w:object>
            </w:r>
            <w:r w:rsidRPr="006629C8">
              <w:t xml:space="preserve">  </w:t>
            </w:r>
            <w:r>
              <w:rPr>
                <w:iCs/>
                <w:kern w:val="24"/>
              </w:rPr>
              <w:t>Market efficiencies or enhancements</w:t>
            </w:r>
          </w:p>
          <w:p w14:paraId="49EF0A8C" w14:textId="552FFF55" w:rsidR="00E71C39" w:rsidRDefault="00E71C39" w:rsidP="00E71C39">
            <w:pPr>
              <w:pStyle w:val="NormalArial"/>
              <w:spacing w:before="120"/>
              <w:rPr>
                <w:iCs/>
                <w:kern w:val="24"/>
              </w:rPr>
            </w:pPr>
            <w:r w:rsidRPr="006629C8">
              <w:object w:dxaOrig="225" w:dyaOrig="225" w14:anchorId="62C4EA11">
                <v:shape id="_x0000_i1084" type="#_x0000_t75" style="width:15.75pt;height:15pt" o:ole="">
                  <v:imagedata r:id="rId11" o:title=""/>
                </v:shape>
                <w:control r:id="rId15" w:name="TextBox13" w:shapeid="_x0000_i1084"/>
              </w:object>
            </w:r>
            <w:r w:rsidRPr="006629C8">
              <w:t xml:space="preserve">  </w:t>
            </w:r>
            <w:r>
              <w:rPr>
                <w:iCs/>
                <w:kern w:val="24"/>
              </w:rPr>
              <w:t>Administrative</w:t>
            </w:r>
          </w:p>
          <w:p w14:paraId="72748BAD" w14:textId="47FE62B6" w:rsidR="00E71C39" w:rsidRDefault="00E71C39" w:rsidP="00E71C39">
            <w:pPr>
              <w:pStyle w:val="NormalArial"/>
              <w:spacing w:before="120"/>
              <w:rPr>
                <w:iCs/>
                <w:kern w:val="24"/>
              </w:rPr>
            </w:pPr>
            <w:r w:rsidRPr="006629C8">
              <w:object w:dxaOrig="225" w:dyaOrig="225" w14:anchorId="37547760">
                <v:shape id="_x0000_i1086" type="#_x0000_t75" style="width:15.75pt;height:15pt" o:ole="">
                  <v:imagedata r:id="rId11" o:title=""/>
                </v:shape>
                <w:control r:id="rId16" w:name="TextBox14" w:shapeid="_x0000_i1086"/>
              </w:object>
            </w:r>
            <w:r w:rsidRPr="006629C8">
              <w:t xml:space="preserve">  </w:t>
            </w:r>
            <w:r>
              <w:rPr>
                <w:iCs/>
                <w:kern w:val="24"/>
              </w:rPr>
              <w:t>Regulatory requirements</w:t>
            </w:r>
          </w:p>
          <w:p w14:paraId="7C1F5E7C" w14:textId="46959A89" w:rsidR="00E71C39" w:rsidRPr="00CD242D" w:rsidRDefault="00E71C39" w:rsidP="00E71C39">
            <w:pPr>
              <w:pStyle w:val="NormalArial"/>
              <w:spacing w:before="120"/>
              <w:rPr>
                <w:rFonts w:cs="Arial"/>
                <w:color w:val="000000"/>
              </w:rPr>
            </w:pPr>
            <w:r w:rsidRPr="006629C8">
              <w:object w:dxaOrig="225" w:dyaOrig="225" w14:anchorId="3E74789D">
                <v:shape id="_x0000_i1088" type="#_x0000_t75" style="width:15.75pt;height:15pt" o:ole="">
                  <v:imagedata r:id="rId11" o:title=""/>
                </v:shape>
                <w:control r:id="rId17" w:name="TextBox15" w:shapeid="_x0000_i1088"/>
              </w:object>
            </w:r>
            <w:r w:rsidRPr="006629C8">
              <w:t xml:space="preserve">  </w:t>
            </w:r>
            <w:r w:rsidRPr="00CD242D">
              <w:rPr>
                <w:rFonts w:cs="Arial"/>
                <w:color w:val="000000"/>
              </w:rPr>
              <w:t>Other:  (explain)</w:t>
            </w:r>
          </w:p>
          <w:p w14:paraId="5A78B7F3"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77E339EA" w14:textId="77777777" w:rsidTr="00BC2D06">
        <w:trPr>
          <w:trHeight w:val="518"/>
        </w:trPr>
        <w:tc>
          <w:tcPr>
            <w:tcW w:w="2880" w:type="dxa"/>
            <w:gridSpan w:val="2"/>
            <w:tcBorders>
              <w:bottom w:val="single" w:sz="4" w:space="0" w:color="auto"/>
            </w:tcBorders>
            <w:shd w:val="clear" w:color="auto" w:fill="FFFFFF"/>
            <w:vAlign w:val="center"/>
          </w:tcPr>
          <w:p w14:paraId="01867ECF"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1FBB84D2" w14:textId="07D6612C" w:rsidR="00996874" w:rsidRPr="00625E5D" w:rsidRDefault="003E14AA" w:rsidP="00996874">
            <w:pPr>
              <w:pStyle w:val="NormalArial"/>
              <w:spacing w:before="120" w:after="120"/>
              <w:rPr>
                <w:iCs/>
                <w:kern w:val="24"/>
              </w:rPr>
            </w:pPr>
            <w:r>
              <w:t>The Reliability Unit Commitment (RUC) offer floor was put into place in a market construct in which self-commitment was relied upon and RUC was infrequent.  Recently, ERCOT has been utilizing the RUC process to procure an excess reliability margin.  As such, it is no longer appropriate to have an offer floor on these MWs as high as $1,500/MWh.  In conjunction with the opt-out process and the frequent reliability commitments, the RUC offer floor represents an inefficiency with regard to the incentive to commit.  An offer floor in alignment with Non-Spinning Reserve’s (Non-Spin’s) will provide more appropriate incentives, as will removing the RUC opt-out provision. These two changes are supported by the Public Utility Commission of Texas (PUCT), as stated in their Open Meeting on January 27, 2022.</w:t>
            </w:r>
          </w:p>
        </w:tc>
      </w:tr>
      <w:tr w:rsidR="00B93339" w:rsidRPr="00236124" w14:paraId="5008233A" w14:textId="77777777" w:rsidTr="00B93339">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DBD28F5" w14:textId="77777777" w:rsidR="00B93339" w:rsidRDefault="00B93339" w:rsidP="00B93339">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CD91BB1" w14:textId="226BD462" w:rsidR="00B93339" w:rsidRPr="00236124" w:rsidRDefault="00F04DF5" w:rsidP="00B93339">
            <w:pPr>
              <w:pStyle w:val="NormalArial"/>
              <w:spacing w:before="120" w:after="120"/>
            </w:pPr>
            <w:r w:rsidRPr="00F04DF5">
              <w:t>ERCOT Credit Staff and the Credit Work Group (Credit WG) have reviewed NPRR1092 and do not believe that it requires changes to credit monitoring activity or the calculation of liability.</w:t>
            </w:r>
          </w:p>
        </w:tc>
      </w:tr>
      <w:tr w:rsidR="00B93339" w:rsidRPr="00236124" w14:paraId="49707710" w14:textId="77777777" w:rsidTr="00B93339">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33C3E50" w14:textId="77777777" w:rsidR="00B93339" w:rsidRDefault="00B93339" w:rsidP="00B93339">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F5084FD" w14:textId="77777777" w:rsidR="00B93339" w:rsidRDefault="00B93339" w:rsidP="00B93339">
            <w:pPr>
              <w:pStyle w:val="NormalArial"/>
              <w:spacing w:before="120" w:after="120"/>
            </w:pPr>
            <w:r w:rsidRPr="00236124">
              <w:t xml:space="preserve">On </w:t>
            </w:r>
            <w:r w:rsidR="00CD081D">
              <w:t xml:space="preserve">9/16/21, PRS voted </w:t>
            </w:r>
            <w:r w:rsidR="00CB215A">
              <w:t xml:space="preserve">unanimously </w:t>
            </w:r>
            <w:r w:rsidR="00CD081D">
              <w:t>via roll cal</w:t>
            </w:r>
            <w:r w:rsidR="00E70A0C">
              <w:t>l t</w:t>
            </w:r>
            <w:r w:rsidR="00E70A0C" w:rsidRPr="00E70A0C">
              <w:t xml:space="preserve">o </w:t>
            </w:r>
            <w:r w:rsidR="009806D7">
              <w:t>table NPRR1092 and refer the issue to WMS</w:t>
            </w:r>
            <w:r w:rsidR="00E70A0C">
              <w:t>.</w:t>
            </w:r>
            <w:r>
              <w:t xml:space="preserve">  </w:t>
            </w:r>
            <w:r w:rsidR="00A67102">
              <w:t xml:space="preserve">The Independent Retail Electric Provider (IREP) Market Segment did not </w:t>
            </w:r>
            <w:r>
              <w:t>participate in the vote.</w:t>
            </w:r>
          </w:p>
          <w:p w14:paraId="13C65B9A" w14:textId="77777777" w:rsidR="00DC1E73" w:rsidRDefault="00DC1E73" w:rsidP="00B93339">
            <w:pPr>
              <w:pStyle w:val="NormalArial"/>
              <w:spacing w:before="120" w:after="120"/>
            </w:pPr>
            <w:r>
              <w:t xml:space="preserve">On 12/14/21, PRS voted via roll call to table NPRR1092.  There were eight opposing votes from the Consumer (3) (Occidental Chemical, City of Eastland, Residential Consumer), Independent Generator (2) (Jupiter Power, EDP Renewables), </w:t>
            </w:r>
            <w:r w:rsidR="002A478A">
              <w:t xml:space="preserve">Independent Power Marketer (IPM) (Morgan </w:t>
            </w:r>
            <w:r w:rsidR="00CA0E54">
              <w:t>Stanley</w:t>
            </w:r>
            <w:r w:rsidR="002A478A">
              <w:t>), and IREP (2) (Reliant Energy, Just Energy) Market Segments, and five abstentions from the Independent Generator (Enel Green Power), IPM (Tenaska), Investor Owned Utility (IOU) (AEP), and Municipal (2) (DME</w:t>
            </w:r>
            <w:r w:rsidR="00335656">
              <w:t>,</w:t>
            </w:r>
            <w:r w:rsidR="002A478A">
              <w:t xml:space="preserve"> Austin Energy) Market Segments.  All Market Segments participated in the vote.</w:t>
            </w:r>
          </w:p>
          <w:p w14:paraId="25931B50" w14:textId="1DBF8B1F" w:rsidR="00846072" w:rsidRDefault="00846072" w:rsidP="00B93339">
            <w:pPr>
              <w:pStyle w:val="NormalArial"/>
              <w:spacing w:before="120" w:after="120"/>
            </w:pPr>
            <w:r>
              <w:t xml:space="preserve">On 1/13/22, PRS voted via roll call to </w:t>
            </w:r>
            <w:r w:rsidRPr="00846072">
              <w:t>recommend approval of NPRR1092 as amended by the 12/23/21 ERCOT comments</w:t>
            </w:r>
            <w:r>
              <w:t>.  There were seven opposing votes from the Cooperative (3) (Golden Spread, LCRA, STEC), Independent Generator (3) (Luminant, Exelon, Calpine), and IPM (EDF Trading) Market Segments</w:t>
            </w:r>
            <w:r w:rsidR="00F01FED">
              <w:t xml:space="preserve">, and six abstentions from the Independent Generator (Enel Green Power), IPM (2) (Tenaska, DC Energy), IOU (Oncor), and Municipal (2) (New Braunfels, GEUS) Market Segments.  All Market Segments participated in the vote. </w:t>
            </w:r>
          </w:p>
          <w:p w14:paraId="192F5F87" w14:textId="34844CE7" w:rsidR="009F7E66" w:rsidRPr="00236124" w:rsidRDefault="009F7E66" w:rsidP="00B93339">
            <w:pPr>
              <w:pStyle w:val="NormalArial"/>
              <w:spacing w:before="120" w:after="120"/>
            </w:pPr>
            <w:r>
              <w:t>On 2/9/22, PRS voted via roll call t</w:t>
            </w:r>
            <w:r w:rsidRPr="009F7E66">
              <w:t>o endorse and forward to TAC the 1/13/22 PRS Report as amended by the 1/31/22 Joint Commenters comments and Impact Analysis for NPRR1092 with a recommended priority of 2022 and rank of 3005</w:t>
            </w:r>
            <w:r>
              <w:t xml:space="preserve">.  There were seven opposing votes from the Cooperative (2) (LCRA, STEC), Independent Generator (3) (Luminant, Key Capture, Calpine), and IPM (2) (Tenaska, EDF </w:t>
            </w:r>
            <w:r>
              <w:lastRenderedPageBreak/>
              <w:t>Trading) Market Segments, and four abstentions from the Cooperative (Golden Spread), Independent Generator (Enel Green Power), IPM (Cpower), and IREP (Electranet Power) Market Segments.  All Market Segments participated in the vote.</w:t>
            </w:r>
          </w:p>
        </w:tc>
      </w:tr>
      <w:tr w:rsidR="00B93339" w:rsidRPr="00236124" w14:paraId="5EBD8A47" w14:textId="77777777" w:rsidTr="00B93339">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A94836A" w14:textId="77777777" w:rsidR="00B93339" w:rsidRDefault="00B93339" w:rsidP="00B93339">
            <w:pPr>
              <w:pStyle w:val="Header"/>
            </w:pPr>
            <w:r>
              <w:lastRenderedPageBreak/>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5FDEF12" w14:textId="44EBCD62" w:rsidR="00B93339" w:rsidRDefault="00B93339" w:rsidP="00B93339">
            <w:pPr>
              <w:pStyle w:val="NormalArial"/>
              <w:spacing w:before="120" w:after="120"/>
            </w:pPr>
            <w:r w:rsidRPr="00236124">
              <w:t xml:space="preserve">On </w:t>
            </w:r>
            <w:r>
              <w:t xml:space="preserve">9/16/21, </w:t>
            </w:r>
            <w:r w:rsidR="00E70A0C">
              <w:t>the sponsor provided an overview of NPRR1092</w:t>
            </w:r>
            <w:r w:rsidR="00F32CB5">
              <w:t xml:space="preserve"> and the case for Urgent status</w:t>
            </w:r>
            <w:r w:rsidR="00E70A0C">
              <w:t>.</w:t>
            </w:r>
            <w:r w:rsidR="00F32CB5">
              <w:t xml:space="preserve">  Some participants voiced a preference for waiting until the PUC</w:t>
            </w:r>
            <w:r w:rsidR="006D5ED6">
              <w:t>T</w:t>
            </w:r>
            <w:r w:rsidR="00F32CB5">
              <w:t xml:space="preserve"> provides direction for a more holistic market redesign rather than piecemeal improvements to processes like RUC within individual NPRRs.  Other participants questioned whether the RUC floor should be removed entirely, rather than lowered.  Participants ultimately requested additional discussion of these issues at WMS.</w:t>
            </w:r>
          </w:p>
          <w:p w14:paraId="4C2A0683" w14:textId="77777777" w:rsidR="002A478A" w:rsidRDefault="002A478A" w:rsidP="00B93339">
            <w:pPr>
              <w:pStyle w:val="NormalArial"/>
              <w:spacing w:before="120" w:after="120"/>
            </w:pPr>
            <w:r>
              <w:t xml:space="preserve">On 12/14/21, </w:t>
            </w:r>
            <w:r w:rsidR="00892343">
              <w:t xml:space="preserve">the sponsor again expressed a desire to move NPRR1092 forward to address current market issues, </w:t>
            </w:r>
            <w:r w:rsidR="00593E1C">
              <w:t>but</w:t>
            </w:r>
            <w:r w:rsidR="00892343">
              <w:t xml:space="preserve"> some participants again expressed a desire to wait for additional direction from the PUCT prior to modifying Protocols.</w:t>
            </w:r>
          </w:p>
          <w:p w14:paraId="1FA3F277" w14:textId="77777777" w:rsidR="00846072" w:rsidRDefault="00846072" w:rsidP="00B93339">
            <w:pPr>
              <w:pStyle w:val="NormalArial"/>
              <w:spacing w:before="120" w:after="120"/>
            </w:pPr>
            <w:r>
              <w:t xml:space="preserve">On 1/13/22, </w:t>
            </w:r>
            <w:r w:rsidR="005B1F14">
              <w:t xml:space="preserve">participants noted the </w:t>
            </w:r>
            <w:r w:rsidR="0056617C">
              <w:t xml:space="preserve">1/5/22 </w:t>
            </w:r>
            <w:r w:rsidR="005B1F14">
              <w:t xml:space="preserve">WMS </w:t>
            </w:r>
            <w:r w:rsidR="0056617C">
              <w:t xml:space="preserve">comments endorsing </w:t>
            </w:r>
            <w:r w:rsidR="005B1F14">
              <w:t>the 12/23/21 ERCOT comments.  O</w:t>
            </w:r>
            <w:r>
              <w:t>pponents expressed concerns that reducing the RUC floor could result in unnecessary price suppression and undercut market-based offers.</w:t>
            </w:r>
          </w:p>
          <w:p w14:paraId="2E827B36" w14:textId="7E1A1262" w:rsidR="009F7E66" w:rsidRPr="00236124" w:rsidRDefault="009F7E66" w:rsidP="00B93339">
            <w:pPr>
              <w:pStyle w:val="NormalArial"/>
              <w:spacing w:before="120" w:after="120"/>
            </w:pPr>
            <w:r>
              <w:t>On 2/9/22, participants reviewed the 1/31/22 Joint Commenters comments and the Impact Analysis for NPRR1092.  ERCOT Staff noted the 1/31/22 Joint Commenters comments would likely reduce the cost of implementation and a Revised Impact Analysis would be prepared</w:t>
            </w:r>
            <w:r w:rsidR="00D9740D">
              <w:t xml:space="preserve"> for TAC.  Opponents again expressed concerns that NPRR1092 could negatively impact Load hedges and long-term Resource adequacy.</w:t>
            </w:r>
          </w:p>
        </w:tc>
      </w:tr>
      <w:tr w:rsidR="005D02EF" w:rsidRPr="005879FE" w14:paraId="095E9A59" w14:textId="77777777" w:rsidTr="005D02E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B92AED9" w14:textId="77777777" w:rsidR="005D02EF" w:rsidRDefault="005D02EF" w:rsidP="00A872E3">
            <w:pPr>
              <w:pStyle w:val="Header"/>
            </w:pPr>
            <w:r>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23A6BA8" w14:textId="77777777" w:rsidR="005D02EF" w:rsidRDefault="005D02EF" w:rsidP="005D02EF">
            <w:pPr>
              <w:pStyle w:val="NormalArial"/>
              <w:spacing w:before="120" w:after="120"/>
            </w:pPr>
            <w:r w:rsidRPr="005D02EF">
              <w:t xml:space="preserve">On </w:t>
            </w:r>
            <w:r>
              <w:t xml:space="preserve">2/23/22, TAC voted </w:t>
            </w:r>
            <w:r w:rsidR="004F30A0">
              <w:t xml:space="preserve">unanimously </w:t>
            </w:r>
            <w:r>
              <w:t>via roll call to</w:t>
            </w:r>
            <w:r w:rsidR="004F30A0">
              <w:t xml:space="preserve"> table NPRR1092.  </w:t>
            </w:r>
            <w:r w:rsidRPr="005D02EF">
              <w:t>All Market Segments participated in the vote.</w:t>
            </w:r>
          </w:p>
          <w:p w14:paraId="354A95B9" w14:textId="7591988C" w:rsidR="00EF02D7" w:rsidRPr="005D02EF" w:rsidRDefault="00EF02D7" w:rsidP="005D02EF">
            <w:pPr>
              <w:pStyle w:val="NormalArial"/>
              <w:spacing w:before="120" w:after="120"/>
            </w:pPr>
            <w:r>
              <w:t>On 3/30/22, TAC voted via roll call t</w:t>
            </w:r>
            <w:r w:rsidRPr="00EF02D7">
              <w:t>o recommend approval of NPRR1092 as recommended by PRS in the 2/9/22 PRS Report as amended by the 3/28/22 Reliant comments as revised by TAC</w:t>
            </w:r>
            <w:r>
              <w:t xml:space="preserve">.  There were eight opposing votes from the Cooperative (2) (STEC, Golden Spread), Independent Generator (Luminant), IPM (3) (Tenaska, Morgan Stanley, Shell), and Municipal (2) (Garland, DME) Market Segments and four abstentions from the Cooperative (LCRA), and IOU (3) (Oncor, TNMP, CenterPoint) Market Segments.  All Market Segments participated in the vote. </w:t>
            </w:r>
          </w:p>
        </w:tc>
      </w:tr>
      <w:tr w:rsidR="005D02EF" w:rsidRPr="005879FE" w14:paraId="0C54AA4A" w14:textId="77777777" w:rsidTr="005D02E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D540E65" w14:textId="77777777" w:rsidR="005D02EF" w:rsidRDefault="005D02EF" w:rsidP="00A872E3">
            <w:pPr>
              <w:pStyle w:val="Header"/>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23CE338" w14:textId="77777777" w:rsidR="005D02EF" w:rsidRDefault="005D02EF" w:rsidP="005D02EF">
            <w:pPr>
              <w:pStyle w:val="NormalArial"/>
              <w:spacing w:before="120" w:after="120"/>
            </w:pPr>
            <w:r w:rsidRPr="005D02EF">
              <w:t xml:space="preserve">On </w:t>
            </w:r>
            <w:r>
              <w:t>2/23/22</w:t>
            </w:r>
            <w:r w:rsidRPr="005D02EF">
              <w:t>, TAC reviewed the ERCOT Opinion and ERCOT Market Impact Statement for NPRR1</w:t>
            </w:r>
            <w:r>
              <w:t>092.</w:t>
            </w:r>
            <w:r w:rsidR="004F30A0">
              <w:t xml:space="preserve">  Participants noted </w:t>
            </w:r>
            <w:r w:rsidR="00B81B84">
              <w:t>several sets of recently filed comments containing analysis of RUC behavior</w:t>
            </w:r>
            <w:r w:rsidR="009A1882">
              <w:t xml:space="preserve"> and</w:t>
            </w:r>
            <w:r w:rsidR="00B81B84">
              <w:t xml:space="preserve"> </w:t>
            </w:r>
            <w:r w:rsidR="004F30A0">
              <w:t>continu</w:t>
            </w:r>
            <w:r w:rsidR="009A1882">
              <w:t>ing</w:t>
            </w:r>
            <w:r w:rsidR="004F30A0">
              <w:t xml:space="preserve"> discussions regarding the potential impacts of changes to </w:t>
            </w:r>
            <w:r w:rsidR="004F30A0">
              <w:lastRenderedPageBreak/>
              <w:t>the RUC offer floor</w:t>
            </w:r>
            <w:r w:rsidR="004E4E72">
              <w:t>;</w:t>
            </w:r>
            <w:r w:rsidR="004F30A0">
              <w:t xml:space="preserve"> and requested</w:t>
            </w:r>
            <w:r w:rsidR="00B81B84">
              <w:t xml:space="preserve"> tabling NPRR1092 </w:t>
            </w:r>
            <w:r w:rsidR="009A1882">
              <w:t>for</w:t>
            </w:r>
            <w:r w:rsidR="004E4E72">
              <w:t xml:space="preserve"> further discussion at</w:t>
            </w:r>
            <w:r w:rsidR="00B81B84">
              <w:t xml:space="preserve"> a workshop.</w:t>
            </w:r>
          </w:p>
          <w:p w14:paraId="6CB8E5CC" w14:textId="399F43DC" w:rsidR="00EF02D7" w:rsidRPr="005D02EF" w:rsidRDefault="00EF02D7" w:rsidP="005D02EF">
            <w:pPr>
              <w:pStyle w:val="NormalArial"/>
              <w:spacing w:before="120" w:after="120"/>
            </w:pPr>
            <w:r>
              <w:t xml:space="preserve">On 3/30/22, TAC </w:t>
            </w:r>
            <w:r w:rsidR="00E74518">
              <w:t xml:space="preserve">noted the discussion held at the 3/10/22 workshop for NPRR1092, and </w:t>
            </w:r>
            <w:r>
              <w:t xml:space="preserve">reviewed the 3/24/22 Joint Commenters </w:t>
            </w:r>
            <w:r w:rsidR="008971A6">
              <w:t>c</w:t>
            </w:r>
            <w:r>
              <w:t xml:space="preserve">omments, the 3/25/22 Joint Commenters </w:t>
            </w:r>
            <w:r w:rsidR="008971A6">
              <w:t>c</w:t>
            </w:r>
            <w:r>
              <w:t xml:space="preserve">omments, the 3/25/22 Luminant </w:t>
            </w:r>
            <w:r w:rsidR="008971A6">
              <w:t>c</w:t>
            </w:r>
            <w:r>
              <w:t xml:space="preserve">omments, the 3/28/22 Reliant </w:t>
            </w:r>
            <w:r w:rsidR="008971A6">
              <w:t>c</w:t>
            </w:r>
            <w:r>
              <w:t xml:space="preserve">omments, and the 3/28/22 Shell </w:t>
            </w:r>
            <w:r w:rsidR="008971A6">
              <w:t>c</w:t>
            </w:r>
            <w:r>
              <w:t>omments.  TAC members proposed edits to set the RUC offer floor to $250</w:t>
            </w:r>
            <w:r w:rsidR="00406FE6">
              <w:t>/MWh</w:t>
            </w:r>
            <w:r>
              <w:t>.</w:t>
            </w:r>
          </w:p>
        </w:tc>
      </w:tr>
      <w:tr w:rsidR="005D02EF" w:rsidRPr="005879FE" w14:paraId="28115255" w14:textId="77777777" w:rsidTr="005D02E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7159102" w14:textId="77777777" w:rsidR="005D02EF" w:rsidRDefault="005D02EF" w:rsidP="00A872E3">
            <w:pPr>
              <w:pStyle w:val="Header"/>
            </w:pPr>
            <w:r>
              <w:lastRenderedPageBreak/>
              <w:t>ERCOT Opinion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168AF14" w14:textId="780FF0F5" w:rsidR="005D02EF" w:rsidRPr="005D02EF" w:rsidRDefault="005D02EF" w:rsidP="005D02EF">
            <w:pPr>
              <w:pStyle w:val="NormalArial"/>
              <w:spacing w:before="120" w:after="120"/>
            </w:pPr>
            <w:r w:rsidRPr="005D02EF">
              <w:t>ERCOT supports approval of NPRR1</w:t>
            </w:r>
            <w:r>
              <w:t>092</w:t>
            </w:r>
            <w:r w:rsidRPr="005D02EF">
              <w:t>.</w:t>
            </w:r>
          </w:p>
        </w:tc>
      </w:tr>
      <w:tr w:rsidR="005D02EF" w:rsidRPr="005879FE" w14:paraId="2C67E690" w14:textId="77777777" w:rsidTr="005D02E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B9045F8" w14:textId="77777777" w:rsidR="005D02EF" w:rsidRDefault="005D02EF" w:rsidP="00A872E3">
            <w:pPr>
              <w:pStyle w:val="Header"/>
            </w:pPr>
            <w:r>
              <w:t>ERCOT Market Impact Statement</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8D91E30" w14:textId="60388440" w:rsidR="005D02EF" w:rsidRPr="005D02EF" w:rsidRDefault="005D02EF" w:rsidP="005D02EF">
            <w:pPr>
              <w:pStyle w:val="NormalArial"/>
              <w:spacing w:before="120" w:after="120"/>
            </w:pPr>
            <w:r w:rsidRPr="005D02EF">
              <w:t>ERCOT Staff has reviewed NPRR1092 and believes the market impact for NPRR1092 establishes more appropriate incentives for Resources related to RUC</w:t>
            </w:r>
            <w:r>
              <w:t>.</w:t>
            </w:r>
          </w:p>
        </w:tc>
      </w:tr>
    </w:tbl>
    <w:p w14:paraId="6331B23D"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401F38" w14:textId="77777777" w:rsidTr="002F1A63">
        <w:trPr>
          <w:cantSplit/>
          <w:trHeight w:val="332"/>
        </w:trPr>
        <w:tc>
          <w:tcPr>
            <w:tcW w:w="10440" w:type="dxa"/>
            <w:gridSpan w:val="2"/>
            <w:tcBorders>
              <w:top w:val="single" w:sz="4" w:space="0" w:color="auto"/>
            </w:tcBorders>
            <w:shd w:val="clear" w:color="auto" w:fill="FFFFFF"/>
            <w:vAlign w:val="center"/>
          </w:tcPr>
          <w:p w14:paraId="048FC9DF" w14:textId="0084FF70" w:rsidR="00AA02EA" w:rsidRPr="002F1A63" w:rsidRDefault="009A3772" w:rsidP="002F1A63">
            <w:pPr>
              <w:pStyle w:val="Header"/>
              <w:jc w:val="center"/>
              <w:rPr>
                <w:bCs w:val="0"/>
              </w:rPr>
            </w:pPr>
            <w:r>
              <w:t>Sponsor</w:t>
            </w:r>
          </w:p>
        </w:tc>
      </w:tr>
      <w:tr w:rsidR="009A3772" w14:paraId="5A30B97C" w14:textId="77777777" w:rsidTr="00D176CF">
        <w:trPr>
          <w:cantSplit/>
          <w:trHeight w:val="432"/>
        </w:trPr>
        <w:tc>
          <w:tcPr>
            <w:tcW w:w="2880" w:type="dxa"/>
            <w:shd w:val="clear" w:color="auto" w:fill="FFFFFF"/>
            <w:vAlign w:val="center"/>
          </w:tcPr>
          <w:p w14:paraId="05FA6B75" w14:textId="094817F9" w:rsidR="00AA02EA" w:rsidRPr="002F1A63" w:rsidRDefault="009A3772" w:rsidP="002F1A63">
            <w:pPr>
              <w:pStyle w:val="Header"/>
              <w:rPr>
                <w:bCs w:val="0"/>
              </w:rPr>
            </w:pPr>
            <w:r w:rsidRPr="00B93CA0">
              <w:rPr>
                <w:bCs w:val="0"/>
              </w:rPr>
              <w:t>Name</w:t>
            </w:r>
          </w:p>
        </w:tc>
        <w:tc>
          <w:tcPr>
            <w:tcW w:w="7560" w:type="dxa"/>
            <w:vAlign w:val="center"/>
          </w:tcPr>
          <w:p w14:paraId="72F91F3F" w14:textId="77777777" w:rsidR="009A3772" w:rsidRDefault="00744491">
            <w:pPr>
              <w:pStyle w:val="NormalArial"/>
            </w:pPr>
            <w:r>
              <w:t>Carrie Bivens</w:t>
            </w:r>
          </w:p>
        </w:tc>
      </w:tr>
      <w:tr w:rsidR="009A3772" w14:paraId="0484B08B" w14:textId="77777777" w:rsidTr="00D176CF">
        <w:trPr>
          <w:cantSplit/>
          <w:trHeight w:val="432"/>
        </w:trPr>
        <w:tc>
          <w:tcPr>
            <w:tcW w:w="2880" w:type="dxa"/>
            <w:shd w:val="clear" w:color="auto" w:fill="FFFFFF"/>
            <w:vAlign w:val="center"/>
          </w:tcPr>
          <w:p w14:paraId="1A489ECB" w14:textId="2DCC6C59" w:rsidR="00AA02EA" w:rsidRPr="002F1A63" w:rsidRDefault="009A3772" w:rsidP="002F1A63">
            <w:pPr>
              <w:pStyle w:val="Header"/>
              <w:rPr>
                <w:bCs w:val="0"/>
              </w:rPr>
            </w:pPr>
            <w:r w:rsidRPr="00B93CA0">
              <w:rPr>
                <w:bCs w:val="0"/>
              </w:rPr>
              <w:t>E-mail Address</w:t>
            </w:r>
          </w:p>
        </w:tc>
        <w:tc>
          <w:tcPr>
            <w:tcW w:w="7560" w:type="dxa"/>
            <w:vAlign w:val="center"/>
          </w:tcPr>
          <w:p w14:paraId="6F0095EE" w14:textId="77777777" w:rsidR="009A3772" w:rsidRDefault="006154EF">
            <w:pPr>
              <w:pStyle w:val="NormalArial"/>
            </w:pPr>
            <w:hyperlink r:id="rId18" w:history="1">
              <w:r w:rsidR="00744491" w:rsidRPr="008D60D5">
                <w:rPr>
                  <w:rStyle w:val="Hyperlink"/>
                </w:rPr>
                <w:t>cbivens@potomaceconomics.com</w:t>
              </w:r>
            </w:hyperlink>
          </w:p>
        </w:tc>
      </w:tr>
      <w:tr w:rsidR="009A3772" w14:paraId="455D0669" w14:textId="77777777" w:rsidTr="00D176CF">
        <w:trPr>
          <w:cantSplit/>
          <w:trHeight w:val="432"/>
        </w:trPr>
        <w:tc>
          <w:tcPr>
            <w:tcW w:w="2880" w:type="dxa"/>
            <w:shd w:val="clear" w:color="auto" w:fill="FFFFFF"/>
            <w:vAlign w:val="center"/>
          </w:tcPr>
          <w:p w14:paraId="71757951" w14:textId="77777777" w:rsidR="009A3772" w:rsidRPr="00B93CA0" w:rsidRDefault="009A3772">
            <w:pPr>
              <w:pStyle w:val="Header"/>
              <w:rPr>
                <w:bCs w:val="0"/>
              </w:rPr>
            </w:pPr>
            <w:r w:rsidRPr="00B93CA0">
              <w:rPr>
                <w:bCs w:val="0"/>
              </w:rPr>
              <w:t>Company</w:t>
            </w:r>
          </w:p>
        </w:tc>
        <w:tc>
          <w:tcPr>
            <w:tcW w:w="7560" w:type="dxa"/>
            <w:vAlign w:val="center"/>
          </w:tcPr>
          <w:p w14:paraId="42BC1ACD" w14:textId="719D5D3D" w:rsidR="009A3772" w:rsidRDefault="00744491">
            <w:pPr>
              <w:pStyle w:val="NormalArial"/>
            </w:pPr>
            <w:r>
              <w:t>Potomac Economics, Independent Market Monitor</w:t>
            </w:r>
            <w:r w:rsidR="002F1A63">
              <w:t xml:space="preserve"> (IMM)</w:t>
            </w:r>
          </w:p>
        </w:tc>
      </w:tr>
      <w:tr w:rsidR="009A3772" w14:paraId="06A596D8" w14:textId="77777777" w:rsidTr="00D176CF">
        <w:trPr>
          <w:cantSplit/>
          <w:trHeight w:val="432"/>
        </w:trPr>
        <w:tc>
          <w:tcPr>
            <w:tcW w:w="2880" w:type="dxa"/>
            <w:tcBorders>
              <w:bottom w:val="single" w:sz="4" w:space="0" w:color="auto"/>
            </w:tcBorders>
            <w:shd w:val="clear" w:color="auto" w:fill="FFFFFF"/>
            <w:vAlign w:val="center"/>
          </w:tcPr>
          <w:p w14:paraId="1CCBBF1E"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4F6F94A0" w14:textId="77777777" w:rsidR="009A3772" w:rsidRDefault="00744491">
            <w:pPr>
              <w:pStyle w:val="NormalArial"/>
            </w:pPr>
            <w:r>
              <w:t>512-248-6678</w:t>
            </w:r>
          </w:p>
        </w:tc>
      </w:tr>
      <w:tr w:rsidR="009A3772" w14:paraId="793E7861" w14:textId="77777777" w:rsidTr="00D176CF">
        <w:trPr>
          <w:cantSplit/>
          <w:trHeight w:val="432"/>
        </w:trPr>
        <w:tc>
          <w:tcPr>
            <w:tcW w:w="2880" w:type="dxa"/>
            <w:tcBorders>
              <w:bottom w:val="single" w:sz="4" w:space="0" w:color="auto"/>
            </w:tcBorders>
            <w:shd w:val="clear" w:color="auto" w:fill="FFFFFF"/>
            <w:vAlign w:val="center"/>
          </w:tcPr>
          <w:p w14:paraId="19989258"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0D330473" w14:textId="571D763F" w:rsidR="009A3772" w:rsidRDefault="002F1A63">
            <w:pPr>
              <w:pStyle w:val="NormalArial"/>
            </w:pPr>
            <w:r>
              <w:t>Not applicable</w:t>
            </w:r>
          </w:p>
        </w:tc>
      </w:tr>
    </w:tbl>
    <w:p w14:paraId="6C9D21D0"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6E934D1F" w14:textId="77777777" w:rsidTr="00D176CF">
        <w:trPr>
          <w:cantSplit/>
          <w:trHeight w:val="432"/>
        </w:trPr>
        <w:tc>
          <w:tcPr>
            <w:tcW w:w="10440" w:type="dxa"/>
            <w:gridSpan w:val="2"/>
            <w:vAlign w:val="center"/>
          </w:tcPr>
          <w:p w14:paraId="63271D13" w14:textId="77777777" w:rsidR="009A3772" w:rsidRPr="007C199B" w:rsidRDefault="009A3772" w:rsidP="007C199B">
            <w:pPr>
              <w:pStyle w:val="NormalArial"/>
              <w:jc w:val="center"/>
              <w:rPr>
                <w:b/>
              </w:rPr>
            </w:pPr>
            <w:r w:rsidRPr="007C199B">
              <w:rPr>
                <w:b/>
              </w:rPr>
              <w:t>Market Rules Staff Contact</w:t>
            </w:r>
          </w:p>
        </w:tc>
      </w:tr>
      <w:tr w:rsidR="009A3772" w:rsidRPr="00D56D61" w14:paraId="28824519" w14:textId="77777777" w:rsidTr="00D176CF">
        <w:trPr>
          <w:cantSplit/>
          <w:trHeight w:val="432"/>
        </w:trPr>
        <w:tc>
          <w:tcPr>
            <w:tcW w:w="2880" w:type="dxa"/>
            <w:vAlign w:val="center"/>
          </w:tcPr>
          <w:p w14:paraId="24029BB2" w14:textId="77777777" w:rsidR="009A3772" w:rsidRPr="007C199B" w:rsidRDefault="009A3772">
            <w:pPr>
              <w:pStyle w:val="NormalArial"/>
              <w:rPr>
                <w:b/>
              </w:rPr>
            </w:pPr>
            <w:r w:rsidRPr="007C199B">
              <w:rPr>
                <w:b/>
              </w:rPr>
              <w:t>Name</w:t>
            </w:r>
          </w:p>
        </w:tc>
        <w:tc>
          <w:tcPr>
            <w:tcW w:w="7560" w:type="dxa"/>
            <w:vAlign w:val="center"/>
          </w:tcPr>
          <w:p w14:paraId="131BB1D7" w14:textId="00F4D0D6" w:rsidR="009A3772" w:rsidRPr="00D56D61" w:rsidRDefault="002F1A63">
            <w:pPr>
              <w:pStyle w:val="NormalArial"/>
            </w:pPr>
            <w:r>
              <w:t>Cory Phillips</w:t>
            </w:r>
          </w:p>
        </w:tc>
      </w:tr>
      <w:tr w:rsidR="009A3772" w:rsidRPr="00D56D61" w14:paraId="22841060" w14:textId="77777777" w:rsidTr="00D176CF">
        <w:trPr>
          <w:cantSplit/>
          <w:trHeight w:val="432"/>
        </w:trPr>
        <w:tc>
          <w:tcPr>
            <w:tcW w:w="2880" w:type="dxa"/>
            <w:vAlign w:val="center"/>
          </w:tcPr>
          <w:p w14:paraId="28A18834" w14:textId="77777777" w:rsidR="009A3772" w:rsidRPr="007C199B" w:rsidRDefault="009A3772">
            <w:pPr>
              <w:pStyle w:val="NormalArial"/>
              <w:rPr>
                <w:b/>
              </w:rPr>
            </w:pPr>
            <w:r w:rsidRPr="007C199B">
              <w:rPr>
                <w:b/>
              </w:rPr>
              <w:t>E-Mail Address</w:t>
            </w:r>
          </w:p>
        </w:tc>
        <w:tc>
          <w:tcPr>
            <w:tcW w:w="7560" w:type="dxa"/>
            <w:vAlign w:val="center"/>
          </w:tcPr>
          <w:p w14:paraId="57F30E9A" w14:textId="15683641" w:rsidR="009A3772" w:rsidRPr="00D56D61" w:rsidRDefault="006154EF">
            <w:pPr>
              <w:pStyle w:val="NormalArial"/>
            </w:pPr>
            <w:hyperlink r:id="rId19" w:history="1">
              <w:r w:rsidR="002F1A63" w:rsidRPr="00883A75">
                <w:rPr>
                  <w:rStyle w:val="Hyperlink"/>
                </w:rPr>
                <w:t>Cory.phillips@ercot.com</w:t>
              </w:r>
            </w:hyperlink>
          </w:p>
        </w:tc>
      </w:tr>
      <w:tr w:rsidR="009A3772" w:rsidRPr="005370B5" w14:paraId="5A75F897" w14:textId="77777777" w:rsidTr="00D176CF">
        <w:trPr>
          <w:cantSplit/>
          <w:trHeight w:val="432"/>
        </w:trPr>
        <w:tc>
          <w:tcPr>
            <w:tcW w:w="2880" w:type="dxa"/>
            <w:vAlign w:val="center"/>
          </w:tcPr>
          <w:p w14:paraId="3F74F1F7" w14:textId="77777777" w:rsidR="009A3772" w:rsidRPr="007C199B" w:rsidRDefault="009A3772">
            <w:pPr>
              <w:pStyle w:val="NormalArial"/>
              <w:rPr>
                <w:b/>
              </w:rPr>
            </w:pPr>
            <w:r w:rsidRPr="007C199B">
              <w:rPr>
                <w:b/>
              </w:rPr>
              <w:t>Phone Number</w:t>
            </w:r>
          </w:p>
        </w:tc>
        <w:tc>
          <w:tcPr>
            <w:tcW w:w="7560" w:type="dxa"/>
            <w:vAlign w:val="center"/>
          </w:tcPr>
          <w:p w14:paraId="04736853" w14:textId="20605B6D" w:rsidR="009A3772" w:rsidRDefault="002F1A63">
            <w:pPr>
              <w:pStyle w:val="NormalArial"/>
            </w:pPr>
            <w:r>
              <w:t>512-248-6464</w:t>
            </w:r>
          </w:p>
        </w:tc>
      </w:tr>
    </w:tbl>
    <w:p w14:paraId="0A4CEFFE" w14:textId="77777777" w:rsidR="00E70A0C" w:rsidRDefault="00E70A0C" w:rsidP="00E70A0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E70A0C" w14:paraId="3C8BF136" w14:textId="77777777" w:rsidTr="00DC1E73">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49FABBB" w14:textId="77777777" w:rsidR="00E70A0C" w:rsidRDefault="00E70A0C" w:rsidP="00DC1E73">
            <w:pPr>
              <w:pStyle w:val="NormalArial"/>
              <w:jc w:val="center"/>
              <w:rPr>
                <w:b/>
              </w:rPr>
            </w:pPr>
            <w:r>
              <w:rPr>
                <w:b/>
              </w:rPr>
              <w:t>Comments Received</w:t>
            </w:r>
          </w:p>
        </w:tc>
      </w:tr>
      <w:tr w:rsidR="00E70A0C" w14:paraId="543130C4" w14:textId="77777777" w:rsidTr="00DC1E7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FB17B02" w14:textId="77777777" w:rsidR="00E70A0C" w:rsidRDefault="00E70A0C" w:rsidP="00DC1E73">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6C8E620" w14:textId="77777777" w:rsidR="00E70A0C" w:rsidRDefault="00E70A0C" w:rsidP="00DC1E73">
            <w:pPr>
              <w:pStyle w:val="NormalArial"/>
              <w:rPr>
                <w:b/>
              </w:rPr>
            </w:pPr>
            <w:r>
              <w:rPr>
                <w:b/>
              </w:rPr>
              <w:t>Comment Summary</w:t>
            </w:r>
          </w:p>
        </w:tc>
      </w:tr>
      <w:tr w:rsidR="00E70A0C" w14:paraId="73B1EDB2" w14:textId="77777777" w:rsidTr="00DC1E7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E28B28E" w14:textId="59FEE139" w:rsidR="00E70A0C" w:rsidRDefault="00892343" w:rsidP="00DC1E73">
            <w:pPr>
              <w:pStyle w:val="Header"/>
              <w:rPr>
                <w:b w:val="0"/>
                <w:bCs w:val="0"/>
              </w:rPr>
            </w:pPr>
            <w:r>
              <w:rPr>
                <w:b w:val="0"/>
                <w:bCs w:val="0"/>
              </w:rPr>
              <w:t>WMS 101221</w:t>
            </w:r>
          </w:p>
        </w:tc>
        <w:tc>
          <w:tcPr>
            <w:tcW w:w="7560" w:type="dxa"/>
            <w:tcBorders>
              <w:top w:val="single" w:sz="4" w:space="0" w:color="auto"/>
              <w:left w:val="single" w:sz="4" w:space="0" w:color="auto"/>
              <w:bottom w:val="single" w:sz="4" w:space="0" w:color="auto"/>
              <w:right w:val="single" w:sz="4" w:space="0" w:color="auto"/>
            </w:tcBorders>
            <w:vAlign w:val="center"/>
          </w:tcPr>
          <w:p w14:paraId="7A56EC3E" w14:textId="7A511885" w:rsidR="00E70A0C" w:rsidRDefault="000E43A8" w:rsidP="00DC1E73">
            <w:pPr>
              <w:pStyle w:val="NormalArial"/>
              <w:spacing w:before="120" w:after="120"/>
            </w:pPr>
            <w:r>
              <w:t>Requested PRS continue to table NPRR1092 for further review by the Wholesale Market Working Group (WMWG)</w:t>
            </w:r>
          </w:p>
        </w:tc>
      </w:tr>
      <w:tr w:rsidR="00892343" w14:paraId="4F52EA3B" w14:textId="77777777" w:rsidTr="00DC1E7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3DD0982" w14:textId="6F25DB3D" w:rsidR="00892343" w:rsidRDefault="00892343" w:rsidP="00DC1E73">
            <w:pPr>
              <w:pStyle w:val="Header"/>
              <w:rPr>
                <w:b w:val="0"/>
                <w:bCs w:val="0"/>
              </w:rPr>
            </w:pPr>
            <w:r>
              <w:rPr>
                <w:b w:val="0"/>
                <w:bCs w:val="0"/>
              </w:rPr>
              <w:t>IMM 111921</w:t>
            </w:r>
          </w:p>
        </w:tc>
        <w:tc>
          <w:tcPr>
            <w:tcW w:w="7560" w:type="dxa"/>
            <w:tcBorders>
              <w:top w:val="single" w:sz="4" w:space="0" w:color="auto"/>
              <w:left w:val="single" w:sz="4" w:space="0" w:color="auto"/>
              <w:bottom w:val="single" w:sz="4" w:space="0" w:color="auto"/>
              <w:right w:val="single" w:sz="4" w:space="0" w:color="auto"/>
            </w:tcBorders>
            <w:vAlign w:val="center"/>
          </w:tcPr>
          <w:p w14:paraId="71C28AC7" w14:textId="35941FBA" w:rsidR="00892343" w:rsidRDefault="000E43A8" w:rsidP="00DC1E73">
            <w:pPr>
              <w:pStyle w:val="NormalArial"/>
              <w:spacing w:before="120" w:after="120"/>
            </w:pPr>
            <w:r>
              <w:t>Proposed additional edits to include a heat-rate multiplier of 16 times Fuel Index Price (FIP) plus $5/MWh as a second phase modification to the RUC offer floor and to remove the RUC opt-out provision</w:t>
            </w:r>
          </w:p>
        </w:tc>
      </w:tr>
      <w:tr w:rsidR="00892343" w14:paraId="754983B2" w14:textId="77777777" w:rsidTr="00DC1E7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588BCFD" w14:textId="1A21DB19" w:rsidR="00892343" w:rsidRDefault="00892343" w:rsidP="00DC1E73">
            <w:pPr>
              <w:pStyle w:val="Header"/>
              <w:rPr>
                <w:b w:val="0"/>
                <w:bCs w:val="0"/>
              </w:rPr>
            </w:pPr>
            <w:r>
              <w:rPr>
                <w:b w:val="0"/>
                <w:bCs w:val="0"/>
              </w:rPr>
              <w:t>ERCOT 120621</w:t>
            </w:r>
          </w:p>
        </w:tc>
        <w:tc>
          <w:tcPr>
            <w:tcW w:w="7560" w:type="dxa"/>
            <w:tcBorders>
              <w:top w:val="single" w:sz="4" w:space="0" w:color="auto"/>
              <w:left w:val="single" w:sz="4" w:space="0" w:color="auto"/>
              <w:bottom w:val="single" w:sz="4" w:space="0" w:color="auto"/>
              <w:right w:val="single" w:sz="4" w:space="0" w:color="auto"/>
            </w:tcBorders>
            <w:vAlign w:val="center"/>
          </w:tcPr>
          <w:p w14:paraId="49C713A5" w14:textId="00273A24" w:rsidR="00892343" w:rsidRDefault="00892343" w:rsidP="00DC1E73">
            <w:pPr>
              <w:pStyle w:val="NormalArial"/>
              <w:spacing w:before="120" w:after="120"/>
            </w:pPr>
            <w:r>
              <w:t>Proposed additional clarifying edits to the 11/19/21 IMM comments</w:t>
            </w:r>
          </w:p>
        </w:tc>
      </w:tr>
      <w:tr w:rsidR="00945137" w14:paraId="77381CC0" w14:textId="77777777" w:rsidTr="00DC1E7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4709833" w14:textId="47F6885F" w:rsidR="00945137" w:rsidRDefault="00945137" w:rsidP="00DC1E73">
            <w:pPr>
              <w:pStyle w:val="Header"/>
              <w:rPr>
                <w:b w:val="0"/>
                <w:bCs w:val="0"/>
              </w:rPr>
            </w:pPr>
            <w:r>
              <w:rPr>
                <w:b w:val="0"/>
                <w:bCs w:val="0"/>
              </w:rPr>
              <w:lastRenderedPageBreak/>
              <w:t>ERCOT 122321</w:t>
            </w:r>
          </w:p>
        </w:tc>
        <w:tc>
          <w:tcPr>
            <w:tcW w:w="7560" w:type="dxa"/>
            <w:tcBorders>
              <w:top w:val="single" w:sz="4" w:space="0" w:color="auto"/>
              <w:left w:val="single" w:sz="4" w:space="0" w:color="auto"/>
              <w:bottom w:val="single" w:sz="4" w:space="0" w:color="auto"/>
              <w:right w:val="single" w:sz="4" w:space="0" w:color="auto"/>
            </w:tcBorders>
            <w:vAlign w:val="center"/>
          </w:tcPr>
          <w:p w14:paraId="1E8BE0B4" w14:textId="1C657311" w:rsidR="00945137" w:rsidRDefault="00945137" w:rsidP="00DC1E73">
            <w:pPr>
              <w:pStyle w:val="NormalArial"/>
              <w:spacing w:before="120" w:after="120"/>
            </w:pPr>
            <w:r>
              <w:t xml:space="preserve">Proposed additional edits to the 12/6/21 ERCOT comments to address a concern raised by stakeholders regarding the rare instance where </w:t>
            </w:r>
            <w:r w:rsidR="00846072">
              <w:t xml:space="preserve">a Resource updates its </w:t>
            </w:r>
            <w:r w:rsidR="00723203">
              <w:t>Current Operating Plan (</w:t>
            </w:r>
            <w:r w:rsidR="00846072">
              <w:t>COP</w:t>
            </w:r>
            <w:r w:rsidR="00723203">
              <w:t>)</w:t>
            </w:r>
            <w:r w:rsidR="00846072">
              <w:t xml:space="preserve"> to reflect self-commitment but still receives a RUC instruction during the hour due to its COP reflecting “OFF” when the RUC Snapshot was taken.</w:t>
            </w:r>
          </w:p>
        </w:tc>
      </w:tr>
      <w:tr w:rsidR="00945137" w14:paraId="371E0475" w14:textId="77777777" w:rsidTr="00DC1E7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3442E0C" w14:textId="3A5AF349" w:rsidR="00945137" w:rsidRDefault="00945137" w:rsidP="00DC1E73">
            <w:pPr>
              <w:pStyle w:val="Header"/>
              <w:rPr>
                <w:b w:val="0"/>
                <w:bCs w:val="0"/>
              </w:rPr>
            </w:pPr>
            <w:r>
              <w:rPr>
                <w:b w:val="0"/>
                <w:bCs w:val="0"/>
              </w:rPr>
              <w:t>WMS 010522</w:t>
            </w:r>
          </w:p>
        </w:tc>
        <w:tc>
          <w:tcPr>
            <w:tcW w:w="7560" w:type="dxa"/>
            <w:tcBorders>
              <w:top w:val="single" w:sz="4" w:space="0" w:color="auto"/>
              <w:left w:val="single" w:sz="4" w:space="0" w:color="auto"/>
              <w:bottom w:val="single" w:sz="4" w:space="0" w:color="auto"/>
              <w:right w:val="single" w:sz="4" w:space="0" w:color="auto"/>
            </w:tcBorders>
            <w:vAlign w:val="center"/>
          </w:tcPr>
          <w:p w14:paraId="49A76D6E" w14:textId="54077442" w:rsidR="00945137" w:rsidRDefault="00945137" w:rsidP="00DC1E73">
            <w:pPr>
              <w:pStyle w:val="NormalArial"/>
              <w:spacing w:before="120" w:after="120"/>
            </w:pPr>
            <w:r>
              <w:t>Endorsed NPRR1092 as amended by the 12/23/21 ERCOT comments</w:t>
            </w:r>
          </w:p>
        </w:tc>
      </w:tr>
      <w:tr w:rsidR="00D9740D" w14:paraId="6BEC4E1B" w14:textId="77777777" w:rsidTr="00DC1E7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5C2A201" w14:textId="3EB019FC" w:rsidR="00D9740D" w:rsidRDefault="00D9740D" w:rsidP="00DC1E73">
            <w:pPr>
              <w:pStyle w:val="Header"/>
              <w:rPr>
                <w:b w:val="0"/>
                <w:bCs w:val="0"/>
              </w:rPr>
            </w:pPr>
            <w:r>
              <w:rPr>
                <w:b w:val="0"/>
                <w:bCs w:val="0"/>
              </w:rPr>
              <w:t>Joint Commenters 013122</w:t>
            </w:r>
          </w:p>
        </w:tc>
        <w:tc>
          <w:tcPr>
            <w:tcW w:w="7560" w:type="dxa"/>
            <w:tcBorders>
              <w:top w:val="single" w:sz="4" w:space="0" w:color="auto"/>
              <w:left w:val="single" w:sz="4" w:space="0" w:color="auto"/>
              <w:bottom w:val="single" w:sz="4" w:space="0" w:color="auto"/>
              <w:right w:val="single" w:sz="4" w:space="0" w:color="auto"/>
            </w:tcBorders>
            <w:vAlign w:val="center"/>
          </w:tcPr>
          <w:p w14:paraId="16CDB02C" w14:textId="75AF811B" w:rsidR="00D9740D" w:rsidRDefault="00D9740D" w:rsidP="00DC1E73">
            <w:pPr>
              <w:pStyle w:val="NormalArial"/>
              <w:spacing w:before="120" w:after="120"/>
            </w:pPr>
            <w:r>
              <w:t>Proposed edits to align NPRR1092 with the policy dictated by the PUCT at its Open Meeting on January 27, 2022</w:t>
            </w:r>
          </w:p>
        </w:tc>
      </w:tr>
      <w:tr w:rsidR="005D02EF" w14:paraId="04496A03" w14:textId="77777777" w:rsidTr="00DC1E7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A8C2F30" w14:textId="0335C730" w:rsidR="005D02EF" w:rsidRDefault="005D02EF" w:rsidP="00DC1E73">
            <w:pPr>
              <w:pStyle w:val="Header"/>
              <w:rPr>
                <w:b w:val="0"/>
                <w:bCs w:val="0"/>
              </w:rPr>
            </w:pPr>
            <w:r>
              <w:rPr>
                <w:b w:val="0"/>
                <w:bCs w:val="0"/>
              </w:rPr>
              <w:t>Shell 021622</w:t>
            </w:r>
          </w:p>
        </w:tc>
        <w:tc>
          <w:tcPr>
            <w:tcW w:w="7560" w:type="dxa"/>
            <w:tcBorders>
              <w:top w:val="single" w:sz="4" w:space="0" w:color="auto"/>
              <w:left w:val="single" w:sz="4" w:space="0" w:color="auto"/>
              <w:bottom w:val="single" w:sz="4" w:space="0" w:color="auto"/>
              <w:right w:val="single" w:sz="4" w:space="0" w:color="auto"/>
            </w:tcBorders>
            <w:vAlign w:val="center"/>
          </w:tcPr>
          <w:p w14:paraId="7EFB2863" w14:textId="353BCEB0" w:rsidR="005D02EF" w:rsidRDefault="005D02EF" w:rsidP="00DC1E73">
            <w:pPr>
              <w:pStyle w:val="NormalArial"/>
              <w:spacing w:before="120" w:after="120"/>
            </w:pPr>
            <w:r>
              <w:t>Opposed NPRR1092</w:t>
            </w:r>
          </w:p>
        </w:tc>
      </w:tr>
      <w:tr w:rsidR="005D02EF" w14:paraId="5867D966" w14:textId="77777777" w:rsidTr="00DC1E7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5FE945E" w14:textId="0918F2D0" w:rsidR="005D02EF" w:rsidRDefault="005D02EF" w:rsidP="00DC1E73">
            <w:pPr>
              <w:pStyle w:val="Header"/>
              <w:rPr>
                <w:b w:val="0"/>
                <w:bCs w:val="0"/>
              </w:rPr>
            </w:pPr>
            <w:r>
              <w:rPr>
                <w:b w:val="0"/>
                <w:bCs w:val="0"/>
              </w:rPr>
              <w:t>Luminant 021722</w:t>
            </w:r>
          </w:p>
        </w:tc>
        <w:tc>
          <w:tcPr>
            <w:tcW w:w="7560" w:type="dxa"/>
            <w:tcBorders>
              <w:top w:val="single" w:sz="4" w:space="0" w:color="auto"/>
              <w:left w:val="single" w:sz="4" w:space="0" w:color="auto"/>
              <w:bottom w:val="single" w:sz="4" w:space="0" w:color="auto"/>
              <w:right w:val="single" w:sz="4" w:space="0" w:color="auto"/>
            </w:tcBorders>
            <w:vAlign w:val="center"/>
          </w:tcPr>
          <w:p w14:paraId="228EB94F" w14:textId="18E8B205" w:rsidR="005D02EF" w:rsidRDefault="005D02EF" w:rsidP="00DC1E73">
            <w:pPr>
              <w:pStyle w:val="NormalArial"/>
              <w:spacing w:before="120" w:after="120"/>
            </w:pPr>
            <w:r>
              <w:t>Opposed NPRR1092</w:t>
            </w:r>
          </w:p>
        </w:tc>
      </w:tr>
      <w:tr w:rsidR="005D02EF" w14:paraId="564A49D8" w14:textId="77777777" w:rsidTr="00DC1E7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EDED74C" w14:textId="293A31E1" w:rsidR="005D02EF" w:rsidRDefault="005D02EF" w:rsidP="00DC1E73">
            <w:pPr>
              <w:pStyle w:val="Header"/>
              <w:rPr>
                <w:b w:val="0"/>
                <w:bCs w:val="0"/>
              </w:rPr>
            </w:pPr>
            <w:r>
              <w:rPr>
                <w:b w:val="0"/>
                <w:bCs w:val="0"/>
              </w:rPr>
              <w:t>Reliant 022222</w:t>
            </w:r>
          </w:p>
        </w:tc>
        <w:tc>
          <w:tcPr>
            <w:tcW w:w="7560" w:type="dxa"/>
            <w:tcBorders>
              <w:top w:val="single" w:sz="4" w:space="0" w:color="auto"/>
              <w:left w:val="single" w:sz="4" w:space="0" w:color="auto"/>
              <w:bottom w:val="single" w:sz="4" w:space="0" w:color="auto"/>
              <w:right w:val="single" w:sz="4" w:space="0" w:color="auto"/>
            </w:tcBorders>
            <w:vAlign w:val="center"/>
          </w:tcPr>
          <w:p w14:paraId="05F655E8" w14:textId="371383C2" w:rsidR="005D02EF" w:rsidRDefault="005D02EF" w:rsidP="00DC1E73">
            <w:pPr>
              <w:pStyle w:val="NormalArial"/>
              <w:spacing w:before="120" w:after="120"/>
            </w:pPr>
            <w:r>
              <w:t>Supported NPRR1092</w:t>
            </w:r>
          </w:p>
        </w:tc>
      </w:tr>
      <w:tr w:rsidR="00CC49EB" w14:paraId="39634F99" w14:textId="77777777" w:rsidTr="00DC1E7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38F1194" w14:textId="06790C2C" w:rsidR="00CC49EB" w:rsidRDefault="00E74518" w:rsidP="00DC1E73">
            <w:pPr>
              <w:pStyle w:val="Header"/>
              <w:rPr>
                <w:b w:val="0"/>
                <w:bCs w:val="0"/>
              </w:rPr>
            </w:pPr>
            <w:r>
              <w:rPr>
                <w:b w:val="0"/>
                <w:bCs w:val="0"/>
              </w:rPr>
              <w:t>Joint Commenters 030122</w:t>
            </w:r>
          </w:p>
        </w:tc>
        <w:tc>
          <w:tcPr>
            <w:tcW w:w="7560" w:type="dxa"/>
            <w:tcBorders>
              <w:top w:val="single" w:sz="4" w:space="0" w:color="auto"/>
              <w:left w:val="single" w:sz="4" w:space="0" w:color="auto"/>
              <w:bottom w:val="single" w:sz="4" w:space="0" w:color="auto"/>
              <w:right w:val="single" w:sz="4" w:space="0" w:color="auto"/>
            </w:tcBorders>
            <w:vAlign w:val="center"/>
          </w:tcPr>
          <w:p w14:paraId="52A259FE" w14:textId="7101DD0D" w:rsidR="00CC49EB" w:rsidRDefault="00550EA5" w:rsidP="00DC1E73">
            <w:pPr>
              <w:pStyle w:val="NormalArial"/>
              <w:spacing w:before="120" w:after="120"/>
            </w:pPr>
            <w:r>
              <w:t>Noted concerns and p</w:t>
            </w:r>
            <w:r w:rsidR="00406FE6">
              <w:t>rovided discussion topics for the 3/10/22 NPRR1092 Workshop</w:t>
            </w:r>
          </w:p>
        </w:tc>
      </w:tr>
      <w:tr w:rsidR="00CC49EB" w14:paraId="5CE8E5D6" w14:textId="77777777" w:rsidTr="00DC1E7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5B83BED" w14:textId="477C5261" w:rsidR="00CC49EB" w:rsidRDefault="00E74518" w:rsidP="00DC1E73">
            <w:pPr>
              <w:pStyle w:val="Header"/>
              <w:rPr>
                <w:b w:val="0"/>
                <w:bCs w:val="0"/>
              </w:rPr>
            </w:pPr>
            <w:r>
              <w:rPr>
                <w:b w:val="0"/>
                <w:bCs w:val="0"/>
              </w:rPr>
              <w:t>Shell 030822</w:t>
            </w:r>
          </w:p>
        </w:tc>
        <w:tc>
          <w:tcPr>
            <w:tcW w:w="7560" w:type="dxa"/>
            <w:tcBorders>
              <w:top w:val="single" w:sz="4" w:space="0" w:color="auto"/>
              <w:left w:val="single" w:sz="4" w:space="0" w:color="auto"/>
              <w:bottom w:val="single" w:sz="4" w:space="0" w:color="auto"/>
              <w:right w:val="single" w:sz="4" w:space="0" w:color="auto"/>
            </w:tcBorders>
            <w:vAlign w:val="center"/>
          </w:tcPr>
          <w:p w14:paraId="77DFB9D4" w14:textId="0A7F78A4" w:rsidR="00CC49EB" w:rsidRDefault="00406FE6" w:rsidP="00DC1E73">
            <w:pPr>
              <w:pStyle w:val="NormalArial"/>
              <w:spacing w:before="120" w:after="120"/>
            </w:pPr>
            <w:r>
              <w:t>Expressed support for setting the RUC offer floor to $1000/MWh</w:t>
            </w:r>
          </w:p>
        </w:tc>
      </w:tr>
      <w:tr w:rsidR="00E74518" w14:paraId="62827ADA" w14:textId="77777777" w:rsidTr="00DC1E7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AB3291E" w14:textId="3A483D7B" w:rsidR="00E74518" w:rsidRDefault="00E74518" w:rsidP="00DC1E73">
            <w:pPr>
              <w:pStyle w:val="Header"/>
              <w:rPr>
                <w:b w:val="0"/>
                <w:bCs w:val="0"/>
              </w:rPr>
            </w:pPr>
            <w:r>
              <w:rPr>
                <w:b w:val="0"/>
                <w:bCs w:val="0"/>
              </w:rPr>
              <w:t>Luminant 030822</w:t>
            </w:r>
          </w:p>
        </w:tc>
        <w:tc>
          <w:tcPr>
            <w:tcW w:w="7560" w:type="dxa"/>
            <w:tcBorders>
              <w:top w:val="single" w:sz="4" w:space="0" w:color="auto"/>
              <w:left w:val="single" w:sz="4" w:space="0" w:color="auto"/>
              <w:bottom w:val="single" w:sz="4" w:space="0" w:color="auto"/>
              <w:right w:val="single" w:sz="4" w:space="0" w:color="auto"/>
            </w:tcBorders>
            <w:vAlign w:val="center"/>
          </w:tcPr>
          <w:p w14:paraId="363D235D" w14:textId="40A49685" w:rsidR="00E74518" w:rsidRDefault="00550EA5" w:rsidP="00DC1E73">
            <w:pPr>
              <w:pStyle w:val="NormalArial"/>
              <w:spacing w:before="120" w:after="120"/>
            </w:pPr>
            <w:r>
              <w:t>Noted concerns and provided discussion topics for the 3/10/22 NPRR1092 Workshop</w:t>
            </w:r>
          </w:p>
        </w:tc>
      </w:tr>
      <w:tr w:rsidR="00E74518" w14:paraId="4B0F31AA" w14:textId="77777777" w:rsidTr="00DC1E7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FEC9228" w14:textId="24EE22C1" w:rsidR="00E74518" w:rsidRDefault="00E74518" w:rsidP="00DC1E73">
            <w:pPr>
              <w:pStyle w:val="Header"/>
              <w:rPr>
                <w:b w:val="0"/>
                <w:bCs w:val="0"/>
              </w:rPr>
            </w:pPr>
            <w:r>
              <w:rPr>
                <w:b w:val="0"/>
                <w:bCs w:val="0"/>
              </w:rPr>
              <w:t>TCPA 030822</w:t>
            </w:r>
          </w:p>
        </w:tc>
        <w:tc>
          <w:tcPr>
            <w:tcW w:w="7560" w:type="dxa"/>
            <w:tcBorders>
              <w:top w:val="single" w:sz="4" w:space="0" w:color="auto"/>
              <w:left w:val="single" w:sz="4" w:space="0" w:color="auto"/>
              <w:bottom w:val="single" w:sz="4" w:space="0" w:color="auto"/>
              <w:right w:val="single" w:sz="4" w:space="0" w:color="auto"/>
            </w:tcBorders>
            <w:vAlign w:val="center"/>
          </w:tcPr>
          <w:p w14:paraId="31B01480" w14:textId="59B31F01" w:rsidR="00E74518" w:rsidRDefault="007F648C" w:rsidP="00DC1E73">
            <w:pPr>
              <w:pStyle w:val="NormalArial"/>
              <w:spacing w:before="120" w:after="120"/>
            </w:pPr>
            <w:r>
              <w:t>Opposed NPRR1092</w:t>
            </w:r>
          </w:p>
        </w:tc>
      </w:tr>
      <w:tr w:rsidR="00E74518" w14:paraId="052EB9AD" w14:textId="77777777" w:rsidTr="00DC1E7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930CE08" w14:textId="75155E13" w:rsidR="00E74518" w:rsidRDefault="00E74518" w:rsidP="00DC1E73">
            <w:pPr>
              <w:pStyle w:val="Header"/>
              <w:rPr>
                <w:b w:val="0"/>
                <w:bCs w:val="0"/>
              </w:rPr>
            </w:pPr>
            <w:r>
              <w:rPr>
                <w:b w:val="0"/>
                <w:bCs w:val="0"/>
              </w:rPr>
              <w:t>STEC and LCRA 030922</w:t>
            </w:r>
          </w:p>
        </w:tc>
        <w:tc>
          <w:tcPr>
            <w:tcW w:w="7560" w:type="dxa"/>
            <w:tcBorders>
              <w:top w:val="single" w:sz="4" w:space="0" w:color="auto"/>
              <w:left w:val="single" w:sz="4" w:space="0" w:color="auto"/>
              <w:bottom w:val="single" w:sz="4" w:space="0" w:color="auto"/>
              <w:right w:val="single" w:sz="4" w:space="0" w:color="auto"/>
            </w:tcBorders>
            <w:vAlign w:val="center"/>
          </w:tcPr>
          <w:p w14:paraId="005CDA48" w14:textId="759049EA" w:rsidR="00E74518" w:rsidRDefault="007F648C" w:rsidP="00DC1E73">
            <w:pPr>
              <w:pStyle w:val="NormalArial"/>
              <w:spacing w:before="120" w:after="120"/>
            </w:pPr>
            <w:r>
              <w:t>Noted concerns and provided discussion topics for the 3/10/22 NPRR1092 Workshop</w:t>
            </w:r>
          </w:p>
        </w:tc>
      </w:tr>
      <w:tr w:rsidR="00E74518" w14:paraId="68468EF3" w14:textId="77777777" w:rsidTr="00DC1E7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C8043BD" w14:textId="52C15B38" w:rsidR="00E74518" w:rsidRDefault="00E74518" w:rsidP="00DC1E73">
            <w:pPr>
              <w:pStyle w:val="Header"/>
              <w:rPr>
                <w:b w:val="0"/>
                <w:bCs w:val="0"/>
              </w:rPr>
            </w:pPr>
            <w:r>
              <w:rPr>
                <w:b w:val="0"/>
                <w:bCs w:val="0"/>
              </w:rPr>
              <w:t>Joint Commenters 032422</w:t>
            </w:r>
          </w:p>
        </w:tc>
        <w:tc>
          <w:tcPr>
            <w:tcW w:w="7560" w:type="dxa"/>
            <w:tcBorders>
              <w:top w:val="single" w:sz="4" w:space="0" w:color="auto"/>
              <w:left w:val="single" w:sz="4" w:space="0" w:color="auto"/>
              <w:bottom w:val="single" w:sz="4" w:space="0" w:color="auto"/>
              <w:right w:val="single" w:sz="4" w:space="0" w:color="auto"/>
            </w:tcBorders>
            <w:vAlign w:val="center"/>
          </w:tcPr>
          <w:p w14:paraId="3FB39ACD" w14:textId="3FD100F6" w:rsidR="00E74518" w:rsidRDefault="007F648C" w:rsidP="00DC1E73">
            <w:pPr>
              <w:pStyle w:val="NormalArial"/>
              <w:spacing w:before="120" w:after="120"/>
            </w:pPr>
            <w:r>
              <w:t>Proposed edits to set the RUC offer floor at $200/MWh</w:t>
            </w:r>
          </w:p>
        </w:tc>
      </w:tr>
      <w:tr w:rsidR="00E74518" w14:paraId="0DFE4E69" w14:textId="77777777" w:rsidTr="00DC1E7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40371BD" w14:textId="4ABF7823" w:rsidR="00E74518" w:rsidRDefault="00E74518" w:rsidP="00DC1E73">
            <w:pPr>
              <w:pStyle w:val="Header"/>
              <w:rPr>
                <w:b w:val="0"/>
                <w:bCs w:val="0"/>
              </w:rPr>
            </w:pPr>
            <w:r>
              <w:rPr>
                <w:b w:val="0"/>
                <w:bCs w:val="0"/>
              </w:rPr>
              <w:t>Joint Commenters 032522</w:t>
            </w:r>
          </w:p>
        </w:tc>
        <w:tc>
          <w:tcPr>
            <w:tcW w:w="7560" w:type="dxa"/>
            <w:tcBorders>
              <w:top w:val="single" w:sz="4" w:space="0" w:color="auto"/>
              <w:left w:val="single" w:sz="4" w:space="0" w:color="auto"/>
              <w:bottom w:val="single" w:sz="4" w:space="0" w:color="auto"/>
              <w:right w:val="single" w:sz="4" w:space="0" w:color="auto"/>
            </w:tcBorders>
            <w:vAlign w:val="center"/>
          </w:tcPr>
          <w:p w14:paraId="132F05CD" w14:textId="29E95EAD" w:rsidR="00E74518" w:rsidRDefault="007F648C" w:rsidP="00DC1E73">
            <w:pPr>
              <w:pStyle w:val="NormalArial"/>
              <w:spacing w:before="120" w:after="120"/>
            </w:pPr>
            <w:r>
              <w:t>Proposed edits to the 3/24/22 Joint Commenters comments to limit, rather than remove, the RUC opt-out provision</w:t>
            </w:r>
          </w:p>
        </w:tc>
      </w:tr>
      <w:tr w:rsidR="00E74518" w14:paraId="78A3BEE8" w14:textId="77777777" w:rsidTr="00DC1E7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4233AD5" w14:textId="129F17D2" w:rsidR="00E74518" w:rsidRDefault="00E74518" w:rsidP="00DC1E73">
            <w:pPr>
              <w:pStyle w:val="Header"/>
              <w:rPr>
                <w:b w:val="0"/>
                <w:bCs w:val="0"/>
              </w:rPr>
            </w:pPr>
            <w:r>
              <w:rPr>
                <w:b w:val="0"/>
                <w:bCs w:val="0"/>
              </w:rPr>
              <w:t>Luminant 032522</w:t>
            </w:r>
          </w:p>
        </w:tc>
        <w:tc>
          <w:tcPr>
            <w:tcW w:w="7560" w:type="dxa"/>
            <w:tcBorders>
              <w:top w:val="single" w:sz="4" w:space="0" w:color="auto"/>
              <w:left w:val="single" w:sz="4" w:space="0" w:color="auto"/>
              <w:bottom w:val="single" w:sz="4" w:space="0" w:color="auto"/>
              <w:right w:val="single" w:sz="4" w:space="0" w:color="auto"/>
            </w:tcBorders>
            <w:vAlign w:val="center"/>
          </w:tcPr>
          <w:p w14:paraId="6694E1B5" w14:textId="082FC6F5" w:rsidR="00E74518" w:rsidRDefault="00E94F04" w:rsidP="00DC1E73">
            <w:pPr>
              <w:pStyle w:val="NormalArial"/>
              <w:spacing w:before="120" w:after="120"/>
            </w:pPr>
            <w:r>
              <w:t>Opposed NPRR1092</w:t>
            </w:r>
          </w:p>
        </w:tc>
      </w:tr>
      <w:tr w:rsidR="00E74518" w14:paraId="011FE2E4" w14:textId="77777777" w:rsidTr="00DC1E7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E9746F4" w14:textId="217A3C67" w:rsidR="00E74518" w:rsidRDefault="00E74518" w:rsidP="00DC1E73">
            <w:pPr>
              <w:pStyle w:val="Header"/>
              <w:rPr>
                <w:b w:val="0"/>
                <w:bCs w:val="0"/>
              </w:rPr>
            </w:pPr>
            <w:r>
              <w:rPr>
                <w:b w:val="0"/>
                <w:bCs w:val="0"/>
              </w:rPr>
              <w:t>Reliant 032822</w:t>
            </w:r>
          </w:p>
        </w:tc>
        <w:tc>
          <w:tcPr>
            <w:tcW w:w="7560" w:type="dxa"/>
            <w:tcBorders>
              <w:top w:val="single" w:sz="4" w:space="0" w:color="auto"/>
              <w:left w:val="single" w:sz="4" w:space="0" w:color="auto"/>
              <w:bottom w:val="single" w:sz="4" w:space="0" w:color="auto"/>
              <w:right w:val="single" w:sz="4" w:space="0" w:color="auto"/>
            </w:tcBorders>
            <w:vAlign w:val="center"/>
          </w:tcPr>
          <w:p w14:paraId="6C89E4EA" w14:textId="53A7EA90" w:rsidR="00E74518" w:rsidRDefault="00E94F04" w:rsidP="00DC1E73">
            <w:pPr>
              <w:pStyle w:val="NormalArial"/>
              <w:spacing w:before="120" w:after="120"/>
            </w:pPr>
            <w:r>
              <w:t>Proposed edits to the 3/25/22 Joint Commenters comments to address an issue raised in the 12/23/21 ERCOT comments</w:t>
            </w:r>
          </w:p>
        </w:tc>
      </w:tr>
      <w:tr w:rsidR="00E74518" w14:paraId="3E0F6376" w14:textId="77777777" w:rsidTr="00DC1E7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624848D" w14:textId="3ED4D539" w:rsidR="00E74518" w:rsidRDefault="00E74518" w:rsidP="00DC1E73">
            <w:pPr>
              <w:pStyle w:val="Header"/>
              <w:rPr>
                <w:b w:val="0"/>
                <w:bCs w:val="0"/>
              </w:rPr>
            </w:pPr>
            <w:r>
              <w:rPr>
                <w:b w:val="0"/>
                <w:bCs w:val="0"/>
              </w:rPr>
              <w:t>Shell 032822</w:t>
            </w:r>
          </w:p>
        </w:tc>
        <w:tc>
          <w:tcPr>
            <w:tcW w:w="7560" w:type="dxa"/>
            <w:tcBorders>
              <w:top w:val="single" w:sz="4" w:space="0" w:color="auto"/>
              <w:left w:val="single" w:sz="4" w:space="0" w:color="auto"/>
              <w:bottom w:val="single" w:sz="4" w:space="0" w:color="auto"/>
              <w:right w:val="single" w:sz="4" w:space="0" w:color="auto"/>
            </w:tcBorders>
            <w:vAlign w:val="center"/>
          </w:tcPr>
          <w:p w14:paraId="41FDBB83" w14:textId="0FFB9623" w:rsidR="00E74518" w:rsidRDefault="00E94F04" w:rsidP="00DC1E73">
            <w:pPr>
              <w:pStyle w:val="NormalArial"/>
              <w:spacing w:before="120" w:after="120"/>
            </w:pPr>
            <w:r>
              <w:t>Opposed NPRR1092</w:t>
            </w:r>
          </w:p>
        </w:tc>
      </w:tr>
    </w:tbl>
    <w:p w14:paraId="550170A1" w14:textId="77777777" w:rsidR="00E70A0C" w:rsidRDefault="00E70A0C" w:rsidP="00E70A0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70A0C" w:rsidRPr="001B6509" w14:paraId="54BCAFEF" w14:textId="77777777" w:rsidTr="00DC1E73">
        <w:trPr>
          <w:trHeight w:val="350"/>
        </w:trPr>
        <w:tc>
          <w:tcPr>
            <w:tcW w:w="10440" w:type="dxa"/>
            <w:tcBorders>
              <w:bottom w:val="single" w:sz="4" w:space="0" w:color="auto"/>
            </w:tcBorders>
            <w:shd w:val="clear" w:color="auto" w:fill="FFFFFF"/>
            <w:vAlign w:val="center"/>
          </w:tcPr>
          <w:p w14:paraId="334AB98A" w14:textId="77777777" w:rsidR="00E70A0C" w:rsidRPr="001B6509" w:rsidRDefault="00E70A0C" w:rsidP="00DC1E73">
            <w:pPr>
              <w:tabs>
                <w:tab w:val="center" w:pos="4320"/>
                <w:tab w:val="right" w:pos="8640"/>
              </w:tabs>
              <w:jc w:val="center"/>
              <w:rPr>
                <w:rFonts w:ascii="Arial" w:hAnsi="Arial"/>
                <w:b/>
                <w:bCs/>
              </w:rPr>
            </w:pPr>
            <w:r w:rsidRPr="001B6509">
              <w:rPr>
                <w:rFonts w:ascii="Arial" w:hAnsi="Arial"/>
                <w:b/>
                <w:bCs/>
              </w:rPr>
              <w:t>Market Rules Notes</w:t>
            </w:r>
          </w:p>
        </w:tc>
      </w:tr>
    </w:tbl>
    <w:p w14:paraId="2B6EE1F1" w14:textId="77777777" w:rsidR="00C50313" w:rsidRPr="007131A4" w:rsidRDefault="00C50313" w:rsidP="00C50313">
      <w:pPr>
        <w:tabs>
          <w:tab w:val="num" w:pos="0"/>
        </w:tabs>
        <w:spacing w:before="120" w:after="120"/>
        <w:rPr>
          <w:rFonts w:ascii="Arial" w:hAnsi="Arial" w:cs="Arial"/>
        </w:rPr>
      </w:pPr>
      <w:r w:rsidRPr="00C50313">
        <w:rPr>
          <w:rFonts w:ascii="Arial" w:hAnsi="Arial" w:cs="Arial"/>
        </w:rPr>
        <w:lastRenderedPageBreak/>
        <w:t>Please note the baseline Protocol language in the following sections has been updated to reflect the incorp</w:t>
      </w:r>
      <w:r w:rsidRPr="007131A4">
        <w:rPr>
          <w:rFonts w:ascii="Arial" w:hAnsi="Arial" w:cs="Arial"/>
        </w:rPr>
        <w:t>oration of the following NPRRs into the Protocols:</w:t>
      </w:r>
    </w:p>
    <w:p w14:paraId="57DEB789" w14:textId="363429FD" w:rsidR="00C50313" w:rsidRPr="00C50313" w:rsidRDefault="00C50313" w:rsidP="00C50313">
      <w:pPr>
        <w:numPr>
          <w:ilvl w:val="0"/>
          <w:numId w:val="27"/>
        </w:numPr>
        <w:spacing w:before="120"/>
        <w:rPr>
          <w:rFonts w:ascii="Arial" w:hAnsi="Arial" w:cs="Arial"/>
        </w:rPr>
      </w:pPr>
      <w:r w:rsidRPr="00C50313">
        <w:rPr>
          <w:rFonts w:ascii="Arial" w:hAnsi="Arial" w:cs="Arial"/>
        </w:rPr>
        <w:t xml:space="preserve">NPRR1093, </w:t>
      </w:r>
      <w:r w:rsidRPr="00C50313">
        <w:rPr>
          <w:rFonts w:ascii="Arial" w:hAnsi="Arial" w:cs="Arial"/>
          <w:color w:val="000000"/>
        </w:rPr>
        <w:t>Load Resource Participation in Non-Spinning Reserve</w:t>
      </w:r>
      <w:r w:rsidRPr="00C50313">
        <w:rPr>
          <w:rFonts w:ascii="Arial" w:hAnsi="Arial" w:cs="Arial"/>
        </w:rPr>
        <w:t xml:space="preserve"> (incorporated 11/1/21)</w:t>
      </w:r>
    </w:p>
    <w:p w14:paraId="4C88166B" w14:textId="6B30EBDB" w:rsidR="00C50313" w:rsidRPr="00C50313" w:rsidRDefault="00C50313" w:rsidP="00C50313">
      <w:pPr>
        <w:numPr>
          <w:ilvl w:val="1"/>
          <w:numId w:val="27"/>
        </w:numPr>
        <w:rPr>
          <w:rFonts w:ascii="Arial" w:hAnsi="Arial" w:cs="Arial"/>
        </w:rPr>
      </w:pPr>
      <w:r w:rsidRPr="00C50313">
        <w:rPr>
          <w:rFonts w:ascii="Arial" w:hAnsi="Arial" w:cs="Arial"/>
        </w:rPr>
        <w:t>Section 3.9.1</w:t>
      </w:r>
    </w:p>
    <w:p w14:paraId="4ED5108B" w14:textId="4FEF1DAF" w:rsidR="00C50313" w:rsidRPr="007131A4" w:rsidRDefault="00C50313" w:rsidP="00C50313">
      <w:pPr>
        <w:numPr>
          <w:ilvl w:val="1"/>
          <w:numId w:val="27"/>
        </w:numPr>
        <w:rPr>
          <w:rFonts w:ascii="Arial" w:hAnsi="Arial" w:cs="Arial"/>
        </w:rPr>
      </w:pPr>
      <w:r w:rsidRPr="007131A4">
        <w:rPr>
          <w:rFonts w:ascii="Arial" w:hAnsi="Arial" w:cs="Arial"/>
        </w:rPr>
        <w:t>Section 6.5.7.3.1</w:t>
      </w:r>
    </w:p>
    <w:p w14:paraId="23528FD4" w14:textId="7ED23919" w:rsidR="00C50313" w:rsidRPr="00C50313" w:rsidRDefault="00C50313" w:rsidP="00C50313">
      <w:pPr>
        <w:numPr>
          <w:ilvl w:val="1"/>
          <w:numId w:val="27"/>
        </w:numPr>
        <w:spacing w:after="120"/>
        <w:rPr>
          <w:rFonts w:ascii="Arial" w:hAnsi="Arial" w:cs="Arial"/>
        </w:rPr>
      </w:pPr>
      <w:r w:rsidRPr="00C50313">
        <w:rPr>
          <w:rFonts w:ascii="Arial" w:hAnsi="Arial" w:cs="Arial"/>
        </w:rPr>
        <w:t>Section 6.7.5</w:t>
      </w:r>
    </w:p>
    <w:p w14:paraId="61E56E83" w14:textId="285D4B67" w:rsidR="00C50313" w:rsidRPr="00C50313" w:rsidRDefault="00C50313" w:rsidP="00C50313">
      <w:pPr>
        <w:numPr>
          <w:ilvl w:val="0"/>
          <w:numId w:val="27"/>
        </w:numPr>
        <w:rPr>
          <w:rFonts w:ascii="Arial" w:hAnsi="Arial" w:cs="Arial"/>
        </w:rPr>
      </w:pPr>
      <w:r w:rsidRPr="00C50313">
        <w:rPr>
          <w:rFonts w:ascii="Arial" w:hAnsi="Arial" w:cs="Arial"/>
        </w:rPr>
        <w:t xml:space="preserve">NPRR1105, </w:t>
      </w:r>
      <w:r w:rsidRPr="00C50313">
        <w:rPr>
          <w:rFonts w:ascii="Arial" w:hAnsi="Arial" w:cs="Arial"/>
          <w:color w:val="000000"/>
        </w:rPr>
        <w:t>Option to Deploy Distribution Voltage Reduction Measures Prior to Energy Emergency Alert (EEA)</w:t>
      </w:r>
      <w:r w:rsidRPr="00C50313">
        <w:rPr>
          <w:rFonts w:ascii="Arial" w:hAnsi="Arial" w:cs="Arial"/>
        </w:rPr>
        <w:t xml:space="preserve"> (incorporated 12/17/21)</w:t>
      </w:r>
    </w:p>
    <w:p w14:paraId="766E487D" w14:textId="207E46E1" w:rsidR="00C50313" w:rsidRPr="00C50313" w:rsidRDefault="00C50313" w:rsidP="00C50313">
      <w:pPr>
        <w:numPr>
          <w:ilvl w:val="1"/>
          <w:numId w:val="27"/>
        </w:numPr>
        <w:spacing w:after="120"/>
        <w:rPr>
          <w:rFonts w:ascii="Arial" w:hAnsi="Arial" w:cs="Arial"/>
        </w:rPr>
      </w:pPr>
      <w:r w:rsidRPr="00C50313">
        <w:rPr>
          <w:rFonts w:ascii="Arial" w:hAnsi="Arial" w:cs="Arial"/>
        </w:rPr>
        <w:t>Section 6.5.7.3.1</w:t>
      </w:r>
    </w:p>
    <w:p w14:paraId="2771E6DA" w14:textId="3C58BC62" w:rsidR="00C50313" w:rsidRPr="007E0DDA" w:rsidRDefault="00C50313" w:rsidP="00C50313">
      <w:pPr>
        <w:numPr>
          <w:ilvl w:val="0"/>
          <w:numId w:val="27"/>
        </w:numPr>
        <w:rPr>
          <w:rFonts w:ascii="Arial" w:hAnsi="Arial" w:cs="Arial"/>
        </w:rPr>
      </w:pPr>
      <w:r w:rsidRPr="007E0DDA">
        <w:rPr>
          <w:rFonts w:ascii="Arial" w:hAnsi="Arial" w:cs="Arial"/>
        </w:rPr>
        <w:t xml:space="preserve">NPRR1091, </w:t>
      </w:r>
      <w:r w:rsidRPr="007E0DDA">
        <w:rPr>
          <w:rFonts w:ascii="Arial" w:hAnsi="Arial" w:cs="Arial"/>
          <w:color w:val="000000"/>
        </w:rPr>
        <w:t>Changes to Address Market Impacts of Additional Non-Spin Procurement</w:t>
      </w:r>
      <w:r w:rsidRPr="007E0DDA">
        <w:rPr>
          <w:rFonts w:ascii="Arial" w:hAnsi="Arial" w:cs="Arial"/>
        </w:rPr>
        <w:t xml:space="preserve"> (incorpo</w:t>
      </w:r>
      <w:r w:rsidR="007131A4" w:rsidRPr="007E0DDA">
        <w:rPr>
          <w:rFonts w:ascii="Arial" w:hAnsi="Arial" w:cs="Arial"/>
        </w:rPr>
        <w:t>ra</w:t>
      </w:r>
      <w:r w:rsidRPr="007E0DDA">
        <w:rPr>
          <w:rFonts w:ascii="Arial" w:hAnsi="Arial" w:cs="Arial"/>
        </w:rPr>
        <w:t>ted 1/1/22)</w:t>
      </w:r>
    </w:p>
    <w:p w14:paraId="6DCA2AEB" w14:textId="39A65157" w:rsidR="00C50313" w:rsidRPr="007E0DDA" w:rsidRDefault="00C50313" w:rsidP="00C50313">
      <w:pPr>
        <w:numPr>
          <w:ilvl w:val="1"/>
          <w:numId w:val="27"/>
        </w:numPr>
        <w:spacing w:after="120"/>
        <w:rPr>
          <w:rFonts w:ascii="Arial" w:hAnsi="Arial" w:cs="Arial"/>
        </w:rPr>
      </w:pPr>
      <w:r w:rsidRPr="007E0DDA">
        <w:rPr>
          <w:rFonts w:ascii="Arial" w:hAnsi="Arial" w:cs="Arial"/>
        </w:rPr>
        <w:t>Section 6.7.5.3.1</w:t>
      </w:r>
    </w:p>
    <w:p w14:paraId="70DADB16" w14:textId="695F117D" w:rsidR="003C7051" w:rsidRPr="00A60BBA" w:rsidRDefault="003C7051" w:rsidP="003C7051">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w:t>
      </w:r>
      <w:r>
        <w:rPr>
          <w:rFonts w:ascii="Arial" w:hAnsi="Arial" w:cs="Arial"/>
        </w:rPr>
        <w:t>the following section(s)</w:t>
      </w:r>
      <w:r w:rsidRPr="00A60BBA">
        <w:rPr>
          <w:rFonts w:ascii="Arial" w:hAnsi="Arial" w:cs="Arial"/>
        </w:rPr>
        <w:t>:</w:t>
      </w:r>
    </w:p>
    <w:p w14:paraId="48B7D495" w14:textId="1B48EE1E" w:rsidR="003C7051" w:rsidRDefault="003C7051" w:rsidP="003C7051">
      <w:pPr>
        <w:numPr>
          <w:ilvl w:val="0"/>
          <w:numId w:val="21"/>
        </w:numPr>
        <w:spacing w:before="120"/>
        <w:rPr>
          <w:rFonts w:ascii="Arial" w:hAnsi="Arial" w:cs="Arial"/>
        </w:rPr>
      </w:pPr>
      <w:r w:rsidRPr="00A60BBA">
        <w:rPr>
          <w:rFonts w:ascii="Arial" w:hAnsi="Arial" w:cs="Arial"/>
        </w:rPr>
        <w:t>NPRR1</w:t>
      </w:r>
      <w:r>
        <w:rPr>
          <w:rFonts w:ascii="Arial" w:hAnsi="Arial" w:cs="Arial"/>
        </w:rPr>
        <w:t>085</w:t>
      </w:r>
      <w:r w:rsidRPr="00A60BBA">
        <w:rPr>
          <w:rFonts w:ascii="Arial" w:hAnsi="Arial" w:cs="Arial"/>
        </w:rPr>
        <w:t xml:space="preserve">, </w:t>
      </w:r>
      <w:r w:rsidRPr="003C7051">
        <w:rPr>
          <w:rFonts w:ascii="Arial" w:hAnsi="Arial" w:cs="Arial"/>
        </w:rPr>
        <w:t>Ensuring Continuous Validity of Physical Responsive Capability (PRC) and Dispatch through Timely Changes to Resource Telemetry and Current Operating Plans (COPs)</w:t>
      </w:r>
    </w:p>
    <w:p w14:paraId="4F633D0F" w14:textId="2A5EC4AD" w:rsidR="003C7051" w:rsidRPr="00D56D61" w:rsidRDefault="003C7051" w:rsidP="003C7051">
      <w:pPr>
        <w:numPr>
          <w:ilvl w:val="1"/>
          <w:numId w:val="21"/>
        </w:numPr>
        <w:spacing w:after="120"/>
        <w:rPr>
          <w:rFonts w:ascii="Arial" w:hAnsi="Arial" w:cs="Arial"/>
        </w:rPr>
      </w:pPr>
      <w:r>
        <w:rPr>
          <w:rFonts w:ascii="Arial" w:hAnsi="Arial" w:cs="Arial"/>
        </w:rPr>
        <w:t>Section 3.9.1</w:t>
      </w:r>
    </w:p>
    <w:p w14:paraId="7BC5AF94" w14:textId="7406ECD0" w:rsidR="003C7051" w:rsidRDefault="003C7051" w:rsidP="003C7051">
      <w:pPr>
        <w:numPr>
          <w:ilvl w:val="0"/>
          <w:numId w:val="21"/>
        </w:numPr>
        <w:spacing w:before="120"/>
        <w:rPr>
          <w:rFonts w:ascii="Arial" w:hAnsi="Arial" w:cs="Arial"/>
        </w:rPr>
      </w:pPr>
      <w:r w:rsidRPr="00A60BBA">
        <w:rPr>
          <w:rFonts w:ascii="Arial" w:hAnsi="Arial" w:cs="Arial"/>
        </w:rPr>
        <w:t>NPRR1</w:t>
      </w:r>
      <w:r>
        <w:rPr>
          <w:rFonts w:ascii="Arial" w:hAnsi="Arial" w:cs="Arial"/>
        </w:rPr>
        <w:t>100</w:t>
      </w:r>
      <w:r w:rsidRPr="00A60BBA">
        <w:rPr>
          <w:rFonts w:ascii="Arial" w:hAnsi="Arial" w:cs="Arial"/>
        </w:rPr>
        <w:t xml:space="preserve">, </w:t>
      </w:r>
      <w:r w:rsidRPr="003C7051">
        <w:rPr>
          <w:rFonts w:ascii="Arial" w:hAnsi="Arial" w:cs="Arial"/>
        </w:rPr>
        <w:t>Emergency Switching Solutions for Energy Storage Resources</w:t>
      </w:r>
    </w:p>
    <w:p w14:paraId="69EDCBFB" w14:textId="77777777" w:rsidR="003C7051" w:rsidRPr="00D56D61" w:rsidRDefault="003C7051" w:rsidP="003C7051">
      <w:pPr>
        <w:numPr>
          <w:ilvl w:val="1"/>
          <w:numId w:val="21"/>
        </w:numPr>
        <w:spacing w:after="120"/>
        <w:rPr>
          <w:rFonts w:ascii="Arial" w:hAnsi="Arial" w:cs="Arial"/>
        </w:rPr>
      </w:pPr>
      <w:r>
        <w:rPr>
          <w:rFonts w:ascii="Arial" w:hAnsi="Arial" w:cs="Arial"/>
        </w:rPr>
        <w:t>Section 6.4.7</w:t>
      </w:r>
    </w:p>
    <w:p w14:paraId="1713CE89" w14:textId="77777777" w:rsidR="003C7051" w:rsidRDefault="003C7051" w:rsidP="003C7051">
      <w:pPr>
        <w:numPr>
          <w:ilvl w:val="0"/>
          <w:numId w:val="21"/>
        </w:numPr>
        <w:spacing w:before="120"/>
        <w:rPr>
          <w:rFonts w:ascii="Arial" w:hAnsi="Arial" w:cs="Arial"/>
        </w:rPr>
      </w:pPr>
      <w:r w:rsidRPr="00A60BBA">
        <w:rPr>
          <w:rFonts w:ascii="Arial" w:hAnsi="Arial" w:cs="Arial"/>
        </w:rPr>
        <w:t>NPRR1</w:t>
      </w:r>
      <w:r>
        <w:rPr>
          <w:rFonts w:ascii="Arial" w:hAnsi="Arial" w:cs="Arial"/>
        </w:rPr>
        <w:t>113</w:t>
      </w:r>
      <w:r w:rsidRPr="00A60BBA">
        <w:rPr>
          <w:rFonts w:ascii="Arial" w:hAnsi="Arial" w:cs="Arial"/>
        </w:rPr>
        <w:t xml:space="preserve">, </w:t>
      </w:r>
      <w:r w:rsidRPr="003C7051">
        <w:rPr>
          <w:rFonts w:ascii="Arial" w:hAnsi="Arial" w:cs="Arial"/>
        </w:rPr>
        <w:t>Clarification of Regulation-Up Schedule for Controllable Load Resources in Ancillary Service Imbalance</w:t>
      </w:r>
    </w:p>
    <w:p w14:paraId="7ACE9AC9" w14:textId="42F38053" w:rsidR="009A3772" w:rsidRPr="003C7051" w:rsidRDefault="003C7051" w:rsidP="003C7051">
      <w:pPr>
        <w:numPr>
          <w:ilvl w:val="1"/>
          <w:numId w:val="21"/>
        </w:numPr>
        <w:spacing w:after="120"/>
        <w:rPr>
          <w:rFonts w:ascii="Arial" w:hAnsi="Arial" w:cs="Arial"/>
        </w:rPr>
      </w:pPr>
      <w:r>
        <w:rPr>
          <w:rFonts w:ascii="Arial" w:hAnsi="Arial" w:cs="Arial"/>
        </w:rPr>
        <w:t>Section 6.7.5</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6D5D0F9" w14:textId="77777777">
        <w:trPr>
          <w:trHeight w:val="350"/>
        </w:trPr>
        <w:tc>
          <w:tcPr>
            <w:tcW w:w="10440" w:type="dxa"/>
            <w:tcBorders>
              <w:bottom w:val="single" w:sz="4" w:space="0" w:color="auto"/>
            </w:tcBorders>
            <w:shd w:val="clear" w:color="auto" w:fill="FFFFFF"/>
            <w:vAlign w:val="center"/>
          </w:tcPr>
          <w:p w14:paraId="6314FA5E" w14:textId="77777777" w:rsidR="009A3772" w:rsidRDefault="009A3772">
            <w:pPr>
              <w:pStyle w:val="Header"/>
              <w:jc w:val="center"/>
            </w:pPr>
            <w:r>
              <w:t>Proposed Protocol Language Revision</w:t>
            </w:r>
          </w:p>
        </w:tc>
      </w:tr>
    </w:tbl>
    <w:p w14:paraId="548B4030" w14:textId="77777777" w:rsidR="003E14AA" w:rsidRPr="003E14AA" w:rsidRDefault="003E14AA" w:rsidP="003E14AA">
      <w:pPr>
        <w:keepNext/>
        <w:tabs>
          <w:tab w:val="left" w:pos="450"/>
          <w:tab w:val="left" w:pos="1080"/>
        </w:tabs>
        <w:spacing w:before="240" w:after="240"/>
        <w:ind w:left="450" w:hanging="450"/>
        <w:outlineLvl w:val="2"/>
        <w:rPr>
          <w:b/>
          <w:bCs/>
          <w:szCs w:val="20"/>
        </w:rPr>
      </w:pPr>
      <w:r w:rsidRPr="003E14AA">
        <w:rPr>
          <w:b/>
          <w:bCs/>
          <w:szCs w:val="20"/>
        </w:rPr>
        <w:t>2.1</w:t>
      </w:r>
      <w:r w:rsidRPr="003E14AA">
        <w:rPr>
          <w:b/>
          <w:bCs/>
          <w:szCs w:val="20"/>
        </w:rPr>
        <w:tab/>
        <w:t>DEFINITIONS</w:t>
      </w:r>
    </w:p>
    <w:p w14:paraId="7D2A54F0" w14:textId="77777777" w:rsidR="003E14AA" w:rsidRPr="003E14AA" w:rsidRDefault="003E14AA" w:rsidP="003E14AA">
      <w:pPr>
        <w:keepNext/>
        <w:tabs>
          <w:tab w:val="left" w:pos="900"/>
        </w:tabs>
        <w:spacing w:before="240" w:after="240"/>
        <w:ind w:left="900" w:hanging="900"/>
        <w:outlineLvl w:val="1"/>
        <w:rPr>
          <w:b/>
          <w:szCs w:val="20"/>
        </w:rPr>
      </w:pPr>
      <w:r w:rsidRPr="003E14AA">
        <w:rPr>
          <w:b/>
          <w:szCs w:val="20"/>
        </w:rPr>
        <w:t xml:space="preserve">Make-Whole Payment </w:t>
      </w:r>
    </w:p>
    <w:p w14:paraId="5C0983C8" w14:textId="77777777" w:rsidR="003E14AA" w:rsidRPr="003E14AA" w:rsidRDefault="003E14AA" w:rsidP="003E14AA">
      <w:pPr>
        <w:spacing w:before="120" w:after="120"/>
      </w:pPr>
      <w:r w:rsidRPr="003E14AA">
        <w:t xml:space="preserve">A payment made by ERCOT to a Qualified Scheduling Entity (QSE) for a Resource to reimburse a QSE for allowable startup and minimum energy costs of a Resource not recovered in energy revenue when a Resource is committed by Reliability Unit Commitment (RUC) </w:t>
      </w:r>
      <w:del w:id="0" w:author="IMM 111921" w:date="2021-11-15T15:53:00Z">
        <w:r w:rsidRPr="003E14AA">
          <w:delText xml:space="preserve">and the QSE has not elected to opt out of RUC Settlement, </w:delText>
        </w:r>
      </w:del>
      <w:ins w:id="1" w:author="Joint Commenters 032522" w:date="2022-03-22T20:19:00Z">
        <w:r w:rsidRPr="003E14AA">
          <w:t xml:space="preserve">and the QSE has not elected to opt out of RUC Settlement, </w:t>
        </w:r>
      </w:ins>
      <w:r w:rsidRPr="003E14AA">
        <w:t>or when a Resource is committed by the Day-Ahead Market (DAM).</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E14AA" w:rsidRPr="003E14AA" w14:paraId="7CE7909B" w14:textId="77777777" w:rsidTr="004D77CF">
        <w:trPr>
          <w:trHeight w:val="476"/>
        </w:trPr>
        <w:tc>
          <w:tcPr>
            <w:tcW w:w="9350" w:type="dxa"/>
            <w:tcBorders>
              <w:top w:val="single" w:sz="4" w:space="0" w:color="auto"/>
              <w:left w:val="single" w:sz="4" w:space="0" w:color="auto"/>
              <w:bottom w:val="single" w:sz="4" w:space="0" w:color="auto"/>
              <w:right w:val="single" w:sz="4" w:space="0" w:color="auto"/>
            </w:tcBorders>
            <w:shd w:val="clear" w:color="auto" w:fill="E0E0E0"/>
            <w:hideMark/>
          </w:tcPr>
          <w:p w14:paraId="74116E96" w14:textId="77777777" w:rsidR="003E14AA" w:rsidRPr="003E14AA" w:rsidRDefault="003E14AA" w:rsidP="003E14AA">
            <w:pPr>
              <w:spacing w:before="120" w:after="240"/>
              <w:rPr>
                <w:b/>
                <w:i/>
                <w:iCs/>
              </w:rPr>
            </w:pPr>
            <w:r w:rsidRPr="003E14AA">
              <w:rPr>
                <w:b/>
                <w:i/>
                <w:iCs/>
              </w:rPr>
              <w:t>[NPRR1013:  Replace the definition “</w:t>
            </w:r>
            <w:r w:rsidRPr="003E14AA">
              <w:rPr>
                <w:b/>
                <w:i/>
                <w:iCs/>
                <w:szCs w:val="20"/>
                <w:lang w:val="x-none" w:eastAsia="x-none"/>
              </w:rPr>
              <w:t>Make-Whole Payment</w:t>
            </w:r>
            <w:r w:rsidRPr="003E14AA">
              <w:rPr>
                <w:b/>
                <w:i/>
                <w:iCs/>
              </w:rPr>
              <w:t>” above with the following upon system implementation of the Real-Time Co-Optimization (RTC) project:]</w:t>
            </w:r>
          </w:p>
          <w:p w14:paraId="5BCC7603" w14:textId="77777777" w:rsidR="003E14AA" w:rsidRPr="003E14AA" w:rsidRDefault="003E14AA" w:rsidP="003E14AA">
            <w:pPr>
              <w:keepNext/>
              <w:tabs>
                <w:tab w:val="left" w:pos="900"/>
              </w:tabs>
              <w:spacing w:after="240"/>
              <w:ind w:left="900" w:hanging="900"/>
              <w:outlineLvl w:val="1"/>
              <w:rPr>
                <w:b/>
              </w:rPr>
            </w:pPr>
            <w:r w:rsidRPr="003E14AA">
              <w:rPr>
                <w:b/>
              </w:rPr>
              <w:lastRenderedPageBreak/>
              <w:t xml:space="preserve">Make-Whole Payment </w:t>
            </w:r>
          </w:p>
          <w:p w14:paraId="4DD8454E" w14:textId="77777777" w:rsidR="003E14AA" w:rsidRPr="003E14AA" w:rsidRDefault="003E14AA" w:rsidP="003E14AA">
            <w:pPr>
              <w:spacing w:after="240"/>
              <w:rPr>
                <w:iCs/>
              </w:rPr>
            </w:pPr>
            <w:r w:rsidRPr="003E14AA">
              <w:rPr>
                <w:iCs/>
              </w:rPr>
              <w:t xml:space="preserve">A payment made by ERCOT to a Qualified Scheduling Entity (QSE) for a Resource to reimburse a QSE for allowable startup and minimum energy costs of a Resource not recovered in energy or Ancillary Service revenue when a Resource is committed by Reliability Unit Commitment (RUC) </w:t>
            </w:r>
            <w:del w:id="2" w:author="IMM 111921" w:date="2021-11-15T15:54:00Z">
              <w:r w:rsidRPr="003E14AA">
                <w:rPr>
                  <w:iCs/>
                </w:rPr>
                <w:delText xml:space="preserve">and the QSE has not elected to opt out of RUC Settlement, </w:delText>
              </w:r>
            </w:del>
            <w:ins w:id="3" w:author="Joint Commenters 032522" w:date="2022-03-22T20:20:00Z">
              <w:r w:rsidRPr="003E14AA">
                <w:t xml:space="preserve">and the QSE has not elected to opt out of RUC Settlement, </w:t>
              </w:r>
            </w:ins>
            <w:r w:rsidRPr="003E14AA">
              <w:rPr>
                <w:iCs/>
              </w:rPr>
              <w:t>or when a Resource is committed by the Day-Ahead Market (DAM).</w:t>
            </w:r>
          </w:p>
        </w:tc>
      </w:tr>
    </w:tbl>
    <w:p w14:paraId="5AA39141" w14:textId="77777777" w:rsidR="003E14AA" w:rsidRPr="003E14AA" w:rsidRDefault="003E14AA" w:rsidP="003E14AA">
      <w:pPr>
        <w:spacing w:before="240" w:after="120" w:line="240" w:lineRule="exact"/>
        <w:rPr>
          <w:ins w:id="4" w:author="Joint Commenters 032522" w:date="2022-03-22T20:20:00Z"/>
          <w:b/>
        </w:rPr>
      </w:pPr>
      <w:proofErr w:type="spellStart"/>
      <w:ins w:id="5" w:author="Joint Commenters 032522" w:date="2022-03-22T20:20:00Z">
        <w:r w:rsidRPr="003E14AA">
          <w:rPr>
            <w:b/>
          </w:rPr>
          <w:lastRenderedPageBreak/>
          <w:t>Opt</w:t>
        </w:r>
        <w:proofErr w:type="spellEnd"/>
        <w:r w:rsidRPr="003E14AA">
          <w:rPr>
            <w:b/>
          </w:rPr>
          <w:t xml:space="preserve"> Out Snapshot </w:t>
        </w:r>
      </w:ins>
    </w:p>
    <w:p w14:paraId="500849B2" w14:textId="77777777" w:rsidR="003E14AA" w:rsidRPr="003E14AA" w:rsidRDefault="003E14AA" w:rsidP="003E14AA">
      <w:pPr>
        <w:spacing w:before="120" w:after="120"/>
        <w:rPr>
          <w:ins w:id="6" w:author="Joint Commenters 032522" w:date="2022-03-22T20:20:00Z"/>
          <w:iCs/>
          <w:szCs w:val="20"/>
        </w:rPr>
      </w:pPr>
      <w:ins w:id="7" w:author="Joint Commenters 032522" w:date="2022-03-22T20:20:00Z">
        <w:r w:rsidRPr="003E14AA">
          <w:rPr>
            <w:iCs/>
            <w:szCs w:val="20"/>
          </w:rPr>
          <w:t xml:space="preserve">A record of a Resource’s </w:t>
        </w:r>
      </w:ins>
      <w:ins w:id="8" w:author="Joint Commenters 032522" w:date="2022-03-24T11:44:00Z">
        <w:r w:rsidRPr="003E14AA">
          <w:rPr>
            <w:iCs/>
            <w:szCs w:val="20"/>
          </w:rPr>
          <w:t>Current Operating Plan (</w:t>
        </w:r>
      </w:ins>
      <w:ins w:id="9" w:author="Joint Commenters 032522" w:date="2022-03-22T20:20:00Z">
        <w:r w:rsidRPr="003E14AA">
          <w:rPr>
            <w:iCs/>
            <w:szCs w:val="20"/>
          </w:rPr>
          <w:t>COP</w:t>
        </w:r>
      </w:ins>
      <w:ins w:id="10" w:author="Joint Commenters 032522" w:date="2022-03-24T11:44:00Z">
        <w:r w:rsidRPr="003E14AA">
          <w:rPr>
            <w:iCs/>
            <w:szCs w:val="20"/>
          </w:rPr>
          <w:t>)</w:t>
        </w:r>
      </w:ins>
      <w:ins w:id="11" w:author="Joint Commenters 032522" w:date="2022-03-22T20:20:00Z">
        <w:r w:rsidRPr="003E14AA">
          <w:rPr>
            <w:iCs/>
            <w:szCs w:val="20"/>
          </w:rPr>
          <w:t xml:space="preserve"> used to determine whether the Resource will opt out of RUC Settlement for a block of RUC-Committed </w:t>
        </w:r>
      </w:ins>
      <w:ins w:id="12" w:author="Joint Commenters 032522" w:date="2022-03-24T11:45:00Z">
        <w:r w:rsidRPr="003E14AA">
          <w:rPr>
            <w:iCs/>
            <w:szCs w:val="20"/>
          </w:rPr>
          <w:t>H</w:t>
        </w:r>
      </w:ins>
      <w:ins w:id="13" w:author="Joint Commenters 032522" w:date="2022-03-22T20:20:00Z">
        <w:r w:rsidRPr="003E14AA">
          <w:rPr>
            <w:iCs/>
            <w:szCs w:val="20"/>
          </w:rPr>
          <w:t xml:space="preserve">ours.  The </w:t>
        </w:r>
        <w:proofErr w:type="spellStart"/>
        <w:r w:rsidRPr="003E14AA">
          <w:rPr>
            <w:iCs/>
            <w:szCs w:val="20"/>
          </w:rPr>
          <w:t>Opt</w:t>
        </w:r>
        <w:proofErr w:type="spellEnd"/>
        <w:r w:rsidRPr="003E14AA">
          <w:rPr>
            <w:iCs/>
            <w:szCs w:val="20"/>
          </w:rPr>
          <w:t xml:space="preserve"> Out Snapshot is taken at the earlier of:</w:t>
        </w:r>
      </w:ins>
    </w:p>
    <w:p w14:paraId="69001EC2" w14:textId="77777777" w:rsidR="003E14AA" w:rsidRPr="003E14AA" w:rsidRDefault="003E14AA" w:rsidP="003E14AA">
      <w:pPr>
        <w:spacing w:before="120" w:after="120"/>
        <w:ind w:left="720" w:hanging="720"/>
        <w:rPr>
          <w:ins w:id="14" w:author="Joint Commenters 032522" w:date="2022-03-22T20:55:00Z"/>
          <w:iCs/>
          <w:szCs w:val="20"/>
        </w:rPr>
      </w:pPr>
      <w:ins w:id="15" w:author="Joint Commenters 032522" w:date="2022-03-24T11:45:00Z">
        <w:r w:rsidRPr="003E14AA">
          <w:rPr>
            <w:iCs/>
            <w:szCs w:val="20"/>
          </w:rPr>
          <w:t>(a)</w:t>
        </w:r>
        <w:r w:rsidRPr="003E14AA">
          <w:rPr>
            <w:iCs/>
            <w:szCs w:val="20"/>
          </w:rPr>
          <w:tab/>
        </w:r>
      </w:ins>
      <w:ins w:id="16" w:author="Joint Commenters 032522" w:date="2022-03-22T20:20:00Z">
        <w:r w:rsidRPr="003E14AA">
          <w:rPr>
            <w:iCs/>
            <w:szCs w:val="20"/>
          </w:rPr>
          <w:t>T</w:t>
        </w:r>
      </w:ins>
      <w:ins w:id="17" w:author="Joint Commenters 032522" w:date="2022-03-22T20:21:00Z">
        <w:r w:rsidRPr="003E14AA">
          <w:rPr>
            <w:iCs/>
            <w:szCs w:val="20"/>
          </w:rPr>
          <w:t>wo hours prior to the</w:t>
        </w:r>
      </w:ins>
      <w:ins w:id="18" w:author="Joint Commenters 032522" w:date="2022-03-22T20:20:00Z">
        <w:r w:rsidRPr="003E14AA">
          <w:rPr>
            <w:iCs/>
            <w:szCs w:val="20"/>
          </w:rPr>
          <w:t xml:space="preserve"> end of the Adjustment Period for the first hour of a contiguous block of RUC-</w:t>
        </w:r>
      </w:ins>
      <w:ins w:id="19" w:author="Joint Commenters 032522" w:date="2022-03-24T11:45:00Z">
        <w:r w:rsidRPr="003E14AA">
          <w:rPr>
            <w:iCs/>
            <w:szCs w:val="20"/>
          </w:rPr>
          <w:t>C</w:t>
        </w:r>
      </w:ins>
      <w:ins w:id="20" w:author="Joint Commenters 032522" w:date="2022-03-22T20:20:00Z">
        <w:r w:rsidRPr="003E14AA">
          <w:rPr>
            <w:iCs/>
            <w:szCs w:val="20"/>
          </w:rPr>
          <w:t xml:space="preserve">ommitted </w:t>
        </w:r>
      </w:ins>
      <w:ins w:id="21" w:author="Joint Commenters 032522" w:date="2022-03-24T11:45:00Z">
        <w:r w:rsidRPr="003E14AA">
          <w:rPr>
            <w:iCs/>
            <w:szCs w:val="20"/>
          </w:rPr>
          <w:t>H</w:t>
        </w:r>
      </w:ins>
      <w:ins w:id="22" w:author="Joint Commenters 032522" w:date="2022-03-22T20:20:00Z">
        <w:r w:rsidRPr="003E14AA">
          <w:rPr>
            <w:iCs/>
            <w:szCs w:val="20"/>
          </w:rPr>
          <w:t xml:space="preserve">ours; or </w:t>
        </w:r>
      </w:ins>
    </w:p>
    <w:p w14:paraId="44A8E44C" w14:textId="77777777" w:rsidR="003E14AA" w:rsidRPr="003E14AA" w:rsidRDefault="003E14AA" w:rsidP="003E14AA">
      <w:pPr>
        <w:spacing w:before="120" w:after="120"/>
        <w:ind w:left="720" w:hanging="720"/>
        <w:rPr>
          <w:ins w:id="23" w:author="Joint Commenters 032522" w:date="2022-03-22T20:20:00Z"/>
          <w:b/>
        </w:rPr>
      </w:pPr>
      <w:ins w:id="24" w:author="Joint Commenters 032522" w:date="2022-03-24T11:46:00Z">
        <w:r w:rsidRPr="003E14AA">
          <w:rPr>
            <w:iCs/>
            <w:szCs w:val="20"/>
          </w:rPr>
          <w:t>(b)</w:t>
        </w:r>
        <w:r w:rsidRPr="003E14AA">
          <w:rPr>
            <w:iCs/>
            <w:szCs w:val="20"/>
          </w:rPr>
          <w:tab/>
        </w:r>
      </w:ins>
      <w:ins w:id="25" w:author="Joint Commenters 032522" w:date="2022-03-22T20:22:00Z">
        <w:r w:rsidRPr="003E14AA">
          <w:rPr>
            <w:iCs/>
            <w:szCs w:val="20"/>
          </w:rPr>
          <w:t>Two hours prior to t</w:t>
        </w:r>
      </w:ins>
      <w:ins w:id="26" w:author="Joint Commenters 032522" w:date="2022-03-22T20:20:00Z">
        <w:r w:rsidRPr="003E14AA">
          <w:rPr>
            <w:iCs/>
            <w:szCs w:val="20"/>
          </w:rPr>
          <w:t>he beginning of the hour that is at least N hours prior to the first hour of the contiguous block of the RUC-Committed hours, where N is the start time contained</w:t>
        </w:r>
        <w:r w:rsidRPr="003E14AA">
          <w:rPr>
            <w:iCs/>
          </w:rPr>
          <w:t xml:space="preserve"> in the ERCOT computer system at the time of the RUC execution associated with the RUC instruction </w:t>
        </w:r>
        <w:r w:rsidRPr="003E14AA">
          <w:rPr>
            <w:iCs/>
            <w:szCs w:val="20"/>
          </w:rPr>
          <w:t xml:space="preserve">corresponding to the Resource’s warmth state.  If the RUC-Committed </w:t>
        </w:r>
      </w:ins>
      <w:ins w:id="27" w:author="Joint Commenters 032522" w:date="2022-03-24T11:46:00Z">
        <w:r w:rsidRPr="003E14AA">
          <w:rPr>
            <w:iCs/>
            <w:szCs w:val="20"/>
          </w:rPr>
          <w:t>H</w:t>
        </w:r>
      </w:ins>
      <w:ins w:id="28" w:author="Joint Commenters 032522" w:date="2022-03-22T20:20:00Z">
        <w:r w:rsidRPr="003E14AA">
          <w:rPr>
            <w:iCs/>
            <w:szCs w:val="20"/>
          </w:rPr>
          <w:t>ours are an extension of a QSE-Committed Interval</w:t>
        </w:r>
      </w:ins>
      <w:ins w:id="29" w:author="Joint Commenters 032522" w:date="2022-03-25T09:19:00Z">
        <w:r w:rsidRPr="003E14AA">
          <w:rPr>
            <w:iCs/>
            <w:szCs w:val="20"/>
          </w:rPr>
          <w:t xml:space="preserve"> either before or after</w:t>
        </w:r>
      </w:ins>
      <w:ins w:id="30" w:author="Joint Commenters 032522" w:date="2022-03-22T20:20:00Z">
        <w:r w:rsidRPr="003E14AA">
          <w:rPr>
            <w:iCs/>
            <w:szCs w:val="20"/>
          </w:rPr>
          <w:t xml:space="preserve">, N will be set to zero. For a Combined Cycle Generation Resource within a Combined Cycle Train, including a RUC to a different configuration with additional capacity, the start time is the </w:t>
        </w:r>
        <w:r w:rsidRPr="003E14AA">
          <w:rPr>
            <w:szCs w:val="20"/>
          </w:rPr>
          <w:t>start time corresponding to the specific configuration of the RUC-committed Combined Cycle Generation Resource.</w:t>
        </w:r>
      </w:ins>
    </w:p>
    <w:p w14:paraId="1E4B2010" w14:textId="77777777" w:rsidR="003E14AA" w:rsidRPr="003E14AA" w:rsidRDefault="003E14AA" w:rsidP="003E14AA">
      <w:pPr>
        <w:spacing w:before="240" w:after="120" w:line="240" w:lineRule="exact"/>
        <w:rPr>
          <w:b/>
        </w:rPr>
      </w:pPr>
      <w:r w:rsidRPr="003E14AA">
        <w:rPr>
          <w:b/>
        </w:rPr>
        <w:t xml:space="preserve">Qualified Scheduling Entity (QSE) </w:t>
      </w:r>
      <w:proofErr w:type="spellStart"/>
      <w:r w:rsidRPr="003E14AA">
        <w:rPr>
          <w:b/>
        </w:rPr>
        <w:t>Clawback</w:t>
      </w:r>
      <w:proofErr w:type="spellEnd"/>
      <w:r w:rsidRPr="003E14AA">
        <w:rPr>
          <w:b/>
        </w:rPr>
        <w:t xml:space="preserve"> Interval </w:t>
      </w:r>
    </w:p>
    <w:p w14:paraId="4319C13B" w14:textId="77777777" w:rsidR="003E14AA" w:rsidRPr="003E14AA" w:rsidRDefault="003E14AA" w:rsidP="003E14AA">
      <w:pPr>
        <w:spacing w:before="120" w:after="120"/>
      </w:pPr>
      <w:r w:rsidRPr="003E14AA">
        <w:t>Any QSE-Committed Interval that is part of a contiguous block that includes at least one RUC-Committed Hour unless it is:</w:t>
      </w:r>
    </w:p>
    <w:p w14:paraId="4E16CFD8" w14:textId="77777777" w:rsidR="003E14AA" w:rsidRPr="003E14AA" w:rsidRDefault="003E14AA" w:rsidP="003E14AA">
      <w:pPr>
        <w:spacing w:after="240" w:line="240" w:lineRule="exact"/>
        <w:ind w:left="720" w:hanging="720"/>
        <w:rPr>
          <w:szCs w:val="20"/>
          <w:lang w:eastAsia="x-none"/>
        </w:rPr>
      </w:pPr>
      <w:r w:rsidRPr="003E14AA">
        <w:rPr>
          <w:szCs w:val="20"/>
          <w:lang w:val="x-none" w:eastAsia="x-none"/>
        </w:rPr>
        <w:t>(a)</w:t>
      </w:r>
      <w:r w:rsidRPr="003E14AA">
        <w:rPr>
          <w:szCs w:val="20"/>
          <w:lang w:val="x-none" w:eastAsia="x-none"/>
        </w:rPr>
        <w:tab/>
        <w:t xml:space="preserve">QSE-committed in the COP and Trades Snapshot before the first RUC instruction for any RUC-Committed Hour in that contiguous block;  </w:t>
      </w:r>
      <w:ins w:id="31" w:author="IMM 111921" w:date="2021-11-15T13:50:00Z">
        <w:del w:id="32" w:author="Joint Commenters 032522" w:date="2022-03-22T20:25:00Z">
          <w:r w:rsidRPr="003E14AA" w:rsidDel="00364F3A">
            <w:rPr>
              <w:szCs w:val="20"/>
              <w:lang w:eastAsia="x-none"/>
            </w:rPr>
            <w:delText>or</w:delText>
          </w:r>
        </w:del>
      </w:ins>
    </w:p>
    <w:p w14:paraId="5C308262" w14:textId="77777777" w:rsidR="003E14AA" w:rsidRPr="003E14AA" w:rsidRDefault="003E14AA" w:rsidP="003E14AA">
      <w:pPr>
        <w:spacing w:before="120" w:after="120"/>
        <w:ind w:left="720" w:hanging="720"/>
      </w:pPr>
      <w:r w:rsidRPr="003E14AA">
        <w:t>(b)</w:t>
      </w:r>
      <w:r w:rsidRPr="003E14AA">
        <w:tab/>
        <w:t>Part of a contiguous block of a QSE-Committed Intervals, at least one of which was committed by the QSE in the COP and Trades Snapshot before the RUC instruction described in paragraph (a) above</w:t>
      </w:r>
      <w:ins w:id="33" w:author="IMM 111921" w:date="2021-11-15T13:50:00Z">
        <w:del w:id="34" w:author="Joint Commenters 032522" w:date="2022-03-22T20:25:00Z">
          <w:r w:rsidRPr="003E14AA" w:rsidDel="00364F3A">
            <w:delText>.</w:delText>
          </w:r>
        </w:del>
      </w:ins>
      <w:del w:id="35" w:author="IMM 111921" w:date="2021-11-15T13:50:00Z">
        <w:r w:rsidRPr="003E14AA">
          <w:delText>; or</w:delText>
        </w:r>
      </w:del>
      <w:ins w:id="36" w:author="Joint Commenters 032522" w:date="2022-03-22T20:25:00Z">
        <w:r w:rsidRPr="003E14AA">
          <w:t>; or</w:t>
        </w:r>
      </w:ins>
    </w:p>
    <w:p w14:paraId="4C06DF8A" w14:textId="77777777" w:rsidR="003E14AA" w:rsidRPr="003E14AA" w:rsidRDefault="003E14AA" w:rsidP="003E14AA">
      <w:pPr>
        <w:spacing w:after="240" w:line="240" w:lineRule="exact"/>
        <w:ind w:left="720" w:hanging="720"/>
        <w:rPr>
          <w:ins w:id="37" w:author="Joint Commenters 032522" w:date="2022-03-22T20:25:00Z"/>
          <w:szCs w:val="20"/>
          <w:lang w:val="x-none" w:eastAsia="x-none"/>
        </w:rPr>
      </w:pPr>
      <w:del w:id="38" w:author="IMM 111921" w:date="2021-11-15T13:50:00Z">
        <w:r w:rsidRPr="003E14AA">
          <w:rPr>
            <w:szCs w:val="20"/>
            <w:lang w:val="x-none" w:eastAsia="x-none"/>
          </w:rPr>
          <w:delText>(c)</w:delText>
        </w:r>
        <w:r w:rsidRPr="003E14AA">
          <w:rPr>
            <w:szCs w:val="20"/>
            <w:lang w:val="x-none" w:eastAsia="x-none"/>
          </w:rPr>
          <w:tab/>
          <w:delText>Part of a contiguous block of QSE-Committed Intervals, at least one of which is a RUC Buy-Back Hour</w:delText>
        </w:r>
      </w:del>
      <w:r w:rsidRPr="003E14AA">
        <w:rPr>
          <w:szCs w:val="20"/>
          <w:lang w:val="x-none" w:eastAsia="x-none"/>
        </w:rPr>
        <w:t>.</w:t>
      </w:r>
    </w:p>
    <w:p w14:paraId="3EBA873A" w14:textId="77777777" w:rsidR="003E14AA" w:rsidRPr="003E14AA" w:rsidRDefault="003E14AA" w:rsidP="003E14AA">
      <w:pPr>
        <w:spacing w:after="240" w:line="240" w:lineRule="exact"/>
        <w:ind w:left="720" w:hanging="720"/>
        <w:rPr>
          <w:ins w:id="39" w:author="Joint Commenters 032522" w:date="2022-03-22T20:25:00Z"/>
          <w:szCs w:val="20"/>
          <w:lang w:eastAsia="x-none"/>
        </w:rPr>
      </w:pPr>
      <w:ins w:id="40" w:author="Joint Commenters 032522" w:date="2022-03-22T20:25:00Z">
        <w:r w:rsidRPr="003E14AA">
          <w:rPr>
            <w:szCs w:val="20"/>
            <w:lang w:eastAsia="x-none"/>
          </w:rPr>
          <w:t>(c)</w:t>
        </w:r>
        <w:r w:rsidRPr="003E14AA">
          <w:rPr>
            <w:szCs w:val="20"/>
            <w:lang w:eastAsia="x-none"/>
          </w:rPr>
          <w:tab/>
          <w:t>Part of a contiguous block of QSE-Committed Intervals, at least one of which is a RUC Buy-Back Hour.</w:t>
        </w:r>
      </w:ins>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E14AA" w:rsidRPr="003E14AA" w14:paraId="23866240" w14:textId="77777777" w:rsidTr="004D77CF">
        <w:trPr>
          <w:trHeight w:val="476"/>
        </w:trPr>
        <w:tc>
          <w:tcPr>
            <w:tcW w:w="9350" w:type="dxa"/>
            <w:tcBorders>
              <w:top w:val="single" w:sz="4" w:space="0" w:color="auto"/>
              <w:left w:val="single" w:sz="4" w:space="0" w:color="auto"/>
              <w:bottom w:val="single" w:sz="4" w:space="0" w:color="auto"/>
              <w:right w:val="single" w:sz="4" w:space="0" w:color="auto"/>
            </w:tcBorders>
            <w:shd w:val="clear" w:color="auto" w:fill="E0E0E0"/>
            <w:hideMark/>
          </w:tcPr>
          <w:p w14:paraId="14E28A99" w14:textId="77777777" w:rsidR="003E14AA" w:rsidRPr="003E14AA" w:rsidRDefault="003E14AA" w:rsidP="003E14AA">
            <w:pPr>
              <w:spacing w:before="120" w:after="240"/>
              <w:rPr>
                <w:b/>
                <w:i/>
                <w:iCs/>
              </w:rPr>
            </w:pPr>
            <w:r w:rsidRPr="003E14AA">
              <w:rPr>
                <w:b/>
                <w:i/>
                <w:iCs/>
              </w:rPr>
              <w:lastRenderedPageBreak/>
              <w:t xml:space="preserve">[NPRR1013:  Replace the definition “Qualified Scheduling Entity (QSE) </w:t>
            </w:r>
            <w:proofErr w:type="spellStart"/>
            <w:r w:rsidRPr="003E14AA">
              <w:rPr>
                <w:b/>
                <w:i/>
                <w:iCs/>
              </w:rPr>
              <w:t>Clawback</w:t>
            </w:r>
            <w:proofErr w:type="spellEnd"/>
            <w:r w:rsidRPr="003E14AA">
              <w:rPr>
                <w:b/>
                <w:i/>
                <w:iCs/>
              </w:rPr>
              <w:t xml:space="preserve"> Interval” above with the following upon system implementation of the Real-Time Co-Optimization (RTC) project:]</w:t>
            </w:r>
          </w:p>
          <w:p w14:paraId="51EBD0D8" w14:textId="77777777" w:rsidR="003E14AA" w:rsidRPr="003E14AA" w:rsidRDefault="003E14AA" w:rsidP="003E14AA">
            <w:pPr>
              <w:spacing w:after="240"/>
              <w:rPr>
                <w:b/>
                <w:iCs/>
              </w:rPr>
            </w:pPr>
            <w:r w:rsidRPr="003E14AA">
              <w:rPr>
                <w:b/>
                <w:iCs/>
              </w:rPr>
              <w:t xml:space="preserve">Qualified Scheduling Entity (QSE) </w:t>
            </w:r>
            <w:proofErr w:type="spellStart"/>
            <w:r w:rsidRPr="003E14AA">
              <w:rPr>
                <w:b/>
                <w:iCs/>
              </w:rPr>
              <w:t>Clawback</w:t>
            </w:r>
            <w:proofErr w:type="spellEnd"/>
            <w:r w:rsidRPr="003E14AA">
              <w:rPr>
                <w:b/>
                <w:iCs/>
              </w:rPr>
              <w:t xml:space="preserve"> Interval </w:t>
            </w:r>
          </w:p>
          <w:p w14:paraId="5EB7D053" w14:textId="77777777" w:rsidR="003E14AA" w:rsidRPr="003E14AA" w:rsidRDefault="003E14AA" w:rsidP="003E14AA">
            <w:pPr>
              <w:spacing w:after="240"/>
              <w:rPr>
                <w:iCs/>
              </w:rPr>
            </w:pPr>
            <w:r w:rsidRPr="003E14AA">
              <w:rPr>
                <w:iCs/>
              </w:rPr>
              <w:t xml:space="preserve">Any QSE-Committed Interval that is part of a contiguous block that includes at least one </w:t>
            </w:r>
            <w:r w:rsidRPr="003E14AA">
              <w:t>Reliability Unit Commitment (</w:t>
            </w:r>
            <w:r w:rsidRPr="003E14AA">
              <w:rPr>
                <w:iCs/>
              </w:rPr>
              <w:t>RUC)-Committed Hour unless it is:</w:t>
            </w:r>
          </w:p>
          <w:p w14:paraId="4CBFE288" w14:textId="77777777" w:rsidR="003E14AA" w:rsidRPr="003E14AA" w:rsidRDefault="003E14AA" w:rsidP="003E14AA">
            <w:pPr>
              <w:spacing w:after="240"/>
              <w:ind w:left="720" w:hanging="720"/>
              <w:rPr>
                <w:lang w:eastAsia="x-none"/>
              </w:rPr>
            </w:pPr>
            <w:r w:rsidRPr="003E14AA">
              <w:rPr>
                <w:lang w:val="x-none" w:eastAsia="x-none"/>
              </w:rPr>
              <w:t>(a)</w:t>
            </w:r>
            <w:r w:rsidRPr="003E14AA">
              <w:rPr>
                <w:lang w:val="x-none" w:eastAsia="x-none"/>
              </w:rPr>
              <w:tab/>
              <w:t xml:space="preserve">QSE-committed in the </w:t>
            </w:r>
            <w:r w:rsidRPr="003E14AA">
              <w:rPr>
                <w:lang w:eastAsia="x-none"/>
              </w:rPr>
              <w:t>RUC</w:t>
            </w:r>
            <w:r w:rsidRPr="003E14AA">
              <w:rPr>
                <w:lang w:val="x-none" w:eastAsia="x-none"/>
              </w:rPr>
              <w:t xml:space="preserve"> </w:t>
            </w:r>
            <w:r w:rsidRPr="003E14AA">
              <w:rPr>
                <w:lang w:eastAsia="x-none"/>
              </w:rPr>
              <w:t>S</w:t>
            </w:r>
            <w:proofErr w:type="spellStart"/>
            <w:r w:rsidRPr="003E14AA">
              <w:rPr>
                <w:lang w:val="x-none" w:eastAsia="x-none"/>
              </w:rPr>
              <w:t>napshot</w:t>
            </w:r>
            <w:proofErr w:type="spellEnd"/>
            <w:r w:rsidRPr="003E14AA">
              <w:rPr>
                <w:lang w:val="x-none" w:eastAsia="x-none"/>
              </w:rPr>
              <w:t xml:space="preserve"> before the first RUC instruction for any RUC-Committed Hour in that contiguous block; </w:t>
            </w:r>
            <w:ins w:id="41" w:author="IMM 111921" w:date="2021-11-15T13:50:00Z">
              <w:del w:id="42" w:author="Joint Commenters 032522" w:date="2022-03-22T20:25:00Z">
                <w:r w:rsidRPr="003E14AA" w:rsidDel="00364F3A">
                  <w:rPr>
                    <w:lang w:eastAsia="x-none"/>
                  </w:rPr>
                  <w:delText>or</w:delText>
                </w:r>
              </w:del>
            </w:ins>
          </w:p>
          <w:p w14:paraId="78626833" w14:textId="77777777" w:rsidR="003E14AA" w:rsidRPr="003E14AA" w:rsidRDefault="003E14AA" w:rsidP="003E14AA">
            <w:pPr>
              <w:spacing w:after="120"/>
              <w:ind w:left="720" w:hanging="720"/>
              <w:rPr>
                <w:iCs/>
              </w:rPr>
            </w:pPr>
            <w:r w:rsidRPr="003E14AA">
              <w:rPr>
                <w:iCs/>
              </w:rPr>
              <w:t>(b)</w:t>
            </w:r>
            <w:r w:rsidRPr="003E14AA">
              <w:rPr>
                <w:iCs/>
              </w:rPr>
              <w:tab/>
              <w:t>Part of a contiguous block of a QSE-Committed Intervals, at least one of which was committed by the QSE in the RUC Snapshot before the RUC instruction described in paragraph (a) above</w:t>
            </w:r>
            <w:ins w:id="43" w:author="IMM 111921" w:date="2021-11-15T13:50:00Z">
              <w:del w:id="44" w:author="Joint Commenters 032522" w:date="2022-03-22T20:25:00Z">
                <w:r w:rsidRPr="003E14AA" w:rsidDel="00364F3A">
                  <w:rPr>
                    <w:iCs/>
                  </w:rPr>
                  <w:delText>.</w:delText>
                </w:r>
              </w:del>
            </w:ins>
            <w:del w:id="45" w:author="IMM 111921" w:date="2021-11-15T13:50:00Z">
              <w:r w:rsidRPr="003E14AA">
                <w:rPr>
                  <w:iCs/>
                </w:rPr>
                <w:delText>; or</w:delText>
              </w:r>
            </w:del>
            <w:ins w:id="46" w:author="Joint Commenters 032522" w:date="2022-03-22T20:25:00Z">
              <w:r w:rsidRPr="003E14AA">
                <w:rPr>
                  <w:iCs/>
                </w:rPr>
                <w:t xml:space="preserve">; </w:t>
              </w:r>
            </w:ins>
            <w:ins w:id="47" w:author="Joint Commenters 032522" w:date="2022-03-22T20:26:00Z">
              <w:r w:rsidRPr="003E14AA">
                <w:rPr>
                  <w:iCs/>
                </w:rPr>
                <w:t>or</w:t>
              </w:r>
            </w:ins>
          </w:p>
          <w:p w14:paraId="724462D6" w14:textId="77777777" w:rsidR="003E14AA" w:rsidRPr="003E14AA" w:rsidRDefault="003E14AA" w:rsidP="003E14AA">
            <w:pPr>
              <w:spacing w:after="240"/>
              <w:ind w:left="720" w:hanging="720"/>
              <w:rPr>
                <w:ins w:id="48" w:author="Joint Commenters 032522" w:date="2022-03-22T20:25:00Z"/>
                <w:lang w:val="x-none" w:eastAsia="x-none"/>
              </w:rPr>
            </w:pPr>
            <w:del w:id="49" w:author="IMM 111921" w:date="2021-11-15T13:50:00Z">
              <w:r w:rsidRPr="003E14AA">
                <w:rPr>
                  <w:lang w:val="x-none" w:eastAsia="x-none"/>
                </w:rPr>
                <w:delText>(c)</w:delText>
              </w:r>
              <w:r w:rsidRPr="003E14AA">
                <w:rPr>
                  <w:lang w:val="x-none" w:eastAsia="x-none"/>
                </w:rPr>
                <w:tab/>
                <w:delText>Part of a contiguous block of QSE-Committed Intervals, at least one of which is a RUC Buy-Back Hour.</w:delText>
              </w:r>
            </w:del>
          </w:p>
          <w:p w14:paraId="4490A4C0" w14:textId="77777777" w:rsidR="003E14AA" w:rsidRPr="003E14AA" w:rsidRDefault="003E14AA" w:rsidP="003E14AA">
            <w:pPr>
              <w:spacing w:after="240" w:line="240" w:lineRule="exact"/>
              <w:ind w:left="720" w:hanging="720"/>
              <w:rPr>
                <w:ins w:id="50" w:author="Joint Commenters 032522" w:date="2022-03-22T20:25:00Z"/>
                <w:szCs w:val="20"/>
                <w:lang w:eastAsia="x-none"/>
              </w:rPr>
            </w:pPr>
            <w:ins w:id="51" w:author="Joint Commenters 032522" w:date="2022-03-22T20:25:00Z">
              <w:r w:rsidRPr="003E14AA">
                <w:rPr>
                  <w:szCs w:val="20"/>
                  <w:lang w:eastAsia="x-none"/>
                </w:rPr>
                <w:t>(c)</w:t>
              </w:r>
              <w:r w:rsidRPr="003E14AA">
                <w:rPr>
                  <w:szCs w:val="20"/>
                  <w:lang w:eastAsia="x-none"/>
                </w:rPr>
                <w:tab/>
                <w:t>Part of a contiguous block of QSE-Committed Intervals, at least one of which is a RUC Buy-Back Hour.</w:t>
              </w:r>
            </w:ins>
          </w:p>
          <w:p w14:paraId="7C0D4113" w14:textId="77777777" w:rsidR="003E14AA" w:rsidRPr="003E14AA" w:rsidRDefault="003E14AA" w:rsidP="003E14AA">
            <w:pPr>
              <w:spacing w:after="240"/>
              <w:rPr>
                <w:lang w:eastAsia="x-none"/>
              </w:rPr>
            </w:pPr>
          </w:p>
        </w:tc>
      </w:tr>
    </w:tbl>
    <w:p w14:paraId="7573FDE6" w14:textId="77777777" w:rsidR="003E14AA" w:rsidRPr="003E14AA" w:rsidRDefault="003E14AA" w:rsidP="003E14AA">
      <w:pPr>
        <w:keepNext/>
        <w:tabs>
          <w:tab w:val="left" w:pos="900"/>
        </w:tabs>
        <w:spacing w:before="240" w:after="240"/>
        <w:ind w:left="900" w:hanging="900"/>
        <w:outlineLvl w:val="1"/>
        <w:rPr>
          <w:del w:id="52" w:author="IMM 111921" w:date="2021-11-15T15:58:00Z"/>
          <w:b/>
          <w:szCs w:val="20"/>
        </w:rPr>
      </w:pPr>
      <w:del w:id="53" w:author="IMM 111921" w:date="2021-11-15T15:58:00Z">
        <w:r w:rsidRPr="003E14AA">
          <w:rPr>
            <w:b/>
            <w:szCs w:val="20"/>
          </w:rPr>
          <w:delText>Reliability Unit Commitment (RUC) Buy-Back Hour</w:delText>
        </w:r>
      </w:del>
    </w:p>
    <w:p w14:paraId="7DE059C9" w14:textId="77777777" w:rsidR="003E14AA" w:rsidRPr="003E14AA" w:rsidDel="00364F3A" w:rsidRDefault="003E14AA" w:rsidP="003E14AA">
      <w:pPr>
        <w:spacing w:before="120" w:after="120"/>
        <w:rPr>
          <w:del w:id="54" w:author="IMM 111921" w:date="2021-11-15T15:58:00Z"/>
        </w:rPr>
      </w:pPr>
      <w:del w:id="55" w:author="IMM 111921" w:date="2021-11-15T15:58:00Z">
        <w:r w:rsidRPr="003E14AA">
          <w:delText>An Operating Hour for which a Resource that is not a Reliability Must-Run (RMR) Unit has been committed to come On-Line by a RUC process or RUC Verbal Dispatch Instruction (VDI) and the Resource’s Qualified Scheduling Entity (QSE) has chosen to opt out of RUC Settlement in accordance with Section 5.5.2, Reliability Unit Commitment (RUC) Process.</w:delText>
        </w:r>
      </w:del>
    </w:p>
    <w:p w14:paraId="22E17054" w14:textId="77777777" w:rsidR="003E14AA" w:rsidRPr="003E14AA" w:rsidRDefault="003E14AA" w:rsidP="003E14AA">
      <w:pPr>
        <w:keepNext/>
        <w:tabs>
          <w:tab w:val="left" w:pos="900"/>
        </w:tabs>
        <w:spacing w:before="240" w:after="240"/>
        <w:ind w:left="900" w:hanging="900"/>
        <w:outlineLvl w:val="1"/>
        <w:rPr>
          <w:ins w:id="56" w:author="Joint Commenters 032522" w:date="2022-03-22T20:26:00Z"/>
          <w:b/>
          <w:szCs w:val="20"/>
        </w:rPr>
      </w:pPr>
      <w:ins w:id="57" w:author="Joint Commenters 032522" w:date="2022-03-22T20:26:00Z">
        <w:r w:rsidRPr="003E14AA">
          <w:rPr>
            <w:b/>
            <w:szCs w:val="20"/>
          </w:rPr>
          <w:t>Reliability Unit Commitment (RUC) Buy-Back Hour</w:t>
        </w:r>
      </w:ins>
    </w:p>
    <w:p w14:paraId="3D9F072E" w14:textId="77777777" w:rsidR="003E14AA" w:rsidRPr="003E14AA" w:rsidRDefault="003E14AA" w:rsidP="003E14AA">
      <w:pPr>
        <w:spacing w:after="240"/>
        <w:rPr>
          <w:ins w:id="58" w:author="Joint Commenters 032522" w:date="2022-03-22T20:26:00Z"/>
        </w:rPr>
      </w:pPr>
      <w:ins w:id="59" w:author="Joint Commenters 032522" w:date="2022-03-22T20:26:00Z">
        <w:r w:rsidRPr="003E14AA">
          <w:t xml:space="preserve">An Operating Hour for which a Resource that is not a Reliability Must-Run (RMR) Unit has been committed to come On-Line by a </w:t>
        </w:r>
      </w:ins>
      <w:ins w:id="60" w:author="Joint Commenters 032522" w:date="2022-03-23T14:59:00Z">
        <w:r w:rsidRPr="003E14AA">
          <w:t>DRUC or HRUC</w:t>
        </w:r>
      </w:ins>
      <w:ins w:id="61" w:author="Joint Commenters 032522" w:date="2022-03-22T20:26:00Z">
        <w:r w:rsidRPr="003E14AA">
          <w:t xml:space="preserve"> process and the Resource’s Qualified Scheduling Entity (QSE) has chosen to opt out of RUC Settlement in accordance with Section 5.5.2, Reliability Unit Commitment (RUC) Process.</w:t>
        </w:r>
      </w:ins>
    </w:p>
    <w:p w14:paraId="18E34030" w14:textId="77777777" w:rsidR="003E14AA" w:rsidRPr="003E14AA" w:rsidRDefault="003E14AA" w:rsidP="003E14AA">
      <w:pPr>
        <w:keepNext/>
        <w:tabs>
          <w:tab w:val="left" w:pos="900"/>
        </w:tabs>
        <w:spacing w:before="240" w:after="240"/>
        <w:ind w:left="900" w:hanging="900"/>
        <w:outlineLvl w:val="1"/>
        <w:rPr>
          <w:b/>
          <w:szCs w:val="20"/>
        </w:rPr>
      </w:pPr>
      <w:r w:rsidRPr="003E14AA">
        <w:rPr>
          <w:b/>
          <w:szCs w:val="20"/>
        </w:rPr>
        <w:t>Reliability Unit Commitment (RUC)-Committed Hour</w:t>
      </w:r>
    </w:p>
    <w:p w14:paraId="6122280F" w14:textId="77777777" w:rsidR="003E14AA" w:rsidRPr="003E14AA" w:rsidRDefault="003E14AA" w:rsidP="003E14AA">
      <w:pPr>
        <w:spacing w:before="120" w:after="120"/>
        <w:rPr>
          <w:ins w:id="62" w:author="IMM 111921" w:date="2021-11-15T13:50:00Z"/>
        </w:rPr>
      </w:pPr>
      <w:r w:rsidRPr="003E14AA">
        <w:t>An Operating Hour for which a RUC has committed a Resource to be On-Line</w:t>
      </w:r>
      <w:del w:id="63" w:author="IMM 111921" w:date="2021-11-15T13:50:00Z">
        <w:r w:rsidRPr="003E14AA">
          <w:delText xml:space="preserve"> and the QSE has not designated a RUC Buy-Back Hour</w:delText>
        </w:r>
      </w:del>
      <w:ins w:id="64" w:author="Joint Commenters 032522" w:date="2022-03-22T20:26:00Z">
        <w:r w:rsidRPr="003E14AA">
          <w:t xml:space="preserve"> and the QSE has not designated a RUC Buy-Back Hour</w:t>
        </w:r>
      </w:ins>
      <w:r w:rsidRPr="003E14AA">
        <w:t>.</w:t>
      </w:r>
    </w:p>
    <w:p w14:paraId="7667B13F" w14:textId="77777777" w:rsidR="003E14AA" w:rsidRPr="003E14AA" w:rsidRDefault="003E14AA" w:rsidP="003E14AA">
      <w:pPr>
        <w:keepNext/>
        <w:tabs>
          <w:tab w:val="left" w:pos="1080"/>
        </w:tabs>
        <w:spacing w:before="240" w:after="240"/>
        <w:ind w:left="1080" w:hanging="1080"/>
        <w:outlineLvl w:val="2"/>
        <w:rPr>
          <w:b/>
          <w:bCs/>
          <w:i/>
          <w:szCs w:val="20"/>
        </w:rPr>
      </w:pPr>
      <w:bookmarkStart w:id="65" w:name="_Toc400526142"/>
      <w:bookmarkStart w:id="66" w:name="_Toc405534460"/>
      <w:bookmarkStart w:id="67" w:name="_Toc406570473"/>
      <w:bookmarkStart w:id="68" w:name="_Toc410910625"/>
      <w:bookmarkStart w:id="69" w:name="_Toc411841053"/>
      <w:bookmarkStart w:id="70" w:name="_Toc422147015"/>
      <w:bookmarkStart w:id="71" w:name="_Toc433020611"/>
      <w:bookmarkStart w:id="72" w:name="_Toc437262052"/>
      <w:bookmarkStart w:id="73" w:name="_Toc478375227"/>
      <w:bookmarkStart w:id="74" w:name="_Toc75942456"/>
      <w:bookmarkStart w:id="75" w:name="_Toc400547176"/>
      <w:bookmarkStart w:id="76" w:name="_Toc405384281"/>
      <w:bookmarkStart w:id="77" w:name="_Toc405543548"/>
      <w:bookmarkStart w:id="78" w:name="_Toc428178057"/>
      <w:bookmarkStart w:id="79" w:name="_Toc440872688"/>
      <w:bookmarkStart w:id="80" w:name="_Toc458766233"/>
      <w:bookmarkStart w:id="81" w:name="_Toc459292638"/>
      <w:bookmarkStart w:id="82" w:name="_Toc60038340"/>
      <w:commentRangeStart w:id="83"/>
      <w:r w:rsidRPr="003E14AA">
        <w:rPr>
          <w:b/>
          <w:bCs/>
          <w:i/>
          <w:szCs w:val="20"/>
        </w:rPr>
        <w:t>3.9.1</w:t>
      </w:r>
      <w:commentRangeEnd w:id="83"/>
      <w:r>
        <w:rPr>
          <w:rStyle w:val="CommentReference"/>
        </w:rPr>
        <w:commentReference w:id="83"/>
      </w:r>
      <w:r w:rsidRPr="003E14AA">
        <w:rPr>
          <w:b/>
          <w:bCs/>
          <w:i/>
          <w:szCs w:val="20"/>
        </w:rPr>
        <w:tab/>
        <w:t>Current Operating Plan (COP) Criteria</w:t>
      </w:r>
      <w:bookmarkEnd w:id="65"/>
      <w:bookmarkEnd w:id="66"/>
      <w:bookmarkEnd w:id="67"/>
      <w:bookmarkEnd w:id="68"/>
      <w:bookmarkEnd w:id="69"/>
      <w:bookmarkEnd w:id="70"/>
      <w:bookmarkEnd w:id="71"/>
      <w:bookmarkEnd w:id="72"/>
      <w:bookmarkEnd w:id="73"/>
      <w:bookmarkEnd w:id="74"/>
    </w:p>
    <w:p w14:paraId="0307AA03" w14:textId="77777777" w:rsidR="003E14AA" w:rsidRPr="003E14AA" w:rsidRDefault="003E14AA" w:rsidP="003E14AA">
      <w:pPr>
        <w:spacing w:after="240"/>
        <w:ind w:left="720" w:hanging="720"/>
        <w:rPr>
          <w:iCs/>
          <w:szCs w:val="20"/>
        </w:rPr>
      </w:pPr>
      <w:r w:rsidRPr="003E14AA">
        <w:rPr>
          <w:iCs/>
          <w:szCs w:val="20"/>
        </w:rPr>
        <w:t>(1)</w:t>
      </w:r>
      <w:r w:rsidRPr="003E14AA">
        <w:rPr>
          <w:iCs/>
          <w:szCs w:val="20"/>
        </w:rPr>
        <w:tab/>
        <w:t>Each QSE that represents a Resource must submit a COP to ERCOT that reflects expected operating conditions for each Resource for each hour in the next seven Operating Days.</w:t>
      </w:r>
    </w:p>
    <w:p w14:paraId="5811ECC3" w14:textId="77777777" w:rsidR="003E14AA" w:rsidRPr="003E14AA" w:rsidRDefault="003E14AA" w:rsidP="003E14AA">
      <w:pPr>
        <w:spacing w:after="240"/>
        <w:ind w:left="720" w:hanging="720"/>
        <w:rPr>
          <w:iCs/>
          <w:szCs w:val="20"/>
        </w:rPr>
      </w:pPr>
      <w:r w:rsidRPr="003E14AA">
        <w:rPr>
          <w:iCs/>
          <w:szCs w:val="20"/>
        </w:rPr>
        <w:lastRenderedPageBreak/>
        <w:t>(2)</w:t>
      </w:r>
      <w:r w:rsidRPr="003E14AA">
        <w:rPr>
          <w:iCs/>
          <w:szCs w:val="20"/>
        </w:rPr>
        <w:tab/>
        <w:t xml:space="preserve">Each QSE that represents a Resource shall update its COP reflecting changes in availability of any Resource as soon as reasonably practicable, but in no event later than 60 minutes after the event that caused the change. </w:t>
      </w:r>
    </w:p>
    <w:p w14:paraId="42B4CD1C" w14:textId="77777777" w:rsidR="003E14AA" w:rsidRPr="003E14AA" w:rsidRDefault="003E14AA" w:rsidP="003E14AA">
      <w:pPr>
        <w:spacing w:after="240"/>
        <w:ind w:left="720" w:hanging="720"/>
        <w:rPr>
          <w:iCs/>
          <w:szCs w:val="20"/>
        </w:rPr>
      </w:pPr>
      <w:r w:rsidRPr="003E14AA">
        <w:rPr>
          <w:iCs/>
          <w:szCs w:val="20"/>
        </w:rPr>
        <w:t>(3)</w:t>
      </w:r>
      <w:r w:rsidRPr="003E14AA">
        <w:rPr>
          <w:iCs/>
          <w:szCs w:val="20"/>
        </w:rP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E14AA" w:rsidRPr="003E14AA" w14:paraId="5FC59D2C" w14:textId="77777777" w:rsidTr="004D77CF">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2D2D749A" w14:textId="77777777" w:rsidR="003E14AA" w:rsidRPr="003E14AA" w:rsidRDefault="003E14AA" w:rsidP="003E14AA">
            <w:pPr>
              <w:spacing w:before="120" w:after="240"/>
              <w:rPr>
                <w:b/>
                <w:i/>
                <w:szCs w:val="20"/>
              </w:rPr>
            </w:pPr>
            <w:r w:rsidRPr="003E14AA">
              <w:rPr>
                <w:b/>
                <w:i/>
                <w:szCs w:val="20"/>
              </w:rPr>
              <w:t>[NPRR1007, NPRR1014, and NPRR1029:  Replace applicable portions of paragraph (3) above with the following upon system implementation of the Real-Time Co-Optimization (RTC) project for NPRR1007; or upon system implementation for NPRR1014 or NPRR1029:]</w:t>
            </w:r>
          </w:p>
          <w:p w14:paraId="43DF1216" w14:textId="77777777" w:rsidR="003E14AA" w:rsidRPr="003E14AA" w:rsidRDefault="003E14AA" w:rsidP="003E14AA">
            <w:pPr>
              <w:spacing w:after="240"/>
              <w:ind w:left="720" w:hanging="720"/>
              <w:rPr>
                <w:iCs/>
                <w:szCs w:val="20"/>
              </w:rPr>
            </w:pPr>
            <w:r w:rsidRPr="003E14AA">
              <w:rPr>
                <w:iCs/>
                <w:szCs w:val="20"/>
              </w:rPr>
              <w:t>(3)</w:t>
            </w:r>
            <w:r w:rsidRPr="003E14AA">
              <w:rPr>
                <w:iCs/>
                <w:szCs w:val="20"/>
              </w:rPr>
              <w:tab/>
              <w:t>Each QSE that represents a Resource shall update its COP to reflect the ability of the Resource to provide each Ancillary Service by product and sub-type.</w:t>
            </w:r>
          </w:p>
        </w:tc>
      </w:tr>
    </w:tbl>
    <w:p w14:paraId="3B2B9041" w14:textId="77777777" w:rsidR="003E14AA" w:rsidRPr="003E14AA" w:rsidRDefault="003E14AA" w:rsidP="003E14AA">
      <w:pPr>
        <w:spacing w:before="240" w:after="240"/>
        <w:ind w:left="720" w:hanging="720"/>
        <w:rPr>
          <w:iCs/>
          <w:szCs w:val="20"/>
        </w:rPr>
      </w:pPr>
      <w:r w:rsidRPr="003E14AA">
        <w:rPr>
          <w:iCs/>
          <w:szCs w:val="20"/>
        </w:rPr>
        <w:t>(4)</w:t>
      </w:r>
      <w:r w:rsidRPr="003E14AA">
        <w:rPr>
          <w:iCs/>
          <w:szCs w:val="20"/>
        </w:rPr>
        <w:tab/>
      </w:r>
      <w:r w:rsidRPr="003E14AA">
        <w:rPr>
          <w:szCs w:val="20"/>
        </w:rPr>
        <w:t xml:space="preserve">Load Resource COP values may be adjusted to reflect Distribution Losses in accordance with Section 8.1.1.2, </w:t>
      </w:r>
      <w:r w:rsidRPr="003E14AA">
        <w:rPr>
          <w:iCs/>
          <w:szCs w:val="20"/>
        </w:rPr>
        <w:t>General Capacity Testing Requirements.</w:t>
      </w:r>
    </w:p>
    <w:p w14:paraId="1149DD57" w14:textId="77777777" w:rsidR="003E14AA" w:rsidRPr="003E14AA" w:rsidRDefault="003E14AA" w:rsidP="003E14AA">
      <w:pPr>
        <w:spacing w:after="240"/>
        <w:ind w:left="720" w:hanging="720"/>
        <w:rPr>
          <w:iCs/>
          <w:szCs w:val="20"/>
        </w:rPr>
      </w:pPr>
      <w:r w:rsidRPr="003E14AA">
        <w:rPr>
          <w:iCs/>
          <w:szCs w:val="20"/>
        </w:rPr>
        <w:t>(5)</w:t>
      </w:r>
      <w:r w:rsidRPr="003E14AA">
        <w:rPr>
          <w:iCs/>
          <w:szCs w:val="20"/>
        </w:rPr>
        <w:tab/>
        <w:t>A COP must include the following for each Resource represented by the QSE:</w:t>
      </w:r>
    </w:p>
    <w:p w14:paraId="59BD1045" w14:textId="77777777" w:rsidR="003E14AA" w:rsidRPr="003E14AA" w:rsidRDefault="003E14AA" w:rsidP="003E14AA">
      <w:pPr>
        <w:spacing w:after="240"/>
        <w:ind w:left="1440" w:hanging="720"/>
        <w:rPr>
          <w:szCs w:val="20"/>
        </w:rPr>
      </w:pPr>
      <w:r w:rsidRPr="003E14AA">
        <w:rPr>
          <w:szCs w:val="20"/>
        </w:rPr>
        <w:t>(a)</w:t>
      </w:r>
      <w:r w:rsidRPr="003E14AA">
        <w:rPr>
          <w:szCs w:val="20"/>
        </w:rPr>
        <w:tab/>
        <w:t>The name of the Resource;</w:t>
      </w:r>
    </w:p>
    <w:p w14:paraId="452613B6" w14:textId="77777777" w:rsidR="003E14AA" w:rsidRPr="003E14AA" w:rsidRDefault="003E14AA" w:rsidP="003E14AA">
      <w:pPr>
        <w:spacing w:after="240"/>
        <w:ind w:left="1440" w:hanging="720"/>
        <w:rPr>
          <w:szCs w:val="20"/>
        </w:rPr>
      </w:pPr>
      <w:r w:rsidRPr="003E14AA">
        <w:rPr>
          <w:szCs w:val="20"/>
        </w:rPr>
        <w:t>(b)</w:t>
      </w:r>
      <w:r w:rsidRPr="003E14AA">
        <w:rPr>
          <w:szCs w:val="20"/>
        </w:rPr>
        <w:tab/>
        <w:t>The expected Resource Status:</w:t>
      </w:r>
    </w:p>
    <w:p w14:paraId="60CF157E" w14:textId="77777777" w:rsidR="003E14AA" w:rsidRPr="003E14AA" w:rsidRDefault="003E14AA" w:rsidP="003E14AA">
      <w:pPr>
        <w:spacing w:after="240"/>
        <w:ind w:left="2160" w:hanging="720"/>
        <w:rPr>
          <w:szCs w:val="20"/>
        </w:rPr>
      </w:pPr>
      <w:r w:rsidRPr="003E14AA">
        <w:rPr>
          <w:szCs w:val="20"/>
        </w:rPr>
        <w:t>(</w:t>
      </w:r>
      <w:proofErr w:type="spellStart"/>
      <w:r w:rsidRPr="003E14AA">
        <w:rPr>
          <w:szCs w:val="20"/>
        </w:rPr>
        <w:t>i</w:t>
      </w:r>
      <w:proofErr w:type="spellEnd"/>
      <w:r w:rsidRPr="003E14AA">
        <w:rPr>
          <w:szCs w:val="20"/>
        </w:rPr>
        <w:t>)</w:t>
      </w:r>
      <w:r w:rsidRPr="003E14AA">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03785D97" w14:textId="77777777" w:rsidR="003E14AA" w:rsidRPr="003E14AA" w:rsidRDefault="003E14AA" w:rsidP="003E14AA">
      <w:pPr>
        <w:spacing w:after="240"/>
        <w:ind w:left="2880" w:hanging="720"/>
        <w:rPr>
          <w:szCs w:val="20"/>
        </w:rPr>
      </w:pPr>
      <w:r w:rsidRPr="003E14AA">
        <w:rPr>
          <w:szCs w:val="20"/>
        </w:rPr>
        <w:t>(A)</w:t>
      </w:r>
      <w:r w:rsidRPr="003E14AA">
        <w:rPr>
          <w:szCs w:val="20"/>
        </w:rPr>
        <w:tab/>
        <w:t>ONRUC – On-Line and the hour is a RUC-Committed Hour;</w:t>
      </w:r>
    </w:p>
    <w:p w14:paraId="3BAB2307" w14:textId="77777777" w:rsidR="003E14AA" w:rsidRPr="003E14AA" w:rsidRDefault="003E14AA" w:rsidP="003E14AA">
      <w:pPr>
        <w:spacing w:after="240"/>
        <w:ind w:left="2880" w:hanging="720"/>
        <w:rPr>
          <w:szCs w:val="20"/>
        </w:rPr>
      </w:pPr>
      <w:r w:rsidRPr="003E14AA">
        <w:rPr>
          <w:szCs w:val="20"/>
        </w:rPr>
        <w:t>(B)</w:t>
      </w:r>
      <w:r w:rsidRPr="003E14AA">
        <w:rPr>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E14AA" w:rsidRPr="003E14AA" w14:paraId="4C28C54D" w14:textId="77777777" w:rsidTr="004D77CF">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2F6B8DB9" w14:textId="77777777" w:rsidR="003E14AA" w:rsidRPr="003E14AA" w:rsidRDefault="003E14AA" w:rsidP="003E14AA">
            <w:pPr>
              <w:spacing w:before="120" w:after="240"/>
              <w:rPr>
                <w:iCs/>
                <w:szCs w:val="20"/>
              </w:rPr>
            </w:pPr>
            <w:r w:rsidRPr="003E14AA">
              <w:rPr>
                <w:b/>
                <w:i/>
                <w:szCs w:val="20"/>
              </w:rPr>
              <w:t>[NPRR1007, NPRR1014, and NPRR1029:  Delete item (B) above upon system implementation of the Real-Time Co-Optimization (RTC) project for NPRR1007; or upon system implementation for NPRR1014 or NPRR1029; and renumber accordingly.]</w:t>
            </w:r>
          </w:p>
        </w:tc>
      </w:tr>
    </w:tbl>
    <w:p w14:paraId="532605AB" w14:textId="77777777" w:rsidR="003E14AA" w:rsidRPr="003E14AA" w:rsidRDefault="003E14AA" w:rsidP="003E14AA">
      <w:pPr>
        <w:spacing w:before="240" w:after="240"/>
        <w:ind w:left="2880" w:hanging="720"/>
        <w:rPr>
          <w:szCs w:val="20"/>
        </w:rPr>
      </w:pPr>
      <w:r w:rsidRPr="003E14AA">
        <w:rPr>
          <w:szCs w:val="20"/>
        </w:rPr>
        <w:t>(C)</w:t>
      </w:r>
      <w:r w:rsidRPr="003E14AA">
        <w:rPr>
          <w:szCs w:val="20"/>
        </w:rPr>
        <w:tab/>
        <w:t>ON – On-Line Resource with Energy Offer Curve;</w:t>
      </w:r>
    </w:p>
    <w:p w14:paraId="74B46422" w14:textId="77777777" w:rsidR="003E14AA" w:rsidRPr="003E14AA" w:rsidRDefault="003E14AA" w:rsidP="003E14AA">
      <w:pPr>
        <w:spacing w:after="240"/>
        <w:ind w:left="2880" w:hanging="720"/>
        <w:rPr>
          <w:szCs w:val="20"/>
        </w:rPr>
      </w:pPr>
      <w:r w:rsidRPr="003E14AA">
        <w:rPr>
          <w:szCs w:val="20"/>
        </w:rPr>
        <w:t>(D)</w:t>
      </w:r>
      <w:r w:rsidRPr="003E14AA">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E14AA" w:rsidRPr="003E14AA" w14:paraId="0AB00170" w14:textId="77777777" w:rsidTr="004D77CF">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47726596" w14:textId="77777777" w:rsidR="003E14AA" w:rsidRPr="003E14AA" w:rsidRDefault="003E14AA" w:rsidP="003E14AA">
            <w:pPr>
              <w:spacing w:before="120" w:after="240"/>
              <w:rPr>
                <w:b/>
                <w:i/>
                <w:szCs w:val="20"/>
              </w:rPr>
            </w:pPr>
            <w:r w:rsidRPr="003E14AA">
              <w:rPr>
                <w:b/>
                <w:i/>
                <w:szCs w:val="20"/>
              </w:rPr>
              <w:t>[NPRR1000:  Delete item (D) above upon system implementation and renumber accordingly.]</w:t>
            </w:r>
          </w:p>
        </w:tc>
      </w:tr>
    </w:tbl>
    <w:p w14:paraId="1D33E647" w14:textId="77777777" w:rsidR="003E14AA" w:rsidRPr="003E14AA" w:rsidRDefault="003E14AA" w:rsidP="003E14AA">
      <w:pPr>
        <w:spacing w:before="240" w:after="240"/>
        <w:ind w:left="2880" w:hanging="720"/>
        <w:rPr>
          <w:szCs w:val="20"/>
        </w:rPr>
      </w:pPr>
      <w:r w:rsidRPr="003E14AA">
        <w:rPr>
          <w:szCs w:val="20"/>
        </w:rPr>
        <w:lastRenderedPageBreak/>
        <w:t>(E)</w:t>
      </w:r>
      <w:r w:rsidRPr="003E14AA">
        <w:rPr>
          <w:szCs w:val="20"/>
        </w:rPr>
        <w:tab/>
        <w:t>ONOS – On-Line Resource with Output Schedule;</w:t>
      </w:r>
    </w:p>
    <w:p w14:paraId="6B15FB4C" w14:textId="77777777" w:rsidR="003E14AA" w:rsidRPr="003E14AA" w:rsidRDefault="003E14AA" w:rsidP="003E14AA">
      <w:pPr>
        <w:spacing w:after="240"/>
        <w:ind w:left="2880" w:hanging="720"/>
        <w:rPr>
          <w:szCs w:val="20"/>
        </w:rPr>
      </w:pPr>
      <w:r w:rsidRPr="003E14AA">
        <w:rPr>
          <w:szCs w:val="20"/>
        </w:rPr>
        <w:t>(F)</w:t>
      </w:r>
      <w:r w:rsidRPr="003E14AA">
        <w:rPr>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E14AA" w:rsidRPr="003E14AA" w14:paraId="20A21CE8" w14:textId="77777777" w:rsidTr="004D77CF">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455673B7" w14:textId="77777777" w:rsidR="003E14AA" w:rsidRPr="003E14AA" w:rsidRDefault="003E14AA" w:rsidP="003E14AA">
            <w:pPr>
              <w:spacing w:before="120" w:after="240"/>
              <w:rPr>
                <w:iCs/>
                <w:szCs w:val="20"/>
              </w:rPr>
            </w:pPr>
            <w:r w:rsidRPr="003E14AA">
              <w:rPr>
                <w:b/>
                <w:i/>
                <w:szCs w:val="20"/>
              </w:rPr>
              <w:t>[NPRR1007, NPRR1014, and NPRR1029:  Delete item (F) above upon system implementation of the Real-Time Co-Optimization (RTC) project for NPRR1007; or upon system implementation for NPRR1014 or NPRR1029; and renumber accordingly.]</w:t>
            </w:r>
          </w:p>
        </w:tc>
      </w:tr>
    </w:tbl>
    <w:p w14:paraId="063BB991" w14:textId="77777777" w:rsidR="003E14AA" w:rsidRPr="003E14AA" w:rsidRDefault="003E14AA" w:rsidP="003E14AA">
      <w:pPr>
        <w:spacing w:before="240" w:after="240"/>
        <w:ind w:left="2880" w:hanging="720"/>
        <w:rPr>
          <w:szCs w:val="20"/>
        </w:rPr>
      </w:pPr>
      <w:r w:rsidRPr="003E14AA">
        <w:rPr>
          <w:szCs w:val="20"/>
        </w:rPr>
        <w:t>(G)</w:t>
      </w:r>
      <w:r w:rsidRPr="003E14AA">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E14AA" w:rsidRPr="003E14AA" w14:paraId="1456B861" w14:textId="77777777" w:rsidTr="004D77CF">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3C4A9584" w14:textId="77777777" w:rsidR="003E14AA" w:rsidRPr="003E14AA" w:rsidRDefault="003E14AA" w:rsidP="003E14AA">
            <w:pPr>
              <w:spacing w:before="120" w:after="240"/>
              <w:rPr>
                <w:b/>
                <w:i/>
                <w:szCs w:val="20"/>
              </w:rPr>
            </w:pPr>
            <w:r w:rsidRPr="003E14AA">
              <w:rPr>
                <w:b/>
                <w:i/>
                <w:szCs w:val="20"/>
              </w:rPr>
              <w:t>[NPRR1000, NPRR1007, NPRR1014, and NPRR1029:  Delete item (G) above upon system implementation for NPRR1000, NPRR1014, or NPRR1029; or upon system implementation of the Real-Time Co-Optimization (RTC) project for NPRR1007; and renumber accordingly.]</w:t>
            </w:r>
          </w:p>
        </w:tc>
      </w:tr>
    </w:tbl>
    <w:p w14:paraId="5DEC2965" w14:textId="77777777" w:rsidR="003E14AA" w:rsidRPr="003E14AA" w:rsidRDefault="003E14AA" w:rsidP="003E14AA">
      <w:pPr>
        <w:spacing w:before="240" w:after="240"/>
        <w:ind w:left="2880" w:hanging="720"/>
        <w:rPr>
          <w:szCs w:val="20"/>
        </w:rPr>
      </w:pPr>
      <w:r w:rsidRPr="003E14AA">
        <w:rPr>
          <w:szCs w:val="20"/>
        </w:rPr>
        <w:t>(H)</w:t>
      </w:r>
      <w:r w:rsidRPr="003E14AA">
        <w:rPr>
          <w:szCs w:val="20"/>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E14AA" w:rsidRPr="003E14AA" w14:paraId="4AEF1561" w14:textId="77777777" w:rsidTr="004D77CF">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47FCDE75" w14:textId="77777777" w:rsidR="003E14AA" w:rsidRPr="003E14AA" w:rsidRDefault="003E14AA" w:rsidP="003E14AA">
            <w:pPr>
              <w:spacing w:before="120" w:after="240"/>
              <w:rPr>
                <w:iCs/>
                <w:szCs w:val="20"/>
              </w:rPr>
            </w:pPr>
            <w:r w:rsidRPr="003E14AA">
              <w:rPr>
                <w:b/>
                <w:i/>
                <w:szCs w:val="20"/>
              </w:rPr>
              <w:t>[NPRR1007, NPRR1014, and NPRR1029:  Delete item (H) above upon system implementation of the Real-Time Co-Optimization (RTC) project for NPRR1007; or upon system implementation for NPRR1014 and NPRR1029; and renumber accordingly.]</w:t>
            </w:r>
          </w:p>
        </w:tc>
      </w:tr>
    </w:tbl>
    <w:p w14:paraId="51141323" w14:textId="77777777" w:rsidR="003E14AA" w:rsidRPr="003E14AA" w:rsidRDefault="003E14AA" w:rsidP="003E14AA">
      <w:pPr>
        <w:spacing w:before="240" w:after="240"/>
        <w:ind w:left="2880" w:hanging="720"/>
        <w:rPr>
          <w:szCs w:val="20"/>
        </w:rPr>
      </w:pPr>
      <w:r w:rsidRPr="003E14AA">
        <w:rPr>
          <w:szCs w:val="20"/>
        </w:rPr>
        <w:t>(I)</w:t>
      </w:r>
      <w:r w:rsidRPr="003E14AA">
        <w:rPr>
          <w:szCs w:val="20"/>
        </w:rPr>
        <w:tab/>
        <w:t>ONTEST – On-Line blocked from Security-Constrained Economic Dispatch (SCED) for operations testing (while ONTEST, a Generation Resource may be shown on Outage in the Outage Scheduler);</w:t>
      </w:r>
    </w:p>
    <w:p w14:paraId="0A2F0AF2" w14:textId="77777777" w:rsidR="003E14AA" w:rsidRPr="003E14AA" w:rsidRDefault="003E14AA" w:rsidP="003E14AA">
      <w:pPr>
        <w:spacing w:after="240"/>
        <w:ind w:left="2880" w:hanging="720"/>
        <w:rPr>
          <w:szCs w:val="20"/>
        </w:rPr>
      </w:pPr>
      <w:r w:rsidRPr="003E14AA">
        <w:rPr>
          <w:szCs w:val="20"/>
        </w:rPr>
        <w:t>(J)</w:t>
      </w:r>
      <w:r w:rsidRPr="003E14AA">
        <w:rPr>
          <w:szCs w:val="20"/>
        </w:rPr>
        <w:tab/>
        <w:t>ONEMR – On-Line EMR (available for commitment or dispatch only for ERCOT-declared Emergency Conditions; the QSE may appropriately set LSL and High Sustained Limit (HSL) to reflect operating limits);</w:t>
      </w:r>
    </w:p>
    <w:p w14:paraId="49C3A89A" w14:textId="77777777" w:rsidR="003E14AA" w:rsidRPr="003E14AA" w:rsidRDefault="003E14AA" w:rsidP="003E14AA">
      <w:pPr>
        <w:spacing w:after="240"/>
        <w:ind w:left="2880" w:hanging="720"/>
        <w:rPr>
          <w:szCs w:val="20"/>
        </w:rPr>
      </w:pPr>
      <w:r w:rsidRPr="003E14AA">
        <w:rPr>
          <w:szCs w:val="20"/>
        </w:rPr>
        <w:t>(K)</w:t>
      </w:r>
      <w:r w:rsidRPr="003E14AA">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E14AA" w:rsidRPr="003E14AA" w14:paraId="0018C833" w14:textId="77777777" w:rsidTr="004D77CF">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7227E8BE" w14:textId="77777777" w:rsidR="003E14AA" w:rsidRPr="003E14AA" w:rsidRDefault="003E14AA" w:rsidP="003E14AA">
            <w:pPr>
              <w:spacing w:before="120" w:after="240"/>
              <w:rPr>
                <w:b/>
                <w:i/>
                <w:szCs w:val="20"/>
              </w:rPr>
            </w:pPr>
            <w:r w:rsidRPr="003E14AA">
              <w:rPr>
                <w:b/>
                <w:i/>
                <w:szCs w:val="20"/>
              </w:rPr>
              <w:t>[NPRR1007, NPRR1014, and NPRR1029:  Delete item (K) above upon system implementation of the Real-Time Co-Optimization (RTC) project for NPRR1007; or upon system implementation for NPRR1014 or NPRR1029; and renumber accordingly.]</w:t>
            </w:r>
          </w:p>
        </w:tc>
      </w:tr>
    </w:tbl>
    <w:p w14:paraId="51C4F3B7" w14:textId="77777777" w:rsidR="003E14AA" w:rsidRPr="003E14AA" w:rsidRDefault="003E14AA" w:rsidP="003E14AA">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E14AA" w:rsidRPr="003E14AA" w14:paraId="4901CAD4" w14:textId="77777777" w:rsidTr="004D77CF">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0BC68D40" w14:textId="77777777" w:rsidR="003E14AA" w:rsidRPr="003E14AA" w:rsidRDefault="003E14AA" w:rsidP="003E14AA">
            <w:pPr>
              <w:spacing w:before="120" w:after="240"/>
              <w:rPr>
                <w:b/>
                <w:i/>
                <w:szCs w:val="20"/>
              </w:rPr>
            </w:pPr>
            <w:r w:rsidRPr="003E14AA">
              <w:rPr>
                <w:b/>
                <w:i/>
                <w:szCs w:val="20"/>
              </w:rPr>
              <w:lastRenderedPageBreak/>
              <w:t>[NPRR863:  Insert paragraph (L) below upon system implementation and renumber accordingly:]</w:t>
            </w:r>
          </w:p>
          <w:p w14:paraId="5B25823A" w14:textId="77777777" w:rsidR="003E14AA" w:rsidRPr="003E14AA" w:rsidRDefault="003E14AA" w:rsidP="003E14AA">
            <w:pPr>
              <w:spacing w:after="240"/>
              <w:ind w:left="2880" w:hanging="720"/>
              <w:rPr>
                <w:szCs w:val="20"/>
              </w:rPr>
            </w:pPr>
            <w:r w:rsidRPr="003E14AA">
              <w:rPr>
                <w:szCs w:val="20"/>
              </w:rPr>
              <w:t>(L)</w:t>
            </w:r>
            <w:r w:rsidRPr="003E14AA">
              <w:rPr>
                <w:szCs w:val="20"/>
              </w:rPr>
              <w:tab/>
              <w:t>ONECRS – On-Line as a synchronous condenser providing ERCOT Contingency Response Service (ECRS) but unavailable for Dispatch by SCED and available for commitment by RUC;</w:t>
            </w:r>
          </w:p>
        </w:tc>
      </w:tr>
    </w:tbl>
    <w:p w14:paraId="64CF0619" w14:textId="77777777" w:rsidR="003E14AA" w:rsidRPr="003E14AA" w:rsidRDefault="003E14AA" w:rsidP="003E14AA">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E14AA" w:rsidRPr="003E14AA" w14:paraId="61A3DC2B" w14:textId="77777777" w:rsidTr="004D77CF">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7529DA2D" w14:textId="77777777" w:rsidR="003E14AA" w:rsidRPr="003E14AA" w:rsidRDefault="003E14AA" w:rsidP="003E14AA">
            <w:pPr>
              <w:spacing w:before="120" w:after="240"/>
              <w:rPr>
                <w:iCs/>
                <w:szCs w:val="20"/>
              </w:rPr>
            </w:pPr>
            <w:r w:rsidRPr="003E14AA">
              <w:rPr>
                <w:b/>
                <w:i/>
                <w:szCs w:val="20"/>
              </w:rPr>
              <w:t>[NPRR1007, NPRR1014, and NPRR1029:  Delete item (L) above upon system implementation of the Real-Time Co-Optimization (RTC) project for NPRR1007; or upon system implementation for NPRR1014 or NPRR1029; and renumber accordingly.]</w:t>
            </w:r>
          </w:p>
        </w:tc>
      </w:tr>
    </w:tbl>
    <w:p w14:paraId="66424625" w14:textId="77777777" w:rsidR="003E14AA" w:rsidRPr="003E14AA" w:rsidRDefault="003E14AA" w:rsidP="003E14AA">
      <w:pPr>
        <w:spacing w:before="240" w:after="240"/>
        <w:ind w:left="2880" w:hanging="720"/>
        <w:rPr>
          <w:ins w:id="84" w:author="Joint Commenters 032522" w:date="2022-03-22T20:27:00Z"/>
          <w:szCs w:val="20"/>
        </w:rPr>
      </w:pPr>
      <w:del w:id="85" w:author="IMM 111921" w:date="2021-11-16T12:40:00Z">
        <w:r w:rsidRPr="003E14AA">
          <w:rPr>
            <w:szCs w:val="20"/>
          </w:rPr>
          <w:delText>(L)</w:delText>
        </w:r>
        <w:r w:rsidRPr="003E14AA">
          <w:rPr>
            <w:szCs w:val="20"/>
          </w:rPr>
          <w:tab/>
          <w:delText xml:space="preserve">ONOPTOUT – On-Line and the hour is a RUC Buy-Back Hour; </w:delText>
        </w:r>
      </w:del>
    </w:p>
    <w:p w14:paraId="1789E232" w14:textId="77777777" w:rsidR="003E14AA" w:rsidRPr="003E14AA" w:rsidRDefault="003E14AA" w:rsidP="003E14AA">
      <w:pPr>
        <w:spacing w:before="240" w:after="240"/>
        <w:ind w:left="2880" w:hanging="720"/>
        <w:rPr>
          <w:ins w:id="86" w:author="Joint Commenters 032522" w:date="2022-03-22T20:27:00Z"/>
          <w:szCs w:val="20"/>
        </w:rPr>
      </w:pPr>
      <w:ins w:id="87" w:author="Joint Commenters 032522" w:date="2022-03-22T20:27:00Z">
        <w:r w:rsidRPr="003E14AA">
          <w:rPr>
            <w:szCs w:val="20"/>
          </w:rPr>
          <w:t xml:space="preserve">(L) </w:t>
        </w:r>
        <w:r w:rsidRPr="003E14AA">
          <w:rPr>
            <w:szCs w:val="20"/>
          </w:rPr>
          <w:tab/>
          <w:t>ONOPTOUT – On-Line and the hour is a RUC Buy-Back Hour;</w:t>
        </w:r>
      </w:ins>
    </w:p>
    <w:p w14:paraId="1FB74918" w14:textId="77777777" w:rsidR="003E14AA" w:rsidRPr="003E14AA" w:rsidRDefault="003E14AA" w:rsidP="003E14AA">
      <w:pPr>
        <w:spacing w:before="240" w:after="240"/>
        <w:ind w:left="2880" w:hanging="720"/>
        <w:rPr>
          <w:szCs w:val="20"/>
        </w:rPr>
      </w:pPr>
    </w:p>
    <w:p w14:paraId="557BE8A5" w14:textId="77777777" w:rsidR="003E14AA" w:rsidRPr="003E14AA" w:rsidRDefault="003E14AA" w:rsidP="003E14AA">
      <w:pPr>
        <w:spacing w:after="240"/>
        <w:ind w:left="2880" w:hanging="720"/>
        <w:rPr>
          <w:szCs w:val="20"/>
        </w:rPr>
      </w:pPr>
      <w:r w:rsidRPr="003E14AA">
        <w:rPr>
          <w:szCs w:val="20"/>
        </w:rPr>
        <w:t>(</w:t>
      </w:r>
      <w:ins w:id="88" w:author="IMM 111921" w:date="2021-11-16T12:40:00Z">
        <w:del w:id="89" w:author="Joint Commenters 032522" w:date="2022-03-22T20:27:00Z">
          <w:r w:rsidRPr="003E14AA" w:rsidDel="00364F3A">
            <w:rPr>
              <w:szCs w:val="20"/>
            </w:rPr>
            <w:delText>L</w:delText>
          </w:r>
        </w:del>
      </w:ins>
      <w:ins w:id="90" w:author="Joint Commenters 032522" w:date="2022-03-22T20:27:00Z">
        <w:r w:rsidRPr="003E14AA">
          <w:rPr>
            <w:szCs w:val="20"/>
          </w:rPr>
          <w:t>M</w:t>
        </w:r>
      </w:ins>
      <w:del w:id="91" w:author="IMM 111921" w:date="2021-11-16T12:40:00Z">
        <w:r w:rsidRPr="003E14AA">
          <w:rPr>
            <w:szCs w:val="20"/>
          </w:rPr>
          <w:delText>M</w:delText>
        </w:r>
      </w:del>
      <w:r w:rsidRPr="003E14AA">
        <w:rPr>
          <w:szCs w:val="20"/>
        </w:rPr>
        <w:t>)</w:t>
      </w:r>
      <w:r w:rsidRPr="003E14AA">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E14AA" w:rsidRPr="003E14AA" w14:paraId="098B710C" w14:textId="77777777" w:rsidTr="004D77CF">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0D98F45C" w14:textId="77777777" w:rsidR="003E14AA" w:rsidRPr="003E14AA" w:rsidRDefault="003E14AA" w:rsidP="003E14AA">
            <w:pPr>
              <w:spacing w:before="120" w:after="240"/>
              <w:rPr>
                <w:b/>
                <w:i/>
                <w:szCs w:val="20"/>
              </w:rPr>
            </w:pPr>
            <w:r w:rsidRPr="003E14AA">
              <w:rPr>
                <w:b/>
                <w:i/>
                <w:szCs w:val="20"/>
              </w:rPr>
              <w:t>[NPRR1007, NPRR1014, and NPRR1029:  Replace paragraph (</w:t>
            </w:r>
            <w:del w:id="92" w:author="IMM 111921" w:date="2021-11-16T12:41:00Z">
              <w:r w:rsidRPr="003E14AA">
                <w:rPr>
                  <w:b/>
                  <w:i/>
                  <w:szCs w:val="20"/>
                </w:rPr>
                <w:delText>M</w:delText>
              </w:r>
            </w:del>
            <w:ins w:id="93" w:author="IMM 111921" w:date="2021-11-16T12:41:00Z">
              <w:del w:id="94" w:author="Joint Commenters 032522" w:date="2022-03-22T20:28:00Z">
                <w:r w:rsidRPr="003E14AA" w:rsidDel="00364F3A">
                  <w:rPr>
                    <w:b/>
                    <w:i/>
                    <w:szCs w:val="20"/>
                  </w:rPr>
                  <w:delText>L</w:delText>
                </w:r>
              </w:del>
            </w:ins>
            <w:ins w:id="95" w:author="Joint Commenters 032522" w:date="2022-03-22T20:28:00Z">
              <w:r w:rsidRPr="003E14AA">
                <w:rPr>
                  <w:b/>
                  <w:i/>
                  <w:szCs w:val="20"/>
                </w:rPr>
                <w:t>M</w:t>
              </w:r>
            </w:ins>
            <w:r w:rsidRPr="003E14AA">
              <w:rPr>
                <w:b/>
                <w:i/>
                <w:szCs w:val="20"/>
              </w:rPr>
              <w:t>) above with the following upon system implementation of the Real-Time Co-Optimization (RTC) project for NPRR1007; or upon system implementation for NPRR1014 or NPRR1029:]</w:t>
            </w:r>
          </w:p>
          <w:p w14:paraId="3FE32EE9" w14:textId="77777777" w:rsidR="003E14AA" w:rsidRPr="003E14AA" w:rsidRDefault="003E14AA" w:rsidP="003E14AA">
            <w:pPr>
              <w:spacing w:after="240"/>
              <w:ind w:left="2880" w:hanging="720"/>
              <w:rPr>
                <w:szCs w:val="20"/>
              </w:rPr>
            </w:pPr>
            <w:r w:rsidRPr="003E14AA">
              <w:rPr>
                <w:szCs w:val="20"/>
              </w:rPr>
              <w:t>(H)</w:t>
            </w:r>
            <w:r w:rsidRPr="003E14AA">
              <w:rPr>
                <w:szCs w:val="20"/>
              </w:rPr>
              <w:tab/>
              <w:t>SHUTDOWN – The Resource is On-Line and in a shutdown sequence, and is not eligible for an Ancillary Service award.  This Resource Status is only to be used for Real-Time telemetry purposes;</w:t>
            </w:r>
          </w:p>
        </w:tc>
      </w:tr>
    </w:tbl>
    <w:p w14:paraId="457C8904" w14:textId="77777777" w:rsidR="003E14AA" w:rsidRPr="003E14AA" w:rsidRDefault="003E14AA" w:rsidP="003E14AA">
      <w:pPr>
        <w:spacing w:before="240" w:after="240"/>
        <w:ind w:left="2880" w:hanging="720"/>
        <w:rPr>
          <w:szCs w:val="20"/>
        </w:rPr>
      </w:pPr>
      <w:r w:rsidRPr="003E14AA">
        <w:rPr>
          <w:szCs w:val="20"/>
        </w:rPr>
        <w:t>(</w:t>
      </w:r>
      <w:del w:id="96" w:author="IMM 111921" w:date="2021-11-16T12:41:00Z">
        <w:r w:rsidRPr="003E14AA">
          <w:rPr>
            <w:szCs w:val="20"/>
          </w:rPr>
          <w:delText>N</w:delText>
        </w:r>
      </w:del>
      <w:ins w:id="97" w:author="IMM 111921" w:date="2021-11-16T12:41:00Z">
        <w:del w:id="98" w:author="Joint Commenters 032522" w:date="2022-03-22T20:27:00Z">
          <w:r w:rsidRPr="003E14AA" w:rsidDel="00364F3A">
            <w:rPr>
              <w:szCs w:val="20"/>
            </w:rPr>
            <w:delText>M</w:delText>
          </w:r>
        </w:del>
      </w:ins>
      <w:ins w:id="99" w:author="Joint Commenters 032522" w:date="2022-03-22T20:27:00Z">
        <w:r w:rsidRPr="003E14AA">
          <w:rPr>
            <w:szCs w:val="20"/>
          </w:rPr>
          <w:t>N</w:t>
        </w:r>
      </w:ins>
      <w:r w:rsidRPr="003E14AA">
        <w:rPr>
          <w:szCs w:val="20"/>
        </w:rPr>
        <w:t>)</w:t>
      </w:r>
      <w:r w:rsidRPr="003E14AA">
        <w:rPr>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E14AA" w:rsidRPr="003E14AA" w14:paraId="73D13170" w14:textId="77777777" w:rsidTr="004D77CF">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55A12602" w14:textId="77777777" w:rsidR="003E14AA" w:rsidRPr="003E14AA" w:rsidRDefault="003E14AA" w:rsidP="003E14AA">
            <w:pPr>
              <w:spacing w:before="120" w:after="240"/>
              <w:rPr>
                <w:b/>
                <w:i/>
                <w:szCs w:val="20"/>
              </w:rPr>
            </w:pPr>
            <w:r w:rsidRPr="003E14AA">
              <w:rPr>
                <w:b/>
                <w:i/>
                <w:szCs w:val="20"/>
              </w:rPr>
              <w:t>[NPRR1007, NPRR1014, and NPRR1029:  Replace paragraph (</w:t>
            </w:r>
            <w:del w:id="100" w:author="IMM 111921" w:date="2021-11-16T12:41:00Z">
              <w:r w:rsidRPr="003E14AA">
                <w:rPr>
                  <w:b/>
                  <w:i/>
                  <w:szCs w:val="20"/>
                </w:rPr>
                <w:delText>N</w:delText>
              </w:r>
            </w:del>
            <w:ins w:id="101" w:author="IMM 111921" w:date="2021-11-16T12:41:00Z">
              <w:del w:id="102" w:author="Joint Commenters 032522" w:date="2022-03-22T20:28:00Z">
                <w:r w:rsidRPr="003E14AA" w:rsidDel="00364F3A">
                  <w:rPr>
                    <w:b/>
                    <w:i/>
                    <w:szCs w:val="20"/>
                  </w:rPr>
                  <w:delText>M</w:delText>
                </w:r>
              </w:del>
            </w:ins>
            <w:ins w:id="103" w:author="Joint Commenters 032522" w:date="2022-03-22T20:28:00Z">
              <w:r w:rsidRPr="003E14AA">
                <w:rPr>
                  <w:b/>
                  <w:i/>
                  <w:szCs w:val="20"/>
                </w:rPr>
                <w:t>N</w:t>
              </w:r>
            </w:ins>
            <w:r w:rsidRPr="003E14AA">
              <w:rPr>
                <w:b/>
                <w:i/>
                <w:szCs w:val="20"/>
              </w:rPr>
              <w:t>) above with the following upon system implementation of the Real-Time Co-Optimization (RTC) project for NPRR1007; or upon system implementation for NPRR1014 or NPRR1029:]</w:t>
            </w:r>
          </w:p>
          <w:p w14:paraId="223C067A" w14:textId="77777777" w:rsidR="003E14AA" w:rsidRPr="003E14AA" w:rsidRDefault="003E14AA" w:rsidP="003E14AA">
            <w:pPr>
              <w:spacing w:after="240"/>
              <w:ind w:left="2880" w:hanging="720"/>
              <w:rPr>
                <w:szCs w:val="20"/>
              </w:rPr>
            </w:pPr>
            <w:r w:rsidRPr="003E14AA">
              <w:rPr>
                <w:szCs w:val="20"/>
              </w:rPr>
              <w:t>(I)</w:t>
            </w:r>
            <w:r w:rsidRPr="003E14AA">
              <w:rPr>
                <w:szCs w:val="20"/>
              </w:rPr>
              <w:tab/>
              <w:t xml:space="preserve">STARTUP – The Resource is On-Line and in a start-up sequence and is not eligible for an Ancillary Service award, unless coming On-Line in response to a manual deployment of </w:t>
            </w:r>
            <w:r w:rsidRPr="003E14AA">
              <w:rPr>
                <w:szCs w:val="20"/>
              </w:rPr>
              <w:lastRenderedPageBreak/>
              <w:t>ERCOT Contingency Reserve Service (ECRS) or Non-Spinning Reserve (Non-Spin).  This Resource Status is only to be used for Real-Time telemetry purposes;</w:t>
            </w:r>
          </w:p>
        </w:tc>
      </w:tr>
    </w:tbl>
    <w:p w14:paraId="3B627B97" w14:textId="77777777" w:rsidR="003E14AA" w:rsidRPr="003E14AA" w:rsidRDefault="003E14AA" w:rsidP="003E14AA">
      <w:pPr>
        <w:spacing w:before="240" w:after="240"/>
        <w:ind w:left="2880" w:hanging="720"/>
        <w:rPr>
          <w:szCs w:val="20"/>
        </w:rPr>
      </w:pPr>
      <w:r w:rsidRPr="003E14AA">
        <w:rPr>
          <w:szCs w:val="20"/>
        </w:rPr>
        <w:lastRenderedPageBreak/>
        <w:t>(</w:t>
      </w:r>
      <w:del w:id="104" w:author="IMM 111921" w:date="2021-11-16T12:41:00Z">
        <w:r w:rsidRPr="003E14AA">
          <w:rPr>
            <w:szCs w:val="20"/>
          </w:rPr>
          <w:delText>O</w:delText>
        </w:r>
      </w:del>
      <w:ins w:id="105" w:author="IMM 111921" w:date="2021-11-16T12:41:00Z">
        <w:del w:id="106" w:author="Joint Commenters 032522" w:date="2022-03-22T20:28:00Z">
          <w:r w:rsidRPr="003E14AA" w:rsidDel="00364F3A">
            <w:rPr>
              <w:szCs w:val="20"/>
            </w:rPr>
            <w:delText>N</w:delText>
          </w:r>
        </w:del>
      </w:ins>
      <w:ins w:id="107" w:author="Joint Commenters 032522" w:date="2022-03-22T20:28:00Z">
        <w:r w:rsidRPr="003E14AA">
          <w:rPr>
            <w:szCs w:val="20"/>
          </w:rPr>
          <w:t>O</w:t>
        </w:r>
      </w:ins>
      <w:r w:rsidRPr="003E14AA">
        <w:rPr>
          <w:szCs w:val="20"/>
        </w:rPr>
        <w:t>)</w:t>
      </w:r>
      <w:r w:rsidRPr="003E14AA">
        <w:rPr>
          <w:szCs w:val="20"/>
        </w:rPr>
        <w:tab/>
        <w:t xml:space="preserve">OFFQS – Off-Line but available for SCED deployment.  Only qualified Quick Start Generation Resources (QSGRs) may utilize this status;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E14AA" w:rsidRPr="003E14AA" w14:paraId="397E51E2" w14:textId="77777777" w:rsidTr="004D77CF">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4C2C2AE5" w14:textId="77777777" w:rsidR="003E14AA" w:rsidRPr="003E14AA" w:rsidRDefault="003E14AA" w:rsidP="003E14AA">
            <w:pPr>
              <w:spacing w:before="120" w:after="240"/>
              <w:rPr>
                <w:b/>
                <w:i/>
                <w:szCs w:val="20"/>
              </w:rPr>
            </w:pPr>
            <w:r w:rsidRPr="003E14AA">
              <w:rPr>
                <w:b/>
                <w:i/>
                <w:szCs w:val="20"/>
              </w:rPr>
              <w:t>[NPRR1007, NPRR1014, and NPRR1029:  Replace paragraph (</w:t>
            </w:r>
            <w:del w:id="108" w:author="IMM 111921" w:date="2021-11-16T12:41:00Z">
              <w:r w:rsidRPr="003E14AA">
                <w:rPr>
                  <w:b/>
                  <w:i/>
                  <w:szCs w:val="20"/>
                </w:rPr>
                <w:delText>O</w:delText>
              </w:r>
            </w:del>
            <w:ins w:id="109" w:author="IMM 111921" w:date="2021-11-16T12:41:00Z">
              <w:del w:id="110" w:author="Joint Commenters 032522" w:date="2022-03-22T20:29:00Z">
                <w:r w:rsidRPr="003E14AA" w:rsidDel="00364F3A">
                  <w:rPr>
                    <w:b/>
                    <w:i/>
                    <w:szCs w:val="20"/>
                  </w:rPr>
                  <w:delText>N</w:delText>
                </w:r>
              </w:del>
            </w:ins>
            <w:ins w:id="111" w:author="Joint Commenters 032522" w:date="2022-03-22T20:29:00Z">
              <w:r w:rsidRPr="003E14AA">
                <w:rPr>
                  <w:b/>
                  <w:i/>
                  <w:szCs w:val="20"/>
                </w:rPr>
                <w:t>O</w:t>
              </w:r>
            </w:ins>
            <w:r w:rsidRPr="003E14AA">
              <w:rPr>
                <w:b/>
                <w:i/>
                <w:szCs w:val="20"/>
              </w:rPr>
              <w:t>) above with the following upon system implementation of the Real-Time Co-Optimization (RTC) project for NPRR1007; or upon system implementation for NPRR1014 or NPRR1029:]</w:t>
            </w:r>
          </w:p>
          <w:p w14:paraId="55766144" w14:textId="77777777" w:rsidR="003E14AA" w:rsidRPr="003E14AA" w:rsidRDefault="003E14AA" w:rsidP="003E14AA">
            <w:pPr>
              <w:spacing w:after="240"/>
              <w:ind w:left="2880" w:hanging="720"/>
              <w:rPr>
                <w:szCs w:val="20"/>
              </w:rPr>
            </w:pPr>
            <w:r w:rsidRPr="003E14AA">
              <w:rPr>
                <w:szCs w:val="20"/>
              </w:rPr>
              <w:t>(J)</w:t>
            </w:r>
            <w:r w:rsidRPr="003E14AA">
              <w:rPr>
                <w:szCs w:val="20"/>
              </w:rPr>
              <w:tab/>
              <w:t>OFFQS – Off-Line but available for SCED deployment and to provide ECRS and Non-Spin, if qualified and capable.  Only qualified Quick Start Generation Resources (QSGRs) may utilize this status;</w:t>
            </w:r>
          </w:p>
        </w:tc>
      </w:tr>
    </w:tbl>
    <w:p w14:paraId="3E181F52" w14:textId="77777777" w:rsidR="003E14AA" w:rsidRPr="003E14AA" w:rsidRDefault="003E14AA" w:rsidP="003E14AA">
      <w:pPr>
        <w:spacing w:before="240" w:after="240"/>
        <w:ind w:left="2880" w:hanging="720"/>
        <w:rPr>
          <w:szCs w:val="20"/>
        </w:rPr>
      </w:pPr>
      <w:r w:rsidRPr="003E14AA">
        <w:rPr>
          <w:szCs w:val="20"/>
        </w:rPr>
        <w:t>(</w:t>
      </w:r>
      <w:ins w:id="112" w:author="IMM 111921" w:date="2021-11-16T12:42:00Z">
        <w:del w:id="113" w:author="Joint Commenters 032522" w:date="2022-03-22T20:28:00Z">
          <w:r w:rsidRPr="003E14AA" w:rsidDel="00364F3A">
            <w:rPr>
              <w:szCs w:val="20"/>
            </w:rPr>
            <w:delText>O</w:delText>
          </w:r>
        </w:del>
      </w:ins>
      <w:ins w:id="114" w:author="Joint Commenters 032522" w:date="2022-03-22T20:28:00Z">
        <w:r w:rsidRPr="003E14AA">
          <w:rPr>
            <w:szCs w:val="20"/>
          </w:rPr>
          <w:t>P</w:t>
        </w:r>
      </w:ins>
      <w:del w:id="115" w:author="IMM 111921" w:date="2021-11-16T12:42:00Z">
        <w:r w:rsidRPr="003E14AA">
          <w:rPr>
            <w:szCs w:val="20"/>
          </w:rPr>
          <w:delText>P</w:delText>
        </w:r>
      </w:del>
      <w:r w:rsidRPr="003E14AA">
        <w:rPr>
          <w:szCs w:val="20"/>
        </w:rPr>
        <w:t>)</w:t>
      </w:r>
      <w:r w:rsidRPr="003E14AA">
        <w:rPr>
          <w:szCs w:val="20"/>
        </w:rPr>
        <w:tab/>
        <w:t>ONFFRRRS – Available for Dispatch of RRS providing Fast Frequency Response (FFR) from Generation Resources.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E14AA" w:rsidRPr="003E14AA" w14:paraId="30C9BD1A" w14:textId="77777777" w:rsidTr="004D77CF">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3E766CEC" w14:textId="77777777" w:rsidR="003E14AA" w:rsidRPr="003E14AA" w:rsidRDefault="003E14AA" w:rsidP="003E14AA">
            <w:pPr>
              <w:spacing w:before="120" w:after="240"/>
              <w:rPr>
                <w:b/>
                <w:i/>
                <w:szCs w:val="20"/>
              </w:rPr>
            </w:pPr>
            <w:r w:rsidRPr="003E14AA">
              <w:rPr>
                <w:b/>
                <w:i/>
                <w:szCs w:val="20"/>
              </w:rPr>
              <w:t>[NPRR1015:  Replace paragraph (</w:t>
            </w:r>
            <w:del w:id="116" w:author="IMM 111921" w:date="2021-11-16T12:42:00Z">
              <w:r w:rsidRPr="003E14AA">
                <w:rPr>
                  <w:b/>
                  <w:i/>
                  <w:szCs w:val="20"/>
                </w:rPr>
                <w:delText>P</w:delText>
              </w:r>
            </w:del>
            <w:ins w:id="117" w:author="IMM 111921" w:date="2021-11-16T12:42:00Z">
              <w:del w:id="118" w:author="Joint Commenters 032522" w:date="2022-03-22T20:29:00Z">
                <w:r w:rsidRPr="003E14AA" w:rsidDel="00634598">
                  <w:rPr>
                    <w:b/>
                    <w:i/>
                    <w:szCs w:val="20"/>
                  </w:rPr>
                  <w:delText>O</w:delText>
                </w:r>
              </w:del>
            </w:ins>
            <w:ins w:id="119" w:author="Joint Commenters 032522" w:date="2022-03-22T20:29:00Z">
              <w:r w:rsidRPr="003E14AA">
                <w:rPr>
                  <w:b/>
                  <w:i/>
                  <w:szCs w:val="20"/>
                </w:rPr>
                <w:t>P</w:t>
              </w:r>
            </w:ins>
            <w:r w:rsidRPr="003E14AA">
              <w:rPr>
                <w:b/>
                <w:i/>
                <w:szCs w:val="20"/>
              </w:rPr>
              <w:t>) above with the following upon system implementation of NPRR863:]</w:t>
            </w:r>
          </w:p>
          <w:p w14:paraId="603D754C" w14:textId="77777777" w:rsidR="003E14AA" w:rsidRPr="003E14AA" w:rsidRDefault="003E14AA" w:rsidP="003E14AA">
            <w:pPr>
              <w:spacing w:after="240"/>
              <w:ind w:left="2880" w:hanging="720"/>
              <w:rPr>
                <w:szCs w:val="20"/>
              </w:rPr>
            </w:pPr>
            <w:r w:rsidRPr="003E14AA">
              <w:rPr>
                <w:szCs w:val="20"/>
              </w:rPr>
              <w:t>(P)</w:t>
            </w:r>
            <w:r w:rsidRPr="003E14AA">
              <w:rPr>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p>
        </w:tc>
      </w:tr>
    </w:tbl>
    <w:p w14:paraId="466855C7" w14:textId="77777777" w:rsidR="003E14AA" w:rsidRPr="003E14AA" w:rsidRDefault="003E14AA" w:rsidP="003E14AA">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E14AA" w:rsidRPr="003E14AA" w14:paraId="08532833" w14:textId="77777777" w:rsidTr="004D77CF">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2BAF8A23" w14:textId="77777777" w:rsidR="003E14AA" w:rsidRPr="003E14AA" w:rsidRDefault="003E14AA" w:rsidP="003E14AA">
            <w:pPr>
              <w:spacing w:before="120" w:after="240"/>
              <w:rPr>
                <w:iCs/>
                <w:szCs w:val="20"/>
              </w:rPr>
            </w:pPr>
            <w:r w:rsidRPr="003E14AA">
              <w:rPr>
                <w:b/>
                <w:i/>
                <w:szCs w:val="20"/>
              </w:rPr>
              <w:t>[NPRR1007, NPRR1014, and NPRR1029:  Delete item (</w:t>
            </w:r>
            <w:del w:id="120" w:author="IMM 111921" w:date="2021-11-16T12:42:00Z">
              <w:r w:rsidRPr="003E14AA">
                <w:rPr>
                  <w:b/>
                  <w:i/>
                  <w:szCs w:val="20"/>
                </w:rPr>
                <w:delText>P</w:delText>
              </w:r>
            </w:del>
            <w:ins w:id="121" w:author="IMM 111921" w:date="2021-11-16T12:42:00Z">
              <w:del w:id="122" w:author="Joint Commenters 032522" w:date="2022-03-22T20:29:00Z">
                <w:r w:rsidRPr="003E14AA" w:rsidDel="00634598">
                  <w:rPr>
                    <w:b/>
                    <w:i/>
                    <w:szCs w:val="20"/>
                  </w:rPr>
                  <w:delText>O</w:delText>
                </w:r>
              </w:del>
            </w:ins>
            <w:ins w:id="123" w:author="Joint Commenters 032522" w:date="2022-03-22T20:29:00Z">
              <w:r w:rsidRPr="003E14AA">
                <w:rPr>
                  <w:b/>
                  <w:i/>
                  <w:szCs w:val="20"/>
                </w:rPr>
                <w:t>P</w:t>
              </w:r>
            </w:ins>
            <w:r w:rsidRPr="003E14AA">
              <w:rPr>
                <w:b/>
                <w:i/>
                <w:szCs w:val="20"/>
              </w:rPr>
              <w:t>) above upon system implementation of the Real-Time Co-Optimization (RTC) project for NPRR1007; or upon system implementation for NPRR1014 or NPRR1029; and renumber accordingly.]</w:t>
            </w:r>
          </w:p>
        </w:tc>
      </w:tr>
    </w:tbl>
    <w:p w14:paraId="7939EAF0" w14:textId="77777777" w:rsidR="003E14AA" w:rsidRPr="003E14AA" w:rsidRDefault="003E14AA" w:rsidP="003E14AA">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E14AA" w:rsidRPr="003E14AA" w14:paraId="420F6A63" w14:textId="77777777" w:rsidTr="004D77CF">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3DF70527" w14:textId="77777777" w:rsidR="003E14AA" w:rsidRPr="003E14AA" w:rsidRDefault="003E14AA" w:rsidP="003E14AA">
            <w:pPr>
              <w:spacing w:before="120" w:after="240"/>
              <w:rPr>
                <w:b/>
                <w:i/>
                <w:szCs w:val="20"/>
              </w:rPr>
            </w:pPr>
            <w:r w:rsidRPr="003E14AA">
              <w:rPr>
                <w:b/>
                <w:i/>
                <w:szCs w:val="20"/>
              </w:rPr>
              <w:t>[NPRR1007, NPRR1014, and NPRR1029:  Insert applicable portions of items (K) and (L) below upon system implementation of the Real-Time Co-Optimization (RTC) project for NPRR1007; or upon system implementation for NPRR1014 or NPRR1029:]</w:t>
            </w:r>
          </w:p>
          <w:p w14:paraId="488D8EB2" w14:textId="77777777" w:rsidR="003E14AA" w:rsidRPr="003E14AA" w:rsidRDefault="003E14AA" w:rsidP="003E14AA">
            <w:pPr>
              <w:spacing w:after="240"/>
              <w:ind w:left="2880" w:hanging="720"/>
              <w:rPr>
                <w:szCs w:val="20"/>
              </w:rPr>
            </w:pPr>
            <w:r w:rsidRPr="003E14AA">
              <w:rPr>
                <w:szCs w:val="20"/>
              </w:rPr>
              <w:t>(K)</w:t>
            </w:r>
            <w:r w:rsidRPr="003E14AA">
              <w:rPr>
                <w:szCs w:val="20"/>
              </w:rPr>
              <w:tab/>
              <w:t xml:space="preserve">ONSC – Resource is On-Line operating as a synchronous condenser and available to provide Responsive Reserve (RRS) and ECRS, if qualified and capable, and for commitment by </w:t>
            </w:r>
            <w:r w:rsidRPr="003E14AA">
              <w:rPr>
                <w:szCs w:val="20"/>
              </w:rPr>
              <w:lastRenderedPageBreak/>
              <w:t>RUC, but is unavailable for Dispatch by SCED.  For SCED, Resource Base Points will be set equal to the telemetered net real power of the Resource available at the time of the SCED execution; and</w:t>
            </w:r>
          </w:p>
          <w:p w14:paraId="79A82138" w14:textId="77777777" w:rsidR="003E14AA" w:rsidRPr="003E14AA" w:rsidRDefault="003E14AA" w:rsidP="003E14AA">
            <w:pPr>
              <w:spacing w:after="240"/>
              <w:ind w:left="2880" w:hanging="720"/>
              <w:rPr>
                <w:szCs w:val="20"/>
              </w:rPr>
            </w:pPr>
            <w:r w:rsidRPr="003E14AA">
              <w:rPr>
                <w:szCs w:val="20"/>
              </w:rPr>
              <w:t>(L)</w:t>
            </w:r>
            <w:r w:rsidRPr="003E14AA">
              <w:rPr>
                <w:szCs w:val="20"/>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64713A58" w14:textId="77777777" w:rsidR="003E14AA" w:rsidRPr="003E14AA" w:rsidRDefault="003E14AA" w:rsidP="003E14AA">
      <w:pPr>
        <w:spacing w:before="240" w:after="240"/>
        <w:ind w:left="2160" w:hanging="720"/>
        <w:rPr>
          <w:szCs w:val="20"/>
        </w:rPr>
      </w:pPr>
      <w:r w:rsidRPr="003E14AA">
        <w:rPr>
          <w:szCs w:val="20"/>
        </w:rPr>
        <w:lastRenderedPageBreak/>
        <w:t>(ii)</w:t>
      </w:r>
      <w:r w:rsidRPr="003E14AA">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66D82EC3" w14:textId="77777777" w:rsidR="003E14AA" w:rsidRPr="003E14AA" w:rsidRDefault="003E14AA" w:rsidP="003E14AA">
      <w:pPr>
        <w:spacing w:after="240"/>
        <w:ind w:left="2880" w:hanging="720"/>
        <w:rPr>
          <w:szCs w:val="20"/>
        </w:rPr>
      </w:pPr>
      <w:r w:rsidRPr="003E14AA">
        <w:rPr>
          <w:szCs w:val="20"/>
        </w:rPr>
        <w:t>(A)</w:t>
      </w:r>
      <w:r w:rsidRPr="003E14AA">
        <w:rPr>
          <w:szCs w:val="20"/>
        </w:rPr>
        <w:tab/>
        <w:t>OUT – Off-Line and unavailable;</w:t>
      </w:r>
    </w:p>
    <w:p w14:paraId="0E86E528" w14:textId="77777777" w:rsidR="003E14AA" w:rsidRPr="003E14AA" w:rsidRDefault="003E14AA" w:rsidP="003E14AA">
      <w:pPr>
        <w:spacing w:after="240"/>
        <w:ind w:left="2880" w:hanging="720"/>
        <w:rPr>
          <w:szCs w:val="20"/>
        </w:rPr>
      </w:pPr>
      <w:r w:rsidRPr="003E14AA">
        <w:rPr>
          <w:szCs w:val="20"/>
        </w:rPr>
        <w:t>(B)</w:t>
      </w:r>
      <w:r w:rsidRPr="003E14AA">
        <w:rPr>
          <w:szCs w:val="20"/>
        </w:rP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E14AA" w:rsidRPr="003E14AA" w14:paraId="1027C1F2" w14:textId="77777777" w:rsidTr="004D77CF">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6811DBBD" w14:textId="77777777" w:rsidR="003E14AA" w:rsidRPr="003E14AA" w:rsidRDefault="003E14AA" w:rsidP="003E14AA">
            <w:pPr>
              <w:spacing w:before="120" w:after="240"/>
              <w:rPr>
                <w:iCs/>
                <w:szCs w:val="20"/>
              </w:rPr>
            </w:pPr>
            <w:r w:rsidRPr="003E14AA">
              <w:rPr>
                <w:b/>
                <w:i/>
                <w:szCs w:val="20"/>
              </w:rPr>
              <w:t>[NPRR1007, NPRR1014, and NPRR1029:  Delete item (B) above upon system implementation of the Real-Time Co-Optimization (RTC) project for NPRR1007; or upon system implementation for NPRR1014 or NPRR1029; and renumber accordingly.]</w:t>
            </w:r>
          </w:p>
        </w:tc>
      </w:tr>
    </w:tbl>
    <w:p w14:paraId="6048240C" w14:textId="77777777" w:rsidR="003E14AA" w:rsidRPr="003E14AA" w:rsidRDefault="003E14AA" w:rsidP="003E14AA">
      <w:pPr>
        <w:spacing w:before="240" w:after="240"/>
        <w:ind w:left="2880" w:hanging="720"/>
        <w:rPr>
          <w:szCs w:val="20"/>
        </w:rPr>
      </w:pPr>
      <w:r w:rsidRPr="003E14AA">
        <w:rPr>
          <w:szCs w:val="20"/>
        </w:rPr>
        <w:t>(C)</w:t>
      </w:r>
      <w:r w:rsidRPr="003E14AA">
        <w:rPr>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E14AA" w:rsidRPr="003E14AA" w14:paraId="373D3BEF" w14:textId="77777777" w:rsidTr="004D77CF">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4A9BD6F8" w14:textId="77777777" w:rsidR="003E14AA" w:rsidRPr="003E14AA" w:rsidRDefault="003E14AA" w:rsidP="003E14AA">
            <w:pPr>
              <w:spacing w:before="120" w:after="240"/>
              <w:rPr>
                <w:b/>
                <w:i/>
                <w:szCs w:val="20"/>
              </w:rPr>
            </w:pPr>
            <w:r w:rsidRPr="003E14AA">
              <w:rPr>
                <w:b/>
                <w:i/>
                <w:szCs w:val="20"/>
              </w:rPr>
              <w:t>[NPRR1007, NPRR1014, and NPRR1029:  Replace item (C) above with the following upon system implementation of the Real-Time Co-Optimization (RTC) project for NPRR1007; or upon system implementation for NPRR1014 or NPRR1029:]</w:t>
            </w:r>
          </w:p>
          <w:p w14:paraId="5792D689" w14:textId="77777777" w:rsidR="003E14AA" w:rsidRPr="003E14AA" w:rsidRDefault="003E14AA" w:rsidP="003E14AA">
            <w:pPr>
              <w:spacing w:after="240"/>
              <w:ind w:left="2880" w:hanging="720"/>
              <w:rPr>
                <w:szCs w:val="20"/>
              </w:rPr>
            </w:pPr>
            <w:r w:rsidRPr="003E14AA">
              <w:rPr>
                <w:szCs w:val="20"/>
              </w:rPr>
              <w:t>(B)</w:t>
            </w:r>
            <w:r w:rsidRPr="003E14AA">
              <w:rPr>
                <w:szCs w:val="20"/>
              </w:rPr>
              <w:tab/>
              <w:t>OFF – Off-Line but available for commitment in the Day-Ahead Market (DAM), RUC, and providing Non-Spin, if qualified and capable;</w:t>
            </w:r>
          </w:p>
        </w:tc>
      </w:tr>
    </w:tbl>
    <w:p w14:paraId="43310475" w14:textId="77777777" w:rsidR="003E14AA" w:rsidRPr="003E14AA" w:rsidRDefault="003E14AA" w:rsidP="003E14AA">
      <w:pPr>
        <w:spacing w:before="240" w:after="240"/>
        <w:ind w:left="2880" w:hanging="720"/>
        <w:rPr>
          <w:szCs w:val="20"/>
        </w:rPr>
      </w:pPr>
      <w:r w:rsidRPr="003E14AA">
        <w:rPr>
          <w:szCs w:val="20"/>
        </w:rPr>
        <w:t>(D)</w:t>
      </w:r>
      <w:r w:rsidRPr="003E14AA">
        <w:rPr>
          <w:szCs w:val="20"/>
        </w:rPr>
        <w:tab/>
        <w:t>EMR – Available for commitment as a Resource contracted by ERCOT under Section 3.14.1, Reliability Must Run, or under paragraph (4) of Section 6.5.1.1, ERCOT Control Area Authority, or available for commitment only for ERCOT-declared Emergency Condition events; the QSE may appropriately set LSL and HSL to reflect operating limits; and</w:t>
      </w:r>
    </w:p>
    <w:p w14:paraId="4A84E507" w14:textId="77777777" w:rsidR="003E14AA" w:rsidRPr="003E14AA" w:rsidRDefault="003E14AA" w:rsidP="003E14AA">
      <w:pPr>
        <w:spacing w:after="240"/>
        <w:ind w:left="2880" w:hanging="720"/>
        <w:rPr>
          <w:szCs w:val="20"/>
        </w:rPr>
      </w:pPr>
      <w:r w:rsidRPr="003E14AA">
        <w:rPr>
          <w:szCs w:val="20"/>
        </w:rPr>
        <w:lastRenderedPageBreak/>
        <w:t>(E)</w:t>
      </w:r>
      <w:r w:rsidRPr="003E14AA">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 and</w:t>
      </w:r>
    </w:p>
    <w:p w14:paraId="6753264A" w14:textId="77777777" w:rsidR="003E14AA" w:rsidRPr="003E14AA" w:rsidRDefault="003E14AA" w:rsidP="003E14AA">
      <w:pPr>
        <w:spacing w:after="240"/>
        <w:ind w:left="2160" w:hanging="720"/>
        <w:rPr>
          <w:szCs w:val="20"/>
        </w:rPr>
      </w:pPr>
      <w:r w:rsidRPr="003E14AA">
        <w:rPr>
          <w:szCs w:val="20"/>
        </w:rPr>
        <w:t>(iii)</w:t>
      </w:r>
      <w:r w:rsidRPr="003E14AA">
        <w:rPr>
          <w:szCs w:val="20"/>
        </w:rPr>
        <w:tab/>
        <w:t>Select one of the following for Load Resources.  Unless otherwise provided below, these Resource Statuses are to be used for COP and/or Real-Time telemetry purposes.</w:t>
      </w:r>
    </w:p>
    <w:p w14:paraId="7BF0E289" w14:textId="77777777" w:rsidR="003E14AA" w:rsidRPr="003E14AA" w:rsidRDefault="003E14AA" w:rsidP="003E14AA">
      <w:pPr>
        <w:spacing w:after="240"/>
        <w:ind w:left="2880" w:hanging="720"/>
        <w:rPr>
          <w:szCs w:val="20"/>
        </w:rPr>
      </w:pPr>
      <w:r w:rsidRPr="003E14AA">
        <w:rPr>
          <w:szCs w:val="20"/>
        </w:rPr>
        <w:t>(A)</w:t>
      </w:r>
      <w:r w:rsidRPr="003E14AA">
        <w:rPr>
          <w:szCs w:val="20"/>
        </w:rPr>
        <w:tab/>
        <w:t xml:space="preserve">ONRGL – Available for Dispatch of Regulation Service by Load Frequency Control (LFC) and, for any remaining Dispatchable capacity, by SCED with a Real-Time Market (RTM) Energy Bid; </w:t>
      </w:r>
    </w:p>
    <w:p w14:paraId="632F930F" w14:textId="77777777" w:rsidR="003E14AA" w:rsidRPr="003E14AA" w:rsidRDefault="003E14AA" w:rsidP="003E14AA">
      <w:pPr>
        <w:spacing w:after="240"/>
        <w:ind w:left="2880" w:hanging="720"/>
        <w:rPr>
          <w:szCs w:val="20"/>
        </w:rPr>
      </w:pPr>
      <w:r w:rsidRPr="003E14AA">
        <w:rPr>
          <w:szCs w:val="20"/>
        </w:rPr>
        <w:t>(B)</w:t>
      </w:r>
      <w:r w:rsidRPr="003E14AA">
        <w:rPr>
          <w:szCs w:val="20"/>
        </w:rPr>
        <w:tab/>
        <w:t>FRRSUP – Available for Dispatch of FRRS by LFC and not Dispatchable by SCED.  This Resource Status is only to be used for Real-Time telemetry purposes;</w:t>
      </w:r>
    </w:p>
    <w:p w14:paraId="332998DE" w14:textId="77777777" w:rsidR="003E14AA" w:rsidRPr="003E14AA" w:rsidRDefault="003E14AA" w:rsidP="003E14AA">
      <w:pPr>
        <w:spacing w:after="240"/>
        <w:ind w:left="2880" w:hanging="720"/>
        <w:rPr>
          <w:szCs w:val="20"/>
        </w:rPr>
      </w:pPr>
      <w:r w:rsidRPr="003E14AA">
        <w:rPr>
          <w:szCs w:val="20"/>
        </w:rPr>
        <w:t>(C)</w:t>
      </w:r>
      <w:r w:rsidRPr="003E14AA">
        <w:rPr>
          <w:szCs w:val="20"/>
        </w:rPr>
        <w:tab/>
        <w:t xml:space="preserve">FRRSDN - Available for Dispatch of FRRS by LFC and not Dispatchable by SCED.  This Resource Status is only to be used for Real-Time telemetry purposes;  </w:t>
      </w:r>
    </w:p>
    <w:p w14:paraId="5DDA3E22" w14:textId="77777777" w:rsidR="003E14AA" w:rsidRPr="003E14AA" w:rsidRDefault="003E14AA" w:rsidP="003E14AA">
      <w:pPr>
        <w:spacing w:after="240"/>
        <w:ind w:left="2880" w:hanging="720"/>
        <w:rPr>
          <w:szCs w:val="20"/>
        </w:rPr>
      </w:pPr>
      <w:r w:rsidRPr="003E14AA">
        <w:rPr>
          <w:szCs w:val="20"/>
        </w:rPr>
        <w:t>(D)</w:t>
      </w:r>
      <w:r w:rsidRPr="003E14AA">
        <w:rPr>
          <w:szCs w:val="20"/>
        </w:rPr>
        <w:tab/>
        <w:t>ONCLR – Available for Dispatch as a Controllable Load Resource by SCED with an RTM Energy Bid;</w:t>
      </w:r>
    </w:p>
    <w:p w14:paraId="188E951E" w14:textId="77777777" w:rsidR="003E14AA" w:rsidRPr="003E14AA" w:rsidRDefault="003E14AA" w:rsidP="003E14AA">
      <w:pPr>
        <w:spacing w:after="240"/>
        <w:ind w:left="2880" w:hanging="720"/>
        <w:rPr>
          <w:szCs w:val="20"/>
        </w:rPr>
      </w:pPr>
      <w:r w:rsidRPr="003E14AA">
        <w:rPr>
          <w:szCs w:val="20"/>
        </w:rPr>
        <w:t>(E)</w:t>
      </w:r>
      <w:r w:rsidRPr="003E14AA">
        <w:rPr>
          <w:szCs w:val="20"/>
        </w:rP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E14AA" w:rsidRPr="003E14AA" w14:paraId="744FCAD2" w14:textId="77777777" w:rsidTr="004D77CF">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30FB4F8E" w14:textId="77777777" w:rsidR="003E14AA" w:rsidRPr="003E14AA" w:rsidRDefault="003E14AA" w:rsidP="003E14AA">
            <w:pPr>
              <w:spacing w:before="120" w:after="240"/>
              <w:rPr>
                <w:b/>
                <w:i/>
                <w:szCs w:val="20"/>
              </w:rPr>
            </w:pPr>
            <w:r w:rsidRPr="003E14AA">
              <w:rPr>
                <w:b/>
                <w:i/>
                <w:szCs w:val="20"/>
              </w:rPr>
              <w:t>[NPRR1093:  Replace item (E) above with the following upon system implementation:]</w:t>
            </w:r>
          </w:p>
          <w:p w14:paraId="3427C225" w14:textId="77777777" w:rsidR="003E14AA" w:rsidRPr="003E14AA" w:rsidRDefault="003E14AA" w:rsidP="003E14AA">
            <w:pPr>
              <w:spacing w:after="240"/>
              <w:ind w:left="2880" w:hanging="720"/>
              <w:rPr>
                <w:szCs w:val="20"/>
              </w:rPr>
            </w:pPr>
            <w:r w:rsidRPr="003E14AA">
              <w:rPr>
                <w:szCs w:val="20"/>
              </w:rPr>
              <w:t>(E)</w:t>
            </w:r>
            <w:r w:rsidRPr="003E14AA">
              <w:rPr>
                <w:szCs w:val="20"/>
              </w:rPr>
              <w:tab/>
              <w:t>ONRL – Available for Dispatch of RRS or Non-Spin, excluding Controllable Load Resources;</w:t>
            </w:r>
          </w:p>
        </w:tc>
      </w:tr>
    </w:tbl>
    <w:p w14:paraId="3424E223" w14:textId="77777777" w:rsidR="003E14AA" w:rsidRPr="003E14AA" w:rsidRDefault="003E14AA" w:rsidP="003E14AA">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E14AA" w:rsidRPr="003E14AA" w14:paraId="66263085" w14:textId="77777777" w:rsidTr="004D77CF">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06041855" w14:textId="77777777" w:rsidR="003E14AA" w:rsidRPr="003E14AA" w:rsidRDefault="003E14AA" w:rsidP="003E14AA">
            <w:pPr>
              <w:spacing w:before="120" w:after="240"/>
              <w:rPr>
                <w:iCs/>
                <w:szCs w:val="20"/>
              </w:rPr>
            </w:pPr>
            <w:r w:rsidRPr="003E14AA">
              <w:rPr>
                <w:b/>
                <w:i/>
                <w:szCs w:val="20"/>
              </w:rPr>
              <w:t>[NPRR1007, NPRR1014, and NPRR1029:  Delete items (A)-(E) above upon system implementation of the Real-Time Co-Optimization (RTC) project for NPRR1007; or upon system implementation for NPRR1014 or NPRR1029; and renumber accordingly.]</w:t>
            </w:r>
          </w:p>
        </w:tc>
      </w:tr>
    </w:tbl>
    <w:p w14:paraId="62204EA2" w14:textId="77777777" w:rsidR="003E14AA" w:rsidRPr="003E14AA" w:rsidRDefault="003E14AA" w:rsidP="003E14AA">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E14AA" w:rsidRPr="003E14AA" w14:paraId="73139135" w14:textId="77777777" w:rsidTr="004D77CF">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0C758169" w14:textId="77777777" w:rsidR="003E14AA" w:rsidRPr="003E14AA" w:rsidRDefault="003E14AA" w:rsidP="003E14AA">
            <w:pPr>
              <w:spacing w:before="120" w:after="240"/>
              <w:rPr>
                <w:b/>
                <w:i/>
                <w:szCs w:val="20"/>
              </w:rPr>
            </w:pPr>
            <w:r w:rsidRPr="003E14AA">
              <w:rPr>
                <w:b/>
                <w:i/>
                <w:szCs w:val="20"/>
              </w:rPr>
              <w:t>[NPRR863:  Insert paragraph (F) below upon system implementation and renumber accordingly:]</w:t>
            </w:r>
          </w:p>
          <w:p w14:paraId="12F2437B" w14:textId="77777777" w:rsidR="003E14AA" w:rsidRPr="003E14AA" w:rsidRDefault="003E14AA" w:rsidP="003E14AA">
            <w:pPr>
              <w:spacing w:after="240"/>
              <w:ind w:left="2880" w:hanging="720"/>
              <w:rPr>
                <w:szCs w:val="20"/>
              </w:rPr>
            </w:pPr>
            <w:r w:rsidRPr="003E14AA">
              <w:rPr>
                <w:szCs w:val="20"/>
              </w:rPr>
              <w:t>(F)</w:t>
            </w:r>
            <w:r w:rsidRPr="003E14AA">
              <w:rPr>
                <w:szCs w:val="20"/>
              </w:rPr>
              <w:tab/>
              <w:t xml:space="preserve">ONECL – Available for Dispatch of ECRS, excluding Controllable Load Resources; </w:t>
            </w:r>
          </w:p>
        </w:tc>
      </w:tr>
    </w:tbl>
    <w:p w14:paraId="50B6A20D" w14:textId="77777777" w:rsidR="003E14AA" w:rsidRPr="003E14AA" w:rsidRDefault="003E14AA" w:rsidP="003E14AA">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E14AA" w:rsidRPr="003E14AA" w14:paraId="37B5125C" w14:textId="77777777" w:rsidTr="004D77CF">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0973BA0C" w14:textId="77777777" w:rsidR="003E14AA" w:rsidRPr="003E14AA" w:rsidRDefault="003E14AA" w:rsidP="003E14AA">
            <w:pPr>
              <w:spacing w:before="120" w:after="240"/>
              <w:rPr>
                <w:iCs/>
                <w:szCs w:val="20"/>
              </w:rPr>
            </w:pPr>
            <w:r w:rsidRPr="003E14AA">
              <w:rPr>
                <w:b/>
                <w:i/>
                <w:szCs w:val="20"/>
              </w:rPr>
              <w:lastRenderedPageBreak/>
              <w:t>[NPRR1007, NPRR1014, and NPRR1029:  Delete item (F) above upon system implementation of the Real-Time Co-Optimization (RTC) project for NPRR1007; or upon system implementation for NPRR1014 or NPRR1029; and renumber accordingly.]</w:t>
            </w:r>
          </w:p>
        </w:tc>
      </w:tr>
    </w:tbl>
    <w:p w14:paraId="388E2F82" w14:textId="77777777" w:rsidR="003E14AA" w:rsidRPr="003E14AA" w:rsidRDefault="003E14AA" w:rsidP="003E14AA">
      <w:pPr>
        <w:spacing w:before="240" w:after="240"/>
        <w:ind w:left="2880" w:hanging="720"/>
        <w:rPr>
          <w:szCs w:val="20"/>
        </w:rPr>
      </w:pPr>
      <w:r w:rsidRPr="003E14AA">
        <w:rPr>
          <w:szCs w:val="20"/>
        </w:rPr>
        <w:t>(F)</w:t>
      </w:r>
      <w:r w:rsidRPr="003E14AA">
        <w:rPr>
          <w:szCs w:val="20"/>
        </w:rP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E14AA" w:rsidRPr="003E14AA" w14:paraId="597ADBFE" w14:textId="77777777" w:rsidTr="004D77CF">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41C17122" w14:textId="77777777" w:rsidR="003E14AA" w:rsidRPr="003E14AA" w:rsidRDefault="003E14AA" w:rsidP="003E14AA">
            <w:pPr>
              <w:spacing w:before="120" w:after="240"/>
              <w:rPr>
                <w:b/>
                <w:i/>
                <w:szCs w:val="20"/>
              </w:rPr>
            </w:pPr>
            <w:r w:rsidRPr="003E14AA">
              <w:rPr>
                <w:b/>
                <w:i/>
                <w:szCs w:val="20"/>
              </w:rPr>
              <w:t>[NPRR863 and NPRR1015:  Insert applicable portions of paragraph (H) below upon system implementation of NPRR863:]</w:t>
            </w:r>
          </w:p>
          <w:p w14:paraId="351DF633" w14:textId="77777777" w:rsidR="003E14AA" w:rsidRPr="003E14AA" w:rsidRDefault="003E14AA" w:rsidP="003E14AA">
            <w:pPr>
              <w:spacing w:after="240"/>
              <w:ind w:left="2880" w:hanging="720"/>
              <w:rPr>
                <w:szCs w:val="20"/>
              </w:rPr>
            </w:pPr>
            <w:r w:rsidRPr="003E14AA">
              <w:rPr>
                <w:szCs w:val="20"/>
              </w:rPr>
              <w:t>(H)</w:t>
            </w:r>
            <w:r w:rsidRPr="003E14AA">
              <w:rPr>
                <w:szCs w:val="20"/>
              </w:rPr>
              <w:tab/>
              <w:t>ONFFRRRSL – Available for Dispatch of RRS when providing FFR, excluding Controllable Load Resources. This Resource Status is only to be used for Real-Time telemetry purposes;</w:t>
            </w:r>
          </w:p>
        </w:tc>
      </w:tr>
    </w:tbl>
    <w:p w14:paraId="59567477" w14:textId="77777777" w:rsidR="003E14AA" w:rsidRPr="003E14AA" w:rsidRDefault="003E14AA" w:rsidP="003E14AA">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E14AA" w:rsidRPr="003E14AA" w14:paraId="0AB9686D" w14:textId="77777777" w:rsidTr="004D77CF">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64BEE739" w14:textId="77777777" w:rsidR="003E14AA" w:rsidRPr="003E14AA" w:rsidRDefault="003E14AA" w:rsidP="003E14AA">
            <w:pPr>
              <w:spacing w:before="120" w:after="240"/>
              <w:rPr>
                <w:iCs/>
                <w:szCs w:val="20"/>
              </w:rPr>
            </w:pPr>
            <w:r w:rsidRPr="003E14AA">
              <w:rPr>
                <w:b/>
                <w:i/>
                <w:szCs w:val="20"/>
              </w:rPr>
              <w:t>[NPRR1007, NPRR1014, and NPRR1029:  Delete item (H) above upon system implementation of the Real-Time Co-Optimization (RTC) project for NPRR1007; or upon system implementation for NPRR1014 or NPRR1029.]</w:t>
            </w:r>
          </w:p>
        </w:tc>
      </w:tr>
    </w:tbl>
    <w:p w14:paraId="05E7D499" w14:textId="77777777" w:rsidR="003E14AA" w:rsidRPr="003E14AA" w:rsidRDefault="003E14AA" w:rsidP="003E14AA">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E14AA" w:rsidRPr="003E14AA" w14:paraId="60B6E280" w14:textId="77777777" w:rsidTr="004D77CF">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29D3B17F" w14:textId="77777777" w:rsidR="003E14AA" w:rsidRPr="003E14AA" w:rsidRDefault="003E14AA" w:rsidP="003E14AA">
            <w:pPr>
              <w:spacing w:before="120" w:after="240"/>
              <w:rPr>
                <w:b/>
                <w:i/>
                <w:szCs w:val="20"/>
              </w:rPr>
            </w:pPr>
            <w:r w:rsidRPr="003E14AA">
              <w:rPr>
                <w:b/>
                <w:i/>
                <w:szCs w:val="20"/>
              </w:rPr>
              <w:t>[NPRR1007, NPRR1014, NPRR1029:  Insert item (B) below upon system implementation of the Real-Time Co-Optimization (RTC) project for NPRR1007; or upon system implementation for NPRR1014 or NPRR1029:]</w:t>
            </w:r>
          </w:p>
          <w:p w14:paraId="394D2CA7" w14:textId="77777777" w:rsidR="003E14AA" w:rsidRPr="003E14AA" w:rsidRDefault="003E14AA" w:rsidP="003E14AA">
            <w:pPr>
              <w:spacing w:after="240"/>
              <w:ind w:left="2880" w:hanging="720"/>
              <w:rPr>
                <w:szCs w:val="20"/>
              </w:rPr>
            </w:pPr>
            <w:r w:rsidRPr="003E14AA">
              <w:rPr>
                <w:szCs w:val="20"/>
              </w:rPr>
              <w:t>(B)</w:t>
            </w:r>
            <w:r w:rsidRPr="003E14AA">
              <w:rPr>
                <w:szCs w:val="20"/>
              </w:rPr>
              <w:tab/>
              <w:t>ONL – On-Line and available for Dispatch by SCED or providing Ancillary Services.</w:t>
            </w:r>
          </w:p>
        </w:tc>
      </w:tr>
    </w:tbl>
    <w:p w14:paraId="631C2E8D" w14:textId="77777777" w:rsidR="003E14AA" w:rsidRPr="003E14AA" w:rsidRDefault="003E14AA" w:rsidP="003E14AA">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E14AA" w:rsidRPr="003E14AA" w14:paraId="7E95358D" w14:textId="77777777" w:rsidTr="004D77CF">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4B32C032" w14:textId="77777777" w:rsidR="003E14AA" w:rsidRPr="003E14AA" w:rsidRDefault="003E14AA" w:rsidP="003E14AA">
            <w:pPr>
              <w:spacing w:before="120" w:after="240"/>
              <w:rPr>
                <w:b/>
                <w:i/>
                <w:szCs w:val="20"/>
              </w:rPr>
            </w:pPr>
            <w:r w:rsidRPr="003E14AA">
              <w:rPr>
                <w:b/>
                <w:i/>
                <w:szCs w:val="20"/>
              </w:rPr>
              <w:t>[NPRR1014 or NPRR1029:  Insert applicable portions of paragraph (iv) below upon system implementation:]</w:t>
            </w:r>
          </w:p>
          <w:p w14:paraId="75042A5C" w14:textId="77777777" w:rsidR="003E14AA" w:rsidRPr="003E14AA" w:rsidRDefault="003E14AA" w:rsidP="003E14AA">
            <w:pPr>
              <w:spacing w:after="240"/>
              <w:ind w:left="2160" w:hanging="720"/>
              <w:rPr>
                <w:szCs w:val="20"/>
              </w:rPr>
            </w:pPr>
            <w:r w:rsidRPr="003E14AA">
              <w:rPr>
                <w:szCs w:val="20"/>
              </w:rPr>
              <w:t>(iv)</w:t>
            </w:r>
            <w:r w:rsidRPr="003E14AA">
              <w:rPr>
                <w:szCs w:val="20"/>
              </w:rPr>
              <w:tab/>
              <w:t>Select one of the following for Energy Storage Resources (ESRs).  Unless otherwise provided below, these Resource Statuses are to be used for COP and Real-Time telemetry purposes:</w:t>
            </w:r>
          </w:p>
          <w:p w14:paraId="3BD9F05A" w14:textId="77777777" w:rsidR="003E14AA" w:rsidRPr="003E14AA" w:rsidRDefault="003E14AA" w:rsidP="003E14AA">
            <w:pPr>
              <w:spacing w:after="240"/>
              <w:ind w:left="2880" w:hanging="720"/>
              <w:rPr>
                <w:szCs w:val="20"/>
              </w:rPr>
            </w:pPr>
            <w:r w:rsidRPr="003E14AA">
              <w:rPr>
                <w:szCs w:val="20"/>
              </w:rPr>
              <w:t>(A)</w:t>
            </w:r>
            <w:r w:rsidRPr="003E14AA">
              <w:rPr>
                <w:szCs w:val="20"/>
              </w:rPr>
              <w:tab/>
              <w:t>ON – On-Line Resource with Energy Bid/Offer Curve;</w:t>
            </w:r>
          </w:p>
          <w:p w14:paraId="32E679F3" w14:textId="77777777" w:rsidR="003E14AA" w:rsidRPr="003E14AA" w:rsidRDefault="003E14AA" w:rsidP="003E14AA">
            <w:pPr>
              <w:spacing w:after="240"/>
              <w:ind w:left="2880" w:hanging="720"/>
              <w:rPr>
                <w:szCs w:val="20"/>
              </w:rPr>
            </w:pPr>
            <w:r w:rsidRPr="003E14AA">
              <w:rPr>
                <w:szCs w:val="20"/>
              </w:rPr>
              <w:t>(B)</w:t>
            </w:r>
            <w:r w:rsidRPr="003E14AA">
              <w:rPr>
                <w:szCs w:val="20"/>
              </w:rPr>
              <w:tab/>
              <w:t>ONOS – On-Line Resource with Output Schedule;</w:t>
            </w:r>
          </w:p>
          <w:p w14:paraId="4EE11D2B" w14:textId="77777777" w:rsidR="003E14AA" w:rsidRPr="003E14AA" w:rsidRDefault="003E14AA" w:rsidP="003E14AA">
            <w:pPr>
              <w:spacing w:after="240"/>
              <w:ind w:left="2880" w:hanging="720"/>
              <w:rPr>
                <w:szCs w:val="20"/>
              </w:rPr>
            </w:pPr>
            <w:r w:rsidRPr="003E14AA">
              <w:rPr>
                <w:szCs w:val="20"/>
              </w:rPr>
              <w:t>(C)</w:t>
            </w:r>
            <w:r w:rsidRPr="003E14AA">
              <w:rPr>
                <w:szCs w:val="20"/>
              </w:rPr>
              <w:tab/>
              <w:t>ONTEST – On-Line blocked from SCED for operations testing (while ONTEST, an Energy Storage Resource (ESR) may be shown on Outage in the Outage Scheduler);</w:t>
            </w:r>
          </w:p>
          <w:p w14:paraId="2D28D5CF" w14:textId="77777777" w:rsidR="003E14AA" w:rsidRPr="003E14AA" w:rsidRDefault="003E14AA" w:rsidP="003E14AA">
            <w:pPr>
              <w:spacing w:after="240"/>
              <w:ind w:left="2880" w:hanging="720"/>
              <w:rPr>
                <w:szCs w:val="20"/>
              </w:rPr>
            </w:pPr>
            <w:r w:rsidRPr="003E14AA">
              <w:rPr>
                <w:szCs w:val="20"/>
              </w:rPr>
              <w:t>(D)</w:t>
            </w:r>
            <w:r w:rsidRPr="003E14AA">
              <w:rPr>
                <w:szCs w:val="20"/>
              </w:rPr>
              <w:tab/>
              <w:t xml:space="preserve">ONEMR – On-Line EMR (available for commitment or dispatch only for ERCOT-declared Emergency Conditions; the QSE may </w:t>
            </w:r>
            <w:r w:rsidRPr="003E14AA">
              <w:rPr>
                <w:szCs w:val="20"/>
              </w:rPr>
              <w:lastRenderedPageBreak/>
              <w:t>appropriately set LSL and High Sustained Limit (HSL) to reflect operating limits);</w:t>
            </w:r>
          </w:p>
          <w:p w14:paraId="129F4237" w14:textId="77777777" w:rsidR="003E14AA" w:rsidRPr="003E14AA" w:rsidRDefault="003E14AA" w:rsidP="003E14AA">
            <w:pPr>
              <w:spacing w:after="240"/>
              <w:ind w:left="2880" w:hanging="720"/>
              <w:rPr>
                <w:szCs w:val="20"/>
              </w:rPr>
            </w:pPr>
            <w:r w:rsidRPr="003E14AA">
              <w:rPr>
                <w:szCs w:val="20"/>
              </w:rPr>
              <w:t>(E)</w:t>
            </w:r>
            <w:r w:rsidRPr="003E14AA">
              <w:rPr>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02BBED8F" w14:textId="77777777" w:rsidR="003E14AA" w:rsidRPr="003E14AA" w:rsidRDefault="003E14AA" w:rsidP="003E14AA">
            <w:pPr>
              <w:spacing w:after="240"/>
              <w:ind w:left="2880" w:hanging="720"/>
              <w:rPr>
                <w:szCs w:val="20"/>
              </w:rPr>
            </w:pPr>
            <w:r w:rsidRPr="003E14AA">
              <w:rPr>
                <w:szCs w:val="20"/>
              </w:rPr>
              <w:t>(F)</w:t>
            </w:r>
            <w:r w:rsidRPr="003E14AA">
              <w:rPr>
                <w:szCs w:val="20"/>
              </w:rPr>
              <w:tab/>
              <w:t>OUT – Off-Line and unavailable; and</w:t>
            </w:r>
          </w:p>
        </w:tc>
      </w:tr>
    </w:tbl>
    <w:p w14:paraId="3D3461AE" w14:textId="77777777" w:rsidR="003E14AA" w:rsidRPr="003E14AA" w:rsidRDefault="003E14AA" w:rsidP="003E14AA">
      <w:pPr>
        <w:spacing w:before="240" w:after="240"/>
        <w:ind w:left="1440" w:hanging="720"/>
        <w:rPr>
          <w:szCs w:val="20"/>
        </w:rPr>
      </w:pPr>
      <w:r w:rsidRPr="003E14AA">
        <w:rPr>
          <w:szCs w:val="20"/>
        </w:rPr>
        <w:lastRenderedPageBreak/>
        <w:t>(c)</w:t>
      </w:r>
      <w:r w:rsidRPr="003E14AA">
        <w:rPr>
          <w:szCs w:val="20"/>
        </w:rPr>
        <w:tab/>
        <w:t>The HSL;</w:t>
      </w:r>
    </w:p>
    <w:p w14:paraId="1D941991" w14:textId="77777777" w:rsidR="003E14AA" w:rsidRPr="003E14AA" w:rsidRDefault="003E14AA" w:rsidP="003E14AA">
      <w:pPr>
        <w:spacing w:after="240"/>
        <w:ind w:left="2160" w:hanging="720"/>
        <w:rPr>
          <w:szCs w:val="20"/>
        </w:rPr>
      </w:pPr>
      <w:r w:rsidRPr="003E14AA">
        <w:rPr>
          <w:szCs w:val="20"/>
        </w:rPr>
        <w:t>(</w:t>
      </w:r>
      <w:proofErr w:type="spellStart"/>
      <w:r w:rsidRPr="003E14AA">
        <w:rPr>
          <w:szCs w:val="20"/>
        </w:rPr>
        <w:t>i</w:t>
      </w:r>
      <w:proofErr w:type="spellEnd"/>
      <w:r w:rsidRPr="003E14AA">
        <w:rPr>
          <w:szCs w:val="20"/>
        </w:rPr>
        <w:t>)</w:t>
      </w:r>
      <w:r w:rsidRPr="003E14AA">
        <w:rPr>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E14AA" w:rsidRPr="003E14AA" w14:paraId="1A0E4940" w14:textId="77777777" w:rsidTr="004D77CF">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55A5A2D8" w14:textId="77777777" w:rsidR="003E14AA" w:rsidRPr="003E14AA" w:rsidRDefault="003E14AA" w:rsidP="003E14AA">
            <w:pPr>
              <w:spacing w:before="120" w:after="240"/>
              <w:rPr>
                <w:b/>
                <w:i/>
                <w:szCs w:val="20"/>
              </w:rPr>
            </w:pPr>
            <w:r w:rsidRPr="003E14AA">
              <w:rPr>
                <w:b/>
                <w:i/>
                <w:szCs w:val="20"/>
              </w:rPr>
              <w:t>[NPRR1014 and NPRR1029:  Insert applicable portions of paragraph (ii) below upon system implementation:]</w:t>
            </w:r>
          </w:p>
          <w:p w14:paraId="4E652A22" w14:textId="77777777" w:rsidR="003E14AA" w:rsidRPr="003E14AA" w:rsidRDefault="003E14AA" w:rsidP="003E14AA">
            <w:pPr>
              <w:spacing w:after="240"/>
              <w:ind w:left="2160" w:hanging="720"/>
              <w:rPr>
                <w:szCs w:val="20"/>
              </w:rPr>
            </w:pPr>
            <w:r w:rsidRPr="003E14AA">
              <w:rPr>
                <w:szCs w:val="20"/>
              </w:rPr>
              <w:t>(ii)</w:t>
            </w:r>
            <w:r w:rsidRPr="003E14AA">
              <w:rPr>
                <w:szCs w:val="20"/>
              </w:rPr>
              <w:tab/>
              <w:t>For ESRs, the HSL may be negative;</w:t>
            </w:r>
          </w:p>
        </w:tc>
      </w:tr>
    </w:tbl>
    <w:p w14:paraId="311CC922" w14:textId="77777777" w:rsidR="003E14AA" w:rsidRPr="003E14AA" w:rsidRDefault="003E14AA" w:rsidP="003E14AA">
      <w:pPr>
        <w:spacing w:before="240" w:after="240"/>
        <w:ind w:left="1440" w:hanging="720"/>
        <w:rPr>
          <w:szCs w:val="20"/>
        </w:rPr>
      </w:pPr>
      <w:r w:rsidRPr="003E14AA">
        <w:rPr>
          <w:szCs w:val="20"/>
        </w:rPr>
        <w:t>(d)</w:t>
      </w:r>
      <w:r w:rsidRPr="003E14AA">
        <w:rPr>
          <w:szCs w:val="20"/>
        </w:rPr>
        <w:tab/>
        <w:t>The LSL;</w:t>
      </w:r>
    </w:p>
    <w:p w14:paraId="385CEFA0" w14:textId="77777777" w:rsidR="003E14AA" w:rsidRPr="003E14AA" w:rsidRDefault="003E14AA" w:rsidP="003E14AA">
      <w:pPr>
        <w:spacing w:after="240"/>
        <w:ind w:left="2160" w:hanging="720"/>
        <w:rPr>
          <w:szCs w:val="20"/>
        </w:rPr>
      </w:pPr>
      <w:r w:rsidRPr="003E14AA">
        <w:rPr>
          <w:szCs w:val="20"/>
        </w:rPr>
        <w:t>(</w:t>
      </w:r>
      <w:proofErr w:type="spellStart"/>
      <w:r w:rsidRPr="003E14AA">
        <w:rPr>
          <w:szCs w:val="20"/>
        </w:rPr>
        <w:t>i</w:t>
      </w:r>
      <w:proofErr w:type="spellEnd"/>
      <w:r w:rsidRPr="003E14AA">
        <w:rPr>
          <w:szCs w:val="20"/>
        </w:rPr>
        <w:t>)</w:t>
      </w:r>
      <w:r w:rsidRPr="003E14AA">
        <w:rPr>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E14AA" w:rsidRPr="003E14AA" w14:paraId="4D63B314" w14:textId="77777777" w:rsidTr="004D77CF">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60619188" w14:textId="77777777" w:rsidR="003E14AA" w:rsidRPr="003E14AA" w:rsidRDefault="003E14AA" w:rsidP="003E14AA">
            <w:pPr>
              <w:spacing w:before="120" w:after="240"/>
              <w:rPr>
                <w:b/>
                <w:i/>
                <w:szCs w:val="20"/>
              </w:rPr>
            </w:pPr>
            <w:r w:rsidRPr="003E14AA">
              <w:rPr>
                <w:b/>
                <w:i/>
                <w:szCs w:val="20"/>
              </w:rPr>
              <w:t>[NPRR1014 and NPRR1029:  Insert applicable portions of paragraph (ii) below upon system implementation:]</w:t>
            </w:r>
          </w:p>
          <w:p w14:paraId="1A190864" w14:textId="77777777" w:rsidR="003E14AA" w:rsidRPr="003E14AA" w:rsidRDefault="003E14AA" w:rsidP="003E14AA">
            <w:pPr>
              <w:spacing w:after="240"/>
              <w:ind w:left="2160" w:hanging="720"/>
              <w:rPr>
                <w:szCs w:val="20"/>
              </w:rPr>
            </w:pPr>
            <w:r w:rsidRPr="003E14AA">
              <w:rPr>
                <w:szCs w:val="20"/>
              </w:rPr>
              <w:t>(ii)</w:t>
            </w:r>
            <w:r w:rsidRPr="003E14AA">
              <w:rPr>
                <w:szCs w:val="20"/>
              </w:rPr>
              <w:tab/>
              <w:t>For ESRs, the LSL may be positive;</w:t>
            </w:r>
          </w:p>
        </w:tc>
      </w:tr>
    </w:tbl>
    <w:p w14:paraId="04D9DC70" w14:textId="77777777" w:rsidR="003E14AA" w:rsidRPr="003E14AA" w:rsidRDefault="003E14AA" w:rsidP="003E14AA">
      <w:pPr>
        <w:spacing w:before="240" w:after="240"/>
        <w:ind w:left="1440" w:hanging="720"/>
        <w:rPr>
          <w:szCs w:val="20"/>
        </w:rPr>
      </w:pPr>
      <w:r w:rsidRPr="003E14AA">
        <w:rPr>
          <w:szCs w:val="20"/>
        </w:rPr>
        <w:t>(e)</w:t>
      </w:r>
      <w:r w:rsidRPr="003E14AA">
        <w:rPr>
          <w:szCs w:val="20"/>
        </w:rPr>
        <w:tab/>
        <w:t>The High Emergency Limit (HEL);</w:t>
      </w:r>
    </w:p>
    <w:p w14:paraId="34EA63D2" w14:textId="77777777" w:rsidR="003E14AA" w:rsidRPr="003E14AA" w:rsidRDefault="003E14AA" w:rsidP="003E14AA">
      <w:pPr>
        <w:spacing w:after="240"/>
        <w:ind w:left="1440" w:hanging="720"/>
        <w:rPr>
          <w:szCs w:val="20"/>
        </w:rPr>
      </w:pPr>
      <w:r w:rsidRPr="003E14AA">
        <w:rPr>
          <w:szCs w:val="20"/>
        </w:rPr>
        <w:t>(f)</w:t>
      </w:r>
      <w:r w:rsidRPr="003E14AA">
        <w:rPr>
          <w:szCs w:val="20"/>
        </w:rPr>
        <w:tab/>
        <w:t>The Low Emergency Limit (LEL); and</w:t>
      </w:r>
    </w:p>
    <w:p w14:paraId="1F042C6F" w14:textId="77777777" w:rsidR="003E14AA" w:rsidRPr="003E14AA" w:rsidRDefault="003E14AA" w:rsidP="003E14AA">
      <w:pPr>
        <w:spacing w:after="240"/>
        <w:ind w:left="1440" w:hanging="720"/>
        <w:rPr>
          <w:szCs w:val="20"/>
        </w:rPr>
      </w:pPr>
      <w:r w:rsidRPr="003E14AA">
        <w:rPr>
          <w:szCs w:val="20"/>
        </w:rPr>
        <w:t>(g)</w:t>
      </w:r>
      <w:r w:rsidRPr="003E14AA">
        <w:rPr>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E14AA" w:rsidRPr="003E14AA" w14:paraId="2D6B73BD" w14:textId="77777777" w:rsidTr="004D77CF">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7E295A30" w14:textId="77777777" w:rsidR="003E14AA" w:rsidRPr="003E14AA" w:rsidRDefault="003E14AA" w:rsidP="003E14AA">
            <w:pPr>
              <w:spacing w:before="120" w:after="240"/>
              <w:rPr>
                <w:b/>
                <w:i/>
                <w:szCs w:val="20"/>
              </w:rPr>
            </w:pPr>
            <w:r w:rsidRPr="003E14AA">
              <w:rPr>
                <w:b/>
                <w:i/>
                <w:szCs w:val="20"/>
              </w:rPr>
              <w:t>[NPRR1007, NPRR1014, and NPRR1029:  Replace applicable portions of item (g) above with the following upon system implementation of the Real-Time Co-Optimization (RTC) project for NPRR1007; or upon system implementation for NPRR1014 or NPRR1029:]</w:t>
            </w:r>
          </w:p>
          <w:p w14:paraId="1375E8AA" w14:textId="77777777" w:rsidR="003E14AA" w:rsidRPr="003E14AA" w:rsidRDefault="003E14AA" w:rsidP="003E14AA">
            <w:pPr>
              <w:spacing w:after="240"/>
              <w:ind w:left="1440" w:hanging="720"/>
              <w:rPr>
                <w:szCs w:val="20"/>
              </w:rPr>
            </w:pPr>
            <w:r w:rsidRPr="003E14AA">
              <w:rPr>
                <w:szCs w:val="20"/>
              </w:rPr>
              <w:t>(g)</w:t>
            </w:r>
            <w:r w:rsidRPr="003E14AA">
              <w:rPr>
                <w:szCs w:val="20"/>
              </w:rPr>
              <w:tab/>
              <w:t>Ancillary Service capability in MW for each product and sub-type.</w:t>
            </w:r>
          </w:p>
        </w:tc>
      </w:tr>
    </w:tbl>
    <w:p w14:paraId="0E43D30F" w14:textId="77777777" w:rsidR="003E14AA" w:rsidRPr="003E14AA" w:rsidRDefault="003E14AA" w:rsidP="003E14AA">
      <w:pPr>
        <w:spacing w:before="240" w:after="240"/>
        <w:ind w:left="2160" w:hanging="720"/>
        <w:rPr>
          <w:szCs w:val="20"/>
        </w:rPr>
      </w:pPr>
      <w:r w:rsidRPr="003E14AA">
        <w:rPr>
          <w:szCs w:val="20"/>
        </w:rPr>
        <w:t>(</w:t>
      </w:r>
      <w:proofErr w:type="spellStart"/>
      <w:r w:rsidRPr="003E14AA">
        <w:rPr>
          <w:szCs w:val="20"/>
        </w:rPr>
        <w:t>i</w:t>
      </w:r>
      <w:proofErr w:type="spellEnd"/>
      <w:r w:rsidRPr="003E14AA">
        <w:rPr>
          <w:szCs w:val="20"/>
        </w:rPr>
        <w:t>)</w:t>
      </w:r>
      <w:r w:rsidRPr="003E14AA">
        <w:rPr>
          <w:szCs w:val="20"/>
        </w:rPr>
        <w:tab/>
        <w:t>Regulation Up (Reg-Up);</w:t>
      </w:r>
    </w:p>
    <w:p w14:paraId="5B049F2B" w14:textId="77777777" w:rsidR="003E14AA" w:rsidRPr="003E14AA" w:rsidRDefault="003E14AA" w:rsidP="003E14AA">
      <w:pPr>
        <w:spacing w:after="240"/>
        <w:ind w:left="2160" w:hanging="720"/>
        <w:rPr>
          <w:szCs w:val="20"/>
        </w:rPr>
      </w:pPr>
      <w:r w:rsidRPr="003E14AA">
        <w:rPr>
          <w:szCs w:val="20"/>
        </w:rPr>
        <w:lastRenderedPageBreak/>
        <w:t>(ii)</w:t>
      </w:r>
      <w:r w:rsidRPr="003E14AA">
        <w:rPr>
          <w:szCs w:val="20"/>
        </w:rPr>
        <w:tab/>
        <w:t>Regulation Down (Reg-Down);</w:t>
      </w:r>
    </w:p>
    <w:p w14:paraId="5B5B21B7" w14:textId="77777777" w:rsidR="003E14AA" w:rsidRPr="003E14AA" w:rsidRDefault="003E14AA" w:rsidP="003E14AA">
      <w:pPr>
        <w:spacing w:after="240"/>
        <w:ind w:left="2160" w:hanging="720"/>
        <w:rPr>
          <w:szCs w:val="20"/>
        </w:rPr>
      </w:pPr>
      <w:r w:rsidRPr="003E14AA">
        <w:rPr>
          <w:szCs w:val="20"/>
        </w:rPr>
        <w:t>(iii)</w:t>
      </w:r>
      <w:r w:rsidRPr="003E14AA">
        <w:rPr>
          <w:szCs w:val="20"/>
        </w:rP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E14AA" w:rsidRPr="003E14AA" w14:paraId="051F3805" w14:textId="77777777" w:rsidTr="004D77CF">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5229554D" w14:textId="77777777" w:rsidR="003E14AA" w:rsidRPr="003E14AA" w:rsidRDefault="003E14AA" w:rsidP="003E14AA">
            <w:pPr>
              <w:spacing w:before="120" w:after="240"/>
              <w:rPr>
                <w:b/>
                <w:i/>
                <w:szCs w:val="20"/>
              </w:rPr>
            </w:pPr>
            <w:r w:rsidRPr="003E14AA">
              <w:rPr>
                <w:b/>
                <w:i/>
                <w:szCs w:val="20"/>
              </w:rPr>
              <w:t>[NPRR863:  Insert paragraph (iv) below upon system implementation and renumber accordingly:]</w:t>
            </w:r>
          </w:p>
          <w:p w14:paraId="16BA536D" w14:textId="77777777" w:rsidR="003E14AA" w:rsidRPr="003E14AA" w:rsidRDefault="003E14AA" w:rsidP="003E14AA">
            <w:pPr>
              <w:spacing w:after="240"/>
              <w:ind w:left="2160" w:hanging="720"/>
              <w:rPr>
                <w:szCs w:val="20"/>
              </w:rPr>
            </w:pPr>
            <w:r w:rsidRPr="003E14AA">
              <w:rPr>
                <w:szCs w:val="20"/>
              </w:rPr>
              <w:t>(iv)</w:t>
            </w:r>
            <w:r w:rsidRPr="003E14AA">
              <w:rPr>
                <w:szCs w:val="20"/>
              </w:rPr>
              <w:tab/>
              <w:t>ECRS; and</w:t>
            </w:r>
          </w:p>
        </w:tc>
      </w:tr>
    </w:tbl>
    <w:p w14:paraId="19B4CCDE" w14:textId="77777777" w:rsidR="003E14AA" w:rsidRPr="003E14AA" w:rsidRDefault="003E14AA" w:rsidP="003E14AA">
      <w:pPr>
        <w:spacing w:before="240" w:after="240"/>
        <w:ind w:left="2160" w:hanging="720"/>
        <w:rPr>
          <w:szCs w:val="20"/>
        </w:rPr>
      </w:pPr>
      <w:r w:rsidRPr="003E14AA">
        <w:rPr>
          <w:szCs w:val="20"/>
        </w:rPr>
        <w:t>(iv)</w:t>
      </w:r>
      <w:r w:rsidRPr="003E14AA">
        <w:rPr>
          <w:szCs w:val="20"/>
        </w:rP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E14AA" w:rsidRPr="003E14AA" w14:paraId="2E9A3977" w14:textId="77777777" w:rsidTr="004D77CF">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48242B34" w14:textId="77777777" w:rsidR="003E14AA" w:rsidRPr="003E14AA" w:rsidRDefault="003E14AA" w:rsidP="003E14AA">
            <w:pPr>
              <w:spacing w:before="120" w:after="240"/>
              <w:rPr>
                <w:szCs w:val="20"/>
              </w:rPr>
            </w:pPr>
            <w:r w:rsidRPr="003E14AA">
              <w:rPr>
                <w:b/>
                <w:i/>
                <w:szCs w:val="20"/>
              </w:rPr>
              <w:t>[NPRR1007, NPRR1014, and NPRR1029:  Delete items (</w:t>
            </w:r>
            <w:proofErr w:type="spellStart"/>
            <w:r w:rsidRPr="003E14AA">
              <w:rPr>
                <w:b/>
                <w:i/>
                <w:szCs w:val="20"/>
              </w:rPr>
              <w:t>i</w:t>
            </w:r>
            <w:proofErr w:type="spellEnd"/>
            <w:r w:rsidRPr="003E14AA">
              <w:rPr>
                <w:b/>
                <w:i/>
                <w:szCs w:val="20"/>
              </w:rPr>
              <w:t>)-(iv) above upon system implementation of the Real-Time Co-Optimization (RTC) project for NPRR1007; or upon system implementation for NPRR1014 or NPRR1029.]</w:t>
            </w:r>
          </w:p>
        </w:tc>
      </w:tr>
    </w:tbl>
    <w:p w14:paraId="6D9B6052" w14:textId="77777777" w:rsidR="003E14AA" w:rsidRPr="003E14AA" w:rsidRDefault="003E14AA" w:rsidP="003E14AA">
      <w:pPr>
        <w:spacing w:before="240" w:after="240"/>
        <w:ind w:left="720" w:hanging="720"/>
        <w:rPr>
          <w:iCs/>
          <w:szCs w:val="20"/>
        </w:rPr>
      </w:pPr>
      <w:r w:rsidRPr="003E14AA">
        <w:rPr>
          <w:iCs/>
          <w:szCs w:val="20"/>
        </w:rPr>
        <w:t>(6)</w:t>
      </w:r>
      <w:r w:rsidRPr="003E14AA">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7CCB1EAC" w14:textId="77777777" w:rsidR="003E14AA" w:rsidRPr="003E14AA" w:rsidRDefault="003E14AA" w:rsidP="003E14AA">
      <w:pPr>
        <w:spacing w:after="240"/>
        <w:ind w:left="1440" w:hanging="720"/>
        <w:rPr>
          <w:szCs w:val="20"/>
        </w:rPr>
      </w:pPr>
      <w:r w:rsidRPr="003E14AA">
        <w:rPr>
          <w:szCs w:val="20"/>
        </w:rPr>
        <w:t>(a)</w:t>
      </w:r>
      <w:r w:rsidRPr="003E14AA">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1764BA7A" w14:textId="77777777" w:rsidR="003E14AA" w:rsidRPr="003E14AA" w:rsidRDefault="003E14AA" w:rsidP="003E14AA">
      <w:pPr>
        <w:spacing w:after="240"/>
        <w:ind w:left="1440" w:hanging="720"/>
        <w:rPr>
          <w:szCs w:val="20"/>
        </w:rPr>
      </w:pPr>
      <w:r w:rsidRPr="003E14AA">
        <w:rPr>
          <w:szCs w:val="20"/>
        </w:rPr>
        <w:t>(b)</w:t>
      </w:r>
      <w:r w:rsidRPr="003E14AA">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0E5295E4" w14:textId="77777777" w:rsidR="003E14AA" w:rsidRPr="003E14AA" w:rsidRDefault="003E14AA" w:rsidP="003E14AA">
      <w:pPr>
        <w:spacing w:after="240"/>
        <w:ind w:left="1440" w:hanging="720"/>
        <w:rPr>
          <w:szCs w:val="20"/>
        </w:rPr>
      </w:pPr>
      <w:r w:rsidRPr="003E14AA">
        <w:rPr>
          <w:szCs w:val="20"/>
        </w:rPr>
        <w:t>(c)</w:t>
      </w:r>
      <w:r w:rsidRPr="003E14AA">
        <w:rPr>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E14AA" w:rsidRPr="003E14AA" w14:paraId="6FE7367B" w14:textId="77777777" w:rsidTr="004D77CF">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114D0ED1" w14:textId="77777777" w:rsidR="003E14AA" w:rsidRPr="003E14AA" w:rsidRDefault="003E14AA" w:rsidP="003E14AA">
            <w:pPr>
              <w:spacing w:before="120" w:after="240"/>
              <w:rPr>
                <w:b/>
                <w:i/>
                <w:szCs w:val="20"/>
              </w:rPr>
            </w:pPr>
            <w:r w:rsidRPr="003E14AA">
              <w:rPr>
                <w:b/>
                <w:i/>
                <w:szCs w:val="20"/>
              </w:rPr>
              <w:lastRenderedPageBreak/>
              <w:t>[NPRR1007, NPRR1014, and NPRR1029:  Replace paragraph (c) above with the following upon system implementation of the Real-Time Co-Optimization (RTC) project for NPRR1007; or upon system implementation for NPRR1014 or NPRR1029:]</w:t>
            </w:r>
          </w:p>
          <w:p w14:paraId="543E2A3D" w14:textId="77777777" w:rsidR="003E14AA" w:rsidRPr="003E14AA" w:rsidRDefault="003E14AA" w:rsidP="003E14AA">
            <w:pPr>
              <w:spacing w:after="240"/>
              <w:ind w:left="1440" w:hanging="720"/>
              <w:rPr>
                <w:szCs w:val="20"/>
              </w:rPr>
            </w:pPr>
            <w:r w:rsidRPr="003E14AA">
              <w:rPr>
                <w:szCs w:val="20"/>
              </w:rPr>
              <w:t>(c)</w:t>
            </w:r>
            <w:r w:rsidRPr="003E14AA">
              <w:rPr>
                <w:szCs w:val="20"/>
              </w:rPr>
              <w:tab/>
              <w:t>ERCOT systems shall allow only one Combined Cycle Generation Resource in a Combined Cycle Train to offer Off-Line Non-Spin in the DAM or SCED.</w:t>
            </w:r>
          </w:p>
        </w:tc>
      </w:tr>
    </w:tbl>
    <w:p w14:paraId="14220219" w14:textId="77777777" w:rsidR="003E14AA" w:rsidRPr="003E14AA" w:rsidRDefault="003E14AA" w:rsidP="003E14AA">
      <w:pPr>
        <w:spacing w:before="240" w:after="240"/>
        <w:ind w:left="2160" w:hanging="720"/>
        <w:rPr>
          <w:szCs w:val="20"/>
        </w:rPr>
      </w:pPr>
      <w:r w:rsidRPr="003E14AA">
        <w:rPr>
          <w:szCs w:val="20"/>
        </w:rPr>
        <w:t>(</w:t>
      </w:r>
      <w:proofErr w:type="spellStart"/>
      <w:r w:rsidRPr="003E14AA">
        <w:rPr>
          <w:szCs w:val="20"/>
        </w:rPr>
        <w:t>i</w:t>
      </w:r>
      <w:proofErr w:type="spellEnd"/>
      <w:r w:rsidRPr="003E14AA">
        <w:rPr>
          <w:szCs w:val="20"/>
        </w:rPr>
        <w:t>)</w:t>
      </w:r>
      <w:r w:rsidRPr="003E14AA">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77B744D5" w14:textId="77777777" w:rsidR="003E14AA" w:rsidRPr="003E14AA" w:rsidRDefault="003E14AA" w:rsidP="003E14AA">
      <w:pPr>
        <w:spacing w:after="240"/>
        <w:ind w:left="2160" w:hanging="720"/>
        <w:rPr>
          <w:szCs w:val="20"/>
        </w:rPr>
      </w:pPr>
      <w:r w:rsidRPr="003E14AA">
        <w:rPr>
          <w:szCs w:val="20"/>
        </w:rPr>
        <w:t>(ii)</w:t>
      </w:r>
      <w:r w:rsidRPr="003E14AA">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4CD891B8" w14:textId="77777777" w:rsidR="003E14AA" w:rsidRPr="003E14AA" w:rsidRDefault="003E14AA" w:rsidP="003E14AA">
      <w:pPr>
        <w:spacing w:after="240"/>
        <w:ind w:left="1440" w:hanging="720"/>
        <w:rPr>
          <w:iCs/>
          <w:szCs w:val="20"/>
        </w:rPr>
      </w:pPr>
      <w:r w:rsidRPr="003E14AA">
        <w:rPr>
          <w:iCs/>
          <w:szCs w:val="20"/>
        </w:rPr>
        <w:t>(d)</w:t>
      </w:r>
      <w:r w:rsidRPr="003E14AA">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B5B20E1" w14:textId="77777777" w:rsidR="003E14AA" w:rsidRPr="003E14AA" w:rsidRDefault="003E14AA" w:rsidP="003E14AA">
      <w:pPr>
        <w:spacing w:after="240"/>
        <w:ind w:left="720" w:hanging="720"/>
        <w:rPr>
          <w:iCs/>
          <w:szCs w:val="20"/>
        </w:rPr>
      </w:pPr>
      <w:r w:rsidRPr="003E14AA">
        <w:rPr>
          <w:iCs/>
          <w:szCs w:val="20"/>
        </w:rPr>
        <w:t>(7)</w:t>
      </w:r>
      <w:r w:rsidRPr="003E14AA">
        <w:rPr>
          <w:iCs/>
          <w:szCs w:val="20"/>
        </w:rPr>
        <w:tab/>
        <w:t>ERCOT may accept COPs only from QSEs.</w:t>
      </w:r>
    </w:p>
    <w:p w14:paraId="620913D4" w14:textId="77777777" w:rsidR="003E14AA" w:rsidRPr="003E14AA" w:rsidRDefault="003E14AA" w:rsidP="003E14AA">
      <w:pPr>
        <w:spacing w:after="240"/>
        <w:ind w:left="720" w:hanging="720"/>
        <w:rPr>
          <w:iCs/>
          <w:szCs w:val="20"/>
        </w:rPr>
      </w:pPr>
      <w:r w:rsidRPr="003E14AA">
        <w:rPr>
          <w:iCs/>
          <w:szCs w:val="20"/>
        </w:rPr>
        <w:t>(8)</w:t>
      </w:r>
      <w:r w:rsidRPr="003E14AA">
        <w:rPr>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3E14AA">
        <w:rPr>
          <w:iCs/>
          <w:szCs w:val="20"/>
        </w:rPr>
        <w:t>PhotoVoltaic</w:t>
      </w:r>
      <w:proofErr w:type="spellEnd"/>
      <w:r w:rsidRPr="003E14AA">
        <w:rPr>
          <w:iCs/>
          <w:szCs w:val="20"/>
        </w:rPr>
        <w:t xml:space="preserve"> Generation Resources (PVGRs) with the most recently updated Short-Term </w:t>
      </w:r>
      <w:proofErr w:type="spellStart"/>
      <w:r w:rsidRPr="003E14AA">
        <w:rPr>
          <w:iCs/>
          <w:szCs w:val="20"/>
        </w:rPr>
        <w:t>PhotoVoltaic</w:t>
      </w:r>
      <w:proofErr w:type="spellEnd"/>
      <w:r w:rsidRPr="003E14AA">
        <w:rPr>
          <w:iCs/>
          <w:szCs w:val="20"/>
        </w:rPr>
        <w:t xml:space="preserve">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E14AA" w:rsidRPr="003E14AA" w14:paraId="1EBA72FF" w14:textId="77777777" w:rsidTr="004D77CF">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114A9FC8" w14:textId="77777777" w:rsidR="003E14AA" w:rsidRPr="003E14AA" w:rsidRDefault="003E14AA" w:rsidP="003E14AA">
            <w:pPr>
              <w:spacing w:before="120" w:after="240"/>
              <w:rPr>
                <w:b/>
                <w:i/>
                <w:szCs w:val="20"/>
              </w:rPr>
            </w:pPr>
            <w:r w:rsidRPr="003E14AA">
              <w:rPr>
                <w:b/>
                <w:i/>
                <w:szCs w:val="20"/>
              </w:rPr>
              <w:t>[NPRR1029:  Replace paragraph (8) above with the following upon system implementation:]</w:t>
            </w:r>
          </w:p>
          <w:p w14:paraId="76E0877B" w14:textId="77777777" w:rsidR="003E14AA" w:rsidRPr="003E14AA" w:rsidRDefault="003E14AA" w:rsidP="003E14AA">
            <w:pPr>
              <w:spacing w:after="240"/>
              <w:ind w:left="720" w:hanging="720"/>
              <w:rPr>
                <w:iCs/>
                <w:szCs w:val="20"/>
              </w:rPr>
            </w:pPr>
            <w:r w:rsidRPr="003E14AA">
              <w:rPr>
                <w:iCs/>
                <w:szCs w:val="20"/>
              </w:rPr>
              <w:t>(8)</w:t>
            </w:r>
            <w:r w:rsidRPr="003E14AA">
              <w:rPr>
                <w:iCs/>
                <w:szCs w:val="20"/>
              </w:rPr>
              <w:tab/>
              <w:t xml:space="preserve">For the first 168 hours of the COP, ERCOT will update the HSL values for Wind-powered Generation Resources (WGRs) with the most recently updated Short-Term </w:t>
            </w:r>
            <w:r w:rsidRPr="003E14AA">
              <w:rPr>
                <w:iCs/>
                <w:szCs w:val="20"/>
              </w:rPr>
              <w:lastRenderedPageBreak/>
              <w:t xml:space="preserve">Wind Power Forecast (STWPF), and the HSL values for </w:t>
            </w:r>
            <w:proofErr w:type="spellStart"/>
            <w:r w:rsidRPr="003E14AA">
              <w:rPr>
                <w:iCs/>
                <w:szCs w:val="20"/>
              </w:rPr>
              <w:t>PhotoVoltaic</w:t>
            </w:r>
            <w:proofErr w:type="spellEnd"/>
            <w:r w:rsidRPr="003E14AA">
              <w:rPr>
                <w:iCs/>
                <w:szCs w:val="20"/>
              </w:rPr>
              <w:t xml:space="preserve"> Generation Resources (PVGRs) with the most recently updated Short-Term </w:t>
            </w:r>
            <w:proofErr w:type="spellStart"/>
            <w:r w:rsidRPr="003E14AA">
              <w:rPr>
                <w:iCs/>
                <w:szCs w:val="20"/>
              </w:rPr>
              <w:t>PhotoVoltaic</w:t>
            </w:r>
            <w:proofErr w:type="spellEnd"/>
            <w:r w:rsidRPr="003E14AA">
              <w:rPr>
                <w:iCs/>
                <w:szCs w:val="20"/>
              </w:rPr>
              <w:t xml:space="preserve"> Power Forecast (STPPF).  </w:t>
            </w:r>
            <w:r w:rsidRPr="003E14AA">
              <w:rPr>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3E14AA">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3E14AA">
              <w:rPr>
                <w:szCs w:val="20"/>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71DA571B" w14:textId="77777777" w:rsidR="003E14AA" w:rsidRPr="003E14AA" w:rsidRDefault="003E14AA" w:rsidP="003E14AA">
      <w:pPr>
        <w:spacing w:before="240" w:after="240"/>
        <w:ind w:left="720" w:hanging="720"/>
        <w:rPr>
          <w:iCs/>
          <w:szCs w:val="20"/>
        </w:rPr>
      </w:pPr>
      <w:r w:rsidRPr="003E14AA">
        <w:rPr>
          <w:iCs/>
          <w:szCs w:val="20"/>
        </w:rPr>
        <w:lastRenderedPageBreak/>
        <w:t>(9)</w:t>
      </w:r>
      <w:r w:rsidRPr="003E14AA">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3E14AA">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3E14AA">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604CA908" w14:textId="77777777" w:rsidR="003E14AA" w:rsidRPr="003E14AA" w:rsidRDefault="003E14AA" w:rsidP="003E14AA">
      <w:pPr>
        <w:spacing w:after="240"/>
        <w:ind w:left="720" w:hanging="720"/>
        <w:rPr>
          <w:iCs/>
          <w:szCs w:val="20"/>
        </w:rPr>
      </w:pPr>
      <w:r w:rsidRPr="003E14AA">
        <w:rPr>
          <w:iCs/>
          <w:szCs w:val="20"/>
        </w:rPr>
        <w:t>(10)</w:t>
      </w:r>
      <w:r w:rsidRPr="003E14AA">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77FD8C6B" w14:textId="77777777" w:rsidR="003E14AA" w:rsidRPr="003E14AA" w:rsidRDefault="003E14AA" w:rsidP="003E14AA">
      <w:pPr>
        <w:spacing w:after="240"/>
        <w:ind w:left="720" w:hanging="720"/>
        <w:rPr>
          <w:iCs/>
          <w:szCs w:val="20"/>
        </w:rPr>
      </w:pPr>
      <w:r w:rsidRPr="003E14AA">
        <w:rPr>
          <w:iCs/>
          <w:szCs w:val="20"/>
        </w:rPr>
        <w:t>(11)</w:t>
      </w:r>
      <w:r w:rsidRPr="003E14AA">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5500D005" w14:textId="77777777" w:rsidR="003E14AA" w:rsidRPr="003E14AA" w:rsidRDefault="003E14AA" w:rsidP="003E14AA">
      <w:pPr>
        <w:spacing w:after="240"/>
        <w:ind w:left="720" w:hanging="720"/>
        <w:rPr>
          <w:iCs/>
          <w:szCs w:val="20"/>
        </w:rPr>
      </w:pPr>
      <w:r w:rsidRPr="003E14AA">
        <w:rPr>
          <w:iCs/>
          <w:szCs w:val="20"/>
        </w:rPr>
        <w:t>(12)</w:t>
      </w:r>
      <w:r w:rsidRPr="003E14AA">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(4) of Section 6.5.1.1.  If ERCOT chooses to commit an Off-Line unit with EMR Resource Status</w:t>
      </w:r>
      <w:r w:rsidRPr="003E14AA">
        <w:rPr>
          <w:szCs w:val="20"/>
        </w:rPr>
        <w:t xml:space="preserve"> that </w:t>
      </w:r>
      <w:r w:rsidRPr="003E14AA">
        <w:rPr>
          <w:iCs/>
          <w:szCs w:val="20"/>
        </w:rPr>
        <w:t xml:space="preserve">has been contracted by ERCOT under Section 3.14.1 or under </w:t>
      </w:r>
      <w:r w:rsidRPr="003E14AA">
        <w:rPr>
          <w:iCs/>
          <w:szCs w:val="20"/>
        </w:rPr>
        <w:lastRenderedPageBreak/>
        <w:t xml:space="preserve">paragraph (4) of Section 6.5.1.1, the QSE shall change its Resource Status to </w:t>
      </w:r>
      <w:r w:rsidRPr="003E14AA">
        <w:rPr>
          <w:szCs w:val="20"/>
        </w:rPr>
        <w:t xml:space="preserve">ONRUC.  Otherwise, the QSE shall change its Resource Status to </w:t>
      </w:r>
      <w:r w:rsidRPr="003E14AA">
        <w:rPr>
          <w:iCs/>
          <w:szCs w:val="20"/>
        </w:rPr>
        <w:t>ONEMR.</w:t>
      </w:r>
    </w:p>
    <w:p w14:paraId="1B392011" w14:textId="77777777" w:rsidR="003E14AA" w:rsidRPr="003E14AA" w:rsidRDefault="003E14AA" w:rsidP="003E14AA">
      <w:pPr>
        <w:spacing w:after="240"/>
        <w:ind w:left="720" w:hanging="720"/>
        <w:rPr>
          <w:iCs/>
          <w:szCs w:val="20"/>
        </w:rPr>
      </w:pPr>
      <w:r w:rsidRPr="003E14AA">
        <w:rPr>
          <w:iCs/>
          <w:szCs w:val="20"/>
        </w:rPr>
        <w:t xml:space="preserve">(13)     A QSE representing a Resource may use the Resource Status code of ONEMR for a        Resource that is: </w:t>
      </w:r>
    </w:p>
    <w:p w14:paraId="798FF441" w14:textId="77777777" w:rsidR="003E14AA" w:rsidRPr="003E14AA" w:rsidRDefault="003E14AA" w:rsidP="003E14AA">
      <w:pPr>
        <w:spacing w:after="240"/>
        <w:ind w:left="1440" w:hanging="720"/>
        <w:rPr>
          <w:iCs/>
          <w:szCs w:val="20"/>
        </w:rPr>
      </w:pPr>
      <w:r w:rsidRPr="003E14AA">
        <w:rPr>
          <w:iCs/>
          <w:szCs w:val="20"/>
        </w:rPr>
        <w:t>(a)</w:t>
      </w:r>
      <w:r w:rsidRPr="003E14AA">
        <w:rPr>
          <w:iCs/>
          <w:szCs w:val="20"/>
        </w:rPr>
        <w:tab/>
        <w:t>On-Line, but for equipment problems it must be held at its current output level until repair and/or replacement of equipment can be accomplished; or</w:t>
      </w:r>
    </w:p>
    <w:p w14:paraId="229A57C7" w14:textId="77777777" w:rsidR="003E14AA" w:rsidRPr="003E14AA" w:rsidRDefault="003E14AA" w:rsidP="003E14AA">
      <w:pPr>
        <w:spacing w:after="240"/>
        <w:ind w:left="1440" w:hanging="720"/>
        <w:rPr>
          <w:iCs/>
          <w:szCs w:val="20"/>
        </w:rPr>
      </w:pPr>
      <w:r w:rsidRPr="003E14AA">
        <w:rPr>
          <w:iCs/>
          <w:szCs w:val="20"/>
        </w:rPr>
        <w:t>(b)</w:t>
      </w:r>
      <w:r w:rsidRPr="003E14AA">
        <w:rPr>
          <w:iCs/>
          <w:szCs w:val="20"/>
        </w:rPr>
        <w:tab/>
        <w:t xml:space="preserve">A hydro unit. </w:t>
      </w:r>
    </w:p>
    <w:p w14:paraId="16263201" w14:textId="77777777" w:rsidR="003E14AA" w:rsidRPr="003E14AA" w:rsidRDefault="003E14AA" w:rsidP="003E14AA">
      <w:pPr>
        <w:spacing w:after="240"/>
        <w:ind w:left="720" w:hanging="720"/>
        <w:rPr>
          <w:iCs/>
          <w:szCs w:val="20"/>
        </w:rPr>
      </w:pPr>
      <w:r w:rsidRPr="003E14AA">
        <w:rPr>
          <w:iCs/>
          <w:szCs w:val="20"/>
        </w:rPr>
        <w:t>(14)</w:t>
      </w:r>
      <w:r w:rsidRPr="003E14AA">
        <w:rPr>
          <w:iCs/>
          <w:szCs w:val="20"/>
        </w:rPr>
        <w:tab/>
        <w:t>A QSE operating a Resource with a Resource Status code of ONEMR may set the HSL and LSL of the unit to be equal to ensure that SCED does not send Base Points that would move the unit.</w:t>
      </w:r>
    </w:p>
    <w:p w14:paraId="5259197E" w14:textId="77777777" w:rsidR="003E14AA" w:rsidRPr="003E14AA" w:rsidRDefault="003E14AA" w:rsidP="003E14AA">
      <w:pPr>
        <w:spacing w:after="240"/>
        <w:ind w:left="720" w:hanging="720"/>
        <w:rPr>
          <w:iCs/>
          <w:szCs w:val="20"/>
        </w:rPr>
      </w:pPr>
      <w:r w:rsidRPr="003E14AA">
        <w:rPr>
          <w:iCs/>
          <w:szCs w:val="20"/>
        </w:rPr>
        <w:t>(15)</w:t>
      </w:r>
      <w:r w:rsidRPr="003E14AA">
        <w:rPr>
          <w:iCs/>
          <w:szCs w:val="20"/>
        </w:rPr>
        <w:tab/>
        <w:t>A QSE representing a Resource may use the Resource Status code of EMRSWGR only for an 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E14AA" w:rsidRPr="003E14AA" w14:paraId="7445D165" w14:textId="77777777" w:rsidTr="004D77CF">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3F33DB67" w14:textId="77777777" w:rsidR="003E14AA" w:rsidRPr="003E14AA" w:rsidRDefault="003E14AA" w:rsidP="003E14AA">
            <w:pPr>
              <w:spacing w:before="120" w:after="240"/>
              <w:rPr>
                <w:b/>
                <w:i/>
                <w:szCs w:val="20"/>
              </w:rPr>
            </w:pPr>
            <w:r w:rsidRPr="003E14AA">
              <w:rPr>
                <w:b/>
                <w:i/>
                <w:szCs w:val="20"/>
              </w:rPr>
              <w:t>[NPRR1026:  Insert paragraph (16) below upon system implementation:]</w:t>
            </w:r>
          </w:p>
          <w:p w14:paraId="4374D616" w14:textId="77777777" w:rsidR="003E14AA" w:rsidRPr="003E14AA" w:rsidRDefault="003E14AA" w:rsidP="003E14AA">
            <w:pPr>
              <w:spacing w:after="240"/>
              <w:ind w:left="720" w:hanging="720"/>
              <w:rPr>
                <w:iCs/>
                <w:szCs w:val="20"/>
              </w:rPr>
            </w:pPr>
            <w:r w:rsidRPr="003E14AA">
              <w:rPr>
                <w:iCs/>
                <w:szCs w:val="20"/>
              </w:rPr>
              <w:t>(16)</w:t>
            </w:r>
            <w:r w:rsidRPr="003E14AA">
              <w:rPr>
                <w:iCs/>
                <w:szCs w:val="20"/>
              </w:rPr>
              <w:tab/>
              <w:t>A QSE representing a Self-Limiting Facility must ensure that the sum of the COP HSL/LSL and the sum of the telemetered HSL/LSL submitted for each Resource within the Self-Limiting Facility do not exceed either the limit on MW Injection or the limit on the MW Withdrawal established for the Self-Limiting Facility.</w:t>
            </w:r>
          </w:p>
        </w:tc>
      </w:tr>
    </w:tbl>
    <w:p w14:paraId="357F13DE" w14:textId="77777777" w:rsidR="003E14AA" w:rsidRPr="003E14AA" w:rsidRDefault="003E14AA" w:rsidP="003E14AA">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E14AA" w:rsidRPr="003E14AA" w14:paraId="2A9F0DD2" w14:textId="77777777" w:rsidTr="004D77CF">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6729EF02" w14:textId="77777777" w:rsidR="003E14AA" w:rsidRPr="003E14AA" w:rsidRDefault="003E14AA" w:rsidP="003E14AA">
            <w:pPr>
              <w:spacing w:before="120" w:after="240"/>
              <w:rPr>
                <w:b/>
                <w:i/>
                <w:szCs w:val="20"/>
              </w:rPr>
            </w:pPr>
            <w:r w:rsidRPr="003E14AA">
              <w:rPr>
                <w:b/>
                <w:i/>
                <w:szCs w:val="20"/>
              </w:rPr>
              <w:t>[NPRR1029:  Insert paragraph (16) below upon system implementation:]</w:t>
            </w:r>
          </w:p>
          <w:p w14:paraId="4EC304E1" w14:textId="77777777" w:rsidR="003E14AA" w:rsidRPr="003E14AA" w:rsidRDefault="003E14AA" w:rsidP="003E14AA">
            <w:pPr>
              <w:autoSpaceDE w:val="0"/>
              <w:autoSpaceDN w:val="0"/>
              <w:spacing w:after="240"/>
              <w:ind w:left="720" w:hanging="720"/>
              <w:rPr>
                <w:szCs w:val="20"/>
              </w:rPr>
            </w:pPr>
            <w:r w:rsidRPr="003E14AA">
              <w:rPr>
                <w:szCs w:val="20"/>
              </w:rPr>
              <w:t>(16)</w:t>
            </w:r>
            <w:r w:rsidRPr="003E14AA">
              <w:rPr>
                <w:szCs w:val="20"/>
              </w:rPr>
              <w:tab/>
              <w:t>A QSE representing a DC-Coupled Resource shall not submit an HSL that exceeds the inverter rating or the sum of the nameplate ratings of the generation component(s) of the Resource.</w:t>
            </w:r>
          </w:p>
        </w:tc>
      </w:tr>
    </w:tbl>
    <w:p w14:paraId="32E20236" w14:textId="77777777" w:rsidR="003E14AA" w:rsidRPr="003E14AA" w:rsidRDefault="003E14AA" w:rsidP="003E14AA">
      <w:pPr>
        <w:keepNext/>
        <w:tabs>
          <w:tab w:val="left" w:pos="1080"/>
        </w:tabs>
        <w:spacing w:before="240" w:after="240"/>
        <w:ind w:left="1080" w:hanging="1080"/>
        <w:outlineLvl w:val="2"/>
        <w:rPr>
          <w:bCs/>
          <w:szCs w:val="20"/>
        </w:rPr>
      </w:pPr>
      <w:r w:rsidRPr="003E14AA">
        <w:rPr>
          <w:b/>
          <w:bCs/>
          <w:i/>
          <w:szCs w:val="20"/>
        </w:rPr>
        <w:t>5.5.2</w:t>
      </w:r>
      <w:r w:rsidRPr="003E14AA">
        <w:rPr>
          <w:b/>
          <w:bCs/>
          <w:i/>
          <w:szCs w:val="20"/>
        </w:rPr>
        <w:tab/>
        <w:t>Reliability Unit Commitment (RUC) Process</w:t>
      </w:r>
      <w:bookmarkEnd w:id="75"/>
      <w:bookmarkEnd w:id="76"/>
      <w:bookmarkEnd w:id="77"/>
      <w:bookmarkEnd w:id="78"/>
      <w:bookmarkEnd w:id="79"/>
      <w:bookmarkEnd w:id="80"/>
      <w:bookmarkEnd w:id="81"/>
      <w:bookmarkEnd w:id="82"/>
    </w:p>
    <w:p w14:paraId="237BB20D" w14:textId="77777777" w:rsidR="003E14AA" w:rsidRPr="003E14AA" w:rsidRDefault="003E14AA" w:rsidP="003E14AA">
      <w:pPr>
        <w:spacing w:after="240"/>
        <w:ind w:left="720" w:hanging="720"/>
        <w:rPr>
          <w:szCs w:val="20"/>
        </w:rPr>
      </w:pPr>
      <w:r w:rsidRPr="003E14AA">
        <w:rPr>
          <w:szCs w:val="20"/>
        </w:rPr>
        <w:t>(1)</w:t>
      </w:r>
      <w:r w:rsidRPr="003E14AA">
        <w:rPr>
          <w:szCs w:val="20"/>
        </w:rPr>
        <w:tab/>
        <w:t>The RUC process recommends commitment of Generation Resources, to match ERCOT’s forecasted Load including Direct Current Tie (DC Tie) Schedules, subject to all transmission constraints and Resource performance characteristics.  The RUC process takes into account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  The objective of the RUC process is to minimize costs based on the Resource costs described in paragraphs (5) through (9) below.</w:t>
      </w:r>
      <w:r w:rsidRPr="003E14AA">
        <w:rPr>
          <w:rFonts w:ascii="Courier New" w:hAnsi="Courier New" w:cs="Courier New"/>
          <w:sz w:val="20"/>
          <w:szCs w:val="20"/>
        </w:rPr>
        <w:t xml:space="preserve">  </w:t>
      </w:r>
      <w:r w:rsidRPr="003E14AA">
        <w:rPr>
          <w:szCs w:val="20"/>
        </w:rPr>
        <w:t xml:space="preserve">For all hours of the RUC Study Period within the RUC process, Quick Start Generation Resources (QSGRs) with a COP Resource Status of OFFQS shall be considered as On-Line with Low Sustained Limit (LSL) at zero MW.  QSGRs with a </w:t>
      </w:r>
      <w:r w:rsidRPr="003E14AA">
        <w:rPr>
          <w:szCs w:val="20"/>
        </w:rPr>
        <w:lastRenderedPageBreak/>
        <w:t>Resource Status of OFFQS shall only be committed by ERCOT through a RUC instruction in instances when a reliability issue would not otherwise be managed through Dispatch Instructions from Security-Constrained Economic Dispatch (SCED).</w:t>
      </w:r>
    </w:p>
    <w:p w14:paraId="5B6A6DCB" w14:textId="77777777" w:rsidR="003E14AA" w:rsidRPr="003E14AA" w:rsidRDefault="003E14AA" w:rsidP="003E14AA">
      <w:pPr>
        <w:spacing w:after="240"/>
        <w:ind w:left="720" w:hanging="720"/>
        <w:rPr>
          <w:szCs w:val="20"/>
        </w:rPr>
      </w:pPr>
      <w:r w:rsidRPr="003E14AA">
        <w:rPr>
          <w:szCs w:val="20"/>
        </w:rPr>
        <w:t>(2)</w:t>
      </w:r>
      <w:r w:rsidRPr="003E14AA">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1D02F31E" w14:textId="77777777" w:rsidR="003E14AA" w:rsidRPr="003E14AA" w:rsidRDefault="003E14AA" w:rsidP="003E14AA">
      <w:pPr>
        <w:spacing w:after="240"/>
        <w:ind w:left="720" w:hanging="720"/>
        <w:rPr>
          <w:szCs w:val="20"/>
        </w:rPr>
      </w:pPr>
      <w:r w:rsidRPr="003E14AA">
        <w:rPr>
          <w:iCs/>
          <w:szCs w:val="20"/>
        </w:rPr>
        <w:t>(3)</w:t>
      </w:r>
      <w:r w:rsidRPr="003E14AA">
        <w:rPr>
          <w:iCs/>
          <w:szCs w:val="20"/>
        </w:rPr>
        <w:tab/>
        <w:t xml:space="preserve">ERCOT shall review the RUC-recommended Resource commitments </w:t>
      </w:r>
      <w:r w:rsidRPr="003E14AA">
        <w:rPr>
          <w:szCs w:val="20"/>
        </w:rPr>
        <w:t>and the list of Off-Line Available Resources having a start-up time of one hour or less</w:t>
      </w:r>
      <w:r w:rsidRPr="003E14AA">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3E14AA">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3E14AA">
        <w:rPr>
          <w:iCs/>
          <w:szCs w:val="20"/>
        </w:rPr>
        <w:t xml:space="preserve">  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15358EBB" w14:textId="77777777" w:rsidR="003E14AA" w:rsidRPr="003E14AA" w:rsidRDefault="003E14AA" w:rsidP="003E14AA">
      <w:pPr>
        <w:spacing w:after="240"/>
        <w:ind w:left="720" w:hanging="720"/>
        <w:rPr>
          <w:iCs/>
          <w:szCs w:val="20"/>
        </w:rPr>
      </w:pPr>
      <w:r w:rsidRPr="003E14AA">
        <w:rPr>
          <w:iCs/>
          <w:szCs w:val="20"/>
        </w:rPr>
        <w:t>(4)</w:t>
      </w:r>
      <w:r w:rsidRPr="003E14AA">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42B164B0" w14:textId="77777777" w:rsidR="003E14AA" w:rsidRPr="003E14AA" w:rsidRDefault="003E14AA" w:rsidP="003E14AA">
      <w:pPr>
        <w:spacing w:after="240"/>
        <w:ind w:left="1440" w:hanging="720"/>
        <w:rPr>
          <w:iCs/>
          <w:szCs w:val="20"/>
        </w:rPr>
      </w:pPr>
      <w:r w:rsidRPr="003E14AA">
        <w:rPr>
          <w:szCs w:val="20"/>
        </w:rPr>
        <w:t xml:space="preserve">(a) </w:t>
      </w:r>
      <w:r w:rsidRPr="003E14AA">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3E14AA">
        <w:rPr>
          <w:iCs/>
          <w:szCs w:val="20"/>
        </w:rPr>
        <w:t xml:space="preserve"> </w:t>
      </w:r>
    </w:p>
    <w:p w14:paraId="2A709C17" w14:textId="77777777" w:rsidR="003E14AA" w:rsidRPr="003E14AA" w:rsidRDefault="003E14AA" w:rsidP="003E14AA">
      <w:pPr>
        <w:spacing w:after="240"/>
        <w:ind w:left="1440" w:hanging="720"/>
        <w:rPr>
          <w:szCs w:val="20"/>
        </w:rPr>
      </w:pPr>
      <w:r w:rsidRPr="003E14AA">
        <w:rPr>
          <w:szCs w:val="20"/>
        </w:rPr>
        <w:lastRenderedPageBreak/>
        <w:t xml:space="preserve">(b) </w:t>
      </w:r>
      <w:r w:rsidRPr="003E14AA">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3D20E444" w14:textId="77777777" w:rsidR="003E14AA" w:rsidRPr="003E14AA" w:rsidRDefault="003E14AA" w:rsidP="003E14AA">
      <w:pPr>
        <w:spacing w:after="240"/>
        <w:ind w:left="720" w:hanging="720"/>
        <w:rPr>
          <w:iCs/>
          <w:szCs w:val="20"/>
        </w:rPr>
      </w:pPr>
      <w:r w:rsidRPr="003E14AA">
        <w:rPr>
          <w:szCs w:val="20"/>
        </w:rPr>
        <w:t>(5)</w:t>
      </w:r>
      <w:r w:rsidRPr="003E14AA">
        <w:rPr>
          <w:iCs/>
          <w:szCs w:val="20"/>
        </w:rPr>
        <w:t xml:space="preserve"> </w:t>
      </w:r>
      <w:r w:rsidRPr="003E14AA">
        <w:rPr>
          <w:iCs/>
          <w:szCs w:val="20"/>
        </w:rPr>
        <w:tab/>
        <w:t xml:space="preserve">A QSE shall be excused from complying with any portion of a RUC Dispatch Instruction that it could not meet due to a physical limitation that was reflected, at the time of the </w:t>
      </w:r>
      <w:r w:rsidRPr="003E14AA">
        <w:rPr>
          <w:szCs w:val="20"/>
        </w:rPr>
        <w:t>RUC Dispatch I</w:t>
      </w:r>
      <w:r w:rsidRPr="003E14AA">
        <w:rPr>
          <w:iCs/>
          <w:szCs w:val="20"/>
        </w:rPr>
        <w:t>nstruction, in the Resource’s COP, startup time, minimum On-Line time, or minimum Off-Line time.</w:t>
      </w:r>
    </w:p>
    <w:p w14:paraId="31E1CA3D" w14:textId="77777777" w:rsidR="003E14AA" w:rsidRPr="003E14AA" w:rsidRDefault="003E14AA" w:rsidP="003E14AA">
      <w:pPr>
        <w:spacing w:after="240"/>
        <w:ind w:left="720" w:hanging="720"/>
        <w:rPr>
          <w:szCs w:val="20"/>
        </w:rPr>
      </w:pPr>
      <w:r w:rsidRPr="003E14AA">
        <w:rPr>
          <w:szCs w:val="20"/>
        </w:rPr>
        <w:t>(6)</w:t>
      </w:r>
      <w:r w:rsidRPr="003E14AA">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3E184F37" w14:textId="77777777" w:rsidR="003E14AA" w:rsidRPr="003E14AA" w:rsidRDefault="003E14AA" w:rsidP="003E14AA">
      <w:pPr>
        <w:spacing w:after="240"/>
        <w:ind w:left="720" w:hanging="720"/>
        <w:rPr>
          <w:szCs w:val="20"/>
        </w:rPr>
      </w:pPr>
      <w:r w:rsidRPr="003E14AA">
        <w:rPr>
          <w:szCs w:val="20"/>
        </w:rPr>
        <w:t>(7)</w:t>
      </w:r>
      <w:r w:rsidRPr="003E14AA">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3E14AA">
        <w:rPr>
          <w:iCs/>
          <w:szCs w:val="20"/>
        </w:rPr>
        <w:t xml:space="preserve"> that have not been removed from special consideration under paragraph (9) below pursuant to paragraph (4) of Section 8.1.2, Current Operating Plan (COP) Performance Requirements</w:t>
      </w:r>
      <w:r w:rsidRPr="003E14AA">
        <w:rPr>
          <w:szCs w:val="20"/>
        </w:rPr>
        <w:t xml:space="preserve">, the Startup Offers and Minimum-Energy Offer from a Resource’s Three-Part Supply Offer shall not be used in the RUC process. </w:t>
      </w:r>
    </w:p>
    <w:p w14:paraId="45A3CEA4" w14:textId="77777777" w:rsidR="003E14AA" w:rsidRPr="003E14AA" w:rsidRDefault="003E14AA" w:rsidP="003E14AA">
      <w:pPr>
        <w:spacing w:after="240"/>
        <w:ind w:left="720" w:hanging="720"/>
        <w:rPr>
          <w:szCs w:val="20"/>
        </w:rPr>
      </w:pPr>
      <w:r w:rsidRPr="003E14AA">
        <w:rPr>
          <w:szCs w:val="20"/>
        </w:rPr>
        <w:t>(8)</w:t>
      </w:r>
      <w:r w:rsidRPr="003E14AA">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3E14AA">
        <w:rPr>
          <w:iCs/>
          <w:szCs w:val="20"/>
        </w:rPr>
        <w:t xml:space="preserve"> that have not been removed from special consideration under paragraph (9) below pursuant to paragraph (4) of Section 8.1.2</w:t>
      </w:r>
      <w:r w:rsidRPr="003E14AA">
        <w:rPr>
          <w:szCs w:val="20"/>
        </w:rPr>
        <w:t>,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383B455E" w14:textId="77777777" w:rsidR="003E14AA" w:rsidRPr="003E14AA" w:rsidRDefault="003E14AA" w:rsidP="003E14AA">
      <w:pPr>
        <w:spacing w:after="240"/>
        <w:ind w:left="720" w:hanging="720"/>
        <w:rPr>
          <w:szCs w:val="20"/>
        </w:rPr>
      </w:pPr>
      <w:r w:rsidRPr="003E14AA">
        <w:rPr>
          <w:szCs w:val="20"/>
        </w:rPr>
        <w:lastRenderedPageBreak/>
        <w:t>(9)</w:t>
      </w:r>
      <w:r w:rsidRPr="003E14AA">
        <w:rPr>
          <w:szCs w:val="20"/>
        </w:rPr>
        <w:tab/>
      </w:r>
      <w:r w:rsidRPr="003E14AA">
        <w:rPr>
          <w:iCs/>
          <w:szCs w:val="20"/>
        </w:rPr>
        <w:t xml:space="preserve">For all available Off-Line Resources having a cold start time of one hour or less and not removed from special consideration pursuant to paragraph (4) of Section 8.1.2, </w:t>
      </w:r>
      <w:r w:rsidRPr="003E14AA">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54E0EE2E" w14:textId="77777777" w:rsidR="003E14AA" w:rsidRPr="003E14AA" w:rsidRDefault="003E14AA" w:rsidP="003E14AA">
      <w:pPr>
        <w:ind w:left="720"/>
        <w:rPr>
          <w:szCs w:val="20"/>
        </w:rPr>
      </w:pPr>
      <w:r w:rsidRPr="003E14AA">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3E14AA" w:rsidRPr="003E14AA" w14:paraId="49D8BEA1" w14:textId="77777777" w:rsidTr="004D77CF">
        <w:trPr>
          <w:trHeight w:val="386"/>
        </w:trPr>
        <w:tc>
          <w:tcPr>
            <w:tcW w:w="2439" w:type="dxa"/>
            <w:tcBorders>
              <w:top w:val="single" w:sz="4" w:space="0" w:color="auto"/>
              <w:left w:val="single" w:sz="4" w:space="0" w:color="auto"/>
              <w:bottom w:val="single" w:sz="4" w:space="0" w:color="auto"/>
              <w:right w:val="single" w:sz="4" w:space="0" w:color="auto"/>
            </w:tcBorders>
            <w:hideMark/>
          </w:tcPr>
          <w:p w14:paraId="541E3C0B" w14:textId="77777777" w:rsidR="003E14AA" w:rsidRPr="003E14AA" w:rsidRDefault="003E14AA" w:rsidP="003E14AA">
            <w:pPr>
              <w:rPr>
                <w:b/>
                <w:sz w:val="20"/>
                <w:szCs w:val="20"/>
              </w:rPr>
            </w:pPr>
            <w:r w:rsidRPr="003E14AA">
              <w:rPr>
                <w:b/>
                <w:sz w:val="20"/>
                <w:szCs w:val="20"/>
              </w:rPr>
              <w:t>Parameter</w:t>
            </w:r>
          </w:p>
        </w:tc>
        <w:tc>
          <w:tcPr>
            <w:tcW w:w="1805" w:type="dxa"/>
            <w:tcBorders>
              <w:top w:val="single" w:sz="4" w:space="0" w:color="auto"/>
              <w:left w:val="single" w:sz="4" w:space="0" w:color="auto"/>
              <w:bottom w:val="single" w:sz="4" w:space="0" w:color="auto"/>
              <w:right w:val="single" w:sz="4" w:space="0" w:color="auto"/>
            </w:tcBorders>
            <w:hideMark/>
          </w:tcPr>
          <w:p w14:paraId="26F249F7" w14:textId="77777777" w:rsidR="003E14AA" w:rsidRPr="003E14AA" w:rsidRDefault="003E14AA" w:rsidP="003E14AA">
            <w:pPr>
              <w:rPr>
                <w:b/>
                <w:sz w:val="20"/>
                <w:szCs w:val="20"/>
              </w:rPr>
            </w:pPr>
            <w:r w:rsidRPr="003E14AA">
              <w:rPr>
                <w:b/>
                <w:sz w:val="20"/>
                <w:szCs w:val="20"/>
              </w:rPr>
              <w:t>Unit</w:t>
            </w:r>
          </w:p>
        </w:tc>
        <w:tc>
          <w:tcPr>
            <w:tcW w:w="4578" w:type="dxa"/>
            <w:tcBorders>
              <w:top w:val="single" w:sz="4" w:space="0" w:color="auto"/>
              <w:left w:val="single" w:sz="4" w:space="0" w:color="auto"/>
              <w:bottom w:val="single" w:sz="4" w:space="0" w:color="auto"/>
              <w:right w:val="single" w:sz="4" w:space="0" w:color="auto"/>
            </w:tcBorders>
            <w:hideMark/>
          </w:tcPr>
          <w:p w14:paraId="380C45A6" w14:textId="77777777" w:rsidR="003E14AA" w:rsidRPr="003E14AA" w:rsidRDefault="003E14AA" w:rsidP="003E14AA">
            <w:pPr>
              <w:rPr>
                <w:b/>
                <w:sz w:val="20"/>
                <w:szCs w:val="20"/>
              </w:rPr>
            </w:pPr>
            <w:r w:rsidRPr="003E14AA">
              <w:rPr>
                <w:b/>
                <w:sz w:val="20"/>
                <w:szCs w:val="20"/>
              </w:rPr>
              <w:t>Current Value*</w:t>
            </w:r>
          </w:p>
        </w:tc>
      </w:tr>
      <w:tr w:rsidR="003E14AA" w:rsidRPr="003E14AA" w14:paraId="40418C48" w14:textId="77777777" w:rsidTr="004D77CF">
        <w:trPr>
          <w:trHeight w:val="359"/>
        </w:trPr>
        <w:tc>
          <w:tcPr>
            <w:tcW w:w="2439" w:type="dxa"/>
            <w:tcBorders>
              <w:top w:val="single" w:sz="4" w:space="0" w:color="auto"/>
              <w:left w:val="single" w:sz="4" w:space="0" w:color="auto"/>
              <w:bottom w:val="single" w:sz="4" w:space="0" w:color="auto"/>
              <w:right w:val="single" w:sz="4" w:space="0" w:color="auto"/>
            </w:tcBorders>
            <w:hideMark/>
          </w:tcPr>
          <w:p w14:paraId="1B1611B7" w14:textId="77777777" w:rsidR="003E14AA" w:rsidRPr="003E14AA" w:rsidRDefault="003E14AA" w:rsidP="003E14AA">
            <w:pPr>
              <w:spacing w:after="240"/>
              <w:rPr>
                <w:sz w:val="20"/>
                <w:szCs w:val="20"/>
              </w:rPr>
            </w:pPr>
            <w:r w:rsidRPr="003E14AA">
              <w:rPr>
                <w:sz w:val="20"/>
                <w:szCs w:val="20"/>
              </w:rPr>
              <w:t>1HRLESSCOSTSCALING</w:t>
            </w:r>
          </w:p>
        </w:tc>
        <w:tc>
          <w:tcPr>
            <w:tcW w:w="1805" w:type="dxa"/>
            <w:tcBorders>
              <w:top w:val="single" w:sz="4" w:space="0" w:color="auto"/>
              <w:left w:val="single" w:sz="4" w:space="0" w:color="auto"/>
              <w:bottom w:val="single" w:sz="4" w:space="0" w:color="auto"/>
              <w:right w:val="single" w:sz="4" w:space="0" w:color="auto"/>
            </w:tcBorders>
            <w:hideMark/>
          </w:tcPr>
          <w:p w14:paraId="38B24A2F" w14:textId="77777777" w:rsidR="003E14AA" w:rsidRPr="003E14AA" w:rsidRDefault="003E14AA" w:rsidP="003E14AA">
            <w:pPr>
              <w:spacing w:after="240"/>
              <w:rPr>
                <w:sz w:val="20"/>
                <w:szCs w:val="20"/>
              </w:rPr>
            </w:pPr>
            <w:r w:rsidRPr="003E14AA">
              <w:rPr>
                <w:sz w:val="20"/>
                <w:szCs w:val="20"/>
              </w:rPr>
              <w:t>Percentage</w:t>
            </w:r>
          </w:p>
        </w:tc>
        <w:tc>
          <w:tcPr>
            <w:tcW w:w="4578" w:type="dxa"/>
            <w:tcBorders>
              <w:top w:val="single" w:sz="4" w:space="0" w:color="auto"/>
              <w:left w:val="single" w:sz="4" w:space="0" w:color="auto"/>
              <w:bottom w:val="single" w:sz="4" w:space="0" w:color="auto"/>
              <w:right w:val="single" w:sz="4" w:space="0" w:color="auto"/>
            </w:tcBorders>
            <w:hideMark/>
          </w:tcPr>
          <w:p w14:paraId="2AD4C976" w14:textId="77777777" w:rsidR="003E14AA" w:rsidRPr="003E14AA" w:rsidRDefault="003E14AA" w:rsidP="003E14AA">
            <w:pPr>
              <w:spacing w:after="240"/>
              <w:rPr>
                <w:sz w:val="20"/>
                <w:szCs w:val="20"/>
              </w:rPr>
            </w:pPr>
            <w:r w:rsidRPr="003E14AA">
              <w:rPr>
                <w:sz w:val="20"/>
                <w:szCs w:val="20"/>
              </w:rPr>
              <w:t>Maximum value of 20%</w:t>
            </w:r>
          </w:p>
        </w:tc>
      </w:tr>
      <w:tr w:rsidR="003E14AA" w:rsidRPr="003E14AA" w14:paraId="42BC9511" w14:textId="77777777" w:rsidTr="004D77CF">
        <w:trPr>
          <w:trHeight w:val="1178"/>
        </w:trPr>
        <w:tc>
          <w:tcPr>
            <w:tcW w:w="8822" w:type="dxa"/>
            <w:gridSpan w:val="3"/>
            <w:tcBorders>
              <w:top w:val="single" w:sz="4" w:space="0" w:color="auto"/>
              <w:left w:val="single" w:sz="4" w:space="0" w:color="auto"/>
              <w:bottom w:val="single" w:sz="4" w:space="0" w:color="auto"/>
              <w:right w:val="single" w:sz="4" w:space="0" w:color="auto"/>
            </w:tcBorders>
            <w:hideMark/>
          </w:tcPr>
          <w:p w14:paraId="2DAF8CE2" w14:textId="77777777" w:rsidR="003E14AA" w:rsidRPr="003E14AA" w:rsidRDefault="003E14AA" w:rsidP="003E14AA">
            <w:pPr>
              <w:rPr>
                <w:sz w:val="20"/>
                <w:szCs w:val="20"/>
              </w:rPr>
            </w:pPr>
            <w:r w:rsidRPr="003E14AA">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7AF7448" w14:textId="77777777" w:rsidR="003E14AA" w:rsidRPr="003E14AA" w:rsidRDefault="003E14AA" w:rsidP="003E14AA">
      <w:pPr>
        <w:spacing w:before="240" w:after="240"/>
        <w:ind w:left="720" w:hanging="720"/>
        <w:rPr>
          <w:szCs w:val="20"/>
        </w:rPr>
      </w:pPr>
      <w:r w:rsidRPr="003E14AA">
        <w:rPr>
          <w:szCs w:val="20"/>
        </w:rPr>
        <w:t>(10)</w:t>
      </w:r>
      <w:r w:rsidRPr="003E14AA">
        <w:rPr>
          <w:szCs w:val="20"/>
        </w:rPr>
        <w:tab/>
        <w:t>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infeasible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Infeasible Ancillary Service Due to Transmission Constraints, either:</w:t>
      </w:r>
    </w:p>
    <w:p w14:paraId="010CD676" w14:textId="77777777" w:rsidR="003E14AA" w:rsidRPr="003E14AA" w:rsidRDefault="003E14AA" w:rsidP="003E14AA">
      <w:pPr>
        <w:spacing w:after="240"/>
        <w:ind w:left="1440" w:hanging="720"/>
        <w:rPr>
          <w:szCs w:val="20"/>
        </w:rPr>
      </w:pPr>
      <w:r w:rsidRPr="003E14AA">
        <w:rPr>
          <w:szCs w:val="20"/>
        </w:rPr>
        <w:t xml:space="preserve">(a) </w:t>
      </w:r>
      <w:r w:rsidRPr="003E14AA">
        <w:rPr>
          <w:szCs w:val="20"/>
        </w:rPr>
        <w:tab/>
        <w:t>Substitute capacity from Resources represented by that QSE;</w:t>
      </w:r>
    </w:p>
    <w:p w14:paraId="648C1A59" w14:textId="77777777" w:rsidR="003E14AA" w:rsidRPr="003E14AA" w:rsidRDefault="003E14AA" w:rsidP="003E14AA">
      <w:pPr>
        <w:spacing w:after="240"/>
        <w:ind w:left="1440" w:hanging="720"/>
        <w:rPr>
          <w:szCs w:val="20"/>
        </w:rPr>
      </w:pPr>
      <w:r w:rsidRPr="003E14AA">
        <w:rPr>
          <w:szCs w:val="20"/>
        </w:rPr>
        <w:t>(b)</w:t>
      </w:r>
      <w:r w:rsidRPr="003E14AA">
        <w:rPr>
          <w:szCs w:val="20"/>
        </w:rPr>
        <w:tab/>
        <w:t xml:space="preserve">Substitute capacity from other QSEs using Ancillary Service Trades; or </w:t>
      </w:r>
    </w:p>
    <w:p w14:paraId="6DDBABFC" w14:textId="77777777" w:rsidR="003E14AA" w:rsidRPr="003E14AA" w:rsidRDefault="003E14AA" w:rsidP="003E14AA">
      <w:pPr>
        <w:spacing w:after="240"/>
        <w:ind w:left="1440" w:hanging="720"/>
        <w:rPr>
          <w:szCs w:val="20"/>
        </w:rPr>
      </w:pPr>
      <w:r w:rsidRPr="003E14AA">
        <w:rPr>
          <w:szCs w:val="20"/>
        </w:rPr>
        <w:t>(c)</w:t>
      </w:r>
      <w:r w:rsidRPr="003E14AA">
        <w:rPr>
          <w:szCs w:val="20"/>
        </w:rPr>
        <w:tab/>
        <w:t xml:space="preserve">Ask ERCOT to replace the capacity.   </w:t>
      </w:r>
    </w:p>
    <w:p w14:paraId="1F61DE2E" w14:textId="77777777" w:rsidR="003E14AA" w:rsidRPr="003E14AA" w:rsidRDefault="003E14AA" w:rsidP="003E14AA">
      <w:pPr>
        <w:spacing w:after="240"/>
        <w:ind w:left="720" w:hanging="720"/>
        <w:rPr>
          <w:szCs w:val="20"/>
        </w:rPr>
      </w:pPr>
      <w:r w:rsidRPr="003E14AA">
        <w:rPr>
          <w:szCs w:val="20"/>
        </w:rPr>
        <w:t>(11)</w:t>
      </w:r>
      <w:r w:rsidRPr="003E14AA">
        <w:rPr>
          <w:szCs w:val="20"/>
        </w:rPr>
        <w:tab/>
        <w:t xml:space="preserve">Factors included in the RUC process are: </w:t>
      </w:r>
    </w:p>
    <w:p w14:paraId="08955977" w14:textId="77777777" w:rsidR="003E14AA" w:rsidRPr="003E14AA" w:rsidRDefault="003E14AA" w:rsidP="003E14AA">
      <w:pPr>
        <w:spacing w:after="240"/>
        <w:ind w:left="1440" w:hanging="720"/>
        <w:rPr>
          <w:szCs w:val="20"/>
        </w:rPr>
      </w:pPr>
      <w:r w:rsidRPr="003E14AA">
        <w:rPr>
          <w:szCs w:val="20"/>
        </w:rPr>
        <w:t>(a)</w:t>
      </w:r>
      <w:r w:rsidRPr="003E14AA">
        <w:rPr>
          <w:szCs w:val="20"/>
        </w:rPr>
        <w:tab/>
        <w:t>ERCOT System-wide hourly Load forecast allocated appropriately over Load buses;</w:t>
      </w:r>
    </w:p>
    <w:p w14:paraId="6495DA08" w14:textId="77777777" w:rsidR="003E14AA" w:rsidRPr="003E14AA" w:rsidRDefault="003E14AA" w:rsidP="003E14AA">
      <w:pPr>
        <w:spacing w:after="240"/>
        <w:ind w:left="1440" w:hanging="720"/>
        <w:rPr>
          <w:szCs w:val="20"/>
        </w:rPr>
      </w:pPr>
      <w:r w:rsidRPr="003E14AA">
        <w:rPr>
          <w:szCs w:val="20"/>
        </w:rPr>
        <w:t>(b)</w:t>
      </w:r>
      <w:r w:rsidRPr="003E14AA">
        <w:rPr>
          <w:szCs w:val="20"/>
        </w:rPr>
        <w:tab/>
        <w:t>Transmission constraints – Transfer limits on energy flows through the electricity network;</w:t>
      </w:r>
    </w:p>
    <w:p w14:paraId="63DA60C3" w14:textId="77777777" w:rsidR="003E14AA" w:rsidRPr="003E14AA" w:rsidRDefault="003E14AA" w:rsidP="003E14AA">
      <w:pPr>
        <w:spacing w:after="240"/>
        <w:ind w:left="2160" w:hanging="720"/>
        <w:rPr>
          <w:szCs w:val="20"/>
        </w:rPr>
      </w:pPr>
      <w:r w:rsidRPr="003E14AA">
        <w:rPr>
          <w:szCs w:val="20"/>
        </w:rPr>
        <w:t>(</w:t>
      </w:r>
      <w:proofErr w:type="spellStart"/>
      <w:r w:rsidRPr="003E14AA">
        <w:rPr>
          <w:szCs w:val="20"/>
        </w:rPr>
        <w:t>i</w:t>
      </w:r>
      <w:proofErr w:type="spellEnd"/>
      <w:r w:rsidRPr="003E14AA">
        <w:rPr>
          <w:szCs w:val="20"/>
        </w:rPr>
        <w:t>)</w:t>
      </w:r>
      <w:r w:rsidRPr="003E14AA">
        <w:rPr>
          <w:szCs w:val="20"/>
        </w:rPr>
        <w:tab/>
        <w:t>Thermal constraints – protect transmission facilities against thermal overload;</w:t>
      </w:r>
    </w:p>
    <w:p w14:paraId="4BBEFC58" w14:textId="77777777" w:rsidR="003E14AA" w:rsidRPr="003E14AA" w:rsidRDefault="003E14AA" w:rsidP="003E14AA">
      <w:pPr>
        <w:spacing w:after="240"/>
        <w:ind w:left="2160" w:hanging="720"/>
        <w:rPr>
          <w:szCs w:val="20"/>
        </w:rPr>
      </w:pPr>
      <w:r w:rsidRPr="003E14AA">
        <w:rPr>
          <w:szCs w:val="20"/>
        </w:rPr>
        <w:t>(ii)</w:t>
      </w:r>
      <w:r w:rsidRPr="003E14AA">
        <w:rPr>
          <w:szCs w:val="20"/>
        </w:rPr>
        <w:tab/>
        <w:t>Generic constraints – protect the transmission system against transient instability, dynamic instability or voltage collapse;</w:t>
      </w:r>
    </w:p>
    <w:p w14:paraId="78E39E32" w14:textId="77777777" w:rsidR="003E14AA" w:rsidRPr="003E14AA" w:rsidRDefault="003E14AA" w:rsidP="003E14AA">
      <w:pPr>
        <w:spacing w:after="240"/>
        <w:ind w:left="1440" w:hanging="720"/>
        <w:rPr>
          <w:szCs w:val="20"/>
        </w:rPr>
      </w:pPr>
      <w:r w:rsidRPr="003E14AA">
        <w:rPr>
          <w:szCs w:val="20"/>
        </w:rPr>
        <w:t>(c)</w:t>
      </w:r>
      <w:r w:rsidRPr="003E14AA">
        <w:rPr>
          <w:szCs w:val="20"/>
        </w:rPr>
        <w:tab/>
        <w:t>Planned transmission topology;</w:t>
      </w:r>
    </w:p>
    <w:p w14:paraId="4F38E963" w14:textId="77777777" w:rsidR="003E14AA" w:rsidRPr="003E14AA" w:rsidRDefault="003E14AA" w:rsidP="003E14AA">
      <w:pPr>
        <w:spacing w:after="240"/>
        <w:ind w:left="1440" w:hanging="720"/>
        <w:rPr>
          <w:szCs w:val="20"/>
        </w:rPr>
      </w:pPr>
      <w:r w:rsidRPr="003E14AA">
        <w:rPr>
          <w:szCs w:val="20"/>
        </w:rPr>
        <w:lastRenderedPageBreak/>
        <w:t>(d)</w:t>
      </w:r>
      <w:r w:rsidRPr="003E14AA">
        <w:rPr>
          <w:szCs w:val="20"/>
        </w:rPr>
        <w:tab/>
        <w:t>Energy sufficiency constraints;</w:t>
      </w:r>
    </w:p>
    <w:p w14:paraId="555E534E" w14:textId="77777777" w:rsidR="003E14AA" w:rsidRPr="003E14AA" w:rsidRDefault="003E14AA" w:rsidP="003E14AA">
      <w:pPr>
        <w:spacing w:after="240"/>
        <w:ind w:left="1440" w:hanging="720"/>
        <w:rPr>
          <w:szCs w:val="20"/>
        </w:rPr>
      </w:pPr>
      <w:r w:rsidRPr="003E14AA">
        <w:rPr>
          <w:szCs w:val="20"/>
        </w:rPr>
        <w:t>(e)</w:t>
      </w:r>
      <w:r w:rsidRPr="003E14AA">
        <w:rPr>
          <w:szCs w:val="20"/>
        </w:rPr>
        <w:tab/>
        <w:t>Inputs from the COP, as appropriate;</w:t>
      </w:r>
    </w:p>
    <w:p w14:paraId="1EAEB719" w14:textId="77777777" w:rsidR="003E14AA" w:rsidRPr="003E14AA" w:rsidRDefault="003E14AA" w:rsidP="003E14AA">
      <w:pPr>
        <w:spacing w:after="240"/>
        <w:ind w:left="1440" w:hanging="720"/>
        <w:rPr>
          <w:szCs w:val="20"/>
        </w:rPr>
      </w:pPr>
      <w:r w:rsidRPr="003E14AA">
        <w:rPr>
          <w:szCs w:val="20"/>
        </w:rPr>
        <w:t>(f)</w:t>
      </w:r>
      <w:r w:rsidRPr="003E14AA">
        <w:rPr>
          <w:szCs w:val="20"/>
        </w:rPr>
        <w:tab/>
        <w:t>Inputs from Resource Parameters, including a list of Off-Line Available Resources having a start-up time of one hour or less, as appropriate;</w:t>
      </w:r>
    </w:p>
    <w:p w14:paraId="2FB2F2CE" w14:textId="77777777" w:rsidR="003E14AA" w:rsidRPr="003E14AA" w:rsidRDefault="003E14AA" w:rsidP="003E14AA">
      <w:pPr>
        <w:spacing w:after="240"/>
        <w:ind w:left="1440" w:hanging="720"/>
        <w:rPr>
          <w:szCs w:val="20"/>
        </w:rPr>
      </w:pPr>
      <w:r w:rsidRPr="003E14AA">
        <w:rPr>
          <w:szCs w:val="20"/>
        </w:rPr>
        <w:t>(g)</w:t>
      </w:r>
      <w:r w:rsidRPr="003E14AA">
        <w:rPr>
          <w:szCs w:val="20"/>
        </w:rPr>
        <w:tab/>
        <w:t>Each Generation Resource’s Minimum-Energy Offer and Startup Offer, from its Three-Part Supply Offer;</w:t>
      </w:r>
    </w:p>
    <w:p w14:paraId="7F198F91" w14:textId="77777777" w:rsidR="003E14AA" w:rsidRPr="003E14AA" w:rsidRDefault="003E14AA" w:rsidP="003E14AA">
      <w:pPr>
        <w:spacing w:after="240"/>
        <w:ind w:left="1440" w:hanging="720"/>
        <w:rPr>
          <w:szCs w:val="20"/>
        </w:rPr>
      </w:pPr>
      <w:r w:rsidRPr="003E14AA">
        <w:rPr>
          <w:szCs w:val="20"/>
        </w:rPr>
        <w:t>(h)</w:t>
      </w:r>
      <w:r w:rsidRPr="003E14AA">
        <w:rPr>
          <w:szCs w:val="20"/>
        </w:rPr>
        <w:tab/>
        <w:t>Any Generation Resource that is Off-Line and available but does not have a Three-Part Supply Offer;</w:t>
      </w:r>
    </w:p>
    <w:p w14:paraId="12A59980" w14:textId="77777777" w:rsidR="003E14AA" w:rsidRPr="003E14AA" w:rsidRDefault="003E14AA" w:rsidP="003E14AA">
      <w:pPr>
        <w:spacing w:after="240"/>
        <w:ind w:left="1440" w:hanging="720"/>
        <w:rPr>
          <w:szCs w:val="20"/>
        </w:rPr>
      </w:pPr>
      <w:r w:rsidRPr="003E14AA">
        <w:rPr>
          <w:szCs w:val="20"/>
        </w:rPr>
        <w:t>(</w:t>
      </w:r>
      <w:proofErr w:type="spellStart"/>
      <w:r w:rsidRPr="003E14AA">
        <w:rPr>
          <w:szCs w:val="20"/>
        </w:rPr>
        <w:t>i</w:t>
      </w:r>
      <w:proofErr w:type="spellEnd"/>
      <w:r w:rsidRPr="003E14AA">
        <w:rPr>
          <w:szCs w:val="20"/>
        </w:rPr>
        <w:t>)</w:t>
      </w:r>
      <w:r w:rsidRPr="003E14AA">
        <w:rPr>
          <w:szCs w:val="20"/>
        </w:rPr>
        <w:tab/>
        <w:t>Forced Outage information; and</w:t>
      </w:r>
    </w:p>
    <w:p w14:paraId="75FE85A9" w14:textId="77777777" w:rsidR="003E14AA" w:rsidRPr="003E14AA" w:rsidRDefault="003E14AA" w:rsidP="003E14AA">
      <w:pPr>
        <w:spacing w:after="240"/>
        <w:ind w:left="1440" w:hanging="720"/>
        <w:rPr>
          <w:szCs w:val="20"/>
        </w:rPr>
      </w:pPr>
      <w:r w:rsidRPr="003E14AA">
        <w:rPr>
          <w:szCs w:val="20"/>
        </w:rPr>
        <w:t>(j)</w:t>
      </w:r>
      <w:r w:rsidRPr="003E14AA">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405A8D25" w14:textId="77777777" w:rsidR="003E14AA" w:rsidRPr="003E14AA" w:rsidRDefault="003E14AA" w:rsidP="003E14AA">
      <w:pPr>
        <w:spacing w:after="240"/>
        <w:ind w:left="720" w:hanging="720"/>
        <w:rPr>
          <w:szCs w:val="20"/>
        </w:rPr>
      </w:pPr>
      <w:r w:rsidRPr="003E14AA">
        <w:rPr>
          <w:szCs w:val="20"/>
        </w:rPr>
        <w:t>(12)</w:t>
      </w:r>
      <w:r w:rsidRPr="003E14AA">
        <w:rPr>
          <w:szCs w:val="20"/>
        </w:rPr>
        <w:tab/>
        <w:t>The HRUC process and the DRUC process are as follows:</w:t>
      </w:r>
    </w:p>
    <w:p w14:paraId="6CE59BE1" w14:textId="77777777" w:rsidR="003E14AA" w:rsidRPr="003E14AA" w:rsidRDefault="003E14AA" w:rsidP="003E14AA">
      <w:pPr>
        <w:spacing w:after="240"/>
        <w:ind w:left="1440" w:hanging="720"/>
        <w:rPr>
          <w:szCs w:val="20"/>
        </w:rPr>
      </w:pPr>
      <w:r w:rsidRPr="003E14AA">
        <w:rPr>
          <w:szCs w:val="20"/>
        </w:rPr>
        <w:t>(a)</w:t>
      </w:r>
      <w:r w:rsidRPr="003E14AA">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3F9A05F8" w14:textId="77777777" w:rsidR="003E14AA" w:rsidRPr="003E14AA" w:rsidRDefault="003E14AA" w:rsidP="003E14AA">
      <w:pPr>
        <w:spacing w:after="240"/>
        <w:ind w:left="1440" w:hanging="720"/>
        <w:rPr>
          <w:szCs w:val="20"/>
        </w:rPr>
      </w:pPr>
      <w:r w:rsidRPr="003E14AA">
        <w:rPr>
          <w:szCs w:val="20"/>
        </w:rPr>
        <w:t>(b)</w:t>
      </w:r>
      <w:r w:rsidRPr="003E14AA">
        <w:rPr>
          <w:szCs w:val="20"/>
        </w:rPr>
        <w:tab/>
        <w:t>The DRUC process uses the Day-Ahead forecast of total ERCOT Load including DC Tie Schedules for each hour of the Operating Day.  The HRUC process uses the current hourly forecast of total ERCOT Load including DC Tie Schedules for each hour in the RUC Study Period.</w:t>
      </w:r>
    </w:p>
    <w:p w14:paraId="12E3BF0F" w14:textId="77777777" w:rsidR="003E14AA" w:rsidRPr="003E14AA" w:rsidRDefault="003E14AA" w:rsidP="003E14AA">
      <w:pPr>
        <w:spacing w:after="240"/>
        <w:ind w:left="1440" w:hanging="720"/>
        <w:rPr>
          <w:szCs w:val="20"/>
        </w:rPr>
      </w:pPr>
      <w:r w:rsidRPr="003E14AA">
        <w:rPr>
          <w:szCs w:val="20"/>
        </w:rPr>
        <w:t>(c)</w:t>
      </w:r>
      <w:r w:rsidRPr="003E14AA">
        <w:rPr>
          <w:szCs w:val="20"/>
        </w:rPr>
        <w:tab/>
        <w:t>The DRUC process uses the Day-Ahead weather forecast for each hour of the Operating Day.  The HRUC process uses the weather forecast information for each hour of the balance of the RUC Study Period.</w:t>
      </w:r>
    </w:p>
    <w:p w14:paraId="46254C42" w14:textId="77777777" w:rsidR="003E14AA" w:rsidRPr="003E14AA" w:rsidRDefault="003E14AA" w:rsidP="003E14AA">
      <w:pPr>
        <w:spacing w:after="240"/>
        <w:ind w:left="720" w:hanging="720"/>
        <w:rPr>
          <w:szCs w:val="20"/>
        </w:rPr>
      </w:pPr>
      <w:r w:rsidRPr="003E14AA">
        <w:rPr>
          <w:szCs w:val="20"/>
        </w:rPr>
        <w:t>(13)</w:t>
      </w:r>
      <w:r w:rsidRPr="003E14AA">
        <w:rPr>
          <w:szCs w:val="20"/>
        </w:rPr>
        <w:tab/>
        <w:t xml:space="preserve">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the Resource has been committed by the RUC process to provide Ancillary Service, or the Resource is a Combined Cycle Generation Resource that was RUC-committed to transition from one On-Line configuration to a different configuration with additional capacity.  For cases in which the commitment was to provide Ancillary Service, 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w:t>
      </w:r>
      <w:r w:rsidRPr="003E14AA">
        <w:rPr>
          <w:szCs w:val="20"/>
        </w:rPr>
        <w:lastRenderedPageBreak/>
        <w:t>Ancillary Services, the QSE shall adjust its Ancillary Services Schedule to reflect the amounts requested in the deployment.</w:t>
      </w:r>
    </w:p>
    <w:p w14:paraId="1FEB6774" w14:textId="77777777" w:rsidR="003E14AA" w:rsidRPr="003E14AA" w:rsidRDefault="003E14AA" w:rsidP="003E14AA">
      <w:pPr>
        <w:spacing w:after="240"/>
        <w:ind w:left="720" w:hanging="720"/>
        <w:rPr>
          <w:del w:id="124" w:author="IMM 111921" w:date="2021-11-16T13:13:00Z"/>
          <w:szCs w:val="20"/>
        </w:rPr>
      </w:pPr>
      <w:del w:id="125" w:author="IMM 111921" w:date="2021-11-16T13:13:00Z">
        <w:r w:rsidRPr="003E14AA">
          <w:rPr>
            <w:iCs/>
            <w:szCs w:val="20"/>
          </w:rPr>
          <w:delText>(14)</w:delText>
        </w:r>
        <w:r w:rsidRPr="003E14AA">
          <w:rPr>
            <w:iCs/>
            <w:szCs w:val="20"/>
          </w:rPr>
          <w:tab/>
        </w:r>
        <w:r w:rsidRPr="003E14AA">
          <w:rPr>
            <w:szCs w:val="20"/>
          </w:rPr>
          <w:delText>A QSE with a Resource that is not a Reliability Must-Run (RMR) Unit or has not received an Outage Schedule Adjustment (OSA) that has been committed in a RUC process or by a RUC Verbal Dispatch Instruction (VDI) may opt out of the RUC Settlement (or “buy back” the commitment) by setting the telemetered Resource Status of the RUC-committed Resource to ONOPTOUT for the first SCED run that the Resource is On-Line and available for SCED dispatch during the first hour of a contiguous block of RUC-Committed Hours.  All the configurations of the same Combined Cycle Train shall be treated as the same Resource for the purpose of creating the block of RUC-Committed Hours.  A RUC-committed Combined Cycle Generation Resource may opt out of the RUC Settlement by setting the telemetered Resource Status to ONOPTOUT for any On-Line configuration of the same Combined Cycle Train for the first SCED run that the Combined Cycle Train is On-Line and available for SCED Dispatch during the first hour of a contiguous block of RUC-Committed Hours.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 Operating Day shall be treated as an independent block for purposes of opting out, and a QSE that wishes to opt out of RUC Settlement for the RUC-Committed Hours in the next Operating Day must set its telemetered Resource Status to ONOPTOUT for the first SCED run the next Operating Day.</w:delText>
        </w:r>
      </w:del>
    </w:p>
    <w:p w14:paraId="24ECA110" w14:textId="77777777" w:rsidR="003E14AA" w:rsidRPr="003E14AA" w:rsidRDefault="003E14AA" w:rsidP="003E14AA">
      <w:pPr>
        <w:spacing w:after="240"/>
        <w:ind w:left="720" w:hanging="720"/>
        <w:rPr>
          <w:del w:id="126" w:author="IMM 111921" w:date="2021-11-16T13:13:00Z"/>
          <w:iCs/>
          <w:szCs w:val="20"/>
        </w:rPr>
      </w:pPr>
      <w:del w:id="127" w:author="IMM 111921" w:date="2021-11-16T13:13:00Z">
        <w:r w:rsidRPr="003E14AA">
          <w:rPr>
            <w:iCs/>
          </w:rPr>
          <w:delText>(15)</w:delText>
        </w:r>
        <w:r w:rsidRPr="003E14AA">
          <w:rPr>
            <w:iCs/>
          </w:rPr>
          <w:tab/>
          <w:delText xml:space="preserve">If a QSE-committed Resource experiences a Forced Outage or Startup Loading Failure in an hour for which another Resource under the control of the same QSE is committed by a RUC instruction, the QSE may opt out of RUC Settlement for the RUC-committed Resource in accordance with paragraph (14) above, or if the Forced Outage or Startup Loading Failure occurs after the beginning of the first RUC-Committed Interval, the QSE may opt out of RUC Settlement by submitting a dispute pursuant to Section 9.14, Settlement and Billing Dispute Process, requesting a correction of the RUC Settlement treatment for the RUC-committed Resource.  </w:delText>
        </w:r>
      </w:del>
    </w:p>
    <w:p w14:paraId="24EBA713" w14:textId="77777777" w:rsidR="003E14AA" w:rsidRPr="003E14AA" w:rsidDel="00634598" w:rsidRDefault="003E14AA" w:rsidP="003E14AA">
      <w:pPr>
        <w:spacing w:after="240"/>
        <w:ind w:left="720" w:hanging="720"/>
        <w:rPr>
          <w:del w:id="128" w:author="IMM 111921" w:date="2021-11-16T13:13:00Z"/>
          <w:iCs/>
          <w:szCs w:val="20"/>
        </w:rPr>
      </w:pPr>
      <w:del w:id="129" w:author="IMM 111921" w:date="2021-11-16T13:13:00Z">
        <w:r w:rsidRPr="003E14AA">
          <w:rPr>
            <w:iCs/>
            <w:szCs w:val="20"/>
          </w:rPr>
          <w:delText>(16)</w:delText>
        </w:r>
        <w:r w:rsidRPr="003E14AA">
          <w:rPr>
            <w:iCs/>
            <w:szCs w:val="20"/>
          </w:rPr>
          <w:tab/>
          <w:delText>ERCOT shall, as soon as practicable, post to the MIS Secure Area a report identifying those hours that were considered RUC Buy-Back Hours, along with the name of each RUC-committed Resource whose QSE opted out of RUC Settlement.</w:delText>
        </w:r>
      </w:del>
    </w:p>
    <w:p w14:paraId="7F754995" w14:textId="77777777" w:rsidR="003E14AA" w:rsidRPr="003E14AA" w:rsidRDefault="003E14AA" w:rsidP="003E14AA">
      <w:pPr>
        <w:spacing w:after="240"/>
        <w:ind w:left="720" w:hanging="720"/>
        <w:rPr>
          <w:ins w:id="130" w:author="Joint Commenters 032522" w:date="2022-03-22T20:30:00Z"/>
          <w:szCs w:val="20"/>
        </w:rPr>
      </w:pPr>
      <w:ins w:id="131" w:author="Joint Commenters 032522" w:date="2022-03-22T20:30:00Z">
        <w:r w:rsidRPr="003E14AA">
          <w:rPr>
            <w:iCs/>
            <w:szCs w:val="20"/>
          </w:rPr>
          <w:t>(14)</w:t>
        </w:r>
        <w:r w:rsidRPr="003E14AA">
          <w:rPr>
            <w:iCs/>
            <w:szCs w:val="20"/>
          </w:rPr>
          <w:tab/>
        </w:r>
        <w:r w:rsidRPr="003E14AA">
          <w:rPr>
            <w:szCs w:val="20"/>
          </w:rPr>
          <w:t xml:space="preserve">A QSE with a Resource that is not a Reliability Must-Run (RMR) Unit or has not received an Outage Schedule Adjustment (OSA) that has been committed in a DRUC or HRUC process may opt out of the RUC Settlement (or “buy back” the commitment) by </w:t>
        </w:r>
        <w:r w:rsidRPr="003E14AA">
          <w:rPr>
            <w:szCs w:val="20"/>
          </w:rPr>
          <w:lastRenderedPageBreak/>
          <w:t xml:space="preserve">setting the COP </w:t>
        </w:r>
      </w:ins>
      <w:ins w:id="132" w:author="Joint Commenters 032522" w:date="2022-03-24T11:55:00Z">
        <w:r w:rsidRPr="003E14AA">
          <w:rPr>
            <w:szCs w:val="20"/>
          </w:rPr>
          <w:t>s</w:t>
        </w:r>
      </w:ins>
      <w:ins w:id="133" w:author="Joint Commenters 032522" w:date="2022-03-22T20:30:00Z">
        <w:r w:rsidRPr="003E14AA">
          <w:rPr>
            <w:szCs w:val="20"/>
          </w:rPr>
          <w:t xml:space="preserve">tatus of the RUC-committed Resource to ONOPTOUT for the first hour of a contiguous block of RUC-Committed </w:t>
        </w:r>
      </w:ins>
      <w:ins w:id="134" w:author="Joint Commenters 032522" w:date="2022-03-24T11:55:00Z">
        <w:r w:rsidRPr="003E14AA">
          <w:rPr>
            <w:szCs w:val="20"/>
          </w:rPr>
          <w:t>H</w:t>
        </w:r>
      </w:ins>
      <w:ins w:id="135" w:author="Joint Commenters 032522" w:date="2022-03-22T20:30:00Z">
        <w:r w:rsidRPr="003E14AA">
          <w:rPr>
            <w:szCs w:val="20"/>
          </w:rPr>
          <w:t xml:space="preserve">ours </w:t>
        </w:r>
      </w:ins>
      <w:ins w:id="136" w:author="Joint Commenters 032522" w:date="2022-03-22T23:06:00Z">
        <w:r w:rsidRPr="003E14AA">
          <w:rPr>
            <w:szCs w:val="20"/>
          </w:rPr>
          <w:t>in</w:t>
        </w:r>
      </w:ins>
      <w:ins w:id="137" w:author="Joint Commenters 032522" w:date="2022-03-22T20:30:00Z">
        <w:r w:rsidRPr="003E14AA">
          <w:rPr>
            <w:szCs w:val="20"/>
          </w:rPr>
          <w:t xml:space="preserve"> the </w:t>
        </w:r>
        <w:proofErr w:type="spellStart"/>
        <w:r w:rsidRPr="003E14AA">
          <w:rPr>
            <w:szCs w:val="20"/>
          </w:rPr>
          <w:t>Opt</w:t>
        </w:r>
        <w:proofErr w:type="spellEnd"/>
        <w:r w:rsidRPr="003E14AA">
          <w:rPr>
            <w:szCs w:val="20"/>
          </w:rPr>
          <w:t xml:space="preserve"> Out Snapshot.  All the configurations of the same Combined Cycle Train shall be treated as the same Resource for the purpose of creating the block of RUC-Committed Hours.  A RUC-committed Combined Cycle Generation Resource may opt out of the RUC Settlement by setting the COP </w:t>
        </w:r>
      </w:ins>
      <w:ins w:id="138" w:author="Joint Commenters 032522" w:date="2022-03-24T11:55:00Z">
        <w:r w:rsidRPr="003E14AA">
          <w:rPr>
            <w:szCs w:val="20"/>
          </w:rPr>
          <w:t>s</w:t>
        </w:r>
      </w:ins>
      <w:ins w:id="139" w:author="Joint Commenters 032522" w:date="2022-03-22T20:30:00Z">
        <w:r w:rsidRPr="003E14AA">
          <w:rPr>
            <w:szCs w:val="20"/>
          </w:rPr>
          <w:t xml:space="preserve">tatus of any Combined Cycle Generation Resource within the same Combined Cycle Train as the RUC-committed Resource to ONOPTOUT in the </w:t>
        </w:r>
        <w:proofErr w:type="spellStart"/>
        <w:r w:rsidRPr="003E14AA">
          <w:rPr>
            <w:szCs w:val="20"/>
          </w:rPr>
          <w:t>Opt</w:t>
        </w:r>
        <w:proofErr w:type="spellEnd"/>
        <w:r w:rsidRPr="003E14AA">
          <w:rPr>
            <w:szCs w:val="20"/>
          </w:rPr>
          <w:t xml:space="preserve"> Out Snapshot.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 Operating Day shall be treated as an independent block for purposes of opting out, and a QSE that wishes to opt out of RUC Settlement for the RUC-Committed Hours in the second or subsequent Operating Day must set its COP </w:t>
        </w:r>
      </w:ins>
      <w:ins w:id="140" w:author="Joint Commenters 032522" w:date="2022-03-24T11:56:00Z">
        <w:r w:rsidRPr="003E14AA">
          <w:rPr>
            <w:szCs w:val="20"/>
          </w:rPr>
          <w:t>s</w:t>
        </w:r>
      </w:ins>
      <w:ins w:id="141" w:author="Joint Commenters 032522" w:date="2022-03-22T20:30:00Z">
        <w:r w:rsidRPr="003E14AA">
          <w:rPr>
            <w:szCs w:val="20"/>
          </w:rPr>
          <w:t xml:space="preserve">tatus to ONOPTOUT for the first hour of the first Operating Day in the </w:t>
        </w:r>
        <w:proofErr w:type="spellStart"/>
        <w:r w:rsidRPr="003E14AA">
          <w:rPr>
            <w:szCs w:val="20"/>
          </w:rPr>
          <w:t>Opt</w:t>
        </w:r>
        <w:proofErr w:type="spellEnd"/>
        <w:r w:rsidRPr="003E14AA">
          <w:rPr>
            <w:szCs w:val="20"/>
          </w:rPr>
          <w:t xml:space="preserve"> Out Snapshot of the first Operating Day.</w:t>
        </w:r>
        <w:r w:rsidRPr="003E14AA">
          <w:rPr>
            <w:iCs/>
          </w:rPr>
          <w:t xml:space="preserve">  </w:t>
        </w:r>
      </w:ins>
    </w:p>
    <w:p w14:paraId="5194D67C" w14:textId="77777777" w:rsidR="003E14AA" w:rsidRPr="003E14AA" w:rsidRDefault="003E14AA" w:rsidP="003E14AA">
      <w:pPr>
        <w:spacing w:after="240"/>
        <w:ind w:left="720" w:hanging="720"/>
        <w:rPr>
          <w:ins w:id="142" w:author="Joint Commenters 032522" w:date="2022-03-22T20:35:00Z"/>
          <w:iCs/>
          <w:szCs w:val="20"/>
        </w:rPr>
      </w:pPr>
      <w:ins w:id="143" w:author="Joint Commenters 032522" w:date="2022-03-22T20:35:00Z">
        <w:r w:rsidRPr="003E14AA">
          <w:rPr>
            <w:iCs/>
            <w:szCs w:val="20"/>
          </w:rPr>
          <w:t>(15)</w:t>
        </w:r>
        <w:r w:rsidRPr="003E14AA">
          <w:rPr>
            <w:iCs/>
            <w:szCs w:val="20"/>
          </w:rPr>
          <w:tab/>
          <w:t>ERCOT shall, as soon as practicable, post to the MIS Secure Area a report identifying those hours that were considered RUC Buy-Back Hours, along with the name of each RUC-committed Resource whose QSE opted out of RUC Settlement.</w:t>
        </w:r>
      </w:ins>
    </w:p>
    <w:p w14:paraId="55F5288A" w14:textId="77777777" w:rsidR="003E14AA" w:rsidRPr="003E14AA" w:rsidRDefault="003E14AA" w:rsidP="003E14AA">
      <w:pPr>
        <w:spacing w:after="240"/>
        <w:ind w:left="720" w:hanging="720"/>
        <w:rPr>
          <w:ins w:id="144" w:author="ERCOT 122321" w:date="2021-12-23T09:57:00Z"/>
          <w:szCs w:val="20"/>
        </w:rPr>
      </w:pPr>
      <w:r w:rsidRPr="003E14AA">
        <w:rPr>
          <w:iCs/>
          <w:szCs w:val="20"/>
        </w:rPr>
        <w:t>(1</w:t>
      </w:r>
      <w:ins w:id="145" w:author="IMM 111921" w:date="2021-11-16T13:13:00Z">
        <w:del w:id="146" w:author="Joint Commenters 032522" w:date="2022-03-22T20:36:00Z">
          <w:r w:rsidRPr="003E14AA" w:rsidDel="0065546F">
            <w:rPr>
              <w:iCs/>
              <w:szCs w:val="20"/>
            </w:rPr>
            <w:delText>4</w:delText>
          </w:r>
        </w:del>
      </w:ins>
      <w:del w:id="147" w:author="Joint Commenters 032522" w:date="2022-03-22T20:36:00Z">
        <w:r w:rsidRPr="003E14AA" w:rsidDel="0065546F">
          <w:rPr>
            <w:iCs/>
            <w:szCs w:val="20"/>
          </w:rPr>
          <w:delText>7</w:delText>
        </w:r>
      </w:del>
      <w:ins w:id="148" w:author="Joint Commenters 032522" w:date="2022-03-22T20:36:00Z">
        <w:r w:rsidRPr="003E14AA">
          <w:rPr>
            <w:iCs/>
            <w:szCs w:val="20"/>
          </w:rPr>
          <w:t>6</w:t>
        </w:r>
      </w:ins>
      <w:r w:rsidRPr="003E14AA">
        <w:rPr>
          <w:iCs/>
          <w:szCs w:val="20"/>
        </w:rPr>
        <w:t>)</w:t>
      </w:r>
      <w:r w:rsidRPr="003E14AA">
        <w:rPr>
          <w:iCs/>
          <w:szCs w:val="20"/>
        </w:rPr>
        <w:tab/>
      </w:r>
      <w:r w:rsidRPr="003E14AA">
        <w:rPr>
          <w:szCs w:val="20"/>
        </w:rPr>
        <w:t xml:space="preserve">A Resource that has a Three-Part Supply Offer cleared in the Day-Ahead Market (DAM) and subsequently receives a RUC commitment for the Operating Hour for which it was awarded will be treated as if </w:t>
      </w:r>
      <w:ins w:id="149" w:author="Reliant 032822" w:date="2022-03-28T11:33:00Z">
        <w:r w:rsidRPr="003E14AA">
          <w:rPr>
            <w:szCs w:val="20"/>
          </w:rPr>
          <w:t>the Resource Status was ONOPTOUT</w:t>
        </w:r>
      </w:ins>
      <w:ins w:id="150" w:author="IMM 111921" w:date="2021-11-16T13:12:00Z">
        <w:del w:id="151" w:author="Reliant 032822" w:date="2022-03-28T11:33:00Z">
          <w:r w:rsidRPr="003E14AA" w:rsidDel="00176732">
            <w:delText>it is not RUC-committed</w:delText>
          </w:r>
        </w:del>
      </w:ins>
      <w:del w:id="152" w:author="IMM 111921" w:date="2021-11-16T13:13:00Z">
        <w:r w:rsidRPr="003E14AA">
          <w:rPr>
            <w:szCs w:val="20"/>
          </w:rPr>
          <w:delText>the telemetered Resource Status was ONOPTOUT</w:delText>
        </w:r>
      </w:del>
      <w:r w:rsidRPr="003E14AA">
        <w:rPr>
          <w:szCs w:val="20"/>
        </w:rPr>
        <w:t xml:space="preserve"> for purposes of Section 6.5.7.3, Security Constrained Economic Dispatch, and Section 6.5.7.3.1, Determination of Real-Time On-Line Reliability Deployment Price Adder.</w:t>
      </w:r>
    </w:p>
    <w:p w14:paraId="392119A3" w14:textId="77777777" w:rsidR="003E14AA" w:rsidRPr="003E14AA" w:rsidRDefault="003E14AA" w:rsidP="003E14AA">
      <w:pPr>
        <w:spacing w:after="240"/>
        <w:ind w:left="720" w:hanging="720"/>
        <w:rPr>
          <w:szCs w:val="20"/>
        </w:rPr>
      </w:pPr>
      <w:ins w:id="153" w:author="ERCOT 122321" w:date="2021-12-23T09:57:00Z">
        <w:del w:id="154" w:author="Joint Commenters 013122" w:date="2022-01-25T08:48:00Z">
          <w:r w:rsidRPr="003E14AA" w:rsidDel="008E3FEC">
            <w:rPr>
              <w:szCs w:val="20"/>
            </w:rPr>
            <w:delText>(15)</w:delText>
          </w:r>
          <w:r w:rsidRPr="003E14AA" w:rsidDel="008E3FEC">
            <w:rPr>
              <w:szCs w:val="20"/>
            </w:rPr>
            <w:tab/>
            <w:delText xml:space="preserve">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w:delText>
          </w:r>
          <w:r w:rsidRPr="003E14AA" w:rsidDel="008E3FEC">
            <w:delText>it is not RUC-committed</w:delText>
          </w:r>
          <w:r w:rsidRPr="003E14AA" w:rsidDel="008E3FEC">
            <w:rPr>
              <w:szCs w:val="20"/>
            </w:rPr>
            <w:delText xml:space="preserve">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delText>
          </w:r>
        </w:del>
      </w:ins>
    </w:p>
    <w:p w14:paraId="45E16472" w14:textId="77777777" w:rsidR="003E14AA" w:rsidRPr="003E14AA" w:rsidRDefault="003E14AA" w:rsidP="003E14AA">
      <w:pPr>
        <w:spacing w:after="240"/>
        <w:ind w:left="720" w:hanging="720"/>
        <w:rPr>
          <w:szCs w:val="20"/>
        </w:rPr>
      </w:pPr>
      <w:ins w:id="155" w:author="Reliant 032822" w:date="2022-03-28T11:30:00Z">
        <w:r w:rsidRPr="003E14AA">
          <w:rPr>
            <w:szCs w:val="20"/>
          </w:rPr>
          <w:t>(17)</w:t>
        </w:r>
        <w:r w:rsidRPr="003E14AA">
          <w:rPr>
            <w:szCs w:val="20"/>
          </w:rPr>
          <w:tab/>
          <w:t>A Resource that has self-committed for an Operating Hour after the RUC Snapshot was taken but before the RUC commitment has been communicated through an XML message for that RUC process and that Operating Hour is included in a block of RUC-</w:t>
        </w:r>
        <w:r w:rsidRPr="003E14AA">
          <w:rPr>
            <w:szCs w:val="20"/>
          </w:rPr>
          <w:lastRenderedPageBreak/>
          <w:t>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3E14AA" w:rsidRPr="003E14AA" w14:paraId="554E7B3E" w14:textId="77777777" w:rsidTr="004D77CF">
        <w:trPr>
          <w:trHeight w:val="1205"/>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72D74845" w14:textId="77777777" w:rsidR="003E14AA" w:rsidRPr="003E14AA" w:rsidRDefault="003E14AA" w:rsidP="003E14AA">
            <w:pPr>
              <w:spacing w:after="240"/>
              <w:rPr>
                <w:b/>
                <w:i/>
                <w:iCs/>
                <w:szCs w:val="20"/>
              </w:rPr>
            </w:pPr>
            <w:r w:rsidRPr="003E14AA">
              <w:rPr>
                <w:b/>
                <w:i/>
                <w:iCs/>
                <w:szCs w:val="20"/>
              </w:rPr>
              <w:t>[NPRR1009 and NPRR1032:  Replace applicable portions of Section 5.5.2 above with the following upon system implementation of the Real-Time Co-Optimization (RTC) project for NPRR1009; or upon system implementation for NPRR1032:]</w:t>
            </w:r>
          </w:p>
          <w:p w14:paraId="47FC7D9F" w14:textId="77777777" w:rsidR="003E14AA" w:rsidRPr="003E14AA" w:rsidRDefault="003E14AA" w:rsidP="003E14AA">
            <w:pPr>
              <w:keepNext/>
              <w:tabs>
                <w:tab w:val="left" w:pos="1080"/>
              </w:tabs>
              <w:spacing w:before="240" w:after="240"/>
              <w:ind w:left="1080" w:hanging="1080"/>
              <w:outlineLvl w:val="2"/>
              <w:rPr>
                <w:b/>
                <w:i/>
                <w:szCs w:val="20"/>
                <w:lang w:val="x-none" w:eastAsia="x-none"/>
              </w:rPr>
            </w:pPr>
            <w:r w:rsidRPr="003E14AA">
              <w:rPr>
                <w:b/>
                <w:i/>
                <w:szCs w:val="20"/>
                <w:lang w:val="x-none" w:eastAsia="x-none"/>
              </w:rPr>
              <w:t>5.5.2</w:t>
            </w:r>
            <w:r w:rsidRPr="003E14AA">
              <w:rPr>
                <w:b/>
                <w:i/>
                <w:szCs w:val="20"/>
                <w:lang w:val="x-none" w:eastAsia="x-none"/>
              </w:rPr>
              <w:tab/>
              <w:t>Reliability Unit Commitment (RUC) Process</w:t>
            </w:r>
          </w:p>
          <w:p w14:paraId="3C6C0EA9" w14:textId="77777777" w:rsidR="003E14AA" w:rsidRPr="003E14AA" w:rsidRDefault="003E14AA" w:rsidP="003E14AA">
            <w:pPr>
              <w:spacing w:after="240"/>
              <w:ind w:left="720" w:hanging="720"/>
              <w:rPr>
                <w:rFonts w:ascii="Courier New" w:hAnsi="Courier New" w:cs="Courier New"/>
                <w:sz w:val="20"/>
                <w:szCs w:val="20"/>
              </w:rPr>
            </w:pPr>
            <w:r w:rsidRPr="003E14AA">
              <w:rPr>
                <w:szCs w:val="20"/>
              </w:rPr>
              <w:t>(1)</w:t>
            </w:r>
            <w:r w:rsidRPr="003E14AA">
              <w:rPr>
                <w:szCs w:val="20"/>
              </w:rPr>
              <w:tab/>
              <w:t>The RUC process recommends commitment of Generation Resources, to match ERCOT’s forecasted Load including Direct Current Tie (DC Tie) Schedules and RUC Ancillary Service Demand Curves (ASDCs), subject to all transmission constraints and Resource performance characteristics.  The RUC process takes into account Resources already committed in the Current Operating Plans (COPs), Resources already committed in previous RUCs, and Off-Line Available Resources having a start-up time of one hour or less.  The formulation of the RUC objective function must employ penalty factors on violations of security constraints.  The objective of the RUC process is to minimize costs based on the Resource costs described in paragraphs (9) through (13) below.</w:t>
            </w:r>
            <w:r w:rsidRPr="003E14AA">
              <w:rPr>
                <w:rFonts w:ascii="Courier New" w:hAnsi="Courier New" w:cs="Courier New"/>
                <w:sz w:val="20"/>
                <w:szCs w:val="20"/>
              </w:rPr>
              <w:t xml:space="preserve"> </w:t>
            </w:r>
          </w:p>
          <w:p w14:paraId="187B3154" w14:textId="77777777" w:rsidR="003E14AA" w:rsidRPr="003E14AA" w:rsidRDefault="003E14AA" w:rsidP="003E14AA">
            <w:pPr>
              <w:spacing w:after="240"/>
              <w:ind w:left="720" w:hanging="720"/>
              <w:rPr>
                <w:szCs w:val="20"/>
              </w:rPr>
            </w:pPr>
            <w:r w:rsidRPr="003E14AA">
              <w:rPr>
                <w:szCs w:val="20"/>
              </w:rPr>
              <w:t>(2)</w:t>
            </w:r>
            <w:r w:rsidRPr="003E14AA">
              <w:rPr>
                <w:szCs w:val="20"/>
              </w:rPr>
              <w:tab/>
              <w:t>ERCOT shall create an ASDC for each Ancillary Service for use in RUC.  ERCOT shall post the ASDCs to the ERCOT website as soon as practicable after any change to the ASDCs.</w:t>
            </w:r>
          </w:p>
          <w:p w14:paraId="49202561" w14:textId="77777777" w:rsidR="003E14AA" w:rsidRPr="003E14AA" w:rsidRDefault="003E14AA" w:rsidP="003E14AA">
            <w:pPr>
              <w:spacing w:after="240"/>
              <w:ind w:left="720" w:hanging="720"/>
              <w:rPr>
                <w:szCs w:val="20"/>
              </w:rPr>
            </w:pPr>
            <w:r w:rsidRPr="003E14AA">
              <w:rPr>
                <w:szCs w:val="20"/>
              </w:rPr>
              <w:t>(3)</w:t>
            </w:r>
            <w:r w:rsidRPr="003E14AA">
              <w:rPr>
                <w:szCs w:val="20"/>
              </w:rPr>
              <w:tab/>
              <w:t xml:space="preserve">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 </w:t>
            </w:r>
          </w:p>
          <w:p w14:paraId="7146C71D" w14:textId="77777777" w:rsidR="003E14AA" w:rsidRPr="003E14AA" w:rsidRDefault="003E14AA" w:rsidP="003E14AA">
            <w:pPr>
              <w:spacing w:after="240"/>
              <w:ind w:left="720" w:hanging="720"/>
              <w:rPr>
                <w:szCs w:val="20"/>
              </w:rPr>
            </w:pPr>
            <w:r w:rsidRPr="003E14AA">
              <w:rPr>
                <w:szCs w:val="20"/>
              </w:rPr>
              <w:t>(4)</w:t>
            </w:r>
            <w:r w:rsidRPr="003E14AA">
              <w:rPr>
                <w:szCs w:val="20"/>
              </w:rPr>
              <w:tab/>
              <w:t>In addition to On-Line qualified Resources, the RUC engine shall consider a COP Resource status of OFFQS for QSGRs that are qualified for ERCOT Contingency Reserve Service (ECRS), as being eligible to provide ECRS constrained by the Ancillary Service capability in the COP.</w:t>
            </w:r>
          </w:p>
          <w:p w14:paraId="43518B50" w14:textId="77777777" w:rsidR="003E14AA" w:rsidRPr="003E14AA" w:rsidRDefault="003E14AA" w:rsidP="003E14AA">
            <w:pPr>
              <w:spacing w:after="240"/>
              <w:ind w:left="720" w:hanging="720"/>
              <w:rPr>
                <w:szCs w:val="20"/>
              </w:rPr>
            </w:pPr>
            <w:r w:rsidRPr="003E14AA">
              <w:rPr>
                <w:szCs w:val="20"/>
              </w:rPr>
              <w:t>(5)</w:t>
            </w:r>
            <w:r w:rsidRPr="003E14AA">
              <w:rPr>
                <w:szCs w:val="20"/>
              </w:rPr>
              <w:tab/>
              <w:t xml:space="preserve">In addition to On-Line qualified Resources, the RUC engine shall consider a COP Resource Status of OFFQS for QSGRs that are qualified for Non-Spinning Reserve (Non-Spin), as being eligible to provide Non-Spin constrained by the Ancillary Service Capability in the COP.  The RUC engine shall also consider a COP Resource Status of OFF (Off-Line but available for commitment in the DAM and RUC) for a Resource that </w:t>
            </w:r>
            <w:r w:rsidRPr="003E14AA">
              <w:rPr>
                <w:szCs w:val="20"/>
              </w:rPr>
              <w:lastRenderedPageBreak/>
              <w:t>is qualified for Non-Spin, as being eligible to provide Non-Spin constrained by the Ancillary Service capability in the COP.</w:t>
            </w:r>
          </w:p>
          <w:p w14:paraId="2A5A4592" w14:textId="77777777" w:rsidR="003E14AA" w:rsidRPr="003E14AA" w:rsidRDefault="003E14AA" w:rsidP="003E14AA">
            <w:pPr>
              <w:spacing w:after="240"/>
              <w:ind w:left="720" w:hanging="720"/>
              <w:rPr>
                <w:szCs w:val="20"/>
              </w:rPr>
            </w:pPr>
            <w:r w:rsidRPr="003E14AA">
              <w:rPr>
                <w:szCs w:val="20"/>
              </w:rPr>
              <w:t>(6)</w:t>
            </w:r>
            <w:r w:rsidRPr="003E14AA">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642BACC8" w14:textId="77777777" w:rsidR="003E14AA" w:rsidRPr="003E14AA" w:rsidRDefault="003E14AA" w:rsidP="003E14AA">
            <w:pPr>
              <w:spacing w:after="240"/>
              <w:ind w:left="720" w:hanging="720"/>
              <w:rPr>
                <w:iCs/>
                <w:szCs w:val="20"/>
              </w:rPr>
            </w:pPr>
            <w:r w:rsidRPr="003E14AA">
              <w:rPr>
                <w:iCs/>
                <w:szCs w:val="20"/>
              </w:rPr>
              <w:t>(7)</w:t>
            </w:r>
            <w:r w:rsidRPr="003E14AA">
              <w:rPr>
                <w:iCs/>
                <w:szCs w:val="20"/>
              </w:rPr>
              <w:tab/>
              <w:t xml:space="preserve">ERCOT shall review the RUC-recommended Resource commitments </w:t>
            </w:r>
            <w:r w:rsidRPr="003E14AA">
              <w:rPr>
                <w:szCs w:val="20"/>
              </w:rPr>
              <w:t>and the list of Off-Line Available Resources having a start-up time of one hour or less</w:t>
            </w:r>
            <w:r w:rsidRPr="003E14AA">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3E14AA">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3E14AA">
              <w:rPr>
                <w:iCs/>
                <w:szCs w:val="20"/>
              </w:rPr>
              <w:t xml:space="preserve">  </w:t>
            </w:r>
          </w:p>
          <w:p w14:paraId="7A905E14" w14:textId="77777777" w:rsidR="003E14AA" w:rsidRPr="003E14AA" w:rsidRDefault="003E14AA" w:rsidP="003E14AA">
            <w:pPr>
              <w:spacing w:after="240"/>
              <w:ind w:left="720" w:hanging="720"/>
              <w:rPr>
                <w:szCs w:val="20"/>
              </w:rPr>
            </w:pPr>
            <w:r w:rsidRPr="003E14AA">
              <w:rPr>
                <w:iCs/>
                <w:szCs w:val="20"/>
              </w:rPr>
              <w:t>(8)</w:t>
            </w:r>
            <w:r w:rsidRPr="003E14AA">
              <w:rPr>
                <w:iCs/>
                <w:szCs w:val="20"/>
              </w:rPr>
              <w:tab/>
              <w:t>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0F7614E9" w14:textId="77777777" w:rsidR="003E14AA" w:rsidRPr="003E14AA" w:rsidRDefault="003E14AA" w:rsidP="003E14AA">
            <w:pPr>
              <w:spacing w:after="240"/>
              <w:ind w:left="720" w:hanging="720"/>
              <w:rPr>
                <w:szCs w:val="20"/>
              </w:rPr>
            </w:pPr>
            <w:r w:rsidRPr="003E14AA">
              <w:rPr>
                <w:szCs w:val="20"/>
              </w:rPr>
              <w:t>(9)</w:t>
            </w:r>
            <w:r w:rsidRPr="003E14AA">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3E14AA">
              <w:rPr>
                <w:iCs/>
                <w:szCs w:val="20"/>
              </w:rPr>
              <w:t xml:space="preserve"> that have not been removed from special consideration under paragraph (15) below pursuant to paragraph (4) of Section 8.1.2, Current Operating Plan (COP) Performance Requirements</w:t>
            </w:r>
            <w:r w:rsidRPr="003E14AA">
              <w:rPr>
                <w:szCs w:val="20"/>
              </w:rPr>
              <w:t xml:space="preserve">, the Startup Offers and Minimum-Energy Offer from a Resource’s Three-Part Supply Offer shall not be used in the RUC process. </w:t>
            </w:r>
          </w:p>
          <w:p w14:paraId="400CFAFF" w14:textId="77777777" w:rsidR="003E14AA" w:rsidRPr="003E14AA" w:rsidRDefault="003E14AA" w:rsidP="003E14AA">
            <w:pPr>
              <w:spacing w:after="240"/>
              <w:ind w:left="720" w:hanging="720"/>
              <w:rPr>
                <w:szCs w:val="20"/>
              </w:rPr>
            </w:pPr>
            <w:r w:rsidRPr="003E14AA">
              <w:rPr>
                <w:szCs w:val="20"/>
              </w:rPr>
              <w:t>(10)</w:t>
            </w:r>
            <w:r w:rsidRPr="003E14AA">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3E14AA">
              <w:rPr>
                <w:iCs/>
                <w:szCs w:val="20"/>
              </w:rPr>
              <w:t xml:space="preserve"> that </w:t>
            </w:r>
            <w:r w:rsidRPr="003E14AA">
              <w:rPr>
                <w:iCs/>
                <w:szCs w:val="20"/>
              </w:rPr>
              <w:lastRenderedPageBreak/>
              <w:t>have not been removed from special consideration under paragraph (13) below pursuant to paragraph (4) of Section 8.1.2</w:t>
            </w:r>
            <w:r w:rsidRPr="003E14AA">
              <w:rPr>
                <w:szCs w:val="20"/>
              </w:rPr>
              <w:t>,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4D05E5FF" w14:textId="77777777" w:rsidR="003E14AA" w:rsidRPr="003E14AA" w:rsidRDefault="003E14AA" w:rsidP="003E14AA">
            <w:pPr>
              <w:spacing w:after="240"/>
              <w:ind w:left="720" w:hanging="720"/>
              <w:rPr>
                <w:iCs/>
                <w:szCs w:val="20"/>
              </w:rPr>
            </w:pPr>
            <w:r w:rsidRPr="003E14AA">
              <w:rPr>
                <w:iCs/>
                <w:szCs w:val="20"/>
              </w:rPr>
              <w:t>(11)</w:t>
            </w:r>
            <w:r w:rsidRPr="003E14AA">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76554DE9" w14:textId="77777777" w:rsidR="003E14AA" w:rsidRPr="003E14AA" w:rsidRDefault="003E14AA" w:rsidP="003E14AA">
            <w:pPr>
              <w:spacing w:after="240"/>
              <w:ind w:left="1440" w:hanging="720"/>
              <w:rPr>
                <w:iCs/>
                <w:szCs w:val="20"/>
              </w:rPr>
            </w:pPr>
            <w:r w:rsidRPr="003E14AA">
              <w:rPr>
                <w:szCs w:val="20"/>
              </w:rPr>
              <w:t xml:space="preserve">(a) </w:t>
            </w:r>
            <w:r w:rsidRPr="003E14AA">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3E14AA">
              <w:rPr>
                <w:iCs/>
                <w:szCs w:val="20"/>
              </w:rPr>
              <w:t xml:space="preserve"> </w:t>
            </w:r>
          </w:p>
          <w:p w14:paraId="419AE186" w14:textId="77777777" w:rsidR="003E14AA" w:rsidRPr="003E14AA" w:rsidRDefault="003E14AA" w:rsidP="003E14AA">
            <w:pPr>
              <w:spacing w:after="240"/>
              <w:ind w:left="1440" w:hanging="720"/>
              <w:rPr>
                <w:szCs w:val="20"/>
              </w:rPr>
            </w:pPr>
            <w:r w:rsidRPr="003E14AA">
              <w:rPr>
                <w:szCs w:val="20"/>
              </w:rPr>
              <w:t xml:space="preserve">(b) </w:t>
            </w:r>
            <w:r w:rsidRPr="003E14AA">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6DCAB183" w14:textId="77777777" w:rsidR="003E14AA" w:rsidRPr="003E14AA" w:rsidRDefault="003E14AA" w:rsidP="003E14AA">
            <w:pPr>
              <w:spacing w:after="240"/>
              <w:ind w:left="720" w:hanging="720"/>
              <w:rPr>
                <w:szCs w:val="20"/>
              </w:rPr>
            </w:pPr>
            <w:r w:rsidRPr="003E14AA">
              <w:rPr>
                <w:szCs w:val="20"/>
              </w:rPr>
              <w:t>(12)</w:t>
            </w:r>
            <w:r w:rsidRPr="003E14AA">
              <w:rPr>
                <w:iCs/>
                <w:szCs w:val="20"/>
              </w:rPr>
              <w:tab/>
              <w:t xml:space="preserve">A QSE shall be excused from complying with any portion of a RUC Dispatch Instruction that it could not meet due to a physical limitation that was reflected, at the time of the </w:t>
            </w:r>
            <w:r w:rsidRPr="003E14AA">
              <w:rPr>
                <w:szCs w:val="20"/>
              </w:rPr>
              <w:t>RUC Dispatch I</w:t>
            </w:r>
            <w:r w:rsidRPr="003E14AA">
              <w:rPr>
                <w:iCs/>
                <w:szCs w:val="20"/>
              </w:rPr>
              <w:t>nstruction, in the Resource’s COP, startup time, minimum On-Line time, or minimum Off-Line time.</w:t>
            </w:r>
          </w:p>
          <w:p w14:paraId="1408D4A5" w14:textId="77777777" w:rsidR="003E14AA" w:rsidRPr="003E14AA" w:rsidRDefault="003E14AA" w:rsidP="003E14AA">
            <w:pPr>
              <w:spacing w:after="240"/>
              <w:ind w:left="720" w:hanging="720"/>
              <w:rPr>
                <w:szCs w:val="20"/>
              </w:rPr>
            </w:pPr>
            <w:r w:rsidRPr="003E14AA">
              <w:rPr>
                <w:szCs w:val="20"/>
              </w:rPr>
              <w:t>(13)</w:t>
            </w:r>
            <w:r w:rsidRPr="003E14AA">
              <w:rPr>
                <w:szCs w:val="20"/>
              </w:rPr>
              <w:tab/>
              <w:t xml:space="preserve">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w:t>
            </w:r>
            <w:r w:rsidRPr="003E14AA">
              <w:rPr>
                <w:szCs w:val="20"/>
              </w:rPr>
              <w:lastRenderedPageBreak/>
              <w:t>Sustained Limit (HSL) and LSL.  The intent of this process is to minimize the effect of the proxy Energy Offer Curves on optimization.</w:t>
            </w:r>
          </w:p>
          <w:p w14:paraId="31D280B4" w14:textId="77777777" w:rsidR="003E14AA" w:rsidRPr="003E14AA" w:rsidRDefault="003E14AA" w:rsidP="003E14AA">
            <w:pPr>
              <w:spacing w:after="240"/>
              <w:ind w:left="720" w:hanging="720"/>
              <w:rPr>
                <w:szCs w:val="20"/>
              </w:rPr>
            </w:pPr>
            <w:r w:rsidRPr="003E14AA">
              <w:rPr>
                <w:szCs w:val="20"/>
              </w:rPr>
              <w:t>(14)</w:t>
            </w:r>
            <w:r w:rsidRPr="003E14AA">
              <w:rPr>
                <w:szCs w:val="20"/>
              </w:rPr>
              <w:tab/>
              <w:t xml:space="preserve">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Security Constrained Economic Dispatch.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Service capabilities as reflected in the COP. </w:t>
            </w:r>
          </w:p>
          <w:p w14:paraId="73A04D28" w14:textId="77777777" w:rsidR="003E14AA" w:rsidRPr="003E14AA" w:rsidRDefault="003E14AA" w:rsidP="003E14AA">
            <w:pPr>
              <w:spacing w:after="240"/>
              <w:ind w:left="720" w:hanging="720"/>
              <w:rPr>
                <w:szCs w:val="20"/>
              </w:rPr>
            </w:pPr>
            <w:r w:rsidRPr="003E14AA">
              <w:rPr>
                <w:szCs w:val="20"/>
              </w:rPr>
              <w:t>(15)</w:t>
            </w:r>
            <w:r w:rsidRPr="003E14AA">
              <w:rPr>
                <w:szCs w:val="20"/>
              </w:rPr>
              <w:tab/>
            </w:r>
            <w:r w:rsidRPr="003E14AA">
              <w:rPr>
                <w:iCs/>
                <w:szCs w:val="20"/>
              </w:rPr>
              <w:t xml:space="preserve">For all available Off-Line Resources having a cold start time of one hour or less and not removed from special consideration pursuant to paragraph (4) of Section 8.1.2, </w:t>
            </w:r>
            <w:r w:rsidRPr="003E14AA">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67BCFA94" w14:textId="77777777" w:rsidR="003E14AA" w:rsidRPr="003E14AA" w:rsidRDefault="003E14AA" w:rsidP="003E14AA">
            <w:pPr>
              <w:ind w:left="720"/>
              <w:rPr>
                <w:szCs w:val="20"/>
              </w:rPr>
            </w:pPr>
            <w:r w:rsidRPr="003E14AA">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3E14AA" w:rsidRPr="003E14AA" w14:paraId="4DF37B68" w14:textId="77777777" w:rsidTr="004D77CF">
              <w:trPr>
                <w:trHeight w:val="386"/>
              </w:trPr>
              <w:tc>
                <w:tcPr>
                  <w:tcW w:w="2439" w:type="dxa"/>
                  <w:tcBorders>
                    <w:top w:val="single" w:sz="4" w:space="0" w:color="auto"/>
                    <w:left w:val="single" w:sz="4" w:space="0" w:color="auto"/>
                    <w:bottom w:val="single" w:sz="4" w:space="0" w:color="auto"/>
                    <w:right w:val="single" w:sz="4" w:space="0" w:color="auto"/>
                  </w:tcBorders>
                  <w:hideMark/>
                </w:tcPr>
                <w:p w14:paraId="57E5F421" w14:textId="77777777" w:rsidR="003E14AA" w:rsidRPr="003E14AA" w:rsidRDefault="003E14AA" w:rsidP="003E14AA">
                  <w:pPr>
                    <w:rPr>
                      <w:b/>
                      <w:sz w:val="20"/>
                      <w:szCs w:val="20"/>
                    </w:rPr>
                  </w:pPr>
                  <w:r w:rsidRPr="003E14AA">
                    <w:rPr>
                      <w:b/>
                      <w:sz w:val="20"/>
                      <w:szCs w:val="20"/>
                    </w:rPr>
                    <w:t>Parameter</w:t>
                  </w:r>
                </w:p>
              </w:tc>
              <w:tc>
                <w:tcPr>
                  <w:tcW w:w="1805" w:type="dxa"/>
                  <w:tcBorders>
                    <w:top w:val="single" w:sz="4" w:space="0" w:color="auto"/>
                    <w:left w:val="single" w:sz="4" w:space="0" w:color="auto"/>
                    <w:bottom w:val="single" w:sz="4" w:space="0" w:color="auto"/>
                    <w:right w:val="single" w:sz="4" w:space="0" w:color="auto"/>
                  </w:tcBorders>
                  <w:hideMark/>
                </w:tcPr>
                <w:p w14:paraId="2BD37333" w14:textId="77777777" w:rsidR="003E14AA" w:rsidRPr="003E14AA" w:rsidRDefault="003E14AA" w:rsidP="003E14AA">
                  <w:pPr>
                    <w:rPr>
                      <w:b/>
                      <w:sz w:val="20"/>
                      <w:szCs w:val="20"/>
                    </w:rPr>
                  </w:pPr>
                  <w:r w:rsidRPr="003E14AA">
                    <w:rPr>
                      <w:b/>
                      <w:sz w:val="20"/>
                      <w:szCs w:val="20"/>
                    </w:rPr>
                    <w:t>Unit</w:t>
                  </w:r>
                </w:p>
              </w:tc>
              <w:tc>
                <w:tcPr>
                  <w:tcW w:w="4578" w:type="dxa"/>
                  <w:tcBorders>
                    <w:top w:val="single" w:sz="4" w:space="0" w:color="auto"/>
                    <w:left w:val="single" w:sz="4" w:space="0" w:color="auto"/>
                    <w:bottom w:val="single" w:sz="4" w:space="0" w:color="auto"/>
                    <w:right w:val="single" w:sz="4" w:space="0" w:color="auto"/>
                  </w:tcBorders>
                  <w:hideMark/>
                </w:tcPr>
                <w:p w14:paraId="69F743DE" w14:textId="77777777" w:rsidR="003E14AA" w:rsidRPr="003E14AA" w:rsidRDefault="003E14AA" w:rsidP="003E14AA">
                  <w:pPr>
                    <w:rPr>
                      <w:b/>
                      <w:sz w:val="20"/>
                      <w:szCs w:val="20"/>
                    </w:rPr>
                  </w:pPr>
                  <w:r w:rsidRPr="003E14AA">
                    <w:rPr>
                      <w:b/>
                      <w:sz w:val="20"/>
                      <w:szCs w:val="20"/>
                    </w:rPr>
                    <w:t>Current Value*</w:t>
                  </w:r>
                </w:p>
              </w:tc>
            </w:tr>
            <w:tr w:rsidR="003E14AA" w:rsidRPr="003E14AA" w14:paraId="6A1EFAE6" w14:textId="77777777" w:rsidTr="004D77CF">
              <w:trPr>
                <w:trHeight w:val="359"/>
              </w:trPr>
              <w:tc>
                <w:tcPr>
                  <w:tcW w:w="2439" w:type="dxa"/>
                  <w:tcBorders>
                    <w:top w:val="single" w:sz="4" w:space="0" w:color="auto"/>
                    <w:left w:val="single" w:sz="4" w:space="0" w:color="auto"/>
                    <w:bottom w:val="single" w:sz="4" w:space="0" w:color="auto"/>
                    <w:right w:val="single" w:sz="4" w:space="0" w:color="auto"/>
                  </w:tcBorders>
                  <w:hideMark/>
                </w:tcPr>
                <w:p w14:paraId="10D223DE" w14:textId="77777777" w:rsidR="003E14AA" w:rsidRPr="003E14AA" w:rsidRDefault="003E14AA" w:rsidP="003E14AA">
                  <w:pPr>
                    <w:spacing w:after="240"/>
                    <w:rPr>
                      <w:sz w:val="20"/>
                      <w:szCs w:val="20"/>
                    </w:rPr>
                  </w:pPr>
                  <w:r w:rsidRPr="003E14AA">
                    <w:rPr>
                      <w:sz w:val="20"/>
                      <w:szCs w:val="20"/>
                    </w:rPr>
                    <w:t>1HRLESSCOSTSCALING</w:t>
                  </w:r>
                </w:p>
              </w:tc>
              <w:tc>
                <w:tcPr>
                  <w:tcW w:w="1805" w:type="dxa"/>
                  <w:tcBorders>
                    <w:top w:val="single" w:sz="4" w:space="0" w:color="auto"/>
                    <w:left w:val="single" w:sz="4" w:space="0" w:color="auto"/>
                    <w:bottom w:val="single" w:sz="4" w:space="0" w:color="auto"/>
                    <w:right w:val="single" w:sz="4" w:space="0" w:color="auto"/>
                  </w:tcBorders>
                  <w:hideMark/>
                </w:tcPr>
                <w:p w14:paraId="68B6C261" w14:textId="77777777" w:rsidR="003E14AA" w:rsidRPr="003E14AA" w:rsidRDefault="003E14AA" w:rsidP="003E14AA">
                  <w:pPr>
                    <w:spacing w:after="240"/>
                    <w:rPr>
                      <w:sz w:val="20"/>
                      <w:szCs w:val="20"/>
                    </w:rPr>
                  </w:pPr>
                  <w:r w:rsidRPr="003E14AA">
                    <w:rPr>
                      <w:sz w:val="20"/>
                      <w:szCs w:val="20"/>
                    </w:rPr>
                    <w:t>Percentage</w:t>
                  </w:r>
                </w:p>
              </w:tc>
              <w:tc>
                <w:tcPr>
                  <w:tcW w:w="4578" w:type="dxa"/>
                  <w:tcBorders>
                    <w:top w:val="single" w:sz="4" w:space="0" w:color="auto"/>
                    <w:left w:val="single" w:sz="4" w:space="0" w:color="auto"/>
                    <w:bottom w:val="single" w:sz="4" w:space="0" w:color="auto"/>
                    <w:right w:val="single" w:sz="4" w:space="0" w:color="auto"/>
                  </w:tcBorders>
                  <w:hideMark/>
                </w:tcPr>
                <w:p w14:paraId="464BEF0F" w14:textId="77777777" w:rsidR="003E14AA" w:rsidRPr="003E14AA" w:rsidRDefault="003E14AA" w:rsidP="003E14AA">
                  <w:pPr>
                    <w:spacing w:after="240"/>
                    <w:rPr>
                      <w:sz w:val="20"/>
                      <w:szCs w:val="20"/>
                    </w:rPr>
                  </w:pPr>
                  <w:r w:rsidRPr="003E14AA">
                    <w:rPr>
                      <w:sz w:val="20"/>
                      <w:szCs w:val="20"/>
                    </w:rPr>
                    <w:t>Maximum value of 20%</w:t>
                  </w:r>
                </w:p>
              </w:tc>
            </w:tr>
            <w:tr w:rsidR="003E14AA" w:rsidRPr="003E14AA" w14:paraId="39675DA8" w14:textId="77777777" w:rsidTr="004D77CF">
              <w:trPr>
                <w:trHeight w:val="1178"/>
              </w:trPr>
              <w:tc>
                <w:tcPr>
                  <w:tcW w:w="8822" w:type="dxa"/>
                  <w:gridSpan w:val="3"/>
                  <w:tcBorders>
                    <w:top w:val="single" w:sz="4" w:space="0" w:color="auto"/>
                    <w:left w:val="single" w:sz="4" w:space="0" w:color="auto"/>
                    <w:bottom w:val="single" w:sz="4" w:space="0" w:color="auto"/>
                    <w:right w:val="single" w:sz="4" w:space="0" w:color="auto"/>
                  </w:tcBorders>
                  <w:hideMark/>
                </w:tcPr>
                <w:p w14:paraId="418C2B56" w14:textId="77777777" w:rsidR="003E14AA" w:rsidRPr="003E14AA" w:rsidRDefault="003E14AA" w:rsidP="003E14AA">
                  <w:pPr>
                    <w:rPr>
                      <w:sz w:val="20"/>
                      <w:szCs w:val="20"/>
                    </w:rPr>
                  </w:pPr>
                  <w:r w:rsidRPr="003E14AA">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4D80C096" w14:textId="77777777" w:rsidR="003E14AA" w:rsidRPr="003E14AA" w:rsidRDefault="003E14AA" w:rsidP="003E14AA">
            <w:pPr>
              <w:spacing w:before="240" w:after="240"/>
              <w:ind w:left="720" w:hanging="720"/>
              <w:rPr>
                <w:szCs w:val="20"/>
              </w:rPr>
            </w:pPr>
            <w:r w:rsidRPr="003E14AA">
              <w:rPr>
                <w:szCs w:val="20"/>
              </w:rPr>
              <w:t>(16)</w:t>
            </w:r>
            <w:r w:rsidRPr="003E14AA">
              <w:rPr>
                <w:szCs w:val="20"/>
              </w:rPr>
              <w:tab/>
              <w:t xml:space="preserve">Factors included in the RUC process are: </w:t>
            </w:r>
          </w:p>
          <w:p w14:paraId="5F690A10" w14:textId="77777777" w:rsidR="003E14AA" w:rsidRPr="003E14AA" w:rsidRDefault="003E14AA" w:rsidP="003E14AA">
            <w:pPr>
              <w:spacing w:after="240"/>
              <w:ind w:left="1440" w:hanging="720"/>
              <w:rPr>
                <w:szCs w:val="20"/>
              </w:rPr>
            </w:pPr>
            <w:r w:rsidRPr="003E14AA">
              <w:rPr>
                <w:szCs w:val="20"/>
              </w:rPr>
              <w:t>(a)</w:t>
            </w:r>
            <w:r w:rsidRPr="003E14AA">
              <w:rPr>
                <w:szCs w:val="20"/>
              </w:rPr>
              <w:tab/>
              <w:t>ERCOT System-wide hourly Load forecast allocated appropriately over Load buses;</w:t>
            </w:r>
          </w:p>
          <w:p w14:paraId="5BB40444" w14:textId="77777777" w:rsidR="003E14AA" w:rsidRPr="003E14AA" w:rsidRDefault="003E14AA" w:rsidP="003E14AA">
            <w:pPr>
              <w:spacing w:after="240"/>
              <w:ind w:left="1440" w:hanging="720"/>
              <w:rPr>
                <w:szCs w:val="20"/>
              </w:rPr>
            </w:pPr>
            <w:r w:rsidRPr="003E14AA">
              <w:rPr>
                <w:szCs w:val="20"/>
              </w:rPr>
              <w:t>(b)</w:t>
            </w:r>
            <w:r w:rsidRPr="003E14AA">
              <w:rPr>
                <w:szCs w:val="20"/>
              </w:rPr>
              <w:tab/>
              <w:t>ERCOT’s Ancillary Service Plans in the form of ASDCs;</w:t>
            </w:r>
          </w:p>
          <w:p w14:paraId="24149998" w14:textId="77777777" w:rsidR="003E14AA" w:rsidRPr="003E14AA" w:rsidRDefault="003E14AA" w:rsidP="003E14AA">
            <w:pPr>
              <w:spacing w:after="240"/>
              <w:ind w:left="1440" w:hanging="720"/>
              <w:rPr>
                <w:szCs w:val="20"/>
              </w:rPr>
            </w:pPr>
            <w:r w:rsidRPr="003E14AA">
              <w:rPr>
                <w:szCs w:val="20"/>
              </w:rPr>
              <w:t>(c)</w:t>
            </w:r>
            <w:r w:rsidRPr="003E14AA">
              <w:rPr>
                <w:szCs w:val="20"/>
              </w:rPr>
              <w:tab/>
              <w:t>Transmission constraints – Transfer limits on energy flows through the electricity network;</w:t>
            </w:r>
          </w:p>
          <w:p w14:paraId="45551D7B" w14:textId="77777777" w:rsidR="003E14AA" w:rsidRPr="003E14AA" w:rsidRDefault="003E14AA" w:rsidP="003E14AA">
            <w:pPr>
              <w:spacing w:after="240"/>
              <w:ind w:left="2160" w:hanging="720"/>
              <w:rPr>
                <w:szCs w:val="20"/>
              </w:rPr>
            </w:pPr>
            <w:r w:rsidRPr="003E14AA">
              <w:rPr>
                <w:szCs w:val="20"/>
              </w:rPr>
              <w:t>(</w:t>
            </w:r>
            <w:proofErr w:type="spellStart"/>
            <w:r w:rsidRPr="003E14AA">
              <w:rPr>
                <w:szCs w:val="20"/>
              </w:rPr>
              <w:t>i</w:t>
            </w:r>
            <w:proofErr w:type="spellEnd"/>
            <w:r w:rsidRPr="003E14AA">
              <w:rPr>
                <w:szCs w:val="20"/>
              </w:rPr>
              <w:t>)</w:t>
            </w:r>
            <w:r w:rsidRPr="003E14AA">
              <w:rPr>
                <w:szCs w:val="20"/>
              </w:rPr>
              <w:tab/>
              <w:t>Thermal constraints – protect transmission facilities against thermal overload;</w:t>
            </w:r>
          </w:p>
          <w:p w14:paraId="6D58D98A" w14:textId="77777777" w:rsidR="003E14AA" w:rsidRPr="003E14AA" w:rsidRDefault="003E14AA" w:rsidP="003E14AA">
            <w:pPr>
              <w:spacing w:after="240"/>
              <w:ind w:left="2160" w:hanging="720"/>
              <w:rPr>
                <w:szCs w:val="20"/>
              </w:rPr>
            </w:pPr>
            <w:r w:rsidRPr="003E14AA">
              <w:rPr>
                <w:szCs w:val="20"/>
              </w:rPr>
              <w:t>(ii)</w:t>
            </w:r>
            <w:r w:rsidRPr="003E14AA">
              <w:rPr>
                <w:szCs w:val="20"/>
              </w:rPr>
              <w:tab/>
              <w:t>Generic constraints – protect the transmission system against transient instability, dynamic instability or voltage collapse;</w:t>
            </w:r>
          </w:p>
          <w:p w14:paraId="049E6585" w14:textId="77777777" w:rsidR="003E14AA" w:rsidRPr="003E14AA" w:rsidRDefault="003E14AA" w:rsidP="003E14AA">
            <w:pPr>
              <w:spacing w:after="240"/>
              <w:ind w:left="1440" w:hanging="720"/>
              <w:rPr>
                <w:szCs w:val="20"/>
              </w:rPr>
            </w:pPr>
            <w:r w:rsidRPr="003E14AA">
              <w:rPr>
                <w:szCs w:val="20"/>
              </w:rPr>
              <w:lastRenderedPageBreak/>
              <w:t>(d)</w:t>
            </w:r>
            <w:r w:rsidRPr="003E14AA">
              <w:rPr>
                <w:szCs w:val="20"/>
              </w:rPr>
              <w:tab/>
              <w:t>Planned transmission topology;</w:t>
            </w:r>
          </w:p>
          <w:p w14:paraId="4BA93F76" w14:textId="77777777" w:rsidR="003E14AA" w:rsidRPr="003E14AA" w:rsidRDefault="003E14AA" w:rsidP="003E14AA">
            <w:pPr>
              <w:spacing w:after="240"/>
              <w:ind w:left="1440" w:hanging="720"/>
              <w:rPr>
                <w:szCs w:val="20"/>
              </w:rPr>
            </w:pPr>
            <w:r w:rsidRPr="003E14AA">
              <w:rPr>
                <w:szCs w:val="20"/>
              </w:rPr>
              <w:t>(e)</w:t>
            </w:r>
            <w:r w:rsidRPr="003E14AA">
              <w:rPr>
                <w:szCs w:val="20"/>
              </w:rPr>
              <w:tab/>
              <w:t>Energy sufficiency constraints;</w:t>
            </w:r>
          </w:p>
          <w:p w14:paraId="36F468C9" w14:textId="77777777" w:rsidR="003E14AA" w:rsidRPr="003E14AA" w:rsidRDefault="003E14AA" w:rsidP="003E14AA">
            <w:pPr>
              <w:spacing w:after="240"/>
              <w:ind w:left="1440" w:hanging="720"/>
              <w:rPr>
                <w:szCs w:val="20"/>
              </w:rPr>
            </w:pPr>
            <w:r w:rsidRPr="003E14AA">
              <w:rPr>
                <w:szCs w:val="20"/>
              </w:rPr>
              <w:t>(f)</w:t>
            </w:r>
            <w:r w:rsidRPr="003E14AA">
              <w:rPr>
                <w:szCs w:val="20"/>
              </w:rPr>
              <w:tab/>
              <w:t>Inputs from the COP, as appropriate;</w:t>
            </w:r>
          </w:p>
          <w:p w14:paraId="5964B578" w14:textId="77777777" w:rsidR="003E14AA" w:rsidRPr="003E14AA" w:rsidRDefault="003E14AA" w:rsidP="003E14AA">
            <w:pPr>
              <w:spacing w:after="240"/>
              <w:ind w:left="1440" w:hanging="720"/>
              <w:rPr>
                <w:szCs w:val="20"/>
              </w:rPr>
            </w:pPr>
            <w:r w:rsidRPr="003E14AA">
              <w:rPr>
                <w:szCs w:val="20"/>
              </w:rPr>
              <w:t>(g)</w:t>
            </w:r>
            <w:r w:rsidRPr="003E14AA">
              <w:rPr>
                <w:szCs w:val="20"/>
              </w:rPr>
              <w:tab/>
              <w:t>Inputs from Resource Parameters, including a list of Off-Line Available Resources having a start-up time of one hour or less, as appropriate;</w:t>
            </w:r>
          </w:p>
          <w:p w14:paraId="07929D41" w14:textId="77777777" w:rsidR="003E14AA" w:rsidRPr="003E14AA" w:rsidRDefault="003E14AA" w:rsidP="003E14AA">
            <w:pPr>
              <w:spacing w:after="240"/>
              <w:ind w:left="1440" w:hanging="720"/>
              <w:rPr>
                <w:szCs w:val="20"/>
              </w:rPr>
            </w:pPr>
            <w:r w:rsidRPr="003E14AA">
              <w:rPr>
                <w:szCs w:val="20"/>
              </w:rPr>
              <w:t>(h)</w:t>
            </w:r>
            <w:r w:rsidRPr="003E14AA">
              <w:rPr>
                <w:szCs w:val="20"/>
              </w:rPr>
              <w:tab/>
              <w:t>Each Generation Resource’s Minimum-Energy Offer and Startup Offer, from its Three-Part Supply Offer;</w:t>
            </w:r>
          </w:p>
          <w:p w14:paraId="1EA7863B" w14:textId="77777777" w:rsidR="003E14AA" w:rsidRPr="003E14AA" w:rsidRDefault="003E14AA" w:rsidP="003E14AA">
            <w:pPr>
              <w:spacing w:after="240"/>
              <w:ind w:left="1440" w:hanging="720"/>
              <w:rPr>
                <w:szCs w:val="20"/>
              </w:rPr>
            </w:pPr>
            <w:r w:rsidRPr="003E14AA">
              <w:rPr>
                <w:szCs w:val="20"/>
              </w:rPr>
              <w:t>(</w:t>
            </w:r>
            <w:proofErr w:type="spellStart"/>
            <w:r w:rsidRPr="003E14AA">
              <w:rPr>
                <w:szCs w:val="20"/>
              </w:rPr>
              <w:t>i</w:t>
            </w:r>
            <w:proofErr w:type="spellEnd"/>
            <w:r w:rsidRPr="003E14AA">
              <w:rPr>
                <w:szCs w:val="20"/>
              </w:rPr>
              <w:t>)</w:t>
            </w:r>
            <w:r w:rsidRPr="003E14AA">
              <w:rPr>
                <w:szCs w:val="20"/>
              </w:rPr>
              <w:tab/>
              <w:t>Any Generation Resource that is Off-Line and available but does not have a Three-Part Supply Offer;</w:t>
            </w:r>
          </w:p>
          <w:p w14:paraId="1BD54114" w14:textId="77777777" w:rsidR="003E14AA" w:rsidRPr="003E14AA" w:rsidRDefault="003E14AA" w:rsidP="003E14AA">
            <w:pPr>
              <w:spacing w:after="240"/>
              <w:ind w:left="1440" w:hanging="720"/>
              <w:rPr>
                <w:szCs w:val="20"/>
              </w:rPr>
            </w:pPr>
            <w:r w:rsidRPr="003E14AA">
              <w:rPr>
                <w:szCs w:val="20"/>
              </w:rPr>
              <w:t>(j)</w:t>
            </w:r>
            <w:r w:rsidRPr="003E14AA">
              <w:rPr>
                <w:szCs w:val="20"/>
              </w:rPr>
              <w:tab/>
              <w:t>Forced Outage information; and</w:t>
            </w:r>
          </w:p>
          <w:p w14:paraId="5F2E6638" w14:textId="77777777" w:rsidR="003E14AA" w:rsidRPr="003E14AA" w:rsidRDefault="003E14AA" w:rsidP="003E14AA">
            <w:pPr>
              <w:spacing w:after="240"/>
              <w:ind w:left="1440" w:hanging="720"/>
              <w:rPr>
                <w:szCs w:val="20"/>
              </w:rPr>
            </w:pPr>
            <w:r w:rsidRPr="003E14AA">
              <w:rPr>
                <w:szCs w:val="20"/>
              </w:rPr>
              <w:t>(k)</w:t>
            </w:r>
            <w:r w:rsidRPr="003E14AA">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121456E7" w14:textId="77777777" w:rsidR="003E14AA" w:rsidRPr="003E14AA" w:rsidRDefault="003E14AA" w:rsidP="003E14AA">
            <w:pPr>
              <w:spacing w:after="240"/>
              <w:ind w:left="720" w:hanging="720"/>
              <w:rPr>
                <w:szCs w:val="20"/>
              </w:rPr>
            </w:pPr>
            <w:r w:rsidRPr="003E14AA">
              <w:rPr>
                <w:szCs w:val="20"/>
              </w:rPr>
              <w:t>(17)</w:t>
            </w:r>
            <w:r w:rsidRPr="003E14AA">
              <w:rPr>
                <w:szCs w:val="20"/>
              </w:rPr>
              <w:tab/>
              <w:t>The HRUC process and the DRUC process are as follows:</w:t>
            </w:r>
          </w:p>
          <w:p w14:paraId="31568641" w14:textId="77777777" w:rsidR="003E14AA" w:rsidRPr="003E14AA" w:rsidRDefault="003E14AA" w:rsidP="003E14AA">
            <w:pPr>
              <w:spacing w:after="240"/>
              <w:ind w:left="1440" w:hanging="720"/>
              <w:rPr>
                <w:szCs w:val="20"/>
              </w:rPr>
            </w:pPr>
            <w:r w:rsidRPr="003E14AA">
              <w:rPr>
                <w:szCs w:val="20"/>
              </w:rPr>
              <w:t>(a)</w:t>
            </w:r>
            <w:r w:rsidRPr="003E14AA">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5F693724" w14:textId="77777777" w:rsidR="003E14AA" w:rsidRPr="003E14AA" w:rsidRDefault="003E14AA" w:rsidP="003E14AA">
            <w:pPr>
              <w:spacing w:after="240"/>
              <w:ind w:left="1440" w:hanging="720"/>
              <w:rPr>
                <w:szCs w:val="20"/>
              </w:rPr>
            </w:pPr>
            <w:r w:rsidRPr="003E14AA">
              <w:rPr>
                <w:szCs w:val="20"/>
              </w:rPr>
              <w:t>(b)</w:t>
            </w:r>
            <w:r w:rsidRPr="003E14AA">
              <w:rPr>
                <w:szCs w:val="20"/>
              </w:rPr>
              <w:tab/>
              <w:t>The DRUC process uses the current hourly forecast of total ERCOT Load including DC Tie Schedules up to the physical rating of the DC Tie for each hour of the Operating Day.  The HRUC process uses the current hourly forecast of total ERCOT Load including DC Tie Schedules up to the physical rating of the DC Tie for each hour in the RUC Study Period.</w:t>
            </w:r>
          </w:p>
          <w:p w14:paraId="62753D83" w14:textId="77777777" w:rsidR="003E14AA" w:rsidRPr="003E14AA" w:rsidRDefault="003E14AA" w:rsidP="003E14AA">
            <w:pPr>
              <w:spacing w:after="240"/>
              <w:ind w:left="1440" w:hanging="720"/>
              <w:rPr>
                <w:szCs w:val="20"/>
              </w:rPr>
            </w:pPr>
            <w:r w:rsidRPr="003E14AA">
              <w:rPr>
                <w:szCs w:val="20"/>
              </w:rPr>
              <w:t>(c)</w:t>
            </w:r>
            <w:r w:rsidRPr="003E14AA">
              <w:rPr>
                <w:szCs w:val="20"/>
              </w:rPr>
              <w:tab/>
              <w:t>The DRUC process uses the Day-Ahead weather forecast for each hour of the Operating Day.  The HRUC process uses the weather forecast information for each hour of the balance of the RUC Study Period.</w:t>
            </w:r>
          </w:p>
          <w:p w14:paraId="46C5B7D6" w14:textId="77777777" w:rsidR="003E14AA" w:rsidRPr="003E14AA" w:rsidRDefault="003E14AA" w:rsidP="003E14AA">
            <w:pPr>
              <w:spacing w:after="240"/>
              <w:ind w:left="720" w:hanging="720"/>
              <w:rPr>
                <w:del w:id="156" w:author="IMM 111921" w:date="2021-11-16T13:14:00Z"/>
                <w:szCs w:val="20"/>
              </w:rPr>
            </w:pPr>
            <w:del w:id="157" w:author="IMM 111921" w:date="2021-11-16T13:14:00Z">
              <w:r w:rsidRPr="003E14AA">
                <w:rPr>
                  <w:iCs/>
                  <w:szCs w:val="20"/>
                </w:rPr>
                <w:delText>(18)</w:delText>
              </w:r>
              <w:r w:rsidRPr="003E14AA">
                <w:rPr>
                  <w:iCs/>
                  <w:szCs w:val="20"/>
                </w:rPr>
                <w:tab/>
              </w:r>
              <w:r w:rsidRPr="003E14AA">
                <w:rPr>
                  <w:szCs w:val="20"/>
                </w:rPr>
                <w:delText xml:space="preserve">A QSE with a Resource that is not a Reliability Must-Run (RMR) Unit or has not received an Outage Schedule Adjustment (OSA) that has been committed in a RUC process or by a RUC Verbal Dispatch Instruction (VDI) may opt out of the RUC Settlement (or “buy back” the commitment) by setting the telemetered Resource Status of the RUC-committed Resource to ONOPTOUT for the first SCED run that the Resource is On-Line and available for SCED dispatch during the first hour of a contiguous block of RUC-Committed Hours.  All the configurations of the same Combined Cycle Train shall be treated as the same Resource for the purpose of creating </w:delText>
              </w:r>
              <w:r w:rsidRPr="003E14AA">
                <w:rPr>
                  <w:szCs w:val="20"/>
                </w:rPr>
                <w:lastRenderedPageBreak/>
                <w:delText>the block of RUC-Committed Hours.  A RUC-committed Combined Cycle Generation Resource may opt out of the RUC Settlement by setting the telemetered Resource Status to ONOPTOUT for any On-Line configuration of the same Combined Cycle Train for the first SCED run that the Combined Cycle Train is On-Line and available for SCED Dispatch during the first hour of a contiguous block of RUC-Committed Hours.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 Operating Day shall be treated as an independent block for purposes of opting out, and a QSE that wishes to opt out of RUC Settlement for the RUC-Committed Hours in the next Operating Day must set its telemetered Resource Status to ONOPTOUT for the first SCED run the next Operating Day.</w:delText>
              </w:r>
            </w:del>
          </w:p>
          <w:p w14:paraId="2A2A6024" w14:textId="77777777" w:rsidR="003E14AA" w:rsidRPr="003E14AA" w:rsidRDefault="003E14AA" w:rsidP="003E14AA">
            <w:pPr>
              <w:spacing w:after="240"/>
              <w:ind w:left="720" w:hanging="720"/>
              <w:rPr>
                <w:del w:id="158" w:author="IMM 111921" w:date="2021-11-16T13:14:00Z"/>
                <w:iCs/>
                <w:szCs w:val="20"/>
              </w:rPr>
            </w:pPr>
            <w:del w:id="159" w:author="IMM 111921" w:date="2021-11-16T13:14:00Z">
              <w:r w:rsidRPr="003E14AA">
                <w:rPr>
                  <w:iCs/>
                  <w:szCs w:val="20"/>
                </w:rPr>
                <w:delText>(19)</w:delText>
              </w:r>
              <w:r w:rsidRPr="003E14AA">
                <w:rPr>
                  <w:iCs/>
                  <w:szCs w:val="20"/>
                </w:rPr>
                <w:tab/>
                <w:delText xml:space="preserve">If a QSE-committed Resource experiences a Forced Outage or Startup Loading Failure in an hour for which another Resource under the control of the same QSE is committed by a RUC instruction, the QSE may opt out of RUC Settlement for the RUC-committed Resource in accordance with paragraph (18) above, or if the Forced Outage or Startup Loading Failure occurs after the beginning of the first RUC-Committed Interval, the QSE may opt out of RUC Settlement by submitting a dispute pursuant to Section 9.14, Settlement and Billing Dispute Process, requesting a correction of the RUC Settlement treatment for the RUC-committed Resource.  </w:delText>
              </w:r>
            </w:del>
          </w:p>
          <w:p w14:paraId="36B6FEEC" w14:textId="77777777" w:rsidR="003E14AA" w:rsidRPr="003E14AA" w:rsidDel="0065546F" w:rsidRDefault="003E14AA" w:rsidP="003E14AA">
            <w:pPr>
              <w:spacing w:after="240"/>
              <w:ind w:left="720" w:hanging="720"/>
              <w:rPr>
                <w:del w:id="160" w:author="IMM 111921" w:date="2021-11-16T13:14:00Z"/>
                <w:iCs/>
                <w:szCs w:val="20"/>
              </w:rPr>
            </w:pPr>
            <w:del w:id="161" w:author="IMM 111921" w:date="2021-11-16T13:14:00Z">
              <w:r w:rsidRPr="003E14AA">
                <w:rPr>
                  <w:iCs/>
                  <w:szCs w:val="20"/>
                </w:rPr>
                <w:delText>(20)</w:delText>
              </w:r>
              <w:r w:rsidRPr="003E14AA">
                <w:rPr>
                  <w:iCs/>
                  <w:szCs w:val="20"/>
                </w:rPr>
                <w:tab/>
                <w:delText>ERCOT shall, as soon as practicable, post to the MIS Secure Area a report identifying those hours that were considered RUC Buy-Back Hours, along with the name of each RUC-committed Resource whose QSE opted out of RUC Settlement.</w:delText>
              </w:r>
            </w:del>
          </w:p>
          <w:p w14:paraId="255E8644" w14:textId="77777777" w:rsidR="003E14AA" w:rsidRPr="003E14AA" w:rsidRDefault="003E14AA" w:rsidP="003E14AA">
            <w:pPr>
              <w:spacing w:after="240"/>
              <w:ind w:left="720" w:hanging="720"/>
              <w:rPr>
                <w:ins w:id="162" w:author="Joint Commenters 032522" w:date="2022-03-22T20:37:00Z"/>
                <w:szCs w:val="20"/>
              </w:rPr>
            </w:pPr>
            <w:ins w:id="163" w:author="Joint Commenters 032522" w:date="2022-03-22T20:37:00Z">
              <w:r w:rsidRPr="003E14AA">
                <w:rPr>
                  <w:iCs/>
                  <w:szCs w:val="20"/>
                </w:rPr>
                <w:t>(18)</w:t>
              </w:r>
              <w:r w:rsidRPr="003E14AA">
                <w:rPr>
                  <w:iCs/>
                  <w:szCs w:val="20"/>
                </w:rPr>
                <w:tab/>
              </w:r>
              <w:r w:rsidRPr="003E14AA">
                <w:rPr>
                  <w:szCs w:val="20"/>
                </w:rPr>
                <w:t xml:space="preserve">A QSE with a Resource that is not a Reliability Must-Run (RMR) Unit or has not received an Outage Schedule Adjustment (OSA) that has been committed in a RUC process or by a RUC Verbal Dispatch Instruction (VDI) may opt out of the RUC Settlement (or “buy back” the commitment) by setting the COP </w:t>
              </w:r>
            </w:ins>
            <w:ins w:id="164" w:author="Joint Commenters 032522" w:date="2022-03-24T11:57:00Z">
              <w:r w:rsidRPr="003E14AA">
                <w:rPr>
                  <w:szCs w:val="20"/>
                </w:rPr>
                <w:t>s</w:t>
              </w:r>
            </w:ins>
            <w:ins w:id="165" w:author="Joint Commenters 032522" w:date="2022-03-22T20:37:00Z">
              <w:r w:rsidRPr="003E14AA">
                <w:rPr>
                  <w:szCs w:val="20"/>
                </w:rPr>
                <w:t xml:space="preserve">tatus of the RUC-committed Resource to ONOPTOUT for the first hour of the contiguous block of RUC-Committed </w:t>
              </w:r>
            </w:ins>
            <w:ins w:id="166" w:author="Joint Commenters 032522" w:date="2022-03-24T11:57:00Z">
              <w:r w:rsidRPr="003E14AA">
                <w:rPr>
                  <w:szCs w:val="20"/>
                </w:rPr>
                <w:t>H</w:t>
              </w:r>
            </w:ins>
            <w:ins w:id="167" w:author="Joint Commenters 032522" w:date="2022-03-22T20:37:00Z">
              <w:r w:rsidRPr="003E14AA">
                <w:rPr>
                  <w:szCs w:val="20"/>
                </w:rPr>
                <w:t xml:space="preserve">ours in the </w:t>
              </w:r>
              <w:proofErr w:type="spellStart"/>
              <w:r w:rsidRPr="003E14AA">
                <w:rPr>
                  <w:szCs w:val="20"/>
                </w:rPr>
                <w:t>Opt</w:t>
              </w:r>
              <w:proofErr w:type="spellEnd"/>
              <w:r w:rsidRPr="003E14AA">
                <w:rPr>
                  <w:szCs w:val="20"/>
                </w:rPr>
                <w:t xml:space="preserve"> Out Snapshot.  All the configurations of the same Combined Cycle Train shall be treated as the same Resource for the purpose of creating the block of RUC-Committed Hours.  A RUC-committed Combined Cycle Generation Resource may opt out of the RUC Settlement by setting the COP </w:t>
              </w:r>
            </w:ins>
            <w:ins w:id="168" w:author="Joint Commenters 032522" w:date="2022-03-24T11:57:00Z">
              <w:r w:rsidRPr="003E14AA">
                <w:rPr>
                  <w:szCs w:val="20"/>
                </w:rPr>
                <w:t>s</w:t>
              </w:r>
            </w:ins>
            <w:ins w:id="169" w:author="Joint Commenters 032522" w:date="2022-03-22T20:37:00Z">
              <w:r w:rsidRPr="003E14AA">
                <w:rPr>
                  <w:szCs w:val="20"/>
                </w:rPr>
                <w:t xml:space="preserve">tatus of any Combined Cycle Generation Resource within the same Combined Cycle Train as the RUC-committed Resource to ONOPTOUT in the </w:t>
              </w:r>
              <w:proofErr w:type="spellStart"/>
              <w:r w:rsidRPr="003E14AA">
                <w:rPr>
                  <w:szCs w:val="20"/>
                </w:rPr>
                <w:t>Opt</w:t>
              </w:r>
              <w:proofErr w:type="spellEnd"/>
              <w:r w:rsidRPr="003E14AA">
                <w:rPr>
                  <w:szCs w:val="20"/>
                </w:rPr>
                <w:t xml:space="preserve"> Out Snapshot.  A Combined Cycle Generation Resource that is RUC-committed from one On-Line configuration in order to transition to a different configuration with additional capacity may opt out of </w:t>
              </w:r>
              <w:r w:rsidRPr="003E14AA">
                <w:rPr>
                  <w:szCs w:val="20"/>
                </w:rPr>
                <w:lastRenderedPageBreak/>
                <w:t xml:space="preserve">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 Operating Day shall be treated as an independent block for purposes of opting out, and a QSE that wishes to opt out of RUC Settlement for the RUC-Committed Hours in the second or subsequent Operating Day must set its COP </w:t>
              </w:r>
            </w:ins>
            <w:ins w:id="170" w:author="Joint Commenters 032522" w:date="2022-03-24T11:58:00Z">
              <w:r w:rsidRPr="003E14AA">
                <w:rPr>
                  <w:szCs w:val="20"/>
                </w:rPr>
                <w:t>s</w:t>
              </w:r>
            </w:ins>
            <w:ins w:id="171" w:author="Joint Commenters 032522" w:date="2022-03-22T20:37:00Z">
              <w:r w:rsidRPr="003E14AA">
                <w:rPr>
                  <w:szCs w:val="20"/>
                </w:rPr>
                <w:t xml:space="preserve">tatus to ONOPTOUT for the first hour of that the first Operating Day in the </w:t>
              </w:r>
              <w:proofErr w:type="spellStart"/>
              <w:r w:rsidRPr="003E14AA">
                <w:rPr>
                  <w:szCs w:val="20"/>
                </w:rPr>
                <w:t>Opt</w:t>
              </w:r>
              <w:proofErr w:type="spellEnd"/>
              <w:r w:rsidRPr="003E14AA">
                <w:rPr>
                  <w:szCs w:val="20"/>
                </w:rPr>
                <w:t xml:space="preserve"> Out Snapshot of the first Operating Day.</w:t>
              </w:r>
            </w:ins>
          </w:p>
          <w:p w14:paraId="3651B313" w14:textId="77777777" w:rsidR="003E14AA" w:rsidRPr="003E14AA" w:rsidRDefault="003E14AA" w:rsidP="003E14AA">
            <w:pPr>
              <w:spacing w:after="240"/>
              <w:ind w:left="720" w:hanging="720"/>
              <w:rPr>
                <w:ins w:id="172" w:author="Joint Commenters 032522" w:date="2022-03-22T20:38:00Z"/>
                <w:iCs/>
                <w:szCs w:val="20"/>
              </w:rPr>
            </w:pPr>
            <w:ins w:id="173" w:author="Joint Commenters 032522" w:date="2022-03-22T20:38:00Z">
              <w:r w:rsidRPr="003E14AA">
                <w:rPr>
                  <w:iCs/>
                  <w:szCs w:val="20"/>
                </w:rPr>
                <w:t>(19)</w:t>
              </w:r>
              <w:r w:rsidRPr="003E14AA">
                <w:rPr>
                  <w:iCs/>
                  <w:szCs w:val="20"/>
                </w:rPr>
                <w:tab/>
                <w:t>ERCOT shall, as soon as practicable, post to the MIS Secure Area a report identifying those hours that were considered RUC Buy-Back Hours, along with the name of each RUC-committed Resource whose QSE opted out of RUC Settlement.</w:t>
              </w:r>
            </w:ins>
          </w:p>
          <w:p w14:paraId="774FA79B" w14:textId="77777777" w:rsidR="003E14AA" w:rsidRPr="003E14AA" w:rsidRDefault="003E14AA" w:rsidP="003E14AA">
            <w:pPr>
              <w:spacing w:after="240"/>
              <w:ind w:left="720" w:hanging="720"/>
              <w:rPr>
                <w:ins w:id="174" w:author="ERCOT 122321" w:date="2021-12-23T09:58:00Z"/>
                <w:szCs w:val="20"/>
              </w:rPr>
            </w:pPr>
            <w:r w:rsidRPr="003E14AA">
              <w:rPr>
                <w:iCs/>
                <w:szCs w:val="20"/>
              </w:rPr>
              <w:t>(</w:t>
            </w:r>
            <w:ins w:id="175" w:author="ERCOT 122321" w:date="2021-12-23T09:58:00Z">
              <w:del w:id="176" w:author="Joint Commenters 032522" w:date="2022-03-22T20:38:00Z">
                <w:r w:rsidRPr="003E14AA" w:rsidDel="0065546F">
                  <w:rPr>
                    <w:iCs/>
                    <w:szCs w:val="20"/>
                  </w:rPr>
                  <w:delText>18</w:delText>
                </w:r>
              </w:del>
            </w:ins>
            <w:del w:id="177" w:author="Joint Commenters 032522" w:date="2022-03-22T20:38:00Z">
              <w:r w:rsidRPr="003E14AA" w:rsidDel="0065546F">
                <w:rPr>
                  <w:iCs/>
                  <w:szCs w:val="20"/>
                </w:rPr>
                <w:delText>21</w:delText>
              </w:r>
            </w:del>
            <w:ins w:id="178" w:author="Joint Commenters 032522" w:date="2022-03-22T20:38:00Z">
              <w:r w:rsidRPr="003E14AA">
                <w:rPr>
                  <w:iCs/>
                  <w:szCs w:val="20"/>
                </w:rPr>
                <w:t>20</w:t>
              </w:r>
            </w:ins>
            <w:r w:rsidRPr="003E14AA">
              <w:rPr>
                <w:iCs/>
                <w:szCs w:val="20"/>
              </w:rPr>
              <w:t>)</w:t>
            </w:r>
            <w:r w:rsidRPr="003E14AA">
              <w:rPr>
                <w:iCs/>
                <w:szCs w:val="20"/>
              </w:rPr>
              <w:tab/>
            </w:r>
            <w:r w:rsidRPr="003E14AA">
              <w:rPr>
                <w:szCs w:val="20"/>
              </w:rPr>
              <w:t xml:space="preserve">A Resource that has a Three-Part Supply Offer cleared in the Day-Ahead Market (DAM) and subsequently receives a RUC commitment for the Operating Hour for which it was awarded will be treated as if </w:t>
            </w:r>
            <w:ins w:id="179" w:author="Reliant 032822" w:date="2022-03-28T12:09:00Z">
              <w:r w:rsidRPr="003E14AA">
                <w:rPr>
                  <w:szCs w:val="20"/>
                </w:rPr>
                <w:t>the Resource Status was ONOPTOUT</w:t>
              </w:r>
            </w:ins>
            <w:ins w:id="180" w:author="IMM 111921" w:date="2021-11-16T13:14:00Z">
              <w:del w:id="181" w:author="Reliant 032822" w:date="2022-03-28T12:09:00Z">
                <w:r w:rsidRPr="003E14AA" w:rsidDel="00003D2B">
                  <w:delText>it is not RUC-committe</w:delText>
                </w:r>
              </w:del>
              <w:del w:id="182" w:author="Reliant 032822" w:date="2022-03-28T12:10:00Z">
                <w:r w:rsidRPr="003E14AA" w:rsidDel="00003D2B">
                  <w:delText>d</w:delText>
                </w:r>
              </w:del>
            </w:ins>
            <w:del w:id="183" w:author="IMM 111921" w:date="2021-11-16T13:14:00Z">
              <w:r w:rsidRPr="003E14AA">
                <w:rPr>
                  <w:szCs w:val="20"/>
                </w:rPr>
                <w:delText xml:space="preserve">the telemetered Resource Status </w:delText>
              </w:r>
            </w:del>
            <w:del w:id="184" w:author="IMM 111921" w:date="2021-11-16T13:15:00Z">
              <w:r w:rsidRPr="003E14AA">
                <w:rPr>
                  <w:szCs w:val="20"/>
                </w:rPr>
                <w:delText>was ONOPTOUT</w:delText>
              </w:r>
            </w:del>
            <w:r w:rsidRPr="003E14AA">
              <w:rPr>
                <w:szCs w:val="20"/>
              </w:rPr>
              <w:t xml:space="preserve"> for purposes of Section 6.5.7.3 and Section 6.5.7.3.1, Determination of Real-Time Reliability Deployment Price Adders.</w:t>
            </w:r>
          </w:p>
          <w:p w14:paraId="45DDDEFE" w14:textId="77777777" w:rsidR="003E14AA" w:rsidRPr="003E14AA" w:rsidRDefault="003E14AA" w:rsidP="003E14AA">
            <w:pPr>
              <w:spacing w:after="240"/>
              <w:ind w:left="720" w:hanging="720"/>
              <w:rPr>
                <w:ins w:id="185" w:author="Reliant 032822" w:date="2022-03-28T11:33:00Z"/>
                <w:szCs w:val="20"/>
              </w:rPr>
            </w:pPr>
            <w:ins w:id="186" w:author="ERCOT 122321" w:date="2021-12-23T09:58:00Z">
              <w:del w:id="187" w:author="Joint Commenters 013122" w:date="2022-01-25T08:49:00Z">
                <w:r w:rsidRPr="003E14AA" w:rsidDel="008E3FEC">
                  <w:rPr>
                    <w:szCs w:val="20"/>
                  </w:rPr>
                  <w:delText>(19)</w:delText>
                </w:r>
                <w:r w:rsidRPr="003E14AA" w:rsidDel="008E3FEC">
                  <w:rPr>
                    <w:szCs w:val="20"/>
                  </w:rPr>
                  <w:tab/>
                  <w:delText xml:space="preserve">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w:delText>
                </w:r>
                <w:r w:rsidRPr="003E14AA" w:rsidDel="008E3FEC">
                  <w:delText>it is not RUC-committed</w:delText>
                </w:r>
                <w:r w:rsidRPr="003E14AA" w:rsidDel="008E3FEC">
                  <w:rPr>
                    <w:szCs w:val="20"/>
                  </w:rPr>
                  <w:delText xml:space="preserve">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delText>
                </w:r>
              </w:del>
            </w:ins>
          </w:p>
          <w:p w14:paraId="6BC08F83" w14:textId="77777777" w:rsidR="003E14AA" w:rsidRPr="003E14AA" w:rsidRDefault="003E14AA" w:rsidP="003E14AA">
            <w:pPr>
              <w:spacing w:after="240"/>
              <w:ind w:left="720" w:hanging="720"/>
              <w:rPr>
                <w:iCs/>
                <w:szCs w:val="20"/>
              </w:rPr>
            </w:pPr>
            <w:ins w:id="188" w:author="Reliant 032822" w:date="2022-03-28T11:33:00Z">
              <w:r w:rsidRPr="003E14AA">
                <w:rPr>
                  <w:szCs w:val="20"/>
                </w:rPr>
                <w:t>(21)</w:t>
              </w:r>
            </w:ins>
            <w:ins w:id="189" w:author="Reliant 032822" w:date="2022-03-28T11:34:00Z">
              <w:r w:rsidRPr="003E14AA">
                <w:rPr>
                  <w:iCs/>
                  <w:szCs w:val="20"/>
                </w:rPr>
                <w:t xml:space="preserve"> </w:t>
              </w:r>
              <w:r w:rsidRPr="003E14AA">
                <w:rPr>
                  <w:iCs/>
                  <w:szCs w:val="20"/>
                </w:rPr>
                <w:tab/>
              </w:r>
            </w:ins>
            <w:ins w:id="190" w:author="Reliant 032822" w:date="2022-03-28T11:33:00Z">
              <w:r w:rsidRPr="003E14AA">
                <w:rPr>
                  <w:szCs w:val="20"/>
                </w:rPr>
                <w:t xml:space="preserve">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w:t>
              </w:r>
            </w:ins>
            <w:ins w:id="191" w:author="Reliant 032822" w:date="2022-03-28T12:18:00Z">
              <w:r w:rsidRPr="003E14AA">
                <w:rPr>
                  <w:szCs w:val="20"/>
                </w:rPr>
                <w:t>the Resource Status was ONOPTOUT</w:t>
              </w:r>
            </w:ins>
            <w:ins w:id="192" w:author="Reliant 032822" w:date="2022-03-28T11:33:00Z">
              <w:r w:rsidRPr="003E14AA">
                <w:rPr>
                  <w:szCs w:val="20"/>
                </w:rPr>
                <w:t xml:space="preserve">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ins>
          </w:p>
        </w:tc>
      </w:tr>
    </w:tbl>
    <w:p w14:paraId="3EDACDAB" w14:textId="77777777" w:rsidR="003E14AA" w:rsidRPr="003E14AA" w:rsidRDefault="003E14AA" w:rsidP="003E14AA">
      <w:pPr>
        <w:keepNext/>
        <w:tabs>
          <w:tab w:val="left" w:pos="1080"/>
        </w:tabs>
        <w:spacing w:before="480" w:after="240"/>
        <w:ind w:left="1080" w:hanging="1080"/>
        <w:outlineLvl w:val="2"/>
        <w:rPr>
          <w:b/>
          <w:bCs/>
          <w:i/>
          <w:szCs w:val="20"/>
        </w:rPr>
      </w:pPr>
      <w:bookmarkStart w:id="193" w:name="_Toc397504930"/>
      <w:bookmarkStart w:id="194" w:name="_Toc402357058"/>
      <w:bookmarkStart w:id="195" w:name="_Toc422486438"/>
      <w:bookmarkStart w:id="196" w:name="_Toc433093290"/>
      <w:bookmarkStart w:id="197" w:name="_Toc433093448"/>
      <w:bookmarkStart w:id="198" w:name="_Toc440874677"/>
      <w:bookmarkStart w:id="199" w:name="_Toc448142232"/>
      <w:bookmarkStart w:id="200" w:name="_Toc448142389"/>
      <w:bookmarkStart w:id="201" w:name="_Toc458770225"/>
      <w:bookmarkStart w:id="202" w:name="_Toc459294193"/>
      <w:bookmarkStart w:id="203" w:name="_Toc463262686"/>
      <w:bookmarkStart w:id="204" w:name="_Toc468286758"/>
      <w:bookmarkStart w:id="205" w:name="_Toc481502804"/>
      <w:bookmarkStart w:id="206" w:name="_Toc496079974"/>
      <w:bookmarkStart w:id="207" w:name="_Toc80174657"/>
      <w:commentRangeStart w:id="208"/>
      <w:r w:rsidRPr="003E14AA">
        <w:rPr>
          <w:b/>
          <w:bCs/>
          <w:i/>
          <w:szCs w:val="20"/>
        </w:rPr>
        <w:lastRenderedPageBreak/>
        <w:t>6.4.7</w:t>
      </w:r>
      <w:commentRangeEnd w:id="208"/>
      <w:r w:rsidR="00871D4B">
        <w:rPr>
          <w:rStyle w:val="CommentReference"/>
        </w:rPr>
        <w:commentReference w:id="208"/>
      </w:r>
      <w:r w:rsidRPr="003E14AA">
        <w:rPr>
          <w:b/>
          <w:bCs/>
          <w:i/>
          <w:szCs w:val="20"/>
        </w:rPr>
        <w:tab/>
        <w:t>QSE-Requested Decommitment of Resources and Changes to Ancillary Service Resource Responsibility of Resources</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p>
    <w:p w14:paraId="6B10F249" w14:textId="77777777" w:rsidR="003E14AA" w:rsidRPr="003E14AA" w:rsidRDefault="003E14AA" w:rsidP="003E14AA">
      <w:pPr>
        <w:spacing w:after="240"/>
        <w:ind w:left="720" w:hanging="720"/>
        <w:rPr>
          <w:iCs/>
          <w:szCs w:val="20"/>
        </w:rPr>
      </w:pPr>
      <w:r w:rsidRPr="003E14AA">
        <w:rPr>
          <w:iCs/>
          <w:szCs w:val="20"/>
        </w:rPr>
        <w:t>(1)</w:t>
      </w:r>
      <w:r w:rsidRPr="003E14AA">
        <w:rPr>
          <w:iCs/>
          <w:szCs w:val="20"/>
        </w:rPr>
        <w:tab/>
        <w:t xml:space="preserve">A Resource must remain committed during any Reliability Unit Commitment (RUC)-Committed Interval </w:t>
      </w:r>
      <w:del w:id="209" w:author="IMM 111921" w:date="2021-11-15T13:58:00Z">
        <w:r w:rsidRPr="003E14AA">
          <w:rPr>
            <w:iCs/>
            <w:szCs w:val="20"/>
          </w:rPr>
          <w:delText xml:space="preserve">or RUC Buy-Back Hour </w:delText>
        </w:r>
      </w:del>
      <w:ins w:id="210" w:author="Joint Commenters 032522" w:date="2022-03-22T20:38:00Z">
        <w:r w:rsidRPr="003E14AA">
          <w:rPr>
            <w:iCs/>
            <w:szCs w:val="20"/>
          </w:rPr>
          <w:t xml:space="preserve">or RUC Buy-Back Hour </w:t>
        </w:r>
      </w:ins>
      <w:r w:rsidRPr="003E14AA">
        <w:rPr>
          <w:iCs/>
          <w:szCs w:val="20"/>
        </w:rPr>
        <w:t>unless the Resource has a Forced Outage.</w:t>
      </w:r>
    </w:p>
    <w:p w14:paraId="042BBA35" w14:textId="77777777" w:rsidR="003E14AA" w:rsidRPr="003E14AA" w:rsidRDefault="003E14AA" w:rsidP="003E14AA">
      <w:pPr>
        <w:spacing w:after="240"/>
        <w:ind w:left="720" w:hanging="720"/>
        <w:rPr>
          <w:iCs/>
          <w:szCs w:val="20"/>
        </w:rPr>
      </w:pPr>
      <w:r w:rsidRPr="003E14AA">
        <w:rPr>
          <w:iCs/>
          <w:szCs w:val="20"/>
        </w:rPr>
        <w:t>(2)</w:t>
      </w:r>
      <w:r w:rsidRPr="003E14AA">
        <w:rPr>
          <w:iCs/>
          <w:szCs w:val="20"/>
        </w:rPr>
        <w:tab/>
        <w:t xml:space="preserve">In the Operating Period, a QSE may request to decommit a Resource other than a Quick Start Generation Resource (QSGR) for any interval that is not a RUC-Committed Interval </w:t>
      </w:r>
      <w:del w:id="211" w:author="IMM 111921" w:date="2021-11-15T13:58:00Z">
        <w:r w:rsidRPr="003E14AA">
          <w:rPr>
            <w:iCs/>
            <w:szCs w:val="20"/>
          </w:rPr>
          <w:delText xml:space="preserve">or RUC Buy-Back Hour </w:delText>
        </w:r>
      </w:del>
      <w:ins w:id="212" w:author="Joint Commenters 032522" w:date="2022-03-22T20:38:00Z">
        <w:r w:rsidRPr="003E14AA">
          <w:rPr>
            <w:iCs/>
            <w:szCs w:val="20"/>
          </w:rPr>
          <w:t xml:space="preserve">or RUC Buy-Back Hour </w:t>
        </w:r>
      </w:ins>
      <w:r w:rsidRPr="003E14AA">
        <w:rPr>
          <w:iCs/>
          <w:szCs w:val="20"/>
        </w:rPr>
        <w:t>by verbally requesting ERCOT to consider its request.</w:t>
      </w:r>
    </w:p>
    <w:p w14:paraId="1C933515" w14:textId="77777777" w:rsidR="003E14AA" w:rsidRPr="003E14AA" w:rsidRDefault="003E14AA" w:rsidP="003E14AA">
      <w:pPr>
        <w:spacing w:after="240"/>
        <w:ind w:left="720" w:hanging="720"/>
        <w:rPr>
          <w:iCs/>
          <w:szCs w:val="20"/>
        </w:rPr>
      </w:pPr>
      <w:r w:rsidRPr="003E14AA">
        <w:rPr>
          <w:iCs/>
          <w:szCs w:val="20"/>
        </w:rPr>
        <w:t>(3)</w:t>
      </w:r>
      <w:r w:rsidRPr="003E14AA">
        <w:rPr>
          <w:iCs/>
          <w:szCs w:val="20"/>
        </w:rPr>
        <w:tab/>
        <w:t>In the Operating Period, a QSE may decommit a QSGR without any request for any interval that is neither a RUC-Committed Interval</w:t>
      </w:r>
      <w:del w:id="213" w:author="IMM 111921" w:date="2021-11-15T15:28:00Z">
        <w:r w:rsidRPr="003E14AA">
          <w:rPr>
            <w:iCs/>
            <w:szCs w:val="20"/>
          </w:rPr>
          <w:delText>,</w:delText>
        </w:r>
      </w:del>
      <w:r w:rsidRPr="003E14AA">
        <w:rPr>
          <w:iCs/>
          <w:szCs w:val="20"/>
        </w:rPr>
        <w:t xml:space="preserve"> </w:t>
      </w:r>
      <w:del w:id="214" w:author="IMM 111921" w:date="2021-11-15T13:58:00Z">
        <w:r w:rsidRPr="003E14AA">
          <w:rPr>
            <w:iCs/>
            <w:szCs w:val="20"/>
          </w:rPr>
          <w:delText xml:space="preserve">a RUC Buy-Back Hour, </w:delText>
        </w:r>
      </w:del>
      <w:ins w:id="215" w:author="Joint Commenters 032522" w:date="2022-03-22T20:39:00Z">
        <w:r w:rsidRPr="003E14AA">
          <w:rPr>
            <w:iCs/>
            <w:szCs w:val="20"/>
          </w:rPr>
          <w:t>a</w:t>
        </w:r>
      </w:ins>
      <w:ins w:id="216" w:author="Joint Commenters 032522" w:date="2022-03-22T20:38:00Z">
        <w:r w:rsidRPr="003E14AA">
          <w:rPr>
            <w:iCs/>
            <w:szCs w:val="20"/>
          </w:rPr>
          <w:t xml:space="preserve"> RUC Buy-Back Hour</w:t>
        </w:r>
      </w:ins>
      <w:ins w:id="217" w:author="Joint Commenters 032522" w:date="2022-03-22T20:39:00Z">
        <w:r w:rsidRPr="003E14AA">
          <w:rPr>
            <w:iCs/>
            <w:szCs w:val="20"/>
          </w:rPr>
          <w:t>,</w:t>
        </w:r>
      </w:ins>
      <w:ins w:id="218" w:author="Joint Commenters 032522" w:date="2022-03-22T20:38:00Z">
        <w:r w:rsidRPr="003E14AA">
          <w:rPr>
            <w:iCs/>
            <w:szCs w:val="20"/>
          </w:rPr>
          <w:t xml:space="preserve"> </w:t>
        </w:r>
      </w:ins>
      <w:r w:rsidRPr="003E14AA">
        <w:rPr>
          <w:iCs/>
          <w:szCs w:val="20"/>
        </w:rPr>
        <w:t xml:space="preserve">nor an interval in which a manual override by the ERCOT Operator has been given. </w:t>
      </w:r>
    </w:p>
    <w:p w14:paraId="56683873" w14:textId="77777777" w:rsidR="003E14AA" w:rsidRPr="003E14AA" w:rsidRDefault="003E14AA" w:rsidP="003E14AA">
      <w:pPr>
        <w:spacing w:after="240"/>
        <w:ind w:left="720" w:hanging="720"/>
        <w:rPr>
          <w:iCs/>
          <w:szCs w:val="20"/>
        </w:rPr>
      </w:pPr>
      <w:r w:rsidRPr="003E14AA">
        <w:rPr>
          <w:iCs/>
          <w:szCs w:val="20"/>
        </w:rPr>
        <w:t>(4)</w:t>
      </w:r>
      <w:r w:rsidRPr="003E14AA">
        <w:rPr>
          <w:iCs/>
          <w:szCs w:val="20"/>
        </w:rPr>
        <w:tab/>
        <w:t xml:space="preserve">In the Adjustment Period, a QSE may request to decommit a Resource for any interval that is not a RUC-Committed Interval </w:t>
      </w:r>
      <w:del w:id="219" w:author="IMM 111921" w:date="2021-11-15T13:59:00Z">
        <w:r w:rsidRPr="003E14AA">
          <w:rPr>
            <w:iCs/>
            <w:szCs w:val="20"/>
          </w:rPr>
          <w:delText xml:space="preserve">or RUC Buy-Back Hour </w:delText>
        </w:r>
      </w:del>
      <w:ins w:id="220" w:author="Joint Commenters 032522" w:date="2022-03-22T20:39:00Z">
        <w:r w:rsidRPr="003E14AA">
          <w:rPr>
            <w:iCs/>
            <w:szCs w:val="20"/>
          </w:rPr>
          <w:t xml:space="preserve">or RUC Buy-Back Hour </w:t>
        </w:r>
      </w:ins>
      <w:r w:rsidRPr="003E14AA">
        <w:rPr>
          <w:iCs/>
          <w:szCs w:val="20"/>
        </w:rPr>
        <w:t xml:space="preserve">by indicating a change in unit status in the QSE’s COP, unless the Resource received a Weekly Reliability Unit Commitment (WRUC) instruction for the hour.  A QSE may request to decommit a Resource for any interval that is a WRUC-instructed Interval and that is not a RUC-Committed Interval </w:t>
      </w:r>
      <w:del w:id="221" w:author="IMM 111921" w:date="2021-11-15T13:58:00Z">
        <w:r w:rsidRPr="003E14AA">
          <w:rPr>
            <w:iCs/>
            <w:szCs w:val="20"/>
          </w:rPr>
          <w:delText xml:space="preserve">or RUC Buy-Back Hour </w:delText>
        </w:r>
      </w:del>
      <w:ins w:id="222" w:author="Joint Commenters 032522" w:date="2022-03-22T20:39:00Z">
        <w:r w:rsidRPr="003E14AA">
          <w:rPr>
            <w:iCs/>
            <w:szCs w:val="20"/>
          </w:rPr>
          <w:t xml:space="preserve">or RUC Buy-Back Hour </w:t>
        </w:r>
      </w:ins>
      <w:r w:rsidRPr="003E14AA">
        <w:rPr>
          <w:iCs/>
          <w:szCs w:val="20"/>
        </w:rPr>
        <w:t>by verbally requesting ERCOT to consider its request.</w:t>
      </w:r>
    </w:p>
    <w:p w14:paraId="774A7B1A" w14:textId="77777777" w:rsidR="003E14AA" w:rsidRPr="003E14AA" w:rsidRDefault="003E14AA" w:rsidP="003E14AA">
      <w:pPr>
        <w:spacing w:after="240"/>
        <w:ind w:left="720" w:hanging="720"/>
        <w:rPr>
          <w:iCs/>
          <w:szCs w:val="20"/>
        </w:rPr>
      </w:pPr>
      <w:r w:rsidRPr="003E14AA">
        <w:rPr>
          <w:iCs/>
          <w:szCs w:val="20"/>
        </w:rPr>
        <w:t>(5)</w:t>
      </w:r>
      <w:r w:rsidRPr="003E14AA">
        <w:rPr>
          <w:iCs/>
          <w:szCs w:val="20"/>
        </w:rPr>
        <w:tab/>
        <w:t xml:space="preserve">In the Adjustment Period, a QSE may request ERCOT approval for moving an Ancillary Service Resource Responsibility from one Resource to another like Resource by changing its COP.  </w:t>
      </w:r>
      <w:del w:id="223" w:author="IMM 111921" w:date="2021-11-15T14:00:00Z">
        <w:r w:rsidRPr="003E14AA">
          <w:rPr>
            <w:iCs/>
            <w:szCs w:val="20"/>
          </w:rPr>
          <w:delText xml:space="preserve">A QSE may transfer Ancillary Service Resource Responsibility for any Ancillary Service to any like Generation Resource telemetering an ONOPTOUT Resource Status.  </w:delText>
        </w:r>
      </w:del>
      <w:ins w:id="224" w:author="Joint Commenters 032522" w:date="2022-03-22T20:39:00Z">
        <w:r w:rsidRPr="003E14AA">
          <w:rPr>
            <w:iCs/>
            <w:szCs w:val="20"/>
          </w:rPr>
          <w:t xml:space="preserve">A QSE may transfer Ancillary Service Resource Responsibility for any Ancillary Service to any like Generation Resource that has successfully opted out of RUC Settlement. </w:t>
        </w:r>
      </w:ins>
      <w:r w:rsidRPr="003E14AA">
        <w:rPr>
          <w:iCs/>
          <w:szCs w:val="20"/>
        </w:rPr>
        <w:t>ERCOT shall use the Hourly Reliability Unit Commitment (HRUC) and other processes to study the move and if Ancillary Services become infeasible as a result of the proposed move, ERCOT shall follow the provisions of Section 6.4.9.1.2, Replacement of Infeasible Ancillary Service Due to Transmission Constraints.  The phrase “like Resource” means that Ancillary Service Resource Responsibility moves may only be from a Generation Resource to a Generation Resource, from a Load Resource to a Load Resource, or from a Load Resource to a Generation Resource.</w:t>
      </w:r>
    </w:p>
    <w:p w14:paraId="7F6180CA" w14:textId="77777777" w:rsidR="003E14AA" w:rsidRPr="003E14AA" w:rsidRDefault="003E14AA" w:rsidP="003E14AA">
      <w:pPr>
        <w:spacing w:after="240"/>
        <w:ind w:left="720" w:hanging="720"/>
        <w:rPr>
          <w:iCs/>
          <w:szCs w:val="20"/>
        </w:rPr>
      </w:pPr>
      <w:r w:rsidRPr="003E14AA">
        <w:rPr>
          <w:iCs/>
          <w:szCs w:val="20"/>
        </w:rPr>
        <w:t>(6)</w:t>
      </w:r>
      <w:r w:rsidRPr="003E14AA">
        <w:rPr>
          <w:iCs/>
          <w:szCs w:val="20"/>
        </w:rPr>
        <w:tab/>
        <w:t>In the Operating Period, a QSE shall only provide an Ancillary Service from a Resource which was reported to ERCOT in the COP to be providing that Ancillary Service for the effective Operating Hour unless modified pursuant to paragraph (7) below.</w:t>
      </w:r>
    </w:p>
    <w:p w14:paraId="5A96B865" w14:textId="77777777" w:rsidR="003E14AA" w:rsidRPr="003E14AA" w:rsidRDefault="003E14AA" w:rsidP="003E14AA">
      <w:pPr>
        <w:spacing w:after="240"/>
        <w:ind w:left="720" w:hanging="720"/>
        <w:rPr>
          <w:iCs/>
          <w:szCs w:val="20"/>
        </w:rPr>
      </w:pPr>
      <w:r w:rsidRPr="003E14AA">
        <w:rPr>
          <w:iCs/>
          <w:szCs w:val="20"/>
        </w:rPr>
        <w:t>(7)</w:t>
      </w:r>
      <w:r w:rsidRPr="003E14AA">
        <w:rPr>
          <w:iCs/>
          <w:szCs w:val="20"/>
        </w:rPr>
        <w:tab/>
        <w:t>A QSE may vary the quantity of the Ancillary Service Resource Responsibility on Resources without obtaining prior ERCOT approval during the time window beginning 30 seconds prior to a five-minute clock interval and ending ten seconds prior to that five-</w:t>
      </w:r>
      <w:r w:rsidRPr="003E14AA">
        <w:rPr>
          <w:iCs/>
          <w:szCs w:val="20"/>
        </w:rPr>
        <w:lastRenderedPageBreak/>
        <w:t>minute clock interval, provided that the QSE complies with its total Ancillary Service Supply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E14AA" w:rsidRPr="003E14AA" w14:paraId="00958A67" w14:textId="77777777" w:rsidTr="004D77CF">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632CF400" w14:textId="77777777" w:rsidR="003E14AA" w:rsidRPr="003E14AA" w:rsidRDefault="003E14AA" w:rsidP="003E14AA">
            <w:pPr>
              <w:spacing w:before="120" w:after="240"/>
              <w:rPr>
                <w:b/>
                <w:i/>
                <w:iCs/>
                <w:lang w:val="x-none" w:eastAsia="x-none"/>
              </w:rPr>
            </w:pPr>
            <w:r w:rsidRPr="003E14AA">
              <w:rPr>
                <w:b/>
                <w:i/>
                <w:iCs/>
                <w:lang w:val="x-none" w:eastAsia="x-none"/>
              </w:rPr>
              <w:t>[NPRR1010:  Replace Section 6.4.7 above with the following upon system implementation of the Real-Time Co-Optimization (RTC) project:]</w:t>
            </w:r>
          </w:p>
          <w:p w14:paraId="4E9980C3" w14:textId="77777777" w:rsidR="003E14AA" w:rsidRPr="003E14AA" w:rsidRDefault="003E14AA" w:rsidP="003E14AA">
            <w:pPr>
              <w:keepNext/>
              <w:tabs>
                <w:tab w:val="left" w:pos="1080"/>
              </w:tabs>
              <w:spacing w:before="240" w:after="240"/>
              <w:ind w:left="1080" w:hanging="1080"/>
              <w:outlineLvl w:val="2"/>
              <w:rPr>
                <w:b/>
                <w:bCs/>
                <w:i/>
              </w:rPr>
            </w:pPr>
            <w:bookmarkStart w:id="225" w:name="_Toc80174658"/>
            <w:bookmarkStart w:id="226" w:name="_Toc65151632"/>
            <w:bookmarkStart w:id="227" w:name="_Toc60040572"/>
            <w:r w:rsidRPr="003E14AA">
              <w:rPr>
                <w:b/>
                <w:bCs/>
                <w:i/>
              </w:rPr>
              <w:t>6.4.7</w:t>
            </w:r>
            <w:r w:rsidRPr="003E14AA">
              <w:rPr>
                <w:b/>
                <w:bCs/>
                <w:i/>
              </w:rPr>
              <w:tab/>
              <w:t>QSE-Requested Decommitment of Resources</w:t>
            </w:r>
            <w:bookmarkEnd w:id="225"/>
            <w:bookmarkEnd w:id="226"/>
            <w:bookmarkEnd w:id="227"/>
            <w:r w:rsidRPr="003E14AA">
              <w:rPr>
                <w:b/>
                <w:bCs/>
                <w:i/>
              </w:rPr>
              <w:t xml:space="preserve"> </w:t>
            </w:r>
          </w:p>
          <w:p w14:paraId="71ED8DBB" w14:textId="77777777" w:rsidR="003E14AA" w:rsidRPr="003E14AA" w:rsidRDefault="003E14AA" w:rsidP="003E14AA">
            <w:pPr>
              <w:spacing w:after="240"/>
              <w:ind w:left="720" w:hanging="720"/>
            </w:pPr>
            <w:r w:rsidRPr="003E14AA">
              <w:t>(1)</w:t>
            </w:r>
            <w:r w:rsidRPr="003E14AA">
              <w:tab/>
              <w:t xml:space="preserve">A Resource must remain committed during any Reliability Unit Commitment (RUC)-Committed Interval </w:t>
            </w:r>
            <w:del w:id="228" w:author="IMM 111921" w:date="2021-11-15T13:58:00Z">
              <w:r w:rsidRPr="003E14AA">
                <w:delText xml:space="preserve">or RUC Buy-Back Hour </w:delText>
              </w:r>
            </w:del>
            <w:ins w:id="229" w:author="Joint Commenters 032522" w:date="2022-03-22T20:39:00Z">
              <w:r w:rsidRPr="003E14AA">
                <w:t xml:space="preserve">or </w:t>
              </w:r>
              <w:r w:rsidRPr="003E14AA">
                <w:rPr>
                  <w:iCs/>
                  <w:szCs w:val="20"/>
                </w:rPr>
                <w:t>RUC Buy-Back Hour</w:t>
              </w:r>
              <w:r w:rsidRPr="003E14AA">
                <w:t xml:space="preserve"> </w:t>
              </w:r>
            </w:ins>
            <w:r w:rsidRPr="003E14AA">
              <w:t>unless the Resource has a Forced Outage.</w:t>
            </w:r>
          </w:p>
          <w:p w14:paraId="4163376B" w14:textId="77777777" w:rsidR="003E14AA" w:rsidRPr="003E14AA" w:rsidRDefault="003E14AA" w:rsidP="003E14AA">
            <w:pPr>
              <w:spacing w:after="240"/>
              <w:ind w:left="720" w:hanging="720"/>
            </w:pPr>
            <w:r w:rsidRPr="003E14AA">
              <w:t>(2)</w:t>
            </w:r>
            <w:r w:rsidRPr="003E14AA">
              <w:tab/>
              <w:t xml:space="preserve">In the Operating Period, a QSE may request to decommit a Resource other than a Quick Start Generation Resource (QSGR) for any interval that is not a RUC-Committed Interval </w:t>
            </w:r>
            <w:del w:id="230" w:author="IMM 111921" w:date="2021-11-15T13:59:00Z">
              <w:r w:rsidRPr="003E14AA">
                <w:delText xml:space="preserve">or RUC Buy-Back Hour </w:delText>
              </w:r>
            </w:del>
            <w:ins w:id="231" w:author="Joint Commenters 032522" w:date="2022-03-22T20:39:00Z">
              <w:r w:rsidRPr="003E14AA">
                <w:t xml:space="preserve">or </w:t>
              </w:r>
              <w:r w:rsidRPr="003E14AA">
                <w:rPr>
                  <w:iCs/>
                  <w:szCs w:val="20"/>
                </w:rPr>
                <w:t>RUC Buy-Back Hour</w:t>
              </w:r>
              <w:r w:rsidRPr="003E14AA">
                <w:t xml:space="preserve"> </w:t>
              </w:r>
            </w:ins>
            <w:r w:rsidRPr="003E14AA">
              <w:t>by verbally requesting ERCOT to consider its request.</w:t>
            </w:r>
          </w:p>
          <w:p w14:paraId="1651E0B6" w14:textId="77777777" w:rsidR="003E14AA" w:rsidRPr="003E14AA" w:rsidRDefault="003E14AA" w:rsidP="003E14AA">
            <w:pPr>
              <w:spacing w:after="240"/>
              <w:ind w:left="720" w:hanging="720"/>
            </w:pPr>
            <w:r w:rsidRPr="003E14AA">
              <w:t>(3)</w:t>
            </w:r>
            <w:r w:rsidRPr="003E14AA">
              <w:tab/>
              <w:t>In the Operating Period, a QSE may decommit a QSGR without any request for any interval that is neither a RUC-Committed Interval</w:t>
            </w:r>
            <w:del w:id="232" w:author="IMM 111921" w:date="2021-11-15T13:59:00Z">
              <w:r w:rsidRPr="003E14AA">
                <w:delText>, a RUC Buy-Back Hour</w:delText>
              </w:r>
            </w:del>
            <w:ins w:id="233" w:author="Joint Commenters 032522" w:date="2022-03-22T20:39:00Z">
              <w:r w:rsidRPr="003E14AA">
                <w:t xml:space="preserve"> or </w:t>
              </w:r>
              <w:r w:rsidRPr="003E14AA">
                <w:rPr>
                  <w:iCs/>
                  <w:szCs w:val="20"/>
                </w:rPr>
                <w:t>RUC Buy-Back Hour</w:t>
              </w:r>
            </w:ins>
            <w:r w:rsidRPr="003E14AA">
              <w:t xml:space="preserve">, nor an interval in which a manual override by the ERCOT Operator has been given. </w:t>
            </w:r>
          </w:p>
          <w:p w14:paraId="5E265B9D" w14:textId="77777777" w:rsidR="003E14AA" w:rsidRPr="003E14AA" w:rsidRDefault="003E14AA" w:rsidP="003E14AA">
            <w:pPr>
              <w:spacing w:after="240"/>
              <w:ind w:left="720" w:hanging="720"/>
            </w:pPr>
            <w:r w:rsidRPr="003E14AA">
              <w:t>(4)</w:t>
            </w:r>
            <w:r w:rsidRPr="003E14AA">
              <w:tab/>
              <w:t xml:space="preserve">In the Adjustment Period, a QSE may request to decommit a Resource for any interval that is not a RUC-Committed Interval </w:t>
            </w:r>
            <w:del w:id="234" w:author="IMM 111921" w:date="2021-11-15T13:59:00Z">
              <w:r w:rsidRPr="003E14AA">
                <w:delText xml:space="preserve">or RUC Buy-Back Hour </w:delText>
              </w:r>
            </w:del>
            <w:ins w:id="235" w:author="Joint Commenters 032522" w:date="2022-03-22T20:39:00Z">
              <w:r w:rsidRPr="003E14AA">
                <w:t xml:space="preserve">or </w:t>
              </w:r>
              <w:r w:rsidRPr="003E14AA">
                <w:rPr>
                  <w:iCs/>
                  <w:szCs w:val="20"/>
                </w:rPr>
                <w:t>RUC Buy-Back Hour</w:t>
              </w:r>
              <w:r w:rsidRPr="003E14AA">
                <w:t xml:space="preserve"> </w:t>
              </w:r>
            </w:ins>
            <w:r w:rsidRPr="003E14AA">
              <w:t>by indicating a change in unit status in the QSE’s COP</w:t>
            </w:r>
            <w:r w:rsidRPr="003E14AA">
              <w:rPr>
                <w:iCs/>
              </w:rPr>
              <w:t xml:space="preserve">, unless the Resource received a Weekly Reliability Unit Commitment (WRUC) instruction for the hour.  A QSE may request to decommit a Resource for any interval that is a WRUC-instructed Interval and that is not a RUC-Committed Interval </w:t>
            </w:r>
            <w:del w:id="236" w:author="IMM 111921" w:date="2021-11-15T13:59:00Z">
              <w:r w:rsidRPr="003E14AA">
                <w:rPr>
                  <w:iCs/>
                </w:rPr>
                <w:delText xml:space="preserve">or RUC Buy-Back Hour </w:delText>
              </w:r>
            </w:del>
            <w:ins w:id="237" w:author="Joint Commenters 032522" w:date="2022-03-22T20:40:00Z">
              <w:r w:rsidRPr="003E14AA">
                <w:t xml:space="preserve">or </w:t>
              </w:r>
              <w:r w:rsidRPr="003E14AA">
                <w:rPr>
                  <w:iCs/>
                  <w:szCs w:val="20"/>
                </w:rPr>
                <w:t>RUC Buy-Back Hour</w:t>
              </w:r>
              <w:r w:rsidRPr="003E14AA">
                <w:t xml:space="preserve"> </w:t>
              </w:r>
            </w:ins>
            <w:r w:rsidRPr="003E14AA">
              <w:rPr>
                <w:iCs/>
              </w:rPr>
              <w:t>by verbally requesting ERCOT to consider its request</w:t>
            </w:r>
            <w:r w:rsidRPr="003E14AA">
              <w:t>.</w:t>
            </w:r>
          </w:p>
        </w:tc>
      </w:tr>
    </w:tbl>
    <w:p w14:paraId="03EB4845" w14:textId="77777777" w:rsidR="003E14AA" w:rsidRPr="003E14AA" w:rsidRDefault="003E14AA" w:rsidP="003E14AA">
      <w:pPr>
        <w:keepNext/>
        <w:widowControl w:val="0"/>
        <w:tabs>
          <w:tab w:val="left" w:pos="1260"/>
        </w:tabs>
        <w:spacing w:before="240" w:after="240"/>
        <w:ind w:left="1267" w:hanging="1267"/>
        <w:outlineLvl w:val="3"/>
        <w:rPr>
          <w:b/>
          <w:bCs/>
          <w:snapToGrid w:val="0"/>
          <w:szCs w:val="20"/>
        </w:rPr>
      </w:pPr>
      <w:r w:rsidRPr="003E14AA">
        <w:rPr>
          <w:b/>
          <w:bCs/>
          <w:snapToGrid w:val="0"/>
          <w:szCs w:val="20"/>
        </w:rPr>
        <w:t>6.5.7.3</w:t>
      </w:r>
      <w:r w:rsidRPr="003E14AA">
        <w:rPr>
          <w:b/>
          <w:bCs/>
          <w:snapToGrid w:val="0"/>
          <w:szCs w:val="20"/>
        </w:rPr>
        <w:tab/>
        <w:t>Security Constrained Economic Dispatch</w:t>
      </w:r>
    </w:p>
    <w:p w14:paraId="7440310B" w14:textId="77777777" w:rsidR="003E14AA" w:rsidRPr="003E14AA" w:rsidRDefault="003E14AA" w:rsidP="003E14AA">
      <w:pPr>
        <w:spacing w:after="240"/>
        <w:ind w:left="720" w:hanging="720"/>
        <w:rPr>
          <w:szCs w:val="20"/>
        </w:rPr>
      </w:pPr>
      <w:r w:rsidRPr="003E14AA">
        <w:rPr>
          <w:iCs/>
          <w:szCs w:val="20"/>
        </w:rPr>
        <w:t>(1)</w:t>
      </w:r>
      <w:r w:rsidRPr="003E14AA">
        <w:rPr>
          <w:iCs/>
          <w:szCs w:val="20"/>
        </w:rPr>
        <w:tab/>
        <w:t>The SCED process is designed to simultaneously manage energy, the system power balance and network congestion through Resource Base Points and calculation of LMPs every five minutes.  The SCED process uses a two-step methodology that applies mitigation prospectively to resolve Non-Competitive Constraints for the current Operating Hour.  The SCED process evaluates Energy Offer Curves, Output Schedules and Real-Time Market (RTM) Energy Bids to determine Resource Dispatch Instructions by maximizing bid-based revenues minus offer-based costs, subject to power balance and network constraints.  The SCED process uses the Resource Status provided by SCADA telemetry under Section 6.5.5.2, Operational Data Requirements, and validated by the Real-Time Sequence, instead of the Resource Status provided by the COP.</w:t>
      </w:r>
    </w:p>
    <w:p w14:paraId="5DA65E40" w14:textId="77777777" w:rsidR="003E14AA" w:rsidRPr="003E14AA" w:rsidRDefault="003E14AA" w:rsidP="003E14AA">
      <w:pPr>
        <w:spacing w:after="240"/>
        <w:ind w:left="720" w:hanging="720"/>
        <w:rPr>
          <w:szCs w:val="20"/>
        </w:rPr>
      </w:pPr>
      <w:r w:rsidRPr="003E14AA">
        <w:rPr>
          <w:szCs w:val="20"/>
        </w:rPr>
        <w:t>(2)</w:t>
      </w:r>
      <w:r w:rsidRPr="003E14AA">
        <w:rPr>
          <w:szCs w:val="20"/>
        </w:rPr>
        <w:tab/>
        <w:t>The SCED solution must monitor cumulative deployment of Regulation Services and ensure that Regulation Services deployment is minimized over time.</w:t>
      </w:r>
    </w:p>
    <w:p w14:paraId="527AA360" w14:textId="77777777" w:rsidR="003E14AA" w:rsidRPr="003E14AA" w:rsidRDefault="003E14AA" w:rsidP="003E14AA">
      <w:pPr>
        <w:spacing w:before="240" w:after="240"/>
        <w:ind w:left="720" w:hanging="720"/>
        <w:rPr>
          <w:szCs w:val="20"/>
        </w:rPr>
      </w:pPr>
      <w:r w:rsidRPr="003E14AA">
        <w:rPr>
          <w:szCs w:val="20"/>
        </w:rPr>
        <w:lastRenderedPageBreak/>
        <w:t>(3)</w:t>
      </w:r>
      <w:r w:rsidRPr="003E14AA">
        <w:rPr>
          <w:szCs w:val="20"/>
        </w:rPr>
        <w:tab/>
        <w:t>In the Generation To Be Dispatched (GTBD) determined by LFC, ERCOT shall subtract the sum of the telemetered net real power consumption from all Controllable Load Resources available to SCED.</w:t>
      </w:r>
    </w:p>
    <w:p w14:paraId="45DA89D1" w14:textId="77777777" w:rsidR="003E14AA" w:rsidRPr="003E14AA" w:rsidRDefault="003E14AA" w:rsidP="003E14AA">
      <w:pPr>
        <w:spacing w:after="240"/>
        <w:ind w:left="720" w:hanging="720"/>
        <w:rPr>
          <w:szCs w:val="20"/>
        </w:rPr>
      </w:pPr>
      <w:r w:rsidRPr="003E14AA">
        <w:rPr>
          <w:szCs w:val="20"/>
        </w:rPr>
        <w:t>(4)</w:t>
      </w:r>
      <w:r w:rsidRPr="003E14AA">
        <w:rPr>
          <w:szCs w:val="20"/>
        </w:rPr>
        <w:tab/>
        <w:t xml:space="preserve">For use as SCED inputs, ERCOT shall use the available capacity of all committed Generation Resources by creating proxy Energy Offer Curves for certain Resources as follows: </w:t>
      </w:r>
    </w:p>
    <w:p w14:paraId="6BE5FF00" w14:textId="77777777" w:rsidR="003E14AA" w:rsidRPr="003E14AA" w:rsidRDefault="003E14AA" w:rsidP="003E14AA">
      <w:pPr>
        <w:spacing w:after="240"/>
        <w:ind w:left="1440" w:hanging="720"/>
        <w:rPr>
          <w:szCs w:val="20"/>
        </w:rPr>
      </w:pPr>
      <w:r w:rsidRPr="003E14AA">
        <w:rPr>
          <w:szCs w:val="20"/>
        </w:rPr>
        <w:t>(a)</w:t>
      </w:r>
      <w:r w:rsidRPr="003E14AA">
        <w:rPr>
          <w:szCs w:val="20"/>
        </w:rPr>
        <w:tab/>
        <w:t>Non-IRRs and Dynamically Scheduled Resources (DSRs) without Energy Offer Curves</w:t>
      </w:r>
    </w:p>
    <w:p w14:paraId="7174884D" w14:textId="77777777" w:rsidR="003E14AA" w:rsidRPr="003E14AA" w:rsidRDefault="003E14AA" w:rsidP="003E14AA">
      <w:pPr>
        <w:spacing w:after="240"/>
        <w:ind w:left="2160" w:hanging="720"/>
        <w:rPr>
          <w:szCs w:val="20"/>
        </w:rPr>
      </w:pPr>
      <w:r w:rsidRPr="003E14AA">
        <w:rPr>
          <w:szCs w:val="20"/>
        </w:rPr>
        <w:t>(</w:t>
      </w:r>
      <w:proofErr w:type="spellStart"/>
      <w:r w:rsidRPr="003E14AA">
        <w:rPr>
          <w:szCs w:val="20"/>
        </w:rPr>
        <w:t>i</w:t>
      </w:r>
      <w:proofErr w:type="spellEnd"/>
      <w:r w:rsidRPr="003E14AA">
        <w:rPr>
          <w:szCs w:val="20"/>
        </w:rPr>
        <w:t>)</w:t>
      </w:r>
      <w:r w:rsidRPr="003E14AA">
        <w:rPr>
          <w:szCs w:val="20"/>
        </w:rPr>
        <w:tab/>
        <w:t>ERCOT shall create a monotonically increasing proxy Energy Offer Curve as described below for:</w:t>
      </w:r>
    </w:p>
    <w:p w14:paraId="1E9DE1FE" w14:textId="77777777" w:rsidR="003E14AA" w:rsidRPr="003E14AA" w:rsidRDefault="003E14AA" w:rsidP="003E14AA">
      <w:pPr>
        <w:spacing w:after="240"/>
        <w:ind w:left="2880" w:hanging="720"/>
        <w:rPr>
          <w:szCs w:val="20"/>
        </w:rPr>
      </w:pPr>
      <w:r w:rsidRPr="003E14AA">
        <w:rPr>
          <w:szCs w:val="20"/>
        </w:rPr>
        <w:t>(A)</w:t>
      </w:r>
      <w:r w:rsidRPr="003E14AA">
        <w:rPr>
          <w:szCs w:val="20"/>
        </w:rPr>
        <w:tab/>
        <w:t>Each non-IRR for which its QSE has submitted an Output Schedule instead of an Energy Offer Curve; and</w:t>
      </w:r>
    </w:p>
    <w:p w14:paraId="29F39608" w14:textId="77777777" w:rsidR="003E14AA" w:rsidRPr="003E14AA" w:rsidRDefault="003E14AA" w:rsidP="003E14AA">
      <w:pPr>
        <w:spacing w:after="240"/>
        <w:ind w:left="2880" w:hanging="720"/>
        <w:rPr>
          <w:szCs w:val="20"/>
        </w:rPr>
      </w:pPr>
      <w:r w:rsidRPr="003E14AA">
        <w:rPr>
          <w:szCs w:val="20"/>
        </w:rPr>
        <w:t>(B)</w:t>
      </w:r>
      <w:r w:rsidRPr="003E14AA">
        <w:rPr>
          <w:szCs w:val="20"/>
        </w:rPr>
        <w:tab/>
        <w:t>Each DSR that has not submitted incremental and decremental Energy Offer Curves.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3E14AA" w:rsidRPr="003E14AA" w14:paraId="2B6DB8F0" w14:textId="77777777" w:rsidTr="004D77CF">
        <w:trPr>
          <w:jc w:val="center"/>
        </w:trPr>
        <w:tc>
          <w:tcPr>
            <w:tcW w:w="3780" w:type="dxa"/>
            <w:tcBorders>
              <w:top w:val="single" w:sz="4" w:space="0" w:color="auto"/>
              <w:left w:val="single" w:sz="4" w:space="0" w:color="auto"/>
              <w:bottom w:val="single" w:sz="4" w:space="0" w:color="auto"/>
              <w:right w:val="single" w:sz="4" w:space="0" w:color="auto"/>
            </w:tcBorders>
            <w:hideMark/>
          </w:tcPr>
          <w:p w14:paraId="00CF72B3" w14:textId="77777777" w:rsidR="003E14AA" w:rsidRPr="003E14AA" w:rsidRDefault="003E14AA" w:rsidP="003E14AA">
            <w:pPr>
              <w:spacing w:after="120"/>
              <w:rPr>
                <w:b/>
                <w:iCs/>
                <w:sz w:val="20"/>
                <w:szCs w:val="20"/>
              </w:rPr>
            </w:pPr>
            <w:r w:rsidRPr="003E14AA">
              <w:rPr>
                <w:b/>
                <w:iCs/>
                <w:sz w:val="20"/>
                <w:szCs w:val="20"/>
              </w:rPr>
              <w:t>MW</w:t>
            </w:r>
          </w:p>
        </w:tc>
        <w:tc>
          <w:tcPr>
            <w:tcW w:w="2520" w:type="dxa"/>
            <w:tcBorders>
              <w:top w:val="single" w:sz="4" w:space="0" w:color="auto"/>
              <w:left w:val="single" w:sz="4" w:space="0" w:color="auto"/>
              <w:bottom w:val="single" w:sz="4" w:space="0" w:color="auto"/>
              <w:right w:val="single" w:sz="4" w:space="0" w:color="auto"/>
            </w:tcBorders>
            <w:hideMark/>
          </w:tcPr>
          <w:p w14:paraId="316FDC93" w14:textId="77777777" w:rsidR="003E14AA" w:rsidRPr="003E14AA" w:rsidRDefault="003E14AA" w:rsidP="003E14AA">
            <w:pPr>
              <w:spacing w:after="120"/>
              <w:rPr>
                <w:b/>
                <w:iCs/>
                <w:sz w:val="20"/>
                <w:szCs w:val="20"/>
              </w:rPr>
            </w:pPr>
            <w:r w:rsidRPr="003E14AA">
              <w:rPr>
                <w:b/>
                <w:iCs/>
                <w:sz w:val="20"/>
                <w:szCs w:val="20"/>
              </w:rPr>
              <w:t>Price (per MWh)</w:t>
            </w:r>
          </w:p>
        </w:tc>
      </w:tr>
      <w:tr w:rsidR="003E14AA" w:rsidRPr="003E14AA" w14:paraId="2B344514" w14:textId="77777777" w:rsidTr="004D77CF">
        <w:trPr>
          <w:jc w:val="center"/>
        </w:trPr>
        <w:tc>
          <w:tcPr>
            <w:tcW w:w="3780" w:type="dxa"/>
            <w:tcBorders>
              <w:top w:val="single" w:sz="4" w:space="0" w:color="auto"/>
              <w:left w:val="single" w:sz="4" w:space="0" w:color="auto"/>
              <w:bottom w:val="single" w:sz="4" w:space="0" w:color="auto"/>
              <w:right w:val="single" w:sz="4" w:space="0" w:color="auto"/>
            </w:tcBorders>
            <w:hideMark/>
          </w:tcPr>
          <w:p w14:paraId="2B5CA3BF" w14:textId="77777777" w:rsidR="003E14AA" w:rsidRPr="003E14AA" w:rsidRDefault="003E14AA" w:rsidP="003E14AA">
            <w:pPr>
              <w:spacing w:after="60"/>
              <w:rPr>
                <w:iCs/>
                <w:sz w:val="20"/>
                <w:szCs w:val="20"/>
              </w:rPr>
            </w:pPr>
            <w:r w:rsidRPr="003E14AA">
              <w:rPr>
                <w:iCs/>
                <w:sz w:val="20"/>
                <w:szCs w:val="20"/>
              </w:rPr>
              <w:t>HSL</w:t>
            </w:r>
          </w:p>
        </w:tc>
        <w:tc>
          <w:tcPr>
            <w:tcW w:w="2520" w:type="dxa"/>
            <w:tcBorders>
              <w:top w:val="single" w:sz="4" w:space="0" w:color="auto"/>
              <w:left w:val="single" w:sz="4" w:space="0" w:color="auto"/>
              <w:bottom w:val="single" w:sz="4" w:space="0" w:color="auto"/>
              <w:right w:val="single" w:sz="4" w:space="0" w:color="auto"/>
            </w:tcBorders>
            <w:hideMark/>
          </w:tcPr>
          <w:p w14:paraId="1C029C56" w14:textId="77777777" w:rsidR="003E14AA" w:rsidRPr="003E14AA" w:rsidRDefault="003E14AA" w:rsidP="003E14AA">
            <w:pPr>
              <w:spacing w:after="60"/>
              <w:rPr>
                <w:iCs/>
                <w:sz w:val="20"/>
                <w:szCs w:val="20"/>
              </w:rPr>
            </w:pPr>
            <w:r w:rsidRPr="003E14AA">
              <w:rPr>
                <w:iCs/>
                <w:sz w:val="20"/>
                <w:szCs w:val="20"/>
              </w:rPr>
              <w:t>SWCAP</w:t>
            </w:r>
          </w:p>
        </w:tc>
      </w:tr>
      <w:tr w:rsidR="003E14AA" w:rsidRPr="003E14AA" w14:paraId="47DE2795" w14:textId="77777777" w:rsidTr="004D77CF">
        <w:trPr>
          <w:jc w:val="center"/>
        </w:trPr>
        <w:tc>
          <w:tcPr>
            <w:tcW w:w="3780" w:type="dxa"/>
            <w:tcBorders>
              <w:top w:val="single" w:sz="4" w:space="0" w:color="auto"/>
              <w:left w:val="single" w:sz="4" w:space="0" w:color="auto"/>
              <w:bottom w:val="single" w:sz="4" w:space="0" w:color="auto"/>
              <w:right w:val="single" w:sz="4" w:space="0" w:color="auto"/>
            </w:tcBorders>
            <w:hideMark/>
          </w:tcPr>
          <w:p w14:paraId="0F4AEA72" w14:textId="77777777" w:rsidR="003E14AA" w:rsidRPr="003E14AA" w:rsidRDefault="003E14AA" w:rsidP="003E14AA">
            <w:pPr>
              <w:spacing w:after="60"/>
              <w:rPr>
                <w:iCs/>
                <w:sz w:val="20"/>
                <w:szCs w:val="20"/>
              </w:rPr>
            </w:pPr>
            <w:r w:rsidRPr="003E14AA">
              <w:rPr>
                <w:iCs/>
                <w:sz w:val="20"/>
                <w:szCs w:val="20"/>
              </w:rPr>
              <w:t>Output Schedule MW plus 1 MW</w:t>
            </w:r>
          </w:p>
        </w:tc>
        <w:tc>
          <w:tcPr>
            <w:tcW w:w="2520" w:type="dxa"/>
            <w:tcBorders>
              <w:top w:val="single" w:sz="4" w:space="0" w:color="auto"/>
              <w:left w:val="single" w:sz="4" w:space="0" w:color="auto"/>
              <w:bottom w:val="single" w:sz="4" w:space="0" w:color="auto"/>
              <w:right w:val="single" w:sz="4" w:space="0" w:color="auto"/>
            </w:tcBorders>
            <w:hideMark/>
          </w:tcPr>
          <w:p w14:paraId="4810CEE6" w14:textId="77777777" w:rsidR="003E14AA" w:rsidRPr="003E14AA" w:rsidRDefault="003E14AA" w:rsidP="003E14AA">
            <w:pPr>
              <w:spacing w:after="60"/>
              <w:rPr>
                <w:iCs/>
                <w:sz w:val="20"/>
                <w:szCs w:val="20"/>
              </w:rPr>
            </w:pPr>
            <w:r w:rsidRPr="003E14AA">
              <w:rPr>
                <w:iCs/>
                <w:sz w:val="20"/>
                <w:szCs w:val="20"/>
              </w:rPr>
              <w:t>SWCAP minus $0.01</w:t>
            </w:r>
          </w:p>
        </w:tc>
      </w:tr>
      <w:tr w:rsidR="003E14AA" w:rsidRPr="003E14AA" w14:paraId="11A57C23" w14:textId="77777777" w:rsidTr="004D77CF">
        <w:trPr>
          <w:jc w:val="center"/>
        </w:trPr>
        <w:tc>
          <w:tcPr>
            <w:tcW w:w="3780" w:type="dxa"/>
            <w:tcBorders>
              <w:top w:val="single" w:sz="4" w:space="0" w:color="auto"/>
              <w:left w:val="single" w:sz="4" w:space="0" w:color="auto"/>
              <w:bottom w:val="single" w:sz="4" w:space="0" w:color="auto"/>
              <w:right w:val="single" w:sz="4" w:space="0" w:color="auto"/>
            </w:tcBorders>
            <w:hideMark/>
          </w:tcPr>
          <w:p w14:paraId="30A14F01" w14:textId="77777777" w:rsidR="003E14AA" w:rsidRPr="003E14AA" w:rsidRDefault="003E14AA" w:rsidP="003E14AA">
            <w:pPr>
              <w:spacing w:after="60"/>
              <w:rPr>
                <w:iCs/>
                <w:sz w:val="20"/>
                <w:szCs w:val="20"/>
              </w:rPr>
            </w:pPr>
            <w:r w:rsidRPr="003E14AA">
              <w:rPr>
                <w:iCs/>
                <w:sz w:val="20"/>
                <w:szCs w:val="20"/>
              </w:rPr>
              <w:t>Output Schedule MW</w:t>
            </w:r>
          </w:p>
        </w:tc>
        <w:tc>
          <w:tcPr>
            <w:tcW w:w="2520" w:type="dxa"/>
            <w:tcBorders>
              <w:top w:val="single" w:sz="4" w:space="0" w:color="auto"/>
              <w:left w:val="single" w:sz="4" w:space="0" w:color="auto"/>
              <w:bottom w:val="single" w:sz="4" w:space="0" w:color="auto"/>
              <w:right w:val="single" w:sz="4" w:space="0" w:color="auto"/>
            </w:tcBorders>
            <w:hideMark/>
          </w:tcPr>
          <w:p w14:paraId="3760A4F7" w14:textId="77777777" w:rsidR="003E14AA" w:rsidRPr="003E14AA" w:rsidRDefault="003E14AA" w:rsidP="003E14AA">
            <w:pPr>
              <w:spacing w:after="60"/>
              <w:rPr>
                <w:iCs/>
                <w:sz w:val="20"/>
                <w:szCs w:val="20"/>
              </w:rPr>
            </w:pPr>
            <w:r w:rsidRPr="003E14AA">
              <w:rPr>
                <w:iCs/>
                <w:sz w:val="20"/>
                <w:szCs w:val="20"/>
              </w:rPr>
              <w:t>-$249.99</w:t>
            </w:r>
          </w:p>
        </w:tc>
      </w:tr>
      <w:tr w:rsidR="003E14AA" w:rsidRPr="003E14AA" w14:paraId="3380B00B" w14:textId="77777777" w:rsidTr="004D77CF">
        <w:trPr>
          <w:jc w:val="center"/>
        </w:trPr>
        <w:tc>
          <w:tcPr>
            <w:tcW w:w="3780" w:type="dxa"/>
            <w:tcBorders>
              <w:top w:val="single" w:sz="4" w:space="0" w:color="auto"/>
              <w:left w:val="single" w:sz="4" w:space="0" w:color="auto"/>
              <w:bottom w:val="single" w:sz="4" w:space="0" w:color="auto"/>
              <w:right w:val="single" w:sz="4" w:space="0" w:color="auto"/>
            </w:tcBorders>
            <w:hideMark/>
          </w:tcPr>
          <w:p w14:paraId="14980D7B" w14:textId="77777777" w:rsidR="003E14AA" w:rsidRPr="003E14AA" w:rsidRDefault="003E14AA" w:rsidP="003E14AA">
            <w:pPr>
              <w:spacing w:after="60"/>
              <w:rPr>
                <w:iCs/>
                <w:sz w:val="20"/>
                <w:szCs w:val="20"/>
              </w:rPr>
            </w:pPr>
            <w:r w:rsidRPr="003E14AA">
              <w:rPr>
                <w:iCs/>
                <w:sz w:val="20"/>
                <w:szCs w:val="20"/>
              </w:rPr>
              <w:t>LSL</w:t>
            </w:r>
          </w:p>
        </w:tc>
        <w:tc>
          <w:tcPr>
            <w:tcW w:w="2520" w:type="dxa"/>
            <w:tcBorders>
              <w:top w:val="single" w:sz="4" w:space="0" w:color="auto"/>
              <w:left w:val="single" w:sz="4" w:space="0" w:color="auto"/>
              <w:bottom w:val="single" w:sz="4" w:space="0" w:color="auto"/>
              <w:right w:val="single" w:sz="4" w:space="0" w:color="auto"/>
            </w:tcBorders>
            <w:hideMark/>
          </w:tcPr>
          <w:p w14:paraId="2849D518" w14:textId="77777777" w:rsidR="003E14AA" w:rsidRPr="003E14AA" w:rsidRDefault="003E14AA" w:rsidP="003E14AA">
            <w:pPr>
              <w:spacing w:after="60"/>
              <w:rPr>
                <w:iCs/>
                <w:sz w:val="20"/>
                <w:szCs w:val="20"/>
              </w:rPr>
            </w:pPr>
            <w:r w:rsidRPr="003E14AA">
              <w:rPr>
                <w:iCs/>
                <w:sz w:val="20"/>
                <w:szCs w:val="20"/>
              </w:rPr>
              <w:t>-$250.00</w:t>
            </w:r>
          </w:p>
        </w:tc>
      </w:tr>
    </w:tbl>
    <w:p w14:paraId="6AEE63EB" w14:textId="77777777" w:rsidR="003E14AA" w:rsidRPr="003E14AA" w:rsidRDefault="003E14AA" w:rsidP="003E14AA">
      <w:pPr>
        <w:spacing w:before="240" w:after="240"/>
        <w:ind w:left="1440" w:hanging="720"/>
        <w:rPr>
          <w:szCs w:val="20"/>
        </w:rPr>
      </w:pPr>
      <w:r w:rsidRPr="003E14AA">
        <w:rPr>
          <w:szCs w:val="20"/>
        </w:rPr>
        <w:t>(b)</w:t>
      </w:r>
      <w:r w:rsidRPr="003E14AA">
        <w:rPr>
          <w:szCs w:val="20"/>
        </w:rPr>
        <w:tab/>
        <w:t>DSRs with Energy Offer Curves</w:t>
      </w:r>
    </w:p>
    <w:p w14:paraId="567C2AFA" w14:textId="77777777" w:rsidR="003E14AA" w:rsidRPr="003E14AA" w:rsidRDefault="003E14AA" w:rsidP="003E14AA">
      <w:pPr>
        <w:spacing w:after="240"/>
        <w:ind w:left="2160" w:hanging="720"/>
        <w:rPr>
          <w:szCs w:val="20"/>
        </w:rPr>
      </w:pPr>
      <w:r w:rsidRPr="003E14AA">
        <w:rPr>
          <w:szCs w:val="20"/>
        </w:rPr>
        <w:t>(</w:t>
      </w:r>
      <w:proofErr w:type="spellStart"/>
      <w:r w:rsidRPr="003E14AA">
        <w:rPr>
          <w:szCs w:val="20"/>
        </w:rPr>
        <w:t>i</w:t>
      </w:r>
      <w:proofErr w:type="spellEnd"/>
      <w:r w:rsidRPr="003E14AA">
        <w:rPr>
          <w:szCs w:val="20"/>
        </w:rPr>
        <w:t>)</w:t>
      </w:r>
      <w:r w:rsidRPr="003E14AA">
        <w:rPr>
          <w:szCs w:val="20"/>
        </w:rPr>
        <w:tab/>
        <w:t>For each DSR that has submitted incremental and decremental Energy Offer Curves, ERCOT shall create a monotonically increasing proxy Energy Offer Curve.  That curve must consist of the incremental Energy Offer Curve that reflects the available capacity above the Resource’s Output Schedule to its HSL and the decremental Energy Offer Curve that reflects the available capacity below the Resource’s Output Schedule to the LSL.  The curve must be created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5"/>
        <w:gridCol w:w="2565"/>
      </w:tblGrid>
      <w:tr w:rsidR="003E14AA" w:rsidRPr="003E14AA" w14:paraId="221D5CC8" w14:textId="77777777" w:rsidTr="004D77CF">
        <w:trPr>
          <w:jc w:val="center"/>
        </w:trPr>
        <w:tc>
          <w:tcPr>
            <w:tcW w:w="3825" w:type="dxa"/>
            <w:tcBorders>
              <w:top w:val="single" w:sz="4" w:space="0" w:color="auto"/>
              <w:left w:val="single" w:sz="4" w:space="0" w:color="auto"/>
              <w:bottom w:val="single" w:sz="4" w:space="0" w:color="auto"/>
              <w:right w:val="single" w:sz="4" w:space="0" w:color="auto"/>
            </w:tcBorders>
            <w:hideMark/>
          </w:tcPr>
          <w:p w14:paraId="7489955B" w14:textId="77777777" w:rsidR="003E14AA" w:rsidRPr="003E14AA" w:rsidRDefault="003E14AA" w:rsidP="003E14AA">
            <w:pPr>
              <w:spacing w:after="120"/>
              <w:rPr>
                <w:b/>
                <w:iCs/>
                <w:sz w:val="20"/>
                <w:szCs w:val="20"/>
              </w:rPr>
            </w:pPr>
            <w:r w:rsidRPr="003E14AA">
              <w:rPr>
                <w:b/>
                <w:iCs/>
                <w:sz w:val="20"/>
                <w:szCs w:val="20"/>
              </w:rPr>
              <w:t>MW</w:t>
            </w:r>
          </w:p>
        </w:tc>
        <w:tc>
          <w:tcPr>
            <w:tcW w:w="2565" w:type="dxa"/>
            <w:tcBorders>
              <w:top w:val="single" w:sz="4" w:space="0" w:color="auto"/>
              <w:left w:val="single" w:sz="4" w:space="0" w:color="auto"/>
              <w:bottom w:val="single" w:sz="4" w:space="0" w:color="auto"/>
              <w:right w:val="single" w:sz="4" w:space="0" w:color="auto"/>
            </w:tcBorders>
            <w:hideMark/>
          </w:tcPr>
          <w:p w14:paraId="5D33AA69" w14:textId="77777777" w:rsidR="003E14AA" w:rsidRPr="003E14AA" w:rsidRDefault="003E14AA" w:rsidP="003E14AA">
            <w:pPr>
              <w:spacing w:after="120"/>
              <w:rPr>
                <w:b/>
                <w:iCs/>
                <w:sz w:val="20"/>
                <w:szCs w:val="20"/>
              </w:rPr>
            </w:pPr>
            <w:r w:rsidRPr="003E14AA">
              <w:rPr>
                <w:b/>
                <w:iCs/>
                <w:sz w:val="20"/>
                <w:szCs w:val="20"/>
              </w:rPr>
              <w:t>Price (per MWh)</w:t>
            </w:r>
          </w:p>
        </w:tc>
      </w:tr>
      <w:tr w:rsidR="003E14AA" w:rsidRPr="003E14AA" w14:paraId="1544E081" w14:textId="77777777" w:rsidTr="004D77CF">
        <w:trPr>
          <w:jc w:val="center"/>
        </w:trPr>
        <w:tc>
          <w:tcPr>
            <w:tcW w:w="3825" w:type="dxa"/>
            <w:tcBorders>
              <w:top w:val="single" w:sz="4" w:space="0" w:color="auto"/>
              <w:left w:val="single" w:sz="4" w:space="0" w:color="auto"/>
              <w:bottom w:val="single" w:sz="4" w:space="0" w:color="auto"/>
              <w:right w:val="single" w:sz="4" w:space="0" w:color="auto"/>
            </w:tcBorders>
            <w:hideMark/>
          </w:tcPr>
          <w:p w14:paraId="5B7D27F1" w14:textId="77777777" w:rsidR="003E14AA" w:rsidRPr="003E14AA" w:rsidRDefault="003E14AA" w:rsidP="003E14AA">
            <w:pPr>
              <w:spacing w:after="60"/>
              <w:rPr>
                <w:iCs/>
                <w:sz w:val="20"/>
                <w:szCs w:val="20"/>
              </w:rPr>
            </w:pPr>
            <w:r w:rsidRPr="003E14AA">
              <w:rPr>
                <w:iCs/>
                <w:sz w:val="20"/>
                <w:szCs w:val="20"/>
              </w:rPr>
              <w:t>Output Schedule MW plus 1 MW to HSL</w:t>
            </w:r>
          </w:p>
        </w:tc>
        <w:tc>
          <w:tcPr>
            <w:tcW w:w="2565" w:type="dxa"/>
            <w:tcBorders>
              <w:top w:val="single" w:sz="4" w:space="0" w:color="auto"/>
              <w:left w:val="single" w:sz="4" w:space="0" w:color="auto"/>
              <w:bottom w:val="single" w:sz="4" w:space="0" w:color="auto"/>
              <w:right w:val="single" w:sz="4" w:space="0" w:color="auto"/>
            </w:tcBorders>
            <w:hideMark/>
          </w:tcPr>
          <w:p w14:paraId="6B7226BC" w14:textId="77777777" w:rsidR="003E14AA" w:rsidRPr="003E14AA" w:rsidRDefault="003E14AA" w:rsidP="003E14AA">
            <w:pPr>
              <w:spacing w:after="60"/>
              <w:rPr>
                <w:iCs/>
                <w:sz w:val="20"/>
                <w:szCs w:val="20"/>
              </w:rPr>
            </w:pPr>
            <w:r w:rsidRPr="003E14AA">
              <w:rPr>
                <w:iCs/>
                <w:sz w:val="20"/>
                <w:szCs w:val="20"/>
              </w:rPr>
              <w:t>Incremental Energy Offer Curve</w:t>
            </w:r>
          </w:p>
        </w:tc>
      </w:tr>
      <w:tr w:rsidR="003E14AA" w:rsidRPr="003E14AA" w14:paraId="234969BE" w14:textId="77777777" w:rsidTr="004D77CF">
        <w:trPr>
          <w:jc w:val="center"/>
        </w:trPr>
        <w:tc>
          <w:tcPr>
            <w:tcW w:w="3825" w:type="dxa"/>
            <w:tcBorders>
              <w:top w:val="single" w:sz="4" w:space="0" w:color="auto"/>
              <w:left w:val="single" w:sz="4" w:space="0" w:color="auto"/>
              <w:bottom w:val="single" w:sz="4" w:space="0" w:color="auto"/>
              <w:right w:val="single" w:sz="4" w:space="0" w:color="auto"/>
            </w:tcBorders>
            <w:hideMark/>
          </w:tcPr>
          <w:p w14:paraId="0E655F0D" w14:textId="77777777" w:rsidR="003E14AA" w:rsidRPr="003E14AA" w:rsidRDefault="003E14AA" w:rsidP="003E14AA">
            <w:pPr>
              <w:spacing w:after="60"/>
              <w:rPr>
                <w:iCs/>
                <w:sz w:val="20"/>
                <w:szCs w:val="20"/>
              </w:rPr>
            </w:pPr>
            <w:r w:rsidRPr="003E14AA">
              <w:rPr>
                <w:iCs/>
                <w:sz w:val="20"/>
                <w:szCs w:val="20"/>
              </w:rPr>
              <w:t xml:space="preserve">LSL to Output Schedule MW </w:t>
            </w:r>
          </w:p>
        </w:tc>
        <w:tc>
          <w:tcPr>
            <w:tcW w:w="2565" w:type="dxa"/>
            <w:tcBorders>
              <w:top w:val="single" w:sz="4" w:space="0" w:color="auto"/>
              <w:left w:val="single" w:sz="4" w:space="0" w:color="auto"/>
              <w:bottom w:val="single" w:sz="4" w:space="0" w:color="auto"/>
              <w:right w:val="single" w:sz="4" w:space="0" w:color="auto"/>
            </w:tcBorders>
            <w:hideMark/>
          </w:tcPr>
          <w:p w14:paraId="61FC3350" w14:textId="77777777" w:rsidR="003E14AA" w:rsidRPr="003E14AA" w:rsidRDefault="003E14AA" w:rsidP="003E14AA">
            <w:pPr>
              <w:spacing w:after="60"/>
              <w:rPr>
                <w:iCs/>
                <w:sz w:val="20"/>
                <w:szCs w:val="20"/>
              </w:rPr>
            </w:pPr>
            <w:r w:rsidRPr="003E14AA">
              <w:rPr>
                <w:iCs/>
                <w:sz w:val="20"/>
                <w:szCs w:val="20"/>
              </w:rPr>
              <w:t>Decremental Energy Offer Curve</w:t>
            </w:r>
          </w:p>
        </w:tc>
      </w:tr>
    </w:tbl>
    <w:p w14:paraId="526A6428" w14:textId="77777777" w:rsidR="003E14AA" w:rsidRPr="003E14AA" w:rsidRDefault="003E14AA" w:rsidP="003E14AA">
      <w:pPr>
        <w:spacing w:before="240" w:after="240"/>
        <w:ind w:left="1440" w:hanging="720"/>
        <w:rPr>
          <w:szCs w:val="20"/>
        </w:rPr>
      </w:pPr>
      <w:r w:rsidRPr="003E14AA">
        <w:rPr>
          <w:szCs w:val="20"/>
        </w:rPr>
        <w:t>(c)</w:t>
      </w:r>
      <w:r w:rsidRPr="003E14AA">
        <w:rPr>
          <w:szCs w:val="20"/>
        </w:rPr>
        <w:tab/>
        <w:t xml:space="preserve">Non-IRRs without full-range Energy Offer Curves </w:t>
      </w:r>
    </w:p>
    <w:p w14:paraId="56912CF8" w14:textId="77777777" w:rsidR="003E14AA" w:rsidRPr="003E14AA" w:rsidRDefault="003E14AA" w:rsidP="003E14AA">
      <w:pPr>
        <w:spacing w:after="240"/>
        <w:ind w:left="2160" w:hanging="720"/>
        <w:rPr>
          <w:szCs w:val="20"/>
        </w:rPr>
      </w:pPr>
      <w:r w:rsidRPr="003E14AA">
        <w:rPr>
          <w:szCs w:val="20"/>
        </w:rPr>
        <w:t>(</w:t>
      </w:r>
      <w:proofErr w:type="spellStart"/>
      <w:r w:rsidRPr="003E14AA">
        <w:rPr>
          <w:szCs w:val="20"/>
        </w:rPr>
        <w:t>i</w:t>
      </w:r>
      <w:proofErr w:type="spellEnd"/>
      <w:r w:rsidRPr="003E14AA">
        <w:rPr>
          <w:szCs w:val="20"/>
        </w:rPr>
        <w:t>)</w:t>
      </w:r>
      <w:r w:rsidRPr="003E14AA">
        <w:rPr>
          <w:szCs w:val="20"/>
        </w:rPr>
        <w:tab/>
        <w:t xml:space="preserve">For each non-IRR for which its QSE has submitted an Energy Offer Curve that does not cover the full range of the Resource’s available capacity, ERCOT shall create a proxy Energy Offer Curve that extends the </w:t>
      </w:r>
      <w:r w:rsidRPr="003E14AA">
        <w:rPr>
          <w:szCs w:val="20"/>
        </w:rPr>
        <w:lastRenderedPageBreak/>
        <w:t>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3E14AA" w:rsidRPr="003E14AA" w14:paraId="125CD315" w14:textId="77777777" w:rsidTr="004D77CF">
        <w:trPr>
          <w:jc w:val="center"/>
        </w:trPr>
        <w:tc>
          <w:tcPr>
            <w:tcW w:w="3891" w:type="dxa"/>
            <w:tcBorders>
              <w:top w:val="single" w:sz="4" w:space="0" w:color="auto"/>
              <w:left w:val="single" w:sz="4" w:space="0" w:color="auto"/>
              <w:bottom w:val="single" w:sz="4" w:space="0" w:color="auto"/>
              <w:right w:val="single" w:sz="4" w:space="0" w:color="auto"/>
            </w:tcBorders>
            <w:hideMark/>
          </w:tcPr>
          <w:p w14:paraId="1A770927" w14:textId="77777777" w:rsidR="003E14AA" w:rsidRPr="003E14AA" w:rsidRDefault="003E14AA" w:rsidP="003E14AA">
            <w:pPr>
              <w:spacing w:after="120"/>
              <w:rPr>
                <w:b/>
                <w:iCs/>
                <w:sz w:val="20"/>
                <w:szCs w:val="20"/>
              </w:rPr>
            </w:pPr>
            <w:r w:rsidRPr="003E14AA">
              <w:rPr>
                <w:b/>
                <w:iCs/>
                <w:sz w:val="20"/>
                <w:szCs w:val="20"/>
              </w:rPr>
              <w:t>MW</w:t>
            </w:r>
          </w:p>
        </w:tc>
        <w:tc>
          <w:tcPr>
            <w:tcW w:w="2630" w:type="dxa"/>
            <w:tcBorders>
              <w:top w:val="single" w:sz="4" w:space="0" w:color="auto"/>
              <w:left w:val="single" w:sz="4" w:space="0" w:color="auto"/>
              <w:bottom w:val="single" w:sz="4" w:space="0" w:color="auto"/>
              <w:right w:val="single" w:sz="4" w:space="0" w:color="auto"/>
            </w:tcBorders>
            <w:hideMark/>
          </w:tcPr>
          <w:p w14:paraId="63A6D596" w14:textId="77777777" w:rsidR="003E14AA" w:rsidRPr="003E14AA" w:rsidRDefault="003E14AA" w:rsidP="003E14AA">
            <w:pPr>
              <w:spacing w:after="120"/>
              <w:rPr>
                <w:b/>
                <w:iCs/>
                <w:sz w:val="20"/>
                <w:szCs w:val="20"/>
              </w:rPr>
            </w:pPr>
            <w:r w:rsidRPr="003E14AA">
              <w:rPr>
                <w:b/>
                <w:iCs/>
                <w:sz w:val="20"/>
                <w:szCs w:val="20"/>
              </w:rPr>
              <w:t>Price (per MWh)</w:t>
            </w:r>
          </w:p>
        </w:tc>
      </w:tr>
      <w:tr w:rsidR="003E14AA" w:rsidRPr="003E14AA" w14:paraId="2E0E8EC3" w14:textId="77777777" w:rsidTr="004D77CF">
        <w:trPr>
          <w:jc w:val="center"/>
        </w:trPr>
        <w:tc>
          <w:tcPr>
            <w:tcW w:w="3891" w:type="dxa"/>
            <w:tcBorders>
              <w:top w:val="single" w:sz="4" w:space="0" w:color="auto"/>
              <w:left w:val="single" w:sz="4" w:space="0" w:color="auto"/>
              <w:bottom w:val="single" w:sz="4" w:space="0" w:color="auto"/>
              <w:right w:val="single" w:sz="4" w:space="0" w:color="auto"/>
            </w:tcBorders>
            <w:hideMark/>
          </w:tcPr>
          <w:p w14:paraId="0E1A7C36" w14:textId="77777777" w:rsidR="003E14AA" w:rsidRPr="003E14AA" w:rsidRDefault="003E14AA" w:rsidP="003E14AA">
            <w:pPr>
              <w:spacing w:after="60"/>
              <w:rPr>
                <w:iCs/>
                <w:sz w:val="20"/>
                <w:szCs w:val="20"/>
              </w:rPr>
            </w:pPr>
            <w:r w:rsidRPr="003E14AA">
              <w:rPr>
                <w:iCs/>
                <w:sz w:val="20"/>
                <w:szCs w:val="20"/>
              </w:rPr>
              <w:t>HSL (if more than highest MW in submitted Energy Offer Curve)</w:t>
            </w:r>
          </w:p>
        </w:tc>
        <w:tc>
          <w:tcPr>
            <w:tcW w:w="2630" w:type="dxa"/>
            <w:tcBorders>
              <w:top w:val="single" w:sz="4" w:space="0" w:color="auto"/>
              <w:left w:val="single" w:sz="4" w:space="0" w:color="auto"/>
              <w:bottom w:val="single" w:sz="4" w:space="0" w:color="auto"/>
              <w:right w:val="single" w:sz="4" w:space="0" w:color="auto"/>
            </w:tcBorders>
            <w:hideMark/>
          </w:tcPr>
          <w:p w14:paraId="291BE435" w14:textId="77777777" w:rsidR="003E14AA" w:rsidRPr="003E14AA" w:rsidRDefault="003E14AA" w:rsidP="003E14AA">
            <w:pPr>
              <w:spacing w:after="60"/>
              <w:rPr>
                <w:iCs/>
                <w:sz w:val="20"/>
                <w:szCs w:val="20"/>
              </w:rPr>
            </w:pPr>
            <w:r w:rsidRPr="003E14AA">
              <w:rPr>
                <w:iCs/>
                <w:sz w:val="20"/>
                <w:szCs w:val="20"/>
              </w:rPr>
              <w:t>Price associated with highest MW in submitted Energy Offer Curve</w:t>
            </w:r>
          </w:p>
        </w:tc>
      </w:tr>
      <w:tr w:rsidR="003E14AA" w:rsidRPr="003E14AA" w14:paraId="1A8CCAF1" w14:textId="77777777" w:rsidTr="004D77CF">
        <w:trPr>
          <w:jc w:val="center"/>
        </w:trPr>
        <w:tc>
          <w:tcPr>
            <w:tcW w:w="3891" w:type="dxa"/>
            <w:tcBorders>
              <w:top w:val="single" w:sz="4" w:space="0" w:color="auto"/>
              <w:left w:val="single" w:sz="4" w:space="0" w:color="auto"/>
              <w:bottom w:val="single" w:sz="4" w:space="0" w:color="auto"/>
              <w:right w:val="single" w:sz="4" w:space="0" w:color="auto"/>
            </w:tcBorders>
            <w:hideMark/>
          </w:tcPr>
          <w:p w14:paraId="7F878994" w14:textId="77777777" w:rsidR="003E14AA" w:rsidRPr="003E14AA" w:rsidRDefault="003E14AA" w:rsidP="003E14AA">
            <w:pPr>
              <w:spacing w:after="60"/>
              <w:rPr>
                <w:iCs/>
                <w:sz w:val="20"/>
                <w:szCs w:val="20"/>
              </w:rPr>
            </w:pPr>
            <w:r w:rsidRPr="003E14AA">
              <w:rPr>
                <w:iCs/>
                <w:sz w:val="20"/>
                <w:szCs w:val="20"/>
              </w:rPr>
              <w:t>Energy Offer Curve</w:t>
            </w:r>
          </w:p>
        </w:tc>
        <w:tc>
          <w:tcPr>
            <w:tcW w:w="2630" w:type="dxa"/>
            <w:tcBorders>
              <w:top w:val="single" w:sz="4" w:space="0" w:color="auto"/>
              <w:left w:val="single" w:sz="4" w:space="0" w:color="auto"/>
              <w:bottom w:val="single" w:sz="4" w:space="0" w:color="auto"/>
              <w:right w:val="single" w:sz="4" w:space="0" w:color="auto"/>
            </w:tcBorders>
            <w:hideMark/>
          </w:tcPr>
          <w:p w14:paraId="0DB6028E" w14:textId="77777777" w:rsidR="003E14AA" w:rsidRPr="003E14AA" w:rsidRDefault="003E14AA" w:rsidP="003E14AA">
            <w:pPr>
              <w:spacing w:after="60"/>
              <w:rPr>
                <w:iCs/>
                <w:sz w:val="20"/>
                <w:szCs w:val="20"/>
              </w:rPr>
            </w:pPr>
            <w:r w:rsidRPr="003E14AA">
              <w:rPr>
                <w:iCs/>
                <w:sz w:val="20"/>
                <w:szCs w:val="20"/>
              </w:rPr>
              <w:t>Energy Offer Curve</w:t>
            </w:r>
          </w:p>
        </w:tc>
      </w:tr>
      <w:tr w:rsidR="003E14AA" w:rsidRPr="003E14AA" w14:paraId="079CC020" w14:textId="77777777" w:rsidTr="004D77CF">
        <w:trPr>
          <w:jc w:val="center"/>
        </w:trPr>
        <w:tc>
          <w:tcPr>
            <w:tcW w:w="3891" w:type="dxa"/>
            <w:tcBorders>
              <w:top w:val="single" w:sz="4" w:space="0" w:color="auto"/>
              <w:left w:val="single" w:sz="4" w:space="0" w:color="auto"/>
              <w:bottom w:val="single" w:sz="4" w:space="0" w:color="auto"/>
              <w:right w:val="single" w:sz="4" w:space="0" w:color="auto"/>
            </w:tcBorders>
            <w:hideMark/>
          </w:tcPr>
          <w:p w14:paraId="265252B9" w14:textId="77777777" w:rsidR="003E14AA" w:rsidRPr="003E14AA" w:rsidRDefault="003E14AA" w:rsidP="003E14AA">
            <w:pPr>
              <w:spacing w:after="60"/>
              <w:rPr>
                <w:iCs/>
                <w:sz w:val="20"/>
                <w:szCs w:val="20"/>
              </w:rPr>
            </w:pPr>
            <w:r w:rsidRPr="003E14AA">
              <w:rPr>
                <w:iCs/>
                <w:sz w:val="20"/>
                <w:szCs w:val="20"/>
              </w:rPr>
              <w:t>1 MW below lowest MW in Energy Offer Curve (if more than LSL)</w:t>
            </w:r>
          </w:p>
        </w:tc>
        <w:tc>
          <w:tcPr>
            <w:tcW w:w="2630" w:type="dxa"/>
            <w:tcBorders>
              <w:top w:val="single" w:sz="4" w:space="0" w:color="auto"/>
              <w:left w:val="single" w:sz="4" w:space="0" w:color="auto"/>
              <w:bottom w:val="single" w:sz="4" w:space="0" w:color="auto"/>
              <w:right w:val="single" w:sz="4" w:space="0" w:color="auto"/>
            </w:tcBorders>
            <w:hideMark/>
          </w:tcPr>
          <w:p w14:paraId="3F3C4E83" w14:textId="77777777" w:rsidR="003E14AA" w:rsidRPr="003E14AA" w:rsidRDefault="003E14AA" w:rsidP="003E14AA">
            <w:pPr>
              <w:spacing w:after="60"/>
              <w:rPr>
                <w:iCs/>
                <w:sz w:val="20"/>
                <w:szCs w:val="20"/>
              </w:rPr>
            </w:pPr>
            <w:r w:rsidRPr="003E14AA">
              <w:rPr>
                <w:iCs/>
                <w:sz w:val="20"/>
                <w:szCs w:val="20"/>
              </w:rPr>
              <w:t>-$249.99</w:t>
            </w:r>
          </w:p>
        </w:tc>
      </w:tr>
      <w:tr w:rsidR="003E14AA" w:rsidRPr="003E14AA" w14:paraId="4BA8E3E9" w14:textId="77777777" w:rsidTr="004D77CF">
        <w:trPr>
          <w:jc w:val="center"/>
        </w:trPr>
        <w:tc>
          <w:tcPr>
            <w:tcW w:w="3891" w:type="dxa"/>
            <w:tcBorders>
              <w:top w:val="single" w:sz="4" w:space="0" w:color="auto"/>
              <w:left w:val="single" w:sz="4" w:space="0" w:color="auto"/>
              <w:bottom w:val="single" w:sz="4" w:space="0" w:color="auto"/>
              <w:right w:val="single" w:sz="4" w:space="0" w:color="auto"/>
            </w:tcBorders>
            <w:hideMark/>
          </w:tcPr>
          <w:p w14:paraId="23833882" w14:textId="77777777" w:rsidR="003E14AA" w:rsidRPr="003E14AA" w:rsidRDefault="003E14AA" w:rsidP="003E14AA">
            <w:pPr>
              <w:spacing w:after="60"/>
              <w:rPr>
                <w:iCs/>
                <w:sz w:val="20"/>
                <w:szCs w:val="20"/>
              </w:rPr>
            </w:pPr>
            <w:r w:rsidRPr="003E14AA">
              <w:rPr>
                <w:iCs/>
                <w:sz w:val="20"/>
                <w:szCs w:val="20"/>
              </w:rPr>
              <w:t>LSL (if less than lowest MW in Energy Offer Curve)</w:t>
            </w:r>
          </w:p>
        </w:tc>
        <w:tc>
          <w:tcPr>
            <w:tcW w:w="2630" w:type="dxa"/>
            <w:tcBorders>
              <w:top w:val="single" w:sz="4" w:space="0" w:color="auto"/>
              <w:left w:val="single" w:sz="4" w:space="0" w:color="auto"/>
              <w:bottom w:val="single" w:sz="4" w:space="0" w:color="auto"/>
              <w:right w:val="single" w:sz="4" w:space="0" w:color="auto"/>
            </w:tcBorders>
            <w:hideMark/>
          </w:tcPr>
          <w:p w14:paraId="7C1BA57F" w14:textId="77777777" w:rsidR="003E14AA" w:rsidRPr="003E14AA" w:rsidRDefault="003E14AA" w:rsidP="003E14AA">
            <w:pPr>
              <w:spacing w:after="60"/>
              <w:rPr>
                <w:iCs/>
                <w:sz w:val="20"/>
                <w:szCs w:val="20"/>
              </w:rPr>
            </w:pPr>
            <w:r w:rsidRPr="003E14AA">
              <w:rPr>
                <w:iCs/>
                <w:sz w:val="20"/>
                <w:szCs w:val="20"/>
              </w:rPr>
              <w:t>-$250.00</w:t>
            </w:r>
          </w:p>
        </w:tc>
      </w:tr>
    </w:tbl>
    <w:p w14:paraId="293C3557" w14:textId="77777777" w:rsidR="003E14AA" w:rsidRPr="003E14AA" w:rsidRDefault="003E14AA" w:rsidP="003E14AA">
      <w:pPr>
        <w:spacing w:before="240" w:after="240"/>
        <w:ind w:left="1440" w:hanging="720"/>
        <w:rPr>
          <w:szCs w:val="20"/>
        </w:rPr>
      </w:pPr>
      <w:r w:rsidRPr="003E14AA">
        <w:rPr>
          <w:szCs w:val="20"/>
        </w:rPr>
        <w:t>(d)</w:t>
      </w:r>
      <w:r w:rsidRPr="003E14AA">
        <w:rPr>
          <w:szCs w:val="20"/>
        </w:rPr>
        <w:tab/>
        <w:t>IRRs</w:t>
      </w:r>
    </w:p>
    <w:p w14:paraId="05D72054" w14:textId="77777777" w:rsidR="003E14AA" w:rsidRPr="003E14AA" w:rsidRDefault="003E14AA" w:rsidP="003E14AA">
      <w:pPr>
        <w:spacing w:after="240"/>
        <w:ind w:left="2160" w:hanging="720"/>
        <w:rPr>
          <w:szCs w:val="20"/>
        </w:rPr>
      </w:pPr>
      <w:r w:rsidRPr="003E14AA">
        <w:rPr>
          <w:szCs w:val="20"/>
        </w:rPr>
        <w:t>(</w:t>
      </w:r>
      <w:proofErr w:type="spellStart"/>
      <w:r w:rsidRPr="003E14AA">
        <w:rPr>
          <w:szCs w:val="20"/>
        </w:rPr>
        <w:t>i</w:t>
      </w:r>
      <w:proofErr w:type="spellEnd"/>
      <w:r w:rsidRPr="003E14AA">
        <w:rPr>
          <w:szCs w:val="20"/>
        </w:rPr>
        <w:t>)</w:t>
      </w:r>
      <w:r w:rsidRPr="003E14AA">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3E14AA" w:rsidRPr="003E14AA" w14:paraId="346AC6AD" w14:textId="77777777" w:rsidTr="004D77CF">
        <w:trPr>
          <w:jc w:val="center"/>
        </w:trPr>
        <w:tc>
          <w:tcPr>
            <w:tcW w:w="3870" w:type="dxa"/>
            <w:tcBorders>
              <w:top w:val="single" w:sz="4" w:space="0" w:color="auto"/>
              <w:left w:val="single" w:sz="4" w:space="0" w:color="auto"/>
              <w:bottom w:val="single" w:sz="4" w:space="0" w:color="auto"/>
              <w:right w:val="single" w:sz="4" w:space="0" w:color="auto"/>
            </w:tcBorders>
            <w:hideMark/>
          </w:tcPr>
          <w:p w14:paraId="28FFE233" w14:textId="77777777" w:rsidR="003E14AA" w:rsidRPr="003E14AA" w:rsidRDefault="003E14AA" w:rsidP="003E14AA">
            <w:pPr>
              <w:spacing w:after="120"/>
              <w:rPr>
                <w:b/>
                <w:iCs/>
                <w:sz w:val="20"/>
                <w:szCs w:val="20"/>
              </w:rPr>
            </w:pPr>
            <w:r w:rsidRPr="003E14AA">
              <w:rPr>
                <w:b/>
                <w:iCs/>
                <w:sz w:val="20"/>
                <w:szCs w:val="20"/>
              </w:rPr>
              <w:t>MW</w:t>
            </w:r>
          </w:p>
        </w:tc>
        <w:tc>
          <w:tcPr>
            <w:tcW w:w="2610" w:type="dxa"/>
            <w:tcBorders>
              <w:top w:val="single" w:sz="4" w:space="0" w:color="auto"/>
              <w:left w:val="single" w:sz="4" w:space="0" w:color="auto"/>
              <w:bottom w:val="single" w:sz="4" w:space="0" w:color="auto"/>
              <w:right w:val="single" w:sz="4" w:space="0" w:color="auto"/>
            </w:tcBorders>
            <w:hideMark/>
          </w:tcPr>
          <w:p w14:paraId="7B959464" w14:textId="77777777" w:rsidR="003E14AA" w:rsidRPr="003E14AA" w:rsidRDefault="003E14AA" w:rsidP="003E14AA">
            <w:pPr>
              <w:spacing w:after="120"/>
              <w:rPr>
                <w:b/>
                <w:iCs/>
                <w:sz w:val="20"/>
                <w:szCs w:val="20"/>
              </w:rPr>
            </w:pPr>
            <w:r w:rsidRPr="003E14AA">
              <w:rPr>
                <w:b/>
                <w:iCs/>
                <w:sz w:val="20"/>
                <w:szCs w:val="20"/>
              </w:rPr>
              <w:t>Price (per MWh)</w:t>
            </w:r>
          </w:p>
        </w:tc>
      </w:tr>
      <w:tr w:rsidR="003E14AA" w:rsidRPr="003E14AA" w14:paraId="4F7D58C6" w14:textId="77777777" w:rsidTr="004D77CF">
        <w:trPr>
          <w:jc w:val="center"/>
        </w:trPr>
        <w:tc>
          <w:tcPr>
            <w:tcW w:w="3870" w:type="dxa"/>
            <w:tcBorders>
              <w:top w:val="single" w:sz="4" w:space="0" w:color="auto"/>
              <w:left w:val="single" w:sz="4" w:space="0" w:color="auto"/>
              <w:bottom w:val="single" w:sz="4" w:space="0" w:color="auto"/>
              <w:right w:val="single" w:sz="4" w:space="0" w:color="auto"/>
            </w:tcBorders>
            <w:hideMark/>
          </w:tcPr>
          <w:p w14:paraId="7F54A88B" w14:textId="77777777" w:rsidR="003E14AA" w:rsidRPr="003E14AA" w:rsidRDefault="003E14AA" w:rsidP="003E14AA">
            <w:pPr>
              <w:spacing w:after="60"/>
              <w:rPr>
                <w:iCs/>
                <w:sz w:val="20"/>
                <w:szCs w:val="20"/>
              </w:rPr>
            </w:pPr>
            <w:r w:rsidRPr="003E14AA">
              <w:rPr>
                <w:iCs/>
                <w:sz w:val="20"/>
                <w:szCs w:val="20"/>
              </w:rPr>
              <w:t>HSL</w:t>
            </w:r>
          </w:p>
        </w:tc>
        <w:tc>
          <w:tcPr>
            <w:tcW w:w="2610" w:type="dxa"/>
            <w:tcBorders>
              <w:top w:val="single" w:sz="4" w:space="0" w:color="auto"/>
              <w:left w:val="single" w:sz="4" w:space="0" w:color="auto"/>
              <w:bottom w:val="single" w:sz="4" w:space="0" w:color="auto"/>
              <w:right w:val="single" w:sz="4" w:space="0" w:color="auto"/>
            </w:tcBorders>
            <w:hideMark/>
          </w:tcPr>
          <w:p w14:paraId="6DD2EA8F" w14:textId="77777777" w:rsidR="003E14AA" w:rsidRPr="003E14AA" w:rsidRDefault="003E14AA" w:rsidP="003E14AA">
            <w:pPr>
              <w:spacing w:after="60"/>
              <w:rPr>
                <w:iCs/>
                <w:sz w:val="20"/>
                <w:szCs w:val="20"/>
              </w:rPr>
            </w:pPr>
            <w:r w:rsidRPr="003E14AA">
              <w:rPr>
                <w:iCs/>
                <w:sz w:val="20"/>
                <w:szCs w:val="20"/>
              </w:rPr>
              <w:t>$1,500</w:t>
            </w:r>
          </w:p>
        </w:tc>
      </w:tr>
      <w:tr w:rsidR="003E14AA" w:rsidRPr="003E14AA" w14:paraId="10A88EFE" w14:textId="77777777" w:rsidTr="004D77CF">
        <w:trPr>
          <w:jc w:val="center"/>
        </w:trPr>
        <w:tc>
          <w:tcPr>
            <w:tcW w:w="3870" w:type="dxa"/>
            <w:tcBorders>
              <w:top w:val="single" w:sz="4" w:space="0" w:color="auto"/>
              <w:left w:val="single" w:sz="4" w:space="0" w:color="auto"/>
              <w:bottom w:val="single" w:sz="4" w:space="0" w:color="auto"/>
              <w:right w:val="single" w:sz="4" w:space="0" w:color="auto"/>
            </w:tcBorders>
            <w:hideMark/>
          </w:tcPr>
          <w:p w14:paraId="16C38244" w14:textId="77777777" w:rsidR="003E14AA" w:rsidRPr="003E14AA" w:rsidRDefault="003E14AA" w:rsidP="003E14AA">
            <w:pPr>
              <w:spacing w:after="60"/>
              <w:rPr>
                <w:iCs/>
                <w:sz w:val="20"/>
                <w:szCs w:val="20"/>
              </w:rPr>
            </w:pPr>
            <w:r w:rsidRPr="003E14AA">
              <w:rPr>
                <w:iCs/>
                <w:sz w:val="20"/>
                <w:szCs w:val="20"/>
              </w:rPr>
              <w:t>HSL minus 1 MW</w:t>
            </w:r>
          </w:p>
        </w:tc>
        <w:tc>
          <w:tcPr>
            <w:tcW w:w="2610" w:type="dxa"/>
            <w:tcBorders>
              <w:top w:val="single" w:sz="4" w:space="0" w:color="auto"/>
              <w:left w:val="single" w:sz="4" w:space="0" w:color="auto"/>
              <w:bottom w:val="single" w:sz="4" w:space="0" w:color="auto"/>
              <w:right w:val="single" w:sz="4" w:space="0" w:color="auto"/>
            </w:tcBorders>
            <w:hideMark/>
          </w:tcPr>
          <w:p w14:paraId="6569387A" w14:textId="77777777" w:rsidR="003E14AA" w:rsidRPr="003E14AA" w:rsidRDefault="003E14AA" w:rsidP="003E14AA">
            <w:pPr>
              <w:spacing w:after="60"/>
              <w:rPr>
                <w:iCs/>
                <w:sz w:val="20"/>
                <w:szCs w:val="20"/>
              </w:rPr>
            </w:pPr>
            <w:r w:rsidRPr="003E14AA">
              <w:rPr>
                <w:iCs/>
                <w:sz w:val="20"/>
                <w:szCs w:val="20"/>
              </w:rPr>
              <w:t>-$249.99</w:t>
            </w:r>
          </w:p>
        </w:tc>
      </w:tr>
      <w:tr w:rsidR="003E14AA" w:rsidRPr="003E14AA" w14:paraId="7991BEC4" w14:textId="77777777" w:rsidTr="004D77CF">
        <w:trPr>
          <w:jc w:val="center"/>
        </w:trPr>
        <w:tc>
          <w:tcPr>
            <w:tcW w:w="3870" w:type="dxa"/>
            <w:tcBorders>
              <w:top w:val="single" w:sz="4" w:space="0" w:color="auto"/>
              <w:left w:val="single" w:sz="4" w:space="0" w:color="auto"/>
              <w:bottom w:val="single" w:sz="4" w:space="0" w:color="auto"/>
              <w:right w:val="single" w:sz="4" w:space="0" w:color="auto"/>
            </w:tcBorders>
            <w:hideMark/>
          </w:tcPr>
          <w:p w14:paraId="2D82649D" w14:textId="77777777" w:rsidR="003E14AA" w:rsidRPr="003E14AA" w:rsidRDefault="003E14AA" w:rsidP="003E14AA">
            <w:pPr>
              <w:spacing w:after="60"/>
              <w:rPr>
                <w:iCs/>
                <w:sz w:val="20"/>
                <w:szCs w:val="20"/>
              </w:rPr>
            </w:pPr>
            <w:r w:rsidRPr="003E14AA">
              <w:rPr>
                <w:iCs/>
                <w:sz w:val="20"/>
                <w:szCs w:val="20"/>
              </w:rPr>
              <w:t>LSL</w:t>
            </w:r>
          </w:p>
        </w:tc>
        <w:tc>
          <w:tcPr>
            <w:tcW w:w="2610" w:type="dxa"/>
            <w:tcBorders>
              <w:top w:val="single" w:sz="4" w:space="0" w:color="auto"/>
              <w:left w:val="single" w:sz="4" w:space="0" w:color="auto"/>
              <w:bottom w:val="single" w:sz="4" w:space="0" w:color="auto"/>
              <w:right w:val="single" w:sz="4" w:space="0" w:color="auto"/>
            </w:tcBorders>
            <w:hideMark/>
          </w:tcPr>
          <w:p w14:paraId="7E5AB9AB" w14:textId="77777777" w:rsidR="003E14AA" w:rsidRPr="003E14AA" w:rsidRDefault="003E14AA" w:rsidP="003E14AA">
            <w:pPr>
              <w:spacing w:after="60"/>
              <w:rPr>
                <w:iCs/>
                <w:sz w:val="20"/>
                <w:szCs w:val="20"/>
              </w:rPr>
            </w:pPr>
            <w:r w:rsidRPr="003E14AA">
              <w:rPr>
                <w:iCs/>
                <w:sz w:val="20"/>
                <w:szCs w:val="20"/>
              </w:rPr>
              <w:t>-$250.00</w:t>
            </w:r>
          </w:p>
        </w:tc>
      </w:tr>
    </w:tbl>
    <w:p w14:paraId="675069E6" w14:textId="77777777" w:rsidR="003E14AA" w:rsidRPr="003E14AA" w:rsidRDefault="003E14AA" w:rsidP="003E14AA">
      <w:pPr>
        <w:spacing w:before="240" w:after="240"/>
        <w:ind w:left="2160" w:hanging="720"/>
        <w:rPr>
          <w:szCs w:val="20"/>
        </w:rPr>
      </w:pPr>
      <w:r w:rsidRPr="003E14AA">
        <w:rPr>
          <w:szCs w:val="20"/>
        </w:rPr>
        <w:t>(ii)</w:t>
      </w:r>
      <w:r w:rsidRPr="003E14AA">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3E14AA" w:rsidRPr="003E14AA" w14:paraId="52D9ACB0" w14:textId="77777777" w:rsidTr="004D77CF">
        <w:trPr>
          <w:jc w:val="center"/>
        </w:trPr>
        <w:tc>
          <w:tcPr>
            <w:tcW w:w="3780" w:type="dxa"/>
            <w:tcBorders>
              <w:top w:val="single" w:sz="4" w:space="0" w:color="auto"/>
              <w:left w:val="single" w:sz="4" w:space="0" w:color="auto"/>
              <w:bottom w:val="single" w:sz="4" w:space="0" w:color="auto"/>
              <w:right w:val="single" w:sz="4" w:space="0" w:color="auto"/>
            </w:tcBorders>
            <w:hideMark/>
          </w:tcPr>
          <w:p w14:paraId="12FB90C6" w14:textId="77777777" w:rsidR="003E14AA" w:rsidRPr="003E14AA" w:rsidRDefault="003E14AA" w:rsidP="003E14AA">
            <w:pPr>
              <w:spacing w:after="120"/>
              <w:rPr>
                <w:b/>
                <w:iCs/>
                <w:sz w:val="20"/>
                <w:szCs w:val="20"/>
              </w:rPr>
            </w:pPr>
            <w:r w:rsidRPr="003E14AA">
              <w:rPr>
                <w:b/>
                <w:iCs/>
                <w:sz w:val="20"/>
                <w:szCs w:val="20"/>
              </w:rPr>
              <w:t>MW</w:t>
            </w:r>
          </w:p>
        </w:tc>
        <w:tc>
          <w:tcPr>
            <w:tcW w:w="2745" w:type="dxa"/>
            <w:tcBorders>
              <w:top w:val="single" w:sz="4" w:space="0" w:color="auto"/>
              <w:left w:val="single" w:sz="4" w:space="0" w:color="auto"/>
              <w:bottom w:val="single" w:sz="4" w:space="0" w:color="auto"/>
              <w:right w:val="single" w:sz="4" w:space="0" w:color="auto"/>
            </w:tcBorders>
            <w:hideMark/>
          </w:tcPr>
          <w:p w14:paraId="57EDA4D7" w14:textId="77777777" w:rsidR="003E14AA" w:rsidRPr="003E14AA" w:rsidRDefault="003E14AA" w:rsidP="003E14AA">
            <w:pPr>
              <w:spacing w:after="120"/>
              <w:rPr>
                <w:b/>
                <w:iCs/>
                <w:sz w:val="20"/>
                <w:szCs w:val="20"/>
              </w:rPr>
            </w:pPr>
            <w:r w:rsidRPr="003E14AA">
              <w:rPr>
                <w:b/>
                <w:iCs/>
                <w:sz w:val="20"/>
                <w:szCs w:val="20"/>
              </w:rPr>
              <w:t>Price (per MWh)</w:t>
            </w:r>
          </w:p>
        </w:tc>
      </w:tr>
      <w:tr w:rsidR="003E14AA" w:rsidRPr="003E14AA" w14:paraId="455CBB93" w14:textId="77777777" w:rsidTr="004D77CF">
        <w:trPr>
          <w:jc w:val="center"/>
        </w:trPr>
        <w:tc>
          <w:tcPr>
            <w:tcW w:w="3780" w:type="dxa"/>
            <w:tcBorders>
              <w:top w:val="single" w:sz="4" w:space="0" w:color="auto"/>
              <w:left w:val="single" w:sz="4" w:space="0" w:color="auto"/>
              <w:bottom w:val="single" w:sz="4" w:space="0" w:color="auto"/>
              <w:right w:val="single" w:sz="4" w:space="0" w:color="auto"/>
            </w:tcBorders>
            <w:hideMark/>
          </w:tcPr>
          <w:p w14:paraId="03C2BAF3" w14:textId="77777777" w:rsidR="003E14AA" w:rsidRPr="003E14AA" w:rsidRDefault="003E14AA" w:rsidP="003E14AA">
            <w:pPr>
              <w:spacing w:after="60"/>
              <w:rPr>
                <w:iCs/>
                <w:sz w:val="20"/>
                <w:szCs w:val="20"/>
              </w:rPr>
            </w:pPr>
            <w:r w:rsidRPr="003E14AA">
              <w:rPr>
                <w:iCs/>
                <w:sz w:val="20"/>
                <w:szCs w:val="20"/>
              </w:rPr>
              <w:t>HSL (if more than highest MW in submitted Energy Offer Curve)</w:t>
            </w:r>
          </w:p>
        </w:tc>
        <w:tc>
          <w:tcPr>
            <w:tcW w:w="2745" w:type="dxa"/>
            <w:tcBorders>
              <w:top w:val="single" w:sz="4" w:space="0" w:color="auto"/>
              <w:left w:val="single" w:sz="4" w:space="0" w:color="auto"/>
              <w:bottom w:val="single" w:sz="4" w:space="0" w:color="auto"/>
              <w:right w:val="single" w:sz="4" w:space="0" w:color="auto"/>
            </w:tcBorders>
            <w:hideMark/>
          </w:tcPr>
          <w:p w14:paraId="608ABC0A" w14:textId="77777777" w:rsidR="003E14AA" w:rsidRPr="003E14AA" w:rsidRDefault="003E14AA" w:rsidP="003E14AA">
            <w:pPr>
              <w:spacing w:after="60"/>
              <w:rPr>
                <w:iCs/>
                <w:sz w:val="20"/>
                <w:szCs w:val="20"/>
              </w:rPr>
            </w:pPr>
            <w:r w:rsidRPr="003E14AA">
              <w:rPr>
                <w:iCs/>
                <w:sz w:val="20"/>
                <w:szCs w:val="20"/>
              </w:rPr>
              <w:t>Price associated with the highest MW in submitted Energy Offer Curve</w:t>
            </w:r>
          </w:p>
        </w:tc>
      </w:tr>
      <w:tr w:rsidR="003E14AA" w:rsidRPr="003E14AA" w14:paraId="6DEE6AC7" w14:textId="77777777" w:rsidTr="004D77CF">
        <w:trPr>
          <w:jc w:val="center"/>
        </w:trPr>
        <w:tc>
          <w:tcPr>
            <w:tcW w:w="3780" w:type="dxa"/>
            <w:tcBorders>
              <w:top w:val="single" w:sz="4" w:space="0" w:color="auto"/>
              <w:left w:val="single" w:sz="4" w:space="0" w:color="auto"/>
              <w:bottom w:val="single" w:sz="4" w:space="0" w:color="auto"/>
              <w:right w:val="single" w:sz="4" w:space="0" w:color="auto"/>
            </w:tcBorders>
            <w:hideMark/>
          </w:tcPr>
          <w:p w14:paraId="1194DE7B" w14:textId="77777777" w:rsidR="003E14AA" w:rsidRPr="003E14AA" w:rsidRDefault="003E14AA" w:rsidP="003E14AA">
            <w:pPr>
              <w:spacing w:after="60"/>
              <w:rPr>
                <w:iCs/>
                <w:sz w:val="20"/>
                <w:szCs w:val="20"/>
              </w:rPr>
            </w:pPr>
            <w:r w:rsidRPr="003E14AA">
              <w:rPr>
                <w:iCs/>
                <w:sz w:val="20"/>
                <w:szCs w:val="20"/>
              </w:rPr>
              <w:t>Energy Offer Curve</w:t>
            </w:r>
          </w:p>
        </w:tc>
        <w:tc>
          <w:tcPr>
            <w:tcW w:w="2745" w:type="dxa"/>
            <w:tcBorders>
              <w:top w:val="single" w:sz="4" w:space="0" w:color="auto"/>
              <w:left w:val="single" w:sz="4" w:space="0" w:color="auto"/>
              <w:bottom w:val="single" w:sz="4" w:space="0" w:color="auto"/>
              <w:right w:val="single" w:sz="4" w:space="0" w:color="auto"/>
            </w:tcBorders>
            <w:hideMark/>
          </w:tcPr>
          <w:p w14:paraId="1727D3A0" w14:textId="77777777" w:rsidR="003E14AA" w:rsidRPr="003E14AA" w:rsidRDefault="003E14AA" w:rsidP="003E14AA">
            <w:pPr>
              <w:spacing w:after="60"/>
              <w:rPr>
                <w:iCs/>
                <w:sz w:val="20"/>
                <w:szCs w:val="20"/>
              </w:rPr>
            </w:pPr>
            <w:r w:rsidRPr="003E14AA">
              <w:rPr>
                <w:iCs/>
                <w:sz w:val="20"/>
                <w:szCs w:val="20"/>
              </w:rPr>
              <w:t>Energy Offer Curve</w:t>
            </w:r>
          </w:p>
        </w:tc>
      </w:tr>
      <w:tr w:rsidR="003E14AA" w:rsidRPr="003E14AA" w14:paraId="711DAE71" w14:textId="77777777" w:rsidTr="004D77CF">
        <w:trPr>
          <w:jc w:val="center"/>
        </w:trPr>
        <w:tc>
          <w:tcPr>
            <w:tcW w:w="3780" w:type="dxa"/>
            <w:tcBorders>
              <w:top w:val="single" w:sz="4" w:space="0" w:color="auto"/>
              <w:left w:val="single" w:sz="4" w:space="0" w:color="auto"/>
              <w:bottom w:val="single" w:sz="4" w:space="0" w:color="auto"/>
              <w:right w:val="single" w:sz="4" w:space="0" w:color="auto"/>
            </w:tcBorders>
            <w:hideMark/>
          </w:tcPr>
          <w:p w14:paraId="6E834356" w14:textId="77777777" w:rsidR="003E14AA" w:rsidRPr="003E14AA" w:rsidRDefault="003E14AA" w:rsidP="003E14AA">
            <w:pPr>
              <w:spacing w:after="60"/>
              <w:rPr>
                <w:iCs/>
                <w:sz w:val="20"/>
                <w:szCs w:val="20"/>
              </w:rPr>
            </w:pPr>
            <w:r w:rsidRPr="003E14AA">
              <w:rPr>
                <w:iCs/>
                <w:sz w:val="20"/>
                <w:szCs w:val="20"/>
              </w:rPr>
              <w:t>1 MW below lowest MW in Energy Offer Curve (if more than LSL)</w:t>
            </w:r>
          </w:p>
        </w:tc>
        <w:tc>
          <w:tcPr>
            <w:tcW w:w="2745" w:type="dxa"/>
            <w:tcBorders>
              <w:top w:val="single" w:sz="4" w:space="0" w:color="auto"/>
              <w:left w:val="single" w:sz="4" w:space="0" w:color="auto"/>
              <w:bottom w:val="single" w:sz="4" w:space="0" w:color="auto"/>
              <w:right w:val="single" w:sz="4" w:space="0" w:color="auto"/>
            </w:tcBorders>
            <w:hideMark/>
          </w:tcPr>
          <w:p w14:paraId="3CBB1B93" w14:textId="77777777" w:rsidR="003E14AA" w:rsidRPr="003E14AA" w:rsidRDefault="003E14AA" w:rsidP="003E14AA">
            <w:pPr>
              <w:spacing w:after="60"/>
              <w:rPr>
                <w:iCs/>
                <w:sz w:val="20"/>
                <w:szCs w:val="20"/>
              </w:rPr>
            </w:pPr>
            <w:r w:rsidRPr="003E14AA">
              <w:rPr>
                <w:iCs/>
                <w:sz w:val="20"/>
                <w:szCs w:val="20"/>
              </w:rPr>
              <w:t>-$249.99</w:t>
            </w:r>
          </w:p>
        </w:tc>
      </w:tr>
      <w:tr w:rsidR="003E14AA" w:rsidRPr="003E14AA" w14:paraId="196A57B0" w14:textId="77777777" w:rsidTr="004D77CF">
        <w:trPr>
          <w:jc w:val="center"/>
        </w:trPr>
        <w:tc>
          <w:tcPr>
            <w:tcW w:w="3780" w:type="dxa"/>
            <w:tcBorders>
              <w:top w:val="single" w:sz="4" w:space="0" w:color="auto"/>
              <w:left w:val="single" w:sz="4" w:space="0" w:color="auto"/>
              <w:bottom w:val="single" w:sz="4" w:space="0" w:color="auto"/>
              <w:right w:val="single" w:sz="4" w:space="0" w:color="auto"/>
            </w:tcBorders>
            <w:hideMark/>
          </w:tcPr>
          <w:p w14:paraId="1ABA0F4D" w14:textId="77777777" w:rsidR="003E14AA" w:rsidRPr="003E14AA" w:rsidRDefault="003E14AA" w:rsidP="003E14AA">
            <w:pPr>
              <w:spacing w:after="60"/>
              <w:rPr>
                <w:iCs/>
                <w:sz w:val="20"/>
                <w:szCs w:val="20"/>
              </w:rPr>
            </w:pPr>
            <w:r w:rsidRPr="003E14AA">
              <w:rPr>
                <w:iCs/>
                <w:sz w:val="20"/>
                <w:szCs w:val="20"/>
              </w:rPr>
              <w:t>LSL (if less than lowest MW in Energy Offer Curve)</w:t>
            </w:r>
          </w:p>
        </w:tc>
        <w:tc>
          <w:tcPr>
            <w:tcW w:w="2745" w:type="dxa"/>
            <w:tcBorders>
              <w:top w:val="single" w:sz="4" w:space="0" w:color="auto"/>
              <w:left w:val="single" w:sz="4" w:space="0" w:color="auto"/>
              <w:bottom w:val="single" w:sz="4" w:space="0" w:color="auto"/>
              <w:right w:val="single" w:sz="4" w:space="0" w:color="auto"/>
            </w:tcBorders>
            <w:hideMark/>
          </w:tcPr>
          <w:p w14:paraId="6EE9C653" w14:textId="77777777" w:rsidR="003E14AA" w:rsidRPr="003E14AA" w:rsidRDefault="003E14AA" w:rsidP="003E14AA">
            <w:pPr>
              <w:spacing w:after="60"/>
              <w:rPr>
                <w:iCs/>
                <w:sz w:val="20"/>
                <w:szCs w:val="20"/>
              </w:rPr>
            </w:pPr>
            <w:r w:rsidRPr="003E14AA">
              <w:rPr>
                <w:iCs/>
                <w:sz w:val="20"/>
                <w:szCs w:val="20"/>
              </w:rPr>
              <w:t>-$250.00</w:t>
            </w:r>
          </w:p>
        </w:tc>
      </w:tr>
    </w:tbl>
    <w:p w14:paraId="1FB2C665" w14:textId="77777777" w:rsidR="003E14AA" w:rsidRPr="003E14AA" w:rsidRDefault="003E14AA" w:rsidP="003E14AA">
      <w:pPr>
        <w:spacing w:before="240" w:after="240"/>
        <w:ind w:left="1440" w:hanging="720"/>
        <w:rPr>
          <w:szCs w:val="20"/>
        </w:rPr>
      </w:pPr>
      <w:r w:rsidRPr="003E14AA">
        <w:rPr>
          <w:szCs w:val="20"/>
        </w:rPr>
        <w:t>(e)</w:t>
      </w:r>
      <w:r w:rsidRPr="003E14AA">
        <w:rPr>
          <w:szCs w:val="20"/>
        </w:rPr>
        <w:tab/>
        <w:t xml:space="preserve">RUC-committed Resources </w:t>
      </w:r>
    </w:p>
    <w:p w14:paraId="2871C0CC" w14:textId="77777777" w:rsidR="003E14AA" w:rsidRPr="003E14AA" w:rsidRDefault="003E14AA" w:rsidP="003E14AA">
      <w:pPr>
        <w:spacing w:before="240" w:after="240"/>
        <w:ind w:left="2160" w:hanging="720"/>
        <w:rPr>
          <w:szCs w:val="20"/>
        </w:rPr>
      </w:pPr>
      <w:r w:rsidRPr="003E14AA">
        <w:rPr>
          <w:szCs w:val="20"/>
        </w:rPr>
        <w:t>(</w:t>
      </w:r>
      <w:proofErr w:type="spellStart"/>
      <w:r w:rsidRPr="003E14AA">
        <w:rPr>
          <w:szCs w:val="20"/>
        </w:rPr>
        <w:t>i</w:t>
      </w:r>
      <w:proofErr w:type="spellEnd"/>
      <w:r w:rsidRPr="003E14AA">
        <w:rPr>
          <w:szCs w:val="20"/>
        </w:rPr>
        <w:t>)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3E14AA" w:rsidRPr="003E14AA" w14:paraId="20AE8F51" w14:textId="77777777" w:rsidTr="004D77CF">
        <w:trPr>
          <w:trHeight w:val="359"/>
        </w:trPr>
        <w:tc>
          <w:tcPr>
            <w:tcW w:w="3540" w:type="dxa"/>
            <w:tcBorders>
              <w:top w:val="single" w:sz="4" w:space="0" w:color="auto"/>
              <w:left w:val="single" w:sz="4" w:space="0" w:color="auto"/>
              <w:bottom w:val="single" w:sz="4" w:space="0" w:color="auto"/>
              <w:right w:val="single" w:sz="4" w:space="0" w:color="auto"/>
            </w:tcBorders>
            <w:hideMark/>
          </w:tcPr>
          <w:p w14:paraId="2EFE1D1D" w14:textId="77777777" w:rsidR="003E14AA" w:rsidRPr="003E14AA" w:rsidRDefault="003E14AA" w:rsidP="003E14AA">
            <w:pPr>
              <w:spacing w:after="120"/>
              <w:rPr>
                <w:b/>
                <w:iCs/>
                <w:sz w:val="20"/>
                <w:szCs w:val="20"/>
              </w:rPr>
            </w:pPr>
            <w:r w:rsidRPr="003E14AA">
              <w:rPr>
                <w:b/>
                <w:iCs/>
                <w:sz w:val="20"/>
                <w:szCs w:val="20"/>
              </w:rPr>
              <w:lastRenderedPageBreak/>
              <w:t>MW</w:t>
            </w:r>
          </w:p>
        </w:tc>
        <w:tc>
          <w:tcPr>
            <w:tcW w:w="2810" w:type="dxa"/>
            <w:tcBorders>
              <w:top w:val="single" w:sz="4" w:space="0" w:color="auto"/>
              <w:left w:val="single" w:sz="4" w:space="0" w:color="auto"/>
              <w:bottom w:val="single" w:sz="4" w:space="0" w:color="auto"/>
              <w:right w:val="single" w:sz="4" w:space="0" w:color="auto"/>
            </w:tcBorders>
            <w:hideMark/>
          </w:tcPr>
          <w:p w14:paraId="65AFB48E" w14:textId="77777777" w:rsidR="003E14AA" w:rsidRPr="003E14AA" w:rsidRDefault="003E14AA" w:rsidP="003E14AA">
            <w:pPr>
              <w:spacing w:after="120"/>
              <w:rPr>
                <w:b/>
                <w:iCs/>
                <w:sz w:val="20"/>
                <w:szCs w:val="20"/>
              </w:rPr>
            </w:pPr>
            <w:r w:rsidRPr="003E14AA">
              <w:rPr>
                <w:b/>
                <w:iCs/>
                <w:sz w:val="20"/>
                <w:szCs w:val="20"/>
              </w:rPr>
              <w:t>Price (per MWh)</w:t>
            </w:r>
          </w:p>
        </w:tc>
      </w:tr>
      <w:tr w:rsidR="003E14AA" w:rsidRPr="003E14AA" w14:paraId="1A03597F" w14:textId="77777777" w:rsidTr="004D77CF">
        <w:trPr>
          <w:trHeight w:val="364"/>
        </w:trPr>
        <w:tc>
          <w:tcPr>
            <w:tcW w:w="3540" w:type="dxa"/>
            <w:tcBorders>
              <w:top w:val="single" w:sz="4" w:space="0" w:color="auto"/>
              <w:left w:val="single" w:sz="4" w:space="0" w:color="auto"/>
              <w:bottom w:val="single" w:sz="4" w:space="0" w:color="auto"/>
              <w:right w:val="single" w:sz="4" w:space="0" w:color="auto"/>
            </w:tcBorders>
            <w:hideMark/>
          </w:tcPr>
          <w:p w14:paraId="63BCE732" w14:textId="77777777" w:rsidR="003E14AA" w:rsidRPr="003E14AA" w:rsidRDefault="003E14AA" w:rsidP="003E14AA">
            <w:pPr>
              <w:spacing w:after="60"/>
              <w:rPr>
                <w:iCs/>
                <w:sz w:val="20"/>
                <w:szCs w:val="20"/>
              </w:rPr>
            </w:pPr>
            <w:r w:rsidRPr="003E14AA">
              <w:rPr>
                <w:iCs/>
                <w:sz w:val="20"/>
                <w:szCs w:val="20"/>
              </w:rPr>
              <w:t xml:space="preserve">HSL </w:t>
            </w:r>
          </w:p>
        </w:tc>
        <w:tc>
          <w:tcPr>
            <w:tcW w:w="2810" w:type="dxa"/>
            <w:tcBorders>
              <w:top w:val="single" w:sz="4" w:space="0" w:color="auto"/>
              <w:left w:val="single" w:sz="4" w:space="0" w:color="auto"/>
              <w:bottom w:val="single" w:sz="4" w:space="0" w:color="auto"/>
              <w:right w:val="single" w:sz="4" w:space="0" w:color="auto"/>
            </w:tcBorders>
            <w:hideMark/>
          </w:tcPr>
          <w:p w14:paraId="60FE6206" w14:textId="77777777" w:rsidR="003E14AA" w:rsidRPr="003E14AA" w:rsidRDefault="003E14AA" w:rsidP="003E14AA">
            <w:pPr>
              <w:spacing w:after="60"/>
              <w:rPr>
                <w:iCs/>
                <w:sz w:val="20"/>
                <w:szCs w:val="20"/>
              </w:rPr>
            </w:pPr>
            <w:r w:rsidRPr="003E14AA">
              <w:rPr>
                <w:iCs/>
                <w:sz w:val="20"/>
                <w:szCs w:val="20"/>
              </w:rPr>
              <w:t>$</w:t>
            </w:r>
            <w:ins w:id="238" w:author="Joint Commenters 032422" w:date="2022-03-22T11:43:00Z">
              <w:r w:rsidRPr="003E14AA">
                <w:rPr>
                  <w:iCs/>
                  <w:sz w:val="20"/>
                  <w:szCs w:val="20"/>
                </w:rPr>
                <w:t>2</w:t>
              </w:r>
            </w:ins>
            <w:ins w:id="239" w:author="TAC 033022" w:date="2022-03-30T11:30:00Z">
              <w:r w:rsidRPr="003E14AA">
                <w:rPr>
                  <w:iCs/>
                  <w:sz w:val="20"/>
                  <w:szCs w:val="20"/>
                </w:rPr>
                <w:t>5</w:t>
              </w:r>
            </w:ins>
            <w:ins w:id="240" w:author="Joint Commenters 032422" w:date="2022-03-22T11:43:00Z">
              <w:del w:id="241" w:author="TAC 033022" w:date="2022-03-30T11:30:00Z">
                <w:r w:rsidRPr="003E14AA" w:rsidDel="00A6216E">
                  <w:rPr>
                    <w:iCs/>
                    <w:sz w:val="20"/>
                    <w:szCs w:val="20"/>
                  </w:rPr>
                  <w:delText>0</w:delText>
                </w:r>
              </w:del>
              <w:r w:rsidRPr="003E14AA">
                <w:rPr>
                  <w:iCs/>
                  <w:sz w:val="20"/>
                  <w:szCs w:val="20"/>
                </w:rPr>
                <w:t>0</w:t>
              </w:r>
            </w:ins>
            <w:ins w:id="242" w:author="IMM" w:date="2021-08-09T15:30:00Z">
              <w:del w:id="243" w:author="Joint Commenters 032422" w:date="2022-03-22T11:43:00Z">
                <w:r w:rsidRPr="003E14AA" w:rsidDel="0010313E">
                  <w:rPr>
                    <w:iCs/>
                    <w:sz w:val="20"/>
                    <w:szCs w:val="20"/>
                  </w:rPr>
                  <w:delText>75</w:delText>
                </w:r>
              </w:del>
            </w:ins>
            <w:del w:id="244" w:author="IMM" w:date="2021-08-09T15:30:00Z">
              <w:r w:rsidRPr="003E14AA">
                <w:rPr>
                  <w:iCs/>
                  <w:sz w:val="20"/>
                  <w:szCs w:val="20"/>
                </w:rPr>
                <w:delText>1,500</w:delText>
              </w:r>
            </w:del>
          </w:p>
        </w:tc>
      </w:tr>
      <w:tr w:rsidR="003E14AA" w:rsidRPr="003E14AA" w14:paraId="4D9AB447" w14:textId="77777777" w:rsidTr="004D77CF">
        <w:trPr>
          <w:trHeight w:val="377"/>
        </w:trPr>
        <w:tc>
          <w:tcPr>
            <w:tcW w:w="3540" w:type="dxa"/>
            <w:tcBorders>
              <w:top w:val="single" w:sz="4" w:space="0" w:color="auto"/>
              <w:left w:val="single" w:sz="4" w:space="0" w:color="auto"/>
              <w:bottom w:val="single" w:sz="4" w:space="0" w:color="auto"/>
              <w:right w:val="single" w:sz="4" w:space="0" w:color="auto"/>
            </w:tcBorders>
            <w:hideMark/>
          </w:tcPr>
          <w:p w14:paraId="0D8D2466" w14:textId="77777777" w:rsidR="003E14AA" w:rsidRPr="003E14AA" w:rsidRDefault="003E14AA" w:rsidP="003E14AA">
            <w:pPr>
              <w:spacing w:after="60"/>
              <w:rPr>
                <w:iCs/>
                <w:sz w:val="20"/>
                <w:szCs w:val="20"/>
              </w:rPr>
            </w:pPr>
            <w:r w:rsidRPr="003E14AA">
              <w:rPr>
                <w:iCs/>
                <w:sz w:val="20"/>
                <w:szCs w:val="20"/>
              </w:rPr>
              <w:t>Zero</w:t>
            </w:r>
          </w:p>
        </w:tc>
        <w:tc>
          <w:tcPr>
            <w:tcW w:w="2810" w:type="dxa"/>
            <w:tcBorders>
              <w:top w:val="single" w:sz="4" w:space="0" w:color="auto"/>
              <w:left w:val="single" w:sz="4" w:space="0" w:color="auto"/>
              <w:bottom w:val="single" w:sz="4" w:space="0" w:color="auto"/>
              <w:right w:val="single" w:sz="4" w:space="0" w:color="auto"/>
            </w:tcBorders>
            <w:hideMark/>
          </w:tcPr>
          <w:p w14:paraId="7ABA0690" w14:textId="77777777" w:rsidR="003E14AA" w:rsidRPr="003E14AA" w:rsidRDefault="003E14AA" w:rsidP="003E14AA">
            <w:pPr>
              <w:spacing w:after="60"/>
              <w:rPr>
                <w:iCs/>
                <w:sz w:val="20"/>
                <w:szCs w:val="20"/>
              </w:rPr>
            </w:pPr>
            <w:r w:rsidRPr="003E14AA">
              <w:rPr>
                <w:iCs/>
                <w:sz w:val="20"/>
                <w:szCs w:val="20"/>
              </w:rPr>
              <w:t>$</w:t>
            </w:r>
            <w:ins w:id="245" w:author="Joint Commenters 032422" w:date="2022-03-22T11:43:00Z">
              <w:r w:rsidRPr="003E14AA">
                <w:rPr>
                  <w:iCs/>
                  <w:sz w:val="20"/>
                  <w:szCs w:val="20"/>
                </w:rPr>
                <w:t>2</w:t>
              </w:r>
            </w:ins>
            <w:ins w:id="246" w:author="TAC 033022" w:date="2022-03-30T11:30:00Z">
              <w:r w:rsidRPr="003E14AA">
                <w:rPr>
                  <w:iCs/>
                  <w:sz w:val="20"/>
                  <w:szCs w:val="20"/>
                </w:rPr>
                <w:t>5</w:t>
              </w:r>
            </w:ins>
            <w:ins w:id="247" w:author="Joint Commenters 032422" w:date="2022-03-22T11:43:00Z">
              <w:del w:id="248" w:author="TAC 033022" w:date="2022-03-30T11:30:00Z">
                <w:r w:rsidRPr="003E14AA" w:rsidDel="00A6216E">
                  <w:rPr>
                    <w:iCs/>
                    <w:sz w:val="20"/>
                    <w:szCs w:val="20"/>
                  </w:rPr>
                  <w:delText>0</w:delText>
                </w:r>
              </w:del>
              <w:r w:rsidRPr="003E14AA">
                <w:rPr>
                  <w:iCs/>
                  <w:sz w:val="20"/>
                  <w:szCs w:val="20"/>
                </w:rPr>
                <w:t>0</w:t>
              </w:r>
            </w:ins>
            <w:ins w:id="249" w:author="IMM" w:date="2021-08-09T15:30:00Z">
              <w:del w:id="250" w:author="Joint Commenters 032422" w:date="2022-03-22T11:44:00Z">
                <w:r w:rsidRPr="003E14AA" w:rsidDel="0010313E">
                  <w:rPr>
                    <w:iCs/>
                    <w:sz w:val="20"/>
                    <w:szCs w:val="20"/>
                  </w:rPr>
                  <w:delText>75</w:delText>
                </w:r>
              </w:del>
            </w:ins>
            <w:del w:id="251" w:author="IMM" w:date="2021-08-09T15:30:00Z">
              <w:r w:rsidRPr="003E14AA">
                <w:rPr>
                  <w:iCs/>
                  <w:sz w:val="20"/>
                  <w:szCs w:val="20"/>
                </w:rPr>
                <w:delText>1,500</w:delText>
              </w:r>
            </w:del>
          </w:p>
        </w:tc>
      </w:tr>
    </w:tbl>
    <w:p w14:paraId="4302EC46" w14:textId="77777777" w:rsidR="003E14AA" w:rsidRPr="003E14AA" w:rsidRDefault="003E14AA" w:rsidP="003E14AA">
      <w:pPr>
        <w:spacing w:before="240" w:after="240"/>
        <w:ind w:left="2160" w:hanging="720"/>
        <w:rPr>
          <w:szCs w:val="20"/>
        </w:rPr>
      </w:pPr>
      <w:r w:rsidRPr="003E14AA">
        <w:rPr>
          <w:szCs w:val="20"/>
        </w:rPr>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3E14AA" w:rsidRPr="003E14AA" w14:paraId="4A5CB08F" w14:textId="77777777" w:rsidTr="004D77CF">
        <w:trPr>
          <w:trHeight w:val="350"/>
        </w:trPr>
        <w:tc>
          <w:tcPr>
            <w:tcW w:w="3531" w:type="dxa"/>
            <w:tcBorders>
              <w:top w:val="single" w:sz="4" w:space="0" w:color="auto"/>
              <w:left w:val="single" w:sz="4" w:space="0" w:color="auto"/>
              <w:bottom w:val="single" w:sz="4" w:space="0" w:color="auto"/>
              <w:right w:val="single" w:sz="4" w:space="0" w:color="auto"/>
            </w:tcBorders>
            <w:hideMark/>
          </w:tcPr>
          <w:p w14:paraId="622F0328" w14:textId="77777777" w:rsidR="003E14AA" w:rsidRPr="003E14AA" w:rsidRDefault="003E14AA" w:rsidP="003E14AA">
            <w:pPr>
              <w:spacing w:after="120"/>
              <w:rPr>
                <w:b/>
                <w:iCs/>
                <w:sz w:val="20"/>
                <w:szCs w:val="20"/>
              </w:rPr>
            </w:pPr>
            <w:r w:rsidRPr="003E14AA">
              <w:rPr>
                <w:b/>
                <w:iCs/>
                <w:sz w:val="20"/>
                <w:szCs w:val="20"/>
              </w:rPr>
              <w:t>MW</w:t>
            </w:r>
          </w:p>
        </w:tc>
        <w:tc>
          <w:tcPr>
            <w:tcW w:w="2804" w:type="dxa"/>
            <w:tcBorders>
              <w:top w:val="single" w:sz="4" w:space="0" w:color="auto"/>
              <w:left w:val="single" w:sz="4" w:space="0" w:color="auto"/>
              <w:bottom w:val="single" w:sz="4" w:space="0" w:color="auto"/>
              <w:right w:val="single" w:sz="4" w:space="0" w:color="auto"/>
            </w:tcBorders>
            <w:hideMark/>
          </w:tcPr>
          <w:p w14:paraId="40990B8B" w14:textId="77777777" w:rsidR="003E14AA" w:rsidRPr="003E14AA" w:rsidRDefault="003E14AA" w:rsidP="003E14AA">
            <w:pPr>
              <w:spacing w:after="120"/>
              <w:rPr>
                <w:b/>
                <w:iCs/>
                <w:sz w:val="20"/>
                <w:szCs w:val="20"/>
              </w:rPr>
            </w:pPr>
            <w:r w:rsidRPr="003E14AA">
              <w:rPr>
                <w:b/>
                <w:iCs/>
                <w:sz w:val="20"/>
                <w:szCs w:val="20"/>
              </w:rPr>
              <w:t>Price (per MWh)</w:t>
            </w:r>
          </w:p>
        </w:tc>
      </w:tr>
      <w:tr w:rsidR="003E14AA" w:rsidRPr="003E14AA" w14:paraId="251B4700" w14:textId="77777777" w:rsidTr="004D77CF">
        <w:trPr>
          <w:trHeight w:val="345"/>
        </w:trPr>
        <w:tc>
          <w:tcPr>
            <w:tcW w:w="3531" w:type="dxa"/>
            <w:tcBorders>
              <w:top w:val="single" w:sz="4" w:space="0" w:color="auto"/>
              <w:left w:val="single" w:sz="4" w:space="0" w:color="auto"/>
              <w:bottom w:val="single" w:sz="4" w:space="0" w:color="auto"/>
              <w:right w:val="single" w:sz="4" w:space="0" w:color="auto"/>
            </w:tcBorders>
            <w:hideMark/>
          </w:tcPr>
          <w:p w14:paraId="60EE285A" w14:textId="77777777" w:rsidR="003E14AA" w:rsidRPr="003E14AA" w:rsidRDefault="003E14AA" w:rsidP="003E14AA">
            <w:pPr>
              <w:spacing w:after="60"/>
              <w:rPr>
                <w:iCs/>
                <w:sz w:val="20"/>
                <w:szCs w:val="20"/>
              </w:rPr>
            </w:pPr>
            <w:r w:rsidRPr="003E14AA">
              <w:rPr>
                <w:iCs/>
                <w:sz w:val="20"/>
                <w:szCs w:val="20"/>
              </w:rPr>
              <w:t>HSL (if more than highest MW in Energy Offer Curve)</w:t>
            </w:r>
          </w:p>
        </w:tc>
        <w:tc>
          <w:tcPr>
            <w:tcW w:w="2804" w:type="dxa"/>
            <w:tcBorders>
              <w:top w:val="single" w:sz="4" w:space="0" w:color="auto"/>
              <w:left w:val="single" w:sz="4" w:space="0" w:color="auto"/>
              <w:bottom w:val="single" w:sz="4" w:space="0" w:color="auto"/>
              <w:right w:val="single" w:sz="4" w:space="0" w:color="auto"/>
            </w:tcBorders>
            <w:hideMark/>
          </w:tcPr>
          <w:p w14:paraId="2B8EECB3" w14:textId="77777777" w:rsidR="003E14AA" w:rsidRPr="003E14AA" w:rsidRDefault="003E14AA" w:rsidP="003E14AA">
            <w:pPr>
              <w:spacing w:after="60"/>
              <w:rPr>
                <w:iCs/>
                <w:sz w:val="20"/>
                <w:szCs w:val="20"/>
              </w:rPr>
            </w:pPr>
            <w:r w:rsidRPr="003E14AA">
              <w:rPr>
                <w:iCs/>
                <w:sz w:val="20"/>
                <w:szCs w:val="20"/>
              </w:rPr>
              <w:t>Greater of $</w:t>
            </w:r>
            <w:ins w:id="252" w:author="Joint Commenters 032422" w:date="2022-03-22T11:44:00Z">
              <w:r w:rsidRPr="003E14AA">
                <w:rPr>
                  <w:iCs/>
                  <w:sz w:val="20"/>
                  <w:szCs w:val="20"/>
                </w:rPr>
                <w:t>2</w:t>
              </w:r>
            </w:ins>
            <w:ins w:id="253" w:author="TAC 033022" w:date="2022-03-30T11:30:00Z">
              <w:r w:rsidRPr="003E14AA">
                <w:rPr>
                  <w:iCs/>
                  <w:sz w:val="20"/>
                  <w:szCs w:val="20"/>
                </w:rPr>
                <w:t>5</w:t>
              </w:r>
            </w:ins>
            <w:ins w:id="254" w:author="Joint Commenters 032422" w:date="2022-03-22T11:44:00Z">
              <w:del w:id="255" w:author="TAC 033022" w:date="2022-03-30T11:30:00Z">
                <w:r w:rsidRPr="003E14AA" w:rsidDel="00A6216E">
                  <w:rPr>
                    <w:iCs/>
                    <w:sz w:val="20"/>
                    <w:szCs w:val="20"/>
                  </w:rPr>
                  <w:delText>0</w:delText>
                </w:r>
              </w:del>
              <w:r w:rsidRPr="003E14AA">
                <w:rPr>
                  <w:iCs/>
                  <w:sz w:val="20"/>
                  <w:szCs w:val="20"/>
                </w:rPr>
                <w:t>0</w:t>
              </w:r>
            </w:ins>
            <w:ins w:id="256" w:author="IMM" w:date="2021-08-09T15:29:00Z">
              <w:del w:id="257" w:author="Joint Commenters 032422" w:date="2022-03-22T11:44:00Z">
                <w:r w:rsidRPr="003E14AA" w:rsidDel="0010313E">
                  <w:rPr>
                    <w:iCs/>
                    <w:sz w:val="20"/>
                    <w:szCs w:val="20"/>
                  </w:rPr>
                  <w:delText>75</w:delText>
                </w:r>
              </w:del>
            </w:ins>
            <w:del w:id="258" w:author="IMM" w:date="2021-08-09T15:29:00Z">
              <w:r w:rsidRPr="003E14AA">
                <w:rPr>
                  <w:iCs/>
                  <w:sz w:val="20"/>
                  <w:szCs w:val="20"/>
                </w:rPr>
                <w:delText>1,500</w:delText>
              </w:r>
            </w:del>
            <w:r w:rsidRPr="003E14AA">
              <w:rPr>
                <w:iCs/>
                <w:sz w:val="20"/>
                <w:szCs w:val="20"/>
              </w:rPr>
              <w:t xml:space="preserve"> or price associated with the highest MW in QSE submitted Energy Offer Curve</w:t>
            </w:r>
          </w:p>
        </w:tc>
      </w:tr>
      <w:tr w:rsidR="003E14AA" w:rsidRPr="003E14AA" w14:paraId="7DE01C48" w14:textId="77777777" w:rsidTr="004D77CF">
        <w:trPr>
          <w:trHeight w:val="615"/>
        </w:trPr>
        <w:tc>
          <w:tcPr>
            <w:tcW w:w="3531" w:type="dxa"/>
            <w:tcBorders>
              <w:top w:val="single" w:sz="4" w:space="0" w:color="auto"/>
              <w:left w:val="single" w:sz="4" w:space="0" w:color="auto"/>
              <w:bottom w:val="single" w:sz="4" w:space="0" w:color="auto"/>
              <w:right w:val="single" w:sz="4" w:space="0" w:color="auto"/>
            </w:tcBorders>
            <w:hideMark/>
          </w:tcPr>
          <w:p w14:paraId="227F98C7" w14:textId="77777777" w:rsidR="003E14AA" w:rsidRPr="003E14AA" w:rsidRDefault="003E14AA" w:rsidP="003E14AA">
            <w:pPr>
              <w:spacing w:after="60"/>
              <w:rPr>
                <w:iCs/>
                <w:sz w:val="20"/>
                <w:szCs w:val="20"/>
              </w:rPr>
            </w:pPr>
            <w:r w:rsidRPr="003E14AA">
              <w:rPr>
                <w:iCs/>
                <w:sz w:val="20"/>
                <w:szCs w:val="20"/>
              </w:rPr>
              <w:t>Energy Offer Curve</w:t>
            </w:r>
          </w:p>
        </w:tc>
        <w:tc>
          <w:tcPr>
            <w:tcW w:w="2804" w:type="dxa"/>
            <w:tcBorders>
              <w:top w:val="single" w:sz="4" w:space="0" w:color="auto"/>
              <w:left w:val="single" w:sz="4" w:space="0" w:color="auto"/>
              <w:bottom w:val="single" w:sz="4" w:space="0" w:color="auto"/>
              <w:right w:val="single" w:sz="4" w:space="0" w:color="auto"/>
            </w:tcBorders>
            <w:hideMark/>
          </w:tcPr>
          <w:p w14:paraId="1414D29A" w14:textId="77777777" w:rsidR="003E14AA" w:rsidRPr="003E14AA" w:rsidRDefault="003E14AA" w:rsidP="003E14AA">
            <w:pPr>
              <w:spacing w:after="60"/>
              <w:rPr>
                <w:iCs/>
                <w:sz w:val="20"/>
                <w:szCs w:val="20"/>
              </w:rPr>
            </w:pPr>
            <w:r w:rsidRPr="003E14AA">
              <w:rPr>
                <w:iCs/>
                <w:sz w:val="20"/>
                <w:szCs w:val="20"/>
              </w:rPr>
              <w:t>Greater of $</w:t>
            </w:r>
            <w:ins w:id="259" w:author="Joint Commenters 032422" w:date="2022-03-22T11:44:00Z">
              <w:r w:rsidRPr="003E14AA">
                <w:rPr>
                  <w:iCs/>
                  <w:sz w:val="20"/>
                  <w:szCs w:val="20"/>
                </w:rPr>
                <w:t>2</w:t>
              </w:r>
            </w:ins>
            <w:ins w:id="260" w:author="TAC 033022" w:date="2022-03-30T11:30:00Z">
              <w:r w:rsidRPr="003E14AA">
                <w:rPr>
                  <w:iCs/>
                  <w:sz w:val="20"/>
                  <w:szCs w:val="20"/>
                </w:rPr>
                <w:t>5</w:t>
              </w:r>
            </w:ins>
            <w:ins w:id="261" w:author="Joint Commenters 032422" w:date="2022-03-22T11:44:00Z">
              <w:del w:id="262" w:author="TAC 033022" w:date="2022-03-30T11:30:00Z">
                <w:r w:rsidRPr="003E14AA" w:rsidDel="00A6216E">
                  <w:rPr>
                    <w:iCs/>
                    <w:sz w:val="20"/>
                    <w:szCs w:val="20"/>
                  </w:rPr>
                  <w:delText>0</w:delText>
                </w:r>
              </w:del>
              <w:r w:rsidRPr="003E14AA">
                <w:rPr>
                  <w:iCs/>
                  <w:sz w:val="20"/>
                  <w:szCs w:val="20"/>
                </w:rPr>
                <w:t>0</w:t>
              </w:r>
            </w:ins>
            <w:ins w:id="263" w:author="IMM" w:date="2021-08-09T15:29:00Z">
              <w:del w:id="264" w:author="Joint Commenters 032422" w:date="2022-03-22T11:44:00Z">
                <w:r w:rsidRPr="003E14AA" w:rsidDel="0010313E">
                  <w:rPr>
                    <w:iCs/>
                    <w:sz w:val="20"/>
                    <w:szCs w:val="20"/>
                  </w:rPr>
                  <w:delText>75</w:delText>
                </w:r>
              </w:del>
            </w:ins>
            <w:del w:id="265" w:author="IMM" w:date="2021-08-09T15:29:00Z">
              <w:r w:rsidRPr="003E14AA">
                <w:rPr>
                  <w:iCs/>
                  <w:sz w:val="20"/>
                  <w:szCs w:val="20"/>
                </w:rPr>
                <w:delText>1,500</w:delText>
              </w:r>
            </w:del>
            <w:r w:rsidRPr="003E14AA">
              <w:rPr>
                <w:iCs/>
                <w:sz w:val="20"/>
                <w:szCs w:val="20"/>
              </w:rPr>
              <w:t xml:space="preserve"> or the QSE submitted Energy Offer Curve</w:t>
            </w:r>
          </w:p>
        </w:tc>
      </w:tr>
      <w:tr w:rsidR="003E14AA" w:rsidRPr="003E14AA" w14:paraId="236A3FFC" w14:textId="77777777" w:rsidTr="004D77CF">
        <w:trPr>
          <w:trHeight w:val="916"/>
        </w:trPr>
        <w:tc>
          <w:tcPr>
            <w:tcW w:w="3531" w:type="dxa"/>
            <w:tcBorders>
              <w:top w:val="single" w:sz="4" w:space="0" w:color="auto"/>
              <w:left w:val="single" w:sz="4" w:space="0" w:color="auto"/>
              <w:bottom w:val="single" w:sz="4" w:space="0" w:color="auto"/>
              <w:right w:val="single" w:sz="4" w:space="0" w:color="auto"/>
            </w:tcBorders>
            <w:hideMark/>
          </w:tcPr>
          <w:p w14:paraId="19A9FB28" w14:textId="77777777" w:rsidR="003E14AA" w:rsidRPr="003E14AA" w:rsidRDefault="003E14AA" w:rsidP="003E14AA">
            <w:pPr>
              <w:spacing w:after="60"/>
              <w:rPr>
                <w:iCs/>
                <w:sz w:val="20"/>
                <w:szCs w:val="20"/>
              </w:rPr>
            </w:pPr>
            <w:r w:rsidRPr="003E14AA">
              <w:rPr>
                <w:iCs/>
                <w:sz w:val="20"/>
                <w:szCs w:val="20"/>
              </w:rPr>
              <w:t>Zero</w:t>
            </w:r>
          </w:p>
        </w:tc>
        <w:tc>
          <w:tcPr>
            <w:tcW w:w="2804" w:type="dxa"/>
            <w:tcBorders>
              <w:top w:val="single" w:sz="4" w:space="0" w:color="auto"/>
              <w:left w:val="single" w:sz="4" w:space="0" w:color="auto"/>
              <w:bottom w:val="single" w:sz="4" w:space="0" w:color="auto"/>
              <w:right w:val="single" w:sz="4" w:space="0" w:color="auto"/>
            </w:tcBorders>
            <w:hideMark/>
          </w:tcPr>
          <w:p w14:paraId="2914F0E5" w14:textId="77777777" w:rsidR="003E14AA" w:rsidRPr="003E14AA" w:rsidRDefault="003E14AA" w:rsidP="003E14AA">
            <w:pPr>
              <w:spacing w:after="60"/>
              <w:rPr>
                <w:iCs/>
                <w:sz w:val="20"/>
                <w:szCs w:val="20"/>
              </w:rPr>
            </w:pPr>
            <w:r w:rsidRPr="003E14AA">
              <w:rPr>
                <w:iCs/>
                <w:sz w:val="20"/>
                <w:szCs w:val="20"/>
              </w:rPr>
              <w:t>Greater of $</w:t>
            </w:r>
            <w:ins w:id="266" w:author="Joint Commenters 032422" w:date="2022-03-22T11:44:00Z">
              <w:r w:rsidRPr="003E14AA">
                <w:rPr>
                  <w:iCs/>
                  <w:sz w:val="20"/>
                  <w:szCs w:val="20"/>
                </w:rPr>
                <w:t>2</w:t>
              </w:r>
            </w:ins>
            <w:ins w:id="267" w:author="TAC 033022" w:date="2022-03-30T11:30:00Z">
              <w:r w:rsidRPr="003E14AA">
                <w:rPr>
                  <w:iCs/>
                  <w:sz w:val="20"/>
                  <w:szCs w:val="20"/>
                </w:rPr>
                <w:t>5</w:t>
              </w:r>
            </w:ins>
            <w:ins w:id="268" w:author="Joint Commenters 032422" w:date="2022-03-22T11:44:00Z">
              <w:del w:id="269" w:author="TAC 033022" w:date="2022-03-30T11:30:00Z">
                <w:r w:rsidRPr="003E14AA" w:rsidDel="00A6216E">
                  <w:rPr>
                    <w:iCs/>
                    <w:sz w:val="20"/>
                    <w:szCs w:val="20"/>
                  </w:rPr>
                  <w:delText>0</w:delText>
                </w:r>
              </w:del>
              <w:r w:rsidRPr="003E14AA">
                <w:rPr>
                  <w:iCs/>
                  <w:sz w:val="20"/>
                  <w:szCs w:val="20"/>
                </w:rPr>
                <w:t>0</w:t>
              </w:r>
            </w:ins>
            <w:ins w:id="270" w:author="IMM" w:date="2021-08-09T15:29:00Z">
              <w:del w:id="271" w:author="Joint Commenters 032422" w:date="2022-03-22T11:44:00Z">
                <w:r w:rsidRPr="003E14AA" w:rsidDel="0010313E">
                  <w:rPr>
                    <w:iCs/>
                    <w:sz w:val="20"/>
                    <w:szCs w:val="20"/>
                  </w:rPr>
                  <w:delText>75</w:delText>
                </w:r>
              </w:del>
            </w:ins>
            <w:del w:id="272" w:author="IMM" w:date="2021-08-09T15:29:00Z">
              <w:r w:rsidRPr="003E14AA">
                <w:rPr>
                  <w:iCs/>
                  <w:sz w:val="20"/>
                  <w:szCs w:val="20"/>
                </w:rPr>
                <w:delText>1,500</w:delText>
              </w:r>
            </w:del>
            <w:r w:rsidRPr="003E14AA">
              <w:rPr>
                <w:iCs/>
                <w:sz w:val="20"/>
                <w:szCs w:val="20"/>
              </w:rPr>
              <w:t xml:space="preserve"> or the first price point of the QSE submitted Energy Offer Curve</w:t>
            </w:r>
          </w:p>
        </w:tc>
      </w:tr>
    </w:tbl>
    <w:p w14:paraId="3E256244" w14:textId="77777777" w:rsidR="003E14AA" w:rsidRPr="003E14AA" w:rsidRDefault="003E14AA" w:rsidP="003E14AA">
      <w:pPr>
        <w:spacing w:before="240" w:after="240"/>
        <w:ind w:left="2160" w:hanging="720"/>
        <w:rPr>
          <w:szCs w:val="20"/>
        </w:rPr>
      </w:pPr>
      <w:r w:rsidRPr="003E14AA">
        <w:rPr>
          <w:szCs w:val="20"/>
        </w:rPr>
        <w:t xml:space="preserve">(iii) </w:t>
      </w:r>
      <w:r w:rsidRPr="003E14AA">
        <w:rPr>
          <w:szCs w:val="20"/>
        </w:rPr>
        <w:tab/>
        <w:t>For each Combined Cycle Generation Resource that was RUC-committed from one On-Line configuration in order to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3E14AA" w:rsidRPr="003E14AA" w14:paraId="20F92406" w14:textId="77777777" w:rsidTr="004D77CF">
        <w:trPr>
          <w:trHeight w:val="377"/>
        </w:trPr>
        <w:tc>
          <w:tcPr>
            <w:tcW w:w="2739" w:type="dxa"/>
            <w:tcBorders>
              <w:top w:val="single" w:sz="4" w:space="0" w:color="auto"/>
              <w:left w:val="single" w:sz="4" w:space="0" w:color="auto"/>
              <w:bottom w:val="single" w:sz="4" w:space="0" w:color="auto"/>
              <w:right w:val="single" w:sz="4" w:space="0" w:color="auto"/>
            </w:tcBorders>
            <w:hideMark/>
          </w:tcPr>
          <w:p w14:paraId="3B379BA0" w14:textId="77777777" w:rsidR="003E14AA" w:rsidRPr="003E14AA" w:rsidRDefault="003E14AA" w:rsidP="003E14AA">
            <w:pPr>
              <w:spacing w:after="120"/>
              <w:rPr>
                <w:b/>
                <w:iCs/>
                <w:sz w:val="20"/>
                <w:szCs w:val="20"/>
              </w:rPr>
            </w:pPr>
            <w:r w:rsidRPr="003E14AA">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hideMark/>
          </w:tcPr>
          <w:p w14:paraId="5F5A298E" w14:textId="77777777" w:rsidR="003E14AA" w:rsidRPr="003E14AA" w:rsidRDefault="003E14AA" w:rsidP="003E14AA">
            <w:pPr>
              <w:spacing w:after="120"/>
              <w:rPr>
                <w:b/>
                <w:iCs/>
                <w:sz w:val="20"/>
                <w:szCs w:val="20"/>
              </w:rPr>
            </w:pPr>
            <w:r w:rsidRPr="003E14AA">
              <w:rPr>
                <w:b/>
                <w:iCs/>
                <w:sz w:val="20"/>
                <w:szCs w:val="20"/>
              </w:rPr>
              <w:t>Price (per MWh)</w:t>
            </w:r>
          </w:p>
        </w:tc>
      </w:tr>
      <w:tr w:rsidR="003E14AA" w:rsidRPr="003E14AA" w14:paraId="06A643D3" w14:textId="77777777" w:rsidTr="004D77CF">
        <w:trPr>
          <w:trHeight w:val="377"/>
        </w:trPr>
        <w:tc>
          <w:tcPr>
            <w:tcW w:w="2739" w:type="dxa"/>
            <w:tcBorders>
              <w:top w:val="single" w:sz="4" w:space="0" w:color="auto"/>
              <w:left w:val="single" w:sz="4" w:space="0" w:color="auto"/>
              <w:bottom w:val="single" w:sz="4" w:space="0" w:color="auto"/>
              <w:right w:val="single" w:sz="4" w:space="0" w:color="auto"/>
            </w:tcBorders>
            <w:hideMark/>
          </w:tcPr>
          <w:p w14:paraId="10E7C230" w14:textId="77777777" w:rsidR="003E14AA" w:rsidRPr="003E14AA" w:rsidRDefault="003E14AA" w:rsidP="003E14AA">
            <w:pPr>
              <w:spacing w:after="120"/>
              <w:rPr>
                <w:iCs/>
                <w:sz w:val="20"/>
                <w:szCs w:val="20"/>
              </w:rPr>
            </w:pPr>
            <w:r w:rsidRPr="003E14AA">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hideMark/>
          </w:tcPr>
          <w:p w14:paraId="26117445" w14:textId="77777777" w:rsidR="003E14AA" w:rsidRPr="003E14AA" w:rsidRDefault="003E14AA" w:rsidP="003E14AA">
            <w:pPr>
              <w:spacing w:after="120"/>
              <w:rPr>
                <w:iCs/>
                <w:sz w:val="20"/>
                <w:szCs w:val="20"/>
              </w:rPr>
            </w:pPr>
            <w:r w:rsidRPr="003E14AA">
              <w:rPr>
                <w:iCs/>
                <w:sz w:val="20"/>
                <w:szCs w:val="20"/>
              </w:rPr>
              <w:t>$</w:t>
            </w:r>
            <w:ins w:id="273" w:author="Joint Commenters 032422" w:date="2022-03-22T11:44:00Z">
              <w:r w:rsidRPr="003E14AA">
                <w:rPr>
                  <w:iCs/>
                  <w:sz w:val="20"/>
                  <w:szCs w:val="20"/>
                </w:rPr>
                <w:t>2</w:t>
              </w:r>
            </w:ins>
            <w:ins w:id="274" w:author="TAC 033022" w:date="2022-03-30T11:30:00Z">
              <w:r w:rsidRPr="003E14AA">
                <w:rPr>
                  <w:iCs/>
                  <w:sz w:val="20"/>
                  <w:szCs w:val="20"/>
                </w:rPr>
                <w:t>5</w:t>
              </w:r>
            </w:ins>
            <w:ins w:id="275" w:author="Joint Commenters 032422" w:date="2022-03-22T11:44:00Z">
              <w:del w:id="276" w:author="TAC 033022" w:date="2022-03-30T11:30:00Z">
                <w:r w:rsidRPr="003E14AA" w:rsidDel="00A6216E">
                  <w:rPr>
                    <w:iCs/>
                    <w:sz w:val="20"/>
                    <w:szCs w:val="20"/>
                  </w:rPr>
                  <w:delText>0</w:delText>
                </w:r>
              </w:del>
              <w:r w:rsidRPr="003E14AA">
                <w:rPr>
                  <w:iCs/>
                  <w:sz w:val="20"/>
                  <w:szCs w:val="20"/>
                </w:rPr>
                <w:t>0</w:t>
              </w:r>
            </w:ins>
            <w:ins w:id="277" w:author="IMM" w:date="2021-08-09T15:29:00Z">
              <w:del w:id="278" w:author="Joint Commenters 032422" w:date="2022-03-22T11:44:00Z">
                <w:r w:rsidRPr="003E14AA" w:rsidDel="0010313E">
                  <w:rPr>
                    <w:iCs/>
                    <w:sz w:val="20"/>
                    <w:szCs w:val="20"/>
                  </w:rPr>
                  <w:delText>75</w:delText>
                </w:r>
              </w:del>
            </w:ins>
            <w:del w:id="279" w:author="IMM" w:date="2021-08-09T15:29:00Z">
              <w:r w:rsidRPr="003E14AA">
                <w:rPr>
                  <w:iCs/>
                  <w:sz w:val="20"/>
                  <w:szCs w:val="20"/>
                </w:rPr>
                <w:delText>1,500</w:delText>
              </w:r>
            </w:del>
          </w:p>
        </w:tc>
      </w:tr>
      <w:tr w:rsidR="003E14AA" w:rsidRPr="003E14AA" w14:paraId="5502B5E6" w14:textId="77777777" w:rsidTr="004D77CF">
        <w:trPr>
          <w:trHeight w:val="377"/>
        </w:trPr>
        <w:tc>
          <w:tcPr>
            <w:tcW w:w="2739" w:type="dxa"/>
            <w:tcBorders>
              <w:top w:val="single" w:sz="4" w:space="0" w:color="auto"/>
              <w:left w:val="single" w:sz="4" w:space="0" w:color="auto"/>
              <w:bottom w:val="single" w:sz="4" w:space="0" w:color="auto"/>
              <w:right w:val="single" w:sz="4" w:space="0" w:color="auto"/>
            </w:tcBorders>
            <w:hideMark/>
          </w:tcPr>
          <w:p w14:paraId="3384B771" w14:textId="77777777" w:rsidR="003E14AA" w:rsidRPr="003E14AA" w:rsidRDefault="003E14AA" w:rsidP="003E14AA">
            <w:pPr>
              <w:spacing w:after="120"/>
              <w:rPr>
                <w:iCs/>
                <w:sz w:val="20"/>
                <w:szCs w:val="20"/>
              </w:rPr>
            </w:pPr>
            <w:r w:rsidRPr="003E14AA">
              <w:rPr>
                <w:iCs/>
                <w:sz w:val="20"/>
                <w:szCs w:val="20"/>
              </w:rPr>
              <w:t>Zero</w:t>
            </w:r>
          </w:p>
        </w:tc>
        <w:tc>
          <w:tcPr>
            <w:tcW w:w="3600" w:type="dxa"/>
            <w:tcBorders>
              <w:top w:val="single" w:sz="4" w:space="0" w:color="auto"/>
              <w:left w:val="single" w:sz="4" w:space="0" w:color="auto"/>
              <w:bottom w:val="single" w:sz="4" w:space="0" w:color="auto"/>
              <w:right w:val="single" w:sz="4" w:space="0" w:color="auto"/>
            </w:tcBorders>
            <w:hideMark/>
          </w:tcPr>
          <w:p w14:paraId="057E2FF6" w14:textId="77777777" w:rsidR="003E14AA" w:rsidRPr="003E14AA" w:rsidRDefault="003E14AA" w:rsidP="003E14AA">
            <w:pPr>
              <w:spacing w:after="120"/>
              <w:rPr>
                <w:iCs/>
                <w:sz w:val="20"/>
                <w:szCs w:val="20"/>
              </w:rPr>
            </w:pPr>
            <w:r w:rsidRPr="003E14AA">
              <w:rPr>
                <w:iCs/>
                <w:sz w:val="20"/>
                <w:szCs w:val="20"/>
              </w:rPr>
              <w:t>$</w:t>
            </w:r>
            <w:ins w:id="280" w:author="Joint Commenters 032422" w:date="2022-03-22T11:44:00Z">
              <w:r w:rsidRPr="003E14AA">
                <w:rPr>
                  <w:iCs/>
                  <w:sz w:val="20"/>
                  <w:szCs w:val="20"/>
                </w:rPr>
                <w:t>2</w:t>
              </w:r>
            </w:ins>
            <w:ins w:id="281" w:author="TAC 033022" w:date="2022-03-30T11:30:00Z">
              <w:r w:rsidRPr="003E14AA">
                <w:rPr>
                  <w:iCs/>
                  <w:sz w:val="20"/>
                  <w:szCs w:val="20"/>
                </w:rPr>
                <w:t>5</w:t>
              </w:r>
            </w:ins>
            <w:ins w:id="282" w:author="Joint Commenters 032422" w:date="2022-03-22T11:44:00Z">
              <w:del w:id="283" w:author="TAC 033022" w:date="2022-03-30T11:30:00Z">
                <w:r w:rsidRPr="003E14AA" w:rsidDel="00A6216E">
                  <w:rPr>
                    <w:iCs/>
                    <w:sz w:val="20"/>
                    <w:szCs w:val="20"/>
                  </w:rPr>
                  <w:delText>0</w:delText>
                </w:r>
              </w:del>
              <w:r w:rsidRPr="003E14AA">
                <w:rPr>
                  <w:iCs/>
                  <w:sz w:val="20"/>
                  <w:szCs w:val="20"/>
                </w:rPr>
                <w:t>0</w:t>
              </w:r>
            </w:ins>
            <w:ins w:id="284" w:author="IMM" w:date="2021-08-09T15:29:00Z">
              <w:del w:id="285" w:author="Joint Commenters 032422" w:date="2022-03-22T11:44:00Z">
                <w:r w:rsidRPr="003E14AA" w:rsidDel="0010313E">
                  <w:rPr>
                    <w:iCs/>
                    <w:sz w:val="20"/>
                    <w:szCs w:val="20"/>
                  </w:rPr>
                  <w:delText>75</w:delText>
                </w:r>
              </w:del>
            </w:ins>
            <w:del w:id="286" w:author="IMM" w:date="2021-08-09T15:29:00Z">
              <w:r w:rsidRPr="003E14AA">
                <w:rPr>
                  <w:iCs/>
                  <w:sz w:val="20"/>
                  <w:szCs w:val="20"/>
                </w:rPr>
                <w:delText>1,500</w:delText>
              </w:r>
            </w:del>
          </w:p>
        </w:tc>
      </w:tr>
    </w:tbl>
    <w:p w14:paraId="640927F9" w14:textId="77777777" w:rsidR="003E14AA" w:rsidRPr="003E14AA" w:rsidRDefault="003E14AA" w:rsidP="003E14AA">
      <w:pPr>
        <w:spacing w:before="240" w:after="240"/>
        <w:ind w:left="2160" w:hanging="720"/>
        <w:rPr>
          <w:szCs w:val="20"/>
        </w:rPr>
      </w:pPr>
      <w:r w:rsidRPr="003E14AA">
        <w:rPr>
          <w:szCs w:val="20"/>
        </w:rPr>
        <w:t xml:space="preserve">(iv) </w:t>
      </w:r>
      <w:r w:rsidRPr="003E14AA">
        <w:rPr>
          <w:szCs w:val="20"/>
        </w:rPr>
        <w:tab/>
        <w:t>For each Combined Cycle Generation Resource that was RUC-committed from one On-Line configuration in order to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3E14AA" w:rsidRPr="003E14AA" w14:paraId="7BD2B9F7" w14:textId="77777777" w:rsidTr="004D77CF">
        <w:trPr>
          <w:trHeight w:val="350"/>
        </w:trPr>
        <w:tc>
          <w:tcPr>
            <w:tcW w:w="3279" w:type="dxa"/>
            <w:tcBorders>
              <w:top w:val="single" w:sz="4" w:space="0" w:color="auto"/>
              <w:left w:val="single" w:sz="4" w:space="0" w:color="auto"/>
              <w:bottom w:val="single" w:sz="4" w:space="0" w:color="auto"/>
              <w:right w:val="single" w:sz="4" w:space="0" w:color="auto"/>
            </w:tcBorders>
            <w:hideMark/>
          </w:tcPr>
          <w:p w14:paraId="4E4F591E" w14:textId="77777777" w:rsidR="003E14AA" w:rsidRPr="003E14AA" w:rsidRDefault="003E14AA" w:rsidP="003E14AA">
            <w:pPr>
              <w:spacing w:after="120"/>
              <w:rPr>
                <w:b/>
                <w:iCs/>
                <w:sz w:val="20"/>
                <w:szCs w:val="20"/>
              </w:rPr>
            </w:pPr>
            <w:r w:rsidRPr="003E14AA">
              <w:rPr>
                <w:b/>
                <w:iCs/>
                <w:sz w:val="20"/>
                <w:szCs w:val="20"/>
              </w:rPr>
              <w:t>MW</w:t>
            </w:r>
          </w:p>
        </w:tc>
        <w:tc>
          <w:tcPr>
            <w:tcW w:w="3060" w:type="dxa"/>
            <w:tcBorders>
              <w:top w:val="single" w:sz="4" w:space="0" w:color="auto"/>
              <w:left w:val="single" w:sz="4" w:space="0" w:color="auto"/>
              <w:bottom w:val="single" w:sz="4" w:space="0" w:color="auto"/>
              <w:right w:val="single" w:sz="4" w:space="0" w:color="auto"/>
            </w:tcBorders>
            <w:hideMark/>
          </w:tcPr>
          <w:p w14:paraId="551AAFAF" w14:textId="77777777" w:rsidR="003E14AA" w:rsidRPr="003E14AA" w:rsidRDefault="003E14AA" w:rsidP="003E14AA">
            <w:pPr>
              <w:spacing w:after="120"/>
              <w:rPr>
                <w:b/>
                <w:iCs/>
                <w:sz w:val="20"/>
                <w:szCs w:val="20"/>
              </w:rPr>
            </w:pPr>
            <w:r w:rsidRPr="003E14AA">
              <w:rPr>
                <w:b/>
                <w:iCs/>
                <w:sz w:val="20"/>
                <w:szCs w:val="20"/>
              </w:rPr>
              <w:t>Price (per MWh)</w:t>
            </w:r>
          </w:p>
        </w:tc>
      </w:tr>
      <w:tr w:rsidR="003E14AA" w:rsidRPr="003E14AA" w14:paraId="517BF076" w14:textId="77777777" w:rsidTr="004D77CF">
        <w:trPr>
          <w:trHeight w:val="345"/>
        </w:trPr>
        <w:tc>
          <w:tcPr>
            <w:tcW w:w="3279" w:type="dxa"/>
            <w:tcBorders>
              <w:top w:val="single" w:sz="4" w:space="0" w:color="auto"/>
              <w:left w:val="single" w:sz="4" w:space="0" w:color="auto"/>
              <w:bottom w:val="single" w:sz="4" w:space="0" w:color="auto"/>
              <w:right w:val="single" w:sz="4" w:space="0" w:color="auto"/>
            </w:tcBorders>
            <w:hideMark/>
          </w:tcPr>
          <w:p w14:paraId="5E35406D" w14:textId="77777777" w:rsidR="003E14AA" w:rsidRPr="003E14AA" w:rsidRDefault="003E14AA" w:rsidP="003E14AA">
            <w:pPr>
              <w:spacing w:after="60"/>
              <w:rPr>
                <w:iCs/>
                <w:sz w:val="20"/>
                <w:szCs w:val="20"/>
              </w:rPr>
            </w:pPr>
            <w:r w:rsidRPr="003E14AA">
              <w:rPr>
                <w:iCs/>
                <w:sz w:val="20"/>
                <w:szCs w:val="20"/>
              </w:rPr>
              <w:t>HSL of RUC-committed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3BF56DA4" w14:textId="77777777" w:rsidR="003E14AA" w:rsidRPr="003E14AA" w:rsidRDefault="003E14AA" w:rsidP="003E14AA">
            <w:pPr>
              <w:spacing w:after="60"/>
              <w:rPr>
                <w:iCs/>
                <w:sz w:val="20"/>
                <w:szCs w:val="20"/>
              </w:rPr>
            </w:pPr>
            <w:r w:rsidRPr="003E14AA">
              <w:rPr>
                <w:iCs/>
                <w:sz w:val="20"/>
                <w:szCs w:val="20"/>
              </w:rPr>
              <w:t>Greater of $</w:t>
            </w:r>
            <w:ins w:id="287" w:author="Joint Commenters 032422" w:date="2022-03-22T11:44:00Z">
              <w:r w:rsidRPr="003E14AA">
                <w:rPr>
                  <w:iCs/>
                  <w:sz w:val="20"/>
                  <w:szCs w:val="20"/>
                </w:rPr>
                <w:t>2</w:t>
              </w:r>
            </w:ins>
            <w:ins w:id="288" w:author="TAC 033022" w:date="2022-03-30T11:30:00Z">
              <w:r w:rsidRPr="003E14AA">
                <w:rPr>
                  <w:iCs/>
                  <w:sz w:val="20"/>
                  <w:szCs w:val="20"/>
                </w:rPr>
                <w:t>5</w:t>
              </w:r>
            </w:ins>
            <w:ins w:id="289" w:author="Joint Commenters 032422" w:date="2022-03-22T11:44:00Z">
              <w:del w:id="290" w:author="TAC 033022" w:date="2022-03-30T11:30:00Z">
                <w:r w:rsidRPr="003E14AA" w:rsidDel="00A6216E">
                  <w:rPr>
                    <w:iCs/>
                    <w:sz w:val="20"/>
                    <w:szCs w:val="20"/>
                  </w:rPr>
                  <w:delText>0</w:delText>
                </w:r>
              </w:del>
              <w:r w:rsidRPr="003E14AA">
                <w:rPr>
                  <w:iCs/>
                  <w:sz w:val="20"/>
                  <w:szCs w:val="20"/>
                </w:rPr>
                <w:t>0</w:t>
              </w:r>
            </w:ins>
            <w:ins w:id="291" w:author="IMM" w:date="2021-08-09T15:28:00Z">
              <w:del w:id="292" w:author="Joint Commenters 032422" w:date="2022-03-22T11:44:00Z">
                <w:r w:rsidRPr="003E14AA" w:rsidDel="0010313E">
                  <w:rPr>
                    <w:iCs/>
                    <w:sz w:val="20"/>
                    <w:szCs w:val="20"/>
                  </w:rPr>
                  <w:delText>75</w:delText>
                </w:r>
              </w:del>
            </w:ins>
            <w:del w:id="293" w:author="IMM" w:date="2021-08-09T15:28:00Z">
              <w:r w:rsidRPr="003E14AA">
                <w:rPr>
                  <w:iCs/>
                  <w:sz w:val="20"/>
                  <w:szCs w:val="20"/>
                </w:rPr>
                <w:delText>1,500</w:delText>
              </w:r>
            </w:del>
            <w:r w:rsidRPr="003E14AA">
              <w:rPr>
                <w:iCs/>
                <w:sz w:val="20"/>
                <w:szCs w:val="20"/>
              </w:rPr>
              <w:t xml:space="preserve"> or price associated with the highest MW in QSE submitted Energy Offer Curve</w:t>
            </w:r>
          </w:p>
        </w:tc>
      </w:tr>
      <w:tr w:rsidR="003E14AA" w:rsidRPr="003E14AA" w14:paraId="5A762847" w14:textId="77777777" w:rsidTr="004D77CF">
        <w:trPr>
          <w:trHeight w:val="615"/>
        </w:trPr>
        <w:tc>
          <w:tcPr>
            <w:tcW w:w="3279" w:type="dxa"/>
            <w:tcBorders>
              <w:top w:val="single" w:sz="4" w:space="0" w:color="auto"/>
              <w:left w:val="single" w:sz="4" w:space="0" w:color="auto"/>
              <w:bottom w:val="single" w:sz="4" w:space="0" w:color="auto"/>
              <w:right w:val="single" w:sz="4" w:space="0" w:color="auto"/>
            </w:tcBorders>
            <w:hideMark/>
          </w:tcPr>
          <w:p w14:paraId="1AC4CE70" w14:textId="77777777" w:rsidR="003E14AA" w:rsidRPr="003E14AA" w:rsidRDefault="003E14AA" w:rsidP="003E14AA">
            <w:pPr>
              <w:spacing w:after="60"/>
              <w:rPr>
                <w:iCs/>
                <w:sz w:val="20"/>
                <w:szCs w:val="20"/>
              </w:rPr>
            </w:pPr>
            <w:r w:rsidRPr="003E14AA">
              <w:rPr>
                <w:iCs/>
                <w:sz w:val="20"/>
                <w:szCs w:val="20"/>
              </w:rPr>
              <w:lastRenderedPageBreak/>
              <w:t>Energy Offer Curve for MW at and above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0B3063ED" w14:textId="77777777" w:rsidR="003E14AA" w:rsidRPr="003E14AA" w:rsidRDefault="003E14AA" w:rsidP="003E14AA">
            <w:pPr>
              <w:spacing w:after="60"/>
              <w:rPr>
                <w:iCs/>
                <w:sz w:val="20"/>
                <w:szCs w:val="20"/>
              </w:rPr>
            </w:pPr>
            <w:r w:rsidRPr="003E14AA">
              <w:rPr>
                <w:iCs/>
                <w:sz w:val="20"/>
                <w:szCs w:val="20"/>
              </w:rPr>
              <w:t>Greater of $</w:t>
            </w:r>
            <w:ins w:id="294" w:author="Joint Commenters 032422" w:date="2022-03-22T11:44:00Z">
              <w:r w:rsidRPr="003E14AA">
                <w:rPr>
                  <w:iCs/>
                  <w:sz w:val="20"/>
                  <w:szCs w:val="20"/>
                </w:rPr>
                <w:t>2</w:t>
              </w:r>
            </w:ins>
            <w:ins w:id="295" w:author="TAC 033022" w:date="2022-03-30T11:30:00Z">
              <w:r w:rsidRPr="003E14AA">
                <w:rPr>
                  <w:iCs/>
                  <w:sz w:val="20"/>
                  <w:szCs w:val="20"/>
                </w:rPr>
                <w:t>5</w:t>
              </w:r>
            </w:ins>
            <w:ins w:id="296" w:author="Joint Commenters 032422" w:date="2022-03-22T11:44:00Z">
              <w:del w:id="297" w:author="TAC 033022" w:date="2022-03-30T11:30:00Z">
                <w:r w:rsidRPr="003E14AA" w:rsidDel="00A6216E">
                  <w:rPr>
                    <w:iCs/>
                    <w:sz w:val="20"/>
                    <w:szCs w:val="20"/>
                  </w:rPr>
                  <w:delText>0</w:delText>
                </w:r>
              </w:del>
              <w:r w:rsidRPr="003E14AA">
                <w:rPr>
                  <w:iCs/>
                  <w:sz w:val="20"/>
                  <w:szCs w:val="20"/>
                </w:rPr>
                <w:t>0</w:t>
              </w:r>
            </w:ins>
            <w:ins w:id="298" w:author="IMM" w:date="2021-08-09T15:28:00Z">
              <w:del w:id="299" w:author="Joint Commenters 032422" w:date="2022-03-22T11:44:00Z">
                <w:r w:rsidRPr="003E14AA" w:rsidDel="0010313E">
                  <w:rPr>
                    <w:iCs/>
                    <w:sz w:val="20"/>
                    <w:szCs w:val="20"/>
                  </w:rPr>
                  <w:delText>75</w:delText>
                </w:r>
              </w:del>
            </w:ins>
            <w:del w:id="300" w:author="IMM" w:date="2021-08-09T15:28:00Z">
              <w:r w:rsidRPr="003E14AA">
                <w:rPr>
                  <w:iCs/>
                  <w:sz w:val="20"/>
                  <w:szCs w:val="20"/>
                </w:rPr>
                <w:delText>1,500</w:delText>
              </w:r>
            </w:del>
            <w:r w:rsidRPr="003E14AA">
              <w:rPr>
                <w:iCs/>
                <w:sz w:val="20"/>
                <w:szCs w:val="20"/>
              </w:rPr>
              <w:t xml:space="preserve"> or the QSE submitted Energy Offer Curve</w:t>
            </w:r>
          </w:p>
        </w:tc>
      </w:tr>
      <w:tr w:rsidR="003E14AA" w:rsidRPr="003E14AA" w14:paraId="20FDAB72" w14:textId="77777777" w:rsidTr="004D77CF">
        <w:trPr>
          <w:trHeight w:val="615"/>
        </w:trPr>
        <w:tc>
          <w:tcPr>
            <w:tcW w:w="3279" w:type="dxa"/>
            <w:tcBorders>
              <w:top w:val="single" w:sz="4" w:space="0" w:color="auto"/>
              <w:left w:val="single" w:sz="4" w:space="0" w:color="auto"/>
              <w:bottom w:val="single" w:sz="4" w:space="0" w:color="auto"/>
              <w:right w:val="single" w:sz="4" w:space="0" w:color="auto"/>
            </w:tcBorders>
            <w:hideMark/>
          </w:tcPr>
          <w:p w14:paraId="01F419F1" w14:textId="77777777" w:rsidR="003E14AA" w:rsidRPr="003E14AA" w:rsidRDefault="003E14AA" w:rsidP="003E14AA">
            <w:pPr>
              <w:spacing w:after="60"/>
              <w:rPr>
                <w:iCs/>
                <w:sz w:val="20"/>
                <w:szCs w:val="20"/>
              </w:rPr>
            </w:pPr>
            <w:r w:rsidRPr="003E14AA">
              <w:rPr>
                <w:iCs/>
                <w:sz w:val="20"/>
                <w:szCs w:val="20"/>
              </w:rPr>
              <w:t>HSL of QSE-committed configuration (if more than highest MW in Energy Offer Curve and price associated with highest MW in Energy Offer Curve is less than $</w:t>
            </w:r>
            <w:ins w:id="301" w:author="Joint Commenters 032422" w:date="2022-03-22T11:46:00Z">
              <w:r w:rsidRPr="003E14AA">
                <w:rPr>
                  <w:iCs/>
                  <w:sz w:val="20"/>
                  <w:szCs w:val="20"/>
                </w:rPr>
                <w:t>2</w:t>
              </w:r>
            </w:ins>
            <w:ins w:id="302" w:author="TAC 033022" w:date="2022-03-30T11:30:00Z">
              <w:r w:rsidRPr="003E14AA">
                <w:rPr>
                  <w:iCs/>
                  <w:sz w:val="20"/>
                  <w:szCs w:val="20"/>
                </w:rPr>
                <w:t>5</w:t>
              </w:r>
            </w:ins>
            <w:ins w:id="303" w:author="Joint Commenters 032422" w:date="2022-03-22T11:46:00Z">
              <w:del w:id="304" w:author="TAC 033022" w:date="2022-03-30T11:30:00Z">
                <w:r w:rsidRPr="003E14AA" w:rsidDel="00A6216E">
                  <w:rPr>
                    <w:iCs/>
                    <w:sz w:val="20"/>
                    <w:szCs w:val="20"/>
                  </w:rPr>
                  <w:delText>0</w:delText>
                </w:r>
              </w:del>
              <w:r w:rsidRPr="003E14AA">
                <w:rPr>
                  <w:iCs/>
                  <w:sz w:val="20"/>
                  <w:szCs w:val="20"/>
                </w:rPr>
                <w:t>0</w:t>
              </w:r>
            </w:ins>
            <w:ins w:id="305" w:author="IMM" w:date="2021-08-09T15:28:00Z">
              <w:del w:id="306" w:author="Joint Commenters 032422" w:date="2022-03-22T11:46:00Z">
                <w:r w:rsidRPr="003E14AA" w:rsidDel="0010313E">
                  <w:rPr>
                    <w:iCs/>
                    <w:sz w:val="20"/>
                    <w:szCs w:val="20"/>
                  </w:rPr>
                  <w:delText>75</w:delText>
                </w:r>
              </w:del>
            </w:ins>
            <w:del w:id="307" w:author="IMM" w:date="2021-08-09T15:28:00Z">
              <w:r w:rsidRPr="003E14AA">
                <w:rPr>
                  <w:iCs/>
                  <w:sz w:val="20"/>
                  <w:szCs w:val="20"/>
                </w:rPr>
                <w:delText>1,500</w:delText>
              </w:r>
            </w:del>
            <w:r w:rsidRPr="003E14AA">
              <w:rPr>
                <w:iCs/>
                <w:sz w:val="20"/>
                <w:szCs w:val="20"/>
              </w:rPr>
              <w:t>)</w:t>
            </w:r>
          </w:p>
        </w:tc>
        <w:tc>
          <w:tcPr>
            <w:tcW w:w="3060" w:type="dxa"/>
            <w:tcBorders>
              <w:top w:val="single" w:sz="4" w:space="0" w:color="auto"/>
              <w:left w:val="single" w:sz="4" w:space="0" w:color="auto"/>
              <w:bottom w:val="single" w:sz="4" w:space="0" w:color="auto"/>
              <w:right w:val="single" w:sz="4" w:space="0" w:color="auto"/>
            </w:tcBorders>
            <w:hideMark/>
          </w:tcPr>
          <w:p w14:paraId="0C93E67B" w14:textId="77777777" w:rsidR="003E14AA" w:rsidRPr="003E14AA" w:rsidRDefault="003E14AA" w:rsidP="003E14AA">
            <w:pPr>
              <w:spacing w:after="60"/>
              <w:rPr>
                <w:iCs/>
                <w:sz w:val="20"/>
                <w:szCs w:val="20"/>
              </w:rPr>
            </w:pPr>
            <w:r w:rsidRPr="003E14AA">
              <w:rPr>
                <w:iCs/>
                <w:sz w:val="20"/>
                <w:szCs w:val="20"/>
              </w:rPr>
              <w:t>$</w:t>
            </w:r>
            <w:ins w:id="308" w:author="Joint Commenters 032422" w:date="2022-03-22T11:44:00Z">
              <w:r w:rsidRPr="003E14AA">
                <w:rPr>
                  <w:iCs/>
                  <w:sz w:val="20"/>
                  <w:szCs w:val="20"/>
                </w:rPr>
                <w:t>2</w:t>
              </w:r>
            </w:ins>
            <w:ins w:id="309" w:author="TAC 033022" w:date="2022-03-30T11:30:00Z">
              <w:r w:rsidRPr="003E14AA">
                <w:rPr>
                  <w:iCs/>
                  <w:sz w:val="20"/>
                  <w:szCs w:val="20"/>
                </w:rPr>
                <w:t>5</w:t>
              </w:r>
            </w:ins>
            <w:ins w:id="310" w:author="Joint Commenters 032422" w:date="2022-03-22T11:44:00Z">
              <w:del w:id="311" w:author="TAC 033022" w:date="2022-03-30T11:30:00Z">
                <w:r w:rsidRPr="003E14AA" w:rsidDel="00A6216E">
                  <w:rPr>
                    <w:iCs/>
                    <w:sz w:val="20"/>
                    <w:szCs w:val="20"/>
                  </w:rPr>
                  <w:delText>0</w:delText>
                </w:r>
              </w:del>
              <w:r w:rsidRPr="003E14AA">
                <w:rPr>
                  <w:iCs/>
                  <w:sz w:val="20"/>
                  <w:szCs w:val="20"/>
                </w:rPr>
                <w:t>0</w:t>
              </w:r>
            </w:ins>
            <w:ins w:id="312" w:author="IMM" w:date="2021-08-09T15:28:00Z">
              <w:del w:id="313" w:author="Joint Commenters 032422" w:date="2022-03-22T11:44:00Z">
                <w:r w:rsidRPr="003E14AA" w:rsidDel="0010313E">
                  <w:rPr>
                    <w:iCs/>
                    <w:sz w:val="20"/>
                    <w:szCs w:val="20"/>
                  </w:rPr>
                  <w:delText>75</w:delText>
                </w:r>
              </w:del>
            </w:ins>
            <w:del w:id="314" w:author="IMM" w:date="2021-08-09T15:28:00Z">
              <w:r w:rsidRPr="003E14AA">
                <w:rPr>
                  <w:iCs/>
                  <w:sz w:val="20"/>
                  <w:szCs w:val="20"/>
                </w:rPr>
                <w:delText>1,500</w:delText>
              </w:r>
            </w:del>
          </w:p>
        </w:tc>
      </w:tr>
      <w:tr w:rsidR="003E14AA" w:rsidRPr="003E14AA" w14:paraId="2B6D82C6" w14:textId="77777777" w:rsidTr="004D77CF">
        <w:trPr>
          <w:trHeight w:val="368"/>
        </w:trPr>
        <w:tc>
          <w:tcPr>
            <w:tcW w:w="3279" w:type="dxa"/>
            <w:tcBorders>
              <w:top w:val="single" w:sz="4" w:space="0" w:color="auto"/>
              <w:left w:val="single" w:sz="4" w:space="0" w:color="auto"/>
              <w:bottom w:val="single" w:sz="4" w:space="0" w:color="auto"/>
              <w:right w:val="single" w:sz="4" w:space="0" w:color="auto"/>
            </w:tcBorders>
            <w:hideMark/>
          </w:tcPr>
          <w:p w14:paraId="3EA6E5B5" w14:textId="77777777" w:rsidR="003E14AA" w:rsidRPr="003E14AA" w:rsidRDefault="003E14AA" w:rsidP="003E14AA">
            <w:pPr>
              <w:spacing w:after="60"/>
              <w:rPr>
                <w:iCs/>
                <w:sz w:val="20"/>
                <w:szCs w:val="20"/>
              </w:rPr>
            </w:pPr>
            <w:r w:rsidRPr="003E14AA">
              <w:rPr>
                <w:iCs/>
                <w:sz w:val="20"/>
                <w:szCs w:val="20"/>
              </w:rPr>
              <w:t>HSL of QSE-committed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23C72F47" w14:textId="77777777" w:rsidR="003E14AA" w:rsidRPr="003E14AA" w:rsidRDefault="003E14AA" w:rsidP="003E14AA">
            <w:pPr>
              <w:spacing w:after="60"/>
              <w:rPr>
                <w:iCs/>
                <w:sz w:val="20"/>
                <w:szCs w:val="20"/>
              </w:rPr>
            </w:pPr>
            <w:r w:rsidRPr="003E14AA">
              <w:rPr>
                <w:iCs/>
                <w:sz w:val="20"/>
                <w:szCs w:val="20"/>
              </w:rPr>
              <w:t>Price associated with the highest MW in QSE submitted Energy Offer Curve</w:t>
            </w:r>
          </w:p>
        </w:tc>
      </w:tr>
      <w:tr w:rsidR="003E14AA" w:rsidRPr="003E14AA" w14:paraId="33AFA941" w14:textId="77777777" w:rsidTr="004D77CF">
        <w:trPr>
          <w:trHeight w:val="773"/>
        </w:trPr>
        <w:tc>
          <w:tcPr>
            <w:tcW w:w="3279" w:type="dxa"/>
            <w:tcBorders>
              <w:top w:val="single" w:sz="4" w:space="0" w:color="auto"/>
              <w:left w:val="single" w:sz="4" w:space="0" w:color="auto"/>
              <w:bottom w:val="single" w:sz="4" w:space="0" w:color="auto"/>
              <w:right w:val="single" w:sz="4" w:space="0" w:color="auto"/>
            </w:tcBorders>
            <w:hideMark/>
          </w:tcPr>
          <w:p w14:paraId="233EA073" w14:textId="77777777" w:rsidR="003E14AA" w:rsidRPr="003E14AA" w:rsidRDefault="003E14AA" w:rsidP="003E14AA">
            <w:pPr>
              <w:spacing w:after="60"/>
              <w:rPr>
                <w:iCs/>
                <w:sz w:val="20"/>
                <w:szCs w:val="20"/>
              </w:rPr>
            </w:pPr>
            <w:r w:rsidRPr="003E14AA">
              <w:rPr>
                <w:iCs/>
                <w:sz w:val="20"/>
                <w:szCs w:val="20"/>
              </w:rPr>
              <w:t>Energy Offer Curve for MW at and below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349E304C" w14:textId="77777777" w:rsidR="003E14AA" w:rsidRPr="003E14AA" w:rsidRDefault="003E14AA" w:rsidP="003E14AA">
            <w:pPr>
              <w:spacing w:after="60"/>
              <w:rPr>
                <w:iCs/>
                <w:sz w:val="20"/>
                <w:szCs w:val="20"/>
              </w:rPr>
            </w:pPr>
            <w:r w:rsidRPr="003E14AA">
              <w:rPr>
                <w:iCs/>
                <w:sz w:val="20"/>
                <w:szCs w:val="20"/>
              </w:rPr>
              <w:t>The QSE submitted Energy Offer Curve</w:t>
            </w:r>
          </w:p>
        </w:tc>
      </w:tr>
      <w:tr w:rsidR="003E14AA" w:rsidRPr="003E14AA" w14:paraId="3934EB91" w14:textId="77777777" w:rsidTr="004D77CF">
        <w:trPr>
          <w:trHeight w:val="503"/>
        </w:trPr>
        <w:tc>
          <w:tcPr>
            <w:tcW w:w="3279" w:type="dxa"/>
            <w:tcBorders>
              <w:top w:val="single" w:sz="4" w:space="0" w:color="auto"/>
              <w:left w:val="single" w:sz="4" w:space="0" w:color="auto"/>
              <w:bottom w:val="single" w:sz="4" w:space="0" w:color="auto"/>
              <w:right w:val="single" w:sz="4" w:space="0" w:color="auto"/>
            </w:tcBorders>
            <w:hideMark/>
          </w:tcPr>
          <w:p w14:paraId="74FCEDB0" w14:textId="77777777" w:rsidR="003E14AA" w:rsidRPr="003E14AA" w:rsidRDefault="003E14AA" w:rsidP="003E14AA">
            <w:pPr>
              <w:spacing w:after="60"/>
              <w:rPr>
                <w:iCs/>
                <w:sz w:val="20"/>
                <w:szCs w:val="20"/>
              </w:rPr>
            </w:pPr>
            <w:r w:rsidRPr="003E14AA">
              <w:rPr>
                <w:iCs/>
                <w:sz w:val="20"/>
                <w:szCs w:val="20"/>
              </w:rPr>
              <w:t>1 MW below lowest MW in Energy Offer Curve (if more than LSL)</w:t>
            </w:r>
          </w:p>
        </w:tc>
        <w:tc>
          <w:tcPr>
            <w:tcW w:w="3060" w:type="dxa"/>
            <w:tcBorders>
              <w:top w:val="single" w:sz="4" w:space="0" w:color="auto"/>
              <w:left w:val="single" w:sz="4" w:space="0" w:color="auto"/>
              <w:bottom w:val="single" w:sz="4" w:space="0" w:color="auto"/>
              <w:right w:val="single" w:sz="4" w:space="0" w:color="auto"/>
            </w:tcBorders>
            <w:hideMark/>
          </w:tcPr>
          <w:p w14:paraId="2637794B" w14:textId="77777777" w:rsidR="003E14AA" w:rsidRPr="003E14AA" w:rsidRDefault="003E14AA" w:rsidP="003E14AA">
            <w:pPr>
              <w:spacing w:after="60"/>
              <w:rPr>
                <w:iCs/>
                <w:sz w:val="20"/>
                <w:szCs w:val="20"/>
              </w:rPr>
            </w:pPr>
            <w:r w:rsidRPr="003E14AA">
              <w:rPr>
                <w:iCs/>
                <w:sz w:val="20"/>
                <w:szCs w:val="20"/>
              </w:rPr>
              <w:t>-$249.99</w:t>
            </w:r>
          </w:p>
        </w:tc>
      </w:tr>
      <w:tr w:rsidR="003E14AA" w:rsidRPr="003E14AA" w14:paraId="4C69B007" w14:textId="77777777" w:rsidTr="004D77CF">
        <w:trPr>
          <w:trHeight w:val="467"/>
        </w:trPr>
        <w:tc>
          <w:tcPr>
            <w:tcW w:w="3279" w:type="dxa"/>
            <w:tcBorders>
              <w:top w:val="single" w:sz="4" w:space="0" w:color="auto"/>
              <w:left w:val="single" w:sz="4" w:space="0" w:color="auto"/>
              <w:bottom w:val="single" w:sz="4" w:space="0" w:color="auto"/>
              <w:right w:val="single" w:sz="4" w:space="0" w:color="auto"/>
            </w:tcBorders>
            <w:hideMark/>
          </w:tcPr>
          <w:p w14:paraId="3E3DF1CB" w14:textId="77777777" w:rsidR="003E14AA" w:rsidRPr="003E14AA" w:rsidRDefault="003E14AA" w:rsidP="003E14AA">
            <w:pPr>
              <w:spacing w:after="60"/>
              <w:rPr>
                <w:iCs/>
                <w:sz w:val="20"/>
                <w:szCs w:val="20"/>
              </w:rPr>
            </w:pPr>
            <w:r w:rsidRPr="003E14AA">
              <w:rPr>
                <w:iCs/>
                <w:sz w:val="20"/>
                <w:szCs w:val="20"/>
              </w:rPr>
              <w:t>LSL (if less than lowest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6971C399" w14:textId="77777777" w:rsidR="003E14AA" w:rsidRPr="003E14AA" w:rsidRDefault="003E14AA" w:rsidP="003E14AA">
            <w:pPr>
              <w:spacing w:after="60"/>
              <w:rPr>
                <w:iCs/>
                <w:sz w:val="20"/>
                <w:szCs w:val="20"/>
              </w:rPr>
            </w:pPr>
            <w:r w:rsidRPr="003E14AA">
              <w:rPr>
                <w:iCs/>
                <w:sz w:val="20"/>
                <w:szCs w:val="20"/>
              </w:rPr>
              <w:t>-$250.00</w:t>
            </w:r>
          </w:p>
        </w:tc>
      </w:tr>
    </w:tbl>
    <w:p w14:paraId="0D92E885" w14:textId="77777777" w:rsidR="003E14AA" w:rsidRPr="003E14AA" w:rsidDel="006825DF" w:rsidRDefault="003E14AA" w:rsidP="003E14AA">
      <w:pPr>
        <w:rPr>
          <w:ins w:id="315" w:author="IMM 111921" w:date="2021-11-19T16:00:00Z"/>
          <w:del w:id="316" w:author="Joint Commenters 013122" w:date="2022-01-28T16:11:00Z"/>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E14AA" w:rsidRPr="003E14AA" w:rsidDel="006825DF" w14:paraId="645C9E80" w14:textId="77777777" w:rsidTr="004D77CF">
        <w:trPr>
          <w:trHeight w:val="206"/>
          <w:ins w:id="317" w:author="IMM 111921" w:date="2021-11-19T15:59:00Z"/>
          <w:del w:id="318" w:author="Joint Commenters 013122" w:date="2022-01-28T16:11:00Z"/>
        </w:trPr>
        <w:tc>
          <w:tcPr>
            <w:tcW w:w="9576" w:type="dxa"/>
            <w:tcBorders>
              <w:top w:val="single" w:sz="4" w:space="0" w:color="auto"/>
              <w:left w:val="single" w:sz="4" w:space="0" w:color="auto"/>
              <w:bottom w:val="single" w:sz="4" w:space="0" w:color="auto"/>
              <w:right w:val="single" w:sz="4" w:space="0" w:color="auto"/>
            </w:tcBorders>
            <w:shd w:val="pct12" w:color="auto" w:fill="auto"/>
          </w:tcPr>
          <w:p w14:paraId="57EEDFFA" w14:textId="77777777" w:rsidR="003E14AA" w:rsidRPr="003E14AA" w:rsidDel="006825DF" w:rsidRDefault="003E14AA" w:rsidP="003E14AA">
            <w:pPr>
              <w:spacing w:before="120" w:after="240"/>
              <w:rPr>
                <w:ins w:id="319" w:author="IMM 111921" w:date="2021-11-19T15:59:00Z"/>
                <w:del w:id="320" w:author="Joint Commenters 013122" w:date="2022-01-28T16:11:00Z"/>
                <w:b/>
                <w:i/>
                <w:iCs/>
                <w:lang w:val="x-none" w:eastAsia="x-none"/>
              </w:rPr>
            </w:pPr>
            <w:ins w:id="321" w:author="IMM 111921" w:date="2021-11-19T15:59:00Z">
              <w:del w:id="322" w:author="Joint Commenters 013122" w:date="2022-01-28T16:11:00Z">
                <w:r w:rsidRPr="003E14AA" w:rsidDel="006825DF">
                  <w:rPr>
                    <w:b/>
                    <w:i/>
                    <w:iCs/>
                    <w:lang w:val="x-none" w:eastAsia="x-none"/>
                  </w:rPr>
                  <w:delText>[NPRR</w:delText>
                </w:r>
              </w:del>
            </w:ins>
            <w:ins w:id="323" w:author="IMM 111921" w:date="2021-11-19T16:00:00Z">
              <w:del w:id="324" w:author="Joint Commenters 013122" w:date="2022-01-28T16:11:00Z">
                <w:r w:rsidRPr="003E14AA" w:rsidDel="006825DF">
                  <w:rPr>
                    <w:b/>
                    <w:i/>
                    <w:iCs/>
                    <w:lang w:eastAsia="x-none"/>
                  </w:rPr>
                  <w:delText>1092</w:delText>
                </w:r>
              </w:del>
            </w:ins>
            <w:ins w:id="325" w:author="IMM 111921" w:date="2021-11-19T15:59:00Z">
              <w:del w:id="326" w:author="Joint Commenters 013122" w:date="2022-01-28T16:11:00Z">
                <w:r w:rsidRPr="003E14AA" w:rsidDel="006825DF">
                  <w:rPr>
                    <w:b/>
                    <w:i/>
                    <w:iCs/>
                    <w:lang w:val="x-none" w:eastAsia="x-none"/>
                  </w:rPr>
                  <w:delText>:  Replace paragraph (</w:delText>
                </w:r>
              </w:del>
            </w:ins>
            <w:ins w:id="327" w:author="IMM 111921" w:date="2021-11-19T16:00:00Z">
              <w:del w:id="328" w:author="Joint Commenters 013122" w:date="2022-01-28T16:11:00Z">
                <w:r w:rsidRPr="003E14AA" w:rsidDel="006825DF">
                  <w:rPr>
                    <w:b/>
                    <w:i/>
                    <w:iCs/>
                    <w:lang w:eastAsia="x-none"/>
                  </w:rPr>
                  <w:delText>e</w:delText>
                </w:r>
              </w:del>
            </w:ins>
            <w:ins w:id="329" w:author="IMM 111921" w:date="2021-11-19T15:59:00Z">
              <w:del w:id="330" w:author="Joint Commenters 013122" w:date="2022-01-28T16:11:00Z">
                <w:r w:rsidRPr="003E14AA" w:rsidDel="006825DF">
                  <w:rPr>
                    <w:b/>
                    <w:i/>
                    <w:iCs/>
                    <w:lang w:val="x-none" w:eastAsia="x-none"/>
                  </w:rPr>
                  <w:delText>) above with the following upon system implementation:]</w:delText>
                </w:r>
              </w:del>
            </w:ins>
          </w:p>
          <w:p w14:paraId="0213535D" w14:textId="77777777" w:rsidR="003E14AA" w:rsidRPr="003E14AA" w:rsidDel="006825DF" w:rsidRDefault="003E14AA" w:rsidP="003E14AA">
            <w:pPr>
              <w:spacing w:after="240"/>
              <w:ind w:left="1440" w:hanging="720"/>
              <w:rPr>
                <w:ins w:id="331" w:author="IMM 111921" w:date="2021-11-19T16:00:00Z"/>
                <w:del w:id="332" w:author="Joint Commenters 013122" w:date="2022-01-28T16:11:00Z"/>
                <w:szCs w:val="20"/>
              </w:rPr>
            </w:pPr>
            <w:ins w:id="333" w:author="IMM 111921" w:date="2021-11-19T16:00:00Z">
              <w:del w:id="334" w:author="Joint Commenters 013122" w:date="2022-01-28T16:11:00Z">
                <w:r w:rsidRPr="003E14AA" w:rsidDel="006825DF">
                  <w:rPr>
                    <w:szCs w:val="20"/>
                  </w:rPr>
                  <w:delText>(e)</w:delText>
                </w:r>
                <w:r w:rsidRPr="003E14AA" w:rsidDel="006825DF">
                  <w:rPr>
                    <w:szCs w:val="20"/>
                  </w:rPr>
                  <w:tab/>
                  <w:delText xml:space="preserve">RUC-committed Resources </w:delText>
                </w:r>
              </w:del>
            </w:ins>
          </w:p>
          <w:p w14:paraId="3A71CC96" w14:textId="77777777" w:rsidR="003E14AA" w:rsidRPr="003E14AA" w:rsidDel="006825DF" w:rsidRDefault="003E14AA" w:rsidP="003E14AA">
            <w:pPr>
              <w:spacing w:after="240"/>
              <w:ind w:left="2160" w:hanging="720"/>
              <w:rPr>
                <w:ins w:id="335" w:author="IMM 111921" w:date="2021-11-19T16:00:00Z"/>
                <w:del w:id="336" w:author="Joint Commenters 013122" w:date="2022-01-28T16:11:00Z"/>
                <w:szCs w:val="20"/>
              </w:rPr>
            </w:pPr>
            <w:ins w:id="337" w:author="IMM 111921" w:date="2021-11-19T16:00:00Z">
              <w:del w:id="338" w:author="Joint Commenters 013122" w:date="2022-01-28T16:11:00Z">
                <w:r w:rsidRPr="003E14AA" w:rsidDel="006825DF">
                  <w:rPr>
                    <w:szCs w:val="20"/>
                  </w:rPr>
                  <w:delText>(i)        For each RUC-committed Resource that has not submitted an Energy Offer Curve, ERCOT shall create a proxy Energy Offer Curve as described below:</w:delText>
                </w:r>
              </w:del>
            </w:ins>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3E14AA" w:rsidRPr="003E14AA" w:rsidDel="006825DF" w14:paraId="2353B57E" w14:textId="77777777" w:rsidTr="004D77CF">
              <w:trPr>
                <w:trHeight w:val="359"/>
                <w:ins w:id="339" w:author="IMM 111921" w:date="2021-11-19T16:00:00Z"/>
                <w:del w:id="340" w:author="Joint Commenters 013122" w:date="2022-01-28T16:11:00Z"/>
              </w:trPr>
              <w:tc>
                <w:tcPr>
                  <w:tcW w:w="3540" w:type="dxa"/>
                  <w:tcBorders>
                    <w:top w:val="single" w:sz="4" w:space="0" w:color="auto"/>
                    <w:left w:val="single" w:sz="4" w:space="0" w:color="auto"/>
                    <w:bottom w:val="single" w:sz="4" w:space="0" w:color="auto"/>
                    <w:right w:val="single" w:sz="4" w:space="0" w:color="auto"/>
                  </w:tcBorders>
                  <w:hideMark/>
                </w:tcPr>
                <w:p w14:paraId="3AC25A01" w14:textId="77777777" w:rsidR="003E14AA" w:rsidRPr="003E14AA" w:rsidDel="006825DF" w:rsidRDefault="003E14AA" w:rsidP="003E14AA">
                  <w:pPr>
                    <w:spacing w:after="120"/>
                    <w:rPr>
                      <w:ins w:id="341" w:author="IMM 111921" w:date="2021-11-19T16:00:00Z"/>
                      <w:del w:id="342" w:author="Joint Commenters 013122" w:date="2022-01-28T16:11:00Z"/>
                      <w:b/>
                      <w:iCs/>
                      <w:sz w:val="20"/>
                      <w:szCs w:val="20"/>
                    </w:rPr>
                  </w:pPr>
                  <w:ins w:id="343" w:author="IMM 111921" w:date="2021-11-19T16:00:00Z">
                    <w:del w:id="344" w:author="Joint Commenters 013122" w:date="2022-01-28T16:11:00Z">
                      <w:r w:rsidRPr="003E14AA" w:rsidDel="006825DF">
                        <w:rPr>
                          <w:b/>
                          <w:iCs/>
                          <w:sz w:val="20"/>
                          <w:szCs w:val="20"/>
                        </w:rPr>
                        <w:delText>MW</w:delText>
                      </w:r>
                    </w:del>
                  </w:ins>
                </w:p>
              </w:tc>
              <w:tc>
                <w:tcPr>
                  <w:tcW w:w="2810" w:type="dxa"/>
                  <w:tcBorders>
                    <w:top w:val="single" w:sz="4" w:space="0" w:color="auto"/>
                    <w:left w:val="single" w:sz="4" w:space="0" w:color="auto"/>
                    <w:bottom w:val="single" w:sz="4" w:space="0" w:color="auto"/>
                    <w:right w:val="single" w:sz="4" w:space="0" w:color="auto"/>
                  </w:tcBorders>
                  <w:hideMark/>
                </w:tcPr>
                <w:p w14:paraId="4D03BC18" w14:textId="77777777" w:rsidR="003E14AA" w:rsidRPr="003E14AA" w:rsidDel="006825DF" w:rsidRDefault="003E14AA" w:rsidP="003E14AA">
                  <w:pPr>
                    <w:spacing w:after="120"/>
                    <w:rPr>
                      <w:ins w:id="345" w:author="IMM 111921" w:date="2021-11-19T16:00:00Z"/>
                      <w:del w:id="346" w:author="Joint Commenters 013122" w:date="2022-01-28T16:11:00Z"/>
                      <w:b/>
                      <w:iCs/>
                      <w:sz w:val="20"/>
                      <w:szCs w:val="20"/>
                    </w:rPr>
                  </w:pPr>
                  <w:ins w:id="347" w:author="IMM 111921" w:date="2021-11-19T16:00:00Z">
                    <w:del w:id="348" w:author="Joint Commenters 013122" w:date="2022-01-28T16:11:00Z">
                      <w:r w:rsidRPr="003E14AA" w:rsidDel="006825DF">
                        <w:rPr>
                          <w:b/>
                          <w:iCs/>
                          <w:sz w:val="20"/>
                          <w:szCs w:val="20"/>
                        </w:rPr>
                        <w:delText>Price (per MWh)</w:delText>
                      </w:r>
                    </w:del>
                  </w:ins>
                </w:p>
              </w:tc>
            </w:tr>
            <w:tr w:rsidR="003E14AA" w:rsidRPr="003E14AA" w:rsidDel="006825DF" w14:paraId="287AC3DC" w14:textId="77777777" w:rsidTr="004D77CF">
              <w:trPr>
                <w:trHeight w:val="364"/>
                <w:ins w:id="349" w:author="IMM 111921" w:date="2021-11-19T16:00:00Z"/>
                <w:del w:id="350" w:author="Joint Commenters 013122" w:date="2022-01-28T16:11:00Z"/>
              </w:trPr>
              <w:tc>
                <w:tcPr>
                  <w:tcW w:w="3540" w:type="dxa"/>
                  <w:tcBorders>
                    <w:top w:val="single" w:sz="4" w:space="0" w:color="auto"/>
                    <w:left w:val="single" w:sz="4" w:space="0" w:color="auto"/>
                    <w:bottom w:val="single" w:sz="4" w:space="0" w:color="auto"/>
                    <w:right w:val="single" w:sz="4" w:space="0" w:color="auto"/>
                  </w:tcBorders>
                  <w:hideMark/>
                </w:tcPr>
                <w:p w14:paraId="5D667545" w14:textId="77777777" w:rsidR="003E14AA" w:rsidRPr="003E14AA" w:rsidDel="006825DF" w:rsidRDefault="003E14AA" w:rsidP="003E14AA">
                  <w:pPr>
                    <w:spacing w:after="60"/>
                    <w:rPr>
                      <w:ins w:id="351" w:author="IMM 111921" w:date="2021-11-19T16:00:00Z"/>
                      <w:del w:id="352" w:author="Joint Commenters 013122" w:date="2022-01-28T16:11:00Z"/>
                      <w:iCs/>
                      <w:sz w:val="20"/>
                      <w:szCs w:val="20"/>
                    </w:rPr>
                  </w:pPr>
                  <w:ins w:id="353" w:author="IMM 111921" w:date="2021-11-19T16:00:00Z">
                    <w:del w:id="354" w:author="Joint Commenters 013122" w:date="2022-01-28T16:11:00Z">
                      <w:r w:rsidRPr="003E14AA" w:rsidDel="006825DF">
                        <w:rPr>
                          <w:iCs/>
                          <w:sz w:val="20"/>
                          <w:szCs w:val="20"/>
                        </w:rPr>
                        <w:delText xml:space="preserve">HSL </w:delText>
                      </w:r>
                    </w:del>
                  </w:ins>
                </w:p>
              </w:tc>
              <w:tc>
                <w:tcPr>
                  <w:tcW w:w="2810" w:type="dxa"/>
                  <w:tcBorders>
                    <w:top w:val="single" w:sz="4" w:space="0" w:color="auto"/>
                    <w:left w:val="single" w:sz="4" w:space="0" w:color="auto"/>
                    <w:bottom w:val="single" w:sz="4" w:space="0" w:color="auto"/>
                    <w:right w:val="single" w:sz="4" w:space="0" w:color="auto"/>
                  </w:tcBorders>
                  <w:hideMark/>
                </w:tcPr>
                <w:p w14:paraId="3EADB162" w14:textId="77777777" w:rsidR="003E14AA" w:rsidRPr="003E14AA" w:rsidDel="006825DF" w:rsidRDefault="003E14AA" w:rsidP="003E14AA">
                  <w:pPr>
                    <w:spacing w:after="60"/>
                    <w:rPr>
                      <w:ins w:id="355" w:author="IMM 111921" w:date="2021-11-19T16:00:00Z"/>
                      <w:del w:id="356" w:author="Joint Commenters 013122" w:date="2022-01-28T16:11:00Z"/>
                      <w:iCs/>
                      <w:sz w:val="20"/>
                      <w:szCs w:val="20"/>
                    </w:rPr>
                  </w:pPr>
                  <w:ins w:id="357" w:author="ERCOT 120621" w:date="2021-12-02T08:21:00Z">
                    <w:del w:id="358" w:author="Joint Commenters 013122" w:date="2022-01-28T16:11:00Z">
                      <w:r w:rsidRPr="003E14AA" w:rsidDel="006825DF">
                        <w:rPr>
                          <w:iCs/>
                          <w:sz w:val="20"/>
                          <w:szCs w:val="20"/>
                        </w:rPr>
                        <w:delText xml:space="preserve">Min(SWCAP, </w:delText>
                      </w:r>
                    </w:del>
                  </w:ins>
                  <w:ins w:id="359" w:author="IMM 111921" w:date="2021-11-19T16:02:00Z">
                    <w:del w:id="360" w:author="Joint Commenters 013122" w:date="2022-01-28T16:11:00Z">
                      <w:r w:rsidRPr="003E14AA" w:rsidDel="006825DF">
                        <w:rPr>
                          <w:iCs/>
                          <w:sz w:val="20"/>
                          <w:szCs w:val="20"/>
                        </w:rPr>
                        <w:delText>$</w:delText>
                      </w:r>
                    </w:del>
                  </w:ins>
                  <w:ins w:id="361" w:author="IMM 111921" w:date="2021-11-19T16:01:00Z">
                    <w:del w:id="362" w:author="Joint Commenters 013122" w:date="2022-01-28T16:11:00Z">
                      <w:r w:rsidRPr="003E14AA" w:rsidDel="006825DF">
                        <w:rPr>
                          <w:iCs/>
                          <w:sz w:val="20"/>
                          <w:szCs w:val="20"/>
                        </w:rPr>
                        <w:delText>16*FIP + $5</w:delText>
                      </w:r>
                    </w:del>
                  </w:ins>
                  <w:ins w:id="363" w:author="ERCOT 120621" w:date="2021-12-02T08:21:00Z">
                    <w:del w:id="364" w:author="Joint Commenters 013122" w:date="2022-01-28T16:11:00Z">
                      <w:r w:rsidRPr="003E14AA" w:rsidDel="006825DF">
                        <w:rPr>
                          <w:iCs/>
                          <w:sz w:val="20"/>
                          <w:szCs w:val="20"/>
                        </w:rPr>
                        <w:delText>)</w:delText>
                      </w:r>
                    </w:del>
                  </w:ins>
                </w:p>
              </w:tc>
            </w:tr>
            <w:tr w:rsidR="003E14AA" w:rsidRPr="003E14AA" w:rsidDel="006825DF" w14:paraId="71510185" w14:textId="77777777" w:rsidTr="004D77CF">
              <w:trPr>
                <w:trHeight w:val="377"/>
                <w:ins w:id="365" w:author="IMM 111921" w:date="2021-11-19T16:00:00Z"/>
                <w:del w:id="366" w:author="Joint Commenters 013122" w:date="2022-01-28T16:11:00Z"/>
              </w:trPr>
              <w:tc>
                <w:tcPr>
                  <w:tcW w:w="3540" w:type="dxa"/>
                  <w:tcBorders>
                    <w:top w:val="single" w:sz="4" w:space="0" w:color="auto"/>
                    <w:left w:val="single" w:sz="4" w:space="0" w:color="auto"/>
                    <w:bottom w:val="single" w:sz="4" w:space="0" w:color="auto"/>
                    <w:right w:val="single" w:sz="4" w:space="0" w:color="auto"/>
                  </w:tcBorders>
                  <w:hideMark/>
                </w:tcPr>
                <w:p w14:paraId="08B89ECD" w14:textId="77777777" w:rsidR="003E14AA" w:rsidRPr="003E14AA" w:rsidDel="006825DF" w:rsidRDefault="003E14AA" w:rsidP="003E14AA">
                  <w:pPr>
                    <w:spacing w:after="60"/>
                    <w:rPr>
                      <w:ins w:id="367" w:author="IMM 111921" w:date="2021-11-19T16:00:00Z"/>
                      <w:del w:id="368" w:author="Joint Commenters 013122" w:date="2022-01-28T16:11:00Z"/>
                      <w:iCs/>
                      <w:sz w:val="20"/>
                      <w:szCs w:val="20"/>
                    </w:rPr>
                  </w:pPr>
                  <w:ins w:id="369" w:author="IMM 111921" w:date="2021-11-19T16:00:00Z">
                    <w:del w:id="370" w:author="Joint Commenters 013122" w:date="2022-01-28T16:11:00Z">
                      <w:r w:rsidRPr="003E14AA" w:rsidDel="006825DF">
                        <w:rPr>
                          <w:iCs/>
                          <w:sz w:val="20"/>
                          <w:szCs w:val="20"/>
                        </w:rPr>
                        <w:delText>Zero</w:delText>
                      </w:r>
                    </w:del>
                  </w:ins>
                </w:p>
              </w:tc>
              <w:tc>
                <w:tcPr>
                  <w:tcW w:w="2810" w:type="dxa"/>
                  <w:tcBorders>
                    <w:top w:val="single" w:sz="4" w:space="0" w:color="auto"/>
                    <w:left w:val="single" w:sz="4" w:space="0" w:color="auto"/>
                    <w:bottom w:val="single" w:sz="4" w:space="0" w:color="auto"/>
                    <w:right w:val="single" w:sz="4" w:space="0" w:color="auto"/>
                  </w:tcBorders>
                  <w:hideMark/>
                </w:tcPr>
                <w:p w14:paraId="2DB0C3B7" w14:textId="77777777" w:rsidR="003E14AA" w:rsidRPr="003E14AA" w:rsidDel="006825DF" w:rsidRDefault="003E14AA" w:rsidP="003E14AA">
                  <w:pPr>
                    <w:spacing w:after="60"/>
                    <w:rPr>
                      <w:ins w:id="371" w:author="IMM 111921" w:date="2021-11-19T16:00:00Z"/>
                      <w:del w:id="372" w:author="Joint Commenters 013122" w:date="2022-01-28T16:11:00Z"/>
                      <w:iCs/>
                      <w:sz w:val="20"/>
                      <w:szCs w:val="20"/>
                    </w:rPr>
                  </w:pPr>
                  <w:ins w:id="373" w:author="ERCOT 120621" w:date="2021-12-02T08:21:00Z">
                    <w:del w:id="374" w:author="Joint Commenters 013122" w:date="2022-01-28T16:11:00Z">
                      <w:r w:rsidRPr="003E14AA" w:rsidDel="006825DF">
                        <w:rPr>
                          <w:iCs/>
                          <w:sz w:val="20"/>
                          <w:szCs w:val="20"/>
                        </w:rPr>
                        <w:delText>Min(SWCAP</w:delText>
                      </w:r>
                    </w:del>
                  </w:ins>
                  <w:ins w:id="375" w:author="ERCOT 120621" w:date="2021-12-06T16:13:00Z">
                    <w:del w:id="376" w:author="Joint Commenters 013122" w:date="2022-01-28T16:11:00Z">
                      <w:r w:rsidRPr="003E14AA" w:rsidDel="006825DF">
                        <w:rPr>
                          <w:iCs/>
                          <w:sz w:val="20"/>
                          <w:szCs w:val="20"/>
                        </w:rPr>
                        <w:delText xml:space="preserve">, </w:delText>
                      </w:r>
                    </w:del>
                  </w:ins>
                  <w:ins w:id="377" w:author="IMM 111921" w:date="2021-11-19T16:02:00Z">
                    <w:del w:id="378" w:author="Joint Commenters 013122" w:date="2022-01-28T16:11:00Z">
                      <w:r w:rsidRPr="003E14AA" w:rsidDel="006825DF">
                        <w:rPr>
                          <w:iCs/>
                          <w:sz w:val="20"/>
                          <w:szCs w:val="20"/>
                        </w:rPr>
                        <w:delText>$</w:delText>
                      </w:r>
                    </w:del>
                  </w:ins>
                  <w:ins w:id="379" w:author="IMM 111921" w:date="2021-11-19T16:01:00Z">
                    <w:del w:id="380" w:author="Joint Commenters 013122" w:date="2022-01-28T16:11:00Z">
                      <w:r w:rsidRPr="003E14AA" w:rsidDel="006825DF">
                        <w:rPr>
                          <w:iCs/>
                          <w:sz w:val="20"/>
                          <w:szCs w:val="20"/>
                        </w:rPr>
                        <w:delText>16*FIP + $5</w:delText>
                      </w:r>
                    </w:del>
                  </w:ins>
                  <w:ins w:id="381" w:author="ERCOT 120621" w:date="2021-12-02T08:21:00Z">
                    <w:del w:id="382" w:author="Joint Commenters 013122" w:date="2022-01-28T16:11:00Z">
                      <w:r w:rsidRPr="003E14AA" w:rsidDel="006825DF">
                        <w:rPr>
                          <w:iCs/>
                          <w:sz w:val="20"/>
                          <w:szCs w:val="20"/>
                        </w:rPr>
                        <w:delText>)</w:delText>
                      </w:r>
                    </w:del>
                  </w:ins>
                </w:p>
              </w:tc>
            </w:tr>
          </w:tbl>
          <w:p w14:paraId="4BB43471" w14:textId="77777777" w:rsidR="003E14AA" w:rsidRPr="003E14AA" w:rsidDel="006825DF" w:rsidRDefault="003E14AA" w:rsidP="003E14AA">
            <w:pPr>
              <w:spacing w:before="240" w:after="240"/>
              <w:ind w:left="2160" w:hanging="720"/>
              <w:rPr>
                <w:ins w:id="383" w:author="IMM 111921" w:date="2021-11-19T16:00:00Z"/>
                <w:del w:id="384" w:author="Joint Commenters 013122" w:date="2022-01-28T16:11:00Z"/>
                <w:szCs w:val="20"/>
              </w:rPr>
            </w:pPr>
            <w:ins w:id="385" w:author="IMM 111921" w:date="2021-11-19T16:00:00Z">
              <w:del w:id="386" w:author="Joint Commenters 013122" w:date="2022-01-28T16:11:00Z">
                <w:r w:rsidRPr="003E14AA" w:rsidDel="006825DF">
                  <w:rPr>
                    <w:szCs w:val="20"/>
                  </w:rPr>
                  <w:delText>(ii)       For each RUC-committed Resource that has submitted an Energy Offer Curve, ERCOT shall create a monotonically increasing proxy Energy Offer Curve as described below:</w:delText>
                </w:r>
              </w:del>
            </w:ins>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3E14AA" w:rsidRPr="003E14AA" w:rsidDel="006825DF" w14:paraId="1CC788A4" w14:textId="77777777" w:rsidTr="004D77CF">
              <w:trPr>
                <w:trHeight w:val="350"/>
                <w:ins w:id="387" w:author="IMM 111921" w:date="2021-11-19T16:00:00Z"/>
                <w:del w:id="388" w:author="Joint Commenters 013122" w:date="2022-01-28T16:11:00Z"/>
              </w:trPr>
              <w:tc>
                <w:tcPr>
                  <w:tcW w:w="3531" w:type="dxa"/>
                  <w:tcBorders>
                    <w:top w:val="single" w:sz="4" w:space="0" w:color="auto"/>
                    <w:left w:val="single" w:sz="4" w:space="0" w:color="auto"/>
                    <w:bottom w:val="single" w:sz="4" w:space="0" w:color="auto"/>
                    <w:right w:val="single" w:sz="4" w:space="0" w:color="auto"/>
                  </w:tcBorders>
                  <w:hideMark/>
                </w:tcPr>
                <w:p w14:paraId="5B4CA6E5" w14:textId="77777777" w:rsidR="003E14AA" w:rsidRPr="003E14AA" w:rsidDel="006825DF" w:rsidRDefault="003E14AA" w:rsidP="003E14AA">
                  <w:pPr>
                    <w:spacing w:after="120"/>
                    <w:rPr>
                      <w:ins w:id="389" w:author="IMM 111921" w:date="2021-11-19T16:00:00Z"/>
                      <w:del w:id="390" w:author="Joint Commenters 013122" w:date="2022-01-28T16:11:00Z"/>
                      <w:b/>
                      <w:iCs/>
                      <w:sz w:val="20"/>
                      <w:szCs w:val="20"/>
                    </w:rPr>
                  </w:pPr>
                  <w:ins w:id="391" w:author="IMM 111921" w:date="2021-11-19T16:00:00Z">
                    <w:del w:id="392" w:author="Joint Commenters 013122" w:date="2022-01-28T16:11:00Z">
                      <w:r w:rsidRPr="003E14AA" w:rsidDel="006825DF">
                        <w:rPr>
                          <w:b/>
                          <w:iCs/>
                          <w:sz w:val="20"/>
                          <w:szCs w:val="20"/>
                        </w:rPr>
                        <w:delText>MW</w:delText>
                      </w:r>
                    </w:del>
                  </w:ins>
                </w:p>
              </w:tc>
              <w:tc>
                <w:tcPr>
                  <w:tcW w:w="2804" w:type="dxa"/>
                  <w:tcBorders>
                    <w:top w:val="single" w:sz="4" w:space="0" w:color="auto"/>
                    <w:left w:val="single" w:sz="4" w:space="0" w:color="auto"/>
                    <w:bottom w:val="single" w:sz="4" w:space="0" w:color="auto"/>
                    <w:right w:val="single" w:sz="4" w:space="0" w:color="auto"/>
                  </w:tcBorders>
                  <w:hideMark/>
                </w:tcPr>
                <w:p w14:paraId="26AB82D9" w14:textId="77777777" w:rsidR="003E14AA" w:rsidRPr="003E14AA" w:rsidDel="006825DF" w:rsidRDefault="003E14AA" w:rsidP="003E14AA">
                  <w:pPr>
                    <w:spacing w:after="120"/>
                    <w:rPr>
                      <w:ins w:id="393" w:author="IMM 111921" w:date="2021-11-19T16:00:00Z"/>
                      <w:del w:id="394" w:author="Joint Commenters 013122" w:date="2022-01-28T16:11:00Z"/>
                      <w:b/>
                      <w:iCs/>
                      <w:sz w:val="20"/>
                      <w:szCs w:val="20"/>
                    </w:rPr>
                  </w:pPr>
                  <w:ins w:id="395" w:author="IMM 111921" w:date="2021-11-19T16:00:00Z">
                    <w:del w:id="396" w:author="Joint Commenters 013122" w:date="2022-01-28T16:11:00Z">
                      <w:r w:rsidRPr="003E14AA" w:rsidDel="006825DF">
                        <w:rPr>
                          <w:b/>
                          <w:iCs/>
                          <w:sz w:val="20"/>
                          <w:szCs w:val="20"/>
                        </w:rPr>
                        <w:delText>Price (per MWh)</w:delText>
                      </w:r>
                    </w:del>
                  </w:ins>
                </w:p>
              </w:tc>
            </w:tr>
            <w:tr w:rsidR="003E14AA" w:rsidRPr="003E14AA" w:rsidDel="006825DF" w14:paraId="79528B90" w14:textId="77777777" w:rsidTr="004D77CF">
              <w:trPr>
                <w:trHeight w:val="345"/>
                <w:ins w:id="397" w:author="IMM 111921" w:date="2021-11-19T16:00:00Z"/>
                <w:del w:id="398" w:author="Joint Commenters 013122" w:date="2022-01-28T16:11:00Z"/>
              </w:trPr>
              <w:tc>
                <w:tcPr>
                  <w:tcW w:w="3531" w:type="dxa"/>
                  <w:tcBorders>
                    <w:top w:val="single" w:sz="4" w:space="0" w:color="auto"/>
                    <w:left w:val="single" w:sz="4" w:space="0" w:color="auto"/>
                    <w:bottom w:val="single" w:sz="4" w:space="0" w:color="auto"/>
                    <w:right w:val="single" w:sz="4" w:space="0" w:color="auto"/>
                  </w:tcBorders>
                  <w:hideMark/>
                </w:tcPr>
                <w:p w14:paraId="2DD1ABD5" w14:textId="77777777" w:rsidR="003E14AA" w:rsidRPr="003E14AA" w:rsidDel="006825DF" w:rsidRDefault="003E14AA" w:rsidP="003E14AA">
                  <w:pPr>
                    <w:spacing w:after="60"/>
                    <w:rPr>
                      <w:ins w:id="399" w:author="IMM 111921" w:date="2021-11-19T16:00:00Z"/>
                      <w:del w:id="400" w:author="Joint Commenters 013122" w:date="2022-01-28T16:11:00Z"/>
                      <w:iCs/>
                      <w:sz w:val="20"/>
                      <w:szCs w:val="20"/>
                    </w:rPr>
                  </w:pPr>
                  <w:ins w:id="401" w:author="IMM 111921" w:date="2021-11-19T16:00:00Z">
                    <w:del w:id="402" w:author="Joint Commenters 013122" w:date="2022-01-28T16:11:00Z">
                      <w:r w:rsidRPr="003E14AA" w:rsidDel="006825DF">
                        <w:rPr>
                          <w:iCs/>
                          <w:sz w:val="20"/>
                          <w:szCs w:val="20"/>
                        </w:rPr>
                        <w:delText>HSL (if more than highest MW in Energy Offer Curve)</w:delText>
                      </w:r>
                    </w:del>
                  </w:ins>
                </w:p>
              </w:tc>
              <w:tc>
                <w:tcPr>
                  <w:tcW w:w="2804" w:type="dxa"/>
                  <w:tcBorders>
                    <w:top w:val="single" w:sz="4" w:space="0" w:color="auto"/>
                    <w:left w:val="single" w:sz="4" w:space="0" w:color="auto"/>
                    <w:bottom w:val="single" w:sz="4" w:space="0" w:color="auto"/>
                    <w:right w:val="single" w:sz="4" w:space="0" w:color="auto"/>
                  </w:tcBorders>
                  <w:hideMark/>
                </w:tcPr>
                <w:p w14:paraId="5FB9E351" w14:textId="77777777" w:rsidR="003E14AA" w:rsidRPr="003E14AA" w:rsidDel="006825DF" w:rsidRDefault="003E14AA" w:rsidP="003E14AA">
                  <w:pPr>
                    <w:spacing w:after="60"/>
                    <w:rPr>
                      <w:ins w:id="403" w:author="IMM 111921" w:date="2021-11-19T16:00:00Z"/>
                      <w:del w:id="404" w:author="Joint Commenters 013122" w:date="2022-01-28T16:11:00Z"/>
                      <w:iCs/>
                      <w:sz w:val="20"/>
                      <w:szCs w:val="20"/>
                    </w:rPr>
                  </w:pPr>
                  <w:ins w:id="405" w:author="IMM 111921" w:date="2021-11-19T16:00:00Z">
                    <w:del w:id="406" w:author="Joint Commenters 013122" w:date="2022-01-28T16:11:00Z">
                      <w:r w:rsidRPr="003E14AA" w:rsidDel="006825DF">
                        <w:rPr>
                          <w:iCs/>
                          <w:sz w:val="20"/>
                          <w:szCs w:val="20"/>
                        </w:rPr>
                        <w:delText xml:space="preserve">Greater of </w:delText>
                      </w:r>
                    </w:del>
                  </w:ins>
                  <w:ins w:id="407" w:author="ERCOT 120621" w:date="2021-12-02T08:22:00Z">
                    <w:del w:id="408" w:author="Joint Commenters 013122" w:date="2022-01-28T16:11:00Z">
                      <w:r w:rsidRPr="003E14AA" w:rsidDel="006825DF">
                        <w:rPr>
                          <w:iCs/>
                          <w:sz w:val="20"/>
                          <w:szCs w:val="20"/>
                        </w:rPr>
                        <w:delText xml:space="preserve">Min(SWCAP, </w:delText>
                      </w:r>
                    </w:del>
                  </w:ins>
                  <w:ins w:id="409" w:author="IMM 111921" w:date="2021-11-19T16:02:00Z">
                    <w:del w:id="410" w:author="Joint Commenters 013122" w:date="2022-01-28T16:11:00Z">
                      <w:r w:rsidRPr="003E14AA" w:rsidDel="006825DF">
                        <w:rPr>
                          <w:iCs/>
                          <w:sz w:val="20"/>
                          <w:szCs w:val="20"/>
                        </w:rPr>
                        <w:delText>$</w:delText>
                      </w:r>
                    </w:del>
                  </w:ins>
                  <w:ins w:id="411" w:author="IMM 111921" w:date="2021-11-19T16:01:00Z">
                    <w:del w:id="412" w:author="Joint Commenters 013122" w:date="2022-01-28T16:11:00Z">
                      <w:r w:rsidRPr="003E14AA" w:rsidDel="006825DF">
                        <w:rPr>
                          <w:iCs/>
                          <w:sz w:val="20"/>
                          <w:szCs w:val="20"/>
                        </w:rPr>
                        <w:delText>16*FIP + $5</w:delText>
                      </w:r>
                    </w:del>
                  </w:ins>
                  <w:ins w:id="413" w:author="ERCOT 120621" w:date="2021-12-02T08:22:00Z">
                    <w:del w:id="414" w:author="Joint Commenters 013122" w:date="2022-01-28T16:11:00Z">
                      <w:r w:rsidRPr="003E14AA" w:rsidDel="006825DF">
                        <w:rPr>
                          <w:iCs/>
                          <w:sz w:val="20"/>
                          <w:szCs w:val="20"/>
                        </w:rPr>
                        <w:delText>)</w:delText>
                      </w:r>
                    </w:del>
                  </w:ins>
                  <w:ins w:id="415" w:author="IMM 111921" w:date="2021-11-19T16:00:00Z">
                    <w:del w:id="416" w:author="Joint Commenters 013122" w:date="2022-01-28T16:11:00Z">
                      <w:r w:rsidRPr="003E14AA" w:rsidDel="006825DF">
                        <w:rPr>
                          <w:iCs/>
                          <w:sz w:val="20"/>
                          <w:szCs w:val="20"/>
                        </w:rPr>
                        <w:delText xml:space="preserve"> or price associated with the highest MW in QSE submitted Energy Offer Curve</w:delText>
                      </w:r>
                    </w:del>
                  </w:ins>
                </w:p>
              </w:tc>
            </w:tr>
            <w:tr w:rsidR="003E14AA" w:rsidRPr="003E14AA" w:rsidDel="006825DF" w14:paraId="2562EFF0" w14:textId="77777777" w:rsidTr="004D77CF">
              <w:trPr>
                <w:trHeight w:val="615"/>
                <w:ins w:id="417" w:author="IMM 111921" w:date="2021-11-19T16:00:00Z"/>
                <w:del w:id="418" w:author="Joint Commenters 013122" w:date="2022-01-28T16:11:00Z"/>
              </w:trPr>
              <w:tc>
                <w:tcPr>
                  <w:tcW w:w="3531" w:type="dxa"/>
                  <w:tcBorders>
                    <w:top w:val="single" w:sz="4" w:space="0" w:color="auto"/>
                    <w:left w:val="single" w:sz="4" w:space="0" w:color="auto"/>
                    <w:bottom w:val="single" w:sz="4" w:space="0" w:color="auto"/>
                    <w:right w:val="single" w:sz="4" w:space="0" w:color="auto"/>
                  </w:tcBorders>
                  <w:hideMark/>
                </w:tcPr>
                <w:p w14:paraId="6EC11E27" w14:textId="77777777" w:rsidR="003E14AA" w:rsidRPr="003E14AA" w:rsidDel="006825DF" w:rsidRDefault="003E14AA" w:rsidP="003E14AA">
                  <w:pPr>
                    <w:spacing w:after="60"/>
                    <w:rPr>
                      <w:ins w:id="419" w:author="IMM 111921" w:date="2021-11-19T16:00:00Z"/>
                      <w:del w:id="420" w:author="Joint Commenters 013122" w:date="2022-01-28T16:11:00Z"/>
                      <w:iCs/>
                      <w:sz w:val="20"/>
                      <w:szCs w:val="20"/>
                    </w:rPr>
                  </w:pPr>
                  <w:ins w:id="421" w:author="IMM 111921" w:date="2021-11-19T16:00:00Z">
                    <w:del w:id="422" w:author="Joint Commenters 013122" w:date="2022-01-28T16:11:00Z">
                      <w:r w:rsidRPr="003E14AA" w:rsidDel="006825DF">
                        <w:rPr>
                          <w:iCs/>
                          <w:sz w:val="20"/>
                          <w:szCs w:val="20"/>
                        </w:rPr>
                        <w:delText>Energy Offer Curve</w:delText>
                      </w:r>
                    </w:del>
                  </w:ins>
                </w:p>
              </w:tc>
              <w:tc>
                <w:tcPr>
                  <w:tcW w:w="2804" w:type="dxa"/>
                  <w:tcBorders>
                    <w:top w:val="single" w:sz="4" w:space="0" w:color="auto"/>
                    <w:left w:val="single" w:sz="4" w:space="0" w:color="auto"/>
                    <w:bottom w:val="single" w:sz="4" w:space="0" w:color="auto"/>
                    <w:right w:val="single" w:sz="4" w:space="0" w:color="auto"/>
                  </w:tcBorders>
                  <w:hideMark/>
                </w:tcPr>
                <w:p w14:paraId="01AEAE57" w14:textId="77777777" w:rsidR="003E14AA" w:rsidRPr="003E14AA" w:rsidDel="006825DF" w:rsidRDefault="003E14AA" w:rsidP="003E14AA">
                  <w:pPr>
                    <w:spacing w:after="60"/>
                    <w:rPr>
                      <w:ins w:id="423" w:author="IMM 111921" w:date="2021-11-19T16:00:00Z"/>
                      <w:del w:id="424" w:author="Joint Commenters 013122" w:date="2022-01-28T16:11:00Z"/>
                      <w:iCs/>
                      <w:sz w:val="20"/>
                      <w:szCs w:val="20"/>
                    </w:rPr>
                  </w:pPr>
                  <w:ins w:id="425" w:author="IMM 111921" w:date="2021-11-19T16:00:00Z">
                    <w:del w:id="426" w:author="Joint Commenters 013122" w:date="2022-01-28T16:11:00Z">
                      <w:r w:rsidRPr="003E14AA" w:rsidDel="006825DF">
                        <w:rPr>
                          <w:iCs/>
                          <w:sz w:val="20"/>
                          <w:szCs w:val="20"/>
                        </w:rPr>
                        <w:delText xml:space="preserve">Greater of </w:delText>
                      </w:r>
                    </w:del>
                  </w:ins>
                  <w:ins w:id="427" w:author="ERCOT 120621" w:date="2021-12-02T08:22:00Z">
                    <w:del w:id="428" w:author="Joint Commenters 013122" w:date="2022-01-28T16:11:00Z">
                      <w:r w:rsidRPr="003E14AA" w:rsidDel="006825DF">
                        <w:rPr>
                          <w:iCs/>
                          <w:sz w:val="20"/>
                          <w:szCs w:val="20"/>
                        </w:rPr>
                        <w:delText xml:space="preserve">Min(SWCAP, </w:delText>
                      </w:r>
                    </w:del>
                  </w:ins>
                  <w:ins w:id="429" w:author="IMM 111921" w:date="2021-11-19T16:02:00Z">
                    <w:del w:id="430" w:author="Joint Commenters 013122" w:date="2022-01-28T16:11:00Z">
                      <w:r w:rsidRPr="003E14AA" w:rsidDel="006825DF">
                        <w:rPr>
                          <w:iCs/>
                          <w:sz w:val="20"/>
                          <w:szCs w:val="20"/>
                        </w:rPr>
                        <w:delText>$</w:delText>
                      </w:r>
                    </w:del>
                  </w:ins>
                  <w:ins w:id="431" w:author="IMM 111921" w:date="2021-11-19T16:01:00Z">
                    <w:del w:id="432" w:author="Joint Commenters 013122" w:date="2022-01-28T16:11:00Z">
                      <w:r w:rsidRPr="003E14AA" w:rsidDel="006825DF">
                        <w:rPr>
                          <w:iCs/>
                          <w:sz w:val="20"/>
                          <w:szCs w:val="20"/>
                        </w:rPr>
                        <w:delText>16*FIP + $5</w:delText>
                      </w:r>
                    </w:del>
                  </w:ins>
                  <w:ins w:id="433" w:author="ERCOT 120621" w:date="2021-12-02T08:22:00Z">
                    <w:del w:id="434" w:author="Joint Commenters 013122" w:date="2022-01-28T16:11:00Z">
                      <w:r w:rsidRPr="003E14AA" w:rsidDel="006825DF">
                        <w:rPr>
                          <w:iCs/>
                          <w:sz w:val="20"/>
                          <w:szCs w:val="20"/>
                        </w:rPr>
                        <w:delText>)</w:delText>
                      </w:r>
                    </w:del>
                  </w:ins>
                  <w:ins w:id="435" w:author="IMM 111921" w:date="2021-11-19T16:00:00Z">
                    <w:del w:id="436" w:author="Joint Commenters 013122" w:date="2022-01-28T16:11:00Z">
                      <w:r w:rsidRPr="003E14AA" w:rsidDel="006825DF">
                        <w:rPr>
                          <w:iCs/>
                          <w:sz w:val="20"/>
                          <w:szCs w:val="20"/>
                        </w:rPr>
                        <w:delText xml:space="preserve"> or the QSE submitted Energy Offer Curve</w:delText>
                      </w:r>
                    </w:del>
                  </w:ins>
                </w:p>
              </w:tc>
            </w:tr>
            <w:tr w:rsidR="003E14AA" w:rsidRPr="003E14AA" w:rsidDel="006825DF" w14:paraId="2E40B2CB" w14:textId="77777777" w:rsidTr="004D77CF">
              <w:trPr>
                <w:trHeight w:val="916"/>
                <w:ins w:id="437" w:author="IMM 111921" w:date="2021-11-19T16:00:00Z"/>
                <w:del w:id="438" w:author="Joint Commenters 013122" w:date="2022-01-28T16:11:00Z"/>
              </w:trPr>
              <w:tc>
                <w:tcPr>
                  <w:tcW w:w="3531" w:type="dxa"/>
                  <w:tcBorders>
                    <w:top w:val="single" w:sz="4" w:space="0" w:color="auto"/>
                    <w:left w:val="single" w:sz="4" w:space="0" w:color="auto"/>
                    <w:bottom w:val="single" w:sz="4" w:space="0" w:color="auto"/>
                    <w:right w:val="single" w:sz="4" w:space="0" w:color="auto"/>
                  </w:tcBorders>
                  <w:hideMark/>
                </w:tcPr>
                <w:p w14:paraId="5F9B83BC" w14:textId="77777777" w:rsidR="003E14AA" w:rsidRPr="003E14AA" w:rsidDel="006825DF" w:rsidRDefault="003E14AA" w:rsidP="003E14AA">
                  <w:pPr>
                    <w:spacing w:after="60"/>
                    <w:rPr>
                      <w:ins w:id="439" w:author="IMM 111921" w:date="2021-11-19T16:00:00Z"/>
                      <w:del w:id="440" w:author="Joint Commenters 013122" w:date="2022-01-28T16:11:00Z"/>
                      <w:iCs/>
                      <w:sz w:val="20"/>
                      <w:szCs w:val="20"/>
                    </w:rPr>
                  </w:pPr>
                  <w:ins w:id="441" w:author="IMM 111921" w:date="2021-11-19T16:00:00Z">
                    <w:del w:id="442" w:author="Joint Commenters 013122" w:date="2022-01-28T16:11:00Z">
                      <w:r w:rsidRPr="003E14AA" w:rsidDel="006825DF">
                        <w:rPr>
                          <w:iCs/>
                          <w:sz w:val="20"/>
                          <w:szCs w:val="20"/>
                        </w:rPr>
                        <w:lastRenderedPageBreak/>
                        <w:delText>Zero</w:delText>
                      </w:r>
                    </w:del>
                  </w:ins>
                </w:p>
              </w:tc>
              <w:tc>
                <w:tcPr>
                  <w:tcW w:w="2804" w:type="dxa"/>
                  <w:tcBorders>
                    <w:top w:val="single" w:sz="4" w:space="0" w:color="auto"/>
                    <w:left w:val="single" w:sz="4" w:space="0" w:color="auto"/>
                    <w:bottom w:val="single" w:sz="4" w:space="0" w:color="auto"/>
                    <w:right w:val="single" w:sz="4" w:space="0" w:color="auto"/>
                  </w:tcBorders>
                  <w:hideMark/>
                </w:tcPr>
                <w:p w14:paraId="6C19A0F4" w14:textId="77777777" w:rsidR="003E14AA" w:rsidRPr="003E14AA" w:rsidDel="006825DF" w:rsidRDefault="003E14AA" w:rsidP="003E14AA">
                  <w:pPr>
                    <w:spacing w:after="60"/>
                    <w:rPr>
                      <w:ins w:id="443" w:author="IMM 111921" w:date="2021-11-19T16:00:00Z"/>
                      <w:del w:id="444" w:author="Joint Commenters 013122" w:date="2022-01-28T16:11:00Z"/>
                      <w:iCs/>
                      <w:sz w:val="20"/>
                      <w:szCs w:val="20"/>
                    </w:rPr>
                  </w:pPr>
                  <w:ins w:id="445" w:author="IMM 111921" w:date="2021-11-19T16:00:00Z">
                    <w:del w:id="446" w:author="Joint Commenters 013122" w:date="2022-01-28T16:11:00Z">
                      <w:r w:rsidRPr="003E14AA" w:rsidDel="006825DF">
                        <w:rPr>
                          <w:iCs/>
                          <w:sz w:val="20"/>
                          <w:szCs w:val="20"/>
                        </w:rPr>
                        <w:delText xml:space="preserve">Greater of </w:delText>
                      </w:r>
                    </w:del>
                  </w:ins>
                  <w:ins w:id="447" w:author="ERCOT 120621" w:date="2021-12-02T08:22:00Z">
                    <w:del w:id="448" w:author="Joint Commenters 013122" w:date="2022-01-28T16:11:00Z">
                      <w:r w:rsidRPr="003E14AA" w:rsidDel="006825DF">
                        <w:rPr>
                          <w:iCs/>
                          <w:sz w:val="20"/>
                          <w:szCs w:val="20"/>
                        </w:rPr>
                        <w:delText xml:space="preserve">Min(SWCAP, </w:delText>
                      </w:r>
                    </w:del>
                  </w:ins>
                  <w:ins w:id="449" w:author="IMM 111921" w:date="2021-11-19T16:02:00Z">
                    <w:del w:id="450" w:author="Joint Commenters 013122" w:date="2022-01-28T16:11:00Z">
                      <w:r w:rsidRPr="003E14AA" w:rsidDel="006825DF">
                        <w:rPr>
                          <w:iCs/>
                          <w:sz w:val="20"/>
                          <w:szCs w:val="20"/>
                        </w:rPr>
                        <w:delText>$16*FIP + $5</w:delText>
                      </w:r>
                    </w:del>
                  </w:ins>
                  <w:ins w:id="451" w:author="ERCOT 120621" w:date="2021-12-02T08:22:00Z">
                    <w:del w:id="452" w:author="Joint Commenters 013122" w:date="2022-01-28T16:11:00Z">
                      <w:r w:rsidRPr="003E14AA" w:rsidDel="006825DF">
                        <w:rPr>
                          <w:iCs/>
                          <w:sz w:val="20"/>
                          <w:szCs w:val="20"/>
                        </w:rPr>
                        <w:delText>)</w:delText>
                      </w:r>
                    </w:del>
                  </w:ins>
                  <w:ins w:id="453" w:author="IMM 111921" w:date="2021-11-19T16:00:00Z">
                    <w:del w:id="454" w:author="Joint Commenters 013122" w:date="2022-01-28T16:11:00Z">
                      <w:r w:rsidRPr="003E14AA" w:rsidDel="006825DF">
                        <w:rPr>
                          <w:iCs/>
                          <w:sz w:val="20"/>
                          <w:szCs w:val="20"/>
                        </w:rPr>
                        <w:delText xml:space="preserve"> or the first price point of the QSE submitted Energy Offer Curve</w:delText>
                      </w:r>
                    </w:del>
                  </w:ins>
                </w:p>
              </w:tc>
            </w:tr>
          </w:tbl>
          <w:p w14:paraId="0317DCDB" w14:textId="77777777" w:rsidR="003E14AA" w:rsidRPr="003E14AA" w:rsidDel="006825DF" w:rsidRDefault="003E14AA" w:rsidP="003E14AA">
            <w:pPr>
              <w:spacing w:before="240" w:after="240"/>
              <w:ind w:left="2160" w:hanging="720"/>
              <w:rPr>
                <w:ins w:id="455" w:author="IMM 111921" w:date="2021-11-19T16:00:00Z"/>
                <w:del w:id="456" w:author="Joint Commenters 013122" w:date="2022-01-28T16:11:00Z"/>
                <w:szCs w:val="20"/>
              </w:rPr>
            </w:pPr>
            <w:ins w:id="457" w:author="IMM 111921" w:date="2021-11-19T16:00:00Z">
              <w:del w:id="458" w:author="Joint Commenters 013122" w:date="2022-01-28T16:11:00Z">
                <w:r w:rsidRPr="003E14AA" w:rsidDel="006825DF">
                  <w:rPr>
                    <w:szCs w:val="20"/>
                  </w:rPr>
                  <w:delText xml:space="preserve">(iii) </w:delText>
                </w:r>
                <w:r w:rsidRPr="003E14AA" w:rsidDel="006825DF">
                  <w:rPr>
                    <w:szCs w:val="20"/>
                  </w:rPr>
                  <w:tab/>
                  <w:delText>For each Combined Cycle Generation Resource that was RUC-committed from one On-Line configuration in order to transition to a different configuration with additional capacity, as instructed by ERCOT, that has not submitted an Energy Offer Curve for the RUC-committed configuration, ERCOT shall create a proxy Energy Offer Curve as described below:</w:delText>
                </w:r>
              </w:del>
            </w:ins>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3E14AA" w:rsidRPr="003E14AA" w:rsidDel="006825DF" w14:paraId="60EDDDD7" w14:textId="77777777" w:rsidTr="004D77CF">
              <w:trPr>
                <w:trHeight w:val="377"/>
                <w:ins w:id="459" w:author="IMM 111921" w:date="2021-11-19T16:00:00Z"/>
                <w:del w:id="460" w:author="Joint Commenters 013122" w:date="2022-01-28T16:11:00Z"/>
              </w:trPr>
              <w:tc>
                <w:tcPr>
                  <w:tcW w:w="2739" w:type="dxa"/>
                  <w:tcBorders>
                    <w:top w:val="single" w:sz="4" w:space="0" w:color="auto"/>
                    <w:left w:val="single" w:sz="4" w:space="0" w:color="auto"/>
                    <w:bottom w:val="single" w:sz="4" w:space="0" w:color="auto"/>
                    <w:right w:val="single" w:sz="4" w:space="0" w:color="auto"/>
                  </w:tcBorders>
                  <w:hideMark/>
                </w:tcPr>
                <w:p w14:paraId="45807F7F" w14:textId="77777777" w:rsidR="003E14AA" w:rsidRPr="003E14AA" w:rsidDel="006825DF" w:rsidRDefault="003E14AA" w:rsidP="003E14AA">
                  <w:pPr>
                    <w:spacing w:after="120"/>
                    <w:rPr>
                      <w:ins w:id="461" w:author="IMM 111921" w:date="2021-11-19T16:00:00Z"/>
                      <w:del w:id="462" w:author="Joint Commenters 013122" w:date="2022-01-28T16:11:00Z"/>
                      <w:b/>
                      <w:iCs/>
                      <w:sz w:val="20"/>
                      <w:szCs w:val="20"/>
                    </w:rPr>
                  </w:pPr>
                  <w:ins w:id="463" w:author="IMM 111921" w:date="2021-11-19T16:00:00Z">
                    <w:del w:id="464" w:author="Joint Commenters 013122" w:date="2022-01-28T16:11:00Z">
                      <w:r w:rsidRPr="003E14AA" w:rsidDel="006825DF">
                        <w:rPr>
                          <w:b/>
                          <w:iCs/>
                          <w:sz w:val="20"/>
                          <w:szCs w:val="20"/>
                        </w:rPr>
                        <w:delText>MW</w:delText>
                      </w:r>
                    </w:del>
                  </w:ins>
                </w:p>
              </w:tc>
              <w:tc>
                <w:tcPr>
                  <w:tcW w:w="3600" w:type="dxa"/>
                  <w:tcBorders>
                    <w:top w:val="single" w:sz="4" w:space="0" w:color="auto"/>
                    <w:left w:val="single" w:sz="4" w:space="0" w:color="auto"/>
                    <w:bottom w:val="single" w:sz="4" w:space="0" w:color="auto"/>
                    <w:right w:val="single" w:sz="4" w:space="0" w:color="auto"/>
                  </w:tcBorders>
                  <w:hideMark/>
                </w:tcPr>
                <w:p w14:paraId="6DA7FEFB" w14:textId="77777777" w:rsidR="003E14AA" w:rsidRPr="003E14AA" w:rsidDel="006825DF" w:rsidRDefault="003E14AA" w:rsidP="003E14AA">
                  <w:pPr>
                    <w:spacing w:after="120"/>
                    <w:rPr>
                      <w:ins w:id="465" w:author="IMM 111921" w:date="2021-11-19T16:00:00Z"/>
                      <w:del w:id="466" w:author="Joint Commenters 013122" w:date="2022-01-28T16:11:00Z"/>
                      <w:b/>
                      <w:iCs/>
                      <w:sz w:val="20"/>
                      <w:szCs w:val="20"/>
                    </w:rPr>
                  </w:pPr>
                  <w:ins w:id="467" w:author="IMM 111921" w:date="2021-11-19T16:00:00Z">
                    <w:del w:id="468" w:author="Joint Commenters 013122" w:date="2022-01-28T16:11:00Z">
                      <w:r w:rsidRPr="003E14AA" w:rsidDel="006825DF">
                        <w:rPr>
                          <w:b/>
                          <w:iCs/>
                          <w:sz w:val="20"/>
                          <w:szCs w:val="20"/>
                        </w:rPr>
                        <w:delText>Price (per MWh)</w:delText>
                      </w:r>
                    </w:del>
                  </w:ins>
                </w:p>
              </w:tc>
            </w:tr>
            <w:tr w:rsidR="003E14AA" w:rsidRPr="003E14AA" w:rsidDel="006825DF" w14:paraId="1D483F6C" w14:textId="77777777" w:rsidTr="004D77CF">
              <w:trPr>
                <w:trHeight w:val="377"/>
                <w:ins w:id="469" w:author="IMM 111921" w:date="2021-11-19T16:00:00Z"/>
                <w:del w:id="470" w:author="Joint Commenters 013122" w:date="2022-01-28T16:11:00Z"/>
              </w:trPr>
              <w:tc>
                <w:tcPr>
                  <w:tcW w:w="2739" w:type="dxa"/>
                  <w:tcBorders>
                    <w:top w:val="single" w:sz="4" w:space="0" w:color="auto"/>
                    <w:left w:val="single" w:sz="4" w:space="0" w:color="auto"/>
                    <w:bottom w:val="single" w:sz="4" w:space="0" w:color="auto"/>
                    <w:right w:val="single" w:sz="4" w:space="0" w:color="auto"/>
                  </w:tcBorders>
                  <w:hideMark/>
                </w:tcPr>
                <w:p w14:paraId="20646849" w14:textId="77777777" w:rsidR="003E14AA" w:rsidRPr="003E14AA" w:rsidDel="006825DF" w:rsidRDefault="003E14AA" w:rsidP="003E14AA">
                  <w:pPr>
                    <w:spacing w:after="120"/>
                    <w:rPr>
                      <w:ins w:id="471" w:author="IMM 111921" w:date="2021-11-19T16:00:00Z"/>
                      <w:del w:id="472" w:author="Joint Commenters 013122" w:date="2022-01-28T16:11:00Z"/>
                      <w:iCs/>
                      <w:sz w:val="20"/>
                      <w:szCs w:val="20"/>
                    </w:rPr>
                  </w:pPr>
                  <w:ins w:id="473" w:author="IMM 111921" w:date="2021-11-19T16:00:00Z">
                    <w:del w:id="474" w:author="Joint Commenters 013122" w:date="2022-01-28T16:11:00Z">
                      <w:r w:rsidRPr="003E14AA" w:rsidDel="006825DF">
                        <w:rPr>
                          <w:iCs/>
                          <w:sz w:val="20"/>
                          <w:szCs w:val="20"/>
                        </w:rPr>
                        <w:delText xml:space="preserve">HSL of RUC-committed configuration </w:delText>
                      </w:r>
                    </w:del>
                  </w:ins>
                </w:p>
              </w:tc>
              <w:tc>
                <w:tcPr>
                  <w:tcW w:w="3600" w:type="dxa"/>
                  <w:tcBorders>
                    <w:top w:val="single" w:sz="4" w:space="0" w:color="auto"/>
                    <w:left w:val="single" w:sz="4" w:space="0" w:color="auto"/>
                    <w:bottom w:val="single" w:sz="4" w:space="0" w:color="auto"/>
                    <w:right w:val="single" w:sz="4" w:space="0" w:color="auto"/>
                  </w:tcBorders>
                  <w:hideMark/>
                </w:tcPr>
                <w:p w14:paraId="47017091" w14:textId="77777777" w:rsidR="003E14AA" w:rsidRPr="003E14AA" w:rsidDel="006825DF" w:rsidRDefault="003E14AA" w:rsidP="003E14AA">
                  <w:pPr>
                    <w:spacing w:after="120"/>
                    <w:rPr>
                      <w:ins w:id="475" w:author="IMM 111921" w:date="2021-11-19T16:00:00Z"/>
                      <w:del w:id="476" w:author="Joint Commenters 013122" w:date="2022-01-28T16:11:00Z"/>
                      <w:iCs/>
                      <w:sz w:val="20"/>
                      <w:szCs w:val="20"/>
                    </w:rPr>
                  </w:pPr>
                  <w:ins w:id="477" w:author="ERCOT 120621" w:date="2021-12-02T08:22:00Z">
                    <w:del w:id="478" w:author="Joint Commenters 013122" w:date="2022-01-28T16:11:00Z">
                      <w:r w:rsidRPr="003E14AA" w:rsidDel="006825DF">
                        <w:rPr>
                          <w:iCs/>
                          <w:sz w:val="20"/>
                          <w:szCs w:val="20"/>
                        </w:rPr>
                        <w:delText xml:space="preserve">Min(SWCAP, </w:delText>
                      </w:r>
                    </w:del>
                  </w:ins>
                  <w:ins w:id="479" w:author="IMM 111921" w:date="2021-11-19T16:02:00Z">
                    <w:del w:id="480" w:author="Joint Commenters 013122" w:date="2022-01-28T16:11:00Z">
                      <w:r w:rsidRPr="003E14AA" w:rsidDel="006825DF">
                        <w:rPr>
                          <w:iCs/>
                          <w:sz w:val="20"/>
                          <w:szCs w:val="20"/>
                        </w:rPr>
                        <w:delText>$16*FIP + $5</w:delText>
                      </w:r>
                    </w:del>
                  </w:ins>
                  <w:ins w:id="481" w:author="ERCOT 120621" w:date="2021-12-02T08:22:00Z">
                    <w:del w:id="482" w:author="Joint Commenters 013122" w:date="2022-01-28T16:11:00Z">
                      <w:r w:rsidRPr="003E14AA" w:rsidDel="006825DF">
                        <w:rPr>
                          <w:iCs/>
                          <w:sz w:val="20"/>
                          <w:szCs w:val="20"/>
                        </w:rPr>
                        <w:delText>)</w:delText>
                      </w:r>
                    </w:del>
                  </w:ins>
                </w:p>
              </w:tc>
            </w:tr>
            <w:tr w:rsidR="003E14AA" w:rsidRPr="003E14AA" w:rsidDel="006825DF" w14:paraId="26A46478" w14:textId="77777777" w:rsidTr="004D77CF">
              <w:trPr>
                <w:trHeight w:val="377"/>
                <w:ins w:id="483" w:author="IMM 111921" w:date="2021-11-19T16:00:00Z"/>
                <w:del w:id="484" w:author="Joint Commenters 013122" w:date="2022-01-28T16:11:00Z"/>
              </w:trPr>
              <w:tc>
                <w:tcPr>
                  <w:tcW w:w="2739" w:type="dxa"/>
                  <w:tcBorders>
                    <w:top w:val="single" w:sz="4" w:space="0" w:color="auto"/>
                    <w:left w:val="single" w:sz="4" w:space="0" w:color="auto"/>
                    <w:bottom w:val="single" w:sz="4" w:space="0" w:color="auto"/>
                    <w:right w:val="single" w:sz="4" w:space="0" w:color="auto"/>
                  </w:tcBorders>
                  <w:hideMark/>
                </w:tcPr>
                <w:p w14:paraId="77B5D66B" w14:textId="77777777" w:rsidR="003E14AA" w:rsidRPr="003E14AA" w:rsidDel="006825DF" w:rsidRDefault="003E14AA" w:rsidP="003E14AA">
                  <w:pPr>
                    <w:spacing w:after="120"/>
                    <w:rPr>
                      <w:ins w:id="485" w:author="IMM 111921" w:date="2021-11-19T16:00:00Z"/>
                      <w:del w:id="486" w:author="Joint Commenters 013122" w:date="2022-01-28T16:11:00Z"/>
                      <w:iCs/>
                      <w:sz w:val="20"/>
                      <w:szCs w:val="20"/>
                    </w:rPr>
                  </w:pPr>
                  <w:ins w:id="487" w:author="IMM 111921" w:date="2021-11-19T16:00:00Z">
                    <w:del w:id="488" w:author="Joint Commenters 013122" w:date="2022-01-28T16:11:00Z">
                      <w:r w:rsidRPr="003E14AA" w:rsidDel="006825DF">
                        <w:rPr>
                          <w:iCs/>
                          <w:sz w:val="20"/>
                          <w:szCs w:val="20"/>
                        </w:rPr>
                        <w:delText>Zero</w:delText>
                      </w:r>
                    </w:del>
                  </w:ins>
                </w:p>
              </w:tc>
              <w:tc>
                <w:tcPr>
                  <w:tcW w:w="3600" w:type="dxa"/>
                  <w:tcBorders>
                    <w:top w:val="single" w:sz="4" w:space="0" w:color="auto"/>
                    <w:left w:val="single" w:sz="4" w:space="0" w:color="auto"/>
                    <w:bottom w:val="single" w:sz="4" w:space="0" w:color="auto"/>
                    <w:right w:val="single" w:sz="4" w:space="0" w:color="auto"/>
                  </w:tcBorders>
                  <w:hideMark/>
                </w:tcPr>
                <w:p w14:paraId="15EFABF4" w14:textId="77777777" w:rsidR="003E14AA" w:rsidRPr="003E14AA" w:rsidDel="006825DF" w:rsidRDefault="003E14AA" w:rsidP="003E14AA">
                  <w:pPr>
                    <w:spacing w:after="120"/>
                    <w:rPr>
                      <w:ins w:id="489" w:author="IMM 111921" w:date="2021-11-19T16:00:00Z"/>
                      <w:del w:id="490" w:author="Joint Commenters 013122" w:date="2022-01-28T16:11:00Z"/>
                      <w:iCs/>
                      <w:sz w:val="20"/>
                      <w:szCs w:val="20"/>
                    </w:rPr>
                  </w:pPr>
                  <w:ins w:id="491" w:author="ERCOT 120621" w:date="2021-12-02T08:22:00Z">
                    <w:del w:id="492" w:author="Joint Commenters 013122" w:date="2022-01-28T16:11:00Z">
                      <w:r w:rsidRPr="003E14AA" w:rsidDel="006825DF">
                        <w:rPr>
                          <w:iCs/>
                          <w:sz w:val="20"/>
                          <w:szCs w:val="20"/>
                        </w:rPr>
                        <w:delText xml:space="preserve">Min(SWCAP, </w:delText>
                      </w:r>
                    </w:del>
                  </w:ins>
                  <w:ins w:id="493" w:author="IMM 111921" w:date="2021-11-19T16:02:00Z">
                    <w:del w:id="494" w:author="Joint Commenters 013122" w:date="2022-01-28T16:11:00Z">
                      <w:r w:rsidRPr="003E14AA" w:rsidDel="006825DF">
                        <w:rPr>
                          <w:iCs/>
                          <w:sz w:val="20"/>
                          <w:szCs w:val="20"/>
                        </w:rPr>
                        <w:delText>$16*FIP + $5</w:delText>
                      </w:r>
                    </w:del>
                  </w:ins>
                  <w:ins w:id="495" w:author="ERCOT 120621" w:date="2021-12-02T08:22:00Z">
                    <w:del w:id="496" w:author="Joint Commenters 013122" w:date="2022-01-28T16:11:00Z">
                      <w:r w:rsidRPr="003E14AA" w:rsidDel="006825DF">
                        <w:rPr>
                          <w:iCs/>
                          <w:sz w:val="20"/>
                          <w:szCs w:val="20"/>
                        </w:rPr>
                        <w:delText>)</w:delText>
                      </w:r>
                    </w:del>
                  </w:ins>
                </w:p>
              </w:tc>
            </w:tr>
          </w:tbl>
          <w:p w14:paraId="0BAF053F" w14:textId="77777777" w:rsidR="003E14AA" w:rsidRPr="003E14AA" w:rsidDel="006825DF" w:rsidRDefault="003E14AA" w:rsidP="003E14AA">
            <w:pPr>
              <w:spacing w:before="240" w:after="240"/>
              <w:ind w:left="2160" w:hanging="720"/>
              <w:rPr>
                <w:ins w:id="497" w:author="IMM 111921" w:date="2021-11-19T16:00:00Z"/>
                <w:del w:id="498" w:author="Joint Commenters 013122" w:date="2022-01-28T16:11:00Z"/>
                <w:szCs w:val="20"/>
              </w:rPr>
            </w:pPr>
            <w:ins w:id="499" w:author="IMM 111921" w:date="2021-11-19T16:00:00Z">
              <w:del w:id="500" w:author="Joint Commenters 013122" w:date="2022-01-28T16:11:00Z">
                <w:r w:rsidRPr="003E14AA" w:rsidDel="006825DF">
                  <w:rPr>
                    <w:szCs w:val="20"/>
                  </w:rPr>
                  <w:delText xml:space="preserve">(iv) </w:delText>
                </w:r>
                <w:r w:rsidRPr="003E14AA" w:rsidDel="006825DF">
                  <w:rPr>
                    <w:szCs w:val="20"/>
                  </w:rPr>
                  <w:tab/>
                  <w:delText>For each Combined Cycle Generation Resource that was RUC-committed from one On-Line configuration in order to transition to a different configuration with additional capacity, as instructed by ERCOT, that has submitted an Energy Offer Curve for the RUC-committed configuration, ERCOT shall create a monotonically increasing proxy Energy Offer Curve as described below:</w:delText>
                </w:r>
              </w:del>
            </w:ins>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3E14AA" w:rsidRPr="003E14AA" w:rsidDel="006825DF" w14:paraId="0A7970D6" w14:textId="77777777" w:rsidTr="004D77CF">
              <w:trPr>
                <w:trHeight w:val="350"/>
                <w:ins w:id="501" w:author="IMM 111921" w:date="2021-11-19T16:00:00Z"/>
                <w:del w:id="502" w:author="Joint Commenters 013122" w:date="2022-01-28T16:11:00Z"/>
              </w:trPr>
              <w:tc>
                <w:tcPr>
                  <w:tcW w:w="3279" w:type="dxa"/>
                  <w:tcBorders>
                    <w:top w:val="single" w:sz="4" w:space="0" w:color="auto"/>
                    <w:left w:val="single" w:sz="4" w:space="0" w:color="auto"/>
                    <w:bottom w:val="single" w:sz="4" w:space="0" w:color="auto"/>
                    <w:right w:val="single" w:sz="4" w:space="0" w:color="auto"/>
                  </w:tcBorders>
                  <w:hideMark/>
                </w:tcPr>
                <w:p w14:paraId="5468F776" w14:textId="77777777" w:rsidR="003E14AA" w:rsidRPr="003E14AA" w:rsidDel="006825DF" w:rsidRDefault="003E14AA" w:rsidP="003E14AA">
                  <w:pPr>
                    <w:spacing w:after="120"/>
                    <w:rPr>
                      <w:ins w:id="503" w:author="IMM 111921" w:date="2021-11-19T16:00:00Z"/>
                      <w:del w:id="504" w:author="Joint Commenters 013122" w:date="2022-01-28T16:11:00Z"/>
                      <w:b/>
                      <w:iCs/>
                      <w:sz w:val="20"/>
                      <w:szCs w:val="20"/>
                    </w:rPr>
                  </w:pPr>
                  <w:ins w:id="505" w:author="IMM 111921" w:date="2021-11-19T16:00:00Z">
                    <w:del w:id="506" w:author="Joint Commenters 013122" w:date="2022-01-28T16:11:00Z">
                      <w:r w:rsidRPr="003E14AA" w:rsidDel="006825DF">
                        <w:rPr>
                          <w:b/>
                          <w:iCs/>
                          <w:sz w:val="20"/>
                          <w:szCs w:val="20"/>
                        </w:rPr>
                        <w:delText>MW</w:delText>
                      </w:r>
                    </w:del>
                  </w:ins>
                </w:p>
              </w:tc>
              <w:tc>
                <w:tcPr>
                  <w:tcW w:w="3060" w:type="dxa"/>
                  <w:tcBorders>
                    <w:top w:val="single" w:sz="4" w:space="0" w:color="auto"/>
                    <w:left w:val="single" w:sz="4" w:space="0" w:color="auto"/>
                    <w:bottom w:val="single" w:sz="4" w:space="0" w:color="auto"/>
                    <w:right w:val="single" w:sz="4" w:space="0" w:color="auto"/>
                  </w:tcBorders>
                  <w:hideMark/>
                </w:tcPr>
                <w:p w14:paraId="59EA3ED6" w14:textId="77777777" w:rsidR="003E14AA" w:rsidRPr="003E14AA" w:rsidDel="006825DF" w:rsidRDefault="003E14AA" w:rsidP="003E14AA">
                  <w:pPr>
                    <w:spacing w:after="120"/>
                    <w:rPr>
                      <w:ins w:id="507" w:author="IMM 111921" w:date="2021-11-19T16:00:00Z"/>
                      <w:del w:id="508" w:author="Joint Commenters 013122" w:date="2022-01-28T16:11:00Z"/>
                      <w:b/>
                      <w:iCs/>
                      <w:sz w:val="20"/>
                      <w:szCs w:val="20"/>
                    </w:rPr>
                  </w:pPr>
                  <w:ins w:id="509" w:author="IMM 111921" w:date="2021-11-19T16:00:00Z">
                    <w:del w:id="510" w:author="Joint Commenters 013122" w:date="2022-01-28T16:11:00Z">
                      <w:r w:rsidRPr="003E14AA" w:rsidDel="006825DF">
                        <w:rPr>
                          <w:b/>
                          <w:iCs/>
                          <w:sz w:val="20"/>
                          <w:szCs w:val="20"/>
                        </w:rPr>
                        <w:delText>Price (per MWh)</w:delText>
                      </w:r>
                    </w:del>
                  </w:ins>
                </w:p>
              </w:tc>
            </w:tr>
            <w:tr w:rsidR="003E14AA" w:rsidRPr="003E14AA" w:rsidDel="006825DF" w14:paraId="641CB98E" w14:textId="77777777" w:rsidTr="004D77CF">
              <w:trPr>
                <w:trHeight w:val="345"/>
                <w:ins w:id="511" w:author="IMM 111921" w:date="2021-11-19T16:00:00Z"/>
                <w:del w:id="512" w:author="Joint Commenters 013122" w:date="2022-01-28T16:11:00Z"/>
              </w:trPr>
              <w:tc>
                <w:tcPr>
                  <w:tcW w:w="3279" w:type="dxa"/>
                  <w:tcBorders>
                    <w:top w:val="single" w:sz="4" w:space="0" w:color="auto"/>
                    <w:left w:val="single" w:sz="4" w:space="0" w:color="auto"/>
                    <w:bottom w:val="single" w:sz="4" w:space="0" w:color="auto"/>
                    <w:right w:val="single" w:sz="4" w:space="0" w:color="auto"/>
                  </w:tcBorders>
                  <w:hideMark/>
                </w:tcPr>
                <w:p w14:paraId="6FEA7417" w14:textId="77777777" w:rsidR="003E14AA" w:rsidRPr="003E14AA" w:rsidDel="006825DF" w:rsidRDefault="003E14AA" w:rsidP="003E14AA">
                  <w:pPr>
                    <w:spacing w:after="60"/>
                    <w:rPr>
                      <w:ins w:id="513" w:author="IMM 111921" w:date="2021-11-19T16:00:00Z"/>
                      <w:del w:id="514" w:author="Joint Commenters 013122" w:date="2022-01-28T16:11:00Z"/>
                      <w:iCs/>
                      <w:sz w:val="20"/>
                      <w:szCs w:val="20"/>
                    </w:rPr>
                  </w:pPr>
                  <w:ins w:id="515" w:author="IMM 111921" w:date="2021-11-19T16:00:00Z">
                    <w:del w:id="516" w:author="Joint Commenters 013122" w:date="2022-01-28T16:11:00Z">
                      <w:r w:rsidRPr="003E14AA" w:rsidDel="006825DF">
                        <w:rPr>
                          <w:iCs/>
                          <w:sz w:val="20"/>
                          <w:szCs w:val="20"/>
                        </w:rPr>
                        <w:delText>HSL of RUC-committed configuration (if more than highest MW in Energy Offer Curve)</w:delText>
                      </w:r>
                    </w:del>
                  </w:ins>
                </w:p>
              </w:tc>
              <w:tc>
                <w:tcPr>
                  <w:tcW w:w="3060" w:type="dxa"/>
                  <w:tcBorders>
                    <w:top w:val="single" w:sz="4" w:space="0" w:color="auto"/>
                    <w:left w:val="single" w:sz="4" w:space="0" w:color="auto"/>
                    <w:bottom w:val="single" w:sz="4" w:space="0" w:color="auto"/>
                    <w:right w:val="single" w:sz="4" w:space="0" w:color="auto"/>
                  </w:tcBorders>
                  <w:hideMark/>
                </w:tcPr>
                <w:p w14:paraId="107498F5" w14:textId="77777777" w:rsidR="003E14AA" w:rsidRPr="003E14AA" w:rsidDel="006825DF" w:rsidRDefault="003E14AA" w:rsidP="003E14AA">
                  <w:pPr>
                    <w:spacing w:after="60"/>
                    <w:rPr>
                      <w:ins w:id="517" w:author="IMM 111921" w:date="2021-11-19T16:00:00Z"/>
                      <w:del w:id="518" w:author="Joint Commenters 013122" w:date="2022-01-28T16:11:00Z"/>
                      <w:iCs/>
                      <w:sz w:val="20"/>
                      <w:szCs w:val="20"/>
                    </w:rPr>
                  </w:pPr>
                  <w:ins w:id="519" w:author="IMM 111921" w:date="2021-11-19T16:00:00Z">
                    <w:del w:id="520" w:author="Joint Commenters 013122" w:date="2022-01-28T16:11:00Z">
                      <w:r w:rsidRPr="003E14AA" w:rsidDel="006825DF">
                        <w:rPr>
                          <w:iCs/>
                          <w:sz w:val="20"/>
                          <w:szCs w:val="20"/>
                        </w:rPr>
                        <w:delText xml:space="preserve">Greater of </w:delText>
                      </w:r>
                    </w:del>
                  </w:ins>
                  <w:ins w:id="521" w:author="ERCOT 120621" w:date="2021-12-02T08:22:00Z">
                    <w:del w:id="522" w:author="Joint Commenters 013122" w:date="2022-01-28T16:11:00Z">
                      <w:r w:rsidRPr="003E14AA" w:rsidDel="006825DF">
                        <w:rPr>
                          <w:iCs/>
                          <w:sz w:val="20"/>
                          <w:szCs w:val="20"/>
                        </w:rPr>
                        <w:delText xml:space="preserve">Min(SWCAP, </w:delText>
                      </w:r>
                    </w:del>
                  </w:ins>
                  <w:ins w:id="523" w:author="IMM 111921" w:date="2021-11-19T16:00:00Z">
                    <w:del w:id="524" w:author="Joint Commenters 013122" w:date="2022-01-28T16:11:00Z">
                      <w:r w:rsidRPr="003E14AA" w:rsidDel="006825DF">
                        <w:rPr>
                          <w:iCs/>
                          <w:sz w:val="20"/>
                          <w:szCs w:val="20"/>
                        </w:rPr>
                        <w:delText>$</w:delText>
                      </w:r>
                    </w:del>
                  </w:ins>
                  <w:ins w:id="525" w:author="IMM 111921" w:date="2021-11-19T16:03:00Z">
                    <w:del w:id="526" w:author="Joint Commenters 013122" w:date="2022-01-28T16:11:00Z">
                      <w:r w:rsidRPr="003E14AA" w:rsidDel="006825DF">
                        <w:rPr>
                          <w:iCs/>
                          <w:sz w:val="20"/>
                          <w:szCs w:val="20"/>
                        </w:rPr>
                        <w:delText>16*FIP + $5</w:delText>
                      </w:r>
                    </w:del>
                  </w:ins>
                  <w:ins w:id="527" w:author="ERCOT 120621" w:date="2021-12-02T08:23:00Z">
                    <w:del w:id="528" w:author="Joint Commenters 013122" w:date="2022-01-28T16:11:00Z">
                      <w:r w:rsidRPr="003E14AA" w:rsidDel="006825DF">
                        <w:rPr>
                          <w:iCs/>
                          <w:sz w:val="20"/>
                          <w:szCs w:val="20"/>
                        </w:rPr>
                        <w:delText>)</w:delText>
                      </w:r>
                    </w:del>
                  </w:ins>
                  <w:ins w:id="529" w:author="IMM 111921" w:date="2021-11-19T16:00:00Z">
                    <w:del w:id="530" w:author="Joint Commenters 013122" w:date="2022-01-28T16:11:00Z">
                      <w:r w:rsidRPr="003E14AA" w:rsidDel="006825DF">
                        <w:rPr>
                          <w:iCs/>
                          <w:sz w:val="20"/>
                          <w:szCs w:val="20"/>
                        </w:rPr>
                        <w:delText xml:space="preserve"> or price associated with the highest MW in QSE submitted Energy Offer Curve</w:delText>
                      </w:r>
                    </w:del>
                  </w:ins>
                </w:p>
              </w:tc>
            </w:tr>
            <w:tr w:rsidR="003E14AA" w:rsidRPr="003E14AA" w:rsidDel="006825DF" w14:paraId="50DDFE74" w14:textId="77777777" w:rsidTr="004D77CF">
              <w:trPr>
                <w:trHeight w:val="615"/>
                <w:ins w:id="531" w:author="IMM 111921" w:date="2021-11-19T16:00:00Z"/>
                <w:del w:id="532" w:author="Joint Commenters 013122" w:date="2022-01-28T16:11:00Z"/>
              </w:trPr>
              <w:tc>
                <w:tcPr>
                  <w:tcW w:w="3279" w:type="dxa"/>
                  <w:tcBorders>
                    <w:top w:val="single" w:sz="4" w:space="0" w:color="auto"/>
                    <w:left w:val="single" w:sz="4" w:space="0" w:color="auto"/>
                    <w:bottom w:val="single" w:sz="4" w:space="0" w:color="auto"/>
                    <w:right w:val="single" w:sz="4" w:space="0" w:color="auto"/>
                  </w:tcBorders>
                  <w:hideMark/>
                </w:tcPr>
                <w:p w14:paraId="3D077286" w14:textId="77777777" w:rsidR="003E14AA" w:rsidRPr="003E14AA" w:rsidDel="006825DF" w:rsidRDefault="003E14AA" w:rsidP="003E14AA">
                  <w:pPr>
                    <w:spacing w:after="60"/>
                    <w:rPr>
                      <w:ins w:id="533" w:author="IMM 111921" w:date="2021-11-19T16:00:00Z"/>
                      <w:del w:id="534" w:author="Joint Commenters 013122" w:date="2022-01-28T16:11:00Z"/>
                      <w:iCs/>
                      <w:sz w:val="20"/>
                      <w:szCs w:val="20"/>
                    </w:rPr>
                  </w:pPr>
                  <w:ins w:id="535" w:author="IMM 111921" w:date="2021-11-19T16:00:00Z">
                    <w:del w:id="536" w:author="Joint Commenters 013122" w:date="2022-01-28T16:11:00Z">
                      <w:r w:rsidRPr="003E14AA" w:rsidDel="006825DF">
                        <w:rPr>
                          <w:iCs/>
                          <w:sz w:val="20"/>
                          <w:szCs w:val="20"/>
                        </w:rPr>
                        <w:delText>Energy Offer Curve for MW at and above HSL of QSE-committed configuration</w:delText>
                      </w:r>
                    </w:del>
                  </w:ins>
                </w:p>
              </w:tc>
              <w:tc>
                <w:tcPr>
                  <w:tcW w:w="3060" w:type="dxa"/>
                  <w:tcBorders>
                    <w:top w:val="single" w:sz="4" w:space="0" w:color="auto"/>
                    <w:left w:val="single" w:sz="4" w:space="0" w:color="auto"/>
                    <w:bottom w:val="single" w:sz="4" w:space="0" w:color="auto"/>
                    <w:right w:val="single" w:sz="4" w:space="0" w:color="auto"/>
                  </w:tcBorders>
                  <w:hideMark/>
                </w:tcPr>
                <w:p w14:paraId="61C154C5" w14:textId="77777777" w:rsidR="003E14AA" w:rsidRPr="003E14AA" w:rsidDel="006825DF" w:rsidRDefault="003E14AA" w:rsidP="003E14AA">
                  <w:pPr>
                    <w:spacing w:after="60"/>
                    <w:rPr>
                      <w:ins w:id="537" w:author="IMM 111921" w:date="2021-11-19T16:00:00Z"/>
                      <w:del w:id="538" w:author="Joint Commenters 013122" w:date="2022-01-28T16:11:00Z"/>
                      <w:iCs/>
                      <w:sz w:val="20"/>
                      <w:szCs w:val="20"/>
                    </w:rPr>
                  </w:pPr>
                  <w:ins w:id="539" w:author="IMM 111921" w:date="2021-11-19T16:00:00Z">
                    <w:del w:id="540" w:author="Joint Commenters 013122" w:date="2022-01-28T16:11:00Z">
                      <w:r w:rsidRPr="003E14AA" w:rsidDel="006825DF">
                        <w:rPr>
                          <w:iCs/>
                          <w:sz w:val="20"/>
                          <w:szCs w:val="20"/>
                        </w:rPr>
                        <w:delText xml:space="preserve">Greater of </w:delText>
                      </w:r>
                    </w:del>
                  </w:ins>
                  <w:ins w:id="541" w:author="ERCOT 120621" w:date="2021-12-02T08:23:00Z">
                    <w:del w:id="542" w:author="Joint Commenters 013122" w:date="2022-01-28T16:11:00Z">
                      <w:r w:rsidRPr="003E14AA" w:rsidDel="006825DF">
                        <w:rPr>
                          <w:iCs/>
                          <w:sz w:val="20"/>
                          <w:szCs w:val="20"/>
                        </w:rPr>
                        <w:delText xml:space="preserve">Min(SWCAP, </w:delText>
                      </w:r>
                    </w:del>
                  </w:ins>
                  <w:ins w:id="543" w:author="IMM 111921" w:date="2021-11-19T16:00:00Z">
                    <w:del w:id="544" w:author="Joint Commenters 013122" w:date="2022-01-28T16:11:00Z">
                      <w:r w:rsidRPr="003E14AA" w:rsidDel="006825DF">
                        <w:rPr>
                          <w:iCs/>
                          <w:sz w:val="20"/>
                          <w:szCs w:val="20"/>
                        </w:rPr>
                        <w:delText>$</w:delText>
                      </w:r>
                    </w:del>
                  </w:ins>
                  <w:ins w:id="545" w:author="IMM 111921" w:date="2021-11-19T16:03:00Z">
                    <w:del w:id="546" w:author="Joint Commenters 013122" w:date="2022-01-28T16:11:00Z">
                      <w:r w:rsidRPr="003E14AA" w:rsidDel="006825DF">
                        <w:rPr>
                          <w:iCs/>
                          <w:sz w:val="20"/>
                          <w:szCs w:val="20"/>
                        </w:rPr>
                        <w:delText>16*FIP + $5</w:delText>
                      </w:r>
                    </w:del>
                  </w:ins>
                  <w:ins w:id="547" w:author="ERCOT 120621" w:date="2021-12-02T08:23:00Z">
                    <w:del w:id="548" w:author="Joint Commenters 013122" w:date="2022-01-28T16:11:00Z">
                      <w:r w:rsidRPr="003E14AA" w:rsidDel="006825DF">
                        <w:rPr>
                          <w:iCs/>
                          <w:sz w:val="20"/>
                          <w:szCs w:val="20"/>
                        </w:rPr>
                        <w:delText>)</w:delText>
                      </w:r>
                    </w:del>
                  </w:ins>
                  <w:ins w:id="549" w:author="IMM 111921" w:date="2021-11-19T16:00:00Z">
                    <w:del w:id="550" w:author="Joint Commenters 013122" w:date="2022-01-28T16:11:00Z">
                      <w:r w:rsidRPr="003E14AA" w:rsidDel="006825DF">
                        <w:rPr>
                          <w:iCs/>
                          <w:sz w:val="20"/>
                          <w:szCs w:val="20"/>
                        </w:rPr>
                        <w:delText xml:space="preserve"> or the QSE submitted Energy Offer Curve</w:delText>
                      </w:r>
                    </w:del>
                  </w:ins>
                </w:p>
              </w:tc>
            </w:tr>
            <w:tr w:rsidR="003E14AA" w:rsidRPr="003E14AA" w:rsidDel="006825DF" w14:paraId="398105FB" w14:textId="77777777" w:rsidTr="004D77CF">
              <w:trPr>
                <w:trHeight w:val="615"/>
                <w:ins w:id="551" w:author="IMM 111921" w:date="2021-11-19T16:00:00Z"/>
                <w:del w:id="552" w:author="Joint Commenters 013122" w:date="2022-01-28T16:11:00Z"/>
              </w:trPr>
              <w:tc>
                <w:tcPr>
                  <w:tcW w:w="3279" w:type="dxa"/>
                  <w:tcBorders>
                    <w:top w:val="single" w:sz="4" w:space="0" w:color="auto"/>
                    <w:left w:val="single" w:sz="4" w:space="0" w:color="auto"/>
                    <w:bottom w:val="single" w:sz="4" w:space="0" w:color="auto"/>
                    <w:right w:val="single" w:sz="4" w:space="0" w:color="auto"/>
                  </w:tcBorders>
                  <w:hideMark/>
                </w:tcPr>
                <w:p w14:paraId="6F778FC4" w14:textId="77777777" w:rsidR="003E14AA" w:rsidRPr="003E14AA" w:rsidDel="006825DF" w:rsidRDefault="003E14AA" w:rsidP="003E14AA">
                  <w:pPr>
                    <w:spacing w:after="60"/>
                    <w:rPr>
                      <w:ins w:id="553" w:author="IMM 111921" w:date="2021-11-19T16:00:00Z"/>
                      <w:del w:id="554" w:author="Joint Commenters 013122" w:date="2022-01-28T16:11:00Z"/>
                      <w:iCs/>
                      <w:sz w:val="20"/>
                      <w:szCs w:val="20"/>
                    </w:rPr>
                  </w:pPr>
                  <w:ins w:id="555" w:author="IMM 111921" w:date="2021-11-19T16:00:00Z">
                    <w:del w:id="556" w:author="Joint Commenters 013122" w:date="2022-01-28T16:11:00Z">
                      <w:r w:rsidRPr="003E14AA" w:rsidDel="006825DF">
                        <w:rPr>
                          <w:iCs/>
                          <w:sz w:val="20"/>
                          <w:szCs w:val="20"/>
                        </w:rPr>
                        <w:delText xml:space="preserve">HSL of QSE-committed configuration (if more than highest MW in Energy Offer Curve and price associated with highest MW in Energy Offer Curve is less than </w:delText>
                      </w:r>
                    </w:del>
                  </w:ins>
                  <w:ins w:id="557" w:author="ERCOT 120621" w:date="2021-12-02T08:23:00Z">
                    <w:del w:id="558" w:author="Joint Commenters 013122" w:date="2022-01-28T16:11:00Z">
                      <w:r w:rsidRPr="003E14AA" w:rsidDel="006825DF">
                        <w:rPr>
                          <w:iCs/>
                          <w:sz w:val="20"/>
                          <w:szCs w:val="20"/>
                        </w:rPr>
                        <w:delText xml:space="preserve">Min(SWCAP, </w:delText>
                      </w:r>
                    </w:del>
                  </w:ins>
                  <w:ins w:id="559" w:author="IMM 111921" w:date="2021-11-19T16:00:00Z">
                    <w:del w:id="560" w:author="Joint Commenters 013122" w:date="2022-01-28T16:11:00Z">
                      <w:r w:rsidRPr="003E14AA" w:rsidDel="006825DF">
                        <w:rPr>
                          <w:iCs/>
                          <w:sz w:val="20"/>
                          <w:szCs w:val="20"/>
                        </w:rPr>
                        <w:delText>$</w:delText>
                      </w:r>
                    </w:del>
                  </w:ins>
                  <w:ins w:id="561" w:author="IMM 111921" w:date="2021-11-19T16:03:00Z">
                    <w:del w:id="562" w:author="Joint Commenters 013122" w:date="2022-01-28T16:11:00Z">
                      <w:r w:rsidRPr="003E14AA" w:rsidDel="006825DF">
                        <w:rPr>
                          <w:iCs/>
                          <w:sz w:val="20"/>
                          <w:szCs w:val="20"/>
                        </w:rPr>
                        <w:delText>16*FIP + $5</w:delText>
                      </w:r>
                    </w:del>
                  </w:ins>
                  <w:ins w:id="563" w:author="ERCOT 120621" w:date="2021-12-02T08:23:00Z">
                    <w:del w:id="564" w:author="Joint Commenters 013122" w:date="2022-01-28T16:11:00Z">
                      <w:r w:rsidRPr="003E14AA" w:rsidDel="006825DF">
                        <w:rPr>
                          <w:iCs/>
                          <w:sz w:val="20"/>
                          <w:szCs w:val="20"/>
                        </w:rPr>
                        <w:delText>)</w:delText>
                      </w:r>
                    </w:del>
                  </w:ins>
                  <w:ins w:id="565" w:author="IMM 111921" w:date="2021-11-19T16:00:00Z">
                    <w:del w:id="566" w:author="Joint Commenters 013122" w:date="2022-01-28T16:11:00Z">
                      <w:r w:rsidRPr="003E14AA" w:rsidDel="006825DF">
                        <w:rPr>
                          <w:iCs/>
                          <w:sz w:val="20"/>
                          <w:szCs w:val="20"/>
                        </w:rPr>
                        <w:delText>)</w:delText>
                      </w:r>
                    </w:del>
                  </w:ins>
                </w:p>
              </w:tc>
              <w:tc>
                <w:tcPr>
                  <w:tcW w:w="3060" w:type="dxa"/>
                  <w:tcBorders>
                    <w:top w:val="single" w:sz="4" w:space="0" w:color="auto"/>
                    <w:left w:val="single" w:sz="4" w:space="0" w:color="auto"/>
                    <w:bottom w:val="single" w:sz="4" w:space="0" w:color="auto"/>
                    <w:right w:val="single" w:sz="4" w:space="0" w:color="auto"/>
                  </w:tcBorders>
                  <w:hideMark/>
                </w:tcPr>
                <w:p w14:paraId="58D3340F" w14:textId="77777777" w:rsidR="003E14AA" w:rsidRPr="003E14AA" w:rsidDel="006825DF" w:rsidRDefault="003E14AA" w:rsidP="003E14AA">
                  <w:pPr>
                    <w:spacing w:after="60"/>
                    <w:rPr>
                      <w:ins w:id="567" w:author="IMM 111921" w:date="2021-11-19T16:00:00Z"/>
                      <w:del w:id="568" w:author="Joint Commenters 013122" w:date="2022-01-28T16:11:00Z"/>
                      <w:iCs/>
                      <w:sz w:val="20"/>
                      <w:szCs w:val="20"/>
                    </w:rPr>
                  </w:pPr>
                  <w:ins w:id="569" w:author="ERCOT 120621" w:date="2021-12-02T17:18:00Z">
                    <w:del w:id="570" w:author="Joint Commenters 013122" w:date="2022-01-28T16:11:00Z">
                      <w:r w:rsidRPr="003E14AA" w:rsidDel="006825DF">
                        <w:rPr>
                          <w:iCs/>
                          <w:sz w:val="20"/>
                          <w:szCs w:val="20"/>
                        </w:rPr>
                        <w:delText xml:space="preserve">Min(SWCAP, </w:delText>
                      </w:r>
                    </w:del>
                  </w:ins>
                  <w:ins w:id="571" w:author="IMM 111921" w:date="2021-11-19T16:00:00Z">
                    <w:del w:id="572" w:author="Joint Commenters 013122" w:date="2022-01-28T16:11:00Z">
                      <w:r w:rsidRPr="003E14AA" w:rsidDel="006825DF">
                        <w:rPr>
                          <w:iCs/>
                          <w:sz w:val="20"/>
                          <w:szCs w:val="20"/>
                        </w:rPr>
                        <w:delText>$</w:delText>
                      </w:r>
                    </w:del>
                  </w:ins>
                  <w:ins w:id="573" w:author="IMM 111921" w:date="2021-11-19T16:03:00Z">
                    <w:del w:id="574" w:author="Joint Commenters 013122" w:date="2022-01-28T16:11:00Z">
                      <w:r w:rsidRPr="003E14AA" w:rsidDel="006825DF">
                        <w:rPr>
                          <w:iCs/>
                          <w:sz w:val="20"/>
                          <w:szCs w:val="20"/>
                        </w:rPr>
                        <w:delText>16*FIP + $5</w:delText>
                      </w:r>
                    </w:del>
                  </w:ins>
                  <w:ins w:id="575" w:author="ERCOT 120621" w:date="2021-12-02T17:18:00Z">
                    <w:del w:id="576" w:author="Joint Commenters 013122" w:date="2022-01-28T16:11:00Z">
                      <w:r w:rsidRPr="003E14AA" w:rsidDel="006825DF">
                        <w:rPr>
                          <w:iCs/>
                          <w:sz w:val="20"/>
                          <w:szCs w:val="20"/>
                        </w:rPr>
                        <w:delText>)</w:delText>
                      </w:r>
                    </w:del>
                  </w:ins>
                </w:p>
              </w:tc>
            </w:tr>
            <w:tr w:rsidR="003E14AA" w:rsidRPr="003E14AA" w:rsidDel="006825DF" w14:paraId="76265590" w14:textId="77777777" w:rsidTr="004D77CF">
              <w:trPr>
                <w:trHeight w:val="368"/>
                <w:ins w:id="577" w:author="IMM 111921" w:date="2021-11-19T16:00:00Z"/>
                <w:del w:id="578" w:author="Joint Commenters 013122" w:date="2022-01-28T16:11:00Z"/>
              </w:trPr>
              <w:tc>
                <w:tcPr>
                  <w:tcW w:w="3279" w:type="dxa"/>
                  <w:tcBorders>
                    <w:top w:val="single" w:sz="4" w:space="0" w:color="auto"/>
                    <w:left w:val="single" w:sz="4" w:space="0" w:color="auto"/>
                    <w:bottom w:val="single" w:sz="4" w:space="0" w:color="auto"/>
                    <w:right w:val="single" w:sz="4" w:space="0" w:color="auto"/>
                  </w:tcBorders>
                  <w:hideMark/>
                </w:tcPr>
                <w:p w14:paraId="25CF428E" w14:textId="77777777" w:rsidR="003E14AA" w:rsidRPr="003E14AA" w:rsidDel="006825DF" w:rsidRDefault="003E14AA" w:rsidP="003E14AA">
                  <w:pPr>
                    <w:spacing w:after="60"/>
                    <w:rPr>
                      <w:ins w:id="579" w:author="IMM 111921" w:date="2021-11-19T16:00:00Z"/>
                      <w:del w:id="580" w:author="Joint Commenters 013122" w:date="2022-01-28T16:11:00Z"/>
                      <w:iCs/>
                      <w:sz w:val="20"/>
                      <w:szCs w:val="20"/>
                    </w:rPr>
                  </w:pPr>
                  <w:ins w:id="581" w:author="IMM 111921" w:date="2021-11-19T16:00:00Z">
                    <w:del w:id="582" w:author="Joint Commenters 013122" w:date="2022-01-28T16:11:00Z">
                      <w:r w:rsidRPr="003E14AA" w:rsidDel="006825DF">
                        <w:rPr>
                          <w:iCs/>
                          <w:sz w:val="20"/>
                          <w:szCs w:val="20"/>
                        </w:rPr>
                        <w:delText>HSL of QSE-committed configuration (if more than highest MW in Energy Offer Curve)</w:delText>
                      </w:r>
                    </w:del>
                  </w:ins>
                </w:p>
              </w:tc>
              <w:tc>
                <w:tcPr>
                  <w:tcW w:w="3060" w:type="dxa"/>
                  <w:tcBorders>
                    <w:top w:val="single" w:sz="4" w:space="0" w:color="auto"/>
                    <w:left w:val="single" w:sz="4" w:space="0" w:color="auto"/>
                    <w:bottom w:val="single" w:sz="4" w:space="0" w:color="auto"/>
                    <w:right w:val="single" w:sz="4" w:space="0" w:color="auto"/>
                  </w:tcBorders>
                  <w:hideMark/>
                </w:tcPr>
                <w:p w14:paraId="1B39094B" w14:textId="77777777" w:rsidR="003E14AA" w:rsidRPr="003E14AA" w:rsidDel="006825DF" w:rsidRDefault="003E14AA" w:rsidP="003E14AA">
                  <w:pPr>
                    <w:spacing w:after="60"/>
                    <w:rPr>
                      <w:ins w:id="583" w:author="IMM 111921" w:date="2021-11-19T16:00:00Z"/>
                      <w:del w:id="584" w:author="Joint Commenters 013122" w:date="2022-01-28T16:11:00Z"/>
                      <w:iCs/>
                      <w:sz w:val="20"/>
                      <w:szCs w:val="20"/>
                    </w:rPr>
                  </w:pPr>
                  <w:ins w:id="585" w:author="IMM 111921" w:date="2021-11-19T16:00:00Z">
                    <w:del w:id="586" w:author="Joint Commenters 013122" w:date="2022-01-28T16:11:00Z">
                      <w:r w:rsidRPr="003E14AA" w:rsidDel="006825DF">
                        <w:rPr>
                          <w:iCs/>
                          <w:sz w:val="20"/>
                          <w:szCs w:val="20"/>
                        </w:rPr>
                        <w:delText>Price associated with the highest MW in QSE submitted Energy Offer Curve</w:delText>
                      </w:r>
                    </w:del>
                  </w:ins>
                </w:p>
              </w:tc>
            </w:tr>
            <w:tr w:rsidR="003E14AA" w:rsidRPr="003E14AA" w:rsidDel="006825DF" w14:paraId="6C13D642" w14:textId="77777777" w:rsidTr="004D77CF">
              <w:trPr>
                <w:trHeight w:val="773"/>
                <w:ins w:id="587" w:author="IMM 111921" w:date="2021-11-19T16:00:00Z"/>
                <w:del w:id="588" w:author="Joint Commenters 013122" w:date="2022-01-28T16:11:00Z"/>
              </w:trPr>
              <w:tc>
                <w:tcPr>
                  <w:tcW w:w="3279" w:type="dxa"/>
                  <w:tcBorders>
                    <w:top w:val="single" w:sz="4" w:space="0" w:color="auto"/>
                    <w:left w:val="single" w:sz="4" w:space="0" w:color="auto"/>
                    <w:bottom w:val="single" w:sz="4" w:space="0" w:color="auto"/>
                    <w:right w:val="single" w:sz="4" w:space="0" w:color="auto"/>
                  </w:tcBorders>
                  <w:hideMark/>
                </w:tcPr>
                <w:p w14:paraId="37AD74EB" w14:textId="77777777" w:rsidR="003E14AA" w:rsidRPr="003E14AA" w:rsidDel="006825DF" w:rsidRDefault="003E14AA" w:rsidP="003E14AA">
                  <w:pPr>
                    <w:spacing w:after="60"/>
                    <w:rPr>
                      <w:ins w:id="589" w:author="IMM 111921" w:date="2021-11-19T16:00:00Z"/>
                      <w:del w:id="590" w:author="Joint Commenters 013122" w:date="2022-01-28T16:11:00Z"/>
                      <w:iCs/>
                      <w:sz w:val="20"/>
                      <w:szCs w:val="20"/>
                    </w:rPr>
                  </w:pPr>
                  <w:ins w:id="591" w:author="IMM 111921" w:date="2021-11-19T16:00:00Z">
                    <w:del w:id="592" w:author="Joint Commenters 013122" w:date="2022-01-28T16:11:00Z">
                      <w:r w:rsidRPr="003E14AA" w:rsidDel="006825DF">
                        <w:rPr>
                          <w:iCs/>
                          <w:sz w:val="20"/>
                          <w:szCs w:val="20"/>
                        </w:rPr>
                        <w:delText>Energy Offer Curve for MW at and below HSL of QSE-committed configuration</w:delText>
                      </w:r>
                    </w:del>
                  </w:ins>
                </w:p>
              </w:tc>
              <w:tc>
                <w:tcPr>
                  <w:tcW w:w="3060" w:type="dxa"/>
                  <w:tcBorders>
                    <w:top w:val="single" w:sz="4" w:space="0" w:color="auto"/>
                    <w:left w:val="single" w:sz="4" w:space="0" w:color="auto"/>
                    <w:bottom w:val="single" w:sz="4" w:space="0" w:color="auto"/>
                    <w:right w:val="single" w:sz="4" w:space="0" w:color="auto"/>
                  </w:tcBorders>
                  <w:hideMark/>
                </w:tcPr>
                <w:p w14:paraId="146B1BBD" w14:textId="77777777" w:rsidR="003E14AA" w:rsidRPr="003E14AA" w:rsidDel="006825DF" w:rsidRDefault="003E14AA" w:rsidP="003E14AA">
                  <w:pPr>
                    <w:spacing w:after="60"/>
                    <w:rPr>
                      <w:ins w:id="593" w:author="IMM 111921" w:date="2021-11-19T16:00:00Z"/>
                      <w:del w:id="594" w:author="Joint Commenters 013122" w:date="2022-01-28T16:11:00Z"/>
                      <w:iCs/>
                      <w:sz w:val="20"/>
                      <w:szCs w:val="20"/>
                    </w:rPr>
                  </w:pPr>
                  <w:ins w:id="595" w:author="IMM 111921" w:date="2021-11-19T16:00:00Z">
                    <w:del w:id="596" w:author="Joint Commenters 013122" w:date="2022-01-28T16:11:00Z">
                      <w:r w:rsidRPr="003E14AA" w:rsidDel="006825DF">
                        <w:rPr>
                          <w:iCs/>
                          <w:sz w:val="20"/>
                          <w:szCs w:val="20"/>
                        </w:rPr>
                        <w:delText>The QSE submitted Energy Offer Curve</w:delText>
                      </w:r>
                    </w:del>
                  </w:ins>
                </w:p>
              </w:tc>
            </w:tr>
            <w:tr w:rsidR="003E14AA" w:rsidRPr="003E14AA" w:rsidDel="006825DF" w14:paraId="72685031" w14:textId="77777777" w:rsidTr="004D77CF">
              <w:trPr>
                <w:trHeight w:val="503"/>
                <w:ins w:id="597" w:author="IMM 111921" w:date="2021-11-19T16:00:00Z"/>
                <w:del w:id="598" w:author="Joint Commenters 013122" w:date="2022-01-28T16:11:00Z"/>
              </w:trPr>
              <w:tc>
                <w:tcPr>
                  <w:tcW w:w="3279" w:type="dxa"/>
                  <w:tcBorders>
                    <w:top w:val="single" w:sz="4" w:space="0" w:color="auto"/>
                    <w:left w:val="single" w:sz="4" w:space="0" w:color="auto"/>
                    <w:bottom w:val="single" w:sz="4" w:space="0" w:color="auto"/>
                    <w:right w:val="single" w:sz="4" w:space="0" w:color="auto"/>
                  </w:tcBorders>
                  <w:hideMark/>
                </w:tcPr>
                <w:p w14:paraId="500F8F72" w14:textId="77777777" w:rsidR="003E14AA" w:rsidRPr="003E14AA" w:rsidDel="006825DF" w:rsidRDefault="003E14AA" w:rsidP="003E14AA">
                  <w:pPr>
                    <w:spacing w:after="60"/>
                    <w:rPr>
                      <w:ins w:id="599" w:author="IMM 111921" w:date="2021-11-19T16:00:00Z"/>
                      <w:del w:id="600" w:author="Joint Commenters 013122" w:date="2022-01-28T16:11:00Z"/>
                      <w:iCs/>
                      <w:sz w:val="20"/>
                      <w:szCs w:val="20"/>
                    </w:rPr>
                  </w:pPr>
                  <w:ins w:id="601" w:author="IMM 111921" w:date="2021-11-19T16:00:00Z">
                    <w:del w:id="602" w:author="Joint Commenters 013122" w:date="2022-01-28T16:11:00Z">
                      <w:r w:rsidRPr="003E14AA" w:rsidDel="006825DF">
                        <w:rPr>
                          <w:iCs/>
                          <w:sz w:val="20"/>
                          <w:szCs w:val="20"/>
                        </w:rPr>
                        <w:delText>1 MW below lowest MW in Energy Offer Curve (if more than LSL)</w:delText>
                      </w:r>
                    </w:del>
                  </w:ins>
                </w:p>
              </w:tc>
              <w:tc>
                <w:tcPr>
                  <w:tcW w:w="3060" w:type="dxa"/>
                  <w:tcBorders>
                    <w:top w:val="single" w:sz="4" w:space="0" w:color="auto"/>
                    <w:left w:val="single" w:sz="4" w:space="0" w:color="auto"/>
                    <w:bottom w:val="single" w:sz="4" w:space="0" w:color="auto"/>
                    <w:right w:val="single" w:sz="4" w:space="0" w:color="auto"/>
                  </w:tcBorders>
                  <w:hideMark/>
                </w:tcPr>
                <w:p w14:paraId="7FFEF0C9" w14:textId="77777777" w:rsidR="003E14AA" w:rsidRPr="003E14AA" w:rsidDel="006825DF" w:rsidRDefault="003E14AA" w:rsidP="003E14AA">
                  <w:pPr>
                    <w:spacing w:after="60"/>
                    <w:rPr>
                      <w:ins w:id="603" w:author="IMM 111921" w:date="2021-11-19T16:00:00Z"/>
                      <w:del w:id="604" w:author="Joint Commenters 013122" w:date="2022-01-28T16:11:00Z"/>
                      <w:iCs/>
                      <w:sz w:val="20"/>
                      <w:szCs w:val="20"/>
                    </w:rPr>
                  </w:pPr>
                  <w:ins w:id="605" w:author="IMM 111921" w:date="2021-11-19T16:00:00Z">
                    <w:del w:id="606" w:author="Joint Commenters 013122" w:date="2022-01-28T16:11:00Z">
                      <w:r w:rsidRPr="003E14AA" w:rsidDel="006825DF">
                        <w:rPr>
                          <w:iCs/>
                          <w:sz w:val="20"/>
                          <w:szCs w:val="20"/>
                        </w:rPr>
                        <w:delText>-$249.99</w:delText>
                      </w:r>
                    </w:del>
                  </w:ins>
                </w:p>
              </w:tc>
            </w:tr>
            <w:tr w:rsidR="003E14AA" w:rsidRPr="003E14AA" w:rsidDel="006825DF" w14:paraId="32F94239" w14:textId="77777777" w:rsidTr="004D77CF">
              <w:trPr>
                <w:trHeight w:val="467"/>
                <w:ins w:id="607" w:author="IMM 111921" w:date="2021-11-19T16:00:00Z"/>
                <w:del w:id="608" w:author="Joint Commenters 013122" w:date="2022-01-28T16:11:00Z"/>
              </w:trPr>
              <w:tc>
                <w:tcPr>
                  <w:tcW w:w="3279" w:type="dxa"/>
                  <w:tcBorders>
                    <w:top w:val="single" w:sz="4" w:space="0" w:color="auto"/>
                    <w:left w:val="single" w:sz="4" w:space="0" w:color="auto"/>
                    <w:bottom w:val="single" w:sz="4" w:space="0" w:color="auto"/>
                    <w:right w:val="single" w:sz="4" w:space="0" w:color="auto"/>
                  </w:tcBorders>
                  <w:hideMark/>
                </w:tcPr>
                <w:p w14:paraId="26D96DB3" w14:textId="77777777" w:rsidR="003E14AA" w:rsidRPr="003E14AA" w:rsidDel="006825DF" w:rsidRDefault="003E14AA" w:rsidP="003E14AA">
                  <w:pPr>
                    <w:spacing w:after="60"/>
                    <w:rPr>
                      <w:ins w:id="609" w:author="IMM 111921" w:date="2021-11-19T16:00:00Z"/>
                      <w:del w:id="610" w:author="Joint Commenters 013122" w:date="2022-01-28T16:11:00Z"/>
                      <w:iCs/>
                      <w:sz w:val="20"/>
                      <w:szCs w:val="20"/>
                    </w:rPr>
                  </w:pPr>
                  <w:ins w:id="611" w:author="IMM 111921" w:date="2021-11-19T16:00:00Z">
                    <w:del w:id="612" w:author="Joint Commenters 013122" w:date="2022-01-28T16:11:00Z">
                      <w:r w:rsidRPr="003E14AA" w:rsidDel="006825DF">
                        <w:rPr>
                          <w:iCs/>
                          <w:sz w:val="20"/>
                          <w:szCs w:val="20"/>
                        </w:rPr>
                        <w:lastRenderedPageBreak/>
                        <w:delText>LSL (if less than lowest MW in Energy Offer Curve)</w:delText>
                      </w:r>
                    </w:del>
                  </w:ins>
                </w:p>
              </w:tc>
              <w:tc>
                <w:tcPr>
                  <w:tcW w:w="3060" w:type="dxa"/>
                  <w:tcBorders>
                    <w:top w:val="single" w:sz="4" w:space="0" w:color="auto"/>
                    <w:left w:val="single" w:sz="4" w:space="0" w:color="auto"/>
                    <w:bottom w:val="single" w:sz="4" w:space="0" w:color="auto"/>
                    <w:right w:val="single" w:sz="4" w:space="0" w:color="auto"/>
                  </w:tcBorders>
                  <w:hideMark/>
                </w:tcPr>
                <w:p w14:paraId="7E523647" w14:textId="77777777" w:rsidR="003E14AA" w:rsidRPr="003E14AA" w:rsidDel="006825DF" w:rsidRDefault="003E14AA" w:rsidP="003E14AA">
                  <w:pPr>
                    <w:spacing w:after="60"/>
                    <w:rPr>
                      <w:ins w:id="613" w:author="IMM 111921" w:date="2021-11-19T16:00:00Z"/>
                      <w:del w:id="614" w:author="Joint Commenters 013122" w:date="2022-01-28T16:11:00Z"/>
                      <w:iCs/>
                      <w:sz w:val="20"/>
                      <w:szCs w:val="20"/>
                    </w:rPr>
                  </w:pPr>
                  <w:ins w:id="615" w:author="IMM 111921" w:date="2021-11-19T16:00:00Z">
                    <w:del w:id="616" w:author="Joint Commenters 013122" w:date="2022-01-28T16:11:00Z">
                      <w:r w:rsidRPr="003E14AA" w:rsidDel="006825DF">
                        <w:rPr>
                          <w:iCs/>
                          <w:sz w:val="20"/>
                          <w:szCs w:val="20"/>
                        </w:rPr>
                        <w:delText>-$250.00</w:delText>
                      </w:r>
                    </w:del>
                  </w:ins>
                </w:p>
              </w:tc>
            </w:tr>
          </w:tbl>
          <w:p w14:paraId="1F6E4513" w14:textId="77777777" w:rsidR="003E14AA" w:rsidRPr="003E14AA" w:rsidDel="006825DF" w:rsidRDefault="003E14AA" w:rsidP="003E14AA">
            <w:pPr>
              <w:spacing w:after="240"/>
              <w:ind w:left="1440" w:hanging="720"/>
              <w:rPr>
                <w:ins w:id="617" w:author="IMM 111921" w:date="2021-11-19T15:59:00Z"/>
                <w:del w:id="618" w:author="Joint Commenters 013122" w:date="2022-01-28T16:11:00Z"/>
              </w:rPr>
            </w:pPr>
          </w:p>
        </w:tc>
      </w:tr>
    </w:tbl>
    <w:p w14:paraId="503981F8" w14:textId="77777777" w:rsidR="003E14AA" w:rsidRPr="003E14AA" w:rsidRDefault="003E14AA" w:rsidP="003E14AA">
      <w:pPr>
        <w:spacing w:before="240" w:after="240"/>
        <w:ind w:left="720" w:hanging="720"/>
        <w:rPr>
          <w:szCs w:val="20"/>
        </w:rPr>
      </w:pPr>
      <w:r w:rsidRPr="003E14AA">
        <w:rPr>
          <w:szCs w:val="20"/>
        </w:rPr>
        <w:lastRenderedPageBreak/>
        <w:t>(5)</w:t>
      </w:r>
      <w:r w:rsidRPr="003E14AA">
        <w:rPr>
          <w:szCs w:val="20"/>
        </w:rPr>
        <w:tab/>
        <w:t xml:space="preserve">The Entity with decision 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 </w:t>
      </w:r>
    </w:p>
    <w:p w14:paraId="493BEF65" w14:textId="77777777" w:rsidR="003E14AA" w:rsidRPr="003E14AA" w:rsidRDefault="003E14AA" w:rsidP="003E14AA">
      <w:pPr>
        <w:spacing w:after="240"/>
        <w:ind w:left="720" w:hanging="720"/>
        <w:rPr>
          <w:szCs w:val="20"/>
        </w:rPr>
      </w:pPr>
      <w:r w:rsidRPr="003E14AA">
        <w:rPr>
          <w:szCs w:val="20"/>
        </w:rPr>
        <w:t>(6)</w:t>
      </w:r>
      <w:r w:rsidRPr="003E14AA">
        <w:rPr>
          <w:szCs w:val="20"/>
        </w:rPr>
        <w:tab/>
        <w:t>For a Controllable Load Resource whose QSE has submitted an RTM Energy Bid that does not cover the full range of the Resource’s available Demand response capability, consistent with the Controllable Load Resource’s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3E14AA" w:rsidRPr="003E14AA" w14:paraId="2198CF67" w14:textId="77777777" w:rsidTr="004D77CF">
        <w:trPr>
          <w:jc w:val="center"/>
        </w:trPr>
        <w:tc>
          <w:tcPr>
            <w:tcW w:w="3596" w:type="dxa"/>
            <w:tcBorders>
              <w:top w:val="single" w:sz="4" w:space="0" w:color="auto"/>
              <w:left w:val="single" w:sz="4" w:space="0" w:color="auto"/>
              <w:bottom w:val="single" w:sz="4" w:space="0" w:color="auto"/>
              <w:right w:val="single" w:sz="4" w:space="0" w:color="auto"/>
            </w:tcBorders>
            <w:hideMark/>
          </w:tcPr>
          <w:p w14:paraId="1B5BC98A" w14:textId="77777777" w:rsidR="003E14AA" w:rsidRPr="003E14AA" w:rsidRDefault="003E14AA" w:rsidP="003E14AA">
            <w:pPr>
              <w:spacing w:after="120"/>
              <w:rPr>
                <w:b/>
                <w:iCs/>
                <w:sz w:val="20"/>
                <w:szCs w:val="20"/>
              </w:rPr>
            </w:pPr>
            <w:r w:rsidRPr="003E14AA">
              <w:rPr>
                <w:b/>
                <w:iCs/>
                <w:sz w:val="20"/>
                <w:szCs w:val="20"/>
              </w:rPr>
              <w:t>MW</w:t>
            </w:r>
          </w:p>
        </w:tc>
        <w:tc>
          <w:tcPr>
            <w:tcW w:w="2875" w:type="dxa"/>
            <w:tcBorders>
              <w:top w:val="single" w:sz="4" w:space="0" w:color="auto"/>
              <w:left w:val="single" w:sz="4" w:space="0" w:color="auto"/>
              <w:bottom w:val="single" w:sz="4" w:space="0" w:color="auto"/>
              <w:right w:val="single" w:sz="4" w:space="0" w:color="auto"/>
            </w:tcBorders>
            <w:hideMark/>
          </w:tcPr>
          <w:p w14:paraId="2B4F706D" w14:textId="77777777" w:rsidR="003E14AA" w:rsidRPr="003E14AA" w:rsidRDefault="003E14AA" w:rsidP="003E14AA">
            <w:pPr>
              <w:spacing w:after="120"/>
              <w:rPr>
                <w:b/>
                <w:iCs/>
                <w:sz w:val="20"/>
                <w:szCs w:val="20"/>
              </w:rPr>
            </w:pPr>
            <w:r w:rsidRPr="003E14AA">
              <w:rPr>
                <w:b/>
                <w:iCs/>
                <w:sz w:val="20"/>
                <w:szCs w:val="20"/>
              </w:rPr>
              <w:t>Price (per MWh)</w:t>
            </w:r>
          </w:p>
        </w:tc>
      </w:tr>
      <w:tr w:rsidR="003E14AA" w:rsidRPr="003E14AA" w14:paraId="143E0D79" w14:textId="77777777" w:rsidTr="004D77CF">
        <w:trPr>
          <w:jc w:val="center"/>
        </w:trPr>
        <w:tc>
          <w:tcPr>
            <w:tcW w:w="3596" w:type="dxa"/>
            <w:tcBorders>
              <w:top w:val="single" w:sz="4" w:space="0" w:color="auto"/>
              <w:left w:val="single" w:sz="4" w:space="0" w:color="auto"/>
              <w:bottom w:val="single" w:sz="4" w:space="0" w:color="auto"/>
              <w:right w:val="single" w:sz="4" w:space="0" w:color="auto"/>
            </w:tcBorders>
            <w:hideMark/>
          </w:tcPr>
          <w:p w14:paraId="7E597908" w14:textId="77777777" w:rsidR="003E14AA" w:rsidRPr="003E14AA" w:rsidRDefault="003E14AA" w:rsidP="003E14AA">
            <w:pPr>
              <w:spacing w:after="60"/>
              <w:rPr>
                <w:iCs/>
                <w:sz w:val="20"/>
                <w:szCs w:val="20"/>
              </w:rPr>
            </w:pPr>
            <w:r w:rsidRPr="003E14AA">
              <w:rPr>
                <w:iCs/>
                <w:sz w:val="20"/>
                <w:szCs w:val="20"/>
              </w:rPr>
              <w:t>LPC to MPC minus maximum MW of RTM Energy Bid</w:t>
            </w:r>
          </w:p>
        </w:tc>
        <w:tc>
          <w:tcPr>
            <w:tcW w:w="2875" w:type="dxa"/>
            <w:tcBorders>
              <w:top w:val="single" w:sz="4" w:space="0" w:color="auto"/>
              <w:left w:val="single" w:sz="4" w:space="0" w:color="auto"/>
              <w:bottom w:val="single" w:sz="4" w:space="0" w:color="auto"/>
              <w:right w:val="single" w:sz="4" w:space="0" w:color="auto"/>
            </w:tcBorders>
            <w:hideMark/>
          </w:tcPr>
          <w:p w14:paraId="49852736" w14:textId="77777777" w:rsidR="003E14AA" w:rsidRPr="003E14AA" w:rsidRDefault="003E14AA" w:rsidP="003E14AA">
            <w:pPr>
              <w:spacing w:after="60"/>
              <w:rPr>
                <w:iCs/>
                <w:sz w:val="20"/>
                <w:szCs w:val="20"/>
              </w:rPr>
            </w:pPr>
            <w:r w:rsidRPr="003E14AA">
              <w:rPr>
                <w:iCs/>
                <w:sz w:val="20"/>
                <w:szCs w:val="20"/>
              </w:rPr>
              <w:t>Price associated with the lowest MW in submitted RTM Energy Bid curve</w:t>
            </w:r>
          </w:p>
        </w:tc>
      </w:tr>
      <w:tr w:rsidR="003E14AA" w:rsidRPr="003E14AA" w14:paraId="1E6F8956" w14:textId="77777777" w:rsidTr="004D77CF">
        <w:trPr>
          <w:jc w:val="center"/>
        </w:trPr>
        <w:tc>
          <w:tcPr>
            <w:tcW w:w="3596" w:type="dxa"/>
            <w:tcBorders>
              <w:top w:val="single" w:sz="4" w:space="0" w:color="auto"/>
              <w:left w:val="single" w:sz="4" w:space="0" w:color="auto"/>
              <w:bottom w:val="single" w:sz="4" w:space="0" w:color="auto"/>
              <w:right w:val="single" w:sz="4" w:space="0" w:color="auto"/>
            </w:tcBorders>
            <w:hideMark/>
          </w:tcPr>
          <w:p w14:paraId="2B97A00B" w14:textId="77777777" w:rsidR="003E14AA" w:rsidRPr="003E14AA" w:rsidRDefault="003E14AA" w:rsidP="003E14AA">
            <w:pPr>
              <w:spacing w:after="60"/>
              <w:rPr>
                <w:iCs/>
                <w:sz w:val="20"/>
                <w:szCs w:val="20"/>
              </w:rPr>
            </w:pPr>
            <w:r w:rsidRPr="003E14AA">
              <w:rPr>
                <w:iCs/>
                <w:sz w:val="20"/>
                <w:szCs w:val="20"/>
              </w:rPr>
              <w:t>MPC minus maximum MW of RTM Energy Bid to MPC</w:t>
            </w:r>
          </w:p>
        </w:tc>
        <w:tc>
          <w:tcPr>
            <w:tcW w:w="2875" w:type="dxa"/>
            <w:tcBorders>
              <w:top w:val="single" w:sz="4" w:space="0" w:color="auto"/>
              <w:left w:val="single" w:sz="4" w:space="0" w:color="auto"/>
              <w:bottom w:val="single" w:sz="4" w:space="0" w:color="auto"/>
              <w:right w:val="single" w:sz="4" w:space="0" w:color="auto"/>
            </w:tcBorders>
            <w:hideMark/>
          </w:tcPr>
          <w:p w14:paraId="72E38B9A" w14:textId="77777777" w:rsidR="003E14AA" w:rsidRPr="003E14AA" w:rsidRDefault="003E14AA" w:rsidP="003E14AA">
            <w:pPr>
              <w:spacing w:after="60"/>
              <w:rPr>
                <w:iCs/>
                <w:sz w:val="20"/>
                <w:szCs w:val="20"/>
              </w:rPr>
            </w:pPr>
            <w:r w:rsidRPr="003E14AA">
              <w:rPr>
                <w:iCs/>
                <w:sz w:val="20"/>
                <w:szCs w:val="20"/>
              </w:rPr>
              <w:t>RTM Energy Bid curve</w:t>
            </w:r>
          </w:p>
        </w:tc>
      </w:tr>
      <w:tr w:rsidR="003E14AA" w:rsidRPr="003E14AA" w14:paraId="7995C0C7" w14:textId="77777777" w:rsidTr="004D77CF">
        <w:trPr>
          <w:jc w:val="center"/>
        </w:trPr>
        <w:tc>
          <w:tcPr>
            <w:tcW w:w="3596" w:type="dxa"/>
            <w:tcBorders>
              <w:top w:val="single" w:sz="4" w:space="0" w:color="auto"/>
              <w:left w:val="single" w:sz="4" w:space="0" w:color="auto"/>
              <w:bottom w:val="single" w:sz="4" w:space="0" w:color="auto"/>
              <w:right w:val="single" w:sz="4" w:space="0" w:color="auto"/>
            </w:tcBorders>
            <w:hideMark/>
          </w:tcPr>
          <w:p w14:paraId="37F45B6B" w14:textId="77777777" w:rsidR="003E14AA" w:rsidRPr="003E14AA" w:rsidRDefault="003E14AA" w:rsidP="003E14AA">
            <w:pPr>
              <w:spacing w:after="60"/>
              <w:rPr>
                <w:iCs/>
                <w:sz w:val="20"/>
                <w:szCs w:val="20"/>
              </w:rPr>
            </w:pPr>
            <w:r w:rsidRPr="003E14AA">
              <w:rPr>
                <w:iCs/>
                <w:sz w:val="20"/>
                <w:szCs w:val="20"/>
              </w:rPr>
              <w:t>MPC</w:t>
            </w:r>
          </w:p>
        </w:tc>
        <w:tc>
          <w:tcPr>
            <w:tcW w:w="2875" w:type="dxa"/>
            <w:tcBorders>
              <w:top w:val="single" w:sz="4" w:space="0" w:color="auto"/>
              <w:left w:val="single" w:sz="4" w:space="0" w:color="auto"/>
              <w:bottom w:val="single" w:sz="4" w:space="0" w:color="auto"/>
              <w:right w:val="single" w:sz="4" w:space="0" w:color="auto"/>
            </w:tcBorders>
            <w:hideMark/>
          </w:tcPr>
          <w:p w14:paraId="3463F409" w14:textId="77777777" w:rsidR="003E14AA" w:rsidRPr="003E14AA" w:rsidRDefault="003E14AA" w:rsidP="003E14AA">
            <w:pPr>
              <w:spacing w:after="60"/>
              <w:rPr>
                <w:iCs/>
                <w:sz w:val="20"/>
                <w:szCs w:val="20"/>
              </w:rPr>
            </w:pPr>
            <w:r w:rsidRPr="003E14AA">
              <w:rPr>
                <w:iCs/>
                <w:sz w:val="20"/>
                <w:szCs w:val="20"/>
              </w:rPr>
              <w:t>Right-most point (lowest price) on RTM Energy Bid curve</w:t>
            </w:r>
          </w:p>
        </w:tc>
      </w:tr>
    </w:tbl>
    <w:p w14:paraId="01118563" w14:textId="77777777" w:rsidR="003E14AA" w:rsidRPr="003E14AA" w:rsidRDefault="003E14AA" w:rsidP="003E14AA">
      <w:pPr>
        <w:spacing w:before="240"/>
        <w:ind w:left="720" w:hanging="720"/>
        <w:rPr>
          <w:szCs w:val="20"/>
        </w:rPr>
      </w:pPr>
      <w:r w:rsidRPr="003E14AA">
        <w:rPr>
          <w:szCs w:val="20"/>
        </w:rPr>
        <w:t>(7)</w:t>
      </w:r>
      <w:r w:rsidRPr="003E14AA">
        <w:rPr>
          <w:szCs w:val="20"/>
        </w:rPr>
        <w:tab/>
        <w:t>ERCOT shall ensure that any RTM Energy Bid is monotonically non-increasing.  The QSE representing the Controllable Load Resource shall be responsible for all RTM Energy Bids, including bids updated by ERCOT as described above.</w:t>
      </w:r>
    </w:p>
    <w:p w14:paraId="1836DA71" w14:textId="77777777" w:rsidR="003E14AA" w:rsidRPr="003E14AA" w:rsidRDefault="003E14AA" w:rsidP="003E14AA">
      <w:pPr>
        <w:spacing w:before="240" w:after="240"/>
        <w:ind w:left="720" w:hanging="720"/>
        <w:rPr>
          <w:szCs w:val="20"/>
        </w:rPr>
      </w:pPr>
      <w:r w:rsidRPr="003E14AA">
        <w:rPr>
          <w:szCs w:val="20"/>
        </w:rPr>
        <w:t>(8)</w:t>
      </w:r>
      <w:r w:rsidRPr="003E14AA">
        <w:rPr>
          <w:szCs w:val="20"/>
        </w:rPr>
        <w:tab/>
        <w:t>If a Controllable Load Resource telemeters a status of OUTL, it is not considered as dispatchable capacity by SCED.  A QSE may use this function to inform ERCOT of instances when the Controllable Load Resource is unable to follow SCED Dispatch Instructions.  Under all telemetered statuses including OUTL, the remaining telemetry quantities submitted by the QSE shall represent the operating conditions of the Controllable Load Resource that can be verified by ERCOT.  A QSE representing a Controllable Load Resource with a telemetered status of OUTL is still obligated to provide any applicable Ancillary Service Resource Responsibilities previously awarded to that Controllable Load Resource.  This paragraph does not apply to ESRs.</w:t>
      </w:r>
    </w:p>
    <w:p w14:paraId="0B66F2BA" w14:textId="77777777" w:rsidR="003E14AA" w:rsidRPr="003E14AA" w:rsidRDefault="003E14AA" w:rsidP="003E14AA">
      <w:pPr>
        <w:spacing w:after="240"/>
        <w:ind w:left="720" w:hanging="720"/>
        <w:rPr>
          <w:szCs w:val="20"/>
        </w:rPr>
      </w:pPr>
      <w:r w:rsidRPr="003E14AA">
        <w:rPr>
          <w:szCs w:val="20"/>
        </w:rPr>
        <w:t>(9)</w:t>
      </w:r>
      <w:r w:rsidRPr="003E14AA">
        <w:rPr>
          <w:szCs w:val="20"/>
        </w:rPr>
        <w:tab/>
        <w:t>Energy Offer Curves that were constructed in whole or in part with proxy Energy Offer Curves shall be so marked in all ERCOT postings or references to the energy offer.</w:t>
      </w:r>
    </w:p>
    <w:p w14:paraId="077A881A" w14:textId="77777777" w:rsidR="003E14AA" w:rsidRPr="003E14AA" w:rsidRDefault="003E14AA" w:rsidP="003E14AA">
      <w:pPr>
        <w:spacing w:before="240" w:after="240"/>
        <w:ind w:left="720" w:hanging="720"/>
        <w:rPr>
          <w:szCs w:val="20"/>
        </w:rPr>
      </w:pPr>
      <w:r w:rsidRPr="003E14AA">
        <w:rPr>
          <w:szCs w:val="20"/>
        </w:rPr>
        <w:t>(10)</w:t>
      </w:r>
      <w:r w:rsidRPr="003E14AA">
        <w:rPr>
          <w:szCs w:val="20"/>
        </w:rPr>
        <w:tab/>
        <w:t>The two-step SCED methodology referenced in paragraph (1) above is:</w:t>
      </w:r>
    </w:p>
    <w:p w14:paraId="02C403F6" w14:textId="77777777" w:rsidR="003E14AA" w:rsidRPr="003E14AA" w:rsidRDefault="003E14AA" w:rsidP="003E14AA">
      <w:pPr>
        <w:spacing w:after="240"/>
        <w:ind w:left="1440" w:hanging="720"/>
        <w:rPr>
          <w:szCs w:val="20"/>
        </w:rPr>
      </w:pPr>
      <w:r w:rsidRPr="003E14AA">
        <w:rPr>
          <w:szCs w:val="20"/>
        </w:rPr>
        <w:t>(a)</w:t>
      </w:r>
      <w:r w:rsidRPr="003E14AA">
        <w:rPr>
          <w:szCs w:val="20"/>
        </w:rPr>
        <w:tab/>
        <w:t>The first step is to execute the SCED process to determine Reference LMPs.  In this step, ERCOT executes SCED using the full Network Operations Model while only observing limits of Competitive Constraints.  Energy Offer Curves for all On-Line Generation Resources and RTM Energy Bids from available Controllable Load Resources, whether submitted by QSEs or created by ERCOT under this Section, are used in the SCED to determine “Reference LMPs.”</w:t>
      </w:r>
    </w:p>
    <w:p w14:paraId="34D89A2B" w14:textId="77777777" w:rsidR="003E14AA" w:rsidRPr="003E14AA" w:rsidRDefault="003E14AA" w:rsidP="003E14AA">
      <w:pPr>
        <w:spacing w:after="240"/>
        <w:ind w:left="1440" w:hanging="720"/>
        <w:rPr>
          <w:szCs w:val="20"/>
        </w:rPr>
      </w:pPr>
      <w:r w:rsidRPr="003E14AA">
        <w:rPr>
          <w:szCs w:val="20"/>
        </w:rPr>
        <w:lastRenderedPageBreak/>
        <w:t>(b)</w:t>
      </w:r>
      <w:r w:rsidRPr="003E14AA">
        <w:rPr>
          <w:szCs w:val="20"/>
        </w:rPr>
        <w:tab/>
        <w:t>The second step is to execute the SCED process to produce Base Points, Shadow Prices, and LMPs, subject to security constraints (including Competitive and Non-Competitive Constraints) and other Resource constraints.  The second step must:</w:t>
      </w:r>
    </w:p>
    <w:p w14:paraId="749F42BE" w14:textId="77777777" w:rsidR="003E14AA" w:rsidRPr="003E14AA" w:rsidRDefault="003E14AA" w:rsidP="003E14AA">
      <w:pPr>
        <w:spacing w:after="240"/>
        <w:ind w:left="2160" w:hanging="720"/>
        <w:rPr>
          <w:szCs w:val="20"/>
        </w:rPr>
      </w:pPr>
      <w:r w:rsidRPr="003E14AA">
        <w:rPr>
          <w:szCs w:val="20"/>
        </w:rPr>
        <w:t>(</w:t>
      </w:r>
      <w:proofErr w:type="spellStart"/>
      <w:r w:rsidRPr="003E14AA">
        <w:rPr>
          <w:szCs w:val="20"/>
        </w:rPr>
        <w:t>i</w:t>
      </w:r>
      <w:proofErr w:type="spellEnd"/>
      <w:r w:rsidRPr="003E14AA">
        <w:rPr>
          <w:szCs w:val="20"/>
        </w:rPr>
        <w:t>)</w:t>
      </w:r>
      <w:r w:rsidRPr="003E14AA">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1CD0676D" w14:textId="77777777" w:rsidR="003E14AA" w:rsidRPr="003E14AA" w:rsidRDefault="003E14AA" w:rsidP="003E14AA">
      <w:pPr>
        <w:spacing w:after="240"/>
        <w:ind w:left="2160" w:hanging="720"/>
        <w:rPr>
          <w:szCs w:val="20"/>
        </w:rPr>
      </w:pPr>
      <w:r w:rsidRPr="003E14AA">
        <w:rPr>
          <w:szCs w:val="20"/>
        </w:rPr>
        <w:t>(ii)</w:t>
      </w:r>
      <w:r w:rsidRPr="003E14AA">
        <w:rPr>
          <w:szCs w:val="20"/>
        </w:rPr>
        <w:tab/>
        <w:t xml:space="preserve">Use RTM Energy Bid curves for all available Controllable Load Resources, whether submitted by QSEs or created by ERCOT.  There is no mitigation of RTM Energy Bids.  </w:t>
      </w:r>
      <w:r w:rsidRPr="003E14AA">
        <w:rPr>
          <w:iCs/>
          <w:szCs w:val="20"/>
        </w:rPr>
        <w:t>An RTM Energy Bid from a Controllable Load Resource represents the bid for energy distributed across all nodes in the Load Zone in which the Controllable Load Resource is located.  For an ESR, an RTM Energy Bid represents a bid for energy at the ESR’s Resource Node</w:t>
      </w:r>
      <w:r w:rsidRPr="003E14AA">
        <w:rPr>
          <w:szCs w:val="20"/>
        </w:rPr>
        <w:t>; and</w:t>
      </w:r>
    </w:p>
    <w:p w14:paraId="021C8E27" w14:textId="77777777" w:rsidR="003E14AA" w:rsidRPr="003E14AA" w:rsidRDefault="003E14AA" w:rsidP="003E14AA">
      <w:pPr>
        <w:spacing w:after="240"/>
        <w:ind w:left="2160" w:hanging="720"/>
        <w:rPr>
          <w:szCs w:val="20"/>
        </w:rPr>
      </w:pPr>
      <w:r w:rsidRPr="003E14AA">
        <w:rPr>
          <w:szCs w:val="20"/>
        </w:rPr>
        <w:t>(iii)</w:t>
      </w:r>
      <w:r w:rsidRPr="003E14AA">
        <w:rPr>
          <w:szCs w:val="20"/>
        </w:rPr>
        <w:tab/>
        <w:t>Observe all Competitive and Non-Competitive Constraints.</w:t>
      </w:r>
    </w:p>
    <w:p w14:paraId="1C862192" w14:textId="77777777" w:rsidR="003E14AA" w:rsidRPr="003E14AA" w:rsidRDefault="003E14AA" w:rsidP="003E14AA">
      <w:pPr>
        <w:spacing w:after="240"/>
        <w:ind w:left="1440" w:hanging="720"/>
        <w:rPr>
          <w:szCs w:val="20"/>
        </w:rPr>
      </w:pPr>
      <w:r w:rsidRPr="003E14AA">
        <w:rPr>
          <w:szCs w:val="20"/>
        </w:rPr>
        <w:t>(c)</w:t>
      </w:r>
      <w:r w:rsidRPr="003E14AA">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60C2A8BE" w14:textId="77777777" w:rsidR="003E14AA" w:rsidRPr="003E14AA" w:rsidRDefault="003E14AA" w:rsidP="003E14AA">
      <w:pPr>
        <w:spacing w:after="240"/>
        <w:ind w:left="720" w:hanging="720"/>
        <w:rPr>
          <w:iCs/>
          <w:szCs w:val="20"/>
        </w:rPr>
      </w:pPr>
      <w:r w:rsidRPr="003E14AA">
        <w:rPr>
          <w:iCs/>
          <w:szCs w:val="20"/>
        </w:rPr>
        <w:t>(11)</w:t>
      </w:r>
      <w:r w:rsidRPr="003E14AA">
        <w:rPr>
          <w:iCs/>
          <w:szCs w:val="20"/>
        </w:rPr>
        <w:tab/>
        <w:t xml:space="preserve">For each SCED process, in addition to the binding Base Points and LMPs, ERCOT shall calculate a non-binding projection of the Base Points and Resource Node LMPs, Real-Time Reliability Deployment Price Adders, Real-Time </w:t>
      </w:r>
      <w:r w:rsidRPr="003E14AA">
        <w:rPr>
          <w:szCs w:val="20"/>
        </w:rPr>
        <w:t>On-Line Reserve Price</w:t>
      </w:r>
      <w:r w:rsidRPr="003E14AA">
        <w:rPr>
          <w:iCs/>
          <w:szCs w:val="20"/>
        </w:rPr>
        <w:t xml:space="preserve"> Adders, Real-Time </w:t>
      </w:r>
      <w:r w:rsidRPr="003E14AA">
        <w:rPr>
          <w:szCs w:val="20"/>
        </w:rPr>
        <w:t>Off-Line Reserve Price</w:t>
      </w:r>
      <w:r w:rsidRPr="003E14AA">
        <w:rPr>
          <w:iCs/>
          <w:szCs w:val="20"/>
        </w:rPr>
        <w:t xml:space="preserv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3E14AA">
        <w:rPr>
          <w:szCs w:val="20"/>
        </w:rPr>
        <w:t xml:space="preserve"> Determination of Real-Time On-Line Reliability Deployment Price Adder</w:t>
      </w:r>
      <w:r w:rsidRPr="003E14AA">
        <w:rPr>
          <w:iCs/>
          <w:szCs w:val="20"/>
        </w:rPr>
        <w:t xml:space="preserve">, the non-binding projection of Real-Time Reliability Deployment Price Adders shall be estimated based on GTBD, </w:t>
      </w:r>
      <w:r w:rsidRPr="003E14AA">
        <w:rPr>
          <w:szCs w:val="20"/>
        </w:rPr>
        <w:t>reliability deployments MWs, and</w:t>
      </w:r>
      <w:r w:rsidRPr="003E14AA">
        <w:rPr>
          <w:iCs/>
          <w:szCs w:val="20"/>
        </w:rPr>
        <w:t xml:space="preserve"> aggregated offers.  The Energy Offer Curve from SCED Step 2, the virtual </w:t>
      </w:r>
      <w:r w:rsidRPr="003E14AA">
        <w:rPr>
          <w:iCs/>
          <w:szCs w:val="20"/>
        </w:rPr>
        <w:lastRenderedPageBreak/>
        <w:t>offers for Load Resources deployed and the power balance penalty curve will be compared against the updated GTBD to get an estimate of the System Lambda from paragraph (2)(m) of Section 6.5.7.3.1.</w:t>
      </w:r>
      <w:r w:rsidRPr="003E14AA">
        <w:rPr>
          <w:szCs w:val="20"/>
        </w:rPr>
        <w:t xml:space="preserve">  </w:t>
      </w:r>
      <w:r w:rsidRPr="003E14AA">
        <w:rPr>
          <w:iCs/>
          <w:szCs w:val="20"/>
        </w:rPr>
        <w:t xml:space="preserve">ERCOT shall post the projected non-binding Base Points for each Resource for each interval study period on the MIS Certified Area and the projected non-binding LMPs for Resource Nodes, Real-Time Reliability Deployment Price Adders, Real-Time </w:t>
      </w:r>
      <w:r w:rsidRPr="003E14AA">
        <w:rPr>
          <w:szCs w:val="20"/>
        </w:rPr>
        <w:t>On-Line Reserve Price</w:t>
      </w:r>
      <w:r w:rsidRPr="003E14AA">
        <w:rPr>
          <w:iCs/>
          <w:szCs w:val="20"/>
        </w:rPr>
        <w:t xml:space="preserve"> Adders, Real-Time </w:t>
      </w:r>
      <w:r w:rsidRPr="003E14AA">
        <w:rPr>
          <w:szCs w:val="20"/>
        </w:rPr>
        <w:t>Off-Line Reserve Price</w:t>
      </w:r>
      <w:r w:rsidRPr="003E14AA">
        <w:rPr>
          <w:iCs/>
          <w:szCs w:val="20"/>
        </w:rPr>
        <w:t xml:space="preserve"> Adders, Hub LMPs and Load Zone LMPs on the </w:t>
      </w:r>
      <w:r w:rsidRPr="003E14AA">
        <w:rPr>
          <w:szCs w:val="20"/>
        </w:rPr>
        <w:t>ERCOT website</w:t>
      </w:r>
      <w:r w:rsidRPr="003E14AA">
        <w:rPr>
          <w:iCs/>
          <w:szCs w:val="20"/>
        </w:rPr>
        <w:t xml:space="preserve"> pursuant to Section 6.3.2, Activities for Real-Time Operations.</w:t>
      </w:r>
    </w:p>
    <w:p w14:paraId="26D0758A" w14:textId="77777777" w:rsidR="003E14AA" w:rsidRPr="003E14AA" w:rsidRDefault="003E14AA" w:rsidP="003E14AA">
      <w:pPr>
        <w:spacing w:after="240"/>
        <w:ind w:left="720" w:hanging="720"/>
        <w:rPr>
          <w:color w:val="000000"/>
          <w:szCs w:val="20"/>
        </w:rPr>
      </w:pPr>
      <w:r w:rsidRPr="003E14AA">
        <w:rPr>
          <w:color w:val="000000"/>
          <w:szCs w:val="20"/>
        </w:rPr>
        <w:t>(12)</w:t>
      </w:r>
      <w:r w:rsidRPr="003E14AA">
        <w:rPr>
          <w:color w:val="000000"/>
          <w:szCs w:val="20"/>
        </w:rPr>
        <w:tab/>
      </w:r>
      <w:r w:rsidRPr="003E14AA">
        <w:rPr>
          <w:iCs/>
          <w:szCs w:val="20"/>
        </w:rPr>
        <w:t>For each SCED process, ERCOT shall calculate a Real-Time On-Line Reserve Price Adder and a Real-Time Off-Line Reserve Price Adder based on the On-Line and Off-Line available reserves in the ERCOT System and the Operating Reserve Demand Curve (ORDC).  The Real-Time Off-Line available reserves shall be administratively set to zero when the SCED snapshot of the Physical Responsive Capability (PRC) is equal to or below the PRC MW at which Energy Emergency Alert (EEA) Level 1 is initiated.  In addition, for each SCED process, ERCOT shall calculate a Real-Time On-Line Reliability Deployment Price Adder.  The sum of the Real-Time Reliability Deployment Price Adder and the Real-Time On-Line Reserve Price Adder shall be averaged over the 15-minute Settlement Interval and added to the Real-Time LMPs to determine the Real-Time Settlement Point Prices.  The price after the addition of the sum of the Real-Time On-Line Reliability Deployment Price Adder and the Real-Time On-Line Reserve Price Adder to LMPs approximates the pricing outcome of the impact to energy prices from reliability deployments and the Real-Time energy and Ancillary Service co-optimization since the Real-Time On-Line Reserve Price Adder captures the value of the opportunity cost of reserves based on the defined ORDC.  An Ancillary Service imbalance Settlement shall be performed pursuant to Section 6.7.5, Real-Time Ancillary Service Imbalance Payment or Charge, to make Resources indifferent to the utilization of their capacity for energy or Ancillary Service reserves.</w:t>
      </w:r>
    </w:p>
    <w:p w14:paraId="2639F3EB" w14:textId="77777777" w:rsidR="003E14AA" w:rsidRPr="003E14AA" w:rsidRDefault="003E14AA" w:rsidP="003E14AA">
      <w:pPr>
        <w:spacing w:after="240"/>
        <w:ind w:left="720" w:hanging="720"/>
      </w:pPr>
      <w:r w:rsidRPr="003E14AA">
        <w:rPr>
          <w:color w:val="000000"/>
        </w:rPr>
        <w:t>(13)</w:t>
      </w:r>
      <w:r w:rsidRPr="003E14AA">
        <w:rPr>
          <w:color w:val="000000"/>
        </w:rPr>
        <w:tab/>
      </w:r>
      <w:r w:rsidRPr="003E14AA">
        <w:t>ERCOT shall determine the methodology for i</w:t>
      </w:r>
      <w:r w:rsidRPr="003E14AA">
        <w:rPr>
          <w:color w:val="000000"/>
        </w:rPr>
        <w:t xml:space="preserve">mplementing the ORDC to calculate the Real-Time On-Line Reserve Price Adder and Real-Time Off-Line Reserve Price Adder.  </w:t>
      </w:r>
      <w:r w:rsidRPr="003E14AA">
        <w:t>Following review by TAC, the ERCOT Board shall review the recommendation and approve a final methodology.</w:t>
      </w:r>
      <w:r w:rsidRPr="003E14AA">
        <w:rPr>
          <w:color w:val="000000"/>
        </w:rPr>
        <w:t xml:space="preserve">  </w:t>
      </w:r>
      <w:r w:rsidRPr="003E14AA">
        <w:t xml:space="preserve">Within two Business Days following approval by the ERCOT Board, ERCOT shall post the methodology on the </w:t>
      </w:r>
      <w:r w:rsidRPr="003E14AA">
        <w:rPr>
          <w:szCs w:val="20"/>
        </w:rPr>
        <w:t>ERCOT website</w:t>
      </w:r>
      <w:r w:rsidRPr="003E14AA">
        <w:t>.</w:t>
      </w:r>
    </w:p>
    <w:p w14:paraId="184F4E79" w14:textId="77777777" w:rsidR="003E14AA" w:rsidRPr="003E14AA" w:rsidRDefault="003E14AA" w:rsidP="003E14AA">
      <w:pPr>
        <w:spacing w:after="240"/>
        <w:ind w:left="720" w:hanging="720"/>
        <w:rPr>
          <w:color w:val="000000"/>
          <w:szCs w:val="20"/>
        </w:rPr>
      </w:pPr>
      <w:r w:rsidRPr="003E14AA">
        <w:rPr>
          <w:color w:val="000000"/>
          <w:szCs w:val="20"/>
        </w:rPr>
        <w:t>(14)</w:t>
      </w:r>
      <w:r w:rsidRPr="003E14AA">
        <w:rPr>
          <w:color w:val="000000"/>
          <w:szCs w:val="20"/>
        </w:rPr>
        <w:tab/>
        <w:t xml:space="preserve">At the end of each season, ERCOT shall determine the ORDC for the same season in the upcoming year, based on historic data using the ERCOT Board-approved methodology for implementing the ORDC.  Annually, ERCOT shall verify that the ORDC is adequately representative of the loss of Load probability for varying levels of reserves.  Twenty days after the end of the Season, ERCOT shall post the ORDC for the same season of the upcoming year on the </w:t>
      </w:r>
      <w:r w:rsidRPr="003E14AA">
        <w:rPr>
          <w:szCs w:val="20"/>
        </w:rPr>
        <w:t>ERCOT website</w:t>
      </w:r>
      <w:r w:rsidRPr="003E14AA">
        <w:rPr>
          <w:color w:val="000000"/>
          <w:szCs w:val="20"/>
        </w:rPr>
        <w:t>.</w:t>
      </w:r>
    </w:p>
    <w:p w14:paraId="3582321A" w14:textId="77777777" w:rsidR="003E14AA" w:rsidRPr="003E14AA" w:rsidRDefault="003E14AA" w:rsidP="003E14AA">
      <w:pPr>
        <w:spacing w:after="240"/>
        <w:ind w:left="720" w:hanging="720"/>
        <w:rPr>
          <w:iCs/>
          <w:szCs w:val="20"/>
        </w:rPr>
      </w:pPr>
      <w:r w:rsidRPr="003E14AA">
        <w:rPr>
          <w:iCs/>
          <w:szCs w:val="20"/>
        </w:rPr>
        <w:t>(15)</w:t>
      </w:r>
      <w:r w:rsidRPr="003E14AA">
        <w:rPr>
          <w:iCs/>
          <w:szCs w:val="20"/>
        </w:rPr>
        <w:tab/>
        <w:t>ERCOT may override one or more of a Controllable Load Resource’s parameters in SCED if ERCOT determines that the Controllable Load Resource’s participation is having an adverse impact on the reliability of the ERCOT System.</w:t>
      </w:r>
    </w:p>
    <w:p w14:paraId="5EC8E77C" w14:textId="77777777" w:rsidR="003E14AA" w:rsidRPr="003E14AA" w:rsidRDefault="003E14AA" w:rsidP="003E14AA">
      <w:pPr>
        <w:spacing w:after="240"/>
        <w:ind w:left="720" w:hanging="720"/>
        <w:rPr>
          <w:szCs w:val="20"/>
        </w:rPr>
      </w:pPr>
      <w:r w:rsidRPr="003E14AA">
        <w:rPr>
          <w:iCs/>
          <w:szCs w:val="20"/>
        </w:rPr>
        <w:lastRenderedPageBreak/>
        <w:t>(16)</w:t>
      </w:r>
      <w:r w:rsidRPr="003E14AA">
        <w:rPr>
          <w:iCs/>
          <w:szCs w:val="20"/>
        </w:rPr>
        <w:tab/>
        <w:t xml:space="preserve">The QSE representing an ESR, in order to charge the ESR, must submit RTM Energy Bids, and the ESR may withdraw energy from the ERCOT System only when dispatched by SCED to do so.  </w:t>
      </w:r>
      <w:r w:rsidRPr="003E14AA">
        <w:rPr>
          <w:szCs w:val="20"/>
        </w:rPr>
        <w:t>An ESR may telemeter a status of OUTL only if the ESR is in Outage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E14AA" w:rsidRPr="003E14AA" w14:paraId="1C4B959C" w14:textId="77777777" w:rsidTr="004D77CF">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5C656A4B" w14:textId="77777777" w:rsidR="003E14AA" w:rsidRPr="003E14AA" w:rsidRDefault="003E14AA" w:rsidP="003E14AA">
            <w:pPr>
              <w:spacing w:before="120" w:after="240"/>
              <w:rPr>
                <w:b/>
                <w:i/>
                <w:iCs/>
              </w:rPr>
            </w:pPr>
            <w:r w:rsidRPr="003E14AA">
              <w:rPr>
                <w:b/>
                <w:i/>
                <w:iCs/>
              </w:rPr>
              <w:t>[NPRR930, NPRR1000, NPRR1010, NPRR1014, and NPRR1019:  Replace applicable portions of Section 6.5.7.3 above with the following upon system implementation for NPRR930, NPRR1000, NPRR1014, or NPRR1019; or upon system implementation of the Real-Time Co-Optimization (RTC) project for NPRR1010:]</w:t>
            </w:r>
          </w:p>
          <w:p w14:paraId="39ABAED1" w14:textId="77777777" w:rsidR="003E14AA" w:rsidRPr="003E14AA" w:rsidRDefault="003E14AA" w:rsidP="003E14AA">
            <w:pPr>
              <w:keepNext/>
              <w:widowControl w:val="0"/>
              <w:tabs>
                <w:tab w:val="left" w:pos="1260"/>
              </w:tabs>
              <w:spacing w:before="240" w:after="240"/>
              <w:ind w:left="1267" w:hanging="1267"/>
              <w:outlineLvl w:val="3"/>
              <w:rPr>
                <w:b/>
                <w:bCs/>
                <w:snapToGrid w:val="0"/>
                <w:szCs w:val="20"/>
              </w:rPr>
            </w:pPr>
            <w:r w:rsidRPr="003E14AA">
              <w:rPr>
                <w:b/>
                <w:bCs/>
                <w:snapToGrid w:val="0"/>
                <w:szCs w:val="20"/>
              </w:rPr>
              <w:t>6.5.7.3</w:t>
            </w:r>
            <w:r w:rsidRPr="003E14AA">
              <w:rPr>
                <w:b/>
                <w:bCs/>
                <w:snapToGrid w:val="0"/>
                <w:szCs w:val="20"/>
              </w:rPr>
              <w:tab/>
              <w:t>Security Constrained Economic Dispatch</w:t>
            </w:r>
          </w:p>
          <w:p w14:paraId="0A5E4D2A" w14:textId="77777777" w:rsidR="003E14AA" w:rsidRPr="003E14AA" w:rsidRDefault="003E14AA" w:rsidP="003E14AA">
            <w:pPr>
              <w:spacing w:after="240"/>
              <w:ind w:left="720" w:hanging="720"/>
              <w:rPr>
                <w:szCs w:val="20"/>
              </w:rPr>
            </w:pPr>
            <w:r w:rsidRPr="003E14AA">
              <w:rPr>
                <w:iCs/>
                <w:szCs w:val="20"/>
              </w:rPr>
              <w:t>(1)</w:t>
            </w:r>
            <w:r w:rsidRPr="003E14AA">
              <w:rPr>
                <w:iCs/>
                <w:szCs w:val="20"/>
              </w:rPr>
              <w:tab/>
              <w:t>The SCED process is designed to simultaneously manage energy, Ancillary Services, the system power balance and network congestion through Resource Base Points, Ancillary Service awards, and the calculation of LMPs and Real-Time MCPCs approximately every five minutes, or more frequently if necessary.  The SCED process uses a two-step methodology that applies mitigation to offers for energy prospectively to resolve Non-Competitive Constraints for the current Operating Hour.  The SCED process evaluates Energy Offer Curves, Energy Bid/Offer Curves, Ancillary Service Offers, Output Schedules and Real-Time Market (RTM) Energy Bids to determine Resource Dispatch Instructions and Ancillary Service awards by maximizing bid-based revenues minus offer-based costs, subject to power balance, Ancillary Service Demand Curves (ASDCs), and network constraints.  The SCED process uses the Resource Status provided by SCADA telemetry under Section 6.5.5.2, Operational Data Requirements, and validated by the Real-Time Sequence, instead of the Resource Status provided by the COP.</w:t>
            </w:r>
          </w:p>
          <w:p w14:paraId="5EC2F170" w14:textId="77777777" w:rsidR="003E14AA" w:rsidRPr="003E14AA" w:rsidRDefault="003E14AA" w:rsidP="003E14AA">
            <w:pPr>
              <w:spacing w:after="240"/>
              <w:ind w:left="720" w:hanging="720"/>
              <w:rPr>
                <w:szCs w:val="20"/>
              </w:rPr>
            </w:pPr>
            <w:r w:rsidRPr="003E14AA">
              <w:rPr>
                <w:szCs w:val="20"/>
              </w:rPr>
              <w:t>(2)</w:t>
            </w:r>
            <w:r w:rsidRPr="003E14AA">
              <w:rPr>
                <w:szCs w:val="20"/>
              </w:rPr>
              <w:tab/>
              <w:t>The SCED solution must monitor cumulative deployment of Regulation Services and ensure that Regulation Services deployment is minimized over time.</w:t>
            </w:r>
          </w:p>
          <w:p w14:paraId="77B543D4" w14:textId="77777777" w:rsidR="003E14AA" w:rsidRPr="003E14AA" w:rsidRDefault="003E14AA" w:rsidP="003E14AA">
            <w:pPr>
              <w:spacing w:before="240" w:after="240"/>
              <w:ind w:left="720" w:hanging="720"/>
              <w:rPr>
                <w:szCs w:val="20"/>
              </w:rPr>
            </w:pPr>
            <w:r w:rsidRPr="003E14AA">
              <w:rPr>
                <w:szCs w:val="20"/>
              </w:rPr>
              <w:t>(3)</w:t>
            </w:r>
            <w:r w:rsidRPr="003E14AA">
              <w:rPr>
                <w:szCs w:val="20"/>
              </w:rPr>
              <w:tab/>
              <w:t>In the Generation To Be Dispatched (GTBD) determined by LFC, ERCOT shall subtract the sum of the telemetered net real power consumption from all Controllable Load Resources available to SCED.</w:t>
            </w:r>
          </w:p>
          <w:p w14:paraId="7FF81CAA" w14:textId="77777777" w:rsidR="003E14AA" w:rsidRPr="003E14AA" w:rsidRDefault="003E14AA" w:rsidP="003E14AA">
            <w:pPr>
              <w:spacing w:before="240" w:after="240"/>
              <w:ind w:left="720" w:hanging="720"/>
              <w:rPr>
                <w:szCs w:val="20"/>
              </w:rPr>
            </w:pPr>
            <w:r w:rsidRPr="003E14AA">
              <w:rPr>
                <w:szCs w:val="20"/>
              </w:rPr>
              <w:t>(4)</w:t>
            </w:r>
            <w:r w:rsidRPr="003E14AA">
              <w:rPr>
                <w:szCs w:val="20"/>
              </w:rPr>
              <w:tab/>
              <w:t xml:space="preserve">For use as SCED inputs for determining energy dispatch and Ancillary Service awards, ERCOT shall use the available capacity of all committed Generation Resources by creating proxy Energy Offer Curves for certain Resources as follows: </w:t>
            </w:r>
          </w:p>
          <w:p w14:paraId="6C70A150" w14:textId="77777777" w:rsidR="003E14AA" w:rsidRPr="003E14AA" w:rsidRDefault="003E14AA" w:rsidP="003E14AA">
            <w:pPr>
              <w:spacing w:after="240"/>
              <w:ind w:left="1440" w:hanging="720"/>
              <w:rPr>
                <w:szCs w:val="20"/>
              </w:rPr>
            </w:pPr>
            <w:r w:rsidRPr="003E14AA">
              <w:rPr>
                <w:szCs w:val="20"/>
              </w:rPr>
              <w:t>(a)</w:t>
            </w:r>
            <w:r w:rsidRPr="003E14AA">
              <w:rPr>
                <w:szCs w:val="20"/>
              </w:rPr>
              <w:tab/>
              <w:t>Non-IRRs without Energy Offer Curves</w:t>
            </w:r>
          </w:p>
          <w:p w14:paraId="37E96822" w14:textId="77777777" w:rsidR="003E14AA" w:rsidRPr="003E14AA" w:rsidRDefault="003E14AA" w:rsidP="003E14AA">
            <w:pPr>
              <w:spacing w:before="240" w:after="240"/>
              <w:ind w:left="2160" w:hanging="720"/>
              <w:rPr>
                <w:szCs w:val="20"/>
              </w:rPr>
            </w:pPr>
            <w:r w:rsidRPr="003E14AA">
              <w:rPr>
                <w:szCs w:val="20"/>
              </w:rPr>
              <w:t>(</w:t>
            </w:r>
            <w:proofErr w:type="spellStart"/>
            <w:r w:rsidRPr="003E14AA">
              <w:rPr>
                <w:szCs w:val="20"/>
              </w:rPr>
              <w:t>i</w:t>
            </w:r>
            <w:proofErr w:type="spellEnd"/>
            <w:r w:rsidRPr="003E14AA">
              <w:rPr>
                <w:szCs w:val="20"/>
              </w:rPr>
              <w:t>)</w:t>
            </w:r>
            <w:r w:rsidRPr="003E14AA">
              <w:rPr>
                <w:szCs w:val="20"/>
              </w:rPr>
              <w:tab/>
              <w:t>ERCOT shall create a monotonically increasing proxy Energy Offer Curve as described below for:</w:t>
            </w:r>
          </w:p>
          <w:p w14:paraId="104CB3C0" w14:textId="77777777" w:rsidR="003E14AA" w:rsidRPr="003E14AA" w:rsidRDefault="003E14AA" w:rsidP="003E14AA">
            <w:pPr>
              <w:spacing w:after="240"/>
              <w:ind w:left="2880" w:hanging="720"/>
              <w:rPr>
                <w:szCs w:val="20"/>
              </w:rPr>
            </w:pPr>
            <w:r w:rsidRPr="003E14AA">
              <w:rPr>
                <w:szCs w:val="20"/>
              </w:rPr>
              <w:t>(A)</w:t>
            </w:r>
            <w:r w:rsidRPr="003E14AA">
              <w:rPr>
                <w:szCs w:val="20"/>
              </w:rPr>
              <w:tab/>
              <w:t>Each non-IRR for which its QSE has submitted an Output Schedule instead of an 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3E14AA" w:rsidRPr="003E14AA" w14:paraId="3FE3351F" w14:textId="77777777" w:rsidTr="004D77CF">
              <w:trPr>
                <w:jc w:val="center"/>
              </w:trPr>
              <w:tc>
                <w:tcPr>
                  <w:tcW w:w="3780" w:type="dxa"/>
                  <w:tcBorders>
                    <w:top w:val="single" w:sz="4" w:space="0" w:color="auto"/>
                    <w:left w:val="single" w:sz="4" w:space="0" w:color="auto"/>
                    <w:bottom w:val="single" w:sz="4" w:space="0" w:color="auto"/>
                    <w:right w:val="single" w:sz="4" w:space="0" w:color="auto"/>
                  </w:tcBorders>
                  <w:hideMark/>
                </w:tcPr>
                <w:p w14:paraId="69988698" w14:textId="77777777" w:rsidR="003E14AA" w:rsidRPr="003E14AA" w:rsidRDefault="003E14AA" w:rsidP="003E14AA">
                  <w:pPr>
                    <w:spacing w:after="120"/>
                    <w:rPr>
                      <w:b/>
                      <w:iCs/>
                      <w:sz w:val="20"/>
                      <w:szCs w:val="20"/>
                    </w:rPr>
                  </w:pPr>
                  <w:r w:rsidRPr="003E14AA">
                    <w:rPr>
                      <w:b/>
                      <w:iCs/>
                      <w:sz w:val="20"/>
                      <w:szCs w:val="20"/>
                    </w:rPr>
                    <w:lastRenderedPageBreak/>
                    <w:t>MW</w:t>
                  </w:r>
                </w:p>
              </w:tc>
              <w:tc>
                <w:tcPr>
                  <w:tcW w:w="2520" w:type="dxa"/>
                  <w:tcBorders>
                    <w:top w:val="single" w:sz="4" w:space="0" w:color="auto"/>
                    <w:left w:val="single" w:sz="4" w:space="0" w:color="auto"/>
                    <w:bottom w:val="single" w:sz="4" w:space="0" w:color="auto"/>
                    <w:right w:val="single" w:sz="4" w:space="0" w:color="auto"/>
                  </w:tcBorders>
                  <w:hideMark/>
                </w:tcPr>
                <w:p w14:paraId="1B7057C1" w14:textId="77777777" w:rsidR="003E14AA" w:rsidRPr="003E14AA" w:rsidRDefault="003E14AA" w:rsidP="003E14AA">
                  <w:pPr>
                    <w:spacing w:after="120"/>
                    <w:rPr>
                      <w:b/>
                      <w:iCs/>
                      <w:sz w:val="20"/>
                      <w:szCs w:val="20"/>
                    </w:rPr>
                  </w:pPr>
                  <w:r w:rsidRPr="003E14AA">
                    <w:rPr>
                      <w:b/>
                      <w:iCs/>
                      <w:sz w:val="20"/>
                      <w:szCs w:val="20"/>
                    </w:rPr>
                    <w:t>Price (per MWh)</w:t>
                  </w:r>
                </w:p>
              </w:tc>
            </w:tr>
            <w:tr w:rsidR="003E14AA" w:rsidRPr="003E14AA" w14:paraId="091579C0" w14:textId="77777777" w:rsidTr="004D77CF">
              <w:trPr>
                <w:jc w:val="center"/>
              </w:trPr>
              <w:tc>
                <w:tcPr>
                  <w:tcW w:w="3780" w:type="dxa"/>
                  <w:tcBorders>
                    <w:top w:val="single" w:sz="4" w:space="0" w:color="auto"/>
                    <w:left w:val="single" w:sz="4" w:space="0" w:color="auto"/>
                    <w:bottom w:val="single" w:sz="4" w:space="0" w:color="auto"/>
                    <w:right w:val="single" w:sz="4" w:space="0" w:color="auto"/>
                  </w:tcBorders>
                  <w:hideMark/>
                </w:tcPr>
                <w:p w14:paraId="0A79ADF9" w14:textId="77777777" w:rsidR="003E14AA" w:rsidRPr="003E14AA" w:rsidRDefault="003E14AA" w:rsidP="003E14AA">
                  <w:pPr>
                    <w:spacing w:after="60"/>
                    <w:rPr>
                      <w:iCs/>
                      <w:sz w:val="20"/>
                      <w:szCs w:val="20"/>
                    </w:rPr>
                  </w:pPr>
                  <w:r w:rsidRPr="003E14AA">
                    <w:rPr>
                      <w:iCs/>
                      <w:sz w:val="20"/>
                      <w:szCs w:val="20"/>
                    </w:rPr>
                    <w:t>HSL</w:t>
                  </w:r>
                </w:p>
              </w:tc>
              <w:tc>
                <w:tcPr>
                  <w:tcW w:w="2520" w:type="dxa"/>
                  <w:tcBorders>
                    <w:top w:val="single" w:sz="4" w:space="0" w:color="auto"/>
                    <w:left w:val="single" w:sz="4" w:space="0" w:color="auto"/>
                    <w:bottom w:val="single" w:sz="4" w:space="0" w:color="auto"/>
                    <w:right w:val="single" w:sz="4" w:space="0" w:color="auto"/>
                  </w:tcBorders>
                  <w:hideMark/>
                </w:tcPr>
                <w:p w14:paraId="7913D669" w14:textId="77777777" w:rsidR="003E14AA" w:rsidRPr="003E14AA" w:rsidRDefault="003E14AA" w:rsidP="003E14AA">
                  <w:pPr>
                    <w:spacing w:after="60"/>
                    <w:rPr>
                      <w:iCs/>
                      <w:sz w:val="20"/>
                      <w:szCs w:val="20"/>
                    </w:rPr>
                  </w:pPr>
                  <w:r w:rsidRPr="003E14AA">
                    <w:rPr>
                      <w:iCs/>
                      <w:sz w:val="20"/>
                      <w:szCs w:val="20"/>
                    </w:rPr>
                    <w:t>RTSWCAP</w:t>
                  </w:r>
                </w:p>
              </w:tc>
            </w:tr>
            <w:tr w:rsidR="003E14AA" w:rsidRPr="003E14AA" w14:paraId="226D0F9C" w14:textId="77777777" w:rsidTr="004D77CF">
              <w:trPr>
                <w:jc w:val="center"/>
              </w:trPr>
              <w:tc>
                <w:tcPr>
                  <w:tcW w:w="3780" w:type="dxa"/>
                  <w:tcBorders>
                    <w:top w:val="single" w:sz="4" w:space="0" w:color="auto"/>
                    <w:left w:val="single" w:sz="4" w:space="0" w:color="auto"/>
                    <w:bottom w:val="single" w:sz="4" w:space="0" w:color="auto"/>
                    <w:right w:val="single" w:sz="4" w:space="0" w:color="auto"/>
                  </w:tcBorders>
                  <w:hideMark/>
                </w:tcPr>
                <w:p w14:paraId="17EC7B1E" w14:textId="77777777" w:rsidR="003E14AA" w:rsidRPr="003E14AA" w:rsidRDefault="003E14AA" w:rsidP="003E14AA">
                  <w:pPr>
                    <w:spacing w:after="60"/>
                    <w:rPr>
                      <w:iCs/>
                      <w:sz w:val="20"/>
                      <w:szCs w:val="20"/>
                    </w:rPr>
                  </w:pPr>
                  <w:r w:rsidRPr="003E14AA">
                    <w:rPr>
                      <w:iCs/>
                      <w:sz w:val="20"/>
                      <w:szCs w:val="20"/>
                    </w:rPr>
                    <w:t>Output Schedule MW plus 1 MW</w:t>
                  </w:r>
                </w:p>
              </w:tc>
              <w:tc>
                <w:tcPr>
                  <w:tcW w:w="2520" w:type="dxa"/>
                  <w:tcBorders>
                    <w:top w:val="single" w:sz="4" w:space="0" w:color="auto"/>
                    <w:left w:val="single" w:sz="4" w:space="0" w:color="auto"/>
                    <w:bottom w:val="single" w:sz="4" w:space="0" w:color="auto"/>
                    <w:right w:val="single" w:sz="4" w:space="0" w:color="auto"/>
                  </w:tcBorders>
                  <w:hideMark/>
                </w:tcPr>
                <w:p w14:paraId="663BE27F" w14:textId="77777777" w:rsidR="003E14AA" w:rsidRPr="003E14AA" w:rsidRDefault="003E14AA" w:rsidP="003E14AA">
                  <w:pPr>
                    <w:spacing w:after="60"/>
                    <w:rPr>
                      <w:iCs/>
                      <w:sz w:val="20"/>
                      <w:szCs w:val="20"/>
                    </w:rPr>
                  </w:pPr>
                  <w:r w:rsidRPr="003E14AA">
                    <w:rPr>
                      <w:iCs/>
                      <w:sz w:val="20"/>
                      <w:szCs w:val="20"/>
                    </w:rPr>
                    <w:t>RTSWCAP minus $0.01</w:t>
                  </w:r>
                </w:p>
              </w:tc>
            </w:tr>
            <w:tr w:rsidR="003E14AA" w:rsidRPr="003E14AA" w14:paraId="6E518C9B" w14:textId="77777777" w:rsidTr="004D77CF">
              <w:trPr>
                <w:jc w:val="center"/>
              </w:trPr>
              <w:tc>
                <w:tcPr>
                  <w:tcW w:w="3780" w:type="dxa"/>
                  <w:tcBorders>
                    <w:top w:val="single" w:sz="4" w:space="0" w:color="auto"/>
                    <w:left w:val="single" w:sz="4" w:space="0" w:color="auto"/>
                    <w:bottom w:val="single" w:sz="4" w:space="0" w:color="auto"/>
                    <w:right w:val="single" w:sz="4" w:space="0" w:color="auto"/>
                  </w:tcBorders>
                  <w:hideMark/>
                </w:tcPr>
                <w:p w14:paraId="4CFC959C" w14:textId="77777777" w:rsidR="003E14AA" w:rsidRPr="003E14AA" w:rsidRDefault="003E14AA" w:rsidP="003E14AA">
                  <w:pPr>
                    <w:spacing w:after="60"/>
                    <w:rPr>
                      <w:iCs/>
                      <w:sz w:val="20"/>
                      <w:szCs w:val="20"/>
                    </w:rPr>
                  </w:pPr>
                  <w:r w:rsidRPr="003E14AA">
                    <w:rPr>
                      <w:iCs/>
                      <w:sz w:val="20"/>
                      <w:szCs w:val="20"/>
                    </w:rPr>
                    <w:t>Output Schedule MW</w:t>
                  </w:r>
                </w:p>
              </w:tc>
              <w:tc>
                <w:tcPr>
                  <w:tcW w:w="2520" w:type="dxa"/>
                  <w:tcBorders>
                    <w:top w:val="single" w:sz="4" w:space="0" w:color="auto"/>
                    <w:left w:val="single" w:sz="4" w:space="0" w:color="auto"/>
                    <w:bottom w:val="single" w:sz="4" w:space="0" w:color="auto"/>
                    <w:right w:val="single" w:sz="4" w:space="0" w:color="auto"/>
                  </w:tcBorders>
                  <w:hideMark/>
                </w:tcPr>
                <w:p w14:paraId="11045585" w14:textId="77777777" w:rsidR="003E14AA" w:rsidRPr="003E14AA" w:rsidRDefault="003E14AA" w:rsidP="003E14AA">
                  <w:pPr>
                    <w:spacing w:after="60"/>
                    <w:rPr>
                      <w:iCs/>
                      <w:sz w:val="20"/>
                      <w:szCs w:val="20"/>
                    </w:rPr>
                  </w:pPr>
                  <w:r w:rsidRPr="003E14AA">
                    <w:rPr>
                      <w:iCs/>
                      <w:sz w:val="20"/>
                      <w:szCs w:val="20"/>
                    </w:rPr>
                    <w:t>-$249.99</w:t>
                  </w:r>
                </w:p>
              </w:tc>
            </w:tr>
            <w:tr w:rsidR="003E14AA" w:rsidRPr="003E14AA" w14:paraId="2D544C00" w14:textId="77777777" w:rsidTr="004D77CF">
              <w:trPr>
                <w:jc w:val="center"/>
              </w:trPr>
              <w:tc>
                <w:tcPr>
                  <w:tcW w:w="3780" w:type="dxa"/>
                  <w:tcBorders>
                    <w:top w:val="single" w:sz="4" w:space="0" w:color="auto"/>
                    <w:left w:val="single" w:sz="4" w:space="0" w:color="auto"/>
                    <w:bottom w:val="single" w:sz="4" w:space="0" w:color="auto"/>
                    <w:right w:val="single" w:sz="4" w:space="0" w:color="auto"/>
                  </w:tcBorders>
                  <w:hideMark/>
                </w:tcPr>
                <w:p w14:paraId="498C067A" w14:textId="77777777" w:rsidR="003E14AA" w:rsidRPr="003E14AA" w:rsidRDefault="003E14AA" w:rsidP="003E14AA">
                  <w:pPr>
                    <w:spacing w:after="60"/>
                    <w:rPr>
                      <w:iCs/>
                      <w:sz w:val="20"/>
                      <w:szCs w:val="20"/>
                    </w:rPr>
                  </w:pPr>
                  <w:r w:rsidRPr="003E14AA">
                    <w:rPr>
                      <w:iCs/>
                      <w:sz w:val="20"/>
                      <w:szCs w:val="20"/>
                    </w:rPr>
                    <w:t>LSL</w:t>
                  </w:r>
                </w:p>
              </w:tc>
              <w:tc>
                <w:tcPr>
                  <w:tcW w:w="2520" w:type="dxa"/>
                  <w:tcBorders>
                    <w:top w:val="single" w:sz="4" w:space="0" w:color="auto"/>
                    <w:left w:val="single" w:sz="4" w:space="0" w:color="auto"/>
                    <w:bottom w:val="single" w:sz="4" w:space="0" w:color="auto"/>
                    <w:right w:val="single" w:sz="4" w:space="0" w:color="auto"/>
                  </w:tcBorders>
                  <w:hideMark/>
                </w:tcPr>
                <w:p w14:paraId="1BE14D04" w14:textId="77777777" w:rsidR="003E14AA" w:rsidRPr="003E14AA" w:rsidRDefault="003E14AA" w:rsidP="003E14AA">
                  <w:pPr>
                    <w:spacing w:after="60"/>
                    <w:rPr>
                      <w:iCs/>
                      <w:sz w:val="20"/>
                      <w:szCs w:val="20"/>
                    </w:rPr>
                  </w:pPr>
                  <w:r w:rsidRPr="003E14AA">
                    <w:rPr>
                      <w:iCs/>
                      <w:sz w:val="20"/>
                      <w:szCs w:val="20"/>
                    </w:rPr>
                    <w:t>-$250.00</w:t>
                  </w:r>
                </w:p>
              </w:tc>
            </w:tr>
          </w:tbl>
          <w:p w14:paraId="15F462A9" w14:textId="77777777" w:rsidR="003E14AA" w:rsidRPr="003E14AA" w:rsidRDefault="003E14AA" w:rsidP="003E14AA">
            <w:pPr>
              <w:spacing w:before="240" w:after="240"/>
              <w:ind w:left="1440" w:hanging="720"/>
              <w:rPr>
                <w:szCs w:val="20"/>
              </w:rPr>
            </w:pPr>
            <w:r w:rsidRPr="003E14AA">
              <w:rPr>
                <w:szCs w:val="20"/>
              </w:rPr>
              <w:t>(b)</w:t>
            </w:r>
            <w:r w:rsidRPr="003E14AA">
              <w:rPr>
                <w:szCs w:val="20"/>
              </w:rPr>
              <w:tab/>
              <w:t xml:space="preserve">Non-IRRs without full-range Energy Offer Curves </w:t>
            </w:r>
          </w:p>
          <w:p w14:paraId="5B79ABE2" w14:textId="77777777" w:rsidR="003E14AA" w:rsidRPr="003E14AA" w:rsidRDefault="003E14AA" w:rsidP="003E14AA">
            <w:pPr>
              <w:spacing w:after="240"/>
              <w:ind w:left="2160" w:hanging="720"/>
              <w:rPr>
                <w:szCs w:val="20"/>
              </w:rPr>
            </w:pPr>
            <w:r w:rsidRPr="003E14AA">
              <w:rPr>
                <w:szCs w:val="20"/>
              </w:rPr>
              <w:t>(</w:t>
            </w:r>
            <w:proofErr w:type="spellStart"/>
            <w:r w:rsidRPr="003E14AA">
              <w:rPr>
                <w:szCs w:val="20"/>
              </w:rPr>
              <w:t>i</w:t>
            </w:r>
            <w:proofErr w:type="spellEnd"/>
            <w:r w:rsidRPr="003E14AA">
              <w:rPr>
                <w:szCs w:val="20"/>
              </w:rPr>
              <w:t>)</w:t>
            </w:r>
            <w:r w:rsidRPr="003E14AA">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3E14AA" w:rsidRPr="003E14AA" w14:paraId="15DAA5C4" w14:textId="77777777" w:rsidTr="004D77CF">
              <w:trPr>
                <w:jc w:val="center"/>
              </w:trPr>
              <w:tc>
                <w:tcPr>
                  <w:tcW w:w="3891" w:type="dxa"/>
                  <w:tcBorders>
                    <w:top w:val="single" w:sz="4" w:space="0" w:color="auto"/>
                    <w:left w:val="single" w:sz="4" w:space="0" w:color="auto"/>
                    <w:bottom w:val="single" w:sz="4" w:space="0" w:color="auto"/>
                    <w:right w:val="single" w:sz="4" w:space="0" w:color="auto"/>
                  </w:tcBorders>
                  <w:hideMark/>
                </w:tcPr>
                <w:p w14:paraId="65C3E9AC" w14:textId="77777777" w:rsidR="003E14AA" w:rsidRPr="003E14AA" w:rsidRDefault="003E14AA" w:rsidP="003E14AA">
                  <w:pPr>
                    <w:spacing w:after="120"/>
                    <w:rPr>
                      <w:b/>
                      <w:iCs/>
                      <w:sz w:val="20"/>
                      <w:szCs w:val="20"/>
                    </w:rPr>
                  </w:pPr>
                  <w:r w:rsidRPr="003E14AA">
                    <w:rPr>
                      <w:b/>
                      <w:iCs/>
                      <w:sz w:val="20"/>
                      <w:szCs w:val="20"/>
                    </w:rPr>
                    <w:t>MW</w:t>
                  </w:r>
                </w:p>
              </w:tc>
              <w:tc>
                <w:tcPr>
                  <w:tcW w:w="2630" w:type="dxa"/>
                  <w:tcBorders>
                    <w:top w:val="single" w:sz="4" w:space="0" w:color="auto"/>
                    <w:left w:val="single" w:sz="4" w:space="0" w:color="auto"/>
                    <w:bottom w:val="single" w:sz="4" w:space="0" w:color="auto"/>
                    <w:right w:val="single" w:sz="4" w:space="0" w:color="auto"/>
                  </w:tcBorders>
                  <w:hideMark/>
                </w:tcPr>
                <w:p w14:paraId="27E84CE5" w14:textId="77777777" w:rsidR="003E14AA" w:rsidRPr="003E14AA" w:rsidRDefault="003E14AA" w:rsidP="003E14AA">
                  <w:pPr>
                    <w:spacing w:after="120"/>
                    <w:rPr>
                      <w:b/>
                      <w:iCs/>
                      <w:sz w:val="20"/>
                      <w:szCs w:val="20"/>
                    </w:rPr>
                  </w:pPr>
                  <w:r w:rsidRPr="003E14AA">
                    <w:rPr>
                      <w:b/>
                      <w:iCs/>
                      <w:sz w:val="20"/>
                      <w:szCs w:val="20"/>
                    </w:rPr>
                    <w:t>Price (per MWh)</w:t>
                  </w:r>
                </w:p>
              </w:tc>
            </w:tr>
            <w:tr w:rsidR="003E14AA" w:rsidRPr="003E14AA" w14:paraId="622E44BA" w14:textId="77777777" w:rsidTr="004D77CF">
              <w:trPr>
                <w:jc w:val="center"/>
              </w:trPr>
              <w:tc>
                <w:tcPr>
                  <w:tcW w:w="3891" w:type="dxa"/>
                  <w:tcBorders>
                    <w:top w:val="single" w:sz="4" w:space="0" w:color="auto"/>
                    <w:left w:val="single" w:sz="4" w:space="0" w:color="auto"/>
                    <w:bottom w:val="single" w:sz="4" w:space="0" w:color="auto"/>
                    <w:right w:val="single" w:sz="4" w:space="0" w:color="auto"/>
                  </w:tcBorders>
                  <w:hideMark/>
                </w:tcPr>
                <w:p w14:paraId="00160901" w14:textId="77777777" w:rsidR="003E14AA" w:rsidRPr="003E14AA" w:rsidRDefault="003E14AA" w:rsidP="003E14AA">
                  <w:pPr>
                    <w:spacing w:after="60"/>
                    <w:rPr>
                      <w:iCs/>
                      <w:sz w:val="20"/>
                      <w:szCs w:val="20"/>
                    </w:rPr>
                  </w:pPr>
                  <w:r w:rsidRPr="003E14AA">
                    <w:rPr>
                      <w:iCs/>
                      <w:sz w:val="20"/>
                      <w:szCs w:val="20"/>
                    </w:rPr>
                    <w:t>HSL (if more than highest MW in submitted Energy Offer Curve)</w:t>
                  </w:r>
                </w:p>
              </w:tc>
              <w:tc>
                <w:tcPr>
                  <w:tcW w:w="2630" w:type="dxa"/>
                  <w:tcBorders>
                    <w:top w:val="single" w:sz="4" w:space="0" w:color="auto"/>
                    <w:left w:val="single" w:sz="4" w:space="0" w:color="auto"/>
                    <w:bottom w:val="single" w:sz="4" w:space="0" w:color="auto"/>
                    <w:right w:val="single" w:sz="4" w:space="0" w:color="auto"/>
                  </w:tcBorders>
                  <w:hideMark/>
                </w:tcPr>
                <w:p w14:paraId="686412B3" w14:textId="77777777" w:rsidR="003E14AA" w:rsidRPr="003E14AA" w:rsidRDefault="003E14AA" w:rsidP="003E14AA">
                  <w:pPr>
                    <w:spacing w:after="60"/>
                    <w:rPr>
                      <w:iCs/>
                      <w:sz w:val="20"/>
                      <w:szCs w:val="20"/>
                    </w:rPr>
                  </w:pPr>
                  <w:r w:rsidRPr="003E14AA">
                    <w:rPr>
                      <w:iCs/>
                      <w:sz w:val="20"/>
                      <w:szCs w:val="20"/>
                    </w:rPr>
                    <w:t>Price associated with highest MW in submitted Energy Offer Curve</w:t>
                  </w:r>
                </w:p>
              </w:tc>
            </w:tr>
            <w:tr w:rsidR="003E14AA" w:rsidRPr="003E14AA" w14:paraId="4520FB8C" w14:textId="77777777" w:rsidTr="004D77CF">
              <w:trPr>
                <w:jc w:val="center"/>
              </w:trPr>
              <w:tc>
                <w:tcPr>
                  <w:tcW w:w="3891" w:type="dxa"/>
                  <w:tcBorders>
                    <w:top w:val="single" w:sz="4" w:space="0" w:color="auto"/>
                    <w:left w:val="single" w:sz="4" w:space="0" w:color="auto"/>
                    <w:bottom w:val="single" w:sz="4" w:space="0" w:color="auto"/>
                    <w:right w:val="single" w:sz="4" w:space="0" w:color="auto"/>
                  </w:tcBorders>
                  <w:hideMark/>
                </w:tcPr>
                <w:p w14:paraId="240F8A09" w14:textId="77777777" w:rsidR="003E14AA" w:rsidRPr="003E14AA" w:rsidRDefault="003E14AA" w:rsidP="003E14AA">
                  <w:pPr>
                    <w:spacing w:after="60"/>
                    <w:rPr>
                      <w:iCs/>
                      <w:sz w:val="20"/>
                      <w:szCs w:val="20"/>
                    </w:rPr>
                  </w:pPr>
                  <w:r w:rsidRPr="003E14AA">
                    <w:rPr>
                      <w:iCs/>
                      <w:sz w:val="20"/>
                      <w:szCs w:val="20"/>
                    </w:rPr>
                    <w:t>Energy Offer Curve</w:t>
                  </w:r>
                </w:p>
              </w:tc>
              <w:tc>
                <w:tcPr>
                  <w:tcW w:w="2630" w:type="dxa"/>
                  <w:tcBorders>
                    <w:top w:val="single" w:sz="4" w:space="0" w:color="auto"/>
                    <w:left w:val="single" w:sz="4" w:space="0" w:color="auto"/>
                    <w:bottom w:val="single" w:sz="4" w:space="0" w:color="auto"/>
                    <w:right w:val="single" w:sz="4" w:space="0" w:color="auto"/>
                  </w:tcBorders>
                  <w:hideMark/>
                </w:tcPr>
                <w:p w14:paraId="032F356B" w14:textId="77777777" w:rsidR="003E14AA" w:rsidRPr="003E14AA" w:rsidRDefault="003E14AA" w:rsidP="003E14AA">
                  <w:pPr>
                    <w:spacing w:after="60"/>
                    <w:rPr>
                      <w:iCs/>
                      <w:sz w:val="20"/>
                      <w:szCs w:val="20"/>
                    </w:rPr>
                  </w:pPr>
                  <w:r w:rsidRPr="003E14AA">
                    <w:rPr>
                      <w:iCs/>
                      <w:sz w:val="20"/>
                      <w:szCs w:val="20"/>
                    </w:rPr>
                    <w:t>Energy Offer Curve</w:t>
                  </w:r>
                </w:p>
              </w:tc>
            </w:tr>
            <w:tr w:rsidR="003E14AA" w:rsidRPr="003E14AA" w14:paraId="2665A9C5" w14:textId="77777777" w:rsidTr="004D77CF">
              <w:trPr>
                <w:jc w:val="center"/>
              </w:trPr>
              <w:tc>
                <w:tcPr>
                  <w:tcW w:w="3891" w:type="dxa"/>
                  <w:tcBorders>
                    <w:top w:val="single" w:sz="4" w:space="0" w:color="auto"/>
                    <w:left w:val="single" w:sz="4" w:space="0" w:color="auto"/>
                    <w:bottom w:val="single" w:sz="4" w:space="0" w:color="auto"/>
                    <w:right w:val="single" w:sz="4" w:space="0" w:color="auto"/>
                  </w:tcBorders>
                  <w:hideMark/>
                </w:tcPr>
                <w:p w14:paraId="1D5F141D" w14:textId="77777777" w:rsidR="003E14AA" w:rsidRPr="003E14AA" w:rsidRDefault="003E14AA" w:rsidP="003E14AA">
                  <w:pPr>
                    <w:spacing w:after="60"/>
                    <w:rPr>
                      <w:iCs/>
                      <w:sz w:val="20"/>
                      <w:szCs w:val="20"/>
                    </w:rPr>
                  </w:pPr>
                  <w:r w:rsidRPr="003E14AA">
                    <w:rPr>
                      <w:iCs/>
                      <w:sz w:val="20"/>
                      <w:szCs w:val="20"/>
                    </w:rPr>
                    <w:t>1 MW below lowest MW in Energy Offer Curve (if more than LSL)</w:t>
                  </w:r>
                </w:p>
              </w:tc>
              <w:tc>
                <w:tcPr>
                  <w:tcW w:w="2630" w:type="dxa"/>
                  <w:tcBorders>
                    <w:top w:val="single" w:sz="4" w:space="0" w:color="auto"/>
                    <w:left w:val="single" w:sz="4" w:space="0" w:color="auto"/>
                    <w:bottom w:val="single" w:sz="4" w:space="0" w:color="auto"/>
                    <w:right w:val="single" w:sz="4" w:space="0" w:color="auto"/>
                  </w:tcBorders>
                  <w:hideMark/>
                </w:tcPr>
                <w:p w14:paraId="63935661" w14:textId="77777777" w:rsidR="003E14AA" w:rsidRPr="003E14AA" w:rsidRDefault="003E14AA" w:rsidP="003E14AA">
                  <w:pPr>
                    <w:spacing w:after="60"/>
                    <w:rPr>
                      <w:iCs/>
                      <w:sz w:val="20"/>
                      <w:szCs w:val="20"/>
                    </w:rPr>
                  </w:pPr>
                  <w:r w:rsidRPr="003E14AA">
                    <w:rPr>
                      <w:iCs/>
                      <w:sz w:val="20"/>
                      <w:szCs w:val="20"/>
                    </w:rPr>
                    <w:t>-$249.99</w:t>
                  </w:r>
                </w:p>
              </w:tc>
            </w:tr>
            <w:tr w:rsidR="003E14AA" w:rsidRPr="003E14AA" w14:paraId="2E115883" w14:textId="77777777" w:rsidTr="004D77CF">
              <w:trPr>
                <w:jc w:val="center"/>
              </w:trPr>
              <w:tc>
                <w:tcPr>
                  <w:tcW w:w="3891" w:type="dxa"/>
                  <w:tcBorders>
                    <w:top w:val="single" w:sz="4" w:space="0" w:color="auto"/>
                    <w:left w:val="single" w:sz="4" w:space="0" w:color="auto"/>
                    <w:bottom w:val="single" w:sz="4" w:space="0" w:color="auto"/>
                    <w:right w:val="single" w:sz="4" w:space="0" w:color="auto"/>
                  </w:tcBorders>
                  <w:hideMark/>
                </w:tcPr>
                <w:p w14:paraId="252EBEF0" w14:textId="77777777" w:rsidR="003E14AA" w:rsidRPr="003E14AA" w:rsidRDefault="003E14AA" w:rsidP="003E14AA">
                  <w:pPr>
                    <w:spacing w:after="60"/>
                    <w:rPr>
                      <w:iCs/>
                      <w:sz w:val="20"/>
                      <w:szCs w:val="20"/>
                    </w:rPr>
                  </w:pPr>
                  <w:r w:rsidRPr="003E14AA">
                    <w:rPr>
                      <w:iCs/>
                      <w:sz w:val="20"/>
                      <w:szCs w:val="20"/>
                    </w:rPr>
                    <w:t>LSL (if less than lowest MW in Energy Offer Curve)</w:t>
                  </w:r>
                </w:p>
              </w:tc>
              <w:tc>
                <w:tcPr>
                  <w:tcW w:w="2630" w:type="dxa"/>
                  <w:tcBorders>
                    <w:top w:val="single" w:sz="4" w:space="0" w:color="auto"/>
                    <w:left w:val="single" w:sz="4" w:space="0" w:color="auto"/>
                    <w:bottom w:val="single" w:sz="4" w:space="0" w:color="auto"/>
                    <w:right w:val="single" w:sz="4" w:space="0" w:color="auto"/>
                  </w:tcBorders>
                  <w:hideMark/>
                </w:tcPr>
                <w:p w14:paraId="0D5FC4E6" w14:textId="77777777" w:rsidR="003E14AA" w:rsidRPr="003E14AA" w:rsidRDefault="003E14AA" w:rsidP="003E14AA">
                  <w:pPr>
                    <w:spacing w:after="60"/>
                    <w:rPr>
                      <w:iCs/>
                      <w:sz w:val="20"/>
                      <w:szCs w:val="20"/>
                    </w:rPr>
                  </w:pPr>
                  <w:r w:rsidRPr="003E14AA">
                    <w:rPr>
                      <w:iCs/>
                      <w:sz w:val="20"/>
                      <w:szCs w:val="20"/>
                    </w:rPr>
                    <w:t>-$250.00</w:t>
                  </w:r>
                </w:p>
              </w:tc>
            </w:tr>
          </w:tbl>
          <w:p w14:paraId="6A7D72D4" w14:textId="77777777" w:rsidR="003E14AA" w:rsidRPr="003E14AA" w:rsidRDefault="003E14AA" w:rsidP="003E14AA">
            <w:pPr>
              <w:spacing w:before="240" w:after="240"/>
              <w:ind w:left="1440" w:hanging="720"/>
              <w:rPr>
                <w:szCs w:val="20"/>
              </w:rPr>
            </w:pPr>
            <w:r w:rsidRPr="003E14AA">
              <w:rPr>
                <w:szCs w:val="20"/>
              </w:rPr>
              <w:t>(c)</w:t>
            </w:r>
            <w:r w:rsidRPr="003E14AA">
              <w:rPr>
                <w:szCs w:val="20"/>
              </w:rPr>
              <w:tab/>
              <w:t>IRRs</w:t>
            </w:r>
          </w:p>
          <w:p w14:paraId="69AB15AA" w14:textId="77777777" w:rsidR="003E14AA" w:rsidRPr="003E14AA" w:rsidRDefault="003E14AA" w:rsidP="003E14AA">
            <w:pPr>
              <w:spacing w:after="240"/>
              <w:ind w:left="2160" w:hanging="720"/>
              <w:rPr>
                <w:szCs w:val="20"/>
              </w:rPr>
            </w:pPr>
            <w:r w:rsidRPr="003E14AA">
              <w:rPr>
                <w:szCs w:val="20"/>
              </w:rPr>
              <w:t>(</w:t>
            </w:r>
            <w:proofErr w:type="spellStart"/>
            <w:r w:rsidRPr="003E14AA">
              <w:rPr>
                <w:szCs w:val="20"/>
              </w:rPr>
              <w:t>i</w:t>
            </w:r>
            <w:proofErr w:type="spellEnd"/>
            <w:r w:rsidRPr="003E14AA">
              <w:rPr>
                <w:szCs w:val="20"/>
              </w:rPr>
              <w:t>)</w:t>
            </w:r>
            <w:r w:rsidRPr="003E14AA">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3E14AA" w:rsidRPr="003E14AA" w14:paraId="49EA128D" w14:textId="77777777" w:rsidTr="004D77CF">
              <w:trPr>
                <w:jc w:val="center"/>
              </w:trPr>
              <w:tc>
                <w:tcPr>
                  <w:tcW w:w="3870" w:type="dxa"/>
                  <w:tcBorders>
                    <w:top w:val="single" w:sz="4" w:space="0" w:color="auto"/>
                    <w:left w:val="single" w:sz="4" w:space="0" w:color="auto"/>
                    <w:bottom w:val="single" w:sz="4" w:space="0" w:color="auto"/>
                    <w:right w:val="single" w:sz="4" w:space="0" w:color="auto"/>
                  </w:tcBorders>
                  <w:hideMark/>
                </w:tcPr>
                <w:p w14:paraId="636B151D" w14:textId="77777777" w:rsidR="003E14AA" w:rsidRPr="003E14AA" w:rsidRDefault="003E14AA" w:rsidP="003E14AA">
                  <w:pPr>
                    <w:spacing w:after="120"/>
                    <w:rPr>
                      <w:b/>
                      <w:iCs/>
                      <w:sz w:val="20"/>
                      <w:szCs w:val="20"/>
                    </w:rPr>
                  </w:pPr>
                  <w:r w:rsidRPr="003E14AA">
                    <w:rPr>
                      <w:b/>
                      <w:iCs/>
                      <w:sz w:val="20"/>
                      <w:szCs w:val="20"/>
                    </w:rPr>
                    <w:t>MW</w:t>
                  </w:r>
                </w:p>
              </w:tc>
              <w:tc>
                <w:tcPr>
                  <w:tcW w:w="2610" w:type="dxa"/>
                  <w:tcBorders>
                    <w:top w:val="single" w:sz="4" w:space="0" w:color="auto"/>
                    <w:left w:val="single" w:sz="4" w:space="0" w:color="auto"/>
                    <w:bottom w:val="single" w:sz="4" w:space="0" w:color="auto"/>
                    <w:right w:val="single" w:sz="4" w:space="0" w:color="auto"/>
                  </w:tcBorders>
                  <w:hideMark/>
                </w:tcPr>
                <w:p w14:paraId="1E15EB21" w14:textId="77777777" w:rsidR="003E14AA" w:rsidRPr="003E14AA" w:rsidRDefault="003E14AA" w:rsidP="003E14AA">
                  <w:pPr>
                    <w:spacing w:after="120"/>
                    <w:rPr>
                      <w:b/>
                      <w:iCs/>
                      <w:sz w:val="20"/>
                      <w:szCs w:val="20"/>
                    </w:rPr>
                  </w:pPr>
                  <w:r w:rsidRPr="003E14AA">
                    <w:rPr>
                      <w:b/>
                      <w:iCs/>
                      <w:sz w:val="20"/>
                      <w:szCs w:val="20"/>
                    </w:rPr>
                    <w:t>Price (per MWh)</w:t>
                  </w:r>
                </w:p>
              </w:tc>
            </w:tr>
            <w:tr w:rsidR="003E14AA" w:rsidRPr="003E14AA" w14:paraId="495C300B" w14:textId="77777777" w:rsidTr="004D77CF">
              <w:trPr>
                <w:jc w:val="center"/>
              </w:trPr>
              <w:tc>
                <w:tcPr>
                  <w:tcW w:w="3870" w:type="dxa"/>
                  <w:tcBorders>
                    <w:top w:val="single" w:sz="4" w:space="0" w:color="auto"/>
                    <w:left w:val="single" w:sz="4" w:space="0" w:color="auto"/>
                    <w:bottom w:val="single" w:sz="4" w:space="0" w:color="auto"/>
                    <w:right w:val="single" w:sz="4" w:space="0" w:color="auto"/>
                  </w:tcBorders>
                  <w:hideMark/>
                </w:tcPr>
                <w:p w14:paraId="33D68297" w14:textId="77777777" w:rsidR="003E14AA" w:rsidRPr="003E14AA" w:rsidRDefault="003E14AA" w:rsidP="003E14AA">
                  <w:pPr>
                    <w:spacing w:after="60"/>
                    <w:rPr>
                      <w:iCs/>
                      <w:sz w:val="20"/>
                      <w:szCs w:val="20"/>
                    </w:rPr>
                  </w:pPr>
                  <w:r w:rsidRPr="003E14AA">
                    <w:rPr>
                      <w:iCs/>
                      <w:sz w:val="20"/>
                      <w:szCs w:val="20"/>
                    </w:rPr>
                    <w:t>HSL</w:t>
                  </w:r>
                </w:p>
              </w:tc>
              <w:tc>
                <w:tcPr>
                  <w:tcW w:w="2610" w:type="dxa"/>
                  <w:tcBorders>
                    <w:top w:val="single" w:sz="4" w:space="0" w:color="auto"/>
                    <w:left w:val="single" w:sz="4" w:space="0" w:color="auto"/>
                    <w:bottom w:val="single" w:sz="4" w:space="0" w:color="auto"/>
                    <w:right w:val="single" w:sz="4" w:space="0" w:color="auto"/>
                  </w:tcBorders>
                  <w:hideMark/>
                </w:tcPr>
                <w:p w14:paraId="475CACC1" w14:textId="77777777" w:rsidR="003E14AA" w:rsidRPr="003E14AA" w:rsidRDefault="003E14AA" w:rsidP="003E14AA">
                  <w:pPr>
                    <w:spacing w:after="60"/>
                    <w:rPr>
                      <w:iCs/>
                      <w:sz w:val="20"/>
                      <w:szCs w:val="20"/>
                    </w:rPr>
                  </w:pPr>
                  <w:r w:rsidRPr="003E14AA">
                    <w:rPr>
                      <w:iCs/>
                      <w:sz w:val="20"/>
                      <w:szCs w:val="20"/>
                    </w:rPr>
                    <w:t>$1,500</w:t>
                  </w:r>
                </w:p>
              </w:tc>
            </w:tr>
            <w:tr w:rsidR="003E14AA" w:rsidRPr="003E14AA" w14:paraId="105E450F" w14:textId="77777777" w:rsidTr="004D77CF">
              <w:trPr>
                <w:jc w:val="center"/>
              </w:trPr>
              <w:tc>
                <w:tcPr>
                  <w:tcW w:w="3870" w:type="dxa"/>
                  <w:tcBorders>
                    <w:top w:val="single" w:sz="4" w:space="0" w:color="auto"/>
                    <w:left w:val="single" w:sz="4" w:space="0" w:color="auto"/>
                    <w:bottom w:val="single" w:sz="4" w:space="0" w:color="auto"/>
                    <w:right w:val="single" w:sz="4" w:space="0" w:color="auto"/>
                  </w:tcBorders>
                  <w:hideMark/>
                </w:tcPr>
                <w:p w14:paraId="70ABFE38" w14:textId="77777777" w:rsidR="003E14AA" w:rsidRPr="003E14AA" w:rsidRDefault="003E14AA" w:rsidP="003E14AA">
                  <w:pPr>
                    <w:spacing w:after="60"/>
                    <w:rPr>
                      <w:iCs/>
                      <w:sz w:val="20"/>
                      <w:szCs w:val="20"/>
                    </w:rPr>
                  </w:pPr>
                  <w:r w:rsidRPr="003E14AA">
                    <w:rPr>
                      <w:iCs/>
                      <w:sz w:val="20"/>
                      <w:szCs w:val="20"/>
                    </w:rPr>
                    <w:t>HSL minus 1 MW</w:t>
                  </w:r>
                </w:p>
              </w:tc>
              <w:tc>
                <w:tcPr>
                  <w:tcW w:w="2610" w:type="dxa"/>
                  <w:tcBorders>
                    <w:top w:val="single" w:sz="4" w:space="0" w:color="auto"/>
                    <w:left w:val="single" w:sz="4" w:space="0" w:color="auto"/>
                    <w:bottom w:val="single" w:sz="4" w:space="0" w:color="auto"/>
                    <w:right w:val="single" w:sz="4" w:space="0" w:color="auto"/>
                  </w:tcBorders>
                  <w:hideMark/>
                </w:tcPr>
                <w:p w14:paraId="11449D96" w14:textId="77777777" w:rsidR="003E14AA" w:rsidRPr="003E14AA" w:rsidRDefault="003E14AA" w:rsidP="003E14AA">
                  <w:pPr>
                    <w:spacing w:after="60"/>
                    <w:rPr>
                      <w:iCs/>
                      <w:sz w:val="20"/>
                      <w:szCs w:val="20"/>
                    </w:rPr>
                  </w:pPr>
                  <w:r w:rsidRPr="003E14AA">
                    <w:rPr>
                      <w:iCs/>
                      <w:sz w:val="20"/>
                      <w:szCs w:val="20"/>
                    </w:rPr>
                    <w:t>-$249.99</w:t>
                  </w:r>
                </w:p>
              </w:tc>
            </w:tr>
            <w:tr w:rsidR="003E14AA" w:rsidRPr="003E14AA" w14:paraId="1D68F491" w14:textId="77777777" w:rsidTr="004D77CF">
              <w:trPr>
                <w:jc w:val="center"/>
              </w:trPr>
              <w:tc>
                <w:tcPr>
                  <w:tcW w:w="3870" w:type="dxa"/>
                  <w:tcBorders>
                    <w:top w:val="single" w:sz="4" w:space="0" w:color="auto"/>
                    <w:left w:val="single" w:sz="4" w:space="0" w:color="auto"/>
                    <w:bottom w:val="single" w:sz="4" w:space="0" w:color="auto"/>
                    <w:right w:val="single" w:sz="4" w:space="0" w:color="auto"/>
                  </w:tcBorders>
                  <w:hideMark/>
                </w:tcPr>
                <w:p w14:paraId="0B8C0175" w14:textId="77777777" w:rsidR="003E14AA" w:rsidRPr="003E14AA" w:rsidRDefault="003E14AA" w:rsidP="003E14AA">
                  <w:pPr>
                    <w:spacing w:after="60"/>
                    <w:rPr>
                      <w:iCs/>
                      <w:sz w:val="20"/>
                      <w:szCs w:val="20"/>
                    </w:rPr>
                  </w:pPr>
                  <w:r w:rsidRPr="003E14AA">
                    <w:rPr>
                      <w:iCs/>
                      <w:sz w:val="20"/>
                      <w:szCs w:val="20"/>
                    </w:rPr>
                    <w:t>LSL</w:t>
                  </w:r>
                </w:p>
              </w:tc>
              <w:tc>
                <w:tcPr>
                  <w:tcW w:w="2610" w:type="dxa"/>
                  <w:tcBorders>
                    <w:top w:val="single" w:sz="4" w:space="0" w:color="auto"/>
                    <w:left w:val="single" w:sz="4" w:space="0" w:color="auto"/>
                    <w:bottom w:val="single" w:sz="4" w:space="0" w:color="auto"/>
                    <w:right w:val="single" w:sz="4" w:space="0" w:color="auto"/>
                  </w:tcBorders>
                  <w:hideMark/>
                </w:tcPr>
                <w:p w14:paraId="1520910A" w14:textId="77777777" w:rsidR="003E14AA" w:rsidRPr="003E14AA" w:rsidRDefault="003E14AA" w:rsidP="003E14AA">
                  <w:pPr>
                    <w:spacing w:after="60"/>
                    <w:rPr>
                      <w:iCs/>
                      <w:sz w:val="20"/>
                      <w:szCs w:val="20"/>
                    </w:rPr>
                  </w:pPr>
                  <w:r w:rsidRPr="003E14AA">
                    <w:rPr>
                      <w:iCs/>
                      <w:sz w:val="20"/>
                      <w:szCs w:val="20"/>
                    </w:rPr>
                    <w:t>-$250.00</w:t>
                  </w:r>
                </w:p>
              </w:tc>
            </w:tr>
          </w:tbl>
          <w:p w14:paraId="5E7B2089" w14:textId="77777777" w:rsidR="003E14AA" w:rsidRPr="003E14AA" w:rsidRDefault="003E14AA" w:rsidP="003E14AA">
            <w:pPr>
              <w:spacing w:before="240" w:after="240"/>
              <w:ind w:left="2160" w:hanging="720"/>
              <w:rPr>
                <w:szCs w:val="20"/>
              </w:rPr>
            </w:pPr>
            <w:r w:rsidRPr="003E14AA">
              <w:rPr>
                <w:szCs w:val="20"/>
              </w:rPr>
              <w:t>(ii)</w:t>
            </w:r>
            <w:r w:rsidRPr="003E14AA">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3E14AA" w:rsidRPr="003E14AA" w14:paraId="1824354C" w14:textId="77777777" w:rsidTr="004D77CF">
              <w:trPr>
                <w:jc w:val="center"/>
              </w:trPr>
              <w:tc>
                <w:tcPr>
                  <w:tcW w:w="3780" w:type="dxa"/>
                  <w:tcBorders>
                    <w:top w:val="single" w:sz="4" w:space="0" w:color="auto"/>
                    <w:left w:val="single" w:sz="4" w:space="0" w:color="auto"/>
                    <w:bottom w:val="single" w:sz="4" w:space="0" w:color="auto"/>
                    <w:right w:val="single" w:sz="4" w:space="0" w:color="auto"/>
                  </w:tcBorders>
                  <w:hideMark/>
                </w:tcPr>
                <w:p w14:paraId="349C1B03" w14:textId="77777777" w:rsidR="003E14AA" w:rsidRPr="003E14AA" w:rsidRDefault="003E14AA" w:rsidP="003E14AA">
                  <w:pPr>
                    <w:spacing w:after="120"/>
                    <w:rPr>
                      <w:b/>
                      <w:iCs/>
                      <w:sz w:val="20"/>
                      <w:szCs w:val="20"/>
                    </w:rPr>
                  </w:pPr>
                  <w:r w:rsidRPr="003E14AA">
                    <w:rPr>
                      <w:b/>
                      <w:iCs/>
                      <w:sz w:val="20"/>
                      <w:szCs w:val="20"/>
                    </w:rPr>
                    <w:t>MW</w:t>
                  </w:r>
                </w:p>
              </w:tc>
              <w:tc>
                <w:tcPr>
                  <w:tcW w:w="2745" w:type="dxa"/>
                  <w:tcBorders>
                    <w:top w:val="single" w:sz="4" w:space="0" w:color="auto"/>
                    <w:left w:val="single" w:sz="4" w:space="0" w:color="auto"/>
                    <w:bottom w:val="single" w:sz="4" w:space="0" w:color="auto"/>
                    <w:right w:val="single" w:sz="4" w:space="0" w:color="auto"/>
                  </w:tcBorders>
                  <w:hideMark/>
                </w:tcPr>
                <w:p w14:paraId="63C50380" w14:textId="77777777" w:rsidR="003E14AA" w:rsidRPr="003E14AA" w:rsidRDefault="003E14AA" w:rsidP="003E14AA">
                  <w:pPr>
                    <w:spacing w:after="120"/>
                    <w:rPr>
                      <w:b/>
                      <w:iCs/>
                      <w:sz w:val="20"/>
                      <w:szCs w:val="20"/>
                    </w:rPr>
                  </w:pPr>
                  <w:r w:rsidRPr="003E14AA">
                    <w:rPr>
                      <w:b/>
                      <w:iCs/>
                      <w:sz w:val="20"/>
                      <w:szCs w:val="20"/>
                    </w:rPr>
                    <w:t>Price (per MWh)</w:t>
                  </w:r>
                </w:p>
              </w:tc>
            </w:tr>
            <w:tr w:rsidR="003E14AA" w:rsidRPr="003E14AA" w14:paraId="366A9BB6" w14:textId="77777777" w:rsidTr="004D77CF">
              <w:trPr>
                <w:jc w:val="center"/>
              </w:trPr>
              <w:tc>
                <w:tcPr>
                  <w:tcW w:w="3780" w:type="dxa"/>
                  <w:tcBorders>
                    <w:top w:val="single" w:sz="4" w:space="0" w:color="auto"/>
                    <w:left w:val="single" w:sz="4" w:space="0" w:color="auto"/>
                    <w:bottom w:val="single" w:sz="4" w:space="0" w:color="auto"/>
                    <w:right w:val="single" w:sz="4" w:space="0" w:color="auto"/>
                  </w:tcBorders>
                  <w:hideMark/>
                </w:tcPr>
                <w:p w14:paraId="401D5863" w14:textId="77777777" w:rsidR="003E14AA" w:rsidRPr="003E14AA" w:rsidRDefault="003E14AA" w:rsidP="003E14AA">
                  <w:pPr>
                    <w:spacing w:after="60"/>
                    <w:rPr>
                      <w:iCs/>
                      <w:sz w:val="20"/>
                      <w:szCs w:val="20"/>
                    </w:rPr>
                  </w:pPr>
                  <w:r w:rsidRPr="003E14AA">
                    <w:rPr>
                      <w:iCs/>
                      <w:sz w:val="20"/>
                      <w:szCs w:val="20"/>
                    </w:rPr>
                    <w:t>HSL (if more than highest MW in submitted Energy Offer Curve)</w:t>
                  </w:r>
                </w:p>
              </w:tc>
              <w:tc>
                <w:tcPr>
                  <w:tcW w:w="2745" w:type="dxa"/>
                  <w:tcBorders>
                    <w:top w:val="single" w:sz="4" w:space="0" w:color="auto"/>
                    <w:left w:val="single" w:sz="4" w:space="0" w:color="auto"/>
                    <w:bottom w:val="single" w:sz="4" w:space="0" w:color="auto"/>
                    <w:right w:val="single" w:sz="4" w:space="0" w:color="auto"/>
                  </w:tcBorders>
                  <w:hideMark/>
                </w:tcPr>
                <w:p w14:paraId="40D49526" w14:textId="77777777" w:rsidR="003E14AA" w:rsidRPr="003E14AA" w:rsidRDefault="003E14AA" w:rsidP="003E14AA">
                  <w:pPr>
                    <w:spacing w:after="60"/>
                    <w:rPr>
                      <w:iCs/>
                      <w:sz w:val="20"/>
                      <w:szCs w:val="20"/>
                    </w:rPr>
                  </w:pPr>
                  <w:r w:rsidRPr="003E14AA">
                    <w:rPr>
                      <w:iCs/>
                      <w:sz w:val="20"/>
                      <w:szCs w:val="20"/>
                    </w:rPr>
                    <w:t>Price associated with the highest MW in submitted Energy Offer Curve</w:t>
                  </w:r>
                </w:p>
              </w:tc>
            </w:tr>
            <w:tr w:rsidR="003E14AA" w:rsidRPr="003E14AA" w14:paraId="5BC3B4FF" w14:textId="77777777" w:rsidTr="004D77CF">
              <w:trPr>
                <w:jc w:val="center"/>
              </w:trPr>
              <w:tc>
                <w:tcPr>
                  <w:tcW w:w="3780" w:type="dxa"/>
                  <w:tcBorders>
                    <w:top w:val="single" w:sz="4" w:space="0" w:color="auto"/>
                    <w:left w:val="single" w:sz="4" w:space="0" w:color="auto"/>
                    <w:bottom w:val="single" w:sz="4" w:space="0" w:color="auto"/>
                    <w:right w:val="single" w:sz="4" w:space="0" w:color="auto"/>
                  </w:tcBorders>
                  <w:hideMark/>
                </w:tcPr>
                <w:p w14:paraId="32E464D8" w14:textId="77777777" w:rsidR="003E14AA" w:rsidRPr="003E14AA" w:rsidRDefault="003E14AA" w:rsidP="003E14AA">
                  <w:pPr>
                    <w:spacing w:after="60"/>
                    <w:rPr>
                      <w:iCs/>
                      <w:sz w:val="20"/>
                      <w:szCs w:val="20"/>
                    </w:rPr>
                  </w:pPr>
                  <w:r w:rsidRPr="003E14AA">
                    <w:rPr>
                      <w:iCs/>
                      <w:sz w:val="20"/>
                      <w:szCs w:val="20"/>
                    </w:rPr>
                    <w:lastRenderedPageBreak/>
                    <w:t>Energy Offer Curve</w:t>
                  </w:r>
                </w:p>
              </w:tc>
              <w:tc>
                <w:tcPr>
                  <w:tcW w:w="2745" w:type="dxa"/>
                  <w:tcBorders>
                    <w:top w:val="single" w:sz="4" w:space="0" w:color="auto"/>
                    <w:left w:val="single" w:sz="4" w:space="0" w:color="auto"/>
                    <w:bottom w:val="single" w:sz="4" w:space="0" w:color="auto"/>
                    <w:right w:val="single" w:sz="4" w:space="0" w:color="auto"/>
                  </w:tcBorders>
                  <w:hideMark/>
                </w:tcPr>
                <w:p w14:paraId="7EFD7022" w14:textId="77777777" w:rsidR="003E14AA" w:rsidRPr="003E14AA" w:rsidRDefault="003E14AA" w:rsidP="003E14AA">
                  <w:pPr>
                    <w:spacing w:after="60"/>
                    <w:rPr>
                      <w:iCs/>
                      <w:sz w:val="20"/>
                      <w:szCs w:val="20"/>
                    </w:rPr>
                  </w:pPr>
                  <w:r w:rsidRPr="003E14AA">
                    <w:rPr>
                      <w:iCs/>
                      <w:sz w:val="20"/>
                      <w:szCs w:val="20"/>
                    </w:rPr>
                    <w:t>Energy Offer Curve</w:t>
                  </w:r>
                </w:p>
              </w:tc>
            </w:tr>
            <w:tr w:rsidR="003E14AA" w:rsidRPr="003E14AA" w14:paraId="0A782563" w14:textId="77777777" w:rsidTr="004D77CF">
              <w:trPr>
                <w:jc w:val="center"/>
              </w:trPr>
              <w:tc>
                <w:tcPr>
                  <w:tcW w:w="3780" w:type="dxa"/>
                  <w:tcBorders>
                    <w:top w:val="single" w:sz="4" w:space="0" w:color="auto"/>
                    <w:left w:val="single" w:sz="4" w:space="0" w:color="auto"/>
                    <w:bottom w:val="single" w:sz="4" w:space="0" w:color="auto"/>
                    <w:right w:val="single" w:sz="4" w:space="0" w:color="auto"/>
                  </w:tcBorders>
                  <w:hideMark/>
                </w:tcPr>
                <w:p w14:paraId="7E038329" w14:textId="77777777" w:rsidR="003E14AA" w:rsidRPr="003E14AA" w:rsidRDefault="003E14AA" w:rsidP="003E14AA">
                  <w:pPr>
                    <w:spacing w:after="60"/>
                    <w:rPr>
                      <w:iCs/>
                      <w:sz w:val="20"/>
                      <w:szCs w:val="20"/>
                    </w:rPr>
                  </w:pPr>
                  <w:r w:rsidRPr="003E14AA">
                    <w:rPr>
                      <w:iCs/>
                      <w:sz w:val="20"/>
                      <w:szCs w:val="20"/>
                    </w:rPr>
                    <w:t>1 MW below lowest MW in Energy Offer Curve (if more than LSL)</w:t>
                  </w:r>
                </w:p>
              </w:tc>
              <w:tc>
                <w:tcPr>
                  <w:tcW w:w="2745" w:type="dxa"/>
                  <w:tcBorders>
                    <w:top w:val="single" w:sz="4" w:space="0" w:color="auto"/>
                    <w:left w:val="single" w:sz="4" w:space="0" w:color="auto"/>
                    <w:bottom w:val="single" w:sz="4" w:space="0" w:color="auto"/>
                    <w:right w:val="single" w:sz="4" w:space="0" w:color="auto"/>
                  </w:tcBorders>
                  <w:hideMark/>
                </w:tcPr>
                <w:p w14:paraId="67CBA4A4" w14:textId="77777777" w:rsidR="003E14AA" w:rsidRPr="003E14AA" w:rsidRDefault="003E14AA" w:rsidP="003E14AA">
                  <w:pPr>
                    <w:spacing w:after="60"/>
                    <w:rPr>
                      <w:iCs/>
                      <w:sz w:val="20"/>
                      <w:szCs w:val="20"/>
                    </w:rPr>
                  </w:pPr>
                  <w:r w:rsidRPr="003E14AA">
                    <w:rPr>
                      <w:iCs/>
                      <w:sz w:val="20"/>
                      <w:szCs w:val="20"/>
                    </w:rPr>
                    <w:t>-$249.99</w:t>
                  </w:r>
                </w:p>
              </w:tc>
            </w:tr>
            <w:tr w:rsidR="003E14AA" w:rsidRPr="003E14AA" w14:paraId="29E83C05" w14:textId="77777777" w:rsidTr="004D77CF">
              <w:trPr>
                <w:jc w:val="center"/>
              </w:trPr>
              <w:tc>
                <w:tcPr>
                  <w:tcW w:w="3780" w:type="dxa"/>
                  <w:tcBorders>
                    <w:top w:val="single" w:sz="4" w:space="0" w:color="auto"/>
                    <w:left w:val="single" w:sz="4" w:space="0" w:color="auto"/>
                    <w:bottom w:val="single" w:sz="4" w:space="0" w:color="auto"/>
                    <w:right w:val="single" w:sz="4" w:space="0" w:color="auto"/>
                  </w:tcBorders>
                  <w:hideMark/>
                </w:tcPr>
                <w:p w14:paraId="3E3EF978" w14:textId="77777777" w:rsidR="003E14AA" w:rsidRPr="003E14AA" w:rsidRDefault="003E14AA" w:rsidP="003E14AA">
                  <w:pPr>
                    <w:spacing w:after="60"/>
                    <w:rPr>
                      <w:iCs/>
                      <w:sz w:val="20"/>
                      <w:szCs w:val="20"/>
                    </w:rPr>
                  </w:pPr>
                  <w:r w:rsidRPr="003E14AA">
                    <w:rPr>
                      <w:iCs/>
                      <w:sz w:val="20"/>
                      <w:szCs w:val="20"/>
                    </w:rPr>
                    <w:t>LSL (if less than lowest MW in Energy Offer Curve)</w:t>
                  </w:r>
                </w:p>
              </w:tc>
              <w:tc>
                <w:tcPr>
                  <w:tcW w:w="2745" w:type="dxa"/>
                  <w:tcBorders>
                    <w:top w:val="single" w:sz="4" w:space="0" w:color="auto"/>
                    <w:left w:val="single" w:sz="4" w:space="0" w:color="auto"/>
                    <w:bottom w:val="single" w:sz="4" w:space="0" w:color="auto"/>
                    <w:right w:val="single" w:sz="4" w:space="0" w:color="auto"/>
                  </w:tcBorders>
                  <w:hideMark/>
                </w:tcPr>
                <w:p w14:paraId="10F53468" w14:textId="77777777" w:rsidR="003E14AA" w:rsidRPr="003E14AA" w:rsidRDefault="003E14AA" w:rsidP="003E14AA">
                  <w:pPr>
                    <w:spacing w:after="60"/>
                    <w:rPr>
                      <w:iCs/>
                      <w:sz w:val="20"/>
                      <w:szCs w:val="20"/>
                    </w:rPr>
                  </w:pPr>
                  <w:r w:rsidRPr="003E14AA">
                    <w:rPr>
                      <w:iCs/>
                      <w:sz w:val="20"/>
                      <w:szCs w:val="20"/>
                    </w:rPr>
                    <w:t>-$250.00</w:t>
                  </w:r>
                </w:p>
              </w:tc>
            </w:tr>
          </w:tbl>
          <w:p w14:paraId="4D53552C" w14:textId="77777777" w:rsidR="003E14AA" w:rsidRPr="003E14AA" w:rsidRDefault="003E14AA" w:rsidP="003E14AA">
            <w:pPr>
              <w:spacing w:before="240" w:after="240"/>
              <w:ind w:left="1440" w:hanging="720"/>
              <w:rPr>
                <w:szCs w:val="20"/>
              </w:rPr>
            </w:pPr>
            <w:r w:rsidRPr="003E14AA">
              <w:rPr>
                <w:szCs w:val="20"/>
              </w:rPr>
              <w:t>(d)</w:t>
            </w:r>
            <w:r w:rsidRPr="003E14AA">
              <w:rPr>
                <w:szCs w:val="20"/>
              </w:rPr>
              <w:tab/>
              <w:t xml:space="preserve">RUC-committed Resources </w:t>
            </w:r>
          </w:p>
          <w:p w14:paraId="10F74C28" w14:textId="77777777" w:rsidR="003E14AA" w:rsidRPr="003E14AA" w:rsidRDefault="003E14AA" w:rsidP="003E14AA">
            <w:pPr>
              <w:spacing w:before="240" w:after="240"/>
              <w:ind w:left="2160" w:hanging="720"/>
              <w:rPr>
                <w:szCs w:val="20"/>
              </w:rPr>
            </w:pPr>
            <w:r w:rsidRPr="003E14AA">
              <w:rPr>
                <w:szCs w:val="20"/>
              </w:rPr>
              <w:t>(</w:t>
            </w:r>
            <w:proofErr w:type="spellStart"/>
            <w:r w:rsidRPr="003E14AA">
              <w:rPr>
                <w:szCs w:val="20"/>
              </w:rPr>
              <w:t>i</w:t>
            </w:r>
            <w:proofErr w:type="spellEnd"/>
            <w:r w:rsidRPr="003E14AA">
              <w:rPr>
                <w:szCs w:val="20"/>
              </w:rPr>
              <w:t>)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3E14AA" w:rsidRPr="003E14AA" w14:paraId="6617CFAC" w14:textId="77777777" w:rsidTr="004D77CF">
              <w:trPr>
                <w:trHeight w:val="359"/>
              </w:trPr>
              <w:tc>
                <w:tcPr>
                  <w:tcW w:w="3540" w:type="dxa"/>
                  <w:tcBorders>
                    <w:top w:val="single" w:sz="4" w:space="0" w:color="auto"/>
                    <w:left w:val="single" w:sz="4" w:space="0" w:color="auto"/>
                    <w:bottom w:val="single" w:sz="4" w:space="0" w:color="auto"/>
                    <w:right w:val="single" w:sz="4" w:space="0" w:color="auto"/>
                  </w:tcBorders>
                  <w:hideMark/>
                </w:tcPr>
                <w:p w14:paraId="7A3165D5" w14:textId="77777777" w:rsidR="003E14AA" w:rsidRPr="003E14AA" w:rsidRDefault="003E14AA" w:rsidP="003E14AA">
                  <w:pPr>
                    <w:spacing w:after="120"/>
                    <w:rPr>
                      <w:b/>
                      <w:iCs/>
                      <w:sz w:val="20"/>
                      <w:szCs w:val="20"/>
                    </w:rPr>
                  </w:pPr>
                  <w:r w:rsidRPr="003E14AA">
                    <w:rPr>
                      <w:b/>
                      <w:iCs/>
                      <w:sz w:val="20"/>
                      <w:szCs w:val="20"/>
                    </w:rPr>
                    <w:t>MW</w:t>
                  </w:r>
                </w:p>
              </w:tc>
              <w:tc>
                <w:tcPr>
                  <w:tcW w:w="2810" w:type="dxa"/>
                  <w:tcBorders>
                    <w:top w:val="single" w:sz="4" w:space="0" w:color="auto"/>
                    <w:left w:val="single" w:sz="4" w:space="0" w:color="auto"/>
                    <w:bottom w:val="single" w:sz="4" w:space="0" w:color="auto"/>
                    <w:right w:val="single" w:sz="4" w:space="0" w:color="auto"/>
                  </w:tcBorders>
                  <w:hideMark/>
                </w:tcPr>
                <w:p w14:paraId="541C8B46" w14:textId="77777777" w:rsidR="003E14AA" w:rsidRPr="003E14AA" w:rsidRDefault="003E14AA" w:rsidP="003E14AA">
                  <w:pPr>
                    <w:spacing w:after="120"/>
                    <w:rPr>
                      <w:b/>
                      <w:iCs/>
                      <w:sz w:val="20"/>
                      <w:szCs w:val="20"/>
                    </w:rPr>
                  </w:pPr>
                  <w:r w:rsidRPr="003E14AA">
                    <w:rPr>
                      <w:b/>
                      <w:iCs/>
                      <w:sz w:val="20"/>
                      <w:szCs w:val="20"/>
                    </w:rPr>
                    <w:t>Price (per MWh)</w:t>
                  </w:r>
                </w:p>
              </w:tc>
            </w:tr>
            <w:tr w:rsidR="003E14AA" w:rsidRPr="003E14AA" w14:paraId="28ADC11B" w14:textId="77777777" w:rsidTr="004D77CF">
              <w:trPr>
                <w:trHeight w:val="364"/>
              </w:trPr>
              <w:tc>
                <w:tcPr>
                  <w:tcW w:w="3540" w:type="dxa"/>
                  <w:tcBorders>
                    <w:top w:val="single" w:sz="4" w:space="0" w:color="auto"/>
                    <w:left w:val="single" w:sz="4" w:space="0" w:color="auto"/>
                    <w:bottom w:val="single" w:sz="4" w:space="0" w:color="auto"/>
                    <w:right w:val="single" w:sz="4" w:space="0" w:color="auto"/>
                  </w:tcBorders>
                  <w:hideMark/>
                </w:tcPr>
                <w:p w14:paraId="3A86F21F" w14:textId="77777777" w:rsidR="003E14AA" w:rsidRPr="003E14AA" w:rsidRDefault="003E14AA" w:rsidP="003E14AA">
                  <w:pPr>
                    <w:spacing w:after="60"/>
                    <w:rPr>
                      <w:iCs/>
                      <w:sz w:val="20"/>
                      <w:szCs w:val="20"/>
                    </w:rPr>
                  </w:pPr>
                  <w:r w:rsidRPr="003E14AA">
                    <w:rPr>
                      <w:iCs/>
                      <w:sz w:val="20"/>
                      <w:szCs w:val="20"/>
                    </w:rPr>
                    <w:t xml:space="preserve">HSL </w:t>
                  </w:r>
                </w:p>
              </w:tc>
              <w:tc>
                <w:tcPr>
                  <w:tcW w:w="2810" w:type="dxa"/>
                  <w:tcBorders>
                    <w:top w:val="single" w:sz="4" w:space="0" w:color="auto"/>
                    <w:left w:val="single" w:sz="4" w:space="0" w:color="auto"/>
                    <w:bottom w:val="single" w:sz="4" w:space="0" w:color="auto"/>
                    <w:right w:val="single" w:sz="4" w:space="0" w:color="auto"/>
                  </w:tcBorders>
                  <w:hideMark/>
                </w:tcPr>
                <w:p w14:paraId="660353AB" w14:textId="77777777" w:rsidR="003E14AA" w:rsidRPr="003E14AA" w:rsidRDefault="003E14AA" w:rsidP="003E14AA">
                  <w:pPr>
                    <w:spacing w:after="60"/>
                    <w:rPr>
                      <w:iCs/>
                      <w:sz w:val="20"/>
                      <w:szCs w:val="20"/>
                    </w:rPr>
                  </w:pPr>
                  <w:ins w:id="619" w:author="Joint Commenters 013122" w:date="2022-01-25T08:50:00Z">
                    <w:r w:rsidRPr="003E14AA">
                      <w:rPr>
                        <w:iCs/>
                        <w:sz w:val="20"/>
                        <w:szCs w:val="20"/>
                      </w:rPr>
                      <w:t>$</w:t>
                    </w:r>
                  </w:ins>
                  <w:ins w:id="620" w:author="Joint Commenters 032422" w:date="2022-03-22T11:44:00Z">
                    <w:r w:rsidRPr="003E14AA">
                      <w:rPr>
                        <w:iCs/>
                        <w:sz w:val="20"/>
                        <w:szCs w:val="20"/>
                      </w:rPr>
                      <w:t>2</w:t>
                    </w:r>
                  </w:ins>
                  <w:ins w:id="621" w:author="TAC 033022" w:date="2022-03-30T11:30:00Z">
                    <w:r w:rsidRPr="003E14AA">
                      <w:rPr>
                        <w:iCs/>
                        <w:sz w:val="20"/>
                        <w:szCs w:val="20"/>
                      </w:rPr>
                      <w:t>5</w:t>
                    </w:r>
                  </w:ins>
                  <w:ins w:id="622" w:author="Joint Commenters 032422" w:date="2022-03-22T11:44:00Z">
                    <w:del w:id="623" w:author="TAC 033022" w:date="2022-03-30T11:30:00Z">
                      <w:r w:rsidRPr="003E14AA" w:rsidDel="00A6216E">
                        <w:rPr>
                          <w:iCs/>
                          <w:sz w:val="20"/>
                          <w:szCs w:val="20"/>
                        </w:rPr>
                        <w:delText>0</w:delText>
                      </w:r>
                    </w:del>
                    <w:r w:rsidRPr="003E14AA">
                      <w:rPr>
                        <w:iCs/>
                        <w:sz w:val="20"/>
                        <w:szCs w:val="20"/>
                      </w:rPr>
                      <w:t>0</w:t>
                    </w:r>
                  </w:ins>
                  <w:ins w:id="624" w:author="Joint Commenters 013122" w:date="2022-01-25T08:50:00Z">
                    <w:del w:id="625" w:author="Joint Commenters 032422" w:date="2022-03-22T11:44:00Z">
                      <w:r w:rsidRPr="003E14AA" w:rsidDel="0010313E">
                        <w:rPr>
                          <w:iCs/>
                          <w:sz w:val="20"/>
                          <w:szCs w:val="20"/>
                        </w:rPr>
                        <w:delText>75</w:delText>
                      </w:r>
                    </w:del>
                  </w:ins>
                  <w:ins w:id="626" w:author="ERCOT 120621" w:date="2021-12-02T08:23:00Z">
                    <w:del w:id="627" w:author="Joint Commenters 013122" w:date="2022-01-25T08:50:00Z">
                      <w:r w:rsidRPr="003E14AA" w:rsidDel="00FF0AA5">
                        <w:rPr>
                          <w:iCs/>
                          <w:sz w:val="20"/>
                          <w:szCs w:val="20"/>
                        </w:rPr>
                        <w:delText xml:space="preserve">Min(SWCAP, </w:delText>
                      </w:r>
                    </w:del>
                  </w:ins>
                  <w:del w:id="628" w:author="Joint Commenters 013122" w:date="2022-01-25T08:50:00Z">
                    <w:r w:rsidRPr="003E14AA" w:rsidDel="00FF0AA5">
                      <w:rPr>
                        <w:iCs/>
                        <w:sz w:val="20"/>
                        <w:szCs w:val="20"/>
                      </w:rPr>
                      <w:delText>$</w:delText>
                    </w:r>
                  </w:del>
                  <w:ins w:id="629" w:author="IMM 111921" w:date="2021-11-15T13:20:00Z">
                    <w:del w:id="630" w:author="Joint Commenters 013122" w:date="2022-01-25T08:50:00Z">
                      <w:r w:rsidRPr="003E14AA" w:rsidDel="00FF0AA5">
                        <w:rPr>
                          <w:iCs/>
                          <w:sz w:val="20"/>
                          <w:szCs w:val="20"/>
                        </w:rPr>
                        <w:delText>16*FIP + $5</w:delText>
                      </w:r>
                    </w:del>
                  </w:ins>
                  <w:ins w:id="631" w:author="ERCOT 120621" w:date="2021-12-02T08:23:00Z">
                    <w:del w:id="632" w:author="Joint Commenters 013122" w:date="2022-01-25T08:50:00Z">
                      <w:r w:rsidRPr="003E14AA" w:rsidDel="00FF0AA5">
                        <w:rPr>
                          <w:iCs/>
                          <w:sz w:val="20"/>
                          <w:szCs w:val="20"/>
                        </w:rPr>
                        <w:delText>)</w:delText>
                      </w:r>
                    </w:del>
                  </w:ins>
                  <w:ins w:id="633" w:author="IMM 111921" w:date="2021-11-15T13:20:00Z">
                    <w:del w:id="634" w:author="Joint Commenters 013122" w:date="2022-01-25T08:50:00Z">
                      <w:r w:rsidRPr="003E14AA" w:rsidDel="00FF0AA5">
                        <w:rPr>
                          <w:iCs/>
                          <w:sz w:val="20"/>
                          <w:szCs w:val="20"/>
                        </w:rPr>
                        <w:delText xml:space="preserve"> </w:delText>
                      </w:r>
                    </w:del>
                  </w:ins>
                  <w:ins w:id="635" w:author="IMM" w:date="2021-08-09T15:25:00Z">
                    <w:del w:id="636" w:author="Joint Commenters 013122" w:date="2022-01-25T08:50:00Z">
                      <w:r w:rsidRPr="003E14AA" w:rsidDel="00FF0AA5">
                        <w:rPr>
                          <w:iCs/>
                          <w:sz w:val="20"/>
                          <w:szCs w:val="20"/>
                        </w:rPr>
                        <w:delText>75</w:delText>
                      </w:r>
                    </w:del>
                  </w:ins>
                  <w:del w:id="637" w:author="Joint Commenters 013122" w:date="2022-01-25T08:50:00Z">
                    <w:r w:rsidRPr="003E14AA" w:rsidDel="00FF0AA5">
                      <w:rPr>
                        <w:iCs/>
                        <w:sz w:val="20"/>
                        <w:szCs w:val="20"/>
                      </w:rPr>
                      <w:delText>1,500</w:delText>
                    </w:r>
                  </w:del>
                </w:p>
              </w:tc>
            </w:tr>
            <w:tr w:rsidR="003E14AA" w:rsidRPr="003E14AA" w14:paraId="00F5F765" w14:textId="77777777" w:rsidTr="004D77CF">
              <w:trPr>
                <w:trHeight w:val="377"/>
              </w:trPr>
              <w:tc>
                <w:tcPr>
                  <w:tcW w:w="3540" w:type="dxa"/>
                  <w:tcBorders>
                    <w:top w:val="single" w:sz="4" w:space="0" w:color="auto"/>
                    <w:left w:val="single" w:sz="4" w:space="0" w:color="auto"/>
                    <w:bottom w:val="single" w:sz="4" w:space="0" w:color="auto"/>
                    <w:right w:val="single" w:sz="4" w:space="0" w:color="auto"/>
                  </w:tcBorders>
                  <w:hideMark/>
                </w:tcPr>
                <w:p w14:paraId="2CD5F78F" w14:textId="77777777" w:rsidR="003E14AA" w:rsidRPr="003E14AA" w:rsidRDefault="003E14AA" w:rsidP="003E14AA">
                  <w:pPr>
                    <w:spacing w:after="60"/>
                    <w:rPr>
                      <w:iCs/>
                      <w:sz w:val="20"/>
                      <w:szCs w:val="20"/>
                    </w:rPr>
                  </w:pPr>
                  <w:r w:rsidRPr="003E14AA">
                    <w:rPr>
                      <w:iCs/>
                      <w:sz w:val="20"/>
                      <w:szCs w:val="20"/>
                    </w:rPr>
                    <w:t>Zero</w:t>
                  </w:r>
                </w:p>
              </w:tc>
              <w:tc>
                <w:tcPr>
                  <w:tcW w:w="2810" w:type="dxa"/>
                  <w:tcBorders>
                    <w:top w:val="single" w:sz="4" w:space="0" w:color="auto"/>
                    <w:left w:val="single" w:sz="4" w:space="0" w:color="auto"/>
                    <w:bottom w:val="single" w:sz="4" w:space="0" w:color="auto"/>
                    <w:right w:val="single" w:sz="4" w:space="0" w:color="auto"/>
                  </w:tcBorders>
                  <w:hideMark/>
                </w:tcPr>
                <w:p w14:paraId="2786FF1E" w14:textId="77777777" w:rsidR="003E14AA" w:rsidRPr="003E14AA" w:rsidRDefault="003E14AA" w:rsidP="003E14AA">
                  <w:pPr>
                    <w:spacing w:after="60"/>
                    <w:rPr>
                      <w:iCs/>
                      <w:sz w:val="20"/>
                      <w:szCs w:val="20"/>
                    </w:rPr>
                  </w:pPr>
                  <w:ins w:id="638" w:author="Joint Commenters 013122" w:date="2022-01-25T08:50:00Z">
                    <w:r w:rsidRPr="003E14AA">
                      <w:rPr>
                        <w:iCs/>
                        <w:sz w:val="20"/>
                        <w:szCs w:val="20"/>
                      </w:rPr>
                      <w:t>$</w:t>
                    </w:r>
                  </w:ins>
                  <w:ins w:id="639" w:author="Joint Commenters 032422" w:date="2022-03-22T11:44:00Z">
                    <w:r w:rsidRPr="003E14AA">
                      <w:rPr>
                        <w:iCs/>
                        <w:sz w:val="20"/>
                        <w:szCs w:val="20"/>
                      </w:rPr>
                      <w:t>2</w:t>
                    </w:r>
                  </w:ins>
                  <w:ins w:id="640" w:author="TAC 033022" w:date="2022-03-30T11:31:00Z">
                    <w:r w:rsidRPr="003E14AA">
                      <w:rPr>
                        <w:iCs/>
                        <w:sz w:val="20"/>
                        <w:szCs w:val="20"/>
                      </w:rPr>
                      <w:t>5</w:t>
                    </w:r>
                  </w:ins>
                  <w:ins w:id="641" w:author="Joint Commenters 032422" w:date="2022-03-22T11:44:00Z">
                    <w:del w:id="642" w:author="TAC 033022" w:date="2022-03-30T11:31:00Z">
                      <w:r w:rsidRPr="003E14AA" w:rsidDel="00A6216E">
                        <w:rPr>
                          <w:iCs/>
                          <w:sz w:val="20"/>
                          <w:szCs w:val="20"/>
                        </w:rPr>
                        <w:delText>0</w:delText>
                      </w:r>
                    </w:del>
                    <w:r w:rsidRPr="003E14AA">
                      <w:rPr>
                        <w:iCs/>
                        <w:sz w:val="20"/>
                        <w:szCs w:val="20"/>
                      </w:rPr>
                      <w:t>0</w:t>
                    </w:r>
                  </w:ins>
                  <w:ins w:id="643" w:author="Joint Commenters 013122" w:date="2022-01-25T08:50:00Z">
                    <w:del w:id="644" w:author="Joint Commenters 032422" w:date="2022-03-22T11:44:00Z">
                      <w:r w:rsidRPr="003E14AA" w:rsidDel="0010313E">
                        <w:rPr>
                          <w:iCs/>
                          <w:sz w:val="20"/>
                          <w:szCs w:val="20"/>
                        </w:rPr>
                        <w:delText>75</w:delText>
                      </w:r>
                    </w:del>
                  </w:ins>
                  <w:ins w:id="645" w:author="ERCOT 120621" w:date="2021-12-02T08:23:00Z">
                    <w:del w:id="646" w:author="Joint Commenters 013122" w:date="2022-01-25T08:50:00Z">
                      <w:r w:rsidRPr="003E14AA" w:rsidDel="00FF0AA5">
                        <w:rPr>
                          <w:iCs/>
                          <w:sz w:val="20"/>
                          <w:szCs w:val="20"/>
                        </w:rPr>
                        <w:delText xml:space="preserve">Min(SWCAP, </w:delText>
                      </w:r>
                    </w:del>
                  </w:ins>
                  <w:del w:id="647" w:author="Joint Commenters 013122" w:date="2022-01-25T08:50:00Z">
                    <w:r w:rsidRPr="003E14AA" w:rsidDel="00FF0AA5">
                      <w:rPr>
                        <w:iCs/>
                        <w:sz w:val="20"/>
                        <w:szCs w:val="20"/>
                      </w:rPr>
                      <w:delText>$</w:delText>
                    </w:r>
                  </w:del>
                  <w:ins w:id="648" w:author="IMM 111921" w:date="2021-11-15T13:21:00Z">
                    <w:del w:id="649" w:author="Joint Commenters 013122" w:date="2022-01-25T08:50:00Z">
                      <w:r w:rsidRPr="003E14AA" w:rsidDel="00FF0AA5">
                        <w:rPr>
                          <w:iCs/>
                          <w:sz w:val="20"/>
                          <w:szCs w:val="20"/>
                        </w:rPr>
                        <w:delText>16*FIP + $5</w:delText>
                      </w:r>
                    </w:del>
                  </w:ins>
                  <w:ins w:id="650" w:author="ERCOT 120621" w:date="2021-12-02T08:23:00Z">
                    <w:del w:id="651" w:author="Joint Commenters 013122" w:date="2022-01-25T08:50:00Z">
                      <w:r w:rsidRPr="003E14AA" w:rsidDel="00FF0AA5">
                        <w:rPr>
                          <w:iCs/>
                          <w:sz w:val="20"/>
                          <w:szCs w:val="20"/>
                        </w:rPr>
                        <w:delText>)</w:delText>
                      </w:r>
                    </w:del>
                  </w:ins>
                  <w:ins w:id="652" w:author="IMM 111921" w:date="2021-11-15T13:21:00Z">
                    <w:del w:id="653" w:author="Joint Commenters 013122" w:date="2022-01-25T08:50:00Z">
                      <w:r w:rsidRPr="003E14AA" w:rsidDel="00FF0AA5">
                        <w:rPr>
                          <w:iCs/>
                          <w:sz w:val="20"/>
                          <w:szCs w:val="20"/>
                        </w:rPr>
                        <w:delText xml:space="preserve"> </w:delText>
                      </w:r>
                    </w:del>
                  </w:ins>
                  <w:ins w:id="654" w:author="IMM" w:date="2021-08-09T15:25:00Z">
                    <w:del w:id="655" w:author="Joint Commenters 013122" w:date="2022-01-25T08:50:00Z">
                      <w:r w:rsidRPr="003E14AA" w:rsidDel="00FF0AA5">
                        <w:rPr>
                          <w:iCs/>
                          <w:sz w:val="20"/>
                          <w:szCs w:val="20"/>
                        </w:rPr>
                        <w:delText>75</w:delText>
                      </w:r>
                    </w:del>
                  </w:ins>
                  <w:del w:id="656" w:author="Joint Commenters 013122" w:date="2022-01-25T08:50:00Z">
                    <w:r w:rsidRPr="003E14AA" w:rsidDel="00FF0AA5">
                      <w:rPr>
                        <w:iCs/>
                        <w:sz w:val="20"/>
                        <w:szCs w:val="20"/>
                      </w:rPr>
                      <w:delText>1,500</w:delText>
                    </w:r>
                  </w:del>
                </w:p>
              </w:tc>
            </w:tr>
          </w:tbl>
          <w:p w14:paraId="77209AD4" w14:textId="77777777" w:rsidR="003E14AA" w:rsidRPr="003E14AA" w:rsidRDefault="003E14AA" w:rsidP="003E14AA">
            <w:pPr>
              <w:spacing w:before="240" w:after="240"/>
              <w:ind w:left="2160" w:hanging="720"/>
              <w:rPr>
                <w:szCs w:val="20"/>
              </w:rPr>
            </w:pPr>
            <w:r w:rsidRPr="003E14AA">
              <w:rPr>
                <w:szCs w:val="20"/>
              </w:rPr>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3E14AA" w:rsidRPr="003E14AA" w14:paraId="70DC9F8C" w14:textId="77777777" w:rsidTr="004D77CF">
              <w:trPr>
                <w:trHeight w:val="350"/>
              </w:trPr>
              <w:tc>
                <w:tcPr>
                  <w:tcW w:w="3531" w:type="dxa"/>
                  <w:tcBorders>
                    <w:top w:val="single" w:sz="4" w:space="0" w:color="auto"/>
                    <w:left w:val="single" w:sz="4" w:space="0" w:color="auto"/>
                    <w:bottom w:val="single" w:sz="4" w:space="0" w:color="auto"/>
                    <w:right w:val="single" w:sz="4" w:space="0" w:color="auto"/>
                  </w:tcBorders>
                  <w:hideMark/>
                </w:tcPr>
                <w:p w14:paraId="38E0BF9D" w14:textId="77777777" w:rsidR="003E14AA" w:rsidRPr="003E14AA" w:rsidRDefault="003E14AA" w:rsidP="003E14AA">
                  <w:pPr>
                    <w:spacing w:after="120"/>
                    <w:rPr>
                      <w:b/>
                      <w:iCs/>
                      <w:sz w:val="20"/>
                      <w:szCs w:val="20"/>
                    </w:rPr>
                  </w:pPr>
                  <w:r w:rsidRPr="003E14AA">
                    <w:rPr>
                      <w:b/>
                      <w:iCs/>
                      <w:sz w:val="20"/>
                      <w:szCs w:val="20"/>
                    </w:rPr>
                    <w:t>MW</w:t>
                  </w:r>
                </w:p>
              </w:tc>
              <w:tc>
                <w:tcPr>
                  <w:tcW w:w="2804" w:type="dxa"/>
                  <w:tcBorders>
                    <w:top w:val="single" w:sz="4" w:space="0" w:color="auto"/>
                    <w:left w:val="single" w:sz="4" w:space="0" w:color="auto"/>
                    <w:bottom w:val="single" w:sz="4" w:space="0" w:color="auto"/>
                    <w:right w:val="single" w:sz="4" w:space="0" w:color="auto"/>
                  </w:tcBorders>
                  <w:hideMark/>
                </w:tcPr>
                <w:p w14:paraId="2123AE26" w14:textId="77777777" w:rsidR="003E14AA" w:rsidRPr="003E14AA" w:rsidRDefault="003E14AA" w:rsidP="003E14AA">
                  <w:pPr>
                    <w:spacing w:after="120"/>
                    <w:rPr>
                      <w:b/>
                      <w:iCs/>
                      <w:sz w:val="20"/>
                      <w:szCs w:val="20"/>
                    </w:rPr>
                  </w:pPr>
                  <w:r w:rsidRPr="003E14AA">
                    <w:rPr>
                      <w:b/>
                      <w:iCs/>
                      <w:sz w:val="20"/>
                      <w:szCs w:val="20"/>
                    </w:rPr>
                    <w:t>Price (per MWh)</w:t>
                  </w:r>
                </w:p>
              </w:tc>
            </w:tr>
            <w:tr w:rsidR="003E14AA" w:rsidRPr="003E14AA" w14:paraId="7C253F6E" w14:textId="77777777" w:rsidTr="004D77CF">
              <w:trPr>
                <w:trHeight w:val="345"/>
              </w:trPr>
              <w:tc>
                <w:tcPr>
                  <w:tcW w:w="3531" w:type="dxa"/>
                  <w:tcBorders>
                    <w:top w:val="single" w:sz="4" w:space="0" w:color="auto"/>
                    <w:left w:val="single" w:sz="4" w:space="0" w:color="auto"/>
                    <w:bottom w:val="single" w:sz="4" w:space="0" w:color="auto"/>
                    <w:right w:val="single" w:sz="4" w:space="0" w:color="auto"/>
                  </w:tcBorders>
                  <w:hideMark/>
                </w:tcPr>
                <w:p w14:paraId="5AE1C375" w14:textId="77777777" w:rsidR="003E14AA" w:rsidRPr="003E14AA" w:rsidRDefault="003E14AA" w:rsidP="003E14AA">
                  <w:pPr>
                    <w:spacing w:after="60"/>
                    <w:rPr>
                      <w:iCs/>
                      <w:sz w:val="20"/>
                      <w:szCs w:val="20"/>
                    </w:rPr>
                  </w:pPr>
                  <w:r w:rsidRPr="003E14AA">
                    <w:rPr>
                      <w:iCs/>
                      <w:sz w:val="20"/>
                      <w:szCs w:val="20"/>
                    </w:rPr>
                    <w:t>HSL (if more than highest MW in Energy Offer Curve)</w:t>
                  </w:r>
                </w:p>
              </w:tc>
              <w:tc>
                <w:tcPr>
                  <w:tcW w:w="2804" w:type="dxa"/>
                  <w:tcBorders>
                    <w:top w:val="single" w:sz="4" w:space="0" w:color="auto"/>
                    <w:left w:val="single" w:sz="4" w:space="0" w:color="auto"/>
                    <w:bottom w:val="single" w:sz="4" w:space="0" w:color="auto"/>
                    <w:right w:val="single" w:sz="4" w:space="0" w:color="auto"/>
                  </w:tcBorders>
                  <w:hideMark/>
                </w:tcPr>
                <w:p w14:paraId="22143440" w14:textId="77777777" w:rsidR="003E14AA" w:rsidRPr="003E14AA" w:rsidRDefault="003E14AA" w:rsidP="003E14AA">
                  <w:pPr>
                    <w:spacing w:after="60"/>
                    <w:rPr>
                      <w:iCs/>
                      <w:sz w:val="20"/>
                      <w:szCs w:val="20"/>
                    </w:rPr>
                  </w:pPr>
                  <w:r w:rsidRPr="003E14AA">
                    <w:rPr>
                      <w:iCs/>
                      <w:sz w:val="20"/>
                      <w:szCs w:val="20"/>
                    </w:rPr>
                    <w:t xml:space="preserve">Greater of </w:t>
                  </w:r>
                  <w:ins w:id="657" w:author="Joint Commenters 013122" w:date="2022-01-25T08:50:00Z">
                    <w:r w:rsidRPr="003E14AA">
                      <w:rPr>
                        <w:iCs/>
                        <w:sz w:val="20"/>
                        <w:szCs w:val="20"/>
                      </w:rPr>
                      <w:t>$</w:t>
                    </w:r>
                  </w:ins>
                  <w:ins w:id="658" w:author="Joint Commenters 032422" w:date="2022-03-22T11:44:00Z">
                    <w:r w:rsidRPr="003E14AA">
                      <w:rPr>
                        <w:iCs/>
                        <w:sz w:val="20"/>
                        <w:szCs w:val="20"/>
                      </w:rPr>
                      <w:t>2</w:t>
                    </w:r>
                  </w:ins>
                  <w:ins w:id="659" w:author="TAC 033022" w:date="2022-03-30T11:31:00Z">
                    <w:r w:rsidRPr="003E14AA">
                      <w:rPr>
                        <w:iCs/>
                        <w:sz w:val="20"/>
                        <w:szCs w:val="20"/>
                      </w:rPr>
                      <w:t>5</w:t>
                    </w:r>
                  </w:ins>
                  <w:ins w:id="660" w:author="Joint Commenters 032422" w:date="2022-03-22T11:44:00Z">
                    <w:del w:id="661" w:author="TAC 033022" w:date="2022-03-30T11:31:00Z">
                      <w:r w:rsidRPr="003E14AA" w:rsidDel="00A6216E">
                        <w:rPr>
                          <w:iCs/>
                          <w:sz w:val="20"/>
                          <w:szCs w:val="20"/>
                        </w:rPr>
                        <w:delText>0</w:delText>
                      </w:r>
                    </w:del>
                    <w:r w:rsidRPr="003E14AA">
                      <w:rPr>
                        <w:iCs/>
                        <w:sz w:val="20"/>
                        <w:szCs w:val="20"/>
                      </w:rPr>
                      <w:t>0</w:t>
                    </w:r>
                  </w:ins>
                  <w:ins w:id="662" w:author="Joint Commenters 013122" w:date="2022-01-25T08:50:00Z">
                    <w:del w:id="663" w:author="Joint Commenters 032422" w:date="2022-03-22T11:45:00Z">
                      <w:r w:rsidRPr="003E14AA" w:rsidDel="0010313E">
                        <w:rPr>
                          <w:iCs/>
                          <w:sz w:val="20"/>
                          <w:szCs w:val="20"/>
                        </w:rPr>
                        <w:delText>75</w:delText>
                      </w:r>
                    </w:del>
                  </w:ins>
                  <w:ins w:id="664" w:author="ERCOT 120621" w:date="2021-12-02T08:23:00Z">
                    <w:del w:id="665" w:author="Joint Commenters 013122" w:date="2022-01-25T08:50:00Z">
                      <w:r w:rsidRPr="003E14AA" w:rsidDel="00FF0AA5">
                        <w:rPr>
                          <w:iCs/>
                          <w:sz w:val="20"/>
                          <w:szCs w:val="20"/>
                        </w:rPr>
                        <w:delText xml:space="preserve">Min(SWCAP, </w:delText>
                      </w:r>
                    </w:del>
                  </w:ins>
                  <w:del w:id="666" w:author="Joint Commenters 013122" w:date="2022-01-25T08:50:00Z">
                    <w:r w:rsidRPr="003E14AA" w:rsidDel="00FF0AA5">
                      <w:rPr>
                        <w:iCs/>
                        <w:sz w:val="20"/>
                        <w:szCs w:val="20"/>
                      </w:rPr>
                      <w:delText>$</w:delText>
                    </w:r>
                  </w:del>
                  <w:ins w:id="667" w:author="IMM 111921" w:date="2021-11-15T13:22:00Z">
                    <w:del w:id="668" w:author="Joint Commenters 013122" w:date="2022-01-25T08:50:00Z">
                      <w:r w:rsidRPr="003E14AA" w:rsidDel="00FF0AA5">
                        <w:rPr>
                          <w:iCs/>
                          <w:sz w:val="20"/>
                          <w:szCs w:val="20"/>
                        </w:rPr>
                        <w:delText>16*FIP + $5</w:delText>
                      </w:r>
                    </w:del>
                  </w:ins>
                  <w:ins w:id="669" w:author="ERCOT 120621" w:date="2021-12-02T08:24:00Z">
                    <w:del w:id="670" w:author="Joint Commenters 013122" w:date="2022-01-25T08:50:00Z">
                      <w:r w:rsidRPr="003E14AA" w:rsidDel="00FF0AA5">
                        <w:rPr>
                          <w:iCs/>
                          <w:sz w:val="20"/>
                          <w:szCs w:val="20"/>
                        </w:rPr>
                        <w:delText>)</w:delText>
                      </w:r>
                    </w:del>
                  </w:ins>
                  <w:ins w:id="671" w:author="IMM 111921" w:date="2021-11-15T13:22:00Z">
                    <w:del w:id="672" w:author="Joint Commenters 013122" w:date="2022-01-25T08:50:00Z">
                      <w:r w:rsidRPr="003E14AA" w:rsidDel="00FF0AA5">
                        <w:rPr>
                          <w:iCs/>
                          <w:sz w:val="20"/>
                          <w:szCs w:val="20"/>
                        </w:rPr>
                        <w:delText xml:space="preserve"> </w:delText>
                      </w:r>
                    </w:del>
                  </w:ins>
                  <w:ins w:id="673" w:author="IMM" w:date="2021-08-09T15:25:00Z">
                    <w:del w:id="674" w:author="IMM 111921" w:date="2021-11-15T13:22:00Z">
                      <w:r w:rsidRPr="003E14AA">
                        <w:rPr>
                          <w:iCs/>
                          <w:sz w:val="20"/>
                          <w:szCs w:val="20"/>
                        </w:rPr>
                        <w:delText>75</w:delText>
                      </w:r>
                    </w:del>
                  </w:ins>
                  <w:del w:id="675" w:author="IMM" w:date="2021-08-09T15:25:00Z">
                    <w:r w:rsidRPr="003E14AA">
                      <w:rPr>
                        <w:iCs/>
                        <w:sz w:val="20"/>
                        <w:szCs w:val="20"/>
                      </w:rPr>
                      <w:delText>1,500</w:delText>
                    </w:r>
                  </w:del>
                  <w:r w:rsidRPr="003E14AA">
                    <w:rPr>
                      <w:iCs/>
                      <w:sz w:val="20"/>
                      <w:szCs w:val="20"/>
                    </w:rPr>
                    <w:t xml:space="preserve"> or price associated with the highest MW in QSE submitted Energy Offer Curve</w:t>
                  </w:r>
                </w:p>
              </w:tc>
            </w:tr>
            <w:tr w:rsidR="003E14AA" w:rsidRPr="003E14AA" w14:paraId="6A333251" w14:textId="77777777" w:rsidTr="004D77CF">
              <w:trPr>
                <w:trHeight w:val="615"/>
              </w:trPr>
              <w:tc>
                <w:tcPr>
                  <w:tcW w:w="3531" w:type="dxa"/>
                  <w:tcBorders>
                    <w:top w:val="single" w:sz="4" w:space="0" w:color="auto"/>
                    <w:left w:val="single" w:sz="4" w:space="0" w:color="auto"/>
                    <w:bottom w:val="single" w:sz="4" w:space="0" w:color="auto"/>
                    <w:right w:val="single" w:sz="4" w:space="0" w:color="auto"/>
                  </w:tcBorders>
                  <w:hideMark/>
                </w:tcPr>
                <w:p w14:paraId="3BFF6A67" w14:textId="77777777" w:rsidR="003E14AA" w:rsidRPr="003E14AA" w:rsidRDefault="003E14AA" w:rsidP="003E14AA">
                  <w:pPr>
                    <w:spacing w:after="60"/>
                    <w:rPr>
                      <w:iCs/>
                      <w:sz w:val="20"/>
                      <w:szCs w:val="20"/>
                    </w:rPr>
                  </w:pPr>
                  <w:r w:rsidRPr="003E14AA">
                    <w:rPr>
                      <w:iCs/>
                      <w:sz w:val="20"/>
                      <w:szCs w:val="20"/>
                    </w:rPr>
                    <w:t>Energy Offer Curve</w:t>
                  </w:r>
                </w:p>
              </w:tc>
              <w:tc>
                <w:tcPr>
                  <w:tcW w:w="2804" w:type="dxa"/>
                  <w:tcBorders>
                    <w:top w:val="single" w:sz="4" w:space="0" w:color="auto"/>
                    <w:left w:val="single" w:sz="4" w:space="0" w:color="auto"/>
                    <w:bottom w:val="single" w:sz="4" w:space="0" w:color="auto"/>
                    <w:right w:val="single" w:sz="4" w:space="0" w:color="auto"/>
                  </w:tcBorders>
                  <w:hideMark/>
                </w:tcPr>
                <w:p w14:paraId="50A1CC9B" w14:textId="77777777" w:rsidR="003E14AA" w:rsidRPr="003E14AA" w:rsidRDefault="003E14AA" w:rsidP="003E14AA">
                  <w:pPr>
                    <w:spacing w:after="60"/>
                    <w:rPr>
                      <w:iCs/>
                      <w:sz w:val="20"/>
                      <w:szCs w:val="20"/>
                    </w:rPr>
                  </w:pPr>
                  <w:r w:rsidRPr="003E14AA">
                    <w:rPr>
                      <w:iCs/>
                      <w:sz w:val="20"/>
                      <w:szCs w:val="20"/>
                    </w:rPr>
                    <w:t xml:space="preserve">Greater of </w:t>
                  </w:r>
                  <w:ins w:id="676" w:author="Joint Commenters 013122" w:date="2022-01-25T08:51:00Z">
                    <w:r w:rsidRPr="003E14AA">
                      <w:rPr>
                        <w:iCs/>
                        <w:sz w:val="20"/>
                        <w:szCs w:val="20"/>
                      </w:rPr>
                      <w:t>$</w:t>
                    </w:r>
                  </w:ins>
                  <w:ins w:id="677" w:author="Joint Commenters 032422" w:date="2022-03-22T11:45:00Z">
                    <w:r w:rsidRPr="003E14AA">
                      <w:rPr>
                        <w:iCs/>
                        <w:sz w:val="20"/>
                        <w:szCs w:val="20"/>
                      </w:rPr>
                      <w:t>2</w:t>
                    </w:r>
                  </w:ins>
                  <w:ins w:id="678" w:author="TAC 033022" w:date="2022-03-30T11:31:00Z">
                    <w:r w:rsidRPr="003E14AA">
                      <w:rPr>
                        <w:iCs/>
                        <w:sz w:val="20"/>
                        <w:szCs w:val="20"/>
                      </w:rPr>
                      <w:t>5</w:t>
                    </w:r>
                  </w:ins>
                  <w:ins w:id="679" w:author="Joint Commenters 032422" w:date="2022-03-22T11:45:00Z">
                    <w:del w:id="680" w:author="TAC 033022" w:date="2022-03-30T11:31:00Z">
                      <w:r w:rsidRPr="003E14AA" w:rsidDel="00A6216E">
                        <w:rPr>
                          <w:iCs/>
                          <w:sz w:val="20"/>
                          <w:szCs w:val="20"/>
                        </w:rPr>
                        <w:delText>0</w:delText>
                      </w:r>
                    </w:del>
                    <w:r w:rsidRPr="003E14AA">
                      <w:rPr>
                        <w:iCs/>
                        <w:sz w:val="20"/>
                        <w:szCs w:val="20"/>
                      </w:rPr>
                      <w:t>0</w:t>
                    </w:r>
                  </w:ins>
                  <w:ins w:id="681" w:author="Joint Commenters 013122" w:date="2022-01-25T08:51:00Z">
                    <w:del w:id="682" w:author="Joint Commenters 032422" w:date="2022-03-22T11:45:00Z">
                      <w:r w:rsidRPr="003E14AA" w:rsidDel="0010313E">
                        <w:rPr>
                          <w:iCs/>
                          <w:sz w:val="20"/>
                          <w:szCs w:val="20"/>
                        </w:rPr>
                        <w:delText>75</w:delText>
                      </w:r>
                    </w:del>
                  </w:ins>
                  <w:ins w:id="683" w:author="ERCOT 120621" w:date="2021-12-02T08:24:00Z">
                    <w:del w:id="684" w:author="Joint Commenters 013122" w:date="2022-01-25T08:51:00Z">
                      <w:r w:rsidRPr="003E14AA" w:rsidDel="00FF0AA5">
                        <w:rPr>
                          <w:iCs/>
                          <w:sz w:val="20"/>
                          <w:szCs w:val="20"/>
                        </w:rPr>
                        <w:delText xml:space="preserve">Min(SWCAP, </w:delText>
                      </w:r>
                    </w:del>
                  </w:ins>
                  <w:del w:id="685" w:author="Joint Commenters 013122" w:date="2022-01-25T08:51:00Z">
                    <w:r w:rsidRPr="003E14AA" w:rsidDel="00FF0AA5">
                      <w:rPr>
                        <w:iCs/>
                        <w:sz w:val="20"/>
                        <w:szCs w:val="20"/>
                      </w:rPr>
                      <w:delText>$</w:delText>
                    </w:r>
                  </w:del>
                  <w:ins w:id="686" w:author="IMM 111921" w:date="2021-11-15T13:22:00Z">
                    <w:del w:id="687" w:author="Joint Commenters 013122" w:date="2022-01-25T08:51:00Z">
                      <w:r w:rsidRPr="003E14AA" w:rsidDel="00FF0AA5">
                        <w:rPr>
                          <w:iCs/>
                          <w:sz w:val="20"/>
                          <w:szCs w:val="20"/>
                        </w:rPr>
                        <w:delText>16*FIP + $5</w:delText>
                      </w:r>
                    </w:del>
                  </w:ins>
                  <w:ins w:id="688" w:author="ERCOT 120621" w:date="2021-12-02T08:24:00Z">
                    <w:del w:id="689" w:author="Joint Commenters 013122" w:date="2022-01-25T08:51:00Z">
                      <w:r w:rsidRPr="003E14AA" w:rsidDel="00FF0AA5">
                        <w:rPr>
                          <w:iCs/>
                          <w:sz w:val="20"/>
                          <w:szCs w:val="20"/>
                        </w:rPr>
                        <w:delText>)</w:delText>
                      </w:r>
                    </w:del>
                  </w:ins>
                  <w:ins w:id="690" w:author="IMM 111921" w:date="2021-11-15T13:22:00Z">
                    <w:del w:id="691" w:author="Joint Commenters 013122" w:date="2022-01-25T08:51:00Z">
                      <w:r w:rsidRPr="003E14AA" w:rsidDel="00FF0AA5">
                        <w:rPr>
                          <w:iCs/>
                          <w:sz w:val="20"/>
                          <w:szCs w:val="20"/>
                        </w:rPr>
                        <w:delText xml:space="preserve"> </w:delText>
                      </w:r>
                    </w:del>
                  </w:ins>
                  <w:ins w:id="692" w:author="IMM" w:date="2021-08-09T15:25:00Z">
                    <w:del w:id="693" w:author="IMM 111921" w:date="2021-11-15T13:22:00Z">
                      <w:r w:rsidRPr="003E14AA">
                        <w:rPr>
                          <w:iCs/>
                          <w:sz w:val="20"/>
                          <w:szCs w:val="20"/>
                        </w:rPr>
                        <w:delText>75</w:delText>
                      </w:r>
                    </w:del>
                  </w:ins>
                  <w:del w:id="694" w:author="IMM" w:date="2021-08-09T15:25:00Z">
                    <w:r w:rsidRPr="003E14AA">
                      <w:rPr>
                        <w:iCs/>
                        <w:sz w:val="20"/>
                        <w:szCs w:val="20"/>
                      </w:rPr>
                      <w:delText>1,500</w:delText>
                    </w:r>
                  </w:del>
                  <w:r w:rsidRPr="003E14AA">
                    <w:rPr>
                      <w:iCs/>
                      <w:sz w:val="20"/>
                      <w:szCs w:val="20"/>
                    </w:rPr>
                    <w:t xml:space="preserve"> or the QSE submitted Energy Offer Curve</w:t>
                  </w:r>
                </w:p>
              </w:tc>
            </w:tr>
            <w:tr w:rsidR="003E14AA" w:rsidRPr="003E14AA" w14:paraId="3DC1F239" w14:textId="77777777" w:rsidTr="004D77CF">
              <w:trPr>
                <w:trHeight w:val="916"/>
              </w:trPr>
              <w:tc>
                <w:tcPr>
                  <w:tcW w:w="3531" w:type="dxa"/>
                  <w:tcBorders>
                    <w:top w:val="single" w:sz="4" w:space="0" w:color="auto"/>
                    <w:left w:val="single" w:sz="4" w:space="0" w:color="auto"/>
                    <w:bottom w:val="single" w:sz="4" w:space="0" w:color="auto"/>
                    <w:right w:val="single" w:sz="4" w:space="0" w:color="auto"/>
                  </w:tcBorders>
                  <w:hideMark/>
                </w:tcPr>
                <w:p w14:paraId="491E4FBA" w14:textId="77777777" w:rsidR="003E14AA" w:rsidRPr="003E14AA" w:rsidRDefault="003E14AA" w:rsidP="003E14AA">
                  <w:pPr>
                    <w:spacing w:after="60"/>
                    <w:rPr>
                      <w:iCs/>
                      <w:sz w:val="20"/>
                      <w:szCs w:val="20"/>
                    </w:rPr>
                  </w:pPr>
                  <w:r w:rsidRPr="003E14AA">
                    <w:rPr>
                      <w:iCs/>
                      <w:sz w:val="20"/>
                      <w:szCs w:val="20"/>
                    </w:rPr>
                    <w:t>Zero</w:t>
                  </w:r>
                </w:p>
              </w:tc>
              <w:tc>
                <w:tcPr>
                  <w:tcW w:w="2804" w:type="dxa"/>
                  <w:tcBorders>
                    <w:top w:val="single" w:sz="4" w:space="0" w:color="auto"/>
                    <w:left w:val="single" w:sz="4" w:space="0" w:color="auto"/>
                    <w:bottom w:val="single" w:sz="4" w:space="0" w:color="auto"/>
                    <w:right w:val="single" w:sz="4" w:space="0" w:color="auto"/>
                  </w:tcBorders>
                  <w:hideMark/>
                </w:tcPr>
                <w:p w14:paraId="2AE5678A" w14:textId="77777777" w:rsidR="003E14AA" w:rsidRPr="003E14AA" w:rsidRDefault="003E14AA" w:rsidP="003E14AA">
                  <w:pPr>
                    <w:spacing w:after="60"/>
                    <w:rPr>
                      <w:iCs/>
                      <w:sz w:val="20"/>
                      <w:szCs w:val="20"/>
                    </w:rPr>
                  </w:pPr>
                  <w:r w:rsidRPr="003E14AA">
                    <w:rPr>
                      <w:iCs/>
                      <w:sz w:val="20"/>
                      <w:szCs w:val="20"/>
                    </w:rPr>
                    <w:t xml:space="preserve">Greater of </w:t>
                  </w:r>
                  <w:ins w:id="695" w:author="Joint Commenters 013122" w:date="2022-01-25T08:51:00Z">
                    <w:r w:rsidRPr="003E14AA">
                      <w:rPr>
                        <w:iCs/>
                        <w:sz w:val="20"/>
                        <w:szCs w:val="20"/>
                      </w:rPr>
                      <w:t>$</w:t>
                    </w:r>
                  </w:ins>
                  <w:ins w:id="696" w:author="Joint Commenters 032422" w:date="2022-03-22T11:45:00Z">
                    <w:r w:rsidRPr="003E14AA">
                      <w:rPr>
                        <w:iCs/>
                        <w:sz w:val="20"/>
                        <w:szCs w:val="20"/>
                      </w:rPr>
                      <w:t>2</w:t>
                    </w:r>
                  </w:ins>
                  <w:ins w:id="697" w:author="TAC 033022" w:date="2022-03-30T11:31:00Z">
                    <w:r w:rsidRPr="003E14AA">
                      <w:rPr>
                        <w:iCs/>
                        <w:sz w:val="20"/>
                        <w:szCs w:val="20"/>
                      </w:rPr>
                      <w:t>5</w:t>
                    </w:r>
                  </w:ins>
                  <w:ins w:id="698" w:author="Joint Commenters 032422" w:date="2022-03-22T11:45:00Z">
                    <w:del w:id="699" w:author="TAC 033022" w:date="2022-03-30T11:31:00Z">
                      <w:r w:rsidRPr="003E14AA" w:rsidDel="00A6216E">
                        <w:rPr>
                          <w:iCs/>
                          <w:sz w:val="20"/>
                          <w:szCs w:val="20"/>
                        </w:rPr>
                        <w:delText>0</w:delText>
                      </w:r>
                    </w:del>
                    <w:r w:rsidRPr="003E14AA">
                      <w:rPr>
                        <w:iCs/>
                        <w:sz w:val="20"/>
                        <w:szCs w:val="20"/>
                      </w:rPr>
                      <w:t>0</w:t>
                    </w:r>
                  </w:ins>
                  <w:ins w:id="700" w:author="Joint Commenters 013122" w:date="2022-01-25T08:51:00Z">
                    <w:del w:id="701" w:author="Joint Commenters 032422" w:date="2022-03-22T11:45:00Z">
                      <w:r w:rsidRPr="003E14AA" w:rsidDel="0010313E">
                        <w:rPr>
                          <w:iCs/>
                          <w:sz w:val="20"/>
                          <w:szCs w:val="20"/>
                        </w:rPr>
                        <w:delText>75</w:delText>
                      </w:r>
                    </w:del>
                  </w:ins>
                  <w:ins w:id="702" w:author="ERCOT 120621" w:date="2021-12-02T08:24:00Z">
                    <w:del w:id="703" w:author="Joint Commenters 013122" w:date="2022-01-25T08:51:00Z">
                      <w:r w:rsidRPr="003E14AA" w:rsidDel="00FF0AA5">
                        <w:rPr>
                          <w:iCs/>
                          <w:sz w:val="20"/>
                          <w:szCs w:val="20"/>
                        </w:rPr>
                        <w:delText xml:space="preserve">Min(SWCAP, </w:delText>
                      </w:r>
                    </w:del>
                  </w:ins>
                  <w:del w:id="704" w:author="Joint Commenters 013122" w:date="2022-01-25T08:51:00Z">
                    <w:r w:rsidRPr="003E14AA" w:rsidDel="00FF0AA5">
                      <w:rPr>
                        <w:iCs/>
                        <w:sz w:val="20"/>
                        <w:szCs w:val="20"/>
                      </w:rPr>
                      <w:delText>$</w:delText>
                    </w:r>
                  </w:del>
                  <w:ins w:id="705" w:author="IMM 111921" w:date="2021-11-15T13:22:00Z">
                    <w:del w:id="706" w:author="Joint Commenters 013122" w:date="2022-01-25T08:51:00Z">
                      <w:r w:rsidRPr="003E14AA" w:rsidDel="00FF0AA5">
                        <w:rPr>
                          <w:iCs/>
                          <w:sz w:val="20"/>
                          <w:szCs w:val="20"/>
                        </w:rPr>
                        <w:delText>16*FIP + $5</w:delText>
                      </w:r>
                    </w:del>
                  </w:ins>
                  <w:ins w:id="707" w:author="ERCOT 120621" w:date="2021-12-02T08:24:00Z">
                    <w:del w:id="708" w:author="Joint Commenters 013122" w:date="2022-01-25T08:51:00Z">
                      <w:r w:rsidRPr="003E14AA" w:rsidDel="00FF0AA5">
                        <w:rPr>
                          <w:iCs/>
                          <w:sz w:val="20"/>
                          <w:szCs w:val="20"/>
                        </w:rPr>
                        <w:delText>)</w:delText>
                      </w:r>
                    </w:del>
                  </w:ins>
                  <w:ins w:id="709" w:author="IMM 111921" w:date="2021-11-15T13:22:00Z">
                    <w:del w:id="710" w:author="Joint Commenters 013122" w:date="2022-01-25T08:51:00Z">
                      <w:r w:rsidRPr="003E14AA" w:rsidDel="00FF0AA5">
                        <w:rPr>
                          <w:iCs/>
                          <w:sz w:val="20"/>
                          <w:szCs w:val="20"/>
                        </w:rPr>
                        <w:delText xml:space="preserve"> </w:delText>
                      </w:r>
                    </w:del>
                  </w:ins>
                  <w:ins w:id="711" w:author="IMM" w:date="2021-08-09T15:25:00Z">
                    <w:del w:id="712" w:author="IMM 111921" w:date="2021-11-15T13:22:00Z">
                      <w:r w:rsidRPr="003E14AA">
                        <w:rPr>
                          <w:iCs/>
                          <w:sz w:val="20"/>
                          <w:szCs w:val="20"/>
                        </w:rPr>
                        <w:delText>75</w:delText>
                      </w:r>
                    </w:del>
                  </w:ins>
                  <w:del w:id="713" w:author="IMM" w:date="2021-08-09T15:25:00Z">
                    <w:r w:rsidRPr="003E14AA">
                      <w:rPr>
                        <w:iCs/>
                        <w:sz w:val="20"/>
                        <w:szCs w:val="20"/>
                      </w:rPr>
                      <w:delText>1,500</w:delText>
                    </w:r>
                  </w:del>
                  <w:r w:rsidRPr="003E14AA">
                    <w:rPr>
                      <w:iCs/>
                      <w:sz w:val="20"/>
                      <w:szCs w:val="20"/>
                    </w:rPr>
                    <w:t xml:space="preserve"> or the first price point of the QSE submitted Energy Offer Curve</w:t>
                  </w:r>
                </w:p>
              </w:tc>
            </w:tr>
          </w:tbl>
          <w:p w14:paraId="54764D6C" w14:textId="77777777" w:rsidR="003E14AA" w:rsidRPr="003E14AA" w:rsidRDefault="003E14AA" w:rsidP="003E14AA">
            <w:pPr>
              <w:spacing w:before="240" w:after="240"/>
              <w:ind w:left="2160" w:hanging="720"/>
              <w:rPr>
                <w:szCs w:val="20"/>
              </w:rPr>
            </w:pPr>
            <w:r w:rsidRPr="003E14AA">
              <w:rPr>
                <w:szCs w:val="20"/>
              </w:rPr>
              <w:t>(iii)</w:t>
            </w:r>
            <w:r w:rsidRPr="003E14AA">
              <w:rPr>
                <w:szCs w:val="20"/>
              </w:rPr>
              <w:tab/>
              <w:t>For each RUC-committed Resource during the time period stated in the Advance Action Notice (AAN) if any Resource received an Outage Schedule Adjustment,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3E14AA" w:rsidRPr="003E14AA" w14:paraId="05C5714C" w14:textId="77777777" w:rsidTr="004D77CF">
              <w:trPr>
                <w:trHeight w:val="350"/>
              </w:trPr>
              <w:tc>
                <w:tcPr>
                  <w:tcW w:w="3531" w:type="dxa"/>
                  <w:tcBorders>
                    <w:top w:val="single" w:sz="4" w:space="0" w:color="auto"/>
                    <w:left w:val="single" w:sz="4" w:space="0" w:color="auto"/>
                    <w:bottom w:val="single" w:sz="4" w:space="0" w:color="auto"/>
                    <w:right w:val="single" w:sz="4" w:space="0" w:color="auto"/>
                  </w:tcBorders>
                  <w:hideMark/>
                </w:tcPr>
                <w:p w14:paraId="59850478" w14:textId="77777777" w:rsidR="003E14AA" w:rsidRPr="003E14AA" w:rsidRDefault="003E14AA" w:rsidP="003E14AA">
                  <w:pPr>
                    <w:spacing w:after="120"/>
                    <w:rPr>
                      <w:b/>
                      <w:iCs/>
                      <w:sz w:val="20"/>
                      <w:szCs w:val="20"/>
                    </w:rPr>
                  </w:pPr>
                  <w:r w:rsidRPr="003E14AA">
                    <w:rPr>
                      <w:b/>
                      <w:iCs/>
                      <w:sz w:val="20"/>
                      <w:szCs w:val="20"/>
                    </w:rPr>
                    <w:t>MW</w:t>
                  </w:r>
                </w:p>
              </w:tc>
              <w:tc>
                <w:tcPr>
                  <w:tcW w:w="2804" w:type="dxa"/>
                  <w:tcBorders>
                    <w:top w:val="single" w:sz="4" w:space="0" w:color="auto"/>
                    <w:left w:val="single" w:sz="4" w:space="0" w:color="auto"/>
                    <w:bottom w:val="single" w:sz="4" w:space="0" w:color="auto"/>
                    <w:right w:val="single" w:sz="4" w:space="0" w:color="auto"/>
                  </w:tcBorders>
                  <w:hideMark/>
                </w:tcPr>
                <w:p w14:paraId="5F09606F" w14:textId="77777777" w:rsidR="003E14AA" w:rsidRPr="003E14AA" w:rsidRDefault="003E14AA" w:rsidP="003E14AA">
                  <w:pPr>
                    <w:spacing w:after="120"/>
                    <w:rPr>
                      <w:b/>
                      <w:iCs/>
                      <w:sz w:val="20"/>
                      <w:szCs w:val="20"/>
                    </w:rPr>
                  </w:pPr>
                  <w:r w:rsidRPr="003E14AA">
                    <w:rPr>
                      <w:b/>
                      <w:iCs/>
                      <w:sz w:val="20"/>
                      <w:szCs w:val="20"/>
                    </w:rPr>
                    <w:t>Price (per MWh)</w:t>
                  </w:r>
                </w:p>
              </w:tc>
            </w:tr>
            <w:tr w:rsidR="003E14AA" w:rsidRPr="003E14AA" w14:paraId="33B7319B" w14:textId="77777777" w:rsidTr="004D77CF">
              <w:trPr>
                <w:trHeight w:val="345"/>
              </w:trPr>
              <w:tc>
                <w:tcPr>
                  <w:tcW w:w="3531" w:type="dxa"/>
                  <w:tcBorders>
                    <w:top w:val="single" w:sz="4" w:space="0" w:color="auto"/>
                    <w:left w:val="single" w:sz="4" w:space="0" w:color="auto"/>
                    <w:bottom w:val="single" w:sz="4" w:space="0" w:color="auto"/>
                    <w:right w:val="single" w:sz="4" w:space="0" w:color="auto"/>
                  </w:tcBorders>
                  <w:hideMark/>
                </w:tcPr>
                <w:p w14:paraId="02982477" w14:textId="77777777" w:rsidR="003E14AA" w:rsidRPr="003E14AA" w:rsidRDefault="003E14AA" w:rsidP="003E14AA">
                  <w:pPr>
                    <w:spacing w:after="60"/>
                    <w:rPr>
                      <w:iCs/>
                      <w:sz w:val="20"/>
                      <w:szCs w:val="20"/>
                    </w:rPr>
                  </w:pPr>
                  <w:r w:rsidRPr="003E14AA">
                    <w:rPr>
                      <w:sz w:val="20"/>
                      <w:szCs w:val="20"/>
                    </w:rPr>
                    <w:t>HSL</w:t>
                  </w:r>
                </w:p>
              </w:tc>
              <w:tc>
                <w:tcPr>
                  <w:tcW w:w="2804" w:type="dxa"/>
                  <w:tcBorders>
                    <w:top w:val="single" w:sz="4" w:space="0" w:color="auto"/>
                    <w:left w:val="single" w:sz="4" w:space="0" w:color="auto"/>
                    <w:bottom w:val="single" w:sz="4" w:space="0" w:color="auto"/>
                    <w:right w:val="single" w:sz="4" w:space="0" w:color="auto"/>
                  </w:tcBorders>
                  <w:hideMark/>
                </w:tcPr>
                <w:p w14:paraId="21BB9105" w14:textId="77777777" w:rsidR="003E14AA" w:rsidRPr="003E14AA" w:rsidRDefault="003E14AA" w:rsidP="003E14AA">
                  <w:pPr>
                    <w:spacing w:after="60"/>
                    <w:rPr>
                      <w:iCs/>
                      <w:sz w:val="20"/>
                      <w:szCs w:val="20"/>
                    </w:rPr>
                  </w:pPr>
                  <w:r w:rsidRPr="003E14AA">
                    <w:rPr>
                      <w:sz w:val="20"/>
                      <w:szCs w:val="20"/>
                    </w:rPr>
                    <w:t>$4,500 or the effective Value of Lost Load (VOLL), whichever is less.</w:t>
                  </w:r>
                </w:p>
              </w:tc>
            </w:tr>
            <w:tr w:rsidR="003E14AA" w:rsidRPr="003E14AA" w14:paraId="4419D056" w14:textId="77777777" w:rsidTr="004D77CF">
              <w:trPr>
                <w:trHeight w:val="332"/>
              </w:trPr>
              <w:tc>
                <w:tcPr>
                  <w:tcW w:w="3531" w:type="dxa"/>
                  <w:tcBorders>
                    <w:top w:val="single" w:sz="4" w:space="0" w:color="auto"/>
                    <w:left w:val="single" w:sz="4" w:space="0" w:color="auto"/>
                    <w:bottom w:val="single" w:sz="4" w:space="0" w:color="auto"/>
                    <w:right w:val="single" w:sz="4" w:space="0" w:color="auto"/>
                  </w:tcBorders>
                  <w:hideMark/>
                </w:tcPr>
                <w:p w14:paraId="15F6C80D" w14:textId="77777777" w:rsidR="003E14AA" w:rsidRPr="003E14AA" w:rsidRDefault="003E14AA" w:rsidP="003E14AA">
                  <w:pPr>
                    <w:spacing w:after="60"/>
                    <w:rPr>
                      <w:iCs/>
                      <w:sz w:val="20"/>
                      <w:szCs w:val="20"/>
                    </w:rPr>
                  </w:pPr>
                  <w:r w:rsidRPr="003E14AA">
                    <w:rPr>
                      <w:sz w:val="20"/>
                      <w:szCs w:val="20"/>
                    </w:rPr>
                    <w:lastRenderedPageBreak/>
                    <w:t>Zero</w:t>
                  </w:r>
                </w:p>
              </w:tc>
              <w:tc>
                <w:tcPr>
                  <w:tcW w:w="2804" w:type="dxa"/>
                  <w:tcBorders>
                    <w:top w:val="single" w:sz="4" w:space="0" w:color="auto"/>
                    <w:left w:val="single" w:sz="4" w:space="0" w:color="auto"/>
                    <w:bottom w:val="single" w:sz="4" w:space="0" w:color="auto"/>
                    <w:right w:val="single" w:sz="4" w:space="0" w:color="auto"/>
                  </w:tcBorders>
                  <w:hideMark/>
                </w:tcPr>
                <w:p w14:paraId="37654BCD" w14:textId="77777777" w:rsidR="003E14AA" w:rsidRPr="003E14AA" w:rsidRDefault="003E14AA" w:rsidP="003E14AA">
                  <w:pPr>
                    <w:spacing w:after="60"/>
                    <w:rPr>
                      <w:iCs/>
                      <w:sz w:val="20"/>
                      <w:szCs w:val="20"/>
                    </w:rPr>
                  </w:pPr>
                  <w:r w:rsidRPr="003E14AA">
                    <w:rPr>
                      <w:sz w:val="20"/>
                      <w:szCs w:val="20"/>
                    </w:rPr>
                    <w:t>$4,500 or the effective VOLL, whichever is less.</w:t>
                  </w:r>
                </w:p>
              </w:tc>
            </w:tr>
          </w:tbl>
          <w:p w14:paraId="2D5A5D6B" w14:textId="77777777" w:rsidR="003E14AA" w:rsidRPr="003E14AA" w:rsidRDefault="003E14AA" w:rsidP="003E14AA">
            <w:pPr>
              <w:spacing w:before="240" w:after="240"/>
              <w:ind w:left="2160" w:hanging="720"/>
              <w:rPr>
                <w:szCs w:val="20"/>
              </w:rPr>
            </w:pPr>
            <w:r w:rsidRPr="003E14AA">
              <w:rPr>
                <w:szCs w:val="20"/>
              </w:rPr>
              <w:t xml:space="preserve">(iv) </w:t>
            </w:r>
            <w:r w:rsidRPr="003E14AA">
              <w:rPr>
                <w:szCs w:val="20"/>
              </w:rPr>
              <w:tab/>
              <w:t>For each Combined Cycle Generation Resource that was RUC-committed from one On-Line configuration in order to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3E14AA" w:rsidRPr="003E14AA" w14:paraId="1874714B" w14:textId="77777777" w:rsidTr="004D77CF">
              <w:trPr>
                <w:trHeight w:val="377"/>
              </w:trPr>
              <w:tc>
                <w:tcPr>
                  <w:tcW w:w="2739" w:type="dxa"/>
                  <w:tcBorders>
                    <w:top w:val="single" w:sz="4" w:space="0" w:color="auto"/>
                    <w:left w:val="single" w:sz="4" w:space="0" w:color="auto"/>
                    <w:bottom w:val="single" w:sz="4" w:space="0" w:color="auto"/>
                    <w:right w:val="single" w:sz="4" w:space="0" w:color="auto"/>
                  </w:tcBorders>
                  <w:hideMark/>
                </w:tcPr>
                <w:p w14:paraId="7EBE941B" w14:textId="77777777" w:rsidR="003E14AA" w:rsidRPr="003E14AA" w:rsidRDefault="003E14AA" w:rsidP="003E14AA">
                  <w:pPr>
                    <w:spacing w:after="120"/>
                    <w:rPr>
                      <w:b/>
                      <w:iCs/>
                      <w:sz w:val="20"/>
                      <w:szCs w:val="20"/>
                    </w:rPr>
                  </w:pPr>
                  <w:r w:rsidRPr="003E14AA">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hideMark/>
                </w:tcPr>
                <w:p w14:paraId="7044BF86" w14:textId="77777777" w:rsidR="003E14AA" w:rsidRPr="003E14AA" w:rsidRDefault="003E14AA" w:rsidP="003E14AA">
                  <w:pPr>
                    <w:spacing w:after="120"/>
                    <w:rPr>
                      <w:b/>
                      <w:iCs/>
                      <w:sz w:val="20"/>
                      <w:szCs w:val="20"/>
                    </w:rPr>
                  </w:pPr>
                  <w:r w:rsidRPr="003E14AA">
                    <w:rPr>
                      <w:b/>
                      <w:iCs/>
                      <w:sz w:val="20"/>
                      <w:szCs w:val="20"/>
                    </w:rPr>
                    <w:t>Price (per MWh)</w:t>
                  </w:r>
                </w:p>
              </w:tc>
            </w:tr>
            <w:tr w:rsidR="003E14AA" w:rsidRPr="003E14AA" w14:paraId="016CFB11" w14:textId="77777777" w:rsidTr="004D77CF">
              <w:trPr>
                <w:trHeight w:val="377"/>
              </w:trPr>
              <w:tc>
                <w:tcPr>
                  <w:tcW w:w="2739" w:type="dxa"/>
                  <w:tcBorders>
                    <w:top w:val="single" w:sz="4" w:space="0" w:color="auto"/>
                    <w:left w:val="single" w:sz="4" w:space="0" w:color="auto"/>
                    <w:bottom w:val="single" w:sz="4" w:space="0" w:color="auto"/>
                    <w:right w:val="single" w:sz="4" w:space="0" w:color="auto"/>
                  </w:tcBorders>
                  <w:hideMark/>
                </w:tcPr>
                <w:p w14:paraId="462AF63B" w14:textId="77777777" w:rsidR="003E14AA" w:rsidRPr="003E14AA" w:rsidRDefault="003E14AA" w:rsidP="003E14AA">
                  <w:pPr>
                    <w:spacing w:after="120"/>
                    <w:rPr>
                      <w:iCs/>
                      <w:sz w:val="20"/>
                      <w:szCs w:val="20"/>
                    </w:rPr>
                  </w:pPr>
                  <w:r w:rsidRPr="003E14AA">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hideMark/>
                </w:tcPr>
                <w:p w14:paraId="793500CF" w14:textId="77777777" w:rsidR="003E14AA" w:rsidRPr="003E14AA" w:rsidRDefault="003E14AA" w:rsidP="003E14AA">
                  <w:pPr>
                    <w:spacing w:after="120"/>
                    <w:rPr>
                      <w:iCs/>
                      <w:sz w:val="20"/>
                      <w:szCs w:val="20"/>
                    </w:rPr>
                  </w:pPr>
                  <w:ins w:id="714" w:author="Joint Commenters 013122" w:date="2022-01-25T08:51:00Z">
                    <w:r w:rsidRPr="003E14AA">
                      <w:rPr>
                        <w:iCs/>
                        <w:sz w:val="20"/>
                        <w:szCs w:val="20"/>
                      </w:rPr>
                      <w:t>$</w:t>
                    </w:r>
                  </w:ins>
                  <w:ins w:id="715" w:author="Joint Commenters 032422" w:date="2022-03-22T11:45:00Z">
                    <w:r w:rsidRPr="003E14AA">
                      <w:rPr>
                        <w:iCs/>
                        <w:sz w:val="20"/>
                        <w:szCs w:val="20"/>
                      </w:rPr>
                      <w:t>2</w:t>
                    </w:r>
                  </w:ins>
                  <w:ins w:id="716" w:author="TAC 033022" w:date="2022-03-30T11:31:00Z">
                    <w:r w:rsidRPr="003E14AA">
                      <w:rPr>
                        <w:iCs/>
                        <w:sz w:val="20"/>
                        <w:szCs w:val="20"/>
                      </w:rPr>
                      <w:t>5</w:t>
                    </w:r>
                  </w:ins>
                  <w:ins w:id="717" w:author="Joint Commenters 032422" w:date="2022-03-22T11:45:00Z">
                    <w:del w:id="718" w:author="TAC 033022" w:date="2022-03-30T11:31:00Z">
                      <w:r w:rsidRPr="003E14AA" w:rsidDel="00A6216E">
                        <w:rPr>
                          <w:iCs/>
                          <w:sz w:val="20"/>
                          <w:szCs w:val="20"/>
                        </w:rPr>
                        <w:delText>0</w:delText>
                      </w:r>
                    </w:del>
                    <w:r w:rsidRPr="003E14AA">
                      <w:rPr>
                        <w:iCs/>
                        <w:sz w:val="20"/>
                        <w:szCs w:val="20"/>
                      </w:rPr>
                      <w:t>0</w:t>
                    </w:r>
                  </w:ins>
                  <w:ins w:id="719" w:author="Joint Commenters 013122" w:date="2022-01-25T08:51:00Z">
                    <w:del w:id="720" w:author="Joint Commenters 032422" w:date="2022-03-22T11:45:00Z">
                      <w:r w:rsidRPr="003E14AA" w:rsidDel="0010313E">
                        <w:rPr>
                          <w:iCs/>
                          <w:sz w:val="20"/>
                          <w:szCs w:val="20"/>
                        </w:rPr>
                        <w:delText>75</w:delText>
                      </w:r>
                    </w:del>
                  </w:ins>
                  <w:ins w:id="721" w:author="ERCOT 120621" w:date="2021-12-02T08:24:00Z">
                    <w:del w:id="722" w:author="Joint Commenters 013122" w:date="2022-01-25T08:51:00Z">
                      <w:r w:rsidRPr="003E14AA" w:rsidDel="00FF0AA5">
                        <w:rPr>
                          <w:iCs/>
                          <w:sz w:val="20"/>
                          <w:szCs w:val="20"/>
                        </w:rPr>
                        <w:delText xml:space="preserve">Min(SWCAP, </w:delText>
                      </w:r>
                    </w:del>
                  </w:ins>
                  <w:del w:id="723" w:author="Joint Commenters 013122" w:date="2022-01-25T08:51:00Z">
                    <w:r w:rsidRPr="003E14AA" w:rsidDel="00FF0AA5">
                      <w:rPr>
                        <w:iCs/>
                        <w:sz w:val="20"/>
                        <w:szCs w:val="20"/>
                      </w:rPr>
                      <w:delText>$</w:delText>
                    </w:r>
                  </w:del>
                  <w:ins w:id="724" w:author="IMM 111921" w:date="2021-11-15T13:22:00Z">
                    <w:del w:id="725" w:author="Joint Commenters 013122" w:date="2022-01-25T08:51:00Z">
                      <w:r w:rsidRPr="003E14AA" w:rsidDel="00FF0AA5">
                        <w:rPr>
                          <w:iCs/>
                          <w:sz w:val="20"/>
                          <w:szCs w:val="20"/>
                        </w:rPr>
                        <w:delText>16*FIP + $5</w:delText>
                      </w:r>
                    </w:del>
                  </w:ins>
                  <w:ins w:id="726" w:author="ERCOT 120621" w:date="2021-12-02T08:24:00Z">
                    <w:del w:id="727" w:author="Joint Commenters 013122" w:date="2022-01-25T08:51:00Z">
                      <w:r w:rsidRPr="003E14AA" w:rsidDel="00FF0AA5">
                        <w:rPr>
                          <w:iCs/>
                          <w:sz w:val="20"/>
                          <w:szCs w:val="20"/>
                        </w:rPr>
                        <w:delText>)</w:delText>
                      </w:r>
                    </w:del>
                  </w:ins>
                  <w:ins w:id="728" w:author="IMM 111921" w:date="2021-11-15T13:22:00Z">
                    <w:del w:id="729" w:author="Joint Commenters 013122" w:date="2022-01-25T08:51:00Z">
                      <w:r w:rsidRPr="003E14AA" w:rsidDel="00FF0AA5">
                        <w:rPr>
                          <w:iCs/>
                          <w:sz w:val="20"/>
                          <w:szCs w:val="20"/>
                        </w:rPr>
                        <w:delText xml:space="preserve"> </w:delText>
                      </w:r>
                    </w:del>
                  </w:ins>
                  <w:ins w:id="730" w:author="IMM" w:date="2021-08-09T15:25:00Z">
                    <w:del w:id="731" w:author="IMM 111921" w:date="2021-11-15T13:22:00Z">
                      <w:r w:rsidRPr="003E14AA">
                        <w:rPr>
                          <w:iCs/>
                          <w:sz w:val="20"/>
                          <w:szCs w:val="20"/>
                        </w:rPr>
                        <w:delText>75</w:delText>
                      </w:r>
                    </w:del>
                  </w:ins>
                  <w:del w:id="732" w:author="IMM" w:date="2021-08-09T15:25:00Z">
                    <w:r w:rsidRPr="003E14AA">
                      <w:rPr>
                        <w:iCs/>
                        <w:sz w:val="20"/>
                        <w:szCs w:val="20"/>
                      </w:rPr>
                      <w:delText>1,500</w:delText>
                    </w:r>
                  </w:del>
                </w:p>
              </w:tc>
            </w:tr>
            <w:tr w:rsidR="003E14AA" w:rsidRPr="003E14AA" w14:paraId="788F07FB" w14:textId="77777777" w:rsidTr="004D77CF">
              <w:trPr>
                <w:trHeight w:val="377"/>
              </w:trPr>
              <w:tc>
                <w:tcPr>
                  <w:tcW w:w="2739" w:type="dxa"/>
                  <w:tcBorders>
                    <w:top w:val="single" w:sz="4" w:space="0" w:color="auto"/>
                    <w:left w:val="single" w:sz="4" w:space="0" w:color="auto"/>
                    <w:bottom w:val="single" w:sz="4" w:space="0" w:color="auto"/>
                    <w:right w:val="single" w:sz="4" w:space="0" w:color="auto"/>
                  </w:tcBorders>
                  <w:hideMark/>
                </w:tcPr>
                <w:p w14:paraId="4CE86403" w14:textId="77777777" w:rsidR="003E14AA" w:rsidRPr="003E14AA" w:rsidRDefault="003E14AA" w:rsidP="003E14AA">
                  <w:pPr>
                    <w:spacing w:after="120"/>
                    <w:rPr>
                      <w:iCs/>
                      <w:sz w:val="20"/>
                      <w:szCs w:val="20"/>
                    </w:rPr>
                  </w:pPr>
                  <w:r w:rsidRPr="003E14AA">
                    <w:rPr>
                      <w:iCs/>
                      <w:sz w:val="20"/>
                      <w:szCs w:val="20"/>
                    </w:rPr>
                    <w:t>Zero</w:t>
                  </w:r>
                </w:p>
              </w:tc>
              <w:tc>
                <w:tcPr>
                  <w:tcW w:w="3600" w:type="dxa"/>
                  <w:tcBorders>
                    <w:top w:val="single" w:sz="4" w:space="0" w:color="auto"/>
                    <w:left w:val="single" w:sz="4" w:space="0" w:color="auto"/>
                    <w:bottom w:val="single" w:sz="4" w:space="0" w:color="auto"/>
                    <w:right w:val="single" w:sz="4" w:space="0" w:color="auto"/>
                  </w:tcBorders>
                  <w:hideMark/>
                </w:tcPr>
                <w:p w14:paraId="0A51A0B5" w14:textId="77777777" w:rsidR="003E14AA" w:rsidRPr="003E14AA" w:rsidRDefault="003E14AA" w:rsidP="003E14AA">
                  <w:pPr>
                    <w:spacing w:after="120"/>
                    <w:rPr>
                      <w:iCs/>
                      <w:sz w:val="20"/>
                      <w:szCs w:val="20"/>
                    </w:rPr>
                  </w:pPr>
                  <w:ins w:id="733" w:author="Joint Commenters 013122" w:date="2022-01-25T08:51:00Z">
                    <w:r w:rsidRPr="003E14AA">
                      <w:rPr>
                        <w:iCs/>
                        <w:sz w:val="20"/>
                        <w:szCs w:val="20"/>
                      </w:rPr>
                      <w:t>$</w:t>
                    </w:r>
                  </w:ins>
                  <w:ins w:id="734" w:author="Joint Commenters 032422" w:date="2022-03-22T11:45:00Z">
                    <w:r w:rsidRPr="003E14AA">
                      <w:rPr>
                        <w:iCs/>
                        <w:sz w:val="20"/>
                        <w:szCs w:val="20"/>
                      </w:rPr>
                      <w:t>2</w:t>
                    </w:r>
                  </w:ins>
                  <w:ins w:id="735" w:author="TAC 033022" w:date="2022-03-30T11:31:00Z">
                    <w:r w:rsidRPr="003E14AA">
                      <w:rPr>
                        <w:iCs/>
                        <w:sz w:val="20"/>
                        <w:szCs w:val="20"/>
                      </w:rPr>
                      <w:t>5</w:t>
                    </w:r>
                  </w:ins>
                  <w:ins w:id="736" w:author="Joint Commenters 032422" w:date="2022-03-22T11:45:00Z">
                    <w:del w:id="737" w:author="TAC 033022" w:date="2022-03-30T11:31:00Z">
                      <w:r w:rsidRPr="003E14AA" w:rsidDel="00A6216E">
                        <w:rPr>
                          <w:iCs/>
                          <w:sz w:val="20"/>
                          <w:szCs w:val="20"/>
                        </w:rPr>
                        <w:delText>0</w:delText>
                      </w:r>
                    </w:del>
                    <w:r w:rsidRPr="003E14AA">
                      <w:rPr>
                        <w:iCs/>
                        <w:sz w:val="20"/>
                        <w:szCs w:val="20"/>
                      </w:rPr>
                      <w:t>0</w:t>
                    </w:r>
                  </w:ins>
                  <w:ins w:id="738" w:author="Joint Commenters 013122" w:date="2022-01-25T08:51:00Z">
                    <w:del w:id="739" w:author="Joint Commenters 032422" w:date="2022-03-22T11:45:00Z">
                      <w:r w:rsidRPr="003E14AA" w:rsidDel="0010313E">
                        <w:rPr>
                          <w:iCs/>
                          <w:sz w:val="20"/>
                          <w:szCs w:val="20"/>
                        </w:rPr>
                        <w:delText>75</w:delText>
                      </w:r>
                    </w:del>
                  </w:ins>
                  <w:ins w:id="740" w:author="ERCOT 120621" w:date="2021-12-02T08:24:00Z">
                    <w:del w:id="741" w:author="Joint Commenters 013122" w:date="2022-01-25T08:51:00Z">
                      <w:r w:rsidRPr="003E14AA" w:rsidDel="00FF0AA5">
                        <w:rPr>
                          <w:iCs/>
                          <w:sz w:val="20"/>
                          <w:szCs w:val="20"/>
                        </w:rPr>
                        <w:delText xml:space="preserve">Min(SWCAP, </w:delText>
                      </w:r>
                    </w:del>
                  </w:ins>
                  <w:del w:id="742" w:author="Joint Commenters 013122" w:date="2022-01-25T08:51:00Z">
                    <w:r w:rsidRPr="003E14AA" w:rsidDel="00FF0AA5">
                      <w:rPr>
                        <w:iCs/>
                        <w:sz w:val="20"/>
                        <w:szCs w:val="20"/>
                      </w:rPr>
                      <w:delText>$</w:delText>
                    </w:r>
                  </w:del>
                  <w:ins w:id="743" w:author="IMM 111921" w:date="2021-11-15T13:22:00Z">
                    <w:del w:id="744" w:author="Joint Commenters 013122" w:date="2022-01-25T08:51:00Z">
                      <w:r w:rsidRPr="003E14AA" w:rsidDel="00FF0AA5">
                        <w:rPr>
                          <w:iCs/>
                          <w:sz w:val="20"/>
                          <w:szCs w:val="20"/>
                        </w:rPr>
                        <w:delText>16*FIP + $5</w:delText>
                      </w:r>
                    </w:del>
                  </w:ins>
                  <w:ins w:id="745" w:author="ERCOT 120621" w:date="2021-12-02T08:24:00Z">
                    <w:del w:id="746" w:author="Joint Commenters 013122" w:date="2022-01-25T08:51:00Z">
                      <w:r w:rsidRPr="003E14AA" w:rsidDel="00FF0AA5">
                        <w:rPr>
                          <w:iCs/>
                          <w:sz w:val="20"/>
                          <w:szCs w:val="20"/>
                        </w:rPr>
                        <w:delText>)</w:delText>
                      </w:r>
                    </w:del>
                  </w:ins>
                  <w:ins w:id="747" w:author="IMM 111921" w:date="2021-11-15T13:22:00Z">
                    <w:del w:id="748" w:author="Joint Commenters 013122" w:date="2022-01-25T08:51:00Z">
                      <w:r w:rsidRPr="003E14AA" w:rsidDel="00FF0AA5">
                        <w:rPr>
                          <w:iCs/>
                          <w:sz w:val="20"/>
                          <w:szCs w:val="20"/>
                        </w:rPr>
                        <w:delText xml:space="preserve"> </w:delText>
                      </w:r>
                    </w:del>
                  </w:ins>
                  <w:ins w:id="749" w:author="IMM" w:date="2021-08-09T15:25:00Z">
                    <w:del w:id="750" w:author="IMM 111921" w:date="2021-11-15T13:22:00Z">
                      <w:r w:rsidRPr="003E14AA">
                        <w:rPr>
                          <w:iCs/>
                          <w:sz w:val="20"/>
                          <w:szCs w:val="20"/>
                        </w:rPr>
                        <w:delText>75</w:delText>
                      </w:r>
                    </w:del>
                  </w:ins>
                  <w:del w:id="751" w:author="IMM" w:date="2021-08-09T15:25:00Z">
                    <w:r w:rsidRPr="003E14AA">
                      <w:rPr>
                        <w:iCs/>
                        <w:sz w:val="20"/>
                        <w:szCs w:val="20"/>
                      </w:rPr>
                      <w:delText>1,500</w:delText>
                    </w:r>
                  </w:del>
                </w:p>
              </w:tc>
            </w:tr>
          </w:tbl>
          <w:p w14:paraId="22322C49" w14:textId="77777777" w:rsidR="003E14AA" w:rsidRPr="003E14AA" w:rsidRDefault="003E14AA" w:rsidP="003E14AA">
            <w:pPr>
              <w:spacing w:before="240" w:after="240"/>
              <w:ind w:left="2160" w:hanging="720"/>
              <w:rPr>
                <w:szCs w:val="20"/>
              </w:rPr>
            </w:pPr>
            <w:r w:rsidRPr="003E14AA">
              <w:rPr>
                <w:szCs w:val="20"/>
              </w:rPr>
              <w:t xml:space="preserve">(v) </w:t>
            </w:r>
            <w:r w:rsidRPr="003E14AA">
              <w:rPr>
                <w:szCs w:val="20"/>
              </w:rPr>
              <w:tab/>
              <w:t>For each Combined Cycle Generation Resource that was RUC-committed from one On-Line configuration in order to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3E14AA" w:rsidRPr="003E14AA" w14:paraId="3815121E" w14:textId="77777777" w:rsidTr="004D77CF">
              <w:trPr>
                <w:trHeight w:val="350"/>
              </w:trPr>
              <w:tc>
                <w:tcPr>
                  <w:tcW w:w="3279" w:type="dxa"/>
                  <w:tcBorders>
                    <w:top w:val="single" w:sz="4" w:space="0" w:color="auto"/>
                    <w:left w:val="single" w:sz="4" w:space="0" w:color="auto"/>
                    <w:bottom w:val="single" w:sz="4" w:space="0" w:color="auto"/>
                    <w:right w:val="single" w:sz="4" w:space="0" w:color="auto"/>
                  </w:tcBorders>
                  <w:hideMark/>
                </w:tcPr>
                <w:p w14:paraId="79D9A8FC" w14:textId="77777777" w:rsidR="003E14AA" w:rsidRPr="003E14AA" w:rsidRDefault="003E14AA" w:rsidP="003E14AA">
                  <w:pPr>
                    <w:spacing w:after="120"/>
                    <w:rPr>
                      <w:b/>
                      <w:iCs/>
                      <w:sz w:val="20"/>
                      <w:szCs w:val="20"/>
                    </w:rPr>
                  </w:pPr>
                  <w:r w:rsidRPr="003E14AA">
                    <w:rPr>
                      <w:b/>
                      <w:iCs/>
                      <w:sz w:val="20"/>
                      <w:szCs w:val="20"/>
                    </w:rPr>
                    <w:t>MW</w:t>
                  </w:r>
                </w:p>
              </w:tc>
              <w:tc>
                <w:tcPr>
                  <w:tcW w:w="3060" w:type="dxa"/>
                  <w:tcBorders>
                    <w:top w:val="single" w:sz="4" w:space="0" w:color="auto"/>
                    <w:left w:val="single" w:sz="4" w:space="0" w:color="auto"/>
                    <w:bottom w:val="single" w:sz="4" w:space="0" w:color="auto"/>
                    <w:right w:val="single" w:sz="4" w:space="0" w:color="auto"/>
                  </w:tcBorders>
                  <w:hideMark/>
                </w:tcPr>
                <w:p w14:paraId="2E34BBCA" w14:textId="77777777" w:rsidR="003E14AA" w:rsidRPr="003E14AA" w:rsidRDefault="003E14AA" w:rsidP="003E14AA">
                  <w:pPr>
                    <w:spacing w:after="120"/>
                    <w:rPr>
                      <w:b/>
                      <w:iCs/>
                      <w:sz w:val="20"/>
                      <w:szCs w:val="20"/>
                    </w:rPr>
                  </w:pPr>
                  <w:r w:rsidRPr="003E14AA">
                    <w:rPr>
                      <w:b/>
                      <w:iCs/>
                      <w:sz w:val="20"/>
                      <w:szCs w:val="20"/>
                    </w:rPr>
                    <w:t>Price (per MWh)</w:t>
                  </w:r>
                </w:p>
              </w:tc>
            </w:tr>
            <w:tr w:rsidR="003E14AA" w:rsidRPr="003E14AA" w14:paraId="722E5541" w14:textId="77777777" w:rsidTr="004D77CF">
              <w:trPr>
                <w:trHeight w:val="345"/>
              </w:trPr>
              <w:tc>
                <w:tcPr>
                  <w:tcW w:w="3279" w:type="dxa"/>
                  <w:tcBorders>
                    <w:top w:val="single" w:sz="4" w:space="0" w:color="auto"/>
                    <w:left w:val="single" w:sz="4" w:space="0" w:color="auto"/>
                    <w:bottom w:val="single" w:sz="4" w:space="0" w:color="auto"/>
                    <w:right w:val="single" w:sz="4" w:space="0" w:color="auto"/>
                  </w:tcBorders>
                  <w:hideMark/>
                </w:tcPr>
                <w:p w14:paraId="1B64EBA8" w14:textId="77777777" w:rsidR="003E14AA" w:rsidRPr="003E14AA" w:rsidRDefault="003E14AA" w:rsidP="003E14AA">
                  <w:pPr>
                    <w:spacing w:after="60"/>
                    <w:rPr>
                      <w:iCs/>
                      <w:sz w:val="20"/>
                      <w:szCs w:val="20"/>
                    </w:rPr>
                  </w:pPr>
                  <w:r w:rsidRPr="003E14AA">
                    <w:rPr>
                      <w:iCs/>
                      <w:sz w:val="20"/>
                      <w:szCs w:val="20"/>
                    </w:rPr>
                    <w:t>HSL of RUC-committed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09B14EF2" w14:textId="77777777" w:rsidR="003E14AA" w:rsidRPr="003E14AA" w:rsidRDefault="003E14AA" w:rsidP="003E14AA">
                  <w:pPr>
                    <w:spacing w:after="60"/>
                    <w:rPr>
                      <w:iCs/>
                      <w:sz w:val="20"/>
                      <w:szCs w:val="20"/>
                    </w:rPr>
                  </w:pPr>
                  <w:r w:rsidRPr="003E14AA">
                    <w:rPr>
                      <w:iCs/>
                      <w:sz w:val="20"/>
                      <w:szCs w:val="20"/>
                    </w:rPr>
                    <w:t xml:space="preserve">Greater of </w:t>
                  </w:r>
                  <w:ins w:id="752" w:author="Joint Commenters 013122" w:date="2022-01-25T08:52:00Z">
                    <w:r w:rsidRPr="003E14AA">
                      <w:rPr>
                        <w:iCs/>
                        <w:sz w:val="20"/>
                        <w:szCs w:val="20"/>
                      </w:rPr>
                      <w:t>$</w:t>
                    </w:r>
                  </w:ins>
                  <w:ins w:id="753" w:author="Joint Commenters 032422" w:date="2022-03-22T11:45:00Z">
                    <w:r w:rsidRPr="003E14AA">
                      <w:rPr>
                        <w:iCs/>
                        <w:sz w:val="20"/>
                        <w:szCs w:val="20"/>
                      </w:rPr>
                      <w:t>2</w:t>
                    </w:r>
                  </w:ins>
                  <w:ins w:id="754" w:author="TAC 033022" w:date="2022-03-30T11:31:00Z">
                    <w:r w:rsidRPr="003E14AA">
                      <w:rPr>
                        <w:iCs/>
                        <w:sz w:val="20"/>
                        <w:szCs w:val="20"/>
                      </w:rPr>
                      <w:t>5</w:t>
                    </w:r>
                  </w:ins>
                  <w:ins w:id="755" w:author="Joint Commenters 032422" w:date="2022-03-22T11:45:00Z">
                    <w:del w:id="756" w:author="TAC 033022" w:date="2022-03-30T11:31:00Z">
                      <w:r w:rsidRPr="003E14AA" w:rsidDel="00A6216E">
                        <w:rPr>
                          <w:iCs/>
                          <w:sz w:val="20"/>
                          <w:szCs w:val="20"/>
                        </w:rPr>
                        <w:delText>0</w:delText>
                      </w:r>
                    </w:del>
                    <w:r w:rsidRPr="003E14AA">
                      <w:rPr>
                        <w:iCs/>
                        <w:sz w:val="20"/>
                        <w:szCs w:val="20"/>
                      </w:rPr>
                      <w:t>0</w:t>
                    </w:r>
                  </w:ins>
                  <w:ins w:id="757" w:author="Joint Commenters 013122" w:date="2022-01-25T08:52:00Z">
                    <w:del w:id="758" w:author="Joint Commenters 032422" w:date="2022-03-22T11:45:00Z">
                      <w:r w:rsidRPr="003E14AA" w:rsidDel="0010313E">
                        <w:rPr>
                          <w:iCs/>
                          <w:sz w:val="20"/>
                          <w:szCs w:val="20"/>
                        </w:rPr>
                        <w:delText>75</w:delText>
                      </w:r>
                    </w:del>
                  </w:ins>
                  <w:ins w:id="759" w:author="ERCOT 120621" w:date="2021-12-02T08:24:00Z">
                    <w:del w:id="760" w:author="Joint Commenters 013122" w:date="2022-01-25T08:52:00Z">
                      <w:r w:rsidRPr="003E14AA" w:rsidDel="00FF0AA5">
                        <w:rPr>
                          <w:iCs/>
                          <w:sz w:val="20"/>
                          <w:szCs w:val="20"/>
                        </w:rPr>
                        <w:delText xml:space="preserve">Min(SWCAP, </w:delText>
                      </w:r>
                    </w:del>
                  </w:ins>
                  <w:del w:id="761" w:author="Joint Commenters 013122" w:date="2022-01-25T08:52:00Z">
                    <w:r w:rsidRPr="003E14AA" w:rsidDel="00FF0AA5">
                      <w:rPr>
                        <w:iCs/>
                        <w:sz w:val="20"/>
                        <w:szCs w:val="20"/>
                      </w:rPr>
                      <w:delText>$</w:delText>
                    </w:r>
                  </w:del>
                  <w:ins w:id="762" w:author="IMM 111921" w:date="2021-11-15T13:22:00Z">
                    <w:del w:id="763" w:author="Joint Commenters 013122" w:date="2022-01-25T08:52:00Z">
                      <w:r w:rsidRPr="003E14AA" w:rsidDel="00FF0AA5">
                        <w:rPr>
                          <w:iCs/>
                          <w:sz w:val="20"/>
                          <w:szCs w:val="20"/>
                        </w:rPr>
                        <w:delText>16*FIP + $5</w:delText>
                      </w:r>
                    </w:del>
                  </w:ins>
                  <w:ins w:id="764" w:author="ERCOT 120621" w:date="2021-12-02T08:24:00Z">
                    <w:del w:id="765" w:author="Joint Commenters 013122" w:date="2022-01-25T08:52:00Z">
                      <w:r w:rsidRPr="003E14AA" w:rsidDel="00FF0AA5">
                        <w:rPr>
                          <w:iCs/>
                          <w:sz w:val="20"/>
                          <w:szCs w:val="20"/>
                        </w:rPr>
                        <w:delText>)</w:delText>
                      </w:r>
                    </w:del>
                  </w:ins>
                  <w:ins w:id="766" w:author="IMM 111921" w:date="2021-11-15T13:22:00Z">
                    <w:del w:id="767" w:author="Joint Commenters 013122" w:date="2022-01-25T08:52:00Z">
                      <w:r w:rsidRPr="003E14AA" w:rsidDel="00FF0AA5">
                        <w:rPr>
                          <w:iCs/>
                          <w:sz w:val="20"/>
                          <w:szCs w:val="20"/>
                        </w:rPr>
                        <w:delText xml:space="preserve"> </w:delText>
                      </w:r>
                    </w:del>
                  </w:ins>
                  <w:ins w:id="768" w:author="IMM" w:date="2021-08-09T15:25:00Z">
                    <w:del w:id="769" w:author="IMM 111921" w:date="2021-11-15T13:22:00Z">
                      <w:r w:rsidRPr="003E14AA">
                        <w:rPr>
                          <w:iCs/>
                          <w:sz w:val="20"/>
                          <w:szCs w:val="20"/>
                        </w:rPr>
                        <w:delText>75</w:delText>
                      </w:r>
                    </w:del>
                  </w:ins>
                  <w:del w:id="770" w:author="IMM" w:date="2021-08-09T15:25:00Z">
                    <w:r w:rsidRPr="003E14AA">
                      <w:rPr>
                        <w:iCs/>
                        <w:sz w:val="20"/>
                        <w:szCs w:val="20"/>
                      </w:rPr>
                      <w:delText>1,500</w:delText>
                    </w:r>
                  </w:del>
                  <w:r w:rsidRPr="003E14AA">
                    <w:rPr>
                      <w:iCs/>
                      <w:sz w:val="20"/>
                      <w:szCs w:val="20"/>
                    </w:rPr>
                    <w:t xml:space="preserve"> or price associated with the highest MW in QSE submitted Energy Offer Curve</w:t>
                  </w:r>
                </w:p>
              </w:tc>
            </w:tr>
            <w:tr w:rsidR="003E14AA" w:rsidRPr="003E14AA" w14:paraId="1146A3CB" w14:textId="77777777" w:rsidTr="004D77CF">
              <w:trPr>
                <w:trHeight w:val="615"/>
              </w:trPr>
              <w:tc>
                <w:tcPr>
                  <w:tcW w:w="3279" w:type="dxa"/>
                  <w:tcBorders>
                    <w:top w:val="single" w:sz="4" w:space="0" w:color="auto"/>
                    <w:left w:val="single" w:sz="4" w:space="0" w:color="auto"/>
                    <w:bottom w:val="single" w:sz="4" w:space="0" w:color="auto"/>
                    <w:right w:val="single" w:sz="4" w:space="0" w:color="auto"/>
                  </w:tcBorders>
                  <w:hideMark/>
                </w:tcPr>
                <w:p w14:paraId="7689996B" w14:textId="77777777" w:rsidR="003E14AA" w:rsidRPr="003E14AA" w:rsidRDefault="003E14AA" w:rsidP="003E14AA">
                  <w:pPr>
                    <w:spacing w:after="60"/>
                    <w:rPr>
                      <w:iCs/>
                      <w:sz w:val="20"/>
                      <w:szCs w:val="20"/>
                    </w:rPr>
                  </w:pPr>
                  <w:r w:rsidRPr="003E14AA">
                    <w:rPr>
                      <w:iCs/>
                      <w:sz w:val="20"/>
                      <w:szCs w:val="20"/>
                    </w:rPr>
                    <w:t>Energy Offer Curve for MW at and above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17CF92FD" w14:textId="77777777" w:rsidR="003E14AA" w:rsidRPr="003E14AA" w:rsidRDefault="003E14AA" w:rsidP="003E14AA">
                  <w:pPr>
                    <w:spacing w:after="60"/>
                    <w:rPr>
                      <w:iCs/>
                      <w:sz w:val="20"/>
                      <w:szCs w:val="20"/>
                    </w:rPr>
                  </w:pPr>
                  <w:r w:rsidRPr="003E14AA">
                    <w:rPr>
                      <w:iCs/>
                      <w:sz w:val="20"/>
                      <w:szCs w:val="20"/>
                    </w:rPr>
                    <w:t xml:space="preserve">Greater of </w:t>
                  </w:r>
                  <w:ins w:id="771" w:author="Joint Commenters 013122" w:date="2022-01-25T08:52:00Z">
                    <w:r w:rsidRPr="003E14AA">
                      <w:rPr>
                        <w:iCs/>
                        <w:sz w:val="20"/>
                        <w:szCs w:val="20"/>
                      </w:rPr>
                      <w:t>$</w:t>
                    </w:r>
                  </w:ins>
                  <w:ins w:id="772" w:author="Joint Commenters 032422" w:date="2022-03-22T11:45:00Z">
                    <w:r w:rsidRPr="003E14AA">
                      <w:rPr>
                        <w:iCs/>
                        <w:sz w:val="20"/>
                        <w:szCs w:val="20"/>
                      </w:rPr>
                      <w:t>2</w:t>
                    </w:r>
                  </w:ins>
                  <w:ins w:id="773" w:author="TAC 033022" w:date="2022-03-30T11:31:00Z">
                    <w:r w:rsidRPr="003E14AA">
                      <w:rPr>
                        <w:iCs/>
                        <w:sz w:val="20"/>
                        <w:szCs w:val="20"/>
                      </w:rPr>
                      <w:t>5</w:t>
                    </w:r>
                  </w:ins>
                  <w:ins w:id="774" w:author="Joint Commenters 032422" w:date="2022-03-22T11:45:00Z">
                    <w:del w:id="775" w:author="TAC 033022" w:date="2022-03-30T11:31:00Z">
                      <w:r w:rsidRPr="003E14AA" w:rsidDel="00A6216E">
                        <w:rPr>
                          <w:iCs/>
                          <w:sz w:val="20"/>
                          <w:szCs w:val="20"/>
                        </w:rPr>
                        <w:delText>0</w:delText>
                      </w:r>
                    </w:del>
                    <w:r w:rsidRPr="003E14AA">
                      <w:rPr>
                        <w:iCs/>
                        <w:sz w:val="20"/>
                        <w:szCs w:val="20"/>
                      </w:rPr>
                      <w:t>0</w:t>
                    </w:r>
                  </w:ins>
                  <w:ins w:id="776" w:author="Joint Commenters 013122" w:date="2022-01-25T08:52:00Z">
                    <w:del w:id="777" w:author="Joint Commenters 032422" w:date="2022-03-22T11:45:00Z">
                      <w:r w:rsidRPr="003E14AA" w:rsidDel="0010313E">
                        <w:rPr>
                          <w:iCs/>
                          <w:sz w:val="20"/>
                          <w:szCs w:val="20"/>
                        </w:rPr>
                        <w:delText>75</w:delText>
                      </w:r>
                    </w:del>
                  </w:ins>
                  <w:ins w:id="778" w:author="ERCOT 120621" w:date="2021-12-02T08:24:00Z">
                    <w:del w:id="779" w:author="Joint Commenters 013122" w:date="2022-01-25T08:52:00Z">
                      <w:r w:rsidRPr="003E14AA" w:rsidDel="00FF0AA5">
                        <w:rPr>
                          <w:iCs/>
                          <w:sz w:val="20"/>
                          <w:szCs w:val="20"/>
                        </w:rPr>
                        <w:delText xml:space="preserve">Min(SWCAP, </w:delText>
                      </w:r>
                    </w:del>
                  </w:ins>
                  <w:del w:id="780" w:author="Joint Commenters 013122" w:date="2022-01-25T08:52:00Z">
                    <w:r w:rsidRPr="003E14AA" w:rsidDel="00FF0AA5">
                      <w:rPr>
                        <w:iCs/>
                        <w:sz w:val="20"/>
                        <w:szCs w:val="20"/>
                      </w:rPr>
                      <w:delText>$</w:delText>
                    </w:r>
                  </w:del>
                  <w:ins w:id="781" w:author="IMM 111921" w:date="2021-11-15T13:22:00Z">
                    <w:del w:id="782" w:author="Joint Commenters 013122" w:date="2022-01-25T08:52:00Z">
                      <w:r w:rsidRPr="003E14AA" w:rsidDel="00FF0AA5">
                        <w:rPr>
                          <w:iCs/>
                          <w:sz w:val="20"/>
                          <w:szCs w:val="20"/>
                        </w:rPr>
                        <w:delText>16*FIP + $5</w:delText>
                      </w:r>
                    </w:del>
                  </w:ins>
                  <w:ins w:id="783" w:author="ERCOT 120621" w:date="2021-12-02T08:24:00Z">
                    <w:del w:id="784" w:author="Joint Commenters 013122" w:date="2022-01-25T08:52:00Z">
                      <w:r w:rsidRPr="003E14AA" w:rsidDel="00FF0AA5">
                        <w:rPr>
                          <w:iCs/>
                          <w:sz w:val="20"/>
                          <w:szCs w:val="20"/>
                        </w:rPr>
                        <w:delText>)</w:delText>
                      </w:r>
                    </w:del>
                  </w:ins>
                  <w:ins w:id="785" w:author="IMM 111921" w:date="2021-11-15T13:22:00Z">
                    <w:r w:rsidRPr="003E14AA">
                      <w:rPr>
                        <w:iCs/>
                        <w:sz w:val="20"/>
                        <w:szCs w:val="20"/>
                      </w:rPr>
                      <w:t xml:space="preserve"> </w:t>
                    </w:r>
                  </w:ins>
                  <w:ins w:id="786" w:author="IMM" w:date="2021-08-09T15:25:00Z">
                    <w:del w:id="787" w:author="IMM 111921" w:date="2021-11-15T13:22:00Z">
                      <w:r w:rsidRPr="003E14AA">
                        <w:rPr>
                          <w:iCs/>
                          <w:sz w:val="20"/>
                          <w:szCs w:val="20"/>
                        </w:rPr>
                        <w:delText>75</w:delText>
                      </w:r>
                    </w:del>
                  </w:ins>
                  <w:del w:id="788" w:author="IMM" w:date="2021-08-09T15:25:00Z">
                    <w:r w:rsidRPr="003E14AA">
                      <w:rPr>
                        <w:iCs/>
                        <w:sz w:val="20"/>
                        <w:szCs w:val="20"/>
                      </w:rPr>
                      <w:delText>1,500</w:delText>
                    </w:r>
                  </w:del>
                  <w:r w:rsidRPr="003E14AA">
                    <w:rPr>
                      <w:iCs/>
                      <w:sz w:val="20"/>
                      <w:szCs w:val="20"/>
                    </w:rPr>
                    <w:t xml:space="preserve"> or the QSE submitted Energy Offer Curve</w:t>
                  </w:r>
                </w:p>
              </w:tc>
            </w:tr>
            <w:tr w:rsidR="003E14AA" w:rsidRPr="003E14AA" w14:paraId="5B9DCECD" w14:textId="77777777" w:rsidTr="004D77CF">
              <w:trPr>
                <w:trHeight w:val="615"/>
              </w:trPr>
              <w:tc>
                <w:tcPr>
                  <w:tcW w:w="3279" w:type="dxa"/>
                  <w:tcBorders>
                    <w:top w:val="single" w:sz="4" w:space="0" w:color="auto"/>
                    <w:left w:val="single" w:sz="4" w:space="0" w:color="auto"/>
                    <w:bottom w:val="single" w:sz="4" w:space="0" w:color="auto"/>
                    <w:right w:val="single" w:sz="4" w:space="0" w:color="auto"/>
                  </w:tcBorders>
                  <w:hideMark/>
                </w:tcPr>
                <w:p w14:paraId="5E0658D8" w14:textId="77777777" w:rsidR="003E14AA" w:rsidRPr="003E14AA" w:rsidRDefault="003E14AA" w:rsidP="003E14AA">
                  <w:pPr>
                    <w:spacing w:after="60"/>
                    <w:rPr>
                      <w:iCs/>
                      <w:sz w:val="20"/>
                      <w:szCs w:val="20"/>
                    </w:rPr>
                  </w:pPr>
                  <w:r w:rsidRPr="003E14AA">
                    <w:rPr>
                      <w:iCs/>
                      <w:sz w:val="20"/>
                      <w:szCs w:val="20"/>
                    </w:rPr>
                    <w:t xml:space="preserve">HSL of QSE-committed configuration (if more than highest MW in Energy Offer Curve and price associated with highest MW in Energy Offer Curve is less than </w:t>
                  </w:r>
                  <w:ins w:id="789" w:author="Joint Commenters 013122" w:date="2022-01-25T08:52:00Z">
                    <w:r w:rsidRPr="003E14AA">
                      <w:rPr>
                        <w:iCs/>
                        <w:sz w:val="20"/>
                        <w:szCs w:val="20"/>
                      </w:rPr>
                      <w:t>$</w:t>
                    </w:r>
                  </w:ins>
                  <w:ins w:id="790" w:author="Joint Commenters 032422" w:date="2022-03-22T11:45:00Z">
                    <w:r w:rsidRPr="003E14AA">
                      <w:rPr>
                        <w:iCs/>
                        <w:sz w:val="20"/>
                        <w:szCs w:val="20"/>
                      </w:rPr>
                      <w:t>2</w:t>
                    </w:r>
                  </w:ins>
                  <w:ins w:id="791" w:author="TAC 033022" w:date="2022-03-30T11:31:00Z">
                    <w:r w:rsidRPr="003E14AA">
                      <w:rPr>
                        <w:iCs/>
                        <w:sz w:val="20"/>
                        <w:szCs w:val="20"/>
                      </w:rPr>
                      <w:t>5</w:t>
                    </w:r>
                  </w:ins>
                  <w:ins w:id="792" w:author="Joint Commenters 032422" w:date="2022-03-22T11:45:00Z">
                    <w:del w:id="793" w:author="TAC 033022" w:date="2022-03-30T11:31:00Z">
                      <w:r w:rsidRPr="003E14AA" w:rsidDel="00A6216E">
                        <w:rPr>
                          <w:iCs/>
                          <w:sz w:val="20"/>
                          <w:szCs w:val="20"/>
                        </w:rPr>
                        <w:delText>0</w:delText>
                      </w:r>
                    </w:del>
                    <w:r w:rsidRPr="003E14AA">
                      <w:rPr>
                        <w:iCs/>
                        <w:sz w:val="20"/>
                        <w:szCs w:val="20"/>
                      </w:rPr>
                      <w:t>0</w:t>
                    </w:r>
                  </w:ins>
                  <w:ins w:id="794" w:author="Joint Commenters 013122" w:date="2022-01-25T08:52:00Z">
                    <w:del w:id="795" w:author="Joint Commenters 032422" w:date="2022-03-22T11:45:00Z">
                      <w:r w:rsidRPr="003E14AA" w:rsidDel="0010313E">
                        <w:rPr>
                          <w:iCs/>
                          <w:sz w:val="20"/>
                          <w:szCs w:val="20"/>
                        </w:rPr>
                        <w:delText>75</w:delText>
                      </w:r>
                    </w:del>
                  </w:ins>
                  <w:ins w:id="796" w:author="ERCOT 120621" w:date="2021-12-02T08:24:00Z">
                    <w:del w:id="797" w:author="Joint Commenters 013122" w:date="2022-01-25T08:52:00Z">
                      <w:r w:rsidRPr="003E14AA" w:rsidDel="00FF0AA5">
                        <w:rPr>
                          <w:iCs/>
                          <w:sz w:val="20"/>
                          <w:szCs w:val="20"/>
                        </w:rPr>
                        <w:delText xml:space="preserve">Min(SWCAP, </w:delText>
                      </w:r>
                    </w:del>
                  </w:ins>
                  <w:del w:id="798" w:author="Joint Commenters 013122" w:date="2022-01-25T08:52:00Z">
                    <w:r w:rsidRPr="003E14AA" w:rsidDel="00FF0AA5">
                      <w:rPr>
                        <w:iCs/>
                        <w:sz w:val="20"/>
                        <w:szCs w:val="20"/>
                      </w:rPr>
                      <w:delText>$</w:delText>
                    </w:r>
                  </w:del>
                  <w:ins w:id="799" w:author="IMM 111921" w:date="2021-11-15T13:37:00Z">
                    <w:del w:id="800" w:author="Joint Commenters 013122" w:date="2022-01-25T08:52:00Z">
                      <w:r w:rsidRPr="003E14AA" w:rsidDel="00FF0AA5">
                        <w:rPr>
                          <w:iCs/>
                          <w:sz w:val="20"/>
                          <w:szCs w:val="20"/>
                        </w:rPr>
                        <w:delText>16*FIP + $5</w:delText>
                      </w:r>
                    </w:del>
                  </w:ins>
                  <w:ins w:id="801" w:author="ERCOT 120621" w:date="2021-12-02T08:24:00Z">
                    <w:del w:id="802" w:author="Joint Commenters 013122" w:date="2022-01-25T08:52:00Z">
                      <w:r w:rsidRPr="003E14AA" w:rsidDel="00FF0AA5">
                        <w:rPr>
                          <w:iCs/>
                          <w:sz w:val="20"/>
                          <w:szCs w:val="20"/>
                        </w:rPr>
                        <w:delText>)</w:delText>
                      </w:r>
                    </w:del>
                  </w:ins>
                  <w:ins w:id="803" w:author="IMM 111921" w:date="2021-11-15T13:37:00Z">
                    <w:r w:rsidRPr="003E14AA">
                      <w:rPr>
                        <w:iCs/>
                        <w:sz w:val="20"/>
                        <w:szCs w:val="20"/>
                      </w:rPr>
                      <w:t xml:space="preserve"> </w:t>
                    </w:r>
                  </w:ins>
                  <w:ins w:id="804" w:author="IMM" w:date="2021-08-09T15:26:00Z">
                    <w:del w:id="805" w:author="IMM 111921" w:date="2021-11-15T13:37:00Z">
                      <w:r w:rsidRPr="003E14AA">
                        <w:rPr>
                          <w:iCs/>
                          <w:sz w:val="20"/>
                          <w:szCs w:val="20"/>
                        </w:rPr>
                        <w:delText>75</w:delText>
                      </w:r>
                    </w:del>
                  </w:ins>
                  <w:del w:id="806" w:author="IMM" w:date="2021-08-09T15:26:00Z">
                    <w:r w:rsidRPr="003E14AA">
                      <w:rPr>
                        <w:iCs/>
                        <w:sz w:val="20"/>
                        <w:szCs w:val="20"/>
                      </w:rPr>
                      <w:delText>1,500</w:delText>
                    </w:r>
                  </w:del>
                  <w:r w:rsidRPr="003E14AA">
                    <w:rPr>
                      <w:iCs/>
                      <w:sz w:val="20"/>
                      <w:szCs w:val="20"/>
                    </w:rPr>
                    <w:t>)</w:t>
                  </w:r>
                </w:p>
              </w:tc>
              <w:tc>
                <w:tcPr>
                  <w:tcW w:w="3060" w:type="dxa"/>
                  <w:tcBorders>
                    <w:top w:val="single" w:sz="4" w:space="0" w:color="auto"/>
                    <w:left w:val="single" w:sz="4" w:space="0" w:color="auto"/>
                    <w:bottom w:val="single" w:sz="4" w:space="0" w:color="auto"/>
                    <w:right w:val="single" w:sz="4" w:space="0" w:color="auto"/>
                  </w:tcBorders>
                  <w:hideMark/>
                </w:tcPr>
                <w:p w14:paraId="348B35DA" w14:textId="77777777" w:rsidR="003E14AA" w:rsidRPr="003E14AA" w:rsidRDefault="003E14AA" w:rsidP="003E14AA">
                  <w:pPr>
                    <w:spacing w:after="60"/>
                    <w:rPr>
                      <w:iCs/>
                      <w:sz w:val="20"/>
                      <w:szCs w:val="20"/>
                    </w:rPr>
                  </w:pPr>
                  <w:ins w:id="807" w:author="Joint Commenters 013122" w:date="2022-01-25T08:52:00Z">
                    <w:r w:rsidRPr="003E14AA">
                      <w:rPr>
                        <w:iCs/>
                        <w:sz w:val="20"/>
                        <w:szCs w:val="20"/>
                      </w:rPr>
                      <w:t>$</w:t>
                    </w:r>
                  </w:ins>
                  <w:ins w:id="808" w:author="Joint Commenters 032422" w:date="2022-03-22T11:45:00Z">
                    <w:r w:rsidRPr="003E14AA">
                      <w:rPr>
                        <w:iCs/>
                        <w:sz w:val="20"/>
                        <w:szCs w:val="20"/>
                      </w:rPr>
                      <w:t>2</w:t>
                    </w:r>
                  </w:ins>
                  <w:ins w:id="809" w:author="TAC 033022" w:date="2022-03-30T11:31:00Z">
                    <w:r w:rsidRPr="003E14AA">
                      <w:rPr>
                        <w:iCs/>
                        <w:sz w:val="20"/>
                        <w:szCs w:val="20"/>
                      </w:rPr>
                      <w:t>5</w:t>
                    </w:r>
                  </w:ins>
                  <w:ins w:id="810" w:author="Joint Commenters 032422" w:date="2022-03-22T11:45:00Z">
                    <w:del w:id="811" w:author="TAC 033022" w:date="2022-03-30T11:31:00Z">
                      <w:r w:rsidRPr="003E14AA" w:rsidDel="00A6216E">
                        <w:rPr>
                          <w:iCs/>
                          <w:sz w:val="20"/>
                          <w:szCs w:val="20"/>
                        </w:rPr>
                        <w:delText>0</w:delText>
                      </w:r>
                    </w:del>
                    <w:r w:rsidRPr="003E14AA">
                      <w:rPr>
                        <w:iCs/>
                        <w:sz w:val="20"/>
                        <w:szCs w:val="20"/>
                      </w:rPr>
                      <w:t>0</w:t>
                    </w:r>
                  </w:ins>
                  <w:ins w:id="812" w:author="Joint Commenters 013122" w:date="2022-01-25T08:52:00Z">
                    <w:del w:id="813" w:author="Joint Commenters 032422" w:date="2022-03-22T11:45:00Z">
                      <w:r w:rsidRPr="003E14AA" w:rsidDel="0010313E">
                        <w:rPr>
                          <w:iCs/>
                          <w:sz w:val="20"/>
                          <w:szCs w:val="20"/>
                        </w:rPr>
                        <w:delText>75</w:delText>
                      </w:r>
                    </w:del>
                  </w:ins>
                  <w:ins w:id="814" w:author="ERCOT 120621" w:date="2021-12-02T08:24:00Z">
                    <w:del w:id="815" w:author="Joint Commenters 013122" w:date="2022-01-25T08:52:00Z">
                      <w:r w:rsidRPr="003E14AA" w:rsidDel="00FF0AA5">
                        <w:rPr>
                          <w:iCs/>
                          <w:sz w:val="20"/>
                          <w:szCs w:val="20"/>
                        </w:rPr>
                        <w:delText xml:space="preserve">Min(SWCAP, </w:delText>
                      </w:r>
                    </w:del>
                  </w:ins>
                  <w:del w:id="816" w:author="Joint Commenters 013122" w:date="2022-01-25T08:52:00Z">
                    <w:r w:rsidRPr="003E14AA" w:rsidDel="00FF0AA5">
                      <w:rPr>
                        <w:iCs/>
                        <w:sz w:val="20"/>
                        <w:szCs w:val="20"/>
                      </w:rPr>
                      <w:delText>$</w:delText>
                    </w:r>
                  </w:del>
                  <w:ins w:id="817" w:author="IMM 111921" w:date="2021-11-15T13:22:00Z">
                    <w:del w:id="818" w:author="Joint Commenters 013122" w:date="2022-01-25T08:52:00Z">
                      <w:r w:rsidRPr="003E14AA" w:rsidDel="00FF0AA5">
                        <w:rPr>
                          <w:iCs/>
                          <w:sz w:val="20"/>
                          <w:szCs w:val="20"/>
                        </w:rPr>
                        <w:delText>16*FIP + $5</w:delText>
                      </w:r>
                    </w:del>
                  </w:ins>
                  <w:ins w:id="819" w:author="ERCOT 120621" w:date="2021-12-02T08:24:00Z">
                    <w:del w:id="820" w:author="Joint Commenters 013122" w:date="2022-01-25T08:52:00Z">
                      <w:r w:rsidRPr="003E14AA" w:rsidDel="00FF0AA5">
                        <w:rPr>
                          <w:iCs/>
                          <w:sz w:val="20"/>
                          <w:szCs w:val="20"/>
                        </w:rPr>
                        <w:delText>)</w:delText>
                      </w:r>
                    </w:del>
                  </w:ins>
                  <w:ins w:id="821" w:author="IMM 111921" w:date="2021-11-15T13:22:00Z">
                    <w:r w:rsidRPr="003E14AA">
                      <w:rPr>
                        <w:iCs/>
                        <w:sz w:val="20"/>
                        <w:szCs w:val="20"/>
                      </w:rPr>
                      <w:t xml:space="preserve"> </w:t>
                    </w:r>
                  </w:ins>
                  <w:ins w:id="822" w:author="IMM" w:date="2021-08-09T15:26:00Z">
                    <w:del w:id="823" w:author="IMM 111921" w:date="2021-11-15T13:22:00Z">
                      <w:r w:rsidRPr="003E14AA">
                        <w:rPr>
                          <w:iCs/>
                          <w:sz w:val="20"/>
                          <w:szCs w:val="20"/>
                        </w:rPr>
                        <w:delText>75</w:delText>
                      </w:r>
                    </w:del>
                  </w:ins>
                  <w:del w:id="824" w:author="IMM" w:date="2021-08-09T15:26:00Z">
                    <w:r w:rsidRPr="003E14AA">
                      <w:rPr>
                        <w:iCs/>
                        <w:sz w:val="20"/>
                        <w:szCs w:val="20"/>
                      </w:rPr>
                      <w:delText>1,</w:delText>
                    </w:r>
                  </w:del>
                  <w:del w:id="825" w:author="IMM" w:date="2021-08-09T15:25:00Z">
                    <w:r w:rsidRPr="003E14AA">
                      <w:rPr>
                        <w:iCs/>
                        <w:sz w:val="20"/>
                        <w:szCs w:val="20"/>
                      </w:rPr>
                      <w:delText>500</w:delText>
                    </w:r>
                  </w:del>
                </w:p>
              </w:tc>
            </w:tr>
            <w:tr w:rsidR="003E14AA" w:rsidRPr="003E14AA" w14:paraId="0A44C981" w14:textId="77777777" w:rsidTr="004D77CF">
              <w:trPr>
                <w:trHeight w:val="368"/>
              </w:trPr>
              <w:tc>
                <w:tcPr>
                  <w:tcW w:w="3279" w:type="dxa"/>
                  <w:tcBorders>
                    <w:top w:val="single" w:sz="4" w:space="0" w:color="auto"/>
                    <w:left w:val="single" w:sz="4" w:space="0" w:color="auto"/>
                    <w:bottom w:val="single" w:sz="4" w:space="0" w:color="auto"/>
                    <w:right w:val="single" w:sz="4" w:space="0" w:color="auto"/>
                  </w:tcBorders>
                  <w:hideMark/>
                </w:tcPr>
                <w:p w14:paraId="501369CF" w14:textId="77777777" w:rsidR="003E14AA" w:rsidRPr="003E14AA" w:rsidRDefault="003E14AA" w:rsidP="003E14AA">
                  <w:pPr>
                    <w:spacing w:after="60"/>
                    <w:rPr>
                      <w:iCs/>
                      <w:sz w:val="20"/>
                      <w:szCs w:val="20"/>
                    </w:rPr>
                  </w:pPr>
                  <w:r w:rsidRPr="003E14AA">
                    <w:rPr>
                      <w:iCs/>
                      <w:sz w:val="20"/>
                      <w:szCs w:val="20"/>
                    </w:rPr>
                    <w:t>HSL of QSE-committed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13CF1427" w14:textId="77777777" w:rsidR="003E14AA" w:rsidRPr="003E14AA" w:rsidRDefault="003E14AA" w:rsidP="003E14AA">
                  <w:pPr>
                    <w:spacing w:after="60"/>
                    <w:rPr>
                      <w:iCs/>
                      <w:sz w:val="20"/>
                      <w:szCs w:val="20"/>
                    </w:rPr>
                  </w:pPr>
                  <w:r w:rsidRPr="003E14AA">
                    <w:rPr>
                      <w:iCs/>
                      <w:sz w:val="20"/>
                      <w:szCs w:val="20"/>
                    </w:rPr>
                    <w:t>Price associated with the highest MW in QSE submitted Energy Offer Curve</w:t>
                  </w:r>
                </w:p>
              </w:tc>
            </w:tr>
            <w:tr w:rsidR="003E14AA" w:rsidRPr="003E14AA" w14:paraId="1E4B8133" w14:textId="77777777" w:rsidTr="004D77CF">
              <w:trPr>
                <w:trHeight w:val="773"/>
              </w:trPr>
              <w:tc>
                <w:tcPr>
                  <w:tcW w:w="3279" w:type="dxa"/>
                  <w:tcBorders>
                    <w:top w:val="single" w:sz="4" w:space="0" w:color="auto"/>
                    <w:left w:val="single" w:sz="4" w:space="0" w:color="auto"/>
                    <w:bottom w:val="single" w:sz="4" w:space="0" w:color="auto"/>
                    <w:right w:val="single" w:sz="4" w:space="0" w:color="auto"/>
                  </w:tcBorders>
                  <w:hideMark/>
                </w:tcPr>
                <w:p w14:paraId="0BF30939" w14:textId="77777777" w:rsidR="003E14AA" w:rsidRPr="003E14AA" w:rsidRDefault="003E14AA" w:rsidP="003E14AA">
                  <w:pPr>
                    <w:spacing w:after="60"/>
                    <w:rPr>
                      <w:iCs/>
                      <w:sz w:val="20"/>
                      <w:szCs w:val="20"/>
                    </w:rPr>
                  </w:pPr>
                  <w:r w:rsidRPr="003E14AA">
                    <w:rPr>
                      <w:iCs/>
                      <w:sz w:val="20"/>
                      <w:szCs w:val="20"/>
                    </w:rPr>
                    <w:t>Energy Offer Curve for MW at and below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05B57B65" w14:textId="77777777" w:rsidR="003E14AA" w:rsidRPr="003E14AA" w:rsidRDefault="003E14AA" w:rsidP="003E14AA">
                  <w:pPr>
                    <w:spacing w:after="60"/>
                    <w:rPr>
                      <w:iCs/>
                      <w:sz w:val="20"/>
                      <w:szCs w:val="20"/>
                    </w:rPr>
                  </w:pPr>
                  <w:r w:rsidRPr="003E14AA">
                    <w:rPr>
                      <w:iCs/>
                      <w:sz w:val="20"/>
                      <w:szCs w:val="20"/>
                    </w:rPr>
                    <w:t>The QSE submitted Energy Offer Curve</w:t>
                  </w:r>
                </w:p>
              </w:tc>
            </w:tr>
            <w:tr w:rsidR="003E14AA" w:rsidRPr="003E14AA" w14:paraId="0554D2B3" w14:textId="77777777" w:rsidTr="004D77CF">
              <w:trPr>
                <w:trHeight w:val="503"/>
              </w:trPr>
              <w:tc>
                <w:tcPr>
                  <w:tcW w:w="3279" w:type="dxa"/>
                  <w:tcBorders>
                    <w:top w:val="single" w:sz="4" w:space="0" w:color="auto"/>
                    <w:left w:val="single" w:sz="4" w:space="0" w:color="auto"/>
                    <w:bottom w:val="single" w:sz="4" w:space="0" w:color="auto"/>
                    <w:right w:val="single" w:sz="4" w:space="0" w:color="auto"/>
                  </w:tcBorders>
                  <w:hideMark/>
                </w:tcPr>
                <w:p w14:paraId="51A83B25" w14:textId="77777777" w:rsidR="003E14AA" w:rsidRPr="003E14AA" w:rsidRDefault="003E14AA" w:rsidP="003E14AA">
                  <w:pPr>
                    <w:spacing w:after="60"/>
                    <w:rPr>
                      <w:iCs/>
                      <w:sz w:val="20"/>
                      <w:szCs w:val="20"/>
                    </w:rPr>
                  </w:pPr>
                  <w:r w:rsidRPr="003E14AA">
                    <w:rPr>
                      <w:iCs/>
                      <w:sz w:val="20"/>
                      <w:szCs w:val="20"/>
                    </w:rPr>
                    <w:t>1 MW below lowest MW in Energy Offer Curve (if more than LSL)</w:t>
                  </w:r>
                </w:p>
              </w:tc>
              <w:tc>
                <w:tcPr>
                  <w:tcW w:w="3060" w:type="dxa"/>
                  <w:tcBorders>
                    <w:top w:val="single" w:sz="4" w:space="0" w:color="auto"/>
                    <w:left w:val="single" w:sz="4" w:space="0" w:color="auto"/>
                    <w:bottom w:val="single" w:sz="4" w:space="0" w:color="auto"/>
                    <w:right w:val="single" w:sz="4" w:space="0" w:color="auto"/>
                  </w:tcBorders>
                  <w:hideMark/>
                </w:tcPr>
                <w:p w14:paraId="3DF1EE6E" w14:textId="77777777" w:rsidR="003E14AA" w:rsidRPr="003E14AA" w:rsidRDefault="003E14AA" w:rsidP="003E14AA">
                  <w:pPr>
                    <w:spacing w:after="60"/>
                    <w:rPr>
                      <w:iCs/>
                      <w:sz w:val="20"/>
                      <w:szCs w:val="20"/>
                    </w:rPr>
                  </w:pPr>
                  <w:r w:rsidRPr="003E14AA">
                    <w:rPr>
                      <w:iCs/>
                      <w:sz w:val="20"/>
                      <w:szCs w:val="20"/>
                    </w:rPr>
                    <w:t>-$249.99</w:t>
                  </w:r>
                </w:p>
              </w:tc>
            </w:tr>
            <w:tr w:rsidR="003E14AA" w:rsidRPr="003E14AA" w14:paraId="75713141" w14:textId="77777777" w:rsidTr="004D77CF">
              <w:trPr>
                <w:trHeight w:val="467"/>
              </w:trPr>
              <w:tc>
                <w:tcPr>
                  <w:tcW w:w="3279" w:type="dxa"/>
                  <w:tcBorders>
                    <w:top w:val="single" w:sz="4" w:space="0" w:color="auto"/>
                    <w:left w:val="single" w:sz="4" w:space="0" w:color="auto"/>
                    <w:bottom w:val="single" w:sz="4" w:space="0" w:color="auto"/>
                    <w:right w:val="single" w:sz="4" w:space="0" w:color="auto"/>
                  </w:tcBorders>
                  <w:hideMark/>
                </w:tcPr>
                <w:p w14:paraId="2223BD40" w14:textId="77777777" w:rsidR="003E14AA" w:rsidRPr="003E14AA" w:rsidRDefault="003E14AA" w:rsidP="003E14AA">
                  <w:pPr>
                    <w:spacing w:after="60"/>
                    <w:rPr>
                      <w:iCs/>
                      <w:sz w:val="20"/>
                      <w:szCs w:val="20"/>
                    </w:rPr>
                  </w:pPr>
                  <w:r w:rsidRPr="003E14AA">
                    <w:rPr>
                      <w:iCs/>
                      <w:sz w:val="20"/>
                      <w:szCs w:val="20"/>
                    </w:rPr>
                    <w:lastRenderedPageBreak/>
                    <w:t>LSL (if less than lowest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501FF7C5" w14:textId="77777777" w:rsidR="003E14AA" w:rsidRPr="003E14AA" w:rsidRDefault="003E14AA" w:rsidP="003E14AA">
                  <w:pPr>
                    <w:spacing w:after="60"/>
                    <w:rPr>
                      <w:iCs/>
                      <w:sz w:val="20"/>
                      <w:szCs w:val="20"/>
                    </w:rPr>
                  </w:pPr>
                  <w:r w:rsidRPr="003E14AA">
                    <w:rPr>
                      <w:iCs/>
                      <w:sz w:val="20"/>
                      <w:szCs w:val="20"/>
                    </w:rPr>
                    <w:t>-$250.00</w:t>
                  </w:r>
                </w:p>
              </w:tc>
            </w:tr>
          </w:tbl>
          <w:p w14:paraId="127B9203" w14:textId="77777777" w:rsidR="003E14AA" w:rsidRPr="003E14AA" w:rsidRDefault="003E14AA" w:rsidP="003E14AA">
            <w:pPr>
              <w:spacing w:before="240" w:after="240"/>
              <w:ind w:left="2160" w:hanging="720"/>
              <w:rPr>
                <w:szCs w:val="20"/>
              </w:rPr>
            </w:pPr>
            <w:r w:rsidRPr="003E14AA">
              <w:rPr>
                <w:szCs w:val="20"/>
              </w:rPr>
              <w:t>(vi)</w:t>
            </w:r>
            <w:r w:rsidRPr="003E14AA">
              <w:rPr>
                <w:szCs w:val="20"/>
              </w:rPr>
              <w:tab/>
              <w:t>For each RUC-committed Switchable Generation Resource (SWGR) that is not part of a Combined Cycle Train already operating in ERCOT, that has not submitted an Energy Offer Curve, and that has a COP Resource Status of EMRSWGR for the instructed Operating Hour at the time of the RUC instruction,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3E14AA" w:rsidRPr="003E14AA" w14:paraId="1831B70B" w14:textId="77777777" w:rsidTr="004D77CF">
              <w:trPr>
                <w:trHeight w:val="377"/>
              </w:trPr>
              <w:tc>
                <w:tcPr>
                  <w:tcW w:w="2739" w:type="dxa"/>
                  <w:tcBorders>
                    <w:top w:val="single" w:sz="4" w:space="0" w:color="auto"/>
                    <w:left w:val="single" w:sz="4" w:space="0" w:color="auto"/>
                    <w:bottom w:val="single" w:sz="4" w:space="0" w:color="auto"/>
                    <w:right w:val="single" w:sz="4" w:space="0" w:color="auto"/>
                  </w:tcBorders>
                  <w:hideMark/>
                </w:tcPr>
                <w:p w14:paraId="299D3942" w14:textId="77777777" w:rsidR="003E14AA" w:rsidRPr="003E14AA" w:rsidRDefault="003E14AA" w:rsidP="003E14AA">
                  <w:pPr>
                    <w:spacing w:after="120"/>
                    <w:rPr>
                      <w:b/>
                      <w:iCs/>
                      <w:sz w:val="20"/>
                      <w:szCs w:val="20"/>
                    </w:rPr>
                  </w:pPr>
                  <w:r w:rsidRPr="003E14AA">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hideMark/>
                </w:tcPr>
                <w:p w14:paraId="0FAA6D59" w14:textId="77777777" w:rsidR="003E14AA" w:rsidRPr="003E14AA" w:rsidRDefault="003E14AA" w:rsidP="003E14AA">
                  <w:pPr>
                    <w:spacing w:after="120"/>
                    <w:rPr>
                      <w:b/>
                      <w:iCs/>
                      <w:sz w:val="20"/>
                      <w:szCs w:val="20"/>
                    </w:rPr>
                  </w:pPr>
                  <w:r w:rsidRPr="003E14AA">
                    <w:rPr>
                      <w:b/>
                      <w:iCs/>
                      <w:sz w:val="20"/>
                      <w:szCs w:val="20"/>
                    </w:rPr>
                    <w:t>Price (per MWh)</w:t>
                  </w:r>
                </w:p>
              </w:tc>
            </w:tr>
            <w:tr w:rsidR="003E14AA" w:rsidRPr="003E14AA" w14:paraId="7570B863" w14:textId="77777777" w:rsidTr="004D77CF">
              <w:trPr>
                <w:trHeight w:val="377"/>
              </w:trPr>
              <w:tc>
                <w:tcPr>
                  <w:tcW w:w="2739" w:type="dxa"/>
                  <w:tcBorders>
                    <w:top w:val="single" w:sz="4" w:space="0" w:color="auto"/>
                    <w:left w:val="single" w:sz="4" w:space="0" w:color="auto"/>
                    <w:bottom w:val="single" w:sz="4" w:space="0" w:color="auto"/>
                    <w:right w:val="single" w:sz="4" w:space="0" w:color="auto"/>
                  </w:tcBorders>
                  <w:hideMark/>
                </w:tcPr>
                <w:p w14:paraId="4647CDF4" w14:textId="77777777" w:rsidR="003E14AA" w:rsidRPr="003E14AA" w:rsidRDefault="003E14AA" w:rsidP="003E14AA">
                  <w:pPr>
                    <w:spacing w:after="120"/>
                    <w:rPr>
                      <w:iCs/>
                      <w:sz w:val="20"/>
                      <w:szCs w:val="20"/>
                    </w:rPr>
                  </w:pPr>
                  <w:r w:rsidRPr="003E14AA">
                    <w:rPr>
                      <w:iCs/>
                      <w:sz w:val="20"/>
                      <w:szCs w:val="20"/>
                    </w:rPr>
                    <w:t>HSL</w:t>
                  </w:r>
                </w:p>
              </w:tc>
              <w:tc>
                <w:tcPr>
                  <w:tcW w:w="3600" w:type="dxa"/>
                  <w:tcBorders>
                    <w:top w:val="single" w:sz="4" w:space="0" w:color="auto"/>
                    <w:left w:val="single" w:sz="4" w:space="0" w:color="auto"/>
                    <w:bottom w:val="single" w:sz="4" w:space="0" w:color="auto"/>
                    <w:right w:val="single" w:sz="4" w:space="0" w:color="auto"/>
                  </w:tcBorders>
                  <w:hideMark/>
                </w:tcPr>
                <w:p w14:paraId="4BB4E2E1" w14:textId="77777777" w:rsidR="003E14AA" w:rsidRPr="003E14AA" w:rsidRDefault="003E14AA" w:rsidP="003E14AA">
                  <w:pPr>
                    <w:spacing w:after="120"/>
                    <w:rPr>
                      <w:iCs/>
                      <w:sz w:val="20"/>
                      <w:szCs w:val="20"/>
                    </w:rPr>
                  </w:pPr>
                  <w:r w:rsidRPr="003E14AA">
                    <w:rPr>
                      <w:iCs/>
                      <w:sz w:val="20"/>
                      <w:szCs w:val="20"/>
                    </w:rPr>
                    <w:t>$4,500</w:t>
                  </w:r>
                  <w:r w:rsidRPr="003E14AA">
                    <w:rPr>
                      <w:sz w:val="20"/>
                      <w:szCs w:val="20"/>
                    </w:rPr>
                    <w:t xml:space="preserve"> or the effective Value of Lost Load (VOLL), whichever is less</w:t>
                  </w:r>
                </w:p>
              </w:tc>
            </w:tr>
            <w:tr w:rsidR="003E14AA" w:rsidRPr="003E14AA" w14:paraId="3664A809" w14:textId="77777777" w:rsidTr="004D77CF">
              <w:trPr>
                <w:trHeight w:val="377"/>
              </w:trPr>
              <w:tc>
                <w:tcPr>
                  <w:tcW w:w="2739" w:type="dxa"/>
                  <w:tcBorders>
                    <w:top w:val="single" w:sz="4" w:space="0" w:color="auto"/>
                    <w:left w:val="single" w:sz="4" w:space="0" w:color="auto"/>
                    <w:bottom w:val="single" w:sz="4" w:space="0" w:color="auto"/>
                    <w:right w:val="single" w:sz="4" w:space="0" w:color="auto"/>
                  </w:tcBorders>
                  <w:hideMark/>
                </w:tcPr>
                <w:p w14:paraId="005EA854" w14:textId="77777777" w:rsidR="003E14AA" w:rsidRPr="003E14AA" w:rsidRDefault="003E14AA" w:rsidP="003E14AA">
                  <w:pPr>
                    <w:spacing w:after="120"/>
                    <w:rPr>
                      <w:iCs/>
                      <w:sz w:val="20"/>
                      <w:szCs w:val="20"/>
                    </w:rPr>
                  </w:pPr>
                  <w:r w:rsidRPr="003E14AA">
                    <w:rPr>
                      <w:iCs/>
                      <w:sz w:val="20"/>
                      <w:szCs w:val="20"/>
                    </w:rPr>
                    <w:t>Zero</w:t>
                  </w:r>
                </w:p>
              </w:tc>
              <w:tc>
                <w:tcPr>
                  <w:tcW w:w="3600" w:type="dxa"/>
                  <w:tcBorders>
                    <w:top w:val="single" w:sz="4" w:space="0" w:color="auto"/>
                    <w:left w:val="single" w:sz="4" w:space="0" w:color="auto"/>
                    <w:bottom w:val="single" w:sz="4" w:space="0" w:color="auto"/>
                    <w:right w:val="single" w:sz="4" w:space="0" w:color="auto"/>
                  </w:tcBorders>
                  <w:hideMark/>
                </w:tcPr>
                <w:p w14:paraId="4A6C4374" w14:textId="77777777" w:rsidR="003E14AA" w:rsidRPr="003E14AA" w:rsidRDefault="003E14AA" w:rsidP="003E14AA">
                  <w:pPr>
                    <w:spacing w:after="120"/>
                    <w:rPr>
                      <w:iCs/>
                      <w:sz w:val="20"/>
                      <w:szCs w:val="20"/>
                    </w:rPr>
                  </w:pPr>
                  <w:r w:rsidRPr="003E14AA">
                    <w:rPr>
                      <w:iCs/>
                      <w:sz w:val="20"/>
                      <w:szCs w:val="20"/>
                    </w:rPr>
                    <w:t>$4,500</w:t>
                  </w:r>
                  <w:r w:rsidRPr="003E14AA">
                    <w:rPr>
                      <w:sz w:val="20"/>
                      <w:szCs w:val="20"/>
                    </w:rPr>
                    <w:t xml:space="preserve"> or the effective VOLL, whichever is less</w:t>
                  </w:r>
                </w:p>
              </w:tc>
            </w:tr>
          </w:tbl>
          <w:p w14:paraId="4E8F42E7" w14:textId="77777777" w:rsidR="003E14AA" w:rsidRPr="003E14AA" w:rsidRDefault="003E14AA" w:rsidP="003E14AA">
            <w:pPr>
              <w:spacing w:before="240" w:after="240"/>
              <w:ind w:left="2160" w:hanging="720"/>
              <w:rPr>
                <w:szCs w:val="20"/>
              </w:rPr>
            </w:pPr>
            <w:r w:rsidRPr="003E14AA">
              <w:rPr>
                <w:szCs w:val="20"/>
              </w:rPr>
              <w:t>(vii)</w:t>
            </w:r>
            <w:r w:rsidRPr="003E14AA">
              <w:rPr>
                <w:szCs w:val="20"/>
              </w:rPr>
              <w:tab/>
              <w:t>For each RUC-committed SWGR that is not part of a Combined Cycle Train already operating in ERCOT, that has submitted an Energy Offer Curve, and that has a COP Resource Status of EMRSWGR for the instructed Operating Hour at the time of the RUC instruction,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3E14AA" w:rsidRPr="003E14AA" w14:paraId="243BD83D" w14:textId="77777777" w:rsidTr="004D77CF">
              <w:trPr>
                <w:trHeight w:val="350"/>
              </w:trPr>
              <w:tc>
                <w:tcPr>
                  <w:tcW w:w="3531" w:type="dxa"/>
                  <w:tcBorders>
                    <w:top w:val="single" w:sz="4" w:space="0" w:color="auto"/>
                    <w:left w:val="single" w:sz="4" w:space="0" w:color="auto"/>
                    <w:bottom w:val="single" w:sz="4" w:space="0" w:color="auto"/>
                    <w:right w:val="single" w:sz="4" w:space="0" w:color="auto"/>
                  </w:tcBorders>
                  <w:hideMark/>
                </w:tcPr>
                <w:p w14:paraId="69066564" w14:textId="77777777" w:rsidR="003E14AA" w:rsidRPr="003E14AA" w:rsidRDefault="003E14AA" w:rsidP="003E14AA">
                  <w:pPr>
                    <w:spacing w:after="120"/>
                    <w:rPr>
                      <w:b/>
                      <w:iCs/>
                      <w:sz w:val="20"/>
                      <w:szCs w:val="20"/>
                    </w:rPr>
                  </w:pPr>
                  <w:r w:rsidRPr="003E14AA">
                    <w:rPr>
                      <w:b/>
                      <w:iCs/>
                      <w:sz w:val="20"/>
                      <w:szCs w:val="20"/>
                    </w:rPr>
                    <w:t>MW</w:t>
                  </w:r>
                </w:p>
              </w:tc>
              <w:tc>
                <w:tcPr>
                  <w:tcW w:w="2804" w:type="dxa"/>
                  <w:tcBorders>
                    <w:top w:val="single" w:sz="4" w:space="0" w:color="auto"/>
                    <w:left w:val="single" w:sz="4" w:space="0" w:color="auto"/>
                    <w:bottom w:val="single" w:sz="4" w:space="0" w:color="auto"/>
                    <w:right w:val="single" w:sz="4" w:space="0" w:color="auto"/>
                  </w:tcBorders>
                  <w:hideMark/>
                </w:tcPr>
                <w:p w14:paraId="356CA67D" w14:textId="77777777" w:rsidR="003E14AA" w:rsidRPr="003E14AA" w:rsidRDefault="003E14AA" w:rsidP="003E14AA">
                  <w:pPr>
                    <w:spacing w:after="120"/>
                    <w:rPr>
                      <w:b/>
                      <w:iCs/>
                      <w:sz w:val="20"/>
                      <w:szCs w:val="20"/>
                    </w:rPr>
                  </w:pPr>
                  <w:r w:rsidRPr="003E14AA">
                    <w:rPr>
                      <w:b/>
                      <w:iCs/>
                      <w:sz w:val="20"/>
                      <w:szCs w:val="20"/>
                    </w:rPr>
                    <w:t>Price (per MWh)</w:t>
                  </w:r>
                </w:p>
              </w:tc>
            </w:tr>
            <w:tr w:rsidR="003E14AA" w:rsidRPr="003E14AA" w14:paraId="3DD09E0B" w14:textId="77777777" w:rsidTr="004D77CF">
              <w:trPr>
                <w:trHeight w:val="345"/>
              </w:trPr>
              <w:tc>
                <w:tcPr>
                  <w:tcW w:w="3531" w:type="dxa"/>
                  <w:tcBorders>
                    <w:top w:val="single" w:sz="4" w:space="0" w:color="auto"/>
                    <w:left w:val="single" w:sz="4" w:space="0" w:color="auto"/>
                    <w:bottom w:val="single" w:sz="4" w:space="0" w:color="auto"/>
                    <w:right w:val="single" w:sz="4" w:space="0" w:color="auto"/>
                  </w:tcBorders>
                  <w:hideMark/>
                </w:tcPr>
                <w:p w14:paraId="26E352EF" w14:textId="77777777" w:rsidR="003E14AA" w:rsidRPr="003E14AA" w:rsidRDefault="003E14AA" w:rsidP="003E14AA">
                  <w:pPr>
                    <w:spacing w:after="60"/>
                    <w:rPr>
                      <w:iCs/>
                      <w:sz w:val="20"/>
                      <w:szCs w:val="20"/>
                    </w:rPr>
                  </w:pPr>
                  <w:r w:rsidRPr="003E14AA">
                    <w:rPr>
                      <w:iCs/>
                      <w:sz w:val="20"/>
                      <w:szCs w:val="20"/>
                    </w:rPr>
                    <w:t>HSL (if more than highest MW in Energy Offer Curve)</w:t>
                  </w:r>
                </w:p>
              </w:tc>
              <w:tc>
                <w:tcPr>
                  <w:tcW w:w="2804" w:type="dxa"/>
                  <w:tcBorders>
                    <w:top w:val="single" w:sz="4" w:space="0" w:color="auto"/>
                    <w:left w:val="single" w:sz="4" w:space="0" w:color="auto"/>
                    <w:bottom w:val="single" w:sz="4" w:space="0" w:color="auto"/>
                    <w:right w:val="single" w:sz="4" w:space="0" w:color="auto"/>
                  </w:tcBorders>
                  <w:hideMark/>
                </w:tcPr>
                <w:p w14:paraId="79F16C31" w14:textId="77777777" w:rsidR="003E14AA" w:rsidRPr="003E14AA" w:rsidRDefault="003E14AA" w:rsidP="003E14AA">
                  <w:pPr>
                    <w:spacing w:after="60"/>
                    <w:rPr>
                      <w:iCs/>
                      <w:sz w:val="20"/>
                      <w:szCs w:val="20"/>
                    </w:rPr>
                  </w:pPr>
                  <w:r w:rsidRPr="003E14AA">
                    <w:rPr>
                      <w:iCs/>
                      <w:sz w:val="20"/>
                      <w:szCs w:val="20"/>
                    </w:rPr>
                    <w:t>Greater of: $4,500</w:t>
                  </w:r>
                  <w:r w:rsidRPr="003E14AA">
                    <w:rPr>
                      <w:sz w:val="20"/>
                      <w:szCs w:val="20"/>
                    </w:rPr>
                    <w:t xml:space="preserve"> or the effective VOLL, whichever is less; and</w:t>
                  </w:r>
                  <w:r w:rsidRPr="003E14AA">
                    <w:rPr>
                      <w:iCs/>
                      <w:sz w:val="20"/>
                      <w:szCs w:val="20"/>
                    </w:rPr>
                    <w:t xml:space="preserve"> the price associated with the highest MW in QSE-submitted Energy Offer Curve</w:t>
                  </w:r>
                </w:p>
              </w:tc>
            </w:tr>
            <w:tr w:rsidR="003E14AA" w:rsidRPr="003E14AA" w14:paraId="2FEC4CAF" w14:textId="77777777" w:rsidTr="004D77CF">
              <w:trPr>
                <w:trHeight w:val="615"/>
              </w:trPr>
              <w:tc>
                <w:tcPr>
                  <w:tcW w:w="3531" w:type="dxa"/>
                  <w:tcBorders>
                    <w:top w:val="single" w:sz="4" w:space="0" w:color="auto"/>
                    <w:left w:val="single" w:sz="4" w:space="0" w:color="auto"/>
                    <w:bottom w:val="single" w:sz="4" w:space="0" w:color="auto"/>
                    <w:right w:val="single" w:sz="4" w:space="0" w:color="auto"/>
                  </w:tcBorders>
                  <w:hideMark/>
                </w:tcPr>
                <w:p w14:paraId="074BEAC9" w14:textId="77777777" w:rsidR="003E14AA" w:rsidRPr="003E14AA" w:rsidRDefault="003E14AA" w:rsidP="003E14AA">
                  <w:pPr>
                    <w:spacing w:after="60"/>
                    <w:rPr>
                      <w:iCs/>
                      <w:sz w:val="20"/>
                      <w:szCs w:val="20"/>
                    </w:rPr>
                  </w:pPr>
                  <w:r w:rsidRPr="003E14AA">
                    <w:rPr>
                      <w:iCs/>
                      <w:sz w:val="20"/>
                      <w:szCs w:val="20"/>
                    </w:rPr>
                    <w:t>Energy Offer Curve</w:t>
                  </w:r>
                </w:p>
              </w:tc>
              <w:tc>
                <w:tcPr>
                  <w:tcW w:w="2804" w:type="dxa"/>
                  <w:tcBorders>
                    <w:top w:val="single" w:sz="4" w:space="0" w:color="auto"/>
                    <w:left w:val="single" w:sz="4" w:space="0" w:color="auto"/>
                    <w:bottom w:val="single" w:sz="4" w:space="0" w:color="auto"/>
                    <w:right w:val="single" w:sz="4" w:space="0" w:color="auto"/>
                  </w:tcBorders>
                  <w:hideMark/>
                </w:tcPr>
                <w:p w14:paraId="067ACBE2" w14:textId="77777777" w:rsidR="003E14AA" w:rsidRPr="003E14AA" w:rsidRDefault="003E14AA" w:rsidP="003E14AA">
                  <w:pPr>
                    <w:spacing w:after="60"/>
                    <w:rPr>
                      <w:iCs/>
                      <w:sz w:val="20"/>
                      <w:szCs w:val="20"/>
                    </w:rPr>
                  </w:pPr>
                  <w:r w:rsidRPr="003E14AA">
                    <w:rPr>
                      <w:iCs/>
                      <w:sz w:val="20"/>
                      <w:szCs w:val="20"/>
                    </w:rPr>
                    <w:t>Greater of: $4,500</w:t>
                  </w:r>
                  <w:r w:rsidRPr="003E14AA">
                    <w:rPr>
                      <w:sz w:val="20"/>
                      <w:szCs w:val="20"/>
                    </w:rPr>
                    <w:t xml:space="preserve"> or the effective VOLL, whichever is less; and</w:t>
                  </w:r>
                  <w:r w:rsidRPr="003E14AA">
                    <w:rPr>
                      <w:iCs/>
                      <w:sz w:val="20"/>
                      <w:szCs w:val="20"/>
                    </w:rPr>
                    <w:t xml:space="preserve"> the QSE-submitted Energy Offer Curve</w:t>
                  </w:r>
                </w:p>
              </w:tc>
            </w:tr>
            <w:tr w:rsidR="003E14AA" w:rsidRPr="003E14AA" w14:paraId="133A23F3" w14:textId="77777777" w:rsidTr="004D77CF">
              <w:trPr>
                <w:trHeight w:val="916"/>
              </w:trPr>
              <w:tc>
                <w:tcPr>
                  <w:tcW w:w="3531" w:type="dxa"/>
                  <w:tcBorders>
                    <w:top w:val="single" w:sz="4" w:space="0" w:color="auto"/>
                    <w:left w:val="single" w:sz="4" w:space="0" w:color="auto"/>
                    <w:bottom w:val="single" w:sz="4" w:space="0" w:color="auto"/>
                    <w:right w:val="single" w:sz="4" w:space="0" w:color="auto"/>
                  </w:tcBorders>
                  <w:hideMark/>
                </w:tcPr>
                <w:p w14:paraId="1746962A" w14:textId="77777777" w:rsidR="003E14AA" w:rsidRPr="003E14AA" w:rsidRDefault="003E14AA" w:rsidP="003E14AA">
                  <w:pPr>
                    <w:spacing w:after="60"/>
                    <w:rPr>
                      <w:iCs/>
                      <w:sz w:val="20"/>
                      <w:szCs w:val="20"/>
                    </w:rPr>
                  </w:pPr>
                  <w:r w:rsidRPr="003E14AA">
                    <w:rPr>
                      <w:iCs/>
                      <w:sz w:val="20"/>
                      <w:szCs w:val="20"/>
                    </w:rPr>
                    <w:t>Zero</w:t>
                  </w:r>
                </w:p>
              </w:tc>
              <w:tc>
                <w:tcPr>
                  <w:tcW w:w="2804" w:type="dxa"/>
                  <w:tcBorders>
                    <w:top w:val="single" w:sz="4" w:space="0" w:color="auto"/>
                    <w:left w:val="single" w:sz="4" w:space="0" w:color="auto"/>
                    <w:bottom w:val="single" w:sz="4" w:space="0" w:color="auto"/>
                    <w:right w:val="single" w:sz="4" w:space="0" w:color="auto"/>
                  </w:tcBorders>
                  <w:hideMark/>
                </w:tcPr>
                <w:p w14:paraId="09FB92C4" w14:textId="77777777" w:rsidR="003E14AA" w:rsidRPr="003E14AA" w:rsidRDefault="003E14AA" w:rsidP="003E14AA">
                  <w:pPr>
                    <w:spacing w:after="60"/>
                    <w:rPr>
                      <w:iCs/>
                      <w:sz w:val="20"/>
                      <w:szCs w:val="20"/>
                    </w:rPr>
                  </w:pPr>
                  <w:r w:rsidRPr="003E14AA">
                    <w:rPr>
                      <w:iCs/>
                      <w:sz w:val="20"/>
                      <w:szCs w:val="20"/>
                    </w:rPr>
                    <w:t>Greater of: $4,500</w:t>
                  </w:r>
                  <w:r w:rsidRPr="003E14AA">
                    <w:rPr>
                      <w:sz w:val="20"/>
                      <w:szCs w:val="20"/>
                    </w:rPr>
                    <w:t xml:space="preserve"> or the effective VOLL, whichever is less;</w:t>
                  </w:r>
                  <w:r w:rsidRPr="003E14AA">
                    <w:rPr>
                      <w:iCs/>
                      <w:sz w:val="20"/>
                      <w:szCs w:val="20"/>
                    </w:rPr>
                    <w:t xml:space="preserve"> and the first price point of the QSE-submitted Energy Offer Curve</w:t>
                  </w:r>
                </w:p>
              </w:tc>
            </w:tr>
          </w:tbl>
          <w:p w14:paraId="3881E457" w14:textId="77777777" w:rsidR="003E14AA" w:rsidRPr="003E14AA" w:rsidRDefault="003E14AA" w:rsidP="003E14AA">
            <w:pPr>
              <w:spacing w:before="240" w:after="240"/>
              <w:ind w:left="2160" w:hanging="720"/>
              <w:rPr>
                <w:szCs w:val="20"/>
              </w:rPr>
            </w:pPr>
            <w:r w:rsidRPr="003E14AA">
              <w:rPr>
                <w:szCs w:val="20"/>
              </w:rPr>
              <w:t>(viii)</w:t>
            </w:r>
            <w:r w:rsidRPr="003E14AA">
              <w:rPr>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3E14AA" w:rsidRPr="003E14AA" w14:paraId="7401558B" w14:textId="77777777" w:rsidTr="004D77CF">
              <w:trPr>
                <w:trHeight w:val="377"/>
              </w:trPr>
              <w:tc>
                <w:tcPr>
                  <w:tcW w:w="2739" w:type="dxa"/>
                  <w:tcBorders>
                    <w:top w:val="single" w:sz="4" w:space="0" w:color="auto"/>
                    <w:left w:val="single" w:sz="4" w:space="0" w:color="auto"/>
                    <w:bottom w:val="single" w:sz="4" w:space="0" w:color="auto"/>
                    <w:right w:val="single" w:sz="4" w:space="0" w:color="auto"/>
                  </w:tcBorders>
                  <w:hideMark/>
                </w:tcPr>
                <w:p w14:paraId="6A21A6E2" w14:textId="77777777" w:rsidR="003E14AA" w:rsidRPr="003E14AA" w:rsidRDefault="003E14AA" w:rsidP="003E14AA">
                  <w:pPr>
                    <w:spacing w:after="120"/>
                    <w:rPr>
                      <w:b/>
                      <w:iCs/>
                      <w:sz w:val="20"/>
                      <w:szCs w:val="20"/>
                    </w:rPr>
                  </w:pPr>
                  <w:r w:rsidRPr="003E14AA">
                    <w:rPr>
                      <w:b/>
                      <w:iCs/>
                      <w:sz w:val="20"/>
                      <w:szCs w:val="20"/>
                    </w:rPr>
                    <w:lastRenderedPageBreak/>
                    <w:t>MW</w:t>
                  </w:r>
                </w:p>
              </w:tc>
              <w:tc>
                <w:tcPr>
                  <w:tcW w:w="3600" w:type="dxa"/>
                  <w:tcBorders>
                    <w:top w:val="single" w:sz="4" w:space="0" w:color="auto"/>
                    <w:left w:val="single" w:sz="4" w:space="0" w:color="auto"/>
                    <w:bottom w:val="single" w:sz="4" w:space="0" w:color="auto"/>
                    <w:right w:val="single" w:sz="4" w:space="0" w:color="auto"/>
                  </w:tcBorders>
                  <w:hideMark/>
                </w:tcPr>
                <w:p w14:paraId="280C1EAB" w14:textId="77777777" w:rsidR="003E14AA" w:rsidRPr="003E14AA" w:rsidRDefault="003E14AA" w:rsidP="003E14AA">
                  <w:pPr>
                    <w:spacing w:after="120"/>
                    <w:rPr>
                      <w:b/>
                      <w:iCs/>
                      <w:sz w:val="20"/>
                      <w:szCs w:val="20"/>
                    </w:rPr>
                  </w:pPr>
                  <w:r w:rsidRPr="003E14AA">
                    <w:rPr>
                      <w:b/>
                      <w:iCs/>
                      <w:sz w:val="20"/>
                      <w:szCs w:val="20"/>
                    </w:rPr>
                    <w:t>Price (per MWh)</w:t>
                  </w:r>
                </w:p>
              </w:tc>
            </w:tr>
            <w:tr w:rsidR="003E14AA" w:rsidRPr="003E14AA" w14:paraId="02819F2C" w14:textId="77777777" w:rsidTr="004D77CF">
              <w:trPr>
                <w:trHeight w:val="377"/>
              </w:trPr>
              <w:tc>
                <w:tcPr>
                  <w:tcW w:w="2739" w:type="dxa"/>
                  <w:tcBorders>
                    <w:top w:val="single" w:sz="4" w:space="0" w:color="auto"/>
                    <w:left w:val="single" w:sz="4" w:space="0" w:color="auto"/>
                    <w:bottom w:val="single" w:sz="4" w:space="0" w:color="auto"/>
                    <w:right w:val="single" w:sz="4" w:space="0" w:color="auto"/>
                  </w:tcBorders>
                  <w:hideMark/>
                </w:tcPr>
                <w:p w14:paraId="723BA403" w14:textId="77777777" w:rsidR="003E14AA" w:rsidRPr="003E14AA" w:rsidRDefault="003E14AA" w:rsidP="003E14AA">
                  <w:pPr>
                    <w:spacing w:after="120"/>
                    <w:rPr>
                      <w:iCs/>
                      <w:sz w:val="20"/>
                      <w:szCs w:val="20"/>
                    </w:rPr>
                  </w:pPr>
                  <w:r w:rsidRPr="003E14AA">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hideMark/>
                </w:tcPr>
                <w:p w14:paraId="7510044B" w14:textId="77777777" w:rsidR="003E14AA" w:rsidRPr="003E14AA" w:rsidRDefault="003E14AA" w:rsidP="003E14AA">
                  <w:pPr>
                    <w:spacing w:after="120"/>
                    <w:rPr>
                      <w:iCs/>
                      <w:sz w:val="20"/>
                      <w:szCs w:val="20"/>
                    </w:rPr>
                  </w:pPr>
                  <w:r w:rsidRPr="003E14AA">
                    <w:rPr>
                      <w:iCs/>
                      <w:sz w:val="20"/>
                      <w:szCs w:val="20"/>
                    </w:rPr>
                    <w:t>$4,500</w:t>
                  </w:r>
                  <w:r w:rsidRPr="003E14AA">
                    <w:rPr>
                      <w:sz w:val="20"/>
                      <w:szCs w:val="20"/>
                    </w:rPr>
                    <w:t xml:space="preserve"> or the effective VOLL, whichever is less</w:t>
                  </w:r>
                </w:p>
              </w:tc>
            </w:tr>
            <w:tr w:rsidR="003E14AA" w:rsidRPr="003E14AA" w14:paraId="24AA9A44" w14:textId="77777777" w:rsidTr="004D77CF">
              <w:trPr>
                <w:trHeight w:val="377"/>
              </w:trPr>
              <w:tc>
                <w:tcPr>
                  <w:tcW w:w="2739" w:type="dxa"/>
                  <w:tcBorders>
                    <w:top w:val="single" w:sz="4" w:space="0" w:color="auto"/>
                    <w:left w:val="single" w:sz="4" w:space="0" w:color="auto"/>
                    <w:bottom w:val="single" w:sz="4" w:space="0" w:color="auto"/>
                    <w:right w:val="single" w:sz="4" w:space="0" w:color="auto"/>
                  </w:tcBorders>
                  <w:hideMark/>
                </w:tcPr>
                <w:p w14:paraId="41C3FA14" w14:textId="77777777" w:rsidR="003E14AA" w:rsidRPr="003E14AA" w:rsidRDefault="003E14AA" w:rsidP="003E14AA">
                  <w:pPr>
                    <w:spacing w:after="120"/>
                    <w:rPr>
                      <w:iCs/>
                      <w:sz w:val="20"/>
                      <w:szCs w:val="20"/>
                    </w:rPr>
                  </w:pPr>
                  <w:r w:rsidRPr="003E14AA">
                    <w:rPr>
                      <w:iCs/>
                      <w:sz w:val="20"/>
                      <w:szCs w:val="20"/>
                    </w:rPr>
                    <w:t>Zero</w:t>
                  </w:r>
                </w:p>
              </w:tc>
              <w:tc>
                <w:tcPr>
                  <w:tcW w:w="3600" w:type="dxa"/>
                  <w:tcBorders>
                    <w:top w:val="single" w:sz="4" w:space="0" w:color="auto"/>
                    <w:left w:val="single" w:sz="4" w:space="0" w:color="auto"/>
                    <w:bottom w:val="single" w:sz="4" w:space="0" w:color="auto"/>
                    <w:right w:val="single" w:sz="4" w:space="0" w:color="auto"/>
                  </w:tcBorders>
                  <w:hideMark/>
                </w:tcPr>
                <w:p w14:paraId="165DB9B9" w14:textId="77777777" w:rsidR="003E14AA" w:rsidRPr="003E14AA" w:rsidRDefault="003E14AA" w:rsidP="003E14AA">
                  <w:pPr>
                    <w:spacing w:after="120"/>
                    <w:rPr>
                      <w:iCs/>
                      <w:sz w:val="20"/>
                      <w:szCs w:val="20"/>
                    </w:rPr>
                  </w:pPr>
                  <w:r w:rsidRPr="003E14AA">
                    <w:rPr>
                      <w:iCs/>
                      <w:sz w:val="20"/>
                      <w:szCs w:val="20"/>
                    </w:rPr>
                    <w:t>$4,500</w:t>
                  </w:r>
                  <w:r w:rsidRPr="003E14AA">
                    <w:rPr>
                      <w:sz w:val="20"/>
                      <w:szCs w:val="20"/>
                    </w:rPr>
                    <w:t xml:space="preserve"> or the effective VOLL, whichever is less</w:t>
                  </w:r>
                </w:p>
              </w:tc>
            </w:tr>
          </w:tbl>
          <w:p w14:paraId="3FECF50D" w14:textId="77777777" w:rsidR="003E14AA" w:rsidRPr="003E14AA" w:rsidRDefault="003E14AA" w:rsidP="003E14AA">
            <w:pPr>
              <w:spacing w:before="240" w:after="240"/>
              <w:ind w:left="2160" w:hanging="720"/>
              <w:rPr>
                <w:szCs w:val="20"/>
              </w:rPr>
            </w:pPr>
            <w:r w:rsidRPr="003E14AA">
              <w:rPr>
                <w:szCs w:val="20"/>
              </w:rPr>
              <w:t>(ix)</w:t>
            </w:r>
            <w:r w:rsidRPr="003E14AA">
              <w:rPr>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3E14AA" w:rsidRPr="003E14AA" w14:paraId="1BDC6E0B" w14:textId="77777777" w:rsidTr="004D77CF">
              <w:trPr>
                <w:trHeight w:val="350"/>
              </w:trPr>
              <w:tc>
                <w:tcPr>
                  <w:tcW w:w="3279" w:type="dxa"/>
                  <w:tcBorders>
                    <w:top w:val="single" w:sz="4" w:space="0" w:color="auto"/>
                    <w:left w:val="single" w:sz="4" w:space="0" w:color="auto"/>
                    <w:bottom w:val="single" w:sz="4" w:space="0" w:color="auto"/>
                    <w:right w:val="single" w:sz="4" w:space="0" w:color="auto"/>
                  </w:tcBorders>
                  <w:hideMark/>
                </w:tcPr>
                <w:p w14:paraId="0081BF1B" w14:textId="77777777" w:rsidR="003E14AA" w:rsidRPr="003E14AA" w:rsidRDefault="003E14AA" w:rsidP="003E14AA">
                  <w:pPr>
                    <w:spacing w:after="120"/>
                    <w:rPr>
                      <w:b/>
                      <w:iCs/>
                      <w:sz w:val="20"/>
                      <w:szCs w:val="20"/>
                    </w:rPr>
                  </w:pPr>
                  <w:r w:rsidRPr="003E14AA">
                    <w:rPr>
                      <w:b/>
                      <w:iCs/>
                      <w:sz w:val="20"/>
                      <w:szCs w:val="20"/>
                    </w:rPr>
                    <w:t>MW</w:t>
                  </w:r>
                </w:p>
              </w:tc>
              <w:tc>
                <w:tcPr>
                  <w:tcW w:w="3060" w:type="dxa"/>
                  <w:tcBorders>
                    <w:top w:val="single" w:sz="4" w:space="0" w:color="auto"/>
                    <w:left w:val="single" w:sz="4" w:space="0" w:color="auto"/>
                    <w:bottom w:val="single" w:sz="4" w:space="0" w:color="auto"/>
                    <w:right w:val="single" w:sz="4" w:space="0" w:color="auto"/>
                  </w:tcBorders>
                  <w:hideMark/>
                </w:tcPr>
                <w:p w14:paraId="0C8D17F3" w14:textId="77777777" w:rsidR="003E14AA" w:rsidRPr="003E14AA" w:rsidRDefault="003E14AA" w:rsidP="003E14AA">
                  <w:pPr>
                    <w:spacing w:after="120"/>
                    <w:rPr>
                      <w:b/>
                      <w:iCs/>
                      <w:sz w:val="20"/>
                      <w:szCs w:val="20"/>
                    </w:rPr>
                  </w:pPr>
                  <w:r w:rsidRPr="003E14AA">
                    <w:rPr>
                      <w:b/>
                      <w:iCs/>
                      <w:sz w:val="20"/>
                      <w:szCs w:val="20"/>
                    </w:rPr>
                    <w:t>Price (per MWh)</w:t>
                  </w:r>
                </w:p>
              </w:tc>
            </w:tr>
            <w:tr w:rsidR="003E14AA" w:rsidRPr="003E14AA" w14:paraId="7A7D10A0" w14:textId="77777777" w:rsidTr="004D77CF">
              <w:trPr>
                <w:trHeight w:val="345"/>
              </w:trPr>
              <w:tc>
                <w:tcPr>
                  <w:tcW w:w="3279" w:type="dxa"/>
                  <w:tcBorders>
                    <w:top w:val="single" w:sz="4" w:space="0" w:color="auto"/>
                    <w:left w:val="single" w:sz="4" w:space="0" w:color="auto"/>
                    <w:bottom w:val="single" w:sz="4" w:space="0" w:color="auto"/>
                    <w:right w:val="single" w:sz="4" w:space="0" w:color="auto"/>
                  </w:tcBorders>
                  <w:hideMark/>
                </w:tcPr>
                <w:p w14:paraId="727653C7" w14:textId="77777777" w:rsidR="003E14AA" w:rsidRPr="003E14AA" w:rsidRDefault="003E14AA" w:rsidP="003E14AA">
                  <w:pPr>
                    <w:spacing w:after="60"/>
                    <w:rPr>
                      <w:iCs/>
                      <w:sz w:val="20"/>
                      <w:szCs w:val="20"/>
                    </w:rPr>
                  </w:pPr>
                  <w:r w:rsidRPr="003E14AA">
                    <w:rPr>
                      <w:iCs/>
                      <w:sz w:val="20"/>
                      <w:szCs w:val="20"/>
                    </w:rPr>
                    <w:t>HSL of RUC-committed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4078EF31" w14:textId="77777777" w:rsidR="003E14AA" w:rsidRPr="003E14AA" w:rsidRDefault="003E14AA" w:rsidP="003E14AA">
                  <w:pPr>
                    <w:spacing w:after="60"/>
                    <w:rPr>
                      <w:iCs/>
                      <w:sz w:val="20"/>
                      <w:szCs w:val="20"/>
                    </w:rPr>
                  </w:pPr>
                  <w:r w:rsidRPr="003E14AA">
                    <w:rPr>
                      <w:iCs/>
                      <w:sz w:val="20"/>
                      <w:szCs w:val="20"/>
                    </w:rPr>
                    <w:t>Greater of: $4,500</w:t>
                  </w:r>
                  <w:r w:rsidRPr="003E14AA">
                    <w:rPr>
                      <w:sz w:val="20"/>
                      <w:szCs w:val="20"/>
                    </w:rPr>
                    <w:t xml:space="preserve"> or the effective VOLL, whichever is less; and</w:t>
                  </w:r>
                  <w:r w:rsidRPr="003E14AA">
                    <w:rPr>
                      <w:iCs/>
                      <w:sz w:val="20"/>
                      <w:szCs w:val="20"/>
                    </w:rPr>
                    <w:t xml:space="preserve"> the price associated with the highest MW in QSE-submitted Energy Offer Curve</w:t>
                  </w:r>
                </w:p>
              </w:tc>
            </w:tr>
            <w:tr w:rsidR="003E14AA" w:rsidRPr="003E14AA" w14:paraId="792252FC" w14:textId="77777777" w:rsidTr="004D77CF">
              <w:trPr>
                <w:trHeight w:val="615"/>
              </w:trPr>
              <w:tc>
                <w:tcPr>
                  <w:tcW w:w="3279" w:type="dxa"/>
                  <w:tcBorders>
                    <w:top w:val="single" w:sz="4" w:space="0" w:color="auto"/>
                    <w:left w:val="single" w:sz="4" w:space="0" w:color="auto"/>
                    <w:bottom w:val="single" w:sz="4" w:space="0" w:color="auto"/>
                    <w:right w:val="single" w:sz="4" w:space="0" w:color="auto"/>
                  </w:tcBorders>
                  <w:hideMark/>
                </w:tcPr>
                <w:p w14:paraId="2AF3C48F" w14:textId="77777777" w:rsidR="003E14AA" w:rsidRPr="003E14AA" w:rsidRDefault="003E14AA" w:rsidP="003E14AA">
                  <w:pPr>
                    <w:spacing w:after="60"/>
                    <w:rPr>
                      <w:iCs/>
                      <w:sz w:val="20"/>
                      <w:szCs w:val="20"/>
                    </w:rPr>
                  </w:pPr>
                  <w:r w:rsidRPr="003E14AA">
                    <w:rPr>
                      <w:iCs/>
                      <w:sz w:val="20"/>
                      <w:szCs w:val="20"/>
                    </w:rPr>
                    <w:t>Energy Offer Curve for MW at and above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64C8744B" w14:textId="77777777" w:rsidR="003E14AA" w:rsidRPr="003E14AA" w:rsidRDefault="003E14AA" w:rsidP="003E14AA">
                  <w:pPr>
                    <w:spacing w:after="60"/>
                    <w:rPr>
                      <w:iCs/>
                      <w:sz w:val="20"/>
                      <w:szCs w:val="20"/>
                    </w:rPr>
                  </w:pPr>
                  <w:r w:rsidRPr="003E14AA">
                    <w:rPr>
                      <w:iCs/>
                      <w:sz w:val="20"/>
                      <w:szCs w:val="20"/>
                    </w:rPr>
                    <w:t>Greater of: $4,500</w:t>
                  </w:r>
                  <w:r w:rsidRPr="003E14AA">
                    <w:rPr>
                      <w:sz w:val="20"/>
                      <w:szCs w:val="20"/>
                    </w:rPr>
                    <w:t xml:space="preserve"> or the effective VOLL, whichever is less;</w:t>
                  </w:r>
                  <w:r w:rsidRPr="003E14AA">
                    <w:rPr>
                      <w:iCs/>
                      <w:sz w:val="20"/>
                      <w:szCs w:val="20"/>
                    </w:rPr>
                    <w:t xml:space="preserve"> and the QSE-submitted Energy Offer Curve</w:t>
                  </w:r>
                </w:p>
              </w:tc>
            </w:tr>
            <w:tr w:rsidR="003E14AA" w:rsidRPr="003E14AA" w14:paraId="493E6395" w14:textId="77777777" w:rsidTr="004D77CF">
              <w:trPr>
                <w:trHeight w:val="615"/>
              </w:trPr>
              <w:tc>
                <w:tcPr>
                  <w:tcW w:w="3279" w:type="dxa"/>
                  <w:tcBorders>
                    <w:top w:val="single" w:sz="4" w:space="0" w:color="auto"/>
                    <w:left w:val="single" w:sz="4" w:space="0" w:color="auto"/>
                    <w:bottom w:val="single" w:sz="4" w:space="0" w:color="auto"/>
                    <w:right w:val="single" w:sz="4" w:space="0" w:color="auto"/>
                  </w:tcBorders>
                  <w:hideMark/>
                </w:tcPr>
                <w:p w14:paraId="34D68369" w14:textId="77777777" w:rsidR="003E14AA" w:rsidRPr="003E14AA" w:rsidRDefault="003E14AA" w:rsidP="003E14AA">
                  <w:pPr>
                    <w:spacing w:after="60"/>
                    <w:rPr>
                      <w:iCs/>
                      <w:sz w:val="20"/>
                      <w:szCs w:val="20"/>
                    </w:rPr>
                  </w:pPr>
                  <w:r w:rsidRPr="003E14AA">
                    <w:rPr>
                      <w:iCs/>
                      <w:sz w:val="20"/>
                      <w:szCs w:val="20"/>
                    </w:rPr>
                    <w:t>HSL of QSE-committed configuration (if more than highest MW in Energy Offer Curve and price associated with highest MW in Energy Offer Curve is less than $4,500)</w:t>
                  </w:r>
                </w:p>
              </w:tc>
              <w:tc>
                <w:tcPr>
                  <w:tcW w:w="3060" w:type="dxa"/>
                  <w:tcBorders>
                    <w:top w:val="single" w:sz="4" w:space="0" w:color="auto"/>
                    <w:left w:val="single" w:sz="4" w:space="0" w:color="auto"/>
                    <w:bottom w:val="single" w:sz="4" w:space="0" w:color="auto"/>
                    <w:right w:val="single" w:sz="4" w:space="0" w:color="auto"/>
                  </w:tcBorders>
                  <w:hideMark/>
                </w:tcPr>
                <w:p w14:paraId="247C2259" w14:textId="77777777" w:rsidR="003E14AA" w:rsidRPr="003E14AA" w:rsidRDefault="003E14AA" w:rsidP="003E14AA">
                  <w:pPr>
                    <w:spacing w:after="60"/>
                    <w:rPr>
                      <w:iCs/>
                      <w:sz w:val="20"/>
                      <w:szCs w:val="20"/>
                    </w:rPr>
                  </w:pPr>
                  <w:r w:rsidRPr="003E14AA">
                    <w:rPr>
                      <w:iCs/>
                      <w:sz w:val="20"/>
                      <w:szCs w:val="20"/>
                    </w:rPr>
                    <w:t>$4,500</w:t>
                  </w:r>
                  <w:r w:rsidRPr="003E14AA">
                    <w:rPr>
                      <w:sz w:val="20"/>
                      <w:szCs w:val="20"/>
                    </w:rPr>
                    <w:t xml:space="preserve"> or the effective VOLL, whichever is less</w:t>
                  </w:r>
                </w:p>
              </w:tc>
            </w:tr>
            <w:tr w:rsidR="003E14AA" w:rsidRPr="003E14AA" w14:paraId="7016F62F" w14:textId="77777777" w:rsidTr="004D77CF">
              <w:trPr>
                <w:trHeight w:val="368"/>
              </w:trPr>
              <w:tc>
                <w:tcPr>
                  <w:tcW w:w="3279" w:type="dxa"/>
                  <w:tcBorders>
                    <w:top w:val="single" w:sz="4" w:space="0" w:color="auto"/>
                    <w:left w:val="single" w:sz="4" w:space="0" w:color="auto"/>
                    <w:bottom w:val="single" w:sz="4" w:space="0" w:color="auto"/>
                    <w:right w:val="single" w:sz="4" w:space="0" w:color="auto"/>
                  </w:tcBorders>
                  <w:hideMark/>
                </w:tcPr>
                <w:p w14:paraId="797F2E41" w14:textId="77777777" w:rsidR="003E14AA" w:rsidRPr="003E14AA" w:rsidRDefault="003E14AA" w:rsidP="003E14AA">
                  <w:pPr>
                    <w:spacing w:after="60"/>
                    <w:rPr>
                      <w:iCs/>
                      <w:sz w:val="20"/>
                      <w:szCs w:val="20"/>
                    </w:rPr>
                  </w:pPr>
                  <w:r w:rsidRPr="003E14AA">
                    <w:rPr>
                      <w:iCs/>
                      <w:sz w:val="20"/>
                      <w:szCs w:val="20"/>
                    </w:rPr>
                    <w:t>HSL of QSE-committed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1F1E7FBB" w14:textId="77777777" w:rsidR="003E14AA" w:rsidRPr="003E14AA" w:rsidRDefault="003E14AA" w:rsidP="003E14AA">
                  <w:pPr>
                    <w:spacing w:after="60"/>
                    <w:rPr>
                      <w:iCs/>
                      <w:sz w:val="20"/>
                      <w:szCs w:val="20"/>
                    </w:rPr>
                  </w:pPr>
                  <w:r w:rsidRPr="003E14AA">
                    <w:rPr>
                      <w:iCs/>
                      <w:sz w:val="20"/>
                      <w:szCs w:val="20"/>
                    </w:rPr>
                    <w:t>Price associated with the highest MW in QSE-submitted Energy Offer Curve</w:t>
                  </w:r>
                </w:p>
              </w:tc>
            </w:tr>
            <w:tr w:rsidR="003E14AA" w:rsidRPr="003E14AA" w14:paraId="67EE1724" w14:textId="77777777" w:rsidTr="004D77CF">
              <w:trPr>
                <w:trHeight w:val="773"/>
              </w:trPr>
              <w:tc>
                <w:tcPr>
                  <w:tcW w:w="3279" w:type="dxa"/>
                  <w:tcBorders>
                    <w:top w:val="single" w:sz="4" w:space="0" w:color="auto"/>
                    <w:left w:val="single" w:sz="4" w:space="0" w:color="auto"/>
                    <w:bottom w:val="single" w:sz="4" w:space="0" w:color="auto"/>
                    <w:right w:val="single" w:sz="4" w:space="0" w:color="auto"/>
                  </w:tcBorders>
                  <w:hideMark/>
                </w:tcPr>
                <w:p w14:paraId="3BEF4D54" w14:textId="77777777" w:rsidR="003E14AA" w:rsidRPr="003E14AA" w:rsidRDefault="003E14AA" w:rsidP="003E14AA">
                  <w:pPr>
                    <w:spacing w:after="60"/>
                    <w:rPr>
                      <w:iCs/>
                      <w:sz w:val="20"/>
                      <w:szCs w:val="20"/>
                    </w:rPr>
                  </w:pPr>
                  <w:r w:rsidRPr="003E14AA">
                    <w:rPr>
                      <w:iCs/>
                      <w:sz w:val="20"/>
                      <w:szCs w:val="20"/>
                    </w:rPr>
                    <w:t>Energy Offer Curve for MW at and below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66766ADA" w14:textId="77777777" w:rsidR="003E14AA" w:rsidRPr="003E14AA" w:rsidRDefault="003E14AA" w:rsidP="003E14AA">
                  <w:pPr>
                    <w:spacing w:after="60"/>
                    <w:rPr>
                      <w:iCs/>
                      <w:sz w:val="20"/>
                      <w:szCs w:val="20"/>
                    </w:rPr>
                  </w:pPr>
                  <w:r w:rsidRPr="003E14AA">
                    <w:rPr>
                      <w:iCs/>
                      <w:sz w:val="20"/>
                      <w:szCs w:val="20"/>
                    </w:rPr>
                    <w:t>The QSE-submitted Energy Offer Curve</w:t>
                  </w:r>
                </w:p>
              </w:tc>
            </w:tr>
            <w:tr w:rsidR="003E14AA" w:rsidRPr="003E14AA" w14:paraId="50D4C25F" w14:textId="77777777" w:rsidTr="004D77CF">
              <w:trPr>
                <w:trHeight w:val="503"/>
              </w:trPr>
              <w:tc>
                <w:tcPr>
                  <w:tcW w:w="3279" w:type="dxa"/>
                  <w:tcBorders>
                    <w:top w:val="single" w:sz="4" w:space="0" w:color="auto"/>
                    <w:left w:val="single" w:sz="4" w:space="0" w:color="auto"/>
                    <w:bottom w:val="single" w:sz="4" w:space="0" w:color="auto"/>
                    <w:right w:val="single" w:sz="4" w:space="0" w:color="auto"/>
                  </w:tcBorders>
                  <w:hideMark/>
                </w:tcPr>
                <w:p w14:paraId="33FABA23" w14:textId="77777777" w:rsidR="003E14AA" w:rsidRPr="003E14AA" w:rsidRDefault="003E14AA" w:rsidP="003E14AA">
                  <w:pPr>
                    <w:spacing w:after="60"/>
                    <w:rPr>
                      <w:iCs/>
                      <w:sz w:val="20"/>
                      <w:szCs w:val="20"/>
                    </w:rPr>
                  </w:pPr>
                  <w:r w:rsidRPr="003E14AA">
                    <w:rPr>
                      <w:iCs/>
                      <w:sz w:val="20"/>
                      <w:szCs w:val="20"/>
                    </w:rPr>
                    <w:t>1 MW below lowest MW in Energy Offer Curve (if more than LSL)</w:t>
                  </w:r>
                </w:p>
              </w:tc>
              <w:tc>
                <w:tcPr>
                  <w:tcW w:w="3060" w:type="dxa"/>
                  <w:tcBorders>
                    <w:top w:val="single" w:sz="4" w:space="0" w:color="auto"/>
                    <w:left w:val="single" w:sz="4" w:space="0" w:color="auto"/>
                    <w:bottom w:val="single" w:sz="4" w:space="0" w:color="auto"/>
                    <w:right w:val="single" w:sz="4" w:space="0" w:color="auto"/>
                  </w:tcBorders>
                  <w:hideMark/>
                </w:tcPr>
                <w:p w14:paraId="34C3A66F" w14:textId="77777777" w:rsidR="003E14AA" w:rsidRPr="003E14AA" w:rsidRDefault="003E14AA" w:rsidP="003E14AA">
                  <w:pPr>
                    <w:spacing w:after="60"/>
                    <w:rPr>
                      <w:iCs/>
                      <w:sz w:val="20"/>
                      <w:szCs w:val="20"/>
                    </w:rPr>
                  </w:pPr>
                  <w:r w:rsidRPr="003E14AA">
                    <w:rPr>
                      <w:iCs/>
                      <w:sz w:val="20"/>
                      <w:szCs w:val="20"/>
                    </w:rPr>
                    <w:t>-$249.99</w:t>
                  </w:r>
                </w:p>
              </w:tc>
            </w:tr>
            <w:tr w:rsidR="003E14AA" w:rsidRPr="003E14AA" w14:paraId="69E36955" w14:textId="77777777" w:rsidTr="004D77CF">
              <w:trPr>
                <w:trHeight w:val="467"/>
              </w:trPr>
              <w:tc>
                <w:tcPr>
                  <w:tcW w:w="3279" w:type="dxa"/>
                  <w:tcBorders>
                    <w:top w:val="single" w:sz="4" w:space="0" w:color="auto"/>
                    <w:left w:val="single" w:sz="4" w:space="0" w:color="auto"/>
                    <w:bottom w:val="single" w:sz="4" w:space="0" w:color="auto"/>
                    <w:right w:val="single" w:sz="4" w:space="0" w:color="auto"/>
                  </w:tcBorders>
                  <w:hideMark/>
                </w:tcPr>
                <w:p w14:paraId="0D318C62" w14:textId="77777777" w:rsidR="003E14AA" w:rsidRPr="003E14AA" w:rsidRDefault="003E14AA" w:rsidP="003E14AA">
                  <w:pPr>
                    <w:spacing w:after="60"/>
                    <w:rPr>
                      <w:iCs/>
                      <w:sz w:val="20"/>
                      <w:szCs w:val="20"/>
                    </w:rPr>
                  </w:pPr>
                  <w:r w:rsidRPr="003E14AA">
                    <w:rPr>
                      <w:iCs/>
                      <w:sz w:val="20"/>
                      <w:szCs w:val="20"/>
                    </w:rPr>
                    <w:t>LSL (if less than lowest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40E34539" w14:textId="77777777" w:rsidR="003E14AA" w:rsidRPr="003E14AA" w:rsidRDefault="003E14AA" w:rsidP="003E14AA">
                  <w:pPr>
                    <w:spacing w:after="60"/>
                    <w:rPr>
                      <w:iCs/>
                      <w:sz w:val="20"/>
                      <w:szCs w:val="20"/>
                    </w:rPr>
                  </w:pPr>
                  <w:r w:rsidRPr="003E14AA">
                    <w:rPr>
                      <w:iCs/>
                      <w:sz w:val="20"/>
                      <w:szCs w:val="20"/>
                    </w:rPr>
                    <w:t>-$250.00</w:t>
                  </w:r>
                </w:p>
              </w:tc>
            </w:tr>
          </w:tbl>
          <w:p w14:paraId="544CC29C" w14:textId="77777777" w:rsidR="003E14AA" w:rsidRPr="003E14AA" w:rsidRDefault="003E14AA" w:rsidP="003E14AA">
            <w:pPr>
              <w:spacing w:before="240" w:after="240"/>
              <w:ind w:left="720" w:hanging="720"/>
              <w:rPr>
                <w:szCs w:val="20"/>
              </w:rPr>
            </w:pPr>
            <w:r w:rsidRPr="003E14AA">
              <w:rPr>
                <w:szCs w:val="20"/>
              </w:rPr>
              <w:t>(5)</w:t>
            </w:r>
            <w:r w:rsidRPr="003E14AA">
              <w:rPr>
                <w:szCs w:val="20"/>
              </w:rPr>
              <w:tab/>
              <w:t>For use as SCED inputs for determining energy dispatch and Ancillary Service awards, ERCOT shall use the available Ancillary Service MW capacity of all Resources by creating a proxy Ancillary Service Offer for qualified Resources as follows:</w:t>
            </w:r>
          </w:p>
          <w:p w14:paraId="1FD2C79F" w14:textId="77777777" w:rsidR="003E14AA" w:rsidRPr="003E14AA" w:rsidRDefault="003E14AA" w:rsidP="003E14AA">
            <w:pPr>
              <w:spacing w:after="240"/>
              <w:ind w:left="1440" w:hanging="720"/>
              <w:rPr>
                <w:szCs w:val="20"/>
              </w:rPr>
            </w:pPr>
            <w:r w:rsidRPr="003E14AA">
              <w:rPr>
                <w:szCs w:val="20"/>
              </w:rPr>
              <w:t>(a)</w:t>
            </w:r>
            <w:r w:rsidRPr="003E14AA">
              <w:rPr>
                <w:szCs w:val="20"/>
              </w:rPr>
              <w:tab/>
              <w:t xml:space="preserve">The proxy Ancillary Service Offer shall be a linked Ancillary Service Offer across all Ancillary Service products for which a Resource is qualified to </w:t>
            </w:r>
            <w:r w:rsidRPr="003E14AA">
              <w:rPr>
                <w:szCs w:val="20"/>
              </w:rPr>
              <w:lastRenderedPageBreak/>
              <w:t>provide.  For Generation Resources, the proxy Ancillary Service Offer MW shall be equal to the Resource’s telemetered HSL.  For ESRs, the proxy Ancillary Service Offer MW shall be equal to the difference between the Resource’s telemetered HSL and LSL.  For Load Resources, the proxy Ancillary Service Offer MW shall be equal to the Resource’s telemetered Maximum Power Consumption (MPC).</w:t>
            </w:r>
          </w:p>
          <w:p w14:paraId="7440D648" w14:textId="77777777" w:rsidR="003E14AA" w:rsidRPr="003E14AA" w:rsidRDefault="003E14AA" w:rsidP="003E14AA">
            <w:pPr>
              <w:spacing w:after="240"/>
              <w:ind w:left="1440" w:hanging="720"/>
              <w:rPr>
                <w:szCs w:val="20"/>
              </w:rPr>
            </w:pPr>
            <w:r w:rsidRPr="003E14AA">
              <w:rPr>
                <w:szCs w:val="20"/>
              </w:rPr>
              <w:t>(b)</w:t>
            </w:r>
            <w:r w:rsidRPr="003E14AA">
              <w:rPr>
                <w:szCs w:val="20"/>
              </w:rPr>
              <w:tab/>
              <w:t>For Resources that are not RUC-committed, the price in the proxy Ancillary Service Offer shall be set to:</w:t>
            </w:r>
          </w:p>
          <w:p w14:paraId="766978D8" w14:textId="77777777" w:rsidR="003E14AA" w:rsidRPr="003E14AA" w:rsidRDefault="003E14AA" w:rsidP="003E14AA">
            <w:pPr>
              <w:spacing w:after="240"/>
              <w:ind w:left="2160" w:hanging="720"/>
              <w:rPr>
                <w:szCs w:val="20"/>
              </w:rPr>
            </w:pPr>
            <w:r w:rsidRPr="003E14AA">
              <w:rPr>
                <w:szCs w:val="20"/>
              </w:rPr>
              <w:t>(</w:t>
            </w:r>
            <w:proofErr w:type="spellStart"/>
            <w:r w:rsidRPr="003E14AA">
              <w:rPr>
                <w:szCs w:val="20"/>
              </w:rPr>
              <w:t>i</w:t>
            </w:r>
            <w:proofErr w:type="spellEnd"/>
            <w:r w:rsidRPr="003E14AA">
              <w:rPr>
                <w:szCs w:val="20"/>
              </w:rPr>
              <w:t>)</w:t>
            </w:r>
            <w:r w:rsidRPr="003E14AA">
              <w:rPr>
                <w:szCs w:val="20"/>
              </w:rPr>
              <w:tab/>
              <w:t>For Reg-Up and RRS, the maximum of:</w:t>
            </w:r>
          </w:p>
          <w:p w14:paraId="474DFDDD" w14:textId="77777777" w:rsidR="003E14AA" w:rsidRPr="003E14AA" w:rsidRDefault="003E14AA" w:rsidP="003E14AA">
            <w:pPr>
              <w:spacing w:after="240"/>
              <w:ind w:left="2880" w:hanging="720"/>
              <w:rPr>
                <w:szCs w:val="20"/>
              </w:rPr>
            </w:pPr>
            <w:r w:rsidRPr="003E14AA">
              <w:rPr>
                <w:szCs w:val="20"/>
              </w:rPr>
              <w:t>(A)</w:t>
            </w:r>
            <w:r w:rsidRPr="003E14AA">
              <w:rPr>
                <w:szCs w:val="20"/>
              </w:rPr>
              <w:tab/>
              <w:t>The proxy Ancillary Service Offer price floor for Reg-Up or RRS, respectively;</w:t>
            </w:r>
          </w:p>
          <w:p w14:paraId="1610E9D2" w14:textId="77777777" w:rsidR="003E14AA" w:rsidRPr="003E14AA" w:rsidRDefault="003E14AA" w:rsidP="003E14AA">
            <w:pPr>
              <w:spacing w:after="240"/>
              <w:ind w:left="2880" w:hanging="720"/>
              <w:rPr>
                <w:szCs w:val="20"/>
              </w:rPr>
            </w:pPr>
            <w:r w:rsidRPr="003E14AA">
              <w:rPr>
                <w:szCs w:val="20"/>
              </w:rPr>
              <w:t>(B)</w:t>
            </w:r>
            <w:r w:rsidRPr="003E14AA">
              <w:rPr>
                <w:szCs w:val="20"/>
              </w:rPr>
              <w:tab/>
              <w:t>The Resource’s highest submitted Ancillary Service Offer price for Reg-Up or RRS, respectively;</w:t>
            </w:r>
          </w:p>
          <w:p w14:paraId="21E6CB4C" w14:textId="77777777" w:rsidR="003E14AA" w:rsidRPr="003E14AA" w:rsidRDefault="003E14AA" w:rsidP="003E14AA">
            <w:pPr>
              <w:spacing w:after="240"/>
              <w:ind w:left="2880" w:hanging="720"/>
              <w:rPr>
                <w:szCs w:val="20"/>
              </w:rPr>
            </w:pPr>
            <w:r w:rsidRPr="003E14AA">
              <w:rPr>
                <w:szCs w:val="20"/>
              </w:rPr>
              <w:t>(C)</w:t>
            </w:r>
            <w:r w:rsidRPr="003E14AA">
              <w:rPr>
                <w:szCs w:val="20"/>
              </w:rPr>
              <w:tab/>
              <w:t>The Resource’s highest Ancillary Service Offer price for ECRS (submitted or proxy); or</w:t>
            </w:r>
          </w:p>
          <w:p w14:paraId="2E11EA51" w14:textId="77777777" w:rsidR="003E14AA" w:rsidRPr="003E14AA" w:rsidRDefault="003E14AA" w:rsidP="003E14AA">
            <w:pPr>
              <w:spacing w:after="240"/>
              <w:ind w:left="2880" w:hanging="720"/>
              <w:rPr>
                <w:szCs w:val="20"/>
              </w:rPr>
            </w:pPr>
            <w:r w:rsidRPr="003E14AA">
              <w:rPr>
                <w:szCs w:val="20"/>
              </w:rPr>
              <w:t>(D)</w:t>
            </w:r>
            <w:r w:rsidRPr="003E14AA">
              <w:rPr>
                <w:szCs w:val="20"/>
              </w:rPr>
              <w:tab/>
              <w:t>The Resource’s highest Ancillary Service Offer price for Non-Spin (submitted or proxy).</w:t>
            </w:r>
          </w:p>
          <w:p w14:paraId="0056F8C0" w14:textId="77777777" w:rsidR="003E14AA" w:rsidRPr="003E14AA" w:rsidRDefault="003E14AA" w:rsidP="003E14AA">
            <w:pPr>
              <w:spacing w:after="240"/>
              <w:ind w:left="2160" w:hanging="720"/>
              <w:rPr>
                <w:szCs w:val="20"/>
              </w:rPr>
            </w:pPr>
            <w:r w:rsidRPr="003E14AA">
              <w:rPr>
                <w:szCs w:val="20"/>
              </w:rPr>
              <w:t>(ii)</w:t>
            </w:r>
            <w:r w:rsidRPr="003E14AA">
              <w:rPr>
                <w:szCs w:val="20"/>
              </w:rPr>
              <w:tab/>
              <w:t xml:space="preserve">For ECRS, the maximum of: </w:t>
            </w:r>
          </w:p>
          <w:p w14:paraId="239190A1" w14:textId="77777777" w:rsidR="003E14AA" w:rsidRPr="003E14AA" w:rsidRDefault="003E14AA" w:rsidP="003E14AA">
            <w:pPr>
              <w:spacing w:after="240"/>
              <w:ind w:left="2880" w:hanging="720"/>
              <w:rPr>
                <w:szCs w:val="20"/>
              </w:rPr>
            </w:pPr>
            <w:r w:rsidRPr="003E14AA">
              <w:rPr>
                <w:szCs w:val="20"/>
              </w:rPr>
              <w:t>(A)</w:t>
            </w:r>
            <w:r w:rsidRPr="003E14AA">
              <w:rPr>
                <w:szCs w:val="20"/>
              </w:rPr>
              <w:tab/>
              <w:t xml:space="preserve">The proxy Ancillary Service Offer price floor for ECRS; </w:t>
            </w:r>
          </w:p>
          <w:p w14:paraId="226630C8" w14:textId="77777777" w:rsidR="003E14AA" w:rsidRPr="003E14AA" w:rsidRDefault="003E14AA" w:rsidP="003E14AA">
            <w:pPr>
              <w:spacing w:after="240"/>
              <w:ind w:left="2880" w:hanging="720"/>
              <w:rPr>
                <w:szCs w:val="20"/>
              </w:rPr>
            </w:pPr>
            <w:r w:rsidRPr="003E14AA">
              <w:rPr>
                <w:szCs w:val="20"/>
              </w:rPr>
              <w:t>(B)</w:t>
            </w:r>
            <w:r w:rsidRPr="003E14AA">
              <w:rPr>
                <w:szCs w:val="20"/>
              </w:rPr>
              <w:tab/>
              <w:t>The Resource’s highest submitted Ancillary Service Offer price for ECRS; or</w:t>
            </w:r>
          </w:p>
          <w:p w14:paraId="456A24AC" w14:textId="77777777" w:rsidR="003E14AA" w:rsidRPr="003E14AA" w:rsidRDefault="003E14AA" w:rsidP="003E14AA">
            <w:pPr>
              <w:spacing w:after="240"/>
              <w:ind w:left="2880" w:hanging="720"/>
              <w:rPr>
                <w:szCs w:val="20"/>
              </w:rPr>
            </w:pPr>
            <w:r w:rsidRPr="003E14AA">
              <w:rPr>
                <w:szCs w:val="20"/>
              </w:rPr>
              <w:t>(C)</w:t>
            </w:r>
            <w:r w:rsidRPr="003E14AA">
              <w:rPr>
                <w:szCs w:val="20"/>
              </w:rPr>
              <w:tab/>
              <w:t>The Resource’s highest Ancillary Service Offer price for Non-Spin (submitted or proxy).</w:t>
            </w:r>
          </w:p>
          <w:p w14:paraId="140DC749" w14:textId="77777777" w:rsidR="003E14AA" w:rsidRPr="003E14AA" w:rsidRDefault="003E14AA" w:rsidP="003E14AA">
            <w:pPr>
              <w:spacing w:after="240"/>
              <w:ind w:left="2160" w:hanging="720"/>
              <w:rPr>
                <w:szCs w:val="20"/>
              </w:rPr>
            </w:pPr>
            <w:r w:rsidRPr="003E14AA">
              <w:rPr>
                <w:szCs w:val="20"/>
              </w:rPr>
              <w:t>(iii)</w:t>
            </w:r>
            <w:r w:rsidRPr="003E14AA">
              <w:rPr>
                <w:szCs w:val="20"/>
              </w:rPr>
              <w:tab/>
              <w:t xml:space="preserve">For Non-Spin, the maximum of: </w:t>
            </w:r>
          </w:p>
          <w:p w14:paraId="6FA2E51A" w14:textId="77777777" w:rsidR="003E14AA" w:rsidRPr="003E14AA" w:rsidRDefault="003E14AA" w:rsidP="003E14AA">
            <w:pPr>
              <w:spacing w:after="240"/>
              <w:ind w:left="2880" w:hanging="720"/>
              <w:rPr>
                <w:szCs w:val="20"/>
              </w:rPr>
            </w:pPr>
            <w:r w:rsidRPr="003E14AA">
              <w:rPr>
                <w:szCs w:val="20"/>
              </w:rPr>
              <w:t>(A)</w:t>
            </w:r>
            <w:r w:rsidRPr="003E14AA">
              <w:rPr>
                <w:szCs w:val="20"/>
              </w:rPr>
              <w:tab/>
              <w:t>The proxy Ancillary Service Offer price floor for Non-Spin; or</w:t>
            </w:r>
          </w:p>
          <w:p w14:paraId="573C0F61" w14:textId="77777777" w:rsidR="003E14AA" w:rsidRPr="003E14AA" w:rsidRDefault="003E14AA" w:rsidP="003E14AA">
            <w:pPr>
              <w:spacing w:after="240"/>
              <w:ind w:left="2880" w:hanging="720"/>
              <w:rPr>
                <w:szCs w:val="20"/>
              </w:rPr>
            </w:pPr>
            <w:r w:rsidRPr="003E14AA">
              <w:rPr>
                <w:szCs w:val="20"/>
              </w:rPr>
              <w:t>(B)</w:t>
            </w:r>
            <w:r w:rsidRPr="003E14AA">
              <w:rPr>
                <w:szCs w:val="20"/>
              </w:rPr>
              <w:tab/>
              <w:t>The Resource’s highest submitted Ancillary Service Offer price for Non-Spin.</w:t>
            </w:r>
          </w:p>
          <w:p w14:paraId="3626DCAC" w14:textId="77777777" w:rsidR="003E14AA" w:rsidRPr="003E14AA" w:rsidRDefault="003E14AA" w:rsidP="003E14AA">
            <w:pPr>
              <w:spacing w:after="240"/>
              <w:ind w:left="2160" w:hanging="720"/>
              <w:rPr>
                <w:szCs w:val="20"/>
              </w:rPr>
            </w:pPr>
            <w:r w:rsidRPr="003E14AA">
              <w:rPr>
                <w:szCs w:val="20"/>
              </w:rPr>
              <w:t>(iv)</w:t>
            </w:r>
            <w:r w:rsidRPr="003E14AA">
              <w:rPr>
                <w:szCs w:val="20"/>
              </w:rPr>
              <w:tab/>
              <w:t>For Reg-Down, the maximum of:</w:t>
            </w:r>
          </w:p>
          <w:p w14:paraId="0BEC838F" w14:textId="77777777" w:rsidR="003E14AA" w:rsidRPr="003E14AA" w:rsidRDefault="003E14AA" w:rsidP="003E14AA">
            <w:pPr>
              <w:spacing w:after="240"/>
              <w:ind w:left="2880" w:hanging="720"/>
              <w:rPr>
                <w:szCs w:val="20"/>
              </w:rPr>
            </w:pPr>
            <w:r w:rsidRPr="003E14AA">
              <w:rPr>
                <w:szCs w:val="20"/>
              </w:rPr>
              <w:t>(A)</w:t>
            </w:r>
            <w:r w:rsidRPr="003E14AA">
              <w:rPr>
                <w:szCs w:val="20"/>
              </w:rPr>
              <w:tab/>
              <w:t>The proxy Ancillary Service Offer price floor for Reg-Down; or</w:t>
            </w:r>
          </w:p>
          <w:p w14:paraId="0B7FCCF5" w14:textId="77777777" w:rsidR="003E14AA" w:rsidRPr="003E14AA" w:rsidRDefault="003E14AA" w:rsidP="003E14AA">
            <w:pPr>
              <w:spacing w:after="240"/>
              <w:ind w:left="2880" w:hanging="720"/>
              <w:rPr>
                <w:szCs w:val="20"/>
              </w:rPr>
            </w:pPr>
            <w:r w:rsidRPr="003E14AA">
              <w:rPr>
                <w:szCs w:val="20"/>
              </w:rPr>
              <w:t>(B)</w:t>
            </w:r>
            <w:r w:rsidRPr="003E14AA">
              <w:rPr>
                <w:szCs w:val="20"/>
              </w:rPr>
              <w:tab/>
              <w:t>The Resource’s highest submitted Ancillary Service Offer price for Reg-Down.</w:t>
            </w:r>
          </w:p>
          <w:p w14:paraId="40E69BD6" w14:textId="77777777" w:rsidR="003E14AA" w:rsidRPr="003E14AA" w:rsidRDefault="003E14AA" w:rsidP="003E14AA">
            <w:pPr>
              <w:spacing w:after="240"/>
              <w:ind w:left="1440" w:hanging="720"/>
              <w:rPr>
                <w:szCs w:val="20"/>
              </w:rPr>
            </w:pPr>
            <w:r w:rsidRPr="003E14AA">
              <w:rPr>
                <w:szCs w:val="20"/>
              </w:rPr>
              <w:lastRenderedPageBreak/>
              <w:t>(c)</w:t>
            </w:r>
            <w:r w:rsidRPr="003E14AA">
              <w:rPr>
                <w:szCs w:val="20"/>
              </w:rPr>
              <w:tab/>
              <w:t xml:space="preserve">ERCOT systems shall be designed to allow for proxy Ancillary Service Offer price floors to differ when the same Ancillary Service product can be provided by either On-Line or Off-Line Resources, and/or an Ancillary Service product has sub-types.  </w:t>
            </w:r>
          </w:p>
          <w:p w14:paraId="69F5297F" w14:textId="77777777" w:rsidR="003E14AA" w:rsidRPr="003E14AA" w:rsidRDefault="003E14AA" w:rsidP="003E14AA">
            <w:pPr>
              <w:spacing w:after="240"/>
              <w:ind w:left="1440" w:hanging="720"/>
              <w:rPr>
                <w:szCs w:val="20"/>
              </w:rPr>
            </w:pPr>
            <w:r w:rsidRPr="003E14AA">
              <w:rPr>
                <w:szCs w:val="20"/>
              </w:rPr>
              <w:t>(d)</w:t>
            </w:r>
            <w:r w:rsidRPr="003E14AA">
              <w:rPr>
                <w:szCs w:val="20"/>
              </w:rPr>
              <w:tab/>
              <w:t>Proxy Ancillary Service Offer price floors shall be approved by TAC and posted on the ERCOT website.</w:t>
            </w:r>
          </w:p>
          <w:p w14:paraId="7D45D549" w14:textId="77777777" w:rsidR="003E14AA" w:rsidRPr="003E14AA" w:rsidRDefault="003E14AA" w:rsidP="003E14AA">
            <w:pPr>
              <w:spacing w:after="240"/>
              <w:ind w:left="1440" w:hanging="720"/>
              <w:rPr>
                <w:szCs w:val="20"/>
              </w:rPr>
            </w:pPr>
            <w:r w:rsidRPr="003E14AA">
              <w:rPr>
                <w:szCs w:val="20"/>
              </w:rPr>
              <w:t>(e)</w:t>
            </w:r>
            <w:r w:rsidRPr="003E14AA">
              <w:rPr>
                <w:szCs w:val="20"/>
              </w:rPr>
              <w:tab/>
              <w:t>For RUC-committed Resources:</w:t>
            </w:r>
          </w:p>
          <w:p w14:paraId="7B143DCA" w14:textId="77777777" w:rsidR="003E14AA" w:rsidRPr="003E14AA" w:rsidRDefault="003E14AA" w:rsidP="003E14AA">
            <w:pPr>
              <w:spacing w:after="240"/>
              <w:ind w:left="2160" w:hanging="720"/>
              <w:rPr>
                <w:szCs w:val="20"/>
              </w:rPr>
            </w:pPr>
            <w:r w:rsidRPr="003E14AA">
              <w:rPr>
                <w:szCs w:val="20"/>
              </w:rPr>
              <w:t>(</w:t>
            </w:r>
            <w:proofErr w:type="spellStart"/>
            <w:r w:rsidRPr="003E14AA">
              <w:rPr>
                <w:szCs w:val="20"/>
              </w:rPr>
              <w:t>i</w:t>
            </w:r>
            <w:proofErr w:type="spellEnd"/>
            <w:r w:rsidRPr="003E14AA">
              <w:rPr>
                <w:szCs w:val="20"/>
              </w:rPr>
              <w:t>)</w:t>
            </w:r>
            <w:r w:rsidRPr="003E14AA">
              <w:rPr>
                <w:szCs w:val="20"/>
              </w:rPr>
              <w:tab/>
              <w:t xml:space="preserve">If a RUC-committed Resource does not have an Ancillary Service Offer for an Ancillary Service product that the Resource is qualified to provide, ERCOT shall create an </w:t>
            </w:r>
            <w:r w:rsidRPr="003E14AA">
              <w:t xml:space="preserve">Ancillary Service Offer for that Ancillary Service product at a value of </w:t>
            </w:r>
            <w:ins w:id="826" w:author="Joint Commenters 013122" w:date="2022-01-25T08:53:00Z">
              <w:r w:rsidRPr="003E14AA">
                <w:t>$</w:t>
              </w:r>
            </w:ins>
            <w:ins w:id="827" w:author="Joint Commenters 032422" w:date="2022-03-22T11:45:00Z">
              <w:r w:rsidRPr="003E14AA">
                <w:t>2</w:t>
              </w:r>
            </w:ins>
            <w:ins w:id="828" w:author="TAC 033022" w:date="2022-03-30T11:31:00Z">
              <w:r w:rsidRPr="003E14AA">
                <w:t>5</w:t>
              </w:r>
            </w:ins>
            <w:ins w:id="829" w:author="Joint Commenters 032422" w:date="2022-03-22T11:45:00Z">
              <w:del w:id="830" w:author="TAC 033022" w:date="2022-03-30T11:31:00Z">
                <w:r w:rsidRPr="003E14AA" w:rsidDel="00A6216E">
                  <w:delText>0</w:delText>
                </w:r>
              </w:del>
              <w:r w:rsidRPr="003E14AA">
                <w:t>0</w:t>
              </w:r>
            </w:ins>
            <w:ins w:id="831" w:author="Joint Commenters 013122" w:date="2022-01-25T08:53:00Z">
              <w:del w:id="832" w:author="Joint Commenters 032422" w:date="2022-03-22T11:45:00Z">
                <w:r w:rsidRPr="003E14AA" w:rsidDel="0010313E">
                  <w:delText>75</w:delText>
                </w:r>
              </w:del>
            </w:ins>
            <w:ins w:id="833" w:author="ERCOT 120621" w:date="2021-12-02T08:25:00Z">
              <w:del w:id="834" w:author="Joint Commenters 013122" w:date="2022-01-25T08:53:00Z">
                <w:r w:rsidRPr="003E14AA" w:rsidDel="00FF0AA5">
                  <w:rPr>
                    <w:iCs/>
                  </w:rPr>
                  <w:delText xml:space="preserve">Min(SWCAP, </w:delText>
                </w:r>
              </w:del>
            </w:ins>
            <w:del w:id="835" w:author="Joint Commenters 013122" w:date="2022-01-25T08:53:00Z">
              <w:r w:rsidRPr="003E14AA" w:rsidDel="00FF0AA5">
                <w:delText>$</w:delText>
              </w:r>
            </w:del>
            <w:ins w:id="836" w:author="IMM 111921" w:date="2021-11-15T13:22:00Z">
              <w:del w:id="837" w:author="Joint Commenters 013122" w:date="2022-01-25T08:53:00Z">
                <w:r w:rsidRPr="003E14AA" w:rsidDel="00FF0AA5">
                  <w:delText>16*</w:delText>
                </w:r>
                <w:r w:rsidRPr="003E14AA" w:rsidDel="00FF0AA5">
                  <w:rPr>
                    <w:szCs w:val="20"/>
                  </w:rPr>
                  <w:delText>FIP + $5</w:delText>
                </w:r>
              </w:del>
            </w:ins>
            <w:ins w:id="838" w:author="ERCOT 120621" w:date="2021-12-02T08:25:00Z">
              <w:del w:id="839" w:author="Joint Commenters 013122" w:date="2022-01-25T08:53:00Z">
                <w:r w:rsidRPr="003E14AA" w:rsidDel="00FF0AA5">
                  <w:rPr>
                    <w:szCs w:val="20"/>
                  </w:rPr>
                  <w:delText>)</w:delText>
                </w:r>
              </w:del>
            </w:ins>
            <w:ins w:id="840" w:author="IMM 111921" w:date="2021-11-15T13:22:00Z">
              <w:del w:id="841" w:author="Joint Commenters 013122" w:date="2022-01-25T08:53:00Z">
                <w:r w:rsidRPr="003E14AA" w:rsidDel="00FF0AA5">
                  <w:rPr>
                    <w:szCs w:val="20"/>
                  </w:rPr>
                  <w:delText xml:space="preserve"> </w:delText>
                </w:r>
              </w:del>
            </w:ins>
            <w:ins w:id="842" w:author="IMM" w:date="2021-08-09T15:24:00Z">
              <w:del w:id="843" w:author="Joint Commenters 013122" w:date="2022-01-25T08:53:00Z">
                <w:r w:rsidRPr="003E14AA" w:rsidDel="00FF0AA5">
                  <w:rPr>
                    <w:szCs w:val="20"/>
                  </w:rPr>
                  <w:delText>7</w:delText>
                </w:r>
              </w:del>
              <w:del w:id="844" w:author="IMM 111921" w:date="2021-11-15T13:22:00Z">
                <w:r w:rsidRPr="003E14AA">
                  <w:rPr>
                    <w:szCs w:val="20"/>
                  </w:rPr>
                  <w:delText>5</w:delText>
                </w:r>
              </w:del>
            </w:ins>
            <w:del w:id="845" w:author="IMM" w:date="2021-08-09T15:24:00Z">
              <w:r w:rsidRPr="003E14AA">
                <w:rPr>
                  <w:szCs w:val="20"/>
                </w:rPr>
                <w:delText>1,500</w:delText>
              </w:r>
            </w:del>
            <w:r w:rsidRPr="003E14AA">
              <w:rPr>
                <w:szCs w:val="20"/>
              </w:rPr>
              <w:t>/MWh for the full operating range of the Resource up to its telemetered HSL.</w:t>
            </w:r>
          </w:p>
          <w:p w14:paraId="52935A5B" w14:textId="77777777" w:rsidR="003E14AA" w:rsidRPr="003E14AA" w:rsidRDefault="003E14AA" w:rsidP="003E14AA">
            <w:pPr>
              <w:spacing w:after="240"/>
              <w:ind w:left="2160" w:hanging="720"/>
              <w:rPr>
                <w:szCs w:val="20"/>
              </w:rPr>
            </w:pPr>
            <w:r w:rsidRPr="003E14AA">
              <w:rPr>
                <w:szCs w:val="20"/>
              </w:rPr>
              <w:t>(ii)</w:t>
            </w:r>
            <w:r w:rsidRPr="003E14AA">
              <w:rPr>
                <w:szCs w:val="20"/>
              </w:rPr>
              <w:tab/>
              <w:t xml:space="preserve">For each Ancillary Service product for which a RUC-committed Resource has an Ancillary Service Offer, the Ancillary Service Offer used by SCED for that Ancillary Service product across the full operating range of the Resource up to its telemetered HSL shall be the maximum of: </w:t>
            </w:r>
          </w:p>
          <w:p w14:paraId="79FE2527" w14:textId="77777777" w:rsidR="003E14AA" w:rsidRPr="003E14AA" w:rsidRDefault="003E14AA" w:rsidP="003E14AA">
            <w:pPr>
              <w:spacing w:after="240"/>
              <w:ind w:left="2880" w:hanging="720"/>
            </w:pPr>
            <w:r w:rsidRPr="003E14AA">
              <w:rPr>
                <w:szCs w:val="20"/>
              </w:rPr>
              <w:t>(A)</w:t>
            </w:r>
            <w:r w:rsidRPr="003E14AA">
              <w:rPr>
                <w:szCs w:val="20"/>
              </w:rPr>
              <w:tab/>
              <w:t xml:space="preserve">The Resource’s highest submitted Ancillary Service Offer price; or </w:t>
            </w:r>
          </w:p>
          <w:p w14:paraId="25E4500A" w14:textId="77777777" w:rsidR="003E14AA" w:rsidRPr="003E14AA" w:rsidRDefault="003E14AA" w:rsidP="003E14AA">
            <w:pPr>
              <w:spacing w:after="240"/>
              <w:ind w:left="2880" w:hanging="720"/>
            </w:pPr>
            <w:r w:rsidRPr="003E14AA">
              <w:t>(B)</w:t>
            </w:r>
            <w:r w:rsidRPr="003E14AA">
              <w:tab/>
            </w:r>
            <w:ins w:id="846" w:author="Joint Commenters 013122" w:date="2022-01-25T08:53:00Z">
              <w:r w:rsidRPr="003E14AA">
                <w:t>$</w:t>
              </w:r>
            </w:ins>
            <w:ins w:id="847" w:author="Joint Commenters 032422" w:date="2022-03-22T11:45:00Z">
              <w:r w:rsidRPr="003E14AA">
                <w:t>2</w:t>
              </w:r>
            </w:ins>
            <w:ins w:id="848" w:author="TAC 033022" w:date="2022-03-30T11:31:00Z">
              <w:r w:rsidRPr="003E14AA">
                <w:t>5</w:t>
              </w:r>
            </w:ins>
            <w:ins w:id="849" w:author="Joint Commenters 032422" w:date="2022-03-22T11:45:00Z">
              <w:del w:id="850" w:author="TAC 033022" w:date="2022-03-30T11:31:00Z">
                <w:r w:rsidRPr="003E14AA" w:rsidDel="00A6216E">
                  <w:delText>0</w:delText>
                </w:r>
              </w:del>
              <w:r w:rsidRPr="003E14AA">
                <w:t>0</w:t>
              </w:r>
            </w:ins>
            <w:ins w:id="851" w:author="Joint Commenters 013122" w:date="2022-01-25T08:53:00Z">
              <w:del w:id="852" w:author="Joint Commenters 032422" w:date="2022-03-22T11:45:00Z">
                <w:r w:rsidRPr="003E14AA" w:rsidDel="0010313E">
                  <w:delText>75</w:delText>
                </w:r>
              </w:del>
            </w:ins>
            <w:ins w:id="853" w:author="ERCOT 120621" w:date="2021-12-02T08:25:00Z">
              <w:del w:id="854" w:author="Joint Commenters 013122" w:date="2022-01-25T08:53:00Z">
                <w:r w:rsidRPr="003E14AA" w:rsidDel="00FF0AA5">
                  <w:rPr>
                    <w:iCs/>
                  </w:rPr>
                  <w:delText xml:space="preserve">Min(SWCAP, </w:delText>
                </w:r>
              </w:del>
            </w:ins>
            <w:del w:id="855" w:author="Joint Commenters 013122" w:date="2022-01-25T08:53:00Z">
              <w:r w:rsidRPr="003E14AA" w:rsidDel="00FF0AA5">
                <w:delText>$</w:delText>
              </w:r>
            </w:del>
            <w:ins w:id="856" w:author="IMM 111921" w:date="2021-11-15T13:23:00Z">
              <w:del w:id="857" w:author="Joint Commenters 013122" w:date="2022-01-25T08:53:00Z">
                <w:r w:rsidRPr="003E14AA" w:rsidDel="00FF0AA5">
                  <w:delText>16*FIP + $5</w:delText>
                </w:r>
              </w:del>
            </w:ins>
            <w:ins w:id="858" w:author="ERCOT 120621" w:date="2021-12-02T08:25:00Z">
              <w:del w:id="859" w:author="Joint Commenters 013122" w:date="2022-01-25T08:53:00Z">
                <w:r w:rsidRPr="003E14AA" w:rsidDel="00FF0AA5">
                  <w:delText>)</w:delText>
                </w:r>
              </w:del>
            </w:ins>
            <w:ins w:id="860" w:author="IMM 111921" w:date="2021-11-15T13:23:00Z">
              <w:del w:id="861" w:author="Joint Commenters 013122" w:date="2022-01-25T08:53:00Z">
                <w:r w:rsidRPr="003E14AA" w:rsidDel="00FF0AA5">
                  <w:delText xml:space="preserve"> </w:delText>
                </w:r>
              </w:del>
            </w:ins>
            <w:ins w:id="862" w:author="IMM" w:date="2021-08-09T15:23:00Z">
              <w:del w:id="863" w:author="IMM 111921" w:date="2021-11-15T13:23:00Z">
                <w:r w:rsidRPr="003E14AA">
                  <w:delText>75</w:delText>
                </w:r>
              </w:del>
            </w:ins>
            <w:del w:id="864" w:author="IMM" w:date="2021-08-09T15:23:00Z">
              <w:r w:rsidRPr="003E14AA">
                <w:delText>1,500</w:delText>
              </w:r>
            </w:del>
            <w:r w:rsidRPr="003E14AA">
              <w:t>/MWh.</w:t>
            </w:r>
          </w:p>
          <w:p w14:paraId="42DF67AC" w14:textId="77777777" w:rsidR="003E14AA" w:rsidRPr="003E14AA" w:rsidRDefault="003E14AA" w:rsidP="003E14AA">
            <w:pPr>
              <w:spacing w:after="240"/>
              <w:ind w:left="720" w:hanging="720"/>
              <w:rPr>
                <w:szCs w:val="20"/>
              </w:rPr>
            </w:pPr>
            <w:r w:rsidRPr="003E14AA">
              <w:t>(6)</w:t>
            </w:r>
            <w:r w:rsidRPr="003E14AA">
              <w:tab/>
              <w:t>For use as SCED inputs for determining energy Dispatch and Ancillary</w:t>
            </w:r>
            <w:r w:rsidRPr="003E14AA">
              <w:rPr>
                <w:szCs w:val="20"/>
              </w:rPr>
              <w:t xml:space="preserve"> Service awards, ERCOT shall use the available capacity of all On-Line ESRs by creating proxy Energy Bid/Offer Curves for certain Resources as follows: </w:t>
            </w:r>
          </w:p>
          <w:p w14:paraId="0F991BBC" w14:textId="77777777" w:rsidR="003E14AA" w:rsidRPr="003E14AA" w:rsidRDefault="003E14AA" w:rsidP="003E14AA">
            <w:pPr>
              <w:spacing w:before="240" w:after="240"/>
              <w:ind w:left="1440" w:hanging="720"/>
              <w:rPr>
                <w:szCs w:val="20"/>
              </w:rPr>
            </w:pPr>
            <w:r w:rsidRPr="003E14AA">
              <w:rPr>
                <w:szCs w:val="20"/>
              </w:rPr>
              <w:t>(a)</w:t>
            </w:r>
            <w:r w:rsidRPr="003E14AA">
              <w:rPr>
                <w:szCs w:val="20"/>
              </w:rPr>
              <w:tab/>
              <w:t>For each ESR for which its QSE has submitted an Energy Bid/Offer Curve that does not cover the full offer range (LSL to HSL) of the Resource’s available capacity, ERCOT shall create a proxy Energy Bid/Offer Curve that extends the submitted Energy Bid/Offer Curve to use the entire available capacity of the Resource above the highest MW point on the Energy Bid/Offer Curve to the Resource’s HSL and from the lowest MW point on the Energy Bid/Offer Curve to LSL, using these prices for the corresponding MW segments: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1"/>
              <w:gridCol w:w="2619"/>
              <w:gridCol w:w="2620"/>
            </w:tblGrid>
            <w:tr w:rsidR="003E14AA" w:rsidRPr="003E14AA" w14:paraId="774D3057" w14:textId="77777777" w:rsidTr="004D77CF">
              <w:trPr>
                <w:jc w:val="center"/>
              </w:trPr>
              <w:tc>
                <w:tcPr>
                  <w:tcW w:w="3871" w:type="dxa"/>
                  <w:tcBorders>
                    <w:top w:val="single" w:sz="4" w:space="0" w:color="auto"/>
                    <w:left w:val="single" w:sz="4" w:space="0" w:color="auto"/>
                    <w:bottom w:val="single" w:sz="4" w:space="0" w:color="auto"/>
                    <w:right w:val="single" w:sz="4" w:space="0" w:color="auto"/>
                  </w:tcBorders>
                  <w:hideMark/>
                </w:tcPr>
                <w:p w14:paraId="7FC9C480" w14:textId="77777777" w:rsidR="003E14AA" w:rsidRPr="003E14AA" w:rsidRDefault="003E14AA" w:rsidP="003E14AA">
                  <w:pPr>
                    <w:spacing w:after="120"/>
                    <w:rPr>
                      <w:b/>
                      <w:iCs/>
                      <w:sz w:val="20"/>
                      <w:szCs w:val="20"/>
                    </w:rPr>
                  </w:pPr>
                  <w:r w:rsidRPr="003E14AA">
                    <w:rPr>
                      <w:b/>
                      <w:iCs/>
                      <w:sz w:val="20"/>
                      <w:szCs w:val="20"/>
                    </w:rPr>
                    <w:t>Scenario</w:t>
                  </w:r>
                </w:p>
              </w:tc>
              <w:tc>
                <w:tcPr>
                  <w:tcW w:w="2619" w:type="dxa"/>
                  <w:tcBorders>
                    <w:top w:val="single" w:sz="4" w:space="0" w:color="auto"/>
                    <w:left w:val="single" w:sz="4" w:space="0" w:color="auto"/>
                    <w:bottom w:val="single" w:sz="4" w:space="0" w:color="auto"/>
                    <w:right w:val="single" w:sz="4" w:space="0" w:color="auto"/>
                  </w:tcBorders>
                  <w:hideMark/>
                </w:tcPr>
                <w:p w14:paraId="7A844E18" w14:textId="77777777" w:rsidR="003E14AA" w:rsidRPr="003E14AA" w:rsidRDefault="003E14AA" w:rsidP="003E14AA">
                  <w:pPr>
                    <w:spacing w:after="120"/>
                    <w:rPr>
                      <w:b/>
                      <w:iCs/>
                      <w:sz w:val="20"/>
                      <w:szCs w:val="20"/>
                    </w:rPr>
                  </w:pPr>
                  <w:r w:rsidRPr="003E14AA">
                    <w:rPr>
                      <w:b/>
                      <w:iCs/>
                      <w:sz w:val="20"/>
                      <w:szCs w:val="20"/>
                    </w:rPr>
                    <w:t>MW Segment</w:t>
                  </w:r>
                </w:p>
              </w:tc>
              <w:tc>
                <w:tcPr>
                  <w:tcW w:w="2620" w:type="dxa"/>
                  <w:tcBorders>
                    <w:top w:val="single" w:sz="4" w:space="0" w:color="auto"/>
                    <w:left w:val="single" w:sz="4" w:space="0" w:color="auto"/>
                    <w:bottom w:val="single" w:sz="4" w:space="0" w:color="auto"/>
                    <w:right w:val="single" w:sz="4" w:space="0" w:color="auto"/>
                  </w:tcBorders>
                  <w:hideMark/>
                </w:tcPr>
                <w:p w14:paraId="40B4E8A1" w14:textId="77777777" w:rsidR="003E14AA" w:rsidRPr="003E14AA" w:rsidRDefault="003E14AA" w:rsidP="003E14AA">
                  <w:pPr>
                    <w:spacing w:after="120"/>
                    <w:rPr>
                      <w:b/>
                      <w:iCs/>
                      <w:sz w:val="20"/>
                      <w:szCs w:val="20"/>
                    </w:rPr>
                  </w:pPr>
                  <w:r w:rsidRPr="003E14AA">
                    <w:rPr>
                      <w:b/>
                      <w:iCs/>
                      <w:sz w:val="20"/>
                      <w:szCs w:val="20"/>
                    </w:rPr>
                    <w:t>Price (per MWh)</w:t>
                  </w:r>
                </w:p>
              </w:tc>
            </w:tr>
            <w:tr w:rsidR="003E14AA" w:rsidRPr="003E14AA" w14:paraId="4AD8F290" w14:textId="77777777" w:rsidTr="004D77CF">
              <w:trPr>
                <w:jc w:val="center"/>
              </w:trPr>
              <w:tc>
                <w:tcPr>
                  <w:tcW w:w="3871" w:type="dxa"/>
                  <w:tcBorders>
                    <w:top w:val="single" w:sz="4" w:space="0" w:color="auto"/>
                    <w:left w:val="single" w:sz="4" w:space="0" w:color="auto"/>
                    <w:bottom w:val="single" w:sz="4" w:space="0" w:color="auto"/>
                    <w:right w:val="single" w:sz="4" w:space="0" w:color="auto"/>
                  </w:tcBorders>
                </w:tcPr>
                <w:p w14:paraId="67448139" w14:textId="77777777" w:rsidR="003E14AA" w:rsidRPr="003E14AA" w:rsidRDefault="003E14AA" w:rsidP="003E14AA">
                  <w:pPr>
                    <w:spacing w:after="60"/>
                    <w:rPr>
                      <w:iCs/>
                      <w:sz w:val="20"/>
                      <w:szCs w:val="20"/>
                    </w:rPr>
                  </w:pPr>
                  <w:r w:rsidRPr="003E14AA">
                    <w:rPr>
                      <w:iCs/>
                      <w:sz w:val="20"/>
                      <w:szCs w:val="20"/>
                    </w:rPr>
                    <w:t xml:space="preserve">HSL MW and the highest MW point on the Energy Bid/Offer are both greater than or equal to zero, </w:t>
                  </w:r>
                </w:p>
                <w:p w14:paraId="4A1E5F38" w14:textId="77777777" w:rsidR="003E14AA" w:rsidRPr="003E14AA" w:rsidRDefault="003E14AA" w:rsidP="003E14AA">
                  <w:pPr>
                    <w:spacing w:after="60"/>
                    <w:rPr>
                      <w:iCs/>
                      <w:sz w:val="20"/>
                      <w:szCs w:val="20"/>
                    </w:rPr>
                  </w:pPr>
                  <w:r w:rsidRPr="003E14AA">
                    <w:rPr>
                      <w:iCs/>
                      <w:sz w:val="20"/>
                      <w:szCs w:val="20"/>
                    </w:rPr>
                    <w:t>and,</w:t>
                  </w:r>
                </w:p>
                <w:p w14:paraId="0A37B652" w14:textId="77777777" w:rsidR="003E14AA" w:rsidRPr="003E14AA" w:rsidRDefault="003E14AA" w:rsidP="003E14AA">
                  <w:pPr>
                    <w:spacing w:after="60"/>
                    <w:rPr>
                      <w:iCs/>
                      <w:sz w:val="20"/>
                      <w:szCs w:val="20"/>
                    </w:rPr>
                  </w:pPr>
                  <w:r w:rsidRPr="003E14AA">
                    <w:rPr>
                      <w:iCs/>
                      <w:sz w:val="20"/>
                      <w:szCs w:val="20"/>
                    </w:rPr>
                    <w:t>HSL is greater than the highest MW in submitted Energy Bid/Offer Curve</w:t>
                  </w:r>
                </w:p>
                <w:p w14:paraId="165A2C80" w14:textId="77777777" w:rsidR="003E14AA" w:rsidRPr="003E14AA" w:rsidRDefault="003E14AA" w:rsidP="003E14AA">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1C69F3A2" w14:textId="77777777" w:rsidR="003E14AA" w:rsidRPr="003E14AA" w:rsidRDefault="003E14AA" w:rsidP="003E14AA">
                  <w:pPr>
                    <w:spacing w:after="60"/>
                    <w:rPr>
                      <w:iCs/>
                      <w:sz w:val="20"/>
                      <w:szCs w:val="20"/>
                    </w:rPr>
                  </w:pPr>
                  <w:r w:rsidRPr="003E14AA">
                    <w:rPr>
                      <w:iCs/>
                      <w:sz w:val="20"/>
                      <w:szCs w:val="20"/>
                    </w:rPr>
                    <w:lastRenderedPageBreak/>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27B44C1E" w14:textId="77777777" w:rsidR="003E14AA" w:rsidRPr="003E14AA" w:rsidRDefault="003E14AA" w:rsidP="003E14AA">
                  <w:pPr>
                    <w:spacing w:after="60"/>
                    <w:rPr>
                      <w:iCs/>
                      <w:sz w:val="20"/>
                      <w:szCs w:val="20"/>
                    </w:rPr>
                  </w:pPr>
                  <w:r w:rsidRPr="003E14AA">
                    <w:rPr>
                      <w:iCs/>
                      <w:sz w:val="20"/>
                      <w:szCs w:val="20"/>
                    </w:rPr>
                    <w:t xml:space="preserve">RTSWCAP </w:t>
                  </w:r>
                </w:p>
              </w:tc>
            </w:tr>
            <w:tr w:rsidR="003E14AA" w:rsidRPr="003E14AA" w14:paraId="7CDB2092" w14:textId="77777777" w:rsidTr="004D77CF">
              <w:trPr>
                <w:trHeight w:val="387"/>
                <w:jc w:val="center"/>
              </w:trPr>
              <w:tc>
                <w:tcPr>
                  <w:tcW w:w="3871" w:type="dxa"/>
                  <w:tcBorders>
                    <w:top w:val="single" w:sz="4" w:space="0" w:color="auto"/>
                    <w:left w:val="single" w:sz="4" w:space="0" w:color="auto"/>
                    <w:bottom w:val="single" w:sz="4" w:space="0" w:color="auto"/>
                    <w:right w:val="single" w:sz="4" w:space="0" w:color="auto"/>
                  </w:tcBorders>
                </w:tcPr>
                <w:p w14:paraId="7FDE6C14" w14:textId="77777777" w:rsidR="003E14AA" w:rsidRPr="003E14AA" w:rsidRDefault="003E14AA" w:rsidP="003E14AA">
                  <w:pPr>
                    <w:spacing w:after="60"/>
                    <w:rPr>
                      <w:iCs/>
                      <w:sz w:val="20"/>
                      <w:szCs w:val="20"/>
                    </w:rPr>
                  </w:pPr>
                  <w:r w:rsidRPr="003E14AA">
                    <w:rPr>
                      <w:iCs/>
                      <w:sz w:val="20"/>
                      <w:szCs w:val="20"/>
                    </w:rPr>
                    <w:t xml:space="preserve">HSL MW is greater than or equal to zero, </w:t>
                  </w:r>
                </w:p>
                <w:p w14:paraId="12E53F71" w14:textId="77777777" w:rsidR="003E14AA" w:rsidRPr="003E14AA" w:rsidRDefault="003E14AA" w:rsidP="003E14AA">
                  <w:pPr>
                    <w:spacing w:after="60"/>
                    <w:rPr>
                      <w:iCs/>
                      <w:sz w:val="20"/>
                      <w:szCs w:val="20"/>
                    </w:rPr>
                  </w:pPr>
                  <w:r w:rsidRPr="003E14AA">
                    <w:rPr>
                      <w:iCs/>
                      <w:sz w:val="20"/>
                      <w:szCs w:val="20"/>
                    </w:rPr>
                    <w:t>and,</w:t>
                  </w:r>
                </w:p>
                <w:p w14:paraId="7FBF9568" w14:textId="77777777" w:rsidR="003E14AA" w:rsidRPr="003E14AA" w:rsidRDefault="003E14AA" w:rsidP="003E14AA">
                  <w:pPr>
                    <w:spacing w:after="60"/>
                    <w:rPr>
                      <w:iCs/>
                      <w:sz w:val="20"/>
                      <w:szCs w:val="20"/>
                    </w:rPr>
                  </w:pPr>
                  <w:r w:rsidRPr="003E14AA">
                    <w:rPr>
                      <w:iCs/>
                      <w:sz w:val="20"/>
                      <w:szCs w:val="20"/>
                    </w:rPr>
                    <w:t>the highest MW point on the Energy Bid/Offer is less than zero</w:t>
                  </w:r>
                </w:p>
                <w:p w14:paraId="73D3C24B" w14:textId="77777777" w:rsidR="003E14AA" w:rsidRPr="003E14AA" w:rsidRDefault="003E14AA" w:rsidP="003E14AA">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tcPr>
                <w:p w14:paraId="1DD1BFD8" w14:textId="77777777" w:rsidR="003E14AA" w:rsidRPr="003E14AA" w:rsidRDefault="003E14AA" w:rsidP="003E14AA">
                  <w:pPr>
                    <w:spacing w:after="60"/>
                    <w:rPr>
                      <w:iCs/>
                      <w:sz w:val="20"/>
                      <w:szCs w:val="20"/>
                    </w:rPr>
                  </w:pPr>
                  <w:r w:rsidRPr="003E14AA">
                    <w:rPr>
                      <w:iCs/>
                      <w:sz w:val="20"/>
                      <w:szCs w:val="20"/>
                    </w:rPr>
                    <w:t>From highest MW point on submitted Energy Bid/Offer Curve to 0 MW</w:t>
                  </w:r>
                </w:p>
                <w:p w14:paraId="12B97A0B" w14:textId="77777777" w:rsidR="003E14AA" w:rsidRPr="003E14AA" w:rsidRDefault="003E14AA" w:rsidP="003E14AA">
                  <w:pPr>
                    <w:spacing w:after="60"/>
                    <w:rPr>
                      <w:iCs/>
                      <w:sz w:val="20"/>
                      <w:szCs w:val="20"/>
                    </w:rPr>
                  </w:pPr>
                </w:p>
                <w:p w14:paraId="708BB0CA" w14:textId="77777777" w:rsidR="003E14AA" w:rsidRPr="003E14AA" w:rsidRDefault="003E14AA" w:rsidP="003E14AA">
                  <w:pPr>
                    <w:spacing w:after="60"/>
                    <w:rPr>
                      <w:iCs/>
                      <w:sz w:val="20"/>
                      <w:szCs w:val="20"/>
                    </w:rPr>
                  </w:pPr>
                  <w:r w:rsidRPr="003E14AA">
                    <w:rPr>
                      <w:iCs/>
                      <w:sz w:val="20"/>
                      <w:szCs w:val="20"/>
                    </w:rPr>
                    <w:t>From 0 MW to HSL</w:t>
                  </w:r>
                </w:p>
              </w:tc>
              <w:tc>
                <w:tcPr>
                  <w:tcW w:w="2620" w:type="dxa"/>
                  <w:tcBorders>
                    <w:top w:val="single" w:sz="4" w:space="0" w:color="auto"/>
                    <w:left w:val="single" w:sz="4" w:space="0" w:color="auto"/>
                    <w:bottom w:val="single" w:sz="4" w:space="0" w:color="auto"/>
                    <w:right w:val="single" w:sz="4" w:space="0" w:color="auto"/>
                  </w:tcBorders>
                </w:tcPr>
                <w:p w14:paraId="3A0A2973" w14:textId="77777777" w:rsidR="003E14AA" w:rsidRPr="003E14AA" w:rsidRDefault="003E14AA" w:rsidP="003E14AA">
                  <w:pPr>
                    <w:spacing w:after="60"/>
                    <w:rPr>
                      <w:iCs/>
                      <w:sz w:val="20"/>
                      <w:szCs w:val="20"/>
                    </w:rPr>
                  </w:pPr>
                  <w:r w:rsidRPr="003E14AA">
                    <w:rPr>
                      <w:iCs/>
                      <w:sz w:val="20"/>
                      <w:szCs w:val="20"/>
                    </w:rPr>
                    <w:t>Price associated with the highest MW in submitted Energy Bid/Offer Curve</w:t>
                  </w:r>
                </w:p>
                <w:p w14:paraId="32E4E231" w14:textId="77777777" w:rsidR="003E14AA" w:rsidRPr="003E14AA" w:rsidRDefault="003E14AA" w:rsidP="003E14AA">
                  <w:pPr>
                    <w:spacing w:after="60"/>
                    <w:rPr>
                      <w:iCs/>
                      <w:sz w:val="20"/>
                      <w:szCs w:val="20"/>
                    </w:rPr>
                  </w:pPr>
                </w:p>
                <w:p w14:paraId="11C63B3C" w14:textId="77777777" w:rsidR="003E14AA" w:rsidRPr="003E14AA" w:rsidRDefault="003E14AA" w:rsidP="003E14AA">
                  <w:pPr>
                    <w:spacing w:after="60"/>
                    <w:rPr>
                      <w:iCs/>
                      <w:sz w:val="20"/>
                      <w:szCs w:val="20"/>
                    </w:rPr>
                  </w:pPr>
                  <w:r w:rsidRPr="003E14AA">
                    <w:rPr>
                      <w:iCs/>
                      <w:sz w:val="20"/>
                      <w:szCs w:val="20"/>
                    </w:rPr>
                    <w:t>RTSWCAP</w:t>
                  </w:r>
                </w:p>
              </w:tc>
            </w:tr>
            <w:tr w:rsidR="003E14AA" w:rsidRPr="003E14AA" w14:paraId="6C08E2F9" w14:textId="77777777" w:rsidTr="004D77CF">
              <w:trPr>
                <w:jc w:val="center"/>
              </w:trPr>
              <w:tc>
                <w:tcPr>
                  <w:tcW w:w="3871" w:type="dxa"/>
                  <w:tcBorders>
                    <w:top w:val="single" w:sz="4" w:space="0" w:color="auto"/>
                    <w:left w:val="single" w:sz="4" w:space="0" w:color="auto"/>
                    <w:bottom w:val="single" w:sz="4" w:space="0" w:color="auto"/>
                    <w:right w:val="single" w:sz="4" w:space="0" w:color="auto"/>
                  </w:tcBorders>
                  <w:hideMark/>
                </w:tcPr>
                <w:p w14:paraId="7D7D6E95" w14:textId="77777777" w:rsidR="003E14AA" w:rsidRPr="003E14AA" w:rsidRDefault="003E14AA" w:rsidP="003E14AA">
                  <w:pPr>
                    <w:spacing w:after="60"/>
                    <w:rPr>
                      <w:iCs/>
                      <w:sz w:val="20"/>
                      <w:szCs w:val="20"/>
                    </w:rPr>
                  </w:pPr>
                  <w:r w:rsidRPr="003E14AA">
                    <w:rPr>
                      <w:iCs/>
                      <w:sz w:val="20"/>
                      <w:szCs w:val="20"/>
                    </w:rPr>
                    <w:t>HSL is less than zero and is also greater than the highest MW in submitted Energy Bid/Offer Curve</w:t>
                  </w:r>
                </w:p>
              </w:tc>
              <w:tc>
                <w:tcPr>
                  <w:tcW w:w="2619" w:type="dxa"/>
                  <w:tcBorders>
                    <w:top w:val="single" w:sz="4" w:space="0" w:color="auto"/>
                    <w:left w:val="single" w:sz="4" w:space="0" w:color="auto"/>
                    <w:bottom w:val="single" w:sz="4" w:space="0" w:color="auto"/>
                    <w:right w:val="single" w:sz="4" w:space="0" w:color="auto"/>
                  </w:tcBorders>
                  <w:hideMark/>
                </w:tcPr>
                <w:p w14:paraId="5008398C" w14:textId="77777777" w:rsidR="003E14AA" w:rsidRPr="003E14AA" w:rsidRDefault="003E14AA" w:rsidP="003E14AA">
                  <w:pPr>
                    <w:spacing w:after="60"/>
                    <w:rPr>
                      <w:iCs/>
                      <w:sz w:val="20"/>
                      <w:szCs w:val="20"/>
                    </w:rPr>
                  </w:pPr>
                  <w:r w:rsidRPr="003E14AA">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66948D98" w14:textId="77777777" w:rsidR="003E14AA" w:rsidRPr="003E14AA" w:rsidRDefault="003E14AA" w:rsidP="003E14AA">
                  <w:pPr>
                    <w:spacing w:after="60"/>
                    <w:rPr>
                      <w:iCs/>
                      <w:sz w:val="20"/>
                      <w:szCs w:val="20"/>
                    </w:rPr>
                  </w:pPr>
                  <w:r w:rsidRPr="003E14AA">
                    <w:rPr>
                      <w:iCs/>
                      <w:sz w:val="20"/>
                      <w:szCs w:val="20"/>
                    </w:rPr>
                    <w:t>Price associated with the highest MW in submitted Energy Bid/Offer Curve</w:t>
                  </w:r>
                </w:p>
              </w:tc>
            </w:tr>
            <w:tr w:rsidR="003E14AA" w:rsidRPr="003E14AA" w14:paraId="17B4E4BF" w14:textId="77777777" w:rsidTr="004D77CF">
              <w:trPr>
                <w:jc w:val="center"/>
              </w:trPr>
              <w:tc>
                <w:tcPr>
                  <w:tcW w:w="3871" w:type="dxa"/>
                  <w:tcBorders>
                    <w:top w:val="single" w:sz="4" w:space="0" w:color="auto"/>
                    <w:left w:val="single" w:sz="4" w:space="0" w:color="auto"/>
                    <w:bottom w:val="single" w:sz="4" w:space="0" w:color="auto"/>
                    <w:right w:val="single" w:sz="4" w:space="0" w:color="auto"/>
                  </w:tcBorders>
                  <w:hideMark/>
                </w:tcPr>
                <w:p w14:paraId="2BF853BC" w14:textId="77777777" w:rsidR="003E14AA" w:rsidRPr="003E14AA" w:rsidRDefault="003E14AA" w:rsidP="003E14AA">
                  <w:pPr>
                    <w:spacing w:after="60"/>
                    <w:rPr>
                      <w:iCs/>
                      <w:sz w:val="20"/>
                      <w:szCs w:val="20"/>
                    </w:rPr>
                  </w:pPr>
                  <w:r w:rsidRPr="003E14AA">
                    <w:rPr>
                      <w:iCs/>
                      <w:sz w:val="20"/>
                      <w:szCs w:val="20"/>
                    </w:rPr>
                    <w:t>Energy Bid/Offer Curve</w:t>
                  </w:r>
                </w:p>
              </w:tc>
              <w:tc>
                <w:tcPr>
                  <w:tcW w:w="2619" w:type="dxa"/>
                  <w:tcBorders>
                    <w:top w:val="single" w:sz="4" w:space="0" w:color="auto"/>
                    <w:left w:val="single" w:sz="4" w:space="0" w:color="auto"/>
                    <w:bottom w:val="single" w:sz="4" w:space="0" w:color="auto"/>
                    <w:right w:val="single" w:sz="4" w:space="0" w:color="auto"/>
                  </w:tcBorders>
                </w:tcPr>
                <w:p w14:paraId="70B10EB6" w14:textId="77777777" w:rsidR="003E14AA" w:rsidRPr="003E14AA" w:rsidRDefault="003E14AA" w:rsidP="003E14AA">
                  <w:pPr>
                    <w:spacing w:after="60"/>
                    <w:rPr>
                      <w:iCs/>
                      <w:sz w:val="20"/>
                      <w:szCs w:val="20"/>
                    </w:rPr>
                  </w:pPr>
                </w:p>
              </w:tc>
              <w:tc>
                <w:tcPr>
                  <w:tcW w:w="2620" w:type="dxa"/>
                  <w:tcBorders>
                    <w:top w:val="single" w:sz="4" w:space="0" w:color="auto"/>
                    <w:left w:val="single" w:sz="4" w:space="0" w:color="auto"/>
                    <w:bottom w:val="single" w:sz="4" w:space="0" w:color="auto"/>
                    <w:right w:val="single" w:sz="4" w:space="0" w:color="auto"/>
                  </w:tcBorders>
                  <w:hideMark/>
                </w:tcPr>
                <w:p w14:paraId="538E5DE4" w14:textId="77777777" w:rsidR="003E14AA" w:rsidRPr="003E14AA" w:rsidRDefault="003E14AA" w:rsidP="003E14AA">
                  <w:pPr>
                    <w:spacing w:after="60"/>
                    <w:rPr>
                      <w:iCs/>
                      <w:sz w:val="20"/>
                      <w:szCs w:val="20"/>
                    </w:rPr>
                  </w:pPr>
                  <w:r w:rsidRPr="003E14AA">
                    <w:rPr>
                      <w:iCs/>
                      <w:sz w:val="20"/>
                      <w:szCs w:val="20"/>
                    </w:rPr>
                    <w:t>Energy Bid/Offer Curve</w:t>
                  </w:r>
                </w:p>
              </w:tc>
            </w:tr>
            <w:tr w:rsidR="003E14AA" w:rsidRPr="003E14AA" w14:paraId="1E98DDC0" w14:textId="77777777" w:rsidTr="004D77CF">
              <w:trPr>
                <w:jc w:val="center"/>
              </w:trPr>
              <w:tc>
                <w:tcPr>
                  <w:tcW w:w="3871" w:type="dxa"/>
                  <w:tcBorders>
                    <w:top w:val="single" w:sz="4" w:space="0" w:color="auto"/>
                    <w:left w:val="single" w:sz="4" w:space="0" w:color="auto"/>
                    <w:bottom w:val="single" w:sz="4" w:space="0" w:color="auto"/>
                    <w:right w:val="single" w:sz="4" w:space="0" w:color="auto"/>
                  </w:tcBorders>
                </w:tcPr>
                <w:p w14:paraId="11B842F7" w14:textId="77777777" w:rsidR="003E14AA" w:rsidRPr="003E14AA" w:rsidRDefault="003E14AA" w:rsidP="003E14AA">
                  <w:pPr>
                    <w:spacing w:after="60"/>
                    <w:rPr>
                      <w:iCs/>
                      <w:sz w:val="20"/>
                      <w:szCs w:val="20"/>
                    </w:rPr>
                  </w:pPr>
                  <w:r w:rsidRPr="003E14AA">
                    <w:rPr>
                      <w:iCs/>
                      <w:sz w:val="20"/>
                      <w:szCs w:val="20"/>
                    </w:rPr>
                    <w:t xml:space="preserve">LSL MW and the lowest MW point on the Energy Bid/Offer Curve are both greater than or equal to zero, </w:t>
                  </w:r>
                </w:p>
                <w:p w14:paraId="64EDAD75" w14:textId="77777777" w:rsidR="003E14AA" w:rsidRPr="003E14AA" w:rsidRDefault="003E14AA" w:rsidP="003E14AA">
                  <w:pPr>
                    <w:spacing w:after="60"/>
                    <w:rPr>
                      <w:iCs/>
                      <w:sz w:val="20"/>
                      <w:szCs w:val="20"/>
                    </w:rPr>
                  </w:pPr>
                  <w:r w:rsidRPr="003E14AA">
                    <w:rPr>
                      <w:iCs/>
                      <w:sz w:val="20"/>
                      <w:szCs w:val="20"/>
                    </w:rPr>
                    <w:t>and,</w:t>
                  </w:r>
                </w:p>
                <w:p w14:paraId="0D245665" w14:textId="77777777" w:rsidR="003E14AA" w:rsidRPr="003E14AA" w:rsidRDefault="003E14AA" w:rsidP="003E14AA">
                  <w:pPr>
                    <w:spacing w:after="60"/>
                    <w:rPr>
                      <w:iCs/>
                      <w:sz w:val="20"/>
                      <w:szCs w:val="20"/>
                    </w:rPr>
                  </w:pPr>
                  <w:r w:rsidRPr="003E14AA">
                    <w:rPr>
                      <w:iCs/>
                      <w:sz w:val="20"/>
                      <w:szCs w:val="20"/>
                    </w:rPr>
                    <w:t>LSL is less than the lowest MW in submitted Energy Bid/Offer Curve</w:t>
                  </w:r>
                </w:p>
                <w:p w14:paraId="461321F4" w14:textId="77777777" w:rsidR="003E14AA" w:rsidRPr="003E14AA" w:rsidRDefault="003E14AA" w:rsidP="003E14AA">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670A6F7F" w14:textId="77777777" w:rsidR="003E14AA" w:rsidRPr="003E14AA" w:rsidRDefault="003E14AA" w:rsidP="003E14AA">
                  <w:pPr>
                    <w:spacing w:after="60"/>
                    <w:rPr>
                      <w:iCs/>
                      <w:sz w:val="20"/>
                      <w:szCs w:val="20"/>
                    </w:rPr>
                  </w:pPr>
                  <w:r w:rsidRPr="003E14AA">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16643D85" w14:textId="77777777" w:rsidR="003E14AA" w:rsidRPr="003E14AA" w:rsidRDefault="003E14AA" w:rsidP="003E14AA">
                  <w:pPr>
                    <w:spacing w:after="60"/>
                    <w:rPr>
                      <w:iCs/>
                      <w:sz w:val="20"/>
                      <w:szCs w:val="20"/>
                    </w:rPr>
                  </w:pPr>
                  <w:r w:rsidRPr="003E14AA">
                    <w:rPr>
                      <w:iCs/>
                      <w:sz w:val="20"/>
                      <w:szCs w:val="20"/>
                    </w:rPr>
                    <w:t>Price associated with the lowest MW in submitted Energy Bid/Offer Curve</w:t>
                  </w:r>
                </w:p>
              </w:tc>
            </w:tr>
            <w:tr w:rsidR="003E14AA" w:rsidRPr="003E14AA" w14:paraId="35141FA7" w14:textId="77777777" w:rsidTr="004D77CF">
              <w:trPr>
                <w:trHeight w:val="304"/>
                <w:jc w:val="center"/>
              </w:trPr>
              <w:tc>
                <w:tcPr>
                  <w:tcW w:w="3871" w:type="dxa"/>
                  <w:tcBorders>
                    <w:top w:val="single" w:sz="4" w:space="0" w:color="auto"/>
                    <w:left w:val="single" w:sz="4" w:space="0" w:color="auto"/>
                    <w:bottom w:val="single" w:sz="4" w:space="0" w:color="auto"/>
                    <w:right w:val="single" w:sz="4" w:space="0" w:color="auto"/>
                  </w:tcBorders>
                  <w:hideMark/>
                </w:tcPr>
                <w:p w14:paraId="697FDEB2" w14:textId="77777777" w:rsidR="003E14AA" w:rsidRPr="003E14AA" w:rsidRDefault="003E14AA" w:rsidP="003E14AA">
                  <w:pPr>
                    <w:spacing w:after="60"/>
                    <w:rPr>
                      <w:iCs/>
                      <w:sz w:val="20"/>
                      <w:szCs w:val="20"/>
                    </w:rPr>
                  </w:pPr>
                  <w:r w:rsidRPr="003E14AA">
                    <w:rPr>
                      <w:iCs/>
                      <w:sz w:val="20"/>
                      <w:szCs w:val="20"/>
                    </w:rPr>
                    <w:t>LSL MW is less than zero,</w:t>
                  </w:r>
                </w:p>
                <w:p w14:paraId="698F4B99" w14:textId="77777777" w:rsidR="003E14AA" w:rsidRPr="003E14AA" w:rsidRDefault="003E14AA" w:rsidP="003E14AA">
                  <w:pPr>
                    <w:spacing w:after="60"/>
                    <w:rPr>
                      <w:iCs/>
                      <w:sz w:val="20"/>
                      <w:szCs w:val="20"/>
                    </w:rPr>
                  </w:pPr>
                  <w:r w:rsidRPr="003E14AA">
                    <w:rPr>
                      <w:iCs/>
                      <w:sz w:val="20"/>
                      <w:szCs w:val="20"/>
                    </w:rPr>
                    <w:t>and,</w:t>
                  </w:r>
                </w:p>
                <w:p w14:paraId="39540CDE" w14:textId="77777777" w:rsidR="003E14AA" w:rsidRPr="003E14AA" w:rsidRDefault="003E14AA" w:rsidP="003E14AA">
                  <w:pPr>
                    <w:spacing w:after="60"/>
                    <w:rPr>
                      <w:iCs/>
                      <w:sz w:val="20"/>
                      <w:szCs w:val="20"/>
                    </w:rPr>
                  </w:pPr>
                  <w:r w:rsidRPr="003E14AA">
                    <w:rPr>
                      <w:iCs/>
                      <w:sz w:val="20"/>
                      <w:szCs w:val="20"/>
                    </w:rPr>
                    <w:t>the lowest MW point on the Energy Bid/Offer Curve is greater than zero</w:t>
                  </w:r>
                </w:p>
              </w:tc>
              <w:tc>
                <w:tcPr>
                  <w:tcW w:w="2619" w:type="dxa"/>
                  <w:tcBorders>
                    <w:top w:val="single" w:sz="4" w:space="0" w:color="auto"/>
                    <w:left w:val="single" w:sz="4" w:space="0" w:color="auto"/>
                    <w:bottom w:val="single" w:sz="4" w:space="0" w:color="auto"/>
                    <w:right w:val="single" w:sz="4" w:space="0" w:color="auto"/>
                  </w:tcBorders>
                </w:tcPr>
                <w:p w14:paraId="687E63C8" w14:textId="77777777" w:rsidR="003E14AA" w:rsidRPr="003E14AA" w:rsidRDefault="003E14AA" w:rsidP="003E14AA">
                  <w:pPr>
                    <w:spacing w:after="60"/>
                    <w:rPr>
                      <w:iCs/>
                      <w:sz w:val="20"/>
                      <w:szCs w:val="20"/>
                    </w:rPr>
                  </w:pPr>
                  <w:r w:rsidRPr="003E14AA">
                    <w:rPr>
                      <w:iCs/>
                      <w:sz w:val="20"/>
                      <w:szCs w:val="20"/>
                    </w:rPr>
                    <w:t>From LSL to 0 MW</w:t>
                  </w:r>
                </w:p>
                <w:p w14:paraId="53C6E644" w14:textId="77777777" w:rsidR="003E14AA" w:rsidRPr="003E14AA" w:rsidRDefault="003E14AA" w:rsidP="003E14AA">
                  <w:pPr>
                    <w:spacing w:after="60"/>
                    <w:rPr>
                      <w:iCs/>
                      <w:sz w:val="20"/>
                      <w:szCs w:val="20"/>
                    </w:rPr>
                  </w:pPr>
                </w:p>
                <w:p w14:paraId="107CAD27" w14:textId="77777777" w:rsidR="003E14AA" w:rsidRPr="003E14AA" w:rsidRDefault="003E14AA" w:rsidP="003E14AA">
                  <w:pPr>
                    <w:spacing w:after="60"/>
                    <w:rPr>
                      <w:iCs/>
                      <w:sz w:val="20"/>
                      <w:szCs w:val="20"/>
                    </w:rPr>
                  </w:pPr>
                  <w:r w:rsidRPr="003E14AA">
                    <w:rPr>
                      <w:iCs/>
                      <w:sz w:val="20"/>
                      <w:szCs w:val="20"/>
                    </w:rPr>
                    <w:t>From 0 MW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tcPr>
                <w:p w14:paraId="1A0B5A9B" w14:textId="77777777" w:rsidR="003E14AA" w:rsidRPr="003E14AA" w:rsidRDefault="003E14AA" w:rsidP="003E14AA">
                  <w:pPr>
                    <w:spacing w:after="60"/>
                    <w:rPr>
                      <w:iCs/>
                      <w:sz w:val="20"/>
                      <w:szCs w:val="20"/>
                    </w:rPr>
                  </w:pPr>
                  <w:r w:rsidRPr="003E14AA">
                    <w:rPr>
                      <w:iCs/>
                      <w:sz w:val="20"/>
                      <w:szCs w:val="20"/>
                    </w:rPr>
                    <w:t>-$250.00</w:t>
                  </w:r>
                </w:p>
                <w:p w14:paraId="409FB0F1" w14:textId="77777777" w:rsidR="003E14AA" w:rsidRPr="003E14AA" w:rsidRDefault="003E14AA" w:rsidP="003E14AA">
                  <w:pPr>
                    <w:spacing w:after="60"/>
                    <w:rPr>
                      <w:iCs/>
                      <w:sz w:val="20"/>
                      <w:szCs w:val="20"/>
                    </w:rPr>
                  </w:pPr>
                </w:p>
                <w:p w14:paraId="4953F613" w14:textId="77777777" w:rsidR="003E14AA" w:rsidRPr="003E14AA" w:rsidRDefault="003E14AA" w:rsidP="003E14AA">
                  <w:pPr>
                    <w:spacing w:after="60"/>
                    <w:rPr>
                      <w:iCs/>
                      <w:sz w:val="20"/>
                      <w:szCs w:val="20"/>
                    </w:rPr>
                  </w:pPr>
                  <w:r w:rsidRPr="003E14AA">
                    <w:rPr>
                      <w:iCs/>
                      <w:sz w:val="20"/>
                      <w:szCs w:val="20"/>
                    </w:rPr>
                    <w:t>Price associated with the lowest MW in submitted Energy Bid/Offer Curve</w:t>
                  </w:r>
                </w:p>
              </w:tc>
            </w:tr>
            <w:tr w:rsidR="003E14AA" w:rsidRPr="003E14AA" w14:paraId="0BF27A90" w14:textId="77777777" w:rsidTr="004D77CF">
              <w:trPr>
                <w:jc w:val="center"/>
              </w:trPr>
              <w:tc>
                <w:tcPr>
                  <w:tcW w:w="3871" w:type="dxa"/>
                  <w:tcBorders>
                    <w:top w:val="single" w:sz="4" w:space="0" w:color="auto"/>
                    <w:left w:val="single" w:sz="4" w:space="0" w:color="auto"/>
                    <w:bottom w:val="single" w:sz="4" w:space="0" w:color="auto"/>
                    <w:right w:val="single" w:sz="4" w:space="0" w:color="auto"/>
                  </w:tcBorders>
                </w:tcPr>
                <w:p w14:paraId="600F20F5" w14:textId="77777777" w:rsidR="003E14AA" w:rsidRPr="003E14AA" w:rsidRDefault="003E14AA" w:rsidP="003E14AA">
                  <w:pPr>
                    <w:spacing w:after="60"/>
                    <w:rPr>
                      <w:iCs/>
                      <w:sz w:val="20"/>
                      <w:szCs w:val="20"/>
                    </w:rPr>
                  </w:pPr>
                  <w:r w:rsidRPr="003E14AA">
                    <w:rPr>
                      <w:iCs/>
                      <w:sz w:val="20"/>
                      <w:szCs w:val="20"/>
                    </w:rPr>
                    <w:t>LSL and the lowest MW point on the Energy Bid/Offer Curve are both less than or equal to zero,</w:t>
                  </w:r>
                </w:p>
                <w:p w14:paraId="3F70484C" w14:textId="77777777" w:rsidR="003E14AA" w:rsidRPr="003E14AA" w:rsidRDefault="003E14AA" w:rsidP="003E14AA">
                  <w:pPr>
                    <w:spacing w:after="60"/>
                    <w:rPr>
                      <w:iCs/>
                      <w:sz w:val="20"/>
                      <w:szCs w:val="20"/>
                    </w:rPr>
                  </w:pPr>
                  <w:r w:rsidRPr="003E14AA">
                    <w:rPr>
                      <w:iCs/>
                      <w:sz w:val="20"/>
                      <w:szCs w:val="20"/>
                    </w:rPr>
                    <w:t>and,</w:t>
                  </w:r>
                </w:p>
                <w:p w14:paraId="519257A9" w14:textId="77777777" w:rsidR="003E14AA" w:rsidRPr="003E14AA" w:rsidRDefault="003E14AA" w:rsidP="003E14AA">
                  <w:pPr>
                    <w:spacing w:after="60"/>
                    <w:rPr>
                      <w:iCs/>
                      <w:sz w:val="20"/>
                      <w:szCs w:val="20"/>
                    </w:rPr>
                  </w:pPr>
                  <w:r w:rsidRPr="003E14AA">
                    <w:rPr>
                      <w:iCs/>
                      <w:sz w:val="20"/>
                      <w:szCs w:val="20"/>
                    </w:rPr>
                    <w:t>LSL is less than the lowest MW point on the Energy Bid/Offer Curve</w:t>
                  </w:r>
                </w:p>
                <w:p w14:paraId="7639D63E" w14:textId="77777777" w:rsidR="003E14AA" w:rsidRPr="003E14AA" w:rsidRDefault="003E14AA" w:rsidP="003E14AA">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23DCFF49" w14:textId="77777777" w:rsidR="003E14AA" w:rsidRPr="003E14AA" w:rsidRDefault="003E14AA" w:rsidP="003E14AA">
                  <w:pPr>
                    <w:spacing w:after="60"/>
                    <w:rPr>
                      <w:iCs/>
                      <w:sz w:val="20"/>
                      <w:szCs w:val="20"/>
                    </w:rPr>
                  </w:pPr>
                  <w:r w:rsidRPr="003E14AA">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703A699C" w14:textId="77777777" w:rsidR="003E14AA" w:rsidRPr="003E14AA" w:rsidRDefault="003E14AA" w:rsidP="003E14AA">
                  <w:pPr>
                    <w:spacing w:after="60"/>
                    <w:rPr>
                      <w:iCs/>
                      <w:sz w:val="20"/>
                      <w:szCs w:val="20"/>
                    </w:rPr>
                  </w:pPr>
                  <w:r w:rsidRPr="003E14AA">
                    <w:rPr>
                      <w:iCs/>
                      <w:sz w:val="20"/>
                      <w:szCs w:val="20"/>
                    </w:rPr>
                    <w:t>-$250.00</w:t>
                  </w:r>
                </w:p>
              </w:tc>
            </w:tr>
          </w:tbl>
          <w:p w14:paraId="7054A793" w14:textId="77777777" w:rsidR="003E14AA" w:rsidRPr="003E14AA" w:rsidRDefault="003E14AA" w:rsidP="003E14AA">
            <w:pPr>
              <w:spacing w:before="240" w:after="240"/>
              <w:ind w:left="1440" w:hanging="720"/>
              <w:rPr>
                <w:szCs w:val="20"/>
              </w:rPr>
            </w:pPr>
            <w:r w:rsidRPr="003E14AA">
              <w:rPr>
                <w:szCs w:val="20"/>
              </w:rPr>
              <w:t>(b)</w:t>
            </w:r>
            <w:r w:rsidRPr="003E14AA">
              <w:rPr>
                <w:szCs w:val="20"/>
              </w:rPr>
              <w:tab/>
              <w:t>At the time of SCED execution, if a valid Energy Bid/Offer Curve or Output Schedule does not exist for an ESR that has a status of On-Line, then ERCOT shall notify the QSE and create a proxy Energy Bid/Offer Curve priced at -$250/MWh for the MW portion of the curve less than zero MW, and priced at the RTSWCAP for the MW portion of the curve greater than zero MW.</w:t>
            </w:r>
          </w:p>
          <w:p w14:paraId="7AAD9441" w14:textId="77777777" w:rsidR="003E14AA" w:rsidRPr="003E14AA" w:rsidRDefault="003E14AA" w:rsidP="003E14AA">
            <w:pPr>
              <w:spacing w:before="240" w:after="240"/>
              <w:ind w:left="1440" w:hanging="720"/>
              <w:rPr>
                <w:szCs w:val="20"/>
              </w:rPr>
            </w:pPr>
            <w:r w:rsidRPr="003E14AA">
              <w:rPr>
                <w:szCs w:val="20"/>
              </w:rPr>
              <w:t>(c)</w:t>
            </w:r>
            <w:r w:rsidRPr="003E14AA">
              <w:rPr>
                <w:szCs w:val="20"/>
              </w:rPr>
              <w:tab/>
              <w:t>At the time of SCED execution, if a QSE representing an ESR has submitted an Output Schedule instead of an Energy Bid/Offer Curve, ERCOT shall create a proxy Energy Bid/Offer Curve priced at -$250/MWh for the MW portion of the curve from its LSL to the MW amount on the Output Schedule, and priced at the RTSWCAP for the MW portion of the curve from the MW amount on the Output Schedule to its HSL.</w:t>
            </w:r>
          </w:p>
          <w:p w14:paraId="701D8A81" w14:textId="77777777" w:rsidR="003E14AA" w:rsidRPr="003E14AA" w:rsidRDefault="003E14AA" w:rsidP="003E14AA">
            <w:pPr>
              <w:spacing w:before="240" w:after="240"/>
              <w:ind w:left="720" w:hanging="720"/>
              <w:rPr>
                <w:szCs w:val="20"/>
              </w:rPr>
            </w:pPr>
            <w:r w:rsidRPr="003E14AA">
              <w:rPr>
                <w:szCs w:val="20"/>
              </w:rPr>
              <w:t>(7)</w:t>
            </w:r>
            <w:r w:rsidRPr="003E14AA">
              <w:rPr>
                <w:szCs w:val="20"/>
              </w:rPr>
              <w:tab/>
              <w:t xml:space="preserve">The Entity with decision-making authority, as more fully described in Section 3.19.1, Constraint Competitiveness Test Definitions, over how a Resource or Split Generation Resource is offered or scheduled, shall be responsible for all offers associated with </w:t>
            </w:r>
            <w:r w:rsidRPr="003E14AA">
              <w:rPr>
                <w:szCs w:val="20"/>
              </w:rPr>
              <w:lastRenderedPageBreak/>
              <w:t xml:space="preserve">each Resource, including offers represented by a proxy Energy Offer Curve, proxy Energy Bid/Offer Curve, or proxy Ancillary Service Offer. </w:t>
            </w:r>
          </w:p>
          <w:p w14:paraId="385771AC" w14:textId="77777777" w:rsidR="003E14AA" w:rsidRPr="003E14AA" w:rsidRDefault="003E14AA" w:rsidP="003E14AA">
            <w:pPr>
              <w:spacing w:after="240"/>
              <w:ind w:left="720" w:hanging="720"/>
              <w:rPr>
                <w:szCs w:val="20"/>
              </w:rPr>
            </w:pPr>
            <w:r w:rsidRPr="003E14AA">
              <w:rPr>
                <w:szCs w:val="20"/>
              </w:rPr>
              <w:t>(8)</w:t>
            </w:r>
            <w:r w:rsidRPr="003E14AA">
              <w:rPr>
                <w:szCs w:val="20"/>
              </w:rPr>
              <w:tab/>
              <w:t>For a Controllable Load Resource whose QSE has submitted an RTM Energy Bid that does not cover the full range of the Resource’s available Demand response capability, consistent with the Controllable Load Resource’s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3E14AA" w:rsidRPr="003E14AA" w14:paraId="34BAB23A" w14:textId="77777777" w:rsidTr="004D77CF">
              <w:trPr>
                <w:jc w:val="center"/>
              </w:trPr>
              <w:tc>
                <w:tcPr>
                  <w:tcW w:w="3596" w:type="dxa"/>
                  <w:tcBorders>
                    <w:top w:val="single" w:sz="4" w:space="0" w:color="auto"/>
                    <w:left w:val="single" w:sz="4" w:space="0" w:color="auto"/>
                    <w:bottom w:val="single" w:sz="4" w:space="0" w:color="auto"/>
                    <w:right w:val="single" w:sz="4" w:space="0" w:color="auto"/>
                  </w:tcBorders>
                  <w:hideMark/>
                </w:tcPr>
                <w:p w14:paraId="0DB0A23D" w14:textId="77777777" w:rsidR="003E14AA" w:rsidRPr="003E14AA" w:rsidRDefault="003E14AA" w:rsidP="003E14AA">
                  <w:pPr>
                    <w:spacing w:after="120"/>
                    <w:rPr>
                      <w:b/>
                      <w:iCs/>
                      <w:sz w:val="20"/>
                      <w:szCs w:val="20"/>
                    </w:rPr>
                  </w:pPr>
                  <w:r w:rsidRPr="003E14AA">
                    <w:rPr>
                      <w:b/>
                      <w:iCs/>
                      <w:sz w:val="20"/>
                      <w:szCs w:val="20"/>
                    </w:rPr>
                    <w:t>MW</w:t>
                  </w:r>
                </w:p>
              </w:tc>
              <w:tc>
                <w:tcPr>
                  <w:tcW w:w="2875" w:type="dxa"/>
                  <w:tcBorders>
                    <w:top w:val="single" w:sz="4" w:space="0" w:color="auto"/>
                    <w:left w:val="single" w:sz="4" w:space="0" w:color="auto"/>
                    <w:bottom w:val="single" w:sz="4" w:space="0" w:color="auto"/>
                    <w:right w:val="single" w:sz="4" w:space="0" w:color="auto"/>
                  </w:tcBorders>
                  <w:hideMark/>
                </w:tcPr>
                <w:p w14:paraId="4C4CADF7" w14:textId="77777777" w:rsidR="003E14AA" w:rsidRPr="003E14AA" w:rsidRDefault="003E14AA" w:rsidP="003E14AA">
                  <w:pPr>
                    <w:spacing w:after="120"/>
                    <w:rPr>
                      <w:b/>
                      <w:iCs/>
                      <w:sz w:val="20"/>
                      <w:szCs w:val="20"/>
                    </w:rPr>
                  </w:pPr>
                  <w:r w:rsidRPr="003E14AA">
                    <w:rPr>
                      <w:b/>
                      <w:iCs/>
                      <w:sz w:val="20"/>
                      <w:szCs w:val="20"/>
                    </w:rPr>
                    <w:t>Price (per MWh)</w:t>
                  </w:r>
                </w:p>
              </w:tc>
            </w:tr>
            <w:tr w:rsidR="003E14AA" w:rsidRPr="003E14AA" w14:paraId="4F80B0C4" w14:textId="77777777" w:rsidTr="004D77CF">
              <w:trPr>
                <w:jc w:val="center"/>
              </w:trPr>
              <w:tc>
                <w:tcPr>
                  <w:tcW w:w="3596" w:type="dxa"/>
                  <w:tcBorders>
                    <w:top w:val="single" w:sz="4" w:space="0" w:color="auto"/>
                    <w:left w:val="single" w:sz="4" w:space="0" w:color="auto"/>
                    <w:bottom w:val="single" w:sz="4" w:space="0" w:color="auto"/>
                    <w:right w:val="single" w:sz="4" w:space="0" w:color="auto"/>
                  </w:tcBorders>
                  <w:hideMark/>
                </w:tcPr>
                <w:p w14:paraId="79541835" w14:textId="77777777" w:rsidR="003E14AA" w:rsidRPr="003E14AA" w:rsidRDefault="003E14AA" w:rsidP="003E14AA">
                  <w:pPr>
                    <w:spacing w:after="60"/>
                    <w:rPr>
                      <w:iCs/>
                      <w:sz w:val="20"/>
                      <w:szCs w:val="20"/>
                    </w:rPr>
                  </w:pPr>
                  <w:r w:rsidRPr="003E14AA">
                    <w:rPr>
                      <w:iCs/>
                      <w:sz w:val="20"/>
                      <w:szCs w:val="20"/>
                    </w:rPr>
                    <w:t>LPC to MPC minus maximum MW of RTM Energy Bid</w:t>
                  </w:r>
                </w:p>
              </w:tc>
              <w:tc>
                <w:tcPr>
                  <w:tcW w:w="2875" w:type="dxa"/>
                  <w:tcBorders>
                    <w:top w:val="single" w:sz="4" w:space="0" w:color="auto"/>
                    <w:left w:val="single" w:sz="4" w:space="0" w:color="auto"/>
                    <w:bottom w:val="single" w:sz="4" w:space="0" w:color="auto"/>
                    <w:right w:val="single" w:sz="4" w:space="0" w:color="auto"/>
                  </w:tcBorders>
                  <w:hideMark/>
                </w:tcPr>
                <w:p w14:paraId="2A31B1DA" w14:textId="77777777" w:rsidR="003E14AA" w:rsidRPr="003E14AA" w:rsidRDefault="003E14AA" w:rsidP="003E14AA">
                  <w:pPr>
                    <w:spacing w:after="60"/>
                    <w:rPr>
                      <w:iCs/>
                      <w:sz w:val="20"/>
                      <w:szCs w:val="20"/>
                    </w:rPr>
                  </w:pPr>
                  <w:r w:rsidRPr="003E14AA">
                    <w:rPr>
                      <w:iCs/>
                      <w:sz w:val="20"/>
                      <w:szCs w:val="20"/>
                    </w:rPr>
                    <w:t>Price associated with the lowest MW in submitted RTM Energy Bid curve</w:t>
                  </w:r>
                </w:p>
              </w:tc>
            </w:tr>
            <w:tr w:rsidR="003E14AA" w:rsidRPr="003E14AA" w14:paraId="58D843BF" w14:textId="77777777" w:rsidTr="004D77CF">
              <w:trPr>
                <w:jc w:val="center"/>
              </w:trPr>
              <w:tc>
                <w:tcPr>
                  <w:tcW w:w="3596" w:type="dxa"/>
                  <w:tcBorders>
                    <w:top w:val="single" w:sz="4" w:space="0" w:color="auto"/>
                    <w:left w:val="single" w:sz="4" w:space="0" w:color="auto"/>
                    <w:bottom w:val="single" w:sz="4" w:space="0" w:color="auto"/>
                    <w:right w:val="single" w:sz="4" w:space="0" w:color="auto"/>
                  </w:tcBorders>
                  <w:hideMark/>
                </w:tcPr>
                <w:p w14:paraId="170A2E5D" w14:textId="77777777" w:rsidR="003E14AA" w:rsidRPr="003E14AA" w:rsidRDefault="003E14AA" w:rsidP="003E14AA">
                  <w:pPr>
                    <w:spacing w:after="60"/>
                    <w:rPr>
                      <w:iCs/>
                      <w:sz w:val="20"/>
                      <w:szCs w:val="20"/>
                    </w:rPr>
                  </w:pPr>
                  <w:r w:rsidRPr="003E14AA">
                    <w:rPr>
                      <w:iCs/>
                      <w:sz w:val="20"/>
                      <w:szCs w:val="20"/>
                    </w:rPr>
                    <w:t>MPC minus maximum MW of RTM Energy Bid to MPC</w:t>
                  </w:r>
                </w:p>
              </w:tc>
              <w:tc>
                <w:tcPr>
                  <w:tcW w:w="2875" w:type="dxa"/>
                  <w:tcBorders>
                    <w:top w:val="single" w:sz="4" w:space="0" w:color="auto"/>
                    <w:left w:val="single" w:sz="4" w:space="0" w:color="auto"/>
                    <w:bottom w:val="single" w:sz="4" w:space="0" w:color="auto"/>
                    <w:right w:val="single" w:sz="4" w:space="0" w:color="auto"/>
                  </w:tcBorders>
                  <w:hideMark/>
                </w:tcPr>
                <w:p w14:paraId="7CA1737B" w14:textId="77777777" w:rsidR="003E14AA" w:rsidRPr="003E14AA" w:rsidRDefault="003E14AA" w:rsidP="003E14AA">
                  <w:pPr>
                    <w:spacing w:after="60"/>
                    <w:rPr>
                      <w:iCs/>
                      <w:sz w:val="20"/>
                      <w:szCs w:val="20"/>
                    </w:rPr>
                  </w:pPr>
                  <w:r w:rsidRPr="003E14AA">
                    <w:rPr>
                      <w:iCs/>
                      <w:sz w:val="20"/>
                      <w:szCs w:val="20"/>
                    </w:rPr>
                    <w:t>RTM Energy Bid curve</w:t>
                  </w:r>
                </w:p>
              </w:tc>
            </w:tr>
            <w:tr w:rsidR="003E14AA" w:rsidRPr="003E14AA" w14:paraId="6CBE96B1" w14:textId="77777777" w:rsidTr="004D77CF">
              <w:trPr>
                <w:jc w:val="center"/>
              </w:trPr>
              <w:tc>
                <w:tcPr>
                  <w:tcW w:w="3596" w:type="dxa"/>
                  <w:tcBorders>
                    <w:top w:val="single" w:sz="4" w:space="0" w:color="auto"/>
                    <w:left w:val="single" w:sz="4" w:space="0" w:color="auto"/>
                    <w:bottom w:val="single" w:sz="4" w:space="0" w:color="auto"/>
                    <w:right w:val="single" w:sz="4" w:space="0" w:color="auto"/>
                  </w:tcBorders>
                  <w:hideMark/>
                </w:tcPr>
                <w:p w14:paraId="7BABDF35" w14:textId="77777777" w:rsidR="003E14AA" w:rsidRPr="003E14AA" w:rsidRDefault="003E14AA" w:rsidP="003E14AA">
                  <w:pPr>
                    <w:spacing w:after="60"/>
                    <w:rPr>
                      <w:iCs/>
                      <w:sz w:val="20"/>
                      <w:szCs w:val="20"/>
                    </w:rPr>
                  </w:pPr>
                  <w:r w:rsidRPr="003E14AA">
                    <w:rPr>
                      <w:iCs/>
                      <w:sz w:val="20"/>
                      <w:szCs w:val="20"/>
                    </w:rPr>
                    <w:t>MPC</w:t>
                  </w:r>
                </w:p>
              </w:tc>
              <w:tc>
                <w:tcPr>
                  <w:tcW w:w="2875" w:type="dxa"/>
                  <w:tcBorders>
                    <w:top w:val="single" w:sz="4" w:space="0" w:color="auto"/>
                    <w:left w:val="single" w:sz="4" w:space="0" w:color="auto"/>
                    <w:bottom w:val="single" w:sz="4" w:space="0" w:color="auto"/>
                    <w:right w:val="single" w:sz="4" w:space="0" w:color="auto"/>
                  </w:tcBorders>
                  <w:hideMark/>
                </w:tcPr>
                <w:p w14:paraId="0B9EF8E1" w14:textId="77777777" w:rsidR="003E14AA" w:rsidRPr="003E14AA" w:rsidRDefault="003E14AA" w:rsidP="003E14AA">
                  <w:pPr>
                    <w:spacing w:after="60"/>
                    <w:rPr>
                      <w:iCs/>
                      <w:sz w:val="20"/>
                      <w:szCs w:val="20"/>
                    </w:rPr>
                  </w:pPr>
                  <w:r w:rsidRPr="003E14AA">
                    <w:rPr>
                      <w:iCs/>
                      <w:sz w:val="20"/>
                      <w:szCs w:val="20"/>
                    </w:rPr>
                    <w:t>Right-most point (lowest price) on RTM Energy Bid curve</w:t>
                  </w:r>
                </w:p>
              </w:tc>
            </w:tr>
          </w:tbl>
          <w:p w14:paraId="66A80507" w14:textId="77777777" w:rsidR="003E14AA" w:rsidRPr="003E14AA" w:rsidRDefault="003E14AA" w:rsidP="003E14AA">
            <w:pPr>
              <w:spacing w:before="240" w:after="240"/>
              <w:ind w:left="720" w:hanging="720"/>
              <w:rPr>
                <w:szCs w:val="20"/>
              </w:rPr>
            </w:pPr>
            <w:r w:rsidRPr="003E14AA">
              <w:rPr>
                <w:szCs w:val="20"/>
              </w:rPr>
              <w:t>(9)</w:t>
            </w:r>
            <w:r w:rsidRPr="003E14AA">
              <w:rPr>
                <w:szCs w:val="20"/>
              </w:rPr>
              <w:tab/>
              <w:t>ERCOT shall ensure that any RTM Energy Bid is monotonically non-increasing.  The QSE representing the Controllable Load Resource shall be responsible for all RTM Energy Bids, including bids updated by ERCOT as described above.</w:t>
            </w:r>
          </w:p>
          <w:p w14:paraId="56D5B9C7" w14:textId="77777777" w:rsidR="003E14AA" w:rsidRPr="003E14AA" w:rsidRDefault="003E14AA" w:rsidP="003E14AA">
            <w:pPr>
              <w:spacing w:after="240"/>
              <w:ind w:left="720" w:hanging="720"/>
              <w:rPr>
                <w:szCs w:val="20"/>
              </w:rPr>
            </w:pPr>
            <w:r w:rsidRPr="003E14AA">
              <w:rPr>
                <w:szCs w:val="20"/>
              </w:rPr>
              <w:t>(10)</w:t>
            </w:r>
            <w:r w:rsidRPr="003E14AA">
              <w:rPr>
                <w:szCs w:val="20"/>
              </w:rPr>
              <w:tab/>
              <w:t xml:space="preserve">If a Controllable Load Resource telemeters a status of OUTL, it is not considered as dispatchable capacity by SCED.  A QSE may use this function to inform ERCOT of instances when the Controllable Load Resource is unable to follow SCED Dispatch Instructions.  Under all telemetered statuses including OUTL, the remaining telemetry quantities submitted by the QSE shall represent the operating conditions of the Controllable Load Resource that can be verified by ERCOT.  A QSE representing a Controllable Load Resource with a telemetered status of OUTL is still obligated to provide any applicable Ancillary Services awarded to the Resource.  This paragraph does not apply to ESRs.  </w:t>
            </w:r>
          </w:p>
          <w:p w14:paraId="6044F822" w14:textId="77777777" w:rsidR="003E14AA" w:rsidRPr="003E14AA" w:rsidRDefault="003E14AA" w:rsidP="003E14AA">
            <w:pPr>
              <w:spacing w:after="240"/>
              <w:ind w:left="720" w:hanging="720"/>
              <w:rPr>
                <w:szCs w:val="20"/>
              </w:rPr>
            </w:pPr>
            <w:r w:rsidRPr="003E14AA">
              <w:rPr>
                <w:szCs w:val="20"/>
              </w:rPr>
              <w:t>(11)</w:t>
            </w:r>
            <w:r w:rsidRPr="003E14AA">
              <w:rPr>
                <w:szCs w:val="20"/>
              </w:rPr>
              <w:tab/>
              <w:t>Energy Offer Curves that were constructed in whole or in part with proxy Energy Offer Curves shall be so marked in all ERCOT postings or references to the energy offer.</w:t>
            </w:r>
          </w:p>
          <w:p w14:paraId="50F01F52" w14:textId="77777777" w:rsidR="003E14AA" w:rsidRPr="003E14AA" w:rsidRDefault="003E14AA" w:rsidP="003E14AA">
            <w:pPr>
              <w:spacing w:before="240" w:after="240"/>
              <w:ind w:left="720" w:hanging="720"/>
              <w:rPr>
                <w:szCs w:val="20"/>
              </w:rPr>
            </w:pPr>
            <w:r w:rsidRPr="003E14AA">
              <w:rPr>
                <w:szCs w:val="20"/>
              </w:rPr>
              <w:t>(12)</w:t>
            </w:r>
            <w:r w:rsidRPr="003E14AA">
              <w:rPr>
                <w:szCs w:val="20"/>
              </w:rPr>
              <w:tab/>
              <w:t>SCED will enforce Resource-specific Ancillary Service constraints to ensure that Ancillary Service awards are aligned with a Resource’s qualifications and telemetered Ancillary Service capabilities.</w:t>
            </w:r>
          </w:p>
          <w:p w14:paraId="26EE6701" w14:textId="77777777" w:rsidR="003E14AA" w:rsidRPr="003E14AA" w:rsidRDefault="003E14AA" w:rsidP="003E14AA">
            <w:pPr>
              <w:spacing w:after="240"/>
              <w:ind w:left="720" w:hanging="720"/>
              <w:rPr>
                <w:szCs w:val="20"/>
              </w:rPr>
            </w:pPr>
            <w:r w:rsidRPr="003E14AA">
              <w:rPr>
                <w:szCs w:val="20"/>
              </w:rPr>
              <w:t>(13)</w:t>
            </w:r>
            <w:r w:rsidRPr="003E14AA">
              <w:rPr>
                <w:szCs w:val="20"/>
              </w:rPr>
              <w:tab/>
              <w:t>Energy Bid/Offer Curves that were constructed in whole or in part with proxy Energy Bid/Offer Curves shall be so marked in all ERCOT postings or references to the energy bid/offer.</w:t>
            </w:r>
          </w:p>
          <w:p w14:paraId="22F25F84" w14:textId="77777777" w:rsidR="003E14AA" w:rsidRPr="003E14AA" w:rsidRDefault="003E14AA" w:rsidP="003E14AA">
            <w:pPr>
              <w:spacing w:after="240"/>
              <w:ind w:left="720" w:hanging="720"/>
              <w:rPr>
                <w:szCs w:val="20"/>
              </w:rPr>
            </w:pPr>
            <w:r w:rsidRPr="003E14AA">
              <w:rPr>
                <w:szCs w:val="20"/>
              </w:rPr>
              <w:t>(14)</w:t>
            </w:r>
            <w:r w:rsidRPr="003E14AA">
              <w:rPr>
                <w:szCs w:val="20"/>
              </w:rPr>
              <w:tab/>
              <w:t>The two-step SCED methodology referenced in paragraph (1) above is:</w:t>
            </w:r>
          </w:p>
          <w:p w14:paraId="47470FBD" w14:textId="77777777" w:rsidR="003E14AA" w:rsidRPr="003E14AA" w:rsidRDefault="003E14AA" w:rsidP="003E14AA">
            <w:pPr>
              <w:spacing w:after="240"/>
              <w:ind w:left="1440" w:hanging="720"/>
              <w:rPr>
                <w:szCs w:val="20"/>
              </w:rPr>
            </w:pPr>
            <w:r w:rsidRPr="003E14AA">
              <w:rPr>
                <w:szCs w:val="20"/>
              </w:rPr>
              <w:t>(a)</w:t>
            </w:r>
            <w:r w:rsidRPr="003E14AA">
              <w:rPr>
                <w:szCs w:val="20"/>
              </w:rPr>
              <w:tab/>
              <w:t xml:space="preserve">The first step is to execute the SCED process to determine Reference LMPs.  In this step, ERCOT executes SCED using the full Network Operations Model while only observing limits of Competitive Constraints in addition to power </w:t>
            </w:r>
            <w:r w:rsidRPr="003E14AA">
              <w:rPr>
                <w:szCs w:val="20"/>
              </w:rPr>
              <w:lastRenderedPageBreak/>
              <w:t xml:space="preserve">balance and Ancillary Service constraints.  Energy Offer Curves for all On-Line Generation Resources, Energy Bid/Offer Curves for all On-Line ESRs, and RTM Energy Bids from available Controllable Load Resources, whether submitted by QSEs or created by ERCOT under this Section, are used in the SCED to determine “Reference LMPs.” </w:t>
            </w:r>
          </w:p>
          <w:p w14:paraId="0C3395C3" w14:textId="77777777" w:rsidR="003E14AA" w:rsidRPr="003E14AA" w:rsidRDefault="003E14AA" w:rsidP="003E14AA">
            <w:pPr>
              <w:spacing w:after="240"/>
              <w:ind w:left="1440" w:hanging="720"/>
              <w:rPr>
                <w:szCs w:val="20"/>
              </w:rPr>
            </w:pPr>
            <w:r w:rsidRPr="003E14AA">
              <w:rPr>
                <w:szCs w:val="20"/>
              </w:rPr>
              <w:t>(b)</w:t>
            </w:r>
            <w:r w:rsidRPr="003E14AA">
              <w:rPr>
                <w:szCs w:val="20"/>
              </w:rPr>
              <w:tab/>
              <w:t>The second step is to execute the SCED process to produce Base Points, Ancillary Service awards, Shadow Prices, Real-Time MCPCs, and LMPs, subject to security constraints (including Competitive and Non-Competitive Constraints) and other Resource constraints.  The second step must:</w:t>
            </w:r>
          </w:p>
          <w:p w14:paraId="320513FC" w14:textId="77777777" w:rsidR="003E14AA" w:rsidRPr="003E14AA" w:rsidRDefault="003E14AA" w:rsidP="003E14AA">
            <w:pPr>
              <w:spacing w:after="240"/>
              <w:ind w:left="2160" w:hanging="720"/>
              <w:rPr>
                <w:szCs w:val="20"/>
              </w:rPr>
            </w:pPr>
            <w:r w:rsidRPr="003E14AA">
              <w:rPr>
                <w:szCs w:val="20"/>
              </w:rPr>
              <w:t>(</w:t>
            </w:r>
            <w:proofErr w:type="spellStart"/>
            <w:r w:rsidRPr="003E14AA">
              <w:rPr>
                <w:szCs w:val="20"/>
              </w:rPr>
              <w:t>i</w:t>
            </w:r>
            <w:proofErr w:type="spellEnd"/>
            <w:r w:rsidRPr="003E14AA">
              <w:rPr>
                <w:szCs w:val="20"/>
              </w:rPr>
              <w:t>)</w:t>
            </w:r>
            <w:r w:rsidRPr="003E14AA">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07DC8297" w14:textId="77777777" w:rsidR="003E14AA" w:rsidRPr="003E14AA" w:rsidRDefault="003E14AA" w:rsidP="003E14AA">
            <w:pPr>
              <w:spacing w:after="240"/>
              <w:ind w:left="2160" w:hanging="720"/>
              <w:rPr>
                <w:szCs w:val="20"/>
              </w:rPr>
            </w:pPr>
            <w:r w:rsidRPr="003E14AA">
              <w:rPr>
                <w:szCs w:val="20"/>
              </w:rPr>
              <w:t>(ii)</w:t>
            </w:r>
            <w:r w:rsidRPr="003E14AA">
              <w:rPr>
                <w:szCs w:val="20"/>
              </w:rPr>
              <w:tab/>
              <w:t xml:space="preserve">Use Energy Bid/Offer Curves for all On-Line ESRs, whether submitted by QSEs or created by ERCOT.  Each Energy Bid/Offer Curve must be bounded at the lesser of the Reference LMP (from Step 1) or the appropriate Mitigated Offer Floor.  The offer portion of each Energy Bid/Offer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MOC curve at the LSL or the appropriate MOC; </w:t>
            </w:r>
          </w:p>
          <w:p w14:paraId="318A9EBE" w14:textId="77777777" w:rsidR="003E14AA" w:rsidRPr="003E14AA" w:rsidRDefault="003E14AA" w:rsidP="003E14AA">
            <w:pPr>
              <w:spacing w:after="240"/>
              <w:ind w:left="2160" w:hanging="720"/>
              <w:rPr>
                <w:szCs w:val="20"/>
              </w:rPr>
            </w:pPr>
            <w:r w:rsidRPr="003E14AA">
              <w:rPr>
                <w:szCs w:val="20"/>
              </w:rPr>
              <w:t>(iii)</w:t>
            </w:r>
            <w:r w:rsidRPr="003E14AA">
              <w:rPr>
                <w:szCs w:val="20"/>
              </w:rPr>
              <w:tab/>
              <w:t xml:space="preserve">Use RTM Energy Bid curves for all available Controllable Load Resources, whether submitted by QSEs or created by ERCOT.  There is no mitigation of RTM Energy Bids.  </w:t>
            </w:r>
            <w:r w:rsidRPr="003E14AA">
              <w:rPr>
                <w:iCs/>
                <w:szCs w:val="20"/>
              </w:rPr>
              <w:t>An RTM Energy Bid from a Controllable Load Resource represents the bid for energy distributed across all nodes in the Load Zone in which the Controllable Load Resource is located.  For an ESR, an RTM Energy Bid represents a bid for energy at the ESR’s Resource Node</w:t>
            </w:r>
            <w:r w:rsidRPr="003E14AA">
              <w:rPr>
                <w:szCs w:val="20"/>
              </w:rPr>
              <w:t xml:space="preserve">; </w:t>
            </w:r>
          </w:p>
          <w:p w14:paraId="2DF8A83B" w14:textId="77777777" w:rsidR="003E14AA" w:rsidRPr="003E14AA" w:rsidRDefault="003E14AA" w:rsidP="003E14AA">
            <w:pPr>
              <w:spacing w:after="240"/>
              <w:ind w:left="2160" w:hanging="720"/>
              <w:rPr>
                <w:szCs w:val="20"/>
              </w:rPr>
            </w:pPr>
            <w:r w:rsidRPr="003E14AA">
              <w:rPr>
                <w:szCs w:val="20"/>
              </w:rPr>
              <w:t>(iv)</w:t>
            </w:r>
            <w:r w:rsidRPr="003E14AA">
              <w:rPr>
                <w:szCs w:val="20"/>
              </w:rPr>
              <w:tab/>
              <w:t>Observe all Competitive and Non-Competitive Constraints; and</w:t>
            </w:r>
          </w:p>
          <w:p w14:paraId="375AA4AB" w14:textId="77777777" w:rsidR="003E14AA" w:rsidRPr="003E14AA" w:rsidRDefault="003E14AA" w:rsidP="003E14AA">
            <w:pPr>
              <w:spacing w:after="240"/>
              <w:ind w:left="2160" w:hanging="720"/>
              <w:rPr>
                <w:szCs w:val="20"/>
              </w:rPr>
            </w:pPr>
            <w:r w:rsidRPr="003E14AA">
              <w:rPr>
                <w:szCs w:val="20"/>
              </w:rPr>
              <w:t>(v)</w:t>
            </w:r>
            <w:r w:rsidRPr="003E14AA">
              <w:rPr>
                <w:szCs w:val="20"/>
              </w:rPr>
              <w:tab/>
              <w:t>Use Ancillary Service Offers to determine Ancillary Service awards.</w:t>
            </w:r>
          </w:p>
          <w:p w14:paraId="2B6C07AB" w14:textId="77777777" w:rsidR="003E14AA" w:rsidRPr="003E14AA" w:rsidRDefault="003E14AA" w:rsidP="003E14AA">
            <w:pPr>
              <w:spacing w:after="240"/>
              <w:ind w:left="1440" w:hanging="720"/>
              <w:rPr>
                <w:szCs w:val="20"/>
              </w:rPr>
            </w:pPr>
            <w:r w:rsidRPr="003E14AA">
              <w:rPr>
                <w:szCs w:val="20"/>
              </w:rPr>
              <w:t>(c)</w:t>
            </w:r>
            <w:r w:rsidRPr="003E14AA">
              <w:rPr>
                <w:szCs w:val="20"/>
              </w:rPr>
              <w:tab/>
              <w:t xml:space="preserve">ERCOT shall archive information and provide monthly summaries of security violations and any binding transmission constraints identified in Step 2 of the </w:t>
            </w:r>
            <w:r w:rsidRPr="003E14AA">
              <w:rPr>
                <w:szCs w:val="20"/>
              </w:rPr>
              <w:lastRenderedPageBreak/>
              <w:t>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6A6EF2E6" w14:textId="77777777" w:rsidR="003E14AA" w:rsidRPr="003E14AA" w:rsidRDefault="003E14AA" w:rsidP="003E14AA">
            <w:pPr>
              <w:spacing w:after="240"/>
              <w:ind w:left="1440" w:hanging="720"/>
              <w:rPr>
                <w:szCs w:val="20"/>
              </w:rPr>
            </w:pPr>
            <w:r w:rsidRPr="003E14AA">
              <w:rPr>
                <w:szCs w:val="20"/>
              </w:rPr>
              <w:t>(d)</w:t>
            </w:r>
            <w:r w:rsidRPr="003E14AA">
              <w:rPr>
                <w:szCs w:val="20"/>
              </w:rPr>
              <w:tab/>
              <w:t xml:space="preserve">The System Lambda used to determine LMPs from SCED Step 2 shall be capped at the effective VOLL.  </w:t>
            </w:r>
          </w:p>
          <w:p w14:paraId="3D696235" w14:textId="77777777" w:rsidR="003E14AA" w:rsidRPr="003E14AA" w:rsidRDefault="003E14AA" w:rsidP="003E14AA">
            <w:pPr>
              <w:spacing w:after="240"/>
              <w:ind w:left="720" w:hanging="720"/>
              <w:rPr>
                <w:iCs/>
                <w:szCs w:val="20"/>
              </w:rPr>
            </w:pPr>
            <w:r w:rsidRPr="003E14AA">
              <w:rPr>
                <w:iCs/>
                <w:szCs w:val="20"/>
              </w:rPr>
              <w:t>(15)</w:t>
            </w:r>
            <w:r w:rsidRPr="003E14AA">
              <w:rPr>
                <w:iCs/>
                <w:szCs w:val="20"/>
              </w:rPr>
              <w:tab/>
              <w:t>For each SCED process, in addition to the binding Base Points, Ancillary Service awards, Real-Time MCPCs, and LMPs, ERCOT shall calculate a non-binding projection of the Base Points, Ancillary Service awards, MCPCs, Resource Node LMPs, Real-Time Reliability Deployment Price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3E14AA">
              <w:rPr>
                <w:szCs w:val="20"/>
              </w:rPr>
              <w:t xml:space="preserve"> Determination of Real-Time Reliability Deployment Price Adders</w:t>
            </w:r>
            <w:r w:rsidRPr="003E14AA">
              <w:rPr>
                <w:iCs/>
                <w:szCs w:val="20"/>
              </w:rPr>
              <w:t xml:space="preserve">, the non-binding projection of Real-Time Reliability Deployment Price Adders shall be estimated based on GTBD, </w:t>
            </w:r>
            <w:r w:rsidRPr="003E14AA">
              <w:rPr>
                <w:szCs w:val="20"/>
              </w:rPr>
              <w:t>reliability deployments MWs, and</w:t>
            </w:r>
            <w:r w:rsidRPr="003E14AA">
              <w:rPr>
                <w:iCs/>
                <w:szCs w:val="20"/>
              </w:rPr>
              <w:t xml:space="preserve"> aggregated offers.  The Energy Offer Curve and Energy Bid/Offer Curves from SCED Step 2, the virtual offers for Load Resources deployed and the power balance penalty curve will be compared against the updated GTBD to get an estimate of the System Lambda from paragraph (2)(m) of Section 6.5.7.3.1.</w:t>
            </w:r>
            <w:r w:rsidRPr="003E14AA">
              <w:rPr>
                <w:szCs w:val="20"/>
              </w:rPr>
              <w:t xml:space="preserve">  </w:t>
            </w:r>
            <w:r w:rsidRPr="003E14AA">
              <w:rPr>
                <w:iCs/>
                <w:szCs w:val="20"/>
              </w:rPr>
              <w:t xml:space="preserve">ERCOT shall post the projected non-binding Base Points and Ancillary Service awards for each Resource for each interval study period on the MIS Certified Area and the projected non-binding LMPs for Resource Nodes, Real-Time MCPCs, Real-Time Reliability Deployment Price Adders, Hub LMPs and Load Zone LMPs on the </w:t>
            </w:r>
            <w:r w:rsidRPr="003E14AA">
              <w:rPr>
                <w:szCs w:val="20"/>
              </w:rPr>
              <w:t>ERCOT website</w:t>
            </w:r>
            <w:r w:rsidRPr="003E14AA">
              <w:rPr>
                <w:iCs/>
                <w:szCs w:val="20"/>
              </w:rPr>
              <w:t xml:space="preserve"> pursuant to Section 6.3.2, Activities for Real-Time Operations.</w:t>
            </w:r>
          </w:p>
          <w:p w14:paraId="0EE96060" w14:textId="77777777" w:rsidR="003E14AA" w:rsidRPr="003E14AA" w:rsidRDefault="003E14AA" w:rsidP="003E14AA">
            <w:pPr>
              <w:spacing w:after="240"/>
              <w:ind w:left="720" w:hanging="720"/>
              <w:rPr>
                <w:iCs/>
                <w:szCs w:val="20"/>
              </w:rPr>
            </w:pPr>
            <w:r w:rsidRPr="003E14AA">
              <w:rPr>
                <w:iCs/>
                <w:szCs w:val="20"/>
              </w:rPr>
              <w:t>(16)</w:t>
            </w:r>
            <w:r w:rsidRPr="003E14AA">
              <w:rPr>
                <w:iCs/>
                <w:szCs w:val="20"/>
              </w:rPr>
              <w:tab/>
              <w:t>ERCOT may override one or more of a Controllable Load Resource’s parameters in SCED if ERCOT determines that the Controllable Load Resource’s participation is having an adverse impact on the reliability of the ERCOT System.</w:t>
            </w:r>
          </w:p>
          <w:p w14:paraId="2A23038A" w14:textId="77777777" w:rsidR="003E14AA" w:rsidRPr="003E14AA" w:rsidRDefault="003E14AA" w:rsidP="003E14AA">
            <w:pPr>
              <w:spacing w:after="240"/>
              <w:ind w:left="720" w:hanging="720"/>
              <w:rPr>
                <w:iCs/>
                <w:szCs w:val="20"/>
              </w:rPr>
            </w:pPr>
            <w:r w:rsidRPr="003E14AA">
              <w:rPr>
                <w:iCs/>
                <w:szCs w:val="20"/>
              </w:rPr>
              <w:t>(17)</w:t>
            </w:r>
            <w:r w:rsidRPr="003E14AA">
              <w:rPr>
                <w:iCs/>
                <w:szCs w:val="20"/>
              </w:rPr>
              <w:tab/>
              <w:t xml:space="preserve">The QSE representing an ESR may withdraw energy from the ERCOT System only when dispatched by SCED to do so.  </w:t>
            </w:r>
            <w:r w:rsidRPr="003E14AA">
              <w:rPr>
                <w:szCs w:val="20"/>
              </w:rPr>
              <w:t>An ESR may telemeter a status of OUT only if the ESR is in Outage status.</w:t>
            </w:r>
          </w:p>
        </w:tc>
      </w:tr>
    </w:tbl>
    <w:p w14:paraId="1AB7384C" w14:textId="77777777" w:rsidR="003E14AA" w:rsidRPr="003E14AA" w:rsidRDefault="003E14AA" w:rsidP="003E14AA">
      <w:pPr>
        <w:keepNext/>
        <w:tabs>
          <w:tab w:val="left" w:pos="1620"/>
        </w:tabs>
        <w:spacing w:before="480" w:after="240"/>
        <w:ind w:left="1620" w:hanging="1620"/>
        <w:outlineLvl w:val="4"/>
        <w:rPr>
          <w:b/>
          <w:bCs/>
          <w:i/>
          <w:iCs/>
          <w:szCs w:val="26"/>
        </w:rPr>
      </w:pPr>
      <w:r w:rsidRPr="003E14AA">
        <w:rPr>
          <w:b/>
          <w:bCs/>
          <w:snapToGrid w:val="0"/>
          <w:szCs w:val="20"/>
        </w:rPr>
        <w:lastRenderedPageBreak/>
        <w:t>6.5.7.3.1</w:t>
      </w:r>
      <w:r w:rsidRPr="003E14AA">
        <w:rPr>
          <w:b/>
          <w:bCs/>
          <w:i/>
          <w:iCs/>
          <w:szCs w:val="26"/>
        </w:rPr>
        <w:tab/>
      </w:r>
      <w:r w:rsidRPr="003E14AA">
        <w:rPr>
          <w:b/>
          <w:bCs/>
          <w:snapToGrid w:val="0"/>
          <w:szCs w:val="20"/>
        </w:rPr>
        <w:t>Determination of Real-Time On-Line Reliability Deployment Price Adder</w:t>
      </w:r>
    </w:p>
    <w:p w14:paraId="01F77F0D" w14:textId="77777777" w:rsidR="003E14AA" w:rsidRPr="003E14AA" w:rsidRDefault="003E14AA" w:rsidP="003E14AA">
      <w:pPr>
        <w:spacing w:after="240"/>
        <w:ind w:left="720" w:hanging="720"/>
        <w:rPr>
          <w:szCs w:val="20"/>
        </w:rPr>
      </w:pPr>
      <w:r w:rsidRPr="003E14AA">
        <w:rPr>
          <w:szCs w:val="20"/>
        </w:rPr>
        <w:t>(1)</w:t>
      </w:r>
      <w:r w:rsidRPr="003E14AA">
        <w:rPr>
          <w:szCs w:val="20"/>
        </w:rPr>
        <w:tab/>
        <w:t>The following categories of reliability deployments are considered in the determination of the Real-Time On-Line Reliability Deployment Price Adder:</w:t>
      </w:r>
    </w:p>
    <w:p w14:paraId="0ED1B51F" w14:textId="77777777" w:rsidR="003E14AA" w:rsidRPr="003E14AA" w:rsidRDefault="003E14AA" w:rsidP="003E14AA">
      <w:pPr>
        <w:spacing w:after="240"/>
        <w:ind w:left="1440" w:hanging="720"/>
        <w:rPr>
          <w:szCs w:val="20"/>
        </w:rPr>
      </w:pPr>
      <w:r w:rsidRPr="003E14AA">
        <w:rPr>
          <w:szCs w:val="20"/>
        </w:rPr>
        <w:lastRenderedPageBreak/>
        <w:t>(a)</w:t>
      </w:r>
      <w:r w:rsidRPr="003E14AA">
        <w:rPr>
          <w:szCs w:val="20"/>
        </w:rPr>
        <w:tab/>
        <w:t>RUC-committed Resources</w:t>
      </w:r>
      <w:del w:id="865" w:author="IMM 111921" w:date="2021-11-15T16:19:00Z">
        <w:r w:rsidRPr="003E14AA">
          <w:rPr>
            <w:iCs/>
            <w:szCs w:val="20"/>
          </w:rPr>
          <w:delText>, except for those whose QSEs have opted out of RUC Settlement in accordance with paragraph (12) of Section 5.5.2, Reliability Unit Commitment (RUC) Process</w:delText>
        </w:r>
      </w:del>
      <w:ins w:id="866" w:author="Joint Commenters 032522" w:date="2022-03-22T20:41:00Z">
        <w:r w:rsidRPr="003E14AA">
          <w:rPr>
            <w:iCs/>
            <w:szCs w:val="20"/>
          </w:rPr>
          <w:t>, except for those whose QSEs have opted out of RUC Settlement in accordance with paragraph (1</w:t>
        </w:r>
      </w:ins>
      <w:ins w:id="867" w:author="Joint Commenters 032522" w:date="2022-03-22T20:43:00Z">
        <w:r w:rsidRPr="003E14AA">
          <w:rPr>
            <w:iCs/>
            <w:szCs w:val="20"/>
          </w:rPr>
          <w:t>4</w:t>
        </w:r>
      </w:ins>
      <w:ins w:id="868" w:author="Joint Commenters 032522" w:date="2022-03-22T20:41:00Z">
        <w:r w:rsidRPr="003E14AA">
          <w:rPr>
            <w:iCs/>
            <w:szCs w:val="20"/>
          </w:rPr>
          <w:t>) of Section 5.5.2, Reliability Unit Commitment (RUC) Process</w:t>
        </w:r>
      </w:ins>
      <w:r w:rsidRPr="003E14AA">
        <w:rPr>
          <w:szCs w:val="20"/>
        </w:rPr>
        <w:t>;</w:t>
      </w:r>
    </w:p>
    <w:p w14:paraId="1E1E1DDD" w14:textId="77777777" w:rsidR="003E14AA" w:rsidRPr="003E14AA" w:rsidRDefault="003E14AA" w:rsidP="003E14AA">
      <w:pPr>
        <w:spacing w:after="240"/>
        <w:ind w:left="1440" w:hanging="720"/>
        <w:rPr>
          <w:szCs w:val="20"/>
        </w:rPr>
      </w:pPr>
      <w:r w:rsidRPr="003E14AA">
        <w:rPr>
          <w:szCs w:val="20"/>
        </w:rPr>
        <w:t>(b)</w:t>
      </w:r>
      <w:r w:rsidRPr="003E14AA">
        <w:rPr>
          <w:szCs w:val="20"/>
        </w:rPr>
        <w:tab/>
        <w:t xml:space="preserve">RMR Resources that are On-Line, including capacity secured to prevent an Emergency Condition pursuant to paragraph (4) of Section 6.5.1.1, ERCOT Control Area Authority; </w:t>
      </w:r>
    </w:p>
    <w:p w14:paraId="046C693A" w14:textId="77777777" w:rsidR="003E14AA" w:rsidRPr="003E14AA" w:rsidRDefault="003E14AA" w:rsidP="003E14AA">
      <w:pPr>
        <w:spacing w:after="240"/>
        <w:ind w:left="1440" w:hanging="720"/>
        <w:rPr>
          <w:szCs w:val="20"/>
        </w:rPr>
      </w:pPr>
      <w:r w:rsidRPr="003E14AA">
        <w:rPr>
          <w:szCs w:val="20"/>
        </w:rPr>
        <w:t>(c)</w:t>
      </w:r>
      <w:r w:rsidRPr="003E14AA">
        <w:rPr>
          <w:szCs w:val="20"/>
        </w:rPr>
        <w:tab/>
        <w:t>Deployed Load Resources other than Controllable Load Resources;</w:t>
      </w:r>
    </w:p>
    <w:p w14:paraId="4E0D838D" w14:textId="77777777" w:rsidR="003E14AA" w:rsidRPr="003E14AA" w:rsidRDefault="003E14AA" w:rsidP="003E14AA">
      <w:pPr>
        <w:spacing w:after="240"/>
        <w:ind w:left="1440" w:hanging="720"/>
        <w:rPr>
          <w:szCs w:val="20"/>
        </w:rPr>
      </w:pPr>
      <w:r w:rsidRPr="003E14AA">
        <w:rPr>
          <w:szCs w:val="20"/>
        </w:rPr>
        <w:t>(d)</w:t>
      </w:r>
      <w:r w:rsidRPr="003E14AA">
        <w:rPr>
          <w:szCs w:val="20"/>
        </w:rPr>
        <w:tab/>
        <w:t>Deployed ERS;</w:t>
      </w:r>
    </w:p>
    <w:p w14:paraId="777C9BE0" w14:textId="77777777" w:rsidR="003E14AA" w:rsidRPr="003E14AA" w:rsidRDefault="003E14AA" w:rsidP="003E14AA">
      <w:pPr>
        <w:spacing w:after="240"/>
        <w:ind w:left="1440" w:hanging="720"/>
        <w:rPr>
          <w:szCs w:val="20"/>
        </w:rPr>
      </w:pPr>
      <w:r w:rsidRPr="003E14AA">
        <w:rPr>
          <w:szCs w:val="20"/>
        </w:rPr>
        <w:t>(e)</w:t>
      </w:r>
      <w:r w:rsidRPr="003E14AA">
        <w:rPr>
          <w:szCs w:val="20"/>
        </w:rPr>
        <w:tab/>
        <w:t xml:space="preserve">Real-Time DC Tie imports during an EEA where the total adjustment shall not exceed 1,250 MW in a single interval; </w:t>
      </w:r>
    </w:p>
    <w:p w14:paraId="0274D08C" w14:textId="77777777" w:rsidR="003E14AA" w:rsidRPr="003E14AA" w:rsidRDefault="003E14AA" w:rsidP="003E14AA">
      <w:pPr>
        <w:spacing w:after="240"/>
        <w:ind w:left="1440" w:hanging="720"/>
        <w:rPr>
          <w:szCs w:val="20"/>
        </w:rPr>
      </w:pPr>
      <w:r w:rsidRPr="003E14AA">
        <w:rPr>
          <w:szCs w:val="20"/>
        </w:rPr>
        <w:t>(f)</w:t>
      </w:r>
      <w:r w:rsidRPr="003E14AA">
        <w:rPr>
          <w:szCs w:val="20"/>
        </w:rPr>
        <w:tab/>
        <w:t xml:space="preserve">Real-Time DC Tie exports to address emergency conditions in the receiving electric grid; </w:t>
      </w:r>
    </w:p>
    <w:p w14:paraId="56713B30" w14:textId="77777777" w:rsidR="003E14AA" w:rsidRPr="003E14AA" w:rsidRDefault="003E14AA" w:rsidP="003E14AA">
      <w:pPr>
        <w:spacing w:after="240"/>
        <w:ind w:left="1440" w:hanging="720"/>
        <w:rPr>
          <w:szCs w:val="20"/>
        </w:rPr>
      </w:pPr>
      <w:r w:rsidRPr="003E14AA">
        <w:rPr>
          <w:szCs w:val="20"/>
        </w:rPr>
        <w:t>(g)</w:t>
      </w:r>
      <w:r w:rsidRPr="003E14AA">
        <w:rPr>
          <w:szCs w:val="20"/>
        </w:rPr>
        <w:tab/>
        <w:t>Energy delivered to ERCOT through registered Block Load Transfers (BLTs) during an EEA;</w:t>
      </w:r>
    </w:p>
    <w:p w14:paraId="50F88059" w14:textId="77777777" w:rsidR="003E14AA" w:rsidRPr="003E14AA" w:rsidRDefault="003E14AA" w:rsidP="003E14AA">
      <w:pPr>
        <w:spacing w:after="240"/>
        <w:ind w:left="1440" w:hanging="720"/>
        <w:rPr>
          <w:szCs w:val="20"/>
        </w:rPr>
      </w:pPr>
      <w:r w:rsidRPr="003E14AA">
        <w:rPr>
          <w:szCs w:val="20"/>
        </w:rPr>
        <w:t>(h)</w:t>
      </w:r>
      <w:r w:rsidRPr="003E14AA">
        <w:rPr>
          <w:szCs w:val="20"/>
        </w:rPr>
        <w:tab/>
        <w:t>Energy delivered from ERCOT to another power pool through registered BLTs during emergency conditions in the receiving electric grid; and</w:t>
      </w:r>
    </w:p>
    <w:p w14:paraId="6860B3FE" w14:textId="77777777" w:rsidR="003E14AA" w:rsidRPr="003E14AA" w:rsidRDefault="003E14AA" w:rsidP="003E14AA">
      <w:pPr>
        <w:spacing w:after="240"/>
        <w:ind w:left="1440" w:hanging="720"/>
        <w:rPr>
          <w:szCs w:val="20"/>
        </w:rPr>
      </w:pPr>
      <w:r w:rsidRPr="003E14AA">
        <w:rPr>
          <w:szCs w:val="20"/>
        </w:rPr>
        <w:t>(</w:t>
      </w:r>
      <w:proofErr w:type="spellStart"/>
      <w:r w:rsidRPr="003E14AA">
        <w:rPr>
          <w:szCs w:val="20"/>
        </w:rPr>
        <w:t>i</w:t>
      </w:r>
      <w:proofErr w:type="spellEnd"/>
      <w:r w:rsidRPr="003E14AA">
        <w:rPr>
          <w:szCs w:val="20"/>
        </w:rPr>
        <w:t>)</w:t>
      </w:r>
      <w:r w:rsidRPr="003E14AA">
        <w:rPr>
          <w:szCs w:val="20"/>
        </w:rPr>
        <w:tab/>
        <w:t>ERCOT-directed firm Load shed during EEA Level 3, as described in paragraph (3) of Section 6.5.9.4.2, EEA Levels.</w:t>
      </w:r>
    </w:p>
    <w:p w14:paraId="60E5F30F" w14:textId="77777777" w:rsidR="003E14AA" w:rsidRPr="003E14AA" w:rsidRDefault="003E14AA" w:rsidP="003E14AA">
      <w:pPr>
        <w:spacing w:after="240"/>
        <w:ind w:left="720" w:hanging="720"/>
        <w:rPr>
          <w:szCs w:val="20"/>
        </w:rPr>
      </w:pPr>
      <w:r w:rsidRPr="003E14AA">
        <w:rPr>
          <w:szCs w:val="20"/>
        </w:rPr>
        <w:t>(2)</w:t>
      </w:r>
      <w:r w:rsidRPr="003E14AA">
        <w:rPr>
          <w:szCs w:val="20"/>
        </w:rPr>
        <w:tab/>
        <w:t>The Real-Time On-Line Reliability Deployment Price Adder is an estimation of the impact to energy prices due to the above categories of reliability deployments.  For intervals where there are reliability deployments as described in paragraph (1) above, after the two-step SCED process and also after the Real-Time On-Line Reserve Price Adder and Real-Time Off-Line Reserve Price Adder have been determined, the Real-Time On-Line Reliability Deployment Price Adder is determined as follows:</w:t>
      </w:r>
    </w:p>
    <w:p w14:paraId="70AA73D8" w14:textId="77777777" w:rsidR="003E14AA" w:rsidRPr="003E14AA" w:rsidRDefault="003E14AA" w:rsidP="003E14AA">
      <w:pPr>
        <w:spacing w:after="240"/>
        <w:ind w:left="1440" w:hanging="720"/>
        <w:rPr>
          <w:szCs w:val="20"/>
        </w:rPr>
      </w:pPr>
      <w:r w:rsidRPr="003E14AA">
        <w:rPr>
          <w:szCs w:val="20"/>
        </w:rPr>
        <w:t>(a)</w:t>
      </w:r>
      <w:r w:rsidRPr="003E14AA">
        <w:rPr>
          <w:szCs w:val="20"/>
        </w:rPr>
        <w:tab/>
        <w:t>For RUC-committed Resources with a telemetered Resource Status of ONRUC and for RMR Resources that are On-Line, set the LSL, LASL, and LDL to zero.</w:t>
      </w:r>
    </w:p>
    <w:p w14:paraId="562B06CD" w14:textId="77777777" w:rsidR="003E14AA" w:rsidRPr="003E14AA" w:rsidRDefault="003E14AA" w:rsidP="003E14AA">
      <w:pPr>
        <w:spacing w:after="240"/>
        <w:ind w:left="1440" w:hanging="720"/>
        <w:rPr>
          <w:szCs w:val="20"/>
        </w:rPr>
      </w:pPr>
      <w:r w:rsidRPr="003E14AA">
        <w:rPr>
          <w:szCs w:val="20"/>
        </w:rPr>
        <w:t>(b)</w:t>
      </w:r>
      <w:r w:rsidRPr="003E14AA">
        <w:rPr>
          <w:szCs w:val="20"/>
        </w:rPr>
        <w:tab/>
        <w:t>Notwithstanding item (a) above, for RUC-committed Combined Cycle Generation Resources with a telemetered Resource Status of ONRUC 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4BB0BE83" w14:textId="77777777" w:rsidR="003E14AA" w:rsidRPr="003E14AA" w:rsidRDefault="003E14AA" w:rsidP="003E14AA">
      <w:pPr>
        <w:spacing w:after="240"/>
        <w:ind w:left="1440" w:hanging="720"/>
        <w:rPr>
          <w:szCs w:val="20"/>
        </w:rPr>
      </w:pPr>
      <w:r w:rsidRPr="003E14AA">
        <w:rPr>
          <w:szCs w:val="20"/>
        </w:rPr>
        <w:t xml:space="preserve">(c) </w:t>
      </w:r>
      <w:r w:rsidRPr="003E14AA">
        <w:rPr>
          <w:szCs w:val="20"/>
        </w:rPr>
        <w:tab/>
        <w:t xml:space="preserve">For all other Generation Resources excluding ones with a telemetered status of ONRUC, ONTEST, STARTUP, SHUTDOWN, and also excluding RMR </w:t>
      </w:r>
      <w:r w:rsidRPr="003E14AA">
        <w:rPr>
          <w:szCs w:val="20"/>
        </w:rPr>
        <w:lastRenderedPageBreak/>
        <w:t>Resources that are On-Line and excluding Generation Resources with a telemetered output less than 95% of LSL:</w:t>
      </w:r>
    </w:p>
    <w:p w14:paraId="568991D6" w14:textId="77777777" w:rsidR="003E14AA" w:rsidRPr="003E14AA" w:rsidRDefault="003E14AA" w:rsidP="003E14AA">
      <w:pPr>
        <w:spacing w:after="240"/>
        <w:ind w:left="2160" w:hanging="720"/>
        <w:rPr>
          <w:szCs w:val="20"/>
        </w:rPr>
      </w:pPr>
      <w:r w:rsidRPr="003E14AA">
        <w:rPr>
          <w:szCs w:val="20"/>
        </w:rPr>
        <w:t>(</w:t>
      </w:r>
      <w:proofErr w:type="spellStart"/>
      <w:r w:rsidRPr="003E14AA">
        <w:rPr>
          <w:szCs w:val="20"/>
        </w:rPr>
        <w:t>i</w:t>
      </w:r>
      <w:proofErr w:type="spellEnd"/>
      <w:r w:rsidRPr="003E14AA">
        <w:rPr>
          <w:szCs w:val="20"/>
        </w:rPr>
        <w:t xml:space="preserve">)  </w:t>
      </w:r>
      <w:r w:rsidRPr="003E14AA">
        <w:rPr>
          <w:szCs w:val="20"/>
        </w:rPr>
        <w:tab/>
        <w:t>Set LDL to the greater of Aggregated Resource Output - (60 minutes * SCED Down Ramp Rate), or LASL; and</w:t>
      </w:r>
    </w:p>
    <w:p w14:paraId="76ACAE4F" w14:textId="77777777" w:rsidR="003E14AA" w:rsidRPr="003E14AA" w:rsidRDefault="003E14AA" w:rsidP="003E14AA">
      <w:pPr>
        <w:spacing w:after="240"/>
        <w:ind w:left="2160" w:hanging="720"/>
        <w:rPr>
          <w:szCs w:val="20"/>
        </w:rPr>
      </w:pPr>
      <w:r w:rsidRPr="003E14AA">
        <w:rPr>
          <w:szCs w:val="20"/>
        </w:rPr>
        <w:t>(ii)       Set HDL to the lesser of Aggregated Resource Output + (60 minutes*SCED Up Ramp Rate), or HASL.</w:t>
      </w:r>
    </w:p>
    <w:p w14:paraId="59A7F84C" w14:textId="77777777" w:rsidR="003E14AA" w:rsidRPr="003E14AA" w:rsidRDefault="003E14AA" w:rsidP="003E14AA">
      <w:pPr>
        <w:spacing w:after="240"/>
        <w:ind w:left="1440" w:hanging="720"/>
        <w:rPr>
          <w:szCs w:val="20"/>
        </w:rPr>
      </w:pPr>
      <w:r w:rsidRPr="003E14AA">
        <w:rPr>
          <w:szCs w:val="20"/>
        </w:rPr>
        <w:t xml:space="preserve">(d) </w:t>
      </w:r>
      <w:r w:rsidRPr="003E14AA">
        <w:rPr>
          <w:szCs w:val="20"/>
        </w:rPr>
        <w:tab/>
        <w:t>For all Controllable Load Resources excluding ones with a telemetered status of OUTL:</w:t>
      </w:r>
    </w:p>
    <w:p w14:paraId="1BED4F28" w14:textId="77777777" w:rsidR="003E14AA" w:rsidRPr="003E14AA" w:rsidRDefault="003E14AA" w:rsidP="003E14AA">
      <w:pPr>
        <w:spacing w:after="240"/>
        <w:ind w:left="2160" w:hanging="720"/>
        <w:rPr>
          <w:szCs w:val="20"/>
        </w:rPr>
      </w:pPr>
      <w:r w:rsidRPr="003E14AA">
        <w:rPr>
          <w:szCs w:val="20"/>
        </w:rPr>
        <w:t>(</w:t>
      </w:r>
      <w:proofErr w:type="spellStart"/>
      <w:r w:rsidRPr="003E14AA">
        <w:rPr>
          <w:szCs w:val="20"/>
        </w:rPr>
        <w:t>i</w:t>
      </w:r>
      <w:proofErr w:type="spellEnd"/>
      <w:r w:rsidRPr="003E14AA">
        <w:rPr>
          <w:szCs w:val="20"/>
        </w:rPr>
        <w:t xml:space="preserve">)  </w:t>
      </w:r>
      <w:r w:rsidRPr="003E14AA">
        <w:rPr>
          <w:szCs w:val="20"/>
        </w:rPr>
        <w:tab/>
        <w:t>Set LDL to the greater of Aggregated Resource Output - (60 minutes * SCED Up Ramp Rate), or LASL; and</w:t>
      </w:r>
    </w:p>
    <w:p w14:paraId="7A02794F" w14:textId="77777777" w:rsidR="003E14AA" w:rsidRPr="003E14AA" w:rsidRDefault="003E14AA" w:rsidP="003E14AA">
      <w:pPr>
        <w:spacing w:after="240"/>
        <w:ind w:left="2160" w:hanging="720"/>
        <w:rPr>
          <w:szCs w:val="20"/>
        </w:rPr>
      </w:pPr>
      <w:r w:rsidRPr="003E14AA">
        <w:rPr>
          <w:szCs w:val="20"/>
        </w:rPr>
        <w:t>(ii)       Set HDL to the lesser of Aggregated Resource Output + (60 minutes*SCED Down Ramp Rate), or HASL.</w:t>
      </w:r>
    </w:p>
    <w:p w14:paraId="4BF4CC5A" w14:textId="77777777" w:rsidR="003E14AA" w:rsidRPr="003E14AA" w:rsidRDefault="003E14AA" w:rsidP="003E14AA">
      <w:pPr>
        <w:spacing w:after="240"/>
        <w:ind w:left="1440" w:hanging="720"/>
        <w:rPr>
          <w:szCs w:val="20"/>
        </w:rPr>
      </w:pPr>
      <w:r w:rsidRPr="003E14AA">
        <w:rPr>
          <w:szCs w:val="20"/>
        </w:rPr>
        <w:t>(e)</w:t>
      </w:r>
      <w:r w:rsidRPr="003E14AA">
        <w:rPr>
          <w:szCs w:val="20"/>
        </w:rPr>
        <w:tab/>
        <w:t xml:space="preserve">Add the deployed MW from Load Resources other than Controllable Load Resources to GTBD linearly ramped over the ten-minute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amount of MW added to GTBD during the restoration period will be determined by validated telemetry.  The TAC shall review the validity of the prices for the bid curve at least annually.  </w:t>
      </w:r>
    </w:p>
    <w:p w14:paraId="09506DE4" w14:textId="77777777" w:rsidR="003E14AA" w:rsidRPr="003E14AA" w:rsidRDefault="003E14AA" w:rsidP="003E14AA">
      <w:pPr>
        <w:spacing w:after="240"/>
        <w:ind w:left="1440" w:hanging="720"/>
        <w:rPr>
          <w:szCs w:val="20"/>
        </w:rPr>
      </w:pPr>
      <w:r w:rsidRPr="003E14AA">
        <w:rPr>
          <w:szCs w:val="20"/>
        </w:rPr>
        <w:t xml:space="preserve">(f) </w:t>
      </w:r>
      <w:r w:rsidRPr="003E14AA">
        <w:rPr>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rsidRPr="003E14AA">
        <w:rPr>
          <w:szCs w:val="20"/>
        </w:rPr>
        <w:t>RHours</w:t>
      </w:r>
      <w:proofErr w:type="spellEnd"/>
      <w:r w:rsidRPr="003E14AA">
        <w:rPr>
          <w:szCs w:val="20"/>
        </w:rPr>
        <w:t>”).</w:t>
      </w:r>
    </w:p>
    <w:p w14:paraId="6D948B75" w14:textId="77777777" w:rsidR="003E14AA" w:rsidRPr="003E14AA" w:rsidRDefault="003E14AA" w:rsidP="003E14AA">
      <w:pPr>
        <w:rPr>
          <w:iCs/>
          <w:szCs w:val="20"/>
        </w:rPr>
      </w:pPr>
      <w:r w:rsidRPr="003E14AA">
        <w:rPr>
          <w:iCs/>
          <w:szCs w:val="20"/>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3E14AA" w:rsidRPr="003E14AA" w14:paraId="1895AF67" w14:textId="77777777" w:rsidTr="004D77CF">
        <w:trPr>
          <w:trHeight w:val="351"/>
          <w:tblHeader/>
        </w:trPr>
        <w:tc>
          <w:tcPr>
            <w:tcW w:w="1448" w:type="dxa"/>
          </w:tcPr>
          <w:p w14:paraId="76B6FA37" w14:textId="77777777" w:rsidR="003E14AA" w:rsidRPr="003E14AA" w:rsidRDefault="003E14AA" w:rsidP="003E14AA">
            <w:pPr>
              <w:spacing w:after="120"/>
              <w:rPr>
                <w:b/>
                <w:iCs/>
                <w:sz w:val="20"/>
                <w:szCs w:val="20"/>
              </w:rPr>
            </w:pPr>
            <w:r w:rsidRPr="003E14AA">
              <w:rPr>
                <w:b/>
                <w:iCs/>
                <w:sz w:val="20"/>
                <w:szCs w:val="20"/>
              </w:rPr>
              <w:t>Parameter</w:t>
            </w:r>
          </w:p>
        </w:tc>
        <w:tc>
          <w:tcPr>
            <w:tcW w:w="1702" w:type="dxa"/>
          </w:tcPr>
          <w:p w14:paraId="64AA13C7" w14:textId="77777777" w:rsidR="003E14AA" w:rsidRPr="003E14AA" w:rsidRDefault="003E14AA" w:rsidP="003E14AA">
            <w:pPr>
              <w:spacing w:after="120"/>
              <w:rPr>
                <w:b/>
                <w:iCs/>
                <w:sz w:val="20"/>
                <w:szCs w:val="20"/>
              </w:rPr>
            </w:pPr>
            <w:r w:rsidRPr="003E14AA">
              <w:rPr>
                <w:b/>
                <w:iCs/>
                <w:sz w:val="20"/>
                <w:szCs w:val="20"/>
              </w:rPr>
              <w:t>Unit</w:t>
            </w:r>
          </w:p>
        </w:tc>
        <w:tc>
          <w:tcPr>
            <w:tcW w:w="6120" w:type="dxa"/>
          </w:tcPr>
          <w:p w14:paraId="6BC5A69C" w14:textId="77777777" w:rsidR="003E14AA" w:rsidRPr="003E14AA" w:rsidRDefault="003E14AA" w:rsidP="003E14AA">
            <w:pPr>
              <w:spacing w:after="120"/>
              <w:rPr>
                <w:b/>
                <w:iCs/>
                <w:sz w:val="20"/>
                <w:szCs w:val="20"/>
              </w:rPr>
            </w:pPr>
            <w:r w:rsidRPr="003E14AA">
              <w:rPr>
                <w:b/>
                <w:iCs/>
                <w:sz w:val="20"/>
                <w:szCs w:val="20"/>
              </w:rPr>
              <w:t>Current Value*</w:t>
            </w:r>
          </w:p>
        </w:tc>
      </w:tr>
      <w:tr w:rsidR="003E14AA" w:rsidRPr="003E14AA" w14:paraId="6CE2B790" w14:textId="77777777" w:rsidTr="004D77CF">
        <w:trPr>
          <w:trHeight w:val="519"/>
        </w:trPr>
        <w:tc>
          <w:tcPr>
            <w:tcW w:w="1448" w:type="dxa"/>
          </w:tcPr>
          <w:p w14:paraId="4176B84B" w14:textId="77777777" w:rsidR="003E14AA" w:rsidRPr="003E14AA" w:rsidRDefault="003E14AA" w:rsidP="003E14AA">
            <w:pPr>
              <w:spacing w:after="60"/>
              <w:rPr>
                <w:iCs/>
                <w:sz w:val="20"/>
                <w:szCs w:val="20"/>
              </w:rPr>
            </w:pPr>
            <w:proofErr w:type="spellStart"/>
            <w:r w:rsidRPr="003E14AA">
              <w:rPr>
                <w:iCs/>
                <w:sz w:val="20"/>
                <w:szCs w:val="20"/>
              </w:rPr>
              <w:t>RHours</w:t>
            </w:r>
            <w:proofErr w:type="spellEnd"/>
          </w:p>
        </w:tc>
        <w:tc>
          <w:tcPr>
            <w:tcW w:w="1702" w:type="dxa"/>
          </w:tcPr>
          <w:p w14:paraId="0288DFBB" w14:textId="77777777" w:rsidR="003E14AA" w:rsidRPr="003E14AA" w:rsidRDefault="003E14AA" w:rsidP="003E14AA">
            <w:pPr>
              <w:spacing w:after="60"/>
              <w:rPr>
                <w:iCs/>
                <w:sz w:val="20"/>
                <w:szCs w:val="20"/>
              </w:rPr>
            </w:pPr>
            <w:r w:rsidRPr="003E14AA">
              <w:rPr>
                <w:iCs/>
                <w:sz w:val="20"/>
                <w:szCs w:val="20"/>
              </w:rPr>
              <w:t>Hours</w:t>
            </w:r>
          </w:p>
        </w:tc>
        <w:tc>
          <w:tcPr>
            <w:tcW w:w="6120" w:type="dxa"/>
          </w:tcPr>
          <w:p w14:paraId="57FBAB2D" w14:textId="77777777" w:rsidR="003E14AA" w:rsidRPr="003E14AA" w:rsidRDefault="003E14AA" w:rsidP="003E14AA">
            <w:pPr>
              <w:spacing w:after="60"/>
              <w:rPr>
                <w:iCs/>
                <w:sz w:val="20"/>
                <w:szCs w:val="20"/>
              </w:rPr>
            </w:pPr>
            <w:r w:rsidRPr="003E14AA">
              <w:rPr>
                <w:iCs/>
                <w:sz w:val="20"/>
                <w:szCs w:val="20"/>
              </w:rPr>
              <w:t>4.5</w:t>
            </w:r>
          </w:p>
        </w:tc>
      </w:tr>
      <w:tr w:rsidR="003E14AA" w:rsidRPr="003E14AA" w14:paraId="7CB75B75" w14:textId="77777777" w:rsidTr="004D77CF">
        <w:trPr>
          <w:trHeight w:val="519"/>
        </w:trPr>
        <w:tc>
          <w:tcPr>
            <w:tcW w:w="9270" w:type="dxa"/>
            <w:gridSpan w:val="3"/>
          </w:tcPr>
          <w:p w14:paraId="50A8F477" w14:textId="77777777" w:rsidR="003E14AA" w:rsidRPr="003E14AA" w:rsidRDefault="003E14AA" w:rsidP="003E14AA">
            <w:pPr>
              <w:spacing w:after="60"/>
              <w:rPr>
                <w:iCs/>
                <w:sz w:val="20"/>
                <w:szCs w:val="20"/>
              </w:rPr>
            </w:pPr>
            <w:r w:rsidRPr="003E14AA">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213C9CBB" w14:textId="77777777" w:rsidR="003E14AA" w:rsidRPr="003E14AA" w:rsidRDefault="003E14AA" w:rsidP="003E14AA">
      <w:pPr>
        <w:spacing w:before="240" w:after="240"/>
        <w:ind w:left="1440" w:hanging="720"/>
        <w:rPr>
          <w:szCs w:val="20"/>
        </w:rPr>
      </w:pPr>
      <w:r w:rsidRPr="003E14AA">
        <w:rPr>
          <w:szCs w:val="20"/>
        </w:rPr>
        <w:t>(g)</w:t>
      </w:r>
      <w:r w:rsidRPr="003E14AA">
        <w:rPr>
          <w:szCs w:val="20"/>
        </w:rPr>
        <w:tab/>
        <w:t>Add the MW from Real-Time DC Tie imports during an EEA to GTBD.  The amount of MW is determined from the Dispatch Instruction and should continue over the duration of time specified by the ERCOT Operator.</w:t>
      </w:r>
    </w:p>
    <w:p w14:paraId="2D5563EA" w14:textId="77777777" w:rsidR="003E14AA" w:rsidRPr="003E14AA" w:rsidRDefault="003E14AA" w:rsidP="003E14AA">
      <w:pPr>
        <w:spacing w:after="240"/>
        <w:ind w:left="1440" w:hanging="720"/>
        <w:rPr>
          <w:szCs w:val="20"/>
        </w:rPr>
      </w:pPr>
      <w:r w:rsidRPr="003E14AA">
        <w:rPr>
          <w:szCs w:val="20"/>
        </w:rPr>
        <w:lastRenderedPageBreak/>
        <w:t>(h)</w:t>
      </w:r>
      <w:r w:rsidRPr="003E14AA">
        <w:rPr>
          <w:szCs w:val="20"/>
        </w:rPr>
        <w:tab/>
        <w:t xml:space="preserve">Subtract the MW from Real-Time DC Tie exports to address emergency conditions in the receiving electric grid from GTBD.  The amount of MW is determined from the Dispatch Instruction and should continue over the duration of time specified by the receiving grid operator.   </w:t>
      </w:r>
    </w:p>
    <w:p w14:paraId="3FE6C167" w14:textId="77777777" w:rsidR="003E14AA" w:rsidRPr="003E14AA" w:rsidRDefault="003E14AA" w:rsidP="003E14AA">
      <w:pPr>
        <w:spacing w:after="240"/>
        <w:ind w:left="1440" w:hanging="720"/>
        <w:rPr>
          <w:szCs w:val="20"/>
        </w:rPr>
      </w:pPr>
      <w:r w:rsidRPr="003E14AA">
        <w:rPr>
          <w:szCs w:val="20"/>
        </w:rPr>
        <w:t>(</w:t>
      </w:r>
      <w:proofErr w:type="spellStart"/>
      <w:r w:rsidRPr="003E14AA">
        <w:rPr>
          <w:szCs w:val="20"/>
        </w:rPr>
        <w:t>i</w:t>
      </w:r>
      <w:proofErr w:type="spellEnd"/>
      <w:r w:rsidRPr="003E14AA">
        <w:rPr>
          <w:szCs w:val="20"/>
        </w:rPr>
        <w:t>)</w:t>
      </w:r>
      <w:r w:rsidRPr="003E14AA">
        <w:rPr>
          <w:szCs w:val="20"/>
        </w:rPr>
        <w:tab/>
        <w:t>Add the MW from energy delivered to ERCOT through registered BLTs during an EEA to GTBD.  The amount of MW is determined from the Dispatch Instruction and should continue over the duration of time specified by the ERCOT Operator.</w:t>
      </w:r>
    </w:p>
    <w:p w14:paraId="12966B81" w14:textId="77777777" w:rsidR="003E14AA" w:rsidRPr="003E14AA" w:rsidRDefault="003E14AA" w:rsidP="003E14AA">
      <w:pPr>
        <w:spacing w:after="240"/>
        <w:ind w:left="1440" w:hanging="720"/>
        <w:rPr>
          <w:szCs w:val="20"/>
        </w:rPr>
      </w:pPr>
      <w:r w:rsidRPr="003E14AA">
        <w:rPr>
          <w:szCs w:val="20"/>
        </w:rPr>
        <w:t>(j)</w:t>
      </w:r>
      <w:r w:rsidRPr="003E14AA">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2FA6FA99" w14:textId="77777777" w:rsidR="003E14AA" w:rsidRPr="003E14AA" w:rsidRDefault="003E14AA" w:rsidP="003E14AA">
      <w:pPr>
        <w:spacing w:after="240"/>
        <w:ind w:left="1440" w:hanging="720"/>
        <w:rPr>
          <w:szCs w:val="20"/>
        </w:rPr>
      </w:pPr>
      <w:r w:rsidRPr="003E14AA">
        <w:rPr>
          <w:szCs w:val="20"/>
        </w:rPr>
        <w:t>(k)</w:t>
      </w:r>
      <w:r w:rsidRPr="003E14AA">
        <w:rPr>
          <w:szCs w:val="20"/>
        </w:rPr>
        <w:tab/>
        <w:t>Perform a SCED with changes to the inputs in items (a) through (j) above, considering only Competitive Constraints and the non-mitigated Energy Offer Curves.</w:t>
      </w:r>
    </w:p>
    <w:p w14:paraId="33E8850B" w14:textId="77777777" w:rsidR="003E14AA" w:rsidRPr="003E14AA" w:rsidRDefault="003E14AA" w:rsidP="003E14AA">
      <w:pPr>
        <w:spacing w:after="240"/>
        <w:ind w:left="1440" w:hanging="720"/>
        <w:rPr>
          <w:szCs w:val="20"/>
        </w:rPr>
      </w:pPr>
      <w:r w:rsidRPr="003E14AA">
        <w:rPr>
          <w:szCs w:val="20"/>
        </w:rPr>
        <w:t>(l)</w:t>
      </w:r>
      <w:r w:rsidRPr="003E14AA">
        <w:rPr>
          <w:szCs w:val="20"/>
        </w:rPr>
        <w:tab/>
        <w:t>Perform mitigation on the submitted Energy Offer Curves using the LMPs from the previous step as the reference LMP.</w:t>
      </w:r>
    </w:p>
    <w:p w14:paraId="7A44B914" w14:textId="77777777" w:rsidR="003E14AA" w:rsidRPr="003E14AA" w:rsidRDefault="003E14AA" w:rsidP="003E14AA">
      <w:pPr>
        <w:spacing w:after="240"/>
        <w:ind w:left="1440" w:hanging="720"/>
        <w:rPr>
          <w:szCs w:val="20"/>
        </w:rPr>
      </w:pPr>
      <w:r w:rsidRPr="003E14AA">
        <w:rPr>
          <w:szCs w:val="20"/>
        </w:rPr>
        <w:t>(m)</w:t>
      </w:r>
      <w:r w:rsidRPr="003E14AA">
        <w:rPr>
          <w:szCs w:val="20"/>
        </w:rPr>
        <w:tab/>
        <w:t>Perform a SCED with the changes to the inputs in items (a) through (j) above, considering both Competitive and Non-Competitive Constraints and the mitigated Energy offer Curves.</w:t>
      </w:r>
    </w:p>
    <w:p w14:paraId="397D3C69" w14:textId="77777777" w:rsidR="003E14AA" w:rsidRPr="003E14AA" w:rsidRDefault="003E14AA" w:rsidP="003E14AA">
      <w:pPr>
        <w:spacing w:before="240" w:after="240"/>
        <w:ind w:left="1440" w:hanging="720"/>
        <w:rPr>
          <w:szCs w:val="20"/>
        </w:rPr>
      </w:pPr>
      <w:r w:rsidRPr="003E14AA">
        <w:rPr>
          <w:szCs w:val="20"/>
        </w:rPr>
        <w:t>(n)</w:t>
      </w:r>
      <w:r w:rsidRPr="003E14AA">
        <w:rPr>
          <w:szCs w:val="20"/>
        </w:rPr>
        <w:tab/>
        <w:t>Determine the positive difference between the System Lambda from item (m) above and the System Lambda of the second step in the two-step SCED process described in paragraph (10)(b) of Section 6.5.7.3, Security Constrained Economic Dispatch.</w:t>
      </w:r>
    </w:p>
    <w:p w14:paraId="148363A3" w14:textId="77777777" w:rsidR="003E14AA" w:rsidRPr="003E14AA" w:rsidRDefault="003E14AA" w:rsidP="003E14AA">
      <w:pPr>
        <w:spacing w:after="240"/>
        <w:ind w:left="1440" w:hanging="720"/>
        <w:rPr>
          <w:szCs w:val="20"/>
        </w:rPr>
      </w:pPr>
      <w:r w:rsidRPr="003E14AA">
        <w:rPr>
          <w:szCs w:val="20"/>
        </w:rPr>
        <w:t>(o)</w:t>
      </w:r>
      <w:r w:rsidRPr="003E14AA">
        <w:rPr>
          <w:szCs w:val="20"/>
        </w:rPr>
        <w:tab/>
        <w:t>Determine the amount given by the Value of Lost Load (VOLL) minus the sum of the System Lambda of the second step in the two step SCED process described in paragraph (10)(b) of Section 6.5.7.3 and the Real-Time On-Line Reserve Price Adder.</w:t>
      </w:r>
    </w:p>
    <w:p w14:paraId="0F920F60" w14:textId="77777777" w:rsidR="003E14AA" w:rsidRPr="003E14AA" w:rsidRDefault="003E14AA" w:rsidP="003E14AA">
      <w:pPr>
        <w:spacing w:after="240"/>
        <w:ind w:left="1440" w:hanging="720"/>
        <w:rPr>
          <w:iCs/>
          <w:szCs w:val="20"/>
        </w:rPr>
      </w:pPr>
      <w:r w:rsidRPr="003E14AA">
        <w:rPr>
          <w:szCs w:val="20"/>
        </w:rPr>
        <w:t>(p)</w:t>
      </w:r>
      <w:r w:rsidRPr="003E14AA">
        <w:rPr>
          <w:szCs w:val="20"/>
        </w:rPr>
        <w:tab/>
        <w:t>The Real-Time On-Line Reliability Deployment Price Adder is the minimum of items (n) and (o) above except when ERCOT is directing firm Load shed during EEA Level 3.  When ERCOT is directing firm Load shed during EEA Level 3 to</w:t>
      </w:r>
      <w:r w:rsidRPr="003E14AA">
        <w:rPr>
          <w:szCs w:val="20"/>
          <w:highlight w:val="yellow"/>
        </w:rPr>
        <w:t xml:space="preserve"> </w:t>
      </w:r>
      <w:r w:rsidRPr="003E14AA">
        <w:rPr>
          <w:szCs w:val="20"/>
        </w:rPr>
        <w:t xml:space="preserve">either maintain sufficient PRC or stabilize grid frequency, as described in paragraph (3) of Section 6.5.9.4.2, </w:t>
      </w:r>
      <w:r w:rsidRPr="003E14AA">
        <w:rPr>
          <w:iCs/>
          <w:szCs w:val="20"/>
        </w:rPr>
        <w:t>the Real-Time On-Line Reliability Deployment Price Adder is the VOLL minus the sum of the System Lambda of the second step in the two-step SCED process described in paragraph (10)(b) of Section 6.5.7.3 and the Real-Time On-Line Reserve Price Adder</w:t>
      </w:r>
      <w:r w:rsidRPr="003E14AA">
        <w:rPr>
          <w:szCs w:val="20"/>
        </w:rPr>
        <w:t>.  Once ERCOT is no longer directing firm Load shed, as described above, the Real-Time On-Line Reliability Deployment Price Adder will again be set as the minimum of items (n) and (o)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3E14AA" w:rsidRPr="003E14AA" w14:paraId="49562700" w14:textId="77777777" w:rsidTr="004D77CF">
        <w:trPr>
          <w:trHeight w:val="206"/>
        </w:trPr>
        <w:tc>
          <w:tcPr>
            <w:tcW w:w="9350" w:type="dxa"/>
            <w:shd w:val="pct12" w:color="auto" w:fill="auto"/>
          </w:tcPr>
          <w:p w14:paraId="7164A153" w14:textId="77777777" w:rsidR="003E14AA" w:rsidRPr="003E14AA" w:rsidRDefault="003E14AA" w:rsidP="003E14AA">
            <w:pPr>
              <w:spacing w:before="120" w:after="240"/>
              <w:rPr>
                <w:b/>
                <w:i/>
                <w:iCs/>
              </w:rPr>
            </w:pPr>
            <w:r w:rsidRPr="003E14AA">
              <w:rPr>
                <w:b/>
                <w:i/>
                <w:iCs/>
              </w:rPr>
              <w:lastRenderedPageBreak/>
              <w:t>[NPRR904, NPRR1006, NPRR1010, NPRR1014, NPRR1091, NPRR1093, and NPRR1105:  Replace applicable portions of Section 6.5.7.3.1 above with the following upon system implementation for NPRR904, NPRR1006, NPRR1014, NPRR1091, NPRR1093, or NPRR1105; or upon system implementation of the Real-Time Co-Optimization (RTC) project for NPRR1010:]</w:t>
            </w:r>
          </w:p>
          <w:p w14:paraId="3C8DE9FC" w14:textId="77777777" w:rsidR="003E14AA" w:rsidRPr="003E14AA" w:rsidRDefault="003E14AA" w:rsidP="003E14AA">
            <w:pPr>
              <w:keepNext/>
              <w:tabs>
                <w:tab w:val="left" w:pos="1620"/>
              </w:tabs>
              <w:spacing w:before="240" w:after="240"/>
              <w:ind w:left="1620" w:hanging="1620"/>
              <w:outlineLvl w:val="4"/>
              <w:rPr>
                <w:b/>
                <w:bCs/>
                <w:i/>
                <w:iCs/>
                <w:szCs w:val="26"/>
              </w:rPr>
            </w:pPr>
            <w:r w:rsidRPr="003E14AA">
              <w:rPr>
                <w:b/>
                <w:bCs/>
                <w:snapToGrid w:val="0"/>
                <w:szCs w:val="20"/>
              </w:rPr>
              <w:t>6.5.7.3.1</w:t>
            </w:r>
            <w:r w:rsidRPr="003E14AA">
              <w:rPr>
                <w:b/>
                <w:bCs/>
                <w:i/>
                <w:iCs/>
                <w:szCs w:val="26"/>
              </w:rPr>
              <w:tab/>
            </w:r>
            <w:r w:rsidRPr="003E14AA">
              <w:rPr>
                <w:b/>
                <w:bCs/>
                <w:snapToGrid w:val="0"/>
                <w:szCs w:val="20"/>
              </w:rPr>
              <w:t>Determination of Real-Time Reliability Deployment Price Adder</w:t>
            </w:r>
          </w:p>
          <w:p w14:paraId="2B5633B4" w14:textId="77777777" w:rsidR="003E14AA" w:rsidRPr="003E14AA" w:rsidRDefault="003E14AA" w:rsidP="003E14AA">
            <w:pPr>
              <w:spacing w:after="240"/>
              <w:ind w:left="720" w:hanging="720"/>
              <w:rPr>
                <w:szCs w:val="20"/>
              </w:rPr>
            </w:pPr>
            <w:r w:rsidRPr="003E14AA">
              <w:rPr>
                <w:szCs w:val="20"/>
              </w:rPr>
              <w:t>(1)</w:t>
            </w:r>
            <w:r w:rsidRPr="003E14AA">
              <w:rPr>
                <w:szCs w:val="20"/>
              </w:rPr>
              <w:tab/>
              <w:t>The following categories of reliability deployments are considered in the determination of the Real-Time Reliability Deployment Price Adder for Energy, and the Real-Time Reliability Deployment Price Adders for Ancillary Services:</w:t>
            </w:r>
          </w:p>
          <w:p w14:paraId="250A3AFD" w14:textId="77777777" w:rsidR="003E14AA" w:rsidRPr="003E14AA" w:rsidRDefault="003E14AA" w:rsidP="003E14AA">
            <w:pPr>
              <w:spacing w:after="240"/>
              <w:ind w:left="1440" w:hanging="720"/>
              <w:rPr>
                <w:szCs w:val="20"/>
              </w:rPr>
            </w:pPr>
            <w:r w:rsidRPr="003E14AA">
              <w:rPr>
                <w:szCs w:val="20"/>
              </w:rPr>
              <w:t>(a)</w:t>
            </w:r>
            <w:r w:rsidRPr="003E14AA">
              <w:rPr>
                <w:szCs w:val="20"/>
              </w:rPr>
              <w:tab/>
              <w:t>RUC-committed Resources</w:t>
            </w:r>
            <w:del w:id="869" w:author="IMM 111921" w:date="2021-11-15T16:21:00Z">
              <w:r w:rsidRPr="003E14AA">
                <w:delText>, except for those whose QSEs have opted out of RUC Settlement in accordance with paragraph (12) of Section 5.5.2, Reliability Unit Commitment (RUC) Process</w:delText>
              </w:r>
            </w:del>
            <w:ins w:id="870" w:author="Joint Commenters 032522" w:date="2022-03-22T20:44:00Z">
              <w:r w:rsidRPr="003E14AA">
                <w:rPr>
                  <w:iCs/>
                  <w:szCs w:val="20"/>
                </w:rPr>
                <w:t>, except for those whose QSEs have opted out of RUC Settlement in accordance with paragraph (14) of Section 5.5.2, Reliability Unit Commitment (RUC) Process</w:t>
              </w:r>
            </w:ins>
            <w:r w:rsidRPr="003E14AA">
              <w:rPr>
                <w:szCs w:val="20"/>
              </w:rPr>
              <w:t>;</w:t>
            </w:r>
          </w:p>
          <w:p w14:paraId="1485B10A" w14:textId="77777777" w:rsidR="003E14AA" w:rsidRPr="003E14AA" w:rsidRDefault="003E14AA" w:rsidP="003E14AA">
            <w:pPr>
              <w:spacing w:after="240"/>
              <w:ind w:left="1440" w:hanging="720"/>
              <w:rPr>
                <w:szCs w:val="20"/>
              </w:rPr>
            </w:pPr>
            <w:r w:rsidRPr="003E14AA">
              <w:rPr>
                <w:szCs w:val="20"/>
              </w:rPr>
              <w:t>(b)</w:t>
            </w:r>
            <w:r w:rsidRPr="003E14AA">
              <w:rPr>
                <w:szCs w:val="20"/>
              </w:rPr>
              <w:tab/>
              <w:t xml:space="preserve">RMR Resources that are On-Line, including capacity secured to prevent an Emergency Condition pursuant to paragraph (4) of Section 6.5.1.1, ERCOT Control Area Authority; </w:t>
            </w:r>
          </w:p>
          <w:p w14:paraId="67E577CA" w14:textId="77777777" w:rsidR="003E14AA" w:rsidRPr="003E14AA" w:rsidRDefault="003E14AA" w:rsidP="003E14AA">
            <w:pPr>
              <w:spacing w:after="240"/>
              <w:ind w:left="1440" w:hanging="720"/>
              <w:rPr>
                <w:szCs w:val="20"/>
              </w:rPr>
            </w:pPr>
            <w:r w:rsidRPr="003E14AA">
              <w:rPr>
                <w:szCs w:val="20"/>
              </w:rPr>
              <w:t>(c)</w:t>
            </w:r>
            <w:r w:rsidRPr="003E14AA">
              <w:rPr>
                <w:szCs w:val="20"/>
              </w:rPr>
              <w:tab/>
              <w:t>Deployed Load Resources other than Controllable Load Resources;</w:t>
            </w:r>
          </w:p>
          <w:p w14:paraId="69317232" w14:textId="77777777" w:rsidR="003E14AA" w:rsidRPr="003E14AA" w:rsidRDefault="003E14AA" w:rsidP="003E14AA">
            <w:pPr>
              <w:spacing w:after="240"/>
              <w:ind w:left="1440" w:hanging="720"/>
              <w:rPr>
                <w:szCs w:val="20"/>
              </w:rPr>
            </w:pPr>
            <w:r w:rsidRPr="003E14AA">
              <w:rPr>
                <w:szCs w:val="20"/>
              </w:rPr>
              <w:t>(d)</w:t>
            </w:r>
            <w:r w:rsidRPr="003E14AA">
              <w:rPr>
                <w:szCs w:val="20"/>
              </w:rPr>
              <w:tab/>
              <w:t>Deployed ERS;</w:t>
            </w:r>
          </w:p>
          <w:p w14:paraId="28F6E4FF" w14:textId="77777777" w:rsidR="003E14AA" w:rsidRPr="003E14AA" w:rsidRDefault="003E14AA" w:rsidP="003E14AA">
            <w:pPr>
              <w:spacing w:after="240"/>
              <w:ind w:left="1440" w:hanging="720"/>
              <w:rPr>
                <w:szCs w:val="20"/>
              </w:rPr>
            </w:pPr>
            <w:r w:rsidRPr="003E14AA">
              <w:rPr>
                <w:szCs w:val="20"/>
              </w:rPr>
              <w:t>(e)</w:t>
            </w:r>
            <w:r w:rsidRPr="003E14AA">
              <w:rPr>
                <w:szCs w:val="20"/>
              </w:rPr>
              <w:tab/>
              <w:t xml:space="preserve">ERCOT-directed DC Tie imports during an EEA or transmission emergency where the total adjustment shall not exceed 1,250 MW in a single interval; </w:t>
            </w:r>
          </w:p>
          <w:p w14:paraId="22BBD5A4" w14:textId="77777777" w:rsidR="003E14AA" w:rsidRPr="003E14AA" w:rsidRDefault="003E14AA" w:rsidP="003E14AA">
            <w:pPr>
              <w:spacing w:after="240"/>
              <w:ind w:left="1440" w:hanging="720"/>
              <w:rPr>
                <w:szCs w:val="20"/>
              </w:rPr>
            </w:pPr>
            <w:r w:rsidRPr="003E14AA">
              <w:rPr>
                <w:szCs w:val="20"/>
              </w:rPr>
              <w:t>(f)</w:t>
            </w:r>
            <w:r w:rsidRPr="003E14AA">
              <w:rPr>
                <w:szCs w:val="20"/>
              </w:rPr>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1AFFC79A" w14:textId="77777777" w:rsidR="003E14AA" w:rsidRPr="003E14AA" w:rsidRDefault="003E14AA" w:rsidP="003E14AA">
            <w:pPr>
              <w:spacing w:after="240"/>
              <w:ind w:left="1440" w:hanging="720"/>
              <w:rPr>
                <w:szCs w:val="20"/>
              </w:rPr>
            </w:pPr>
            <w:r w:rsidRPr="003E14AA">
              <w:rPr>
                <w:szCs w:val="20"/>
              </w:rPr>
              <w:t>(g)</w:t>
            </w:r>
            <w:r w:rsidRPr="003E14AA">
              <w:rPr>
                <w:szCs w:val="20"/>
              </w:rPr>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61991C4F" w14:textId="77777777" w:rsidR="003E14AA" w:rsidRPr="003E14AA" w:rsidRDefault="003E14AA" w:rsidP="003E14AA">
            <w:pPr>
              <w:spacing w:after="240"/>
              <w:ind w:left="1440" w:hanging="720"/>
              <w:rPr>
                <w:szCs w:val="20"/>
              </w:rPr>
            </w:pPr>
            <w:r w:rsidRPr="003E14AA">
              <w:rPr>
                <w:szCs w:val="20"/>
              </w:rPr>
              <w:t>(h)</w:t>
            </w:r>
            <w:r w:rsidRPr="003E14AA">
              <w:rPr>
                <w:szCs w:val="20"/>
              </w:rPr>
              <w:tab/>
              <w:t xml:space="preserve">ERCOT-directed DC Tie exports to address emergency conditions in the receiving electric grid where the total adjustment shall not exceed 1,250 MW in a single interval; </w:t>
            </w:r>
          </w:p>
          <w:p w14:paraId="49DFF9D6" w14:textId="77777777" w:rsidR="003E14AA" w:rsidRPr="003E14AA" w:rsidRDefault="003E14AA" w:rsidP="003E14AA">
            <w:pPr>
              <w:spacing w:after="240"/>
              <w:ind w:left="1440" w:hanging="720"/>
              <w:rPr>
                <w:szCs w:val="20"/>
              </w:rPr>
            </w:pPr>
            <w:r w:rsidRPr="003E14AA">
              <w:rPr>
                <w:szCs w:val="20"/>
                <w:lang w:val="x-none" w:eastAsia="x-none"/>
              </w:rPr>
              <w:t>(</w:t>
            </w:r>
            <w:proofErr w:type="spellStart"/>
            <w:r w:rsidRPr="003E14AA">
              <w:rPr>
                <w:szCs w:val="20"/>
                <w:lang w:val="x-none" w:eastAsia="x-none"/>
              </w:rPr>
              <w:t>i</w:t>
            </w:r>
            <w:proofErr w:type="spellEnd"/>
            <w:r w:rsidRPr="003E14AA">
              <w:rPr>
                <w:szCs w:val="20"/>
                <w:lang w:val="x-none" w:eastAsia="x-none"/>
              </w:rPr>
              <w:t>)</w:t>
            </w:r>
            <w:r w:rsidRPr="003E14AA">
              <w:rPr>
                <w:szCs w:val="20"/>
                <w:lang w:val="x-none" w:eastAsia="x-none"/>
              </w:rPr>
              <w:tab/>
              <w:t xml:space="preserve">ERCOT-directed curtailment of DC Tie exports below the DC Tie advisory </w:t>
            </w:r>
            <w:r w:rsidRPr="003E14AA">
              <w:rPr>
                <w:szCs w:val="20"/>
                <w:lang w:eastAsia="x-none"/>
              </w:rPr>
              <w:t>export</w:t>
            </w:r>
            <w:r w:rsidRPr="003E14AA">
              <w:rPr>
                <w:szCs w:val="20"/>
                <w:lang w:val="x-none" w:eastAsia="x-none"/>
              </w:rPr>
              <w:t xml:space="preserve"> limit as of </w:t>
            </w:r>
            <w:r w:rsidRPr="003E14AA">
              <w:rPr>
                <w:szCs w:val="20"/>
                <w:lang w:eastAsia="x-none"/>
              </w:rPr>
              <w:t>06</w:t>
            </w:r>
            <w:r w:rsidRPr="003E14AA">
              <w:rPr>
                <w:szCs w:val="20"/>
                <w:lang w:val="x-none" w:eastAsia="x-none"/>
              </w:rPr>
              <w:t xml:space="preserve">00 in the Day-Ahead </w:t>
            </w:r>
            <w:r w:rsidRPr="003E14AA">
              <w:rPr>
                <w:szCs w:val="20"/>
                <w:lang w:eastAsia="x-none"/>
              </w:rPr>
              <w:t xml:space="preserve">or subsequent advisory export limit </w:t>
            </w:r>
            <w:r w:rsidRPr="003E14AA">
              <w:rPr>
                <w:szCs w:val="20"/>
                <w:lang w:val="x-none" w:eastAsia="x-none"/>
              </w:rPr>
              <w:t xml:space="preserve">during EEA, a transmission emergency, or to address local transmission system </w:t>
            </w:r>
            <w:r w:rsidRPr="003E14AA">
              <w:rPr>
                <w:szCs w:val="20"/>
                <w:lang w:val="x-none" w:eastAsia="x-none"/>
              </w:rPr>
              <w:lastRenderedPageBreak/>
              <w:t>limitations where the total adjustment shall not exceed 1,250 MW in a single interval;</w:t>
            </w:r>
          </w:p>
          <w:p w14:paraId="3080593D" w14:textId="77777777" w:rsidR="003E14AA" w:rsidRPr="003E14AA" w:rsidRDefault="003E14AA" w:rsidP="003E14AA">
            <w:pPr>
              <w:spacing w:before="240" w:after="240"/>
              <w:ind w:left="1440" w:hanging="720"/>
              <w:rPr>
                <w:szCs w:val="20"/>
              </w:rPr>
            </w:pPr>
            <w:r w:rsidRPr="003E14AA">
              <w:rPr>
                <w:szCs w:val="20"/>
              </w:rPr>
              <w:t>(j)</w:t>
            </w:r>
            <w:r w:rsidRPr="003E14AA">
              <w:rPr>
                <w:szCs w:val="20"/>
              </w:rPr>
              <w:tab/>
              <w:t>Energy delivered to ERCOT through registered Block Load Transfers (BLTs) during an EEA;</w:t>
            </w:r>
          </w:p>
          <w:p w14:paraId="46EC5279" w14:textId="77777777" w:rsidR="003E14AA" w:rsidRPr="003E14AA" w:rsidRDefault="003E14AA" w:rsidP="003E14AA">
            <w:pPr>
              <w:spacing w:after="240"/>
              <w:ind w:left="1440" w:hanging="720"/>
              <w:rPr>
                <w:szCs w:val="20"/>
              </w:rPr>
            </w:pPr>
            <w:r w:rsidRPr="003E14AA">
              <w:rPr>
                <w:szCs w:val="20"/>
              </w:rPr>
              <w:t>(k)</w:t>
            </w:r>
            <w:r w:rsidRPr="003E14AA">
              <w:rPr>
                <w:szCs w:val="20"/>
              </w:rPr>
              <w:tab/>
              <w:t>Energy delivered from ERCOT to another power pool through registered BLTs during emergency conditions in the receiving electric grid;</w:t>
            </w:r>
          </w:p>
          <w:p w14:paraId="7324D993" w14:textId="77777777" w:rsidR="003E14AA" w:rsidRPr="003E14AA" w:rsidRDefault="003E14AA" w:rsidP="003E14AA">
            <w:pPr>
              <w:spacing w:after="240"/>
              <w:ind w:left="1440" w:hanging="720"/>
              <w:rPr>
                <w:szCs w:val="20"/>
              </w:rPr>
            </w:pPr>
            <w:r w:rsidRPr="003E14AA">
              <w:rPr>
                <w:szCs w:val="20"/>
              </w:rPr>
              <w:t>(l)</w:t>
            </w:r>
            <w:r w:rsidRPr="003E14AA">
              <w:rPr>
                <w:szCs w:val="20"/>
              </w:rPr>
              <w:tab/>
              <w:t>ERCOT-directed deployment of Transmission and/or Distribution Service Provider (TDSP) standard offer Load management programs;</w:t>
            </w:r>
          </w:p>
          <w:p w14:paraId="67BBD2A3" w14:textId="77777777" w:rsidR="003E14AA" w:rsidRPr="003E14AA" w:rsidRDefault="003E14AA" w:rsidP="003E14AA">
            <w:pPr>
              <w:spacing w:after="240" w:line="256" w:lineRule="auto"/>
              <w:ind w:left="1440" w:hanging="720"/>
              <w:rPr>
                <w:szCs w:val="20"/>
              </w:rPr>
            </w:pPr>
            <w:r w:rsidRPr="003E14AA">
              <w:rPr>
                <w:szCs w:val="20"/>
              </w:rPr>
              <w:t>(m)      ERCOT-directed deployment of distribution voltage reduction measures; and</w:t>
            </w:r>
          </w:p>
          <w:p w14:paraId="2B8CA955" w14:textId="77777777" w:rsidR="003E14AA" w:rsidRPr="003E14AA" w:rsidRDefault="003E14AA" w:rsidP="003E14AA">
            <w:pPr>
              <w:spacing w:after="240"/>
              <w:ind w:left="1440" w:hanging="720"/>
              <w:rPr>
                <w:szCs w:val="20"/>
              </w:rPr>
            </w:pPr>
            <w:r w:rsidRPr="003E14AA">
              <w:rPr>
                <w:szCs w:val="20"/>
              </w:rPr>
              <w:t>(n)</w:t>
            </w:r>
            <w:r w:rsidRPr="003E14AA">
              <w:rPr>
                <w:szCs w:val="20"/>
              </w:rPr>
              <w:tab/>
              <w:t>ERCOT-directed deployment of Off-Line Non-Spin.</w:t>
            </w:r>
          </w:p>
          <w:p w14:paraId="4E48EDDB" w14:textId="77777777" w:rsidR="003E14AA" w:rsidRPr="003E14AA" w:rsidRDefault="003E14AA" w:rsidP="003E14AA">
            <w:pPr>
              <w:spacing w:after="240"/>
              <w:ind w:left="720" w:hanging="720"/>
              <w:rPr>
                <w:szCs w:val="20"/>
              </w:rPr>
            </w:pPr>
            <w:r w:rsidRPr="003E14AA">
              <w:rPr>
                <w:szCs w:val="20"/>
              </w:rPr>
              <w:t>(2)</w:t>
            </w:r>
            <w:r w:rsidRPr="003E14AA">
              <w:rPr>
                <w:szCs w:val="20"/>
              </w:rPr>
              <w:tab/>
              <w:t>The Real-Time Reliability Deployment Price Adder for Energy, and Real-Time Reliability Deployment Price Adders for Ancillary Services are estimations of the impact to energy prices and Real-Time MCPCs due to the above categories of reliability deployments.  For intervals where there are reliability deployments as described in paragraph (1) above, the Real-Time Reliability Deployment Price Adder for Energy and Real-Time Reliability Deployment Price Adders for Ancillary Services are determined as follows:</w:t>
            </w:r>
          </w:p>
          <w:p w14:paraId="5ED9CB70" w14:textId="77777777" w:rsidR="003E14AA" w:rsidRPr="003E14AA" w:rsidRDefault="003E14AA" w:rsidP="003E14AA">
            <w:pPr>
              <w:spacing w:after="240"/>
              <w:ind w:left="1440" w:hanging="720"/>
              <w:rPr>
                <w:szCs w:val="20"/>
              </w:rPr>
            </w:pPr>
            <w:r w:rsidRPr="003E14AA">
              <w:rPr>
                <w:szCs w:val="20"/>
              </w:rPr>
              <w:t>(a)</w:t>
            </w:r>
            <w:r w:rsidRPr="003E14AA">
              <w:rPr>
                <w:szCs w:val="20"/>
              </w:rPr>
              <w:tab/>
              <w:t>For Off-Line Non-Spin Resources that are brought On-Line by ERCOT deployment instruction, RUC-committed Resources with a telemetered Resource Status of ONRUC and for RMR Resources that are On-Line:</w:t>
            </w:r>
          </w:p>
          <w:p w14:paraId="645E8291" w14:textId="77777777" w:rsidR="003E14AA" w:rsidRPr="003E14AA" w:rsidRDefault="003E14AA" w:rsidP="003E14AA">
            <w:pPr>
              <w:spacing w:after="240"/>
              <w:ind w:left="2160" w:hanging="720"/>
              <w:rPr>
                <w:szCs w:val="20"/>
              </w:rPr>
            </w:pPr>
            <w:r w:rsidRPr="003E14AA">
              <w:rPr>
                <w:szCs w:val="20"/>
              </w:rPr>
              <w:t>(</w:t>
            </w:r>
            <w:proofErr w:type="spellStart"/>
            <w:r w:rsidRPr="003E14AA">
              <w:rPr>
                <w:szCs w:val="20"/>
              </w:rPr>
              <w:t>i</w:t>
            </w:r>
            <w:proofErr w:type="spellEnd"/>
            <w:r w:rsidRPr="003E14AA">
              <w:rPr>
                <w:szCs w:val="20"/>
              </w:rPr>
              <w:t>)</w:t>
            </w:r>
            <w:r w:rsidRPr="003E14AA">
              <w:rPr>
                <w:szCs w:val="20"/>
              </w:rPr>
              <w:tab/>
              <w:t>Set the LSL and LDL to zero;</w:t>
            </w:r>
          </w:p>
          <w:p w14:paraId="18C3F0AF" w14:textId="77777777" w:rsidR="003E14AA" w:rsidRPr="003E14AA" w:rsidRDefault="003E14AA" w:rsidP="003E14AA">
            <w:pPr>
              <w:spacing w:after="240"/>
              <w:ind w:left="2160" w:hanging="720"/>
              <w:rPr>
                <w:szCs w:val="20"/>
              </w:rPr>
            </w:pPr>
            <w:r w:rsidRPr="003E14AA">
              <w:rPr>
                <w:szCs w:val="20"/>
              </w:rPr>
              <w:t>(ii)</w:t>
            </w:r>
            <w:r w:rsidRPr="003E14AA">
              <w:rPr>
                <w:szCs w:val="20"/>
              </w:rPr>
              <w:tab/>
              <w:t>Remove all Ancillary Service Offers; and</w:t>
            </w:r>
          </w:p>
          <w:p w14:paraId="2FF534A7" w14:textId="77777777" w:rsidR="003E14AA" w:rsidRPr="003E14AA" w:rsidRDefault="003E14AA" w:rsidP="003E14AA">
            <w:pPr>
              <w:spacing w:after="240"/>
              <w:ind w:left="2160" w:hanging="720"/>
              <w:rPr>
                <w:szCs w:val="20"/>
              </w:rPr>
            </w:pPr>
            <w:r w:rsidRPr="003E14AA">
              <w:rPr>
                <w:szCs w:val="20"/>
              </w:rPr>
              <w:t>(iii)</w:t>
            </w:r>
            <w:r w:rsidRPr="003E14AA">
              <w:rPr>
                <w:szCs w:val="20"/>
              </w:rPr>
              <w:tab/>
              <w:t>For the first step of SCED, administratively set the Energy Offer Curve for the Resource at a value equal to the power balance penalty price for all capacity between 0 MW and the HSL of the Resource.</w:t>
            </w:r>
          </w:p>
          <w:p w14:paraId="6CF1C4A8" w14:textId="77777777" w:rsidR="003E14AA" w:rsidRPr="003E14AA" w:rsidRDefault="003E14AA" w:rsidP="003E14AA">
            <w:pPr>
              <w:spacing w:after="240"/>
              <w:ind w:left="1440" w:hanging="720"/>
              <w:rPr>
                <w:szCs w:val="20"/>
              </w:rPr>
            </w:pPr>
            <w:r w:rsidRPr="003E14AA">
              <w:rPr>
                <w:szCs w:val="20"/>
              </w:rPr>
              <w:t>(b)</w:t>
            </w:r>
            <w:r w:rsidRPr="003E14AA">
              <w:rPr>
                <w:szCs w:val="20"/>
              </w:rPr>
              <w:tab/>
              <w:t>Notwithstanding item (a) above, for RUC-committed Combined Cycle Generation Resources with a telemetered Resource Status of ONRUC that were instructed by ERCOT to transition to a different configuration to provide additional capacity:</w:t>
            </w:r>
          </w:p>
          <w:p w14:paraId="121240A5" w14:textId="77777777" w:rsidR="003E14AA" w:rsidRPr="003E14AA" w:rsidRDefault="003E14AA" w:rsidP="003E14AA">
            <w:pPr>
              <w:spacing w:after="240"/>
              <w:ind w:left="2160" w:hanging="720"/>
              <w:rPr>
                <w:szCs w:val="20"/>
              </w:rPr>
            </w:pPr>
            <w:r w:rsidRPr="003E14AA">
              <w:rPr>
                <w:szCs w:val="20"/>
              </w:rPr>
              <w:t>(</w:t>
            </w:r>
            <w:proofErr w:type="spellStart"/>
            <w:r w:rsidRPr="003E14AA">
              <w:rPr>
                <w:szCs w:val="20"/>
              </w:rPr>
              <w:t>i</w:t>
            </w:r>
            <w:proofErr w:type="spellEnd"/>
            <w:r w:rsidRPr="003E14AA">
              <w:rPr>
                <w:szCs w:val="20"/>
              </w:rPr>
              <w:t>)</w:t>
            </w:r>
            <w:r w:rsidRPr="003E14AA">
              <w:rPr>
                <w:szCs w:val="20"/>
              </w:rPr>
              <w:tab/>
              <w:t>Set the LSL and LDL equal to the minimum of their current value and the COP HSL of the QSE-committed configuration for the RUC hour at the snapshot time of the RUC instruction;</w:t>
            </w:r>
          </w:p>
          <w:p w14:paraId="6146A4B9" w14:textId="77777777" w:rsidR="003E14AA" w:rsidRPr="003E14AA" w:rsidRDefault="003E14AA" w:rsidP="003E14AA">
            <w:pPr>
              <w:spacing w:after="240"/>
              <w:ind w:left="2160" w:hanging="720"/>
              <w:rPr>
                <w:szCs w:val="20"/>
              </w:rPr>
            </w:pPr>
            <w:r w:rsidRPr="003E14AA">
              <w:rPr>
                <w:szCs w:val="20"/>
              </w:rPr>
              <w:t>(ii)</w:t>
            </w:r>
            <w:r w:rsidRPr="003E14AA">
              <w:rPr>
                <w:szCs w:val="20"/>
              </w:rPr>
              <w:tab/>
              <w:t xml:space="preserve">Set the maximum Ancillary Service capabilities of the Resource equal to the minimum of their current value and COP Ancillary Service </w:t>
            </w:r>
            <w:r w:rsidRPr="003E14AA">
              <w:rPr>
                <w:szCs w:val="20"/>
              </w:rPr>
              <w:lastRenderedPageBreak/>
              <w:t>capabilities of the QSE-committed configuration for the RUC hour at the snapshot time of the RUC instruction; and</w:t>
            </w:r>
          </w:p>
          <w:p w14:paraId="6E2A428B" w14:textId="77777777" w:rsidR="003E14AA" w:rsidRPr="003E14AA" w:rsidRDefault="003E14AA" w:rsidP="003E14AA">
            <w:pPr>
              <w:spacing w:after="240"/>
              <w:ind w:left="2160" w:hanging="720"/>
              <w:rPr>
                <w:szCs w:val="20"/>
              </w:rPr>
            </w:pPr>
            <w:r w:rsidRPr="003E14AA">
              <w:rPr>
                <w:szCs w:val="20"/>
              </w:rPr>
              <w:t>(iii)</w:t>
            </w:r>
            <w:r w:rsidRPr="003E14AA">
              <w:rPr>
                <w:szCs w:val="20"/>
              </w:rPr>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HSL of the QSE-committed configuration for the RUC hour at the snapshot time of the RUC instruction.  </w:t>
            </w:r>
          </w:p>
          <w:p w14:paraId="6647B991" w14:textId="77777777" w:rsidR="003E14AA" w:rsidRPr="003E14AA" w:rsidRDefault="003E14AA" w:rsidP="003E14AA">
            <w:pPr>
              <w:spacing w:before="240" w:after="240"/>
              <w:ind w:left="1440" w:hanging="720"/>
              <w:rPr>
                <w:szCs w:val="20"/>
                <w:lang w:val="x-none" w:eastAsia="x-none"/>
              </w:rPr>
            </w:pPr>
            <w:r w:rsidRPr="003E14AA">
              <w:rPr>
                <w:szCs w:val="20"/>
                <w:lang w:val="x-none" w:eastAsia="x-none"/>
              </w:rPr>
              <w:t>(</w:t>
            </w:r>
            <w:r w:rsidRPr="003E14AA">
              <w:rPr>
                <w:szCs w:val="20"/>
                <w:lang w:eastAsia="x-none"/>
              </w:rPr>
              <w:t>c</w:t>
            </w:r>
            <w:r w:rsidRPr="003E14AA">
              <w:rPr>
                <w:szCs w:val="20"/>
                <w:lang w:val="x-none" w:eastAsia="x-none"/>
              </w:rPr>
              <w:t>)</w:t>
            </w:r>
            <w:r w:rsidRPr="003E14AA">
              <w:rPr>
                <w:szCs w:val="20"/>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68A6DF3E" w14:textId="77777777" w:rsidR="003E14AA" w:rsidRPr="003E14AA" w:rsidRDefault="003E14AA" w:rsidP="003E14AA">
            <w:pPr>
              <w:spacing w:after="240"/>
              <w:ind w:left="2160" w:hanging="720"/>
              <w:rPr>
                <w:szCs w:val="20"/>
              </w:rPr>
            </w:pPr>
            <w:r w:rsidRPr="003E14AA">
              <w:rPr>
                <w:szCs w:val="20"/>
              </w:rPr>
              <w:t>(</w:t>
            </w:r>
            <w:proofErr w:type="spellStart"/>
            <w:r w:rsidRPr="003E14AA">
              <w:rPr>
                <w:szCs w:val="20"/>
              </w:rPr>
              <w:t>i</w:t>
            </w:r>
            <w:proofErr w:type="spellEnd"/>
            <w:r w:rsidRPr="003E14AA">
              <w:rPr>
                <w:szCs w:val="20"/>
              </w:rPr>
              <w:t>)</w:t>
            </w:r>
            <w:r w:rsidRPr="003E14AA">
              <w:rPr>
                <w:szCs w:val="20"/>
              </w:rPr>
              <w:tab/>
              <w:t>If the Generation Resource SCED Base Point is not at LDL, set LDL to the greater of Aggregated Resource Output - (60 minutes * Normal Ramp Rate down), or LSL; and</w:t>
            </w:r>
          </w:p>
          <w:p w14:paraId="64CF391E" w14:textId="77777777" w:rsidR="003E14AA" w:rsidRPr="003E14AA" w:rsidRDefault="003E14AA" w:rsidP="003E14AA">
            <w:pPr>
              <w:spacing w:after="240"/>
              <w:ind w:left="2160" w:hanging="720"/>
              <w:rPr>
                <w:szCs w:val="20"/>
              </w:rPr>
            </w:pPr>
            <w:r w:rsidRPr="003E14AA">
              <w:rPr>
                <w:szCs w:val="20"/>
              </w:rPr>
              <w:t>(ii)</w:t>
            </w:r>
            <w:r w:rsidRPr="003E14AA">
              <w:rPr>
                <w:szCs w:val="20"/>
              </w:rPr>
              <w:tab/>
              <w:t xml:space="preserve">If the Generation Resource SCED Base Point is not at HDL, set HDL to the lesser of Aggregated Resource Output + (60 minutes * Normal Ramp Rate up), or HSL. </w:t>
            </w:r>
          </w:p>
          <w:p w14:paraId="7CCF2DCE" w14:textId="77777777" w:rsidR="003E14AA" w:rsidRPr="003E14AA" w:rsidRDefault="003E14AA" w:rsidP="003E14AA">
            <w:pPr>
              <w:spacing w:before="240" w:after="240"/>
              <w:ind w:left="1440" w:hanging="720"/>
              <w:rPr>
                <w:szCs w:val="20"/>
              </w:rPr>
            </w:pPr>
            <w:r w:rsidRPr="003E14AA">
              <w:rPr>
                <w:szCs w:val="20"/>
              </w:rPr>
              <w:t>(d)</w:t>
            </w:r>
            <w:r w:rsidRPr="003E14AA">
              <w:rPr>
                <w:szCs w:val="20"/>
              </w:rPr>
              <w:tab/>
              <w:t>For all On-Line ESRs:</w:t>
            </w:r>
          </w:p>
          <w:p w14:paraId="331D25FB" w14:textId="77777777" w:rsidR="003E14AA" w:rsidRPr="003E14AA" w:rsidRDefault="003E14AA" w:rsidP="003E14AA">
            <w:pPr>
              <w:spacing w:after="240"/>
              <w:ind w:left="2160" w:hanging="720"/>
              <w:rPr>
                <w:szCs w:val="20"/>
              </w:rPr>
            </w:pPr>
            <w:r w:rsidRPr="003E14AA">
              <w:rPr>
                <w:szCs w:val="20"/>
              </w:rPr>
              <w:t>(</w:t>
            </w:r>
            <w:proofErr w:type="spellStart"/>
            <w:r w:rsidRPr="003E14AA">
              <w:rPr>
                <w:szCs w:val="20"/>
              </w:rPr>
              <w:t>i</w:t>
            </w:r>
            <w:proofErr w:type="spellEnd"/>
            <w:r w:rsidRPr="003E14AA">
              <w:rPr>
                <w:szCs w:val="20"/>
              </w:rPr>
              <w:t>)</w:t>
            </w:r>
            <w:r w:rsidRPr="003E14AA">
              <w:rPr>
                <w:szCs w:val="20"/>
              </w:rPr>
              <w:tab/>
              <w:t>If the ESR SCED Base Point is not at LDL, set LDL to the greater of Aggregated Resource Output - (60 minutes * Normal Ramp Rate down), or LSL; and</w:t>
            </w:r>
          </w:p>
          <w:p w14:paraId="0046E8A0" w14:textId="77777777" w:rsidR="003E14AA" w:rsidRPr="003E14AA" w:rsidRDefault="003E14AA" w:rsidP="003E14AA">
            <w:pPr>
              <w:spacing w:after="240"/>
              <w:ind w:left="2160" w:hanging="720"/>
              <w:rPr>
                <w:szCs w:val="20"/>
              </w:rPr>
            </w:pPr>
            <w:r w:rsidRPr="003E14AA">
              <w:rPr>
                <w:szCs w:val="20"/>
              </w:rPr>
              <w:t>(ii)</w:t>
            </w:r>
            <w:r w:rsidRPr="003E14AA">
              <w:rPr>
                <w:szCs w:val="20"/>
              </w:rPr>
              <w:tab/>
              <w:t>If the ESR SCED Base Point is not at HDL, set HDL to the lesser of Aggregated Resource Output + (60 minutes * Normal Ramp Rate up), or HSL.</w:t>
            </w:r>
          </w:p>
          <w:p w14:paraId="3B56FED1" w14:textId="77777777" w:rsidR="003E14AA" w:rsidRPr="003E14AA" w:rsidRDefault="003E14AA" w:rsidP="003E14AA">
            <w:pPr>
              <w:spacing w:after="240"/>
              <w:ind w:left="1440" w:hanging="720"/>
              <w:rPr>
                <w:szCs w:val="20"/>
              </w:rPr>
            </w:pPr>
            <w:r w:rsidRPr="003E14AA">
              <w:rPr>
                <w:szCs w:val="20"/>
              </w:rPr>
              <w:t>(e)</w:t>
            </w:r>
            <w:r w:rsidRPr="003E14AA">
              <w:rPr>
                <w:szCs w:val="20"/>
              </w:rPr>
              <w:tab/>
              <w:t>For all Controllable Load Resources excluding ones with a telemetered status of OUTL:</w:t>
            </w:r>
          </w:p>
          <w:p w14:paraId="137A76B7" w14:textId="77777777" w:rsidR="003E14AA" w:rsidRPr="003E14AA" w:rsidRDefault="003E14AA" w:rsidP="003E14AA">
            <w:pPr>
              <w:spacing w:after="240"/>
              <w:ind w:left="2160" w:hanging="720"/>
              <w:rPr>
                <w:szCs w:val="20"/>
              </w:rPr>
            </w:pPr>
            <w:r w:rsidRPr="003E14AA">
              <w:rPr>
                <w:szCs w:val="20"/>
              </w:rPr>
              <w:t>(</w:t>
            </w:r>
            <w:proofErr w:type="spellStart"/>
            <w:r w:rsidRPr="003E14AA">
              <w:rPr>
                <w:szCs w:val="20"/>
              </w:rPr>
              <w:t>i</w:t>
            </w:r>
            <w:proofErr w:type="spellEnd"/>
            <w:r w:rsidRPr="003E14AA">
              <w:rPr>
                <w:szCs w:val="20"/>
              </w:rPr>
              <w:t>)</w:t>
            </w:r>
            <w:r w:rsidRPr="003E14AA">
              <w:rPr>
                <w:szCs w:val="20"/>
              </w:rPr>
              <w:tab/>
              <w:t>If the Controllable Load Resource SCED Base Point is not at LDL, set LDL to the greater of Aggregated Resource Output - (60 minutes * Normal Ramp Rate down), or LSL; and</w:t>
            </w:r>
          </w:p>
          <w:p w14:paraId="5C2903B9" w14:textId="77777777" w:rsidR="003E14AA" w:rsidRPr="003E14AA" w:rsidRDefault="003E14AA" w:rsidP="003E14AA">
            <w:pPr>
              <w:spacing w:after="240"/>
              <w:ind w:left="2160" w:hanging="720"/>
              <w:rPr>
                <w:szCs w:val="20"/>
              </w:rPr>
            </w:pPr>
            <w:r w:rsidRPr="003E14AA">
              <w:rPr>
                <w:szCs w:val="20"/>
              </w:rPr>
              <w:t>(ii)</w:t>
            </w:r>
            <w:r w:rsidRPr="003E14AA">
              <w:rPr>
                <w:szCs w:val="20"/>
              </w:rPr>
              <w:tab/>
              <w:t>If the Controllable Load Resource SCED Base Point is not at HDL, set HDL to the lesser of Aggregated Resource Output + (60 minutes * Normal Ramp Rate up), or HSL.</w:t>
            </w:r>
          </w:p>
          <w:p w14:paraId="2C80C7B8" w14:textId="77777777" w:rsidR="003E14AA" w:rsidRPr="003E14AA" w:rsidRDefault="003E14AA" w:rsidP="003E14AA">
            <w:pPr>
              <w:spacing w:before="240" w:after="240"/>
              <w:ind w:left="1440" w:hanging="720"/>
              <w:rPr>
                <w:szCs w:val="20"/>
              </w:rPr>
            </w:pPr>
            <w:r w:rsidRPr="003E14AA">
              <w:rPr>
                <w:szCs w:val="20"/>
              </w:rPr>
              <w:t>(f)</w:t>
            </w:r>
            <w:r w:rsidRPr="003E14AA">
              <w:rPr>
                <w:szCs w:val="20"/>
              </w:rPr>
              <w:tab/>
              <w:t xml:space="preserve">Add the deployed MW from Load Resources that are not Controllable Load Resources and that are providing RRS to GTBD linearly ramped over the ten-minute ramp period and add the deployed MW from Load Resources that are not </w:t>
            </w:r>
            <w:r w:rsidRPr="003E14AA">
              <w:rPr>
                <w:szCs w:val="20"/>
              </w:rPr>
              <w:lastRenderedPageBreak/>
              <w:t xml:space="preserve">Controllable Load Resources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637AACD1" w14:textId="77777777" w:rsidR="003E14AA" w:rsidRPr="003E14AA" w:rsidRDefault="003E14AA" w:rsidP="003E14AA">
            <w:pPr>
              <w:spacing w:after="240"/>
              <w:ind w:left="1440" w:hanging="720"/>
              <w:rPr>
                <w:szCs w:val="20"/>
              </w:rPr>
            </w:pPr>
            <w:r w:rsidRPr="003E14AA">
              <w:rPr>
                <w:szCs w:val="20"/>
              </w:rPr>
              <w:t>(g)</w:t>
            </w:r>
            <w:r w:rsidRPr="003E14AA">
              <w:rPr>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rsidRPr="003E14AA">
              <w:rPr>
                <w:szCs w:val="20"/>
              </w:rPr>
              <w:t>RHours</w:t>
            </w:r>
            <w:proofErr w:type="spellEnd"/>
            <w:r w:rsidRPr="003E14AA">
              <w:rPr>
                <w:szCs w:val="20"/>
              </w:rPr>
              <w:t>”).</w:t>
            </w:r>
          </w:p>
          <w:p w14:paraId="7444B8FF" w14:textId="77777777" w:rsidR="003E14AA" w:rsidRPr="003E14AA" w:rsidRDefault="003E14AA" w:rsidP="003E14AA">
            <w:pPr>
              <w:rPr>
                <w:iCs/>
                <w:szCs w:val="20"/>
              </w:rPr>
            </w:pPr>
            <w:r w:rsidRPr="003E14AA">
              <w:rPr>
                <w:iCs/>
                <w:szCs w:val="20"/>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3E14AA" w:rsidRPr="003E14AA" w14:paraId="5AE2A095" w14:textId="77777777" w:rsidTr="004D77CF">
              <w:trPr>
                <w:trHeight w:val="351"/>
                <w:tblHeader/>
              </w:trPr>
              <w:tc>
                <w:tcPr>
                  <w:tcW w:w="1448" w:type="dxa"/>
                </w:tcPr>
                <w:p w14:paraId="0B79FE22" w14:textId="77777777" w:rsidR="003E14AA" w:rsidRPr="003E14AA" w:rsidRDefault="003E14AA" w:rsidP="003E14AA">
                  <w:pPr>
                    <w:spacing w:after="120"/>
                    <w:rPr>
                      <w:b/>
                      <w:iCs/>
                      <w:sz w:val="20"/>
                      <w:szCs w:val="20"/>
                    </w:rPr>
                  </w:pPr>
                  <w:r w:rsidRPr="003E14AA">
                    <w:rPr>
                      <w:b/>
                      <w:iCs/>
                      <w:sz w:val="20"/>
                      <w:szCs w:val="20"/>
                    </w:rPr>
                    <w:t>Parameter</w:t>
                  </w:r>
                </w:p>
              </w:tc>
              <w:tc>
                <w:tcPr>
                  <w:tcW w:w="1702" w:type="dxa"/>
                </w:tcPr>
                <w:p w14:paraId="62171C9D" w14:textId="77777777" w:rsidR="003E14AA" w:rsidRPr="003E14AA" w:rsidRDefault="003E14AA" w:rsidP="003E14AA">
                  <w:pPr>
                    <w:spacing w:after="120"/>
                    <w:rPr>
                      <w:b/>
                      <w:iCs/>
                      <w:sz w:val="20"/>
                      <w:szCs w:val="20"/>
                    </w:rPr>
                  </w:pPr>
                  <w:r w:rsidRPr="003E14AA">
                    <w:rPr>
                      <w:b/>
                      <w:iCs/>
                      <w:sz w:val="20"/>
                      <w:szCs w:val="20"/>
                    </w:rPr>
                    <w:t>Unit</w:t>
                  </w:r>
                </w:p>
              </w:tc>
              <w:tc>
                <w:tcPr>
                  <w:tcW w:w="6120" w:type="dxa"/>
                </w:tcPr>
                <w:p w14:paraId="2BB1B111" w14:textId="77777777" w:rsidR="003E14AA" w:rsidRPr="003E14AA" w:rsidRDefault="003E14AA" w:rsidP="003E14AA">
                  <w:pPr>
                    <w:spacing w:after="120"/>
                    <w:rPr>
                      <w:b/>
                      <w:iCs/>
                      <w:sz w:val="20"/>
                      <w:szCs w:val="20"/>
                    </w:rPr>
                  </w:pPr>
                  <w:r w:rsidRPr="003E14AA">
                    <w:rPr>
                      <w:b/>
                      <w:iCs/>
                      <w:sz w:val="20"/>
                      <w:szCs w:val="20"/>
                    </w:rPr>
                    <w:t>Current Value*</w:t>
                  </w:r>
                </w:p>
              </w:tc>
            </w:tr>
            <w:tr w:rsidR="003E14AA" w:rsidRPr="003E14AA" w14:paraId="6D601C30" w14:textId="77777777" w:rsidTr="004D77CF">
              <w:trPr>
                <w:trHeight w:val="519"/>
              </w:trPr>
              <w:tc>
                <w:tcPr>
                  <w:tcW w:w="1448" w:type="dxa"/>
                </w:tcPr>
                <w:p w14:paraId="433751F0" w14:textId="77777777" w:rsidR="003E14AA" w:rsidRPr="003E14AA" w:rsidRDefault="003E14AA" w:rsidP="003E14AA">
                  <w:pPr>
                    <w:spacing w:after="60"/>
                    <w:rPr>
                      <w:iCs/>
                      <w:sz w:val="20"/>
                      <w:szCs w:val="20"/>
                    </w:rPr>
                  </w:pPr>
                  <w:proofErr w:type="spellStart"/>
                  <w:r w:rsidRPr="003E14AA">
                    <w:rPr>
                      <w:iCs/>
                      <w:sz w:val="20"/>
                      <w:szCs w:val="20"/>
                    </w:rPr>
                    <w:t>RHours</w:t>
                  </w:r>
                  <w:proofErr w:type="spellEnd"/>
                </w:p>
              </w:tc>
              <w:tc>
                <w:tcPr>
                  <w:tcW w:w="1702" w:type="dxa"/>
                </w:tcPr>
                <w:p w14:paraId="3C4F4DE9" w14:textId="77777777" w:rsidR="003E14AA" w:rsidRPr="003E14AA" w:rsidRDefault="003E14AA" w:rsidP="003E14AA">
                  <w:pPr>
                    <w:spacing w:after="60"/>
                    <w:rPr>
                      <w:iCs/>
                      <w:sz w:val="20"/>
                      <w:szCs w:val="20"/>
                    </w:rPr>
                  </w:pPr>
                  <w:r w:rsidRPr="003E14AA">
                    <w:rPr>
                      <w:iCs/>
                      <w:sz w:val="20"/>
                      <w:szCs w:val="20"/>
                    </w:rPr>
                    <w:t>Hours</w:t>
                  </w:r>
                </w:p>
              </w:tc>
              <w:tc>
                <w:tcPr>
                  <w:tcW w:w="6120" w:type="dxa"/>
                </w:tcPr>
                <w:p w14:paraId="496CC8CC" w14:textId="77777777" w:rsidR="003E14AA" w:rsidRPr="003E14AA" w:rsidRDefault="003E14AA" w:rsidP="003E14AA">
                  <w:pPr>
                    <w:spacing w:after="60"/>
                    <w:rPr>
                      <w:iCs/>
                      <w:sz w:val="20"/>
                      <w:szCs w:val="20"/>
                    </w:rPr>
                  </w:pPr>
                  <w:r w:rsidRPr="003E14AA">
                    <w:rPr>
                      <w:iCs/>
                      <w:sz w:val="20"/>
                      <w:szCs w:val="20"/>
                    </w:rPr>
                    <w:t>4.5</w:t>
                  </w:r>
                </w:p>
              </w:tc>
            </w:tr>
            <w:tr w:rsidR="003E14AA" w:rsidRPr="003E14AA" w14:paraId="288D1DA4" w14:textId="77777777" w:rsidTr="004D77CF">
              <w:trPr>
                <w:trHeight w:val="519"/>
              </w:trPr>
              <w:tc>
                <w:tcPr>
                  <w:tcW w:w="9270" w:type="dxa"/>
                  <w:gridSpan w:val="3"/>
                </w:tcPr>
                <w:p w14:paraId="1B2654BA" w14:textId="77777777" w:rsidR="003E14AA" w:rsidRPr="003E14AA" w:rsidRDefault="003E14AA" w:rsidP="003E14AA">
                  <w:pPr>
                    <w:spacing w:after="60"/>
                    <w:rPr>
                      <w:iCs/>
                      <w:sz w:val="20"/>
                      <w:szCs w:val="20"/>
                    </w:rPr>
                  </w:pPr>
                  <w:r w:rsidRPr="003E14AA">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48B6EDA6" w14:textId="77777777" w:rsidR="003E14AA" w:rsidRPr="003E14AA" w:rsidRDefault="003E14AA" w:rsidP="003E14AA">
            <w:pPr>
              <w:spacing w:before="240" w:after="240"/>
              <w:ind w:left="1440" w:hanging="720"/>
              <w:rPr>
                <w:szCs w:val="20"/>
              </w:rPr>
            </w:pPr>
            <w:r w:rsidRPr="003E14AA">
              <w:rPr>
                <w:szCs w:val="20"/>
              </w:rPr>
              <w:t>(h)</w:t>
            </w:r>
            <w:r w:rsidRPr="003E14AA">
              <w:rPr>
                <w:szCs w:val="20"/>
              </w:rPr>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2CC7E7AD" w14:textId="77777777" w:rsidR="003E14AA" w:rsidRPr="003E14AA" w:rsidRDefault="003E14AA" w:rsidP="003E14AA">
            <w:pPr>
              <w:spacing w:after="240"/>
              <w:ind w:left="1440" w:hanging="720"/>
              <w:rPr>
                <w:szCs w:val="20"/>
                <w:lang w:eastAsia="x-none"/>
              </w:rPr>
            </w:pPr>
            <w:r w:rsidRPr="003E14AA">
              <w:rPr>
                <w:szCs w:val="20"/>
                <w:lang w:val="x-none" w:eastAsia="x-none"/>
              </w:rPr>
              <w:t>(</w:t>
            </w:r>
            <w:proofErr w:type="spellStart"/>
            <w:r w:rsidRPr="003E14AA">
              <w:rPr>
                <w:szCs w:val="20"/>
                <w:lang w:val="x-none" w:eastAsia="x-none"/>
              </w:rPr>
              <w:t>i</w:t>
            </w:r>
            <w:proofErr w:type="spellEnd"/>
            <w:r w:rsidRPr="003E14AA">
              <w:rPr>
                <w:szCs w:val="20"/>
                <w:lang w:val="x-none" w:eastAsia="x-none"/>
              </w:rPr>
              <w:t>)</w:t>
            </w:r>
            <w:r w:rsidRPr="003E14AA">
              <w:rPr>
                <w:szCs w:val="20"/>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sidRPr="003E14AA">
              <w:rPr>
                <w:szCs w:val="20"/>
                <w:lang w:eastAsia="x-none"/>
              </w:rPr>
              <w:t xml:space="preserve">  The MW added to GTBD associated with any individual DC Tie shall not exceed the higher of DC Tie advisory limit for exports on that tie as of 06</w:t>
            </w:r>
            <w:r w:rsidRPr="003E14AA">
              <w:rPr>
                <w:szCs w:val="20"/>
                <w:lang w:val="x-none" w:eastAsia="x-none"/>
              </w:rPr>
              <w:t>00 in the Day-Ahead</w:t>
            </w:r>
            <w:r w:rsidRPr="003E14AA">
              <w:rPr>
                <w:szCs w:val="20"/>
                <w:lang w:eastAsia="x-none"/>
              </w:rPr>
              <w:t xml:space="preserve"> or subsequent advisory export limit minus the aggregate export on the DC Tie that remained scheduled following the Dispatch Instruction from the ERCOT Operator.</w:t>
            </w:r>
          </w:p>
          <w:p w14:paraId="0C0FA0AE" w14:textId="77777777" w:rsidR="003E14AA" w:rsidRPr="003E14AA" w:rsidRDefault="003E14AA" w:rsidP="003E14AA">
            <w:pPr>
              <w:spacing w:after="240"/>
              <w:ind w:left="1440" w:hanging="720"/>
              <w:rPr>
                <w:szCs w:val="20"/>
              </w:rPr>
            </w:pPr>
            <w:r w:rsidRPr="003E14AA">
              <w:rPr>
                <w:szCs w:val="20"/>
              </w:rPr>
              <w:lastRenderedPageBreak/>
              <w:t>(j)</w:t>
            </w:r>
            <w:r w:rsidRPr="003E14AA">
              <w:rPr>
                <w:szCs w:val="20"/>
              </w:rPr>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4E93FBF7" w14:textId="77777777" w:rsidR="003E14AA" w:rsidRPr="003E14AA" w:rsidRDefault="003E14AA" w:rsidP="003E14AA">
            <w:pPr>
              <w:spacing w:before="240" w:after="240"/>
              <w:ind w:left="1440" w:hanging="720"/>
              <w:rPr>
                <w:szCs w:val="20"/>
              </w:rPr>
            </w:pPr>
            <w:r w:rsidRPr="003E14AA">
              <w:rPr>
                <w:szCs w:val="20"/>
              </w:rPr>
              <w:t>(k)</w:t>
            </w:r>
            <w:r w:rsidRPr="003E14AA">
              <w:rPr>
                <w:szCs w:val="20"/>
              </w:rPr>
              <w:tab/>
              <w:t>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1E361AE2" w14:textId="77777777" w:rsidR="003E14AA" w:rsidRPr="003E14AA" w:rsidRDefault="003E14AA" w:rsidP="003E14AA">
            <w:pPr>
              <w:spacing w:before="240" w:after="240"/>
              <w:ind w:left="1440" w:hanging="720"/>
              <w:rPr>
                <w:szCs w:val="20"/>
              </w:rPr>
            </w:pPr>
            <w:r w:rsidRPr="003E14AA">
              <w:rPr>
                <w:szCs w:val="20"/>
              </w:rPr>
              <w:t>(l)</w:t>
            </w:r>
            <w:r w:rsidRPr="003E14AA">
              <w:rPr>
                <w:szCs w:val="20"/>
              </w:rPr>
              <w:tab/>
              <w:t>Add the MW from energy delivered to ERCOT through registered BLTs during an EEA to GTBD.  The amount of MW is determined from the Dispatch Instruction and should continue over the duration of time specified by the ERCOT Operator.</w:t>
            </w:r>
          </w:p>
          <w:p w14:paraId="1CB21603" w14:textId="77777777" w:rsidR="003E14AA" w:rsidRPr="003E14AA" w:rsidRDefault="003E14AA" w:rsidP="003E14AA">
            <w:pPr>
              <w:spacing w:after="240"/>
              <w:ind w:left="1440" w:hanging="720"/>
              <w:rPr>
                <w:szCs w:val="20"/>
              </w:rPr>
            </w:pPr>
            <w:r w:rsidRPr="003E14AA">
              <w:rPr>
                <w:szCs w:val="20"/>
              </w:rPr>
              <w:t>(m)</w:t>
            </w:r>
            <w:r w:rsidRPr="003E14AA">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7703369F" w14:textId="77777777" w:rsidR="003E14AA" w:rsidRPr="003E14AA" w:rsidRDefault="003E14AA" w:rsidP="003E14AA">
            <w:pPr>
              <w:spacing w:after="240"/>
              <w:ind w:left="1440" w:hanging="720"/>
              <w:rPr>
                <w:szCs w:val="20"/>
              </w:rPr>
            </w:pPr>
            <w:r w:rsidRPr="003E14AA">
              <w:rPr>
                <w:szCs w:val="20"/>
              </w:rPr>
              <w:t>(n)</w:t>
            </w:r>
            <w:r w:rsidRPr="003E14AA">
              <w:rPr>
                <w:szCs w:val="20"/>
              </w:rPr>
              <w:tab/>
              <w:t>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Report on Capacity, Demand and Reserves in the ERCOT Region value for that year.  The initial value ERCOT will use for deployed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w:t>
            </w:r>
            <w:proofErr w:type="spellStart"/>
            <w:r w:rsidRPr="003E14AA">
              <w:rPr>
                <w:szCs w:val="20"/>
              </w:rPr>
              <w:t>RHours</w:t>
            </w:r>
            <w:proofErr w:type="spellEnd"/>
            <w:r w:rsidRPr="003E14AA">
              <w:rPr>
                <w:szCs w:val="20"/>
              </w:rPr>
              <w:t xml:space="preserve">”) defined by item (g) above. </w:t>
            </w:r>
          </w:p>
          <w:p w14:paraId="5153612E" w14:textId="77777777" w:rsidR="003E14AA" w:rsidRPr="003E14AA" w:rsidRDefault="003E14AA" w:rsidP="003E14AA">
            <w:pPr>
              <w:spacing w:before="240" w:after="240"/>
              <w:ind w:left="1440" w:hanging="720"/>
              <w:rPr>
                <w:szCs w:val="20"/>
              </w:rPr>
            </w:pPr>
            <w:r w:rsidRPr="003E14AA">
              <w:rPr>
                <w:szCs w:val="20"/>
              </w:rPr>
              <w:lastRenderedPageBreak/>
              <w:t>(o)</w:t>
            </w:r>
            <w:r w:rsidRPr="003E14AA">
              <w:rPr>
                <w:szCs w:val="20"/>
              </w:rPr>
              <w:tab/>
              <w:t>Perform a SCED with changes to the inputs in items (a) through (m) above, considering only Competitive Constraints and the non-mitigated Energy Offer Curves.</w:t>
            </w:r>
          </w:p>
          <w:p w14:paraId="06C3FF73" w14:textId="77777777" w:rsidR="003E14AA" w:rsidRPr="003E14AA" w:rsidRDefault="003E14AA" w:rsidP="003E14AA">
            <w:pPr>
              <w:spacing w:after="240"/>
              <w:ind w:left="1440" w:hanging="720"/>
              <w:rPr>
                <w:szCs w:val="20"/>
              </w:rPr>
            </w:pPr>
            <w:r w:rsidRPr="003E14AA">
              <w:rPr>
                <w:szCs w:val="20"/>
              </w:rPr>
              <w:t>(p)</w:t>
            </w:r>
            <w:r w:rsidRPr="003E14AA">
              <w:rPr>
                <w:szCs w:val="20"/>
              </w:rPr>
              <w:tab/>
              <w:t>Perform mitigation on the submitted Energy Offer Curves using the LMPs from the previous step as the reference LMP.</w:t>
            </w:r>
          </w:p>
          <w:p w14:paraId="282B9B2C" w14:textId="77777777" w:rsidR="003E14AA" w:rsidRPr="003E14AA" w:rsidRDefault="003E14AA" w:rsidP="003E14AA">
            <w:pPr>
              <w:spacing w:after="240"/>
              <w:ind w:left="1440" w:hanging="720"/>
              <w:rPr>
                <w:szCs w:val="20"/>
              </w:rPr>
            </w:pPr>
            <w:r w:rsidRPr="003E14AA">
              <w:rPr>
                <w:szCs w:val="20"/>
              </w:rPr>
              <w:t>(q)</w:t>
            </w:r>
            <w:r w:rsidRPr="003E14AA">
              <w:rPr>
                <w:szCs w:val="20"/>
              </w:rPr>
              <w:tab/>
              <w:t>Perform a SCED with the changes to the inputs in items (a) through (m) above, considering both Competitive and Non-Competitive Constraints and the mitigated Energy Offer Curves.</w:t>
            </w:r>
          </w:p>
          <w:p w14:paraId="2BECA9E6" w14:textId="77777777" w:rsidR="003E14AA" w:rsidRPr="003E14AA" w:rsidRDefault="003E14AA" w:rsidP="003E14AA">
            <w:pPr>
              <w:spacing w:before="240" w:after="240"/>
              <w:ind w:left="1440" w:hanging="720"/>
              <w:rPr>
                <w:szCs w:val="20"/>
              </w:rPr>
            </w:pPr>
            <w:r w:rsidRPr="003E14AA">
              <w:rPr>
                <w:szCs w:val="20"/>
              </w:rPr>
              <w:t>(r)</w:t>
            </w:r>
            <w:r w:rsidRPr="003E14AA">
              <w:rPr>
                <w:szCs w:val="20"/>
              </w:rPr>
              <w:tab/>
              <w:t>The Real-Time Reliability Deployment Price Adder for Energy is equal to the positive difference between the System Lambda from item (q) above and the System Lambda of the second step in the two-step SCED process described in paragraph (10)(b) of Section 6.5.7.3, Security Constrained Economic Dispatch.</w:t>
            </w:r>
          </w:p>
          <w:p w14:paraId="313E97E6" w14:textId="77777777" w:rsidR="003E14AA" w:rsidRPr="003E14AA" w:rsidRDefault="003E14AA" w:rsidP="003E14AA">
            <w:pPr>
              <w:spacing w:after="240"/>
              <w:ind w:left="1440" w:hanging="720"/>
              <w:rPr>
                <w:szCs w:val="20"/>
              </w:rPr>
            </w:pPr>
            <w:r w:rsidRPr="003E14AA">
              <w:rPr>
                <w:szCs w:val="20"/>
              </w:rPr>
              <w:t>(s)</w:t>
            </w:r>
            <w:r w:rsidRPr="003E14AA">
              <w:rPr>
                <w:szCs w:val="20"/>
              </w:rPr>
              <w:tab/>
              <w:t xml:space="preserve">For each individual Ancillary Service, the Real-Time Reliability Deployment Price Adder for Ancillary Service is equal to the positive difference between the MCPC for that Ancillary Service from item (q) above and the MCPC for that Ancillary Service. </w:t>
            </w:r>
          </w:p>
        </w:tc>
      </w:tr>
    </w:tbl>
    <w:p w14:paraId="0922F9AE" w14:textId="77777777" w:rsidR="003E14AA" w:rsidRPr="003E14AA" w:rsidRDefault="003E14AA" w:rsidP="003E14AA"/>
    <w:p w14:paraId="1DD1310D" w14:textId="77777777" w:rsidR="003E14AA" w:rsidRPr="003E14AA" w:rsidRDefault="003E14AA" w:rsidP="003E14AA">
      <w:pPr>
        <w:keepNext/>
        <w:tabs>
          <w:tab w:val="left" w:pos="1620"/>
        </w:tabs>
        <w:spacing w:before="480" w:after="240"/>
        <w:ind w:left="1627" w:hanging="1627"/>
        <w:outlineLvl w:val="4"/>
        <w:rPr>
          <w:b/>
          <w:bCs/>
          <w:i/>
          <w:iCs/>
          <w:szCs w:val="26"/>
        </w:rPr>
      </w:pPr>
      <w:bookmarkStart w:id="871" w:name="_Toc80174713"/>
      <w:r w:rsidRPr="003E14AA">
        <w:rPr>
          <w:b/>
          <w:bCs/>
          <w:i/>
          <w:iCs/>
          <w:szCs w:val="26"/>
        </w:rPr>
        <w:t>6.5.7.6.1</w:t>
      </w:r>
      <w:r w:rsidRPr="003E14AA">
        <w:rPr>
          <w:b/>
          <w:bCs/>
          <w:i/>
          <w:iCs/>
          <w:szCs w:val="26"/>
        </w:rPr>
        <w:tab/>
        <w:t>LFC Process Description</w:t>
      </w:r>
      <w:bookmarkEnd w:id="871"/>
    </w:p>
    <w:p w14:paraId="7D5372F8" w14:textId="77777777" w:rsidR="003E14AA" w:rsidRPr="003E14AA" w:rsidRDefault="003E14AA" w:rsidP="003E14AA">
      <w:pPr>
        <w:spacing w:after="240"/>
        <w:ind w:left="720" w:hanging="720"/>
        <w:rPr>
          <w:iCs/>
          <w:szCs w:val="20"/>
        </w:rPr>
      </w:pPr>
      <w:r w:rsidRPr="003E14AA">
        <w:rPr>
          <w:iCs/>
          <w:szCs w:val="20"/>
        </w:rPr>
        <w:t>(1)</w:t>
      </w:r>
      <w:r w:rsidRPr="003E14AA">
        <w:rPr>
          <w:iCs/>
          <w:szCs w:val="20"/>
        </w:rPr>
        <w:tab/>
        <w:t>The LFC system corrects system frequency based on the Area Control Error (ACE) algorithm and Good Utility Practice.</w:t>
      </w:r>
    </w:p>
    <w:p w14:paraId="056E9D97" w14:textId="77777777" w:rsidR="003E14AA" w:rsidRPr="003E14AA" w:rsidRDefault="003E14AA" w:rsidP="003E14AA">
      <w:pPr>
        <w:spacing w:after="240"/>
        <w:ind w:left="720" w:hanging="720"/>
        <w:rPr>
          <w:iCs/>
          <w:szCs w:val="20"/>
        </w:rPr>
      </w:pPr>
      <w:r w:rsidRPr="003E14AA">
        <w:rPr>
          <w:iCs/>
          <w:szCs w:val="20"/>
        </w:rPr>
        <w:t>(2)</w:t>
      </w:r>
      <w:r w:rsidRPr="003E14AA">
        <w:rPr>
          <w:iCs/>
          <w:szCs w:val="20"/>
        </w:rPr>
        <w:tab/>
        <w:t xml:space="preserve">The ACE algorithm subtracts the actual frequency in Hz from the scheduled system frequency (normally 60 Hz), and multiplies the result by the frequency bias constant of MW/0.1 Hz.  The ACE algorithm then takes that product and subtracts a configurable portion of the sum of the difference between the Updated Desired Base Point and Real-Time net MW output as appropriate.  LFC shall ensure that the total reduction will not exceed the system-wide regulation requirement.  This calculation produces an ACE value, which is a MW-equivalent correction needed to control the actual system frequency to the scheduled system frequency value.  </w:t>
      </w:r>
    </w:p>
    <w:p w14:paraId="7FA06951" w14:textId="77777777" w:rsidR="003E14AA" w:rsidRPr="003E14AA" w:rsidRDefault="003E14AA" w:rsidP="003E14AA">
      <w:pPr>
        <w:spacing w:after="240"/>
        <w:ind w:left="720" w:hanging="720"/>
        <w:rPr>
          <w:iCs/>
          <w:szCs w:val="20"/>
        </w:rPr>
      </w:pPr>
      <w:r w:rsidRPr="003E14AA">
        <w:rPr>
          <w:iCs/>
          <w:szCs w:val="20"/>
        </w:rPr>
        <w:t>(3)</w:t>
      </w:r>
      <w:r w:rsidRPr="003E14AA">
        <w:rPr>
          <w:iCs/>
          <w:szCs w:val="20"/>
        </w:rPr>
        <w:tab/>
        <w:t>The LFC module receives inputs from Real-Time telemetry that includes Resource output and actual system frequency.  The LFC uses actual Resource information calculated from SCADA to determine available Resource capacity providing Regulation and RRS services.</w:t>
      </w:r>
    </w:p>
    <w:p w14:paraId="47F542DC" w14:textId="77777777" w:rsidR="003E14AA" w:rsidRPr="003E14AA" w:rsidRDefault="003E14AA" w:rsidP="003E14AA">
      <w:pPr>
        <w:spacing w:after="240"/>
        <w:ind w:left="720" w:hanging="720"/>
        <w:rPr>
          <w:iCs/>
          <w:szCs w:val="20"/>
        </w:rPr>
      </w:pPr>
      <w:r w:rsidRPr="003E14AA">
        <w:rPr>
          <w:iCs/>
          <w:szCs w:val="20"/>
        </w:rPr>
        <w:t>(4)</w:t>
      </w:r>
      <w:r w:rsidRPr="003E14AA">
        <w:rPr>
          <w:iCs/>
          <w:szCs w:val="20"/>
        </w:rPr>
        <w:tab/>
        <w:t xml:space="preserve">Based on the ACE MW correction, the LFC issues a set of control signals every four seconds to each QSE providing Regulation and, if required, each QSE providing RRS.  Control must be proportional to the QSE’s share of each of the services that it is providing, respecting the QSE’s Resources’ capability to provide regulation control.  </w:t>
      </w:r>
      <w:r w:rsidRPr="003E14AA">
        <w:rPr>
          <w:iCs/>
          <w:szCs w:val="20"/>
        </w:rPr>
        <w:lastRenderedPageBreak/>
        <w:t xml:space="preserve">Control signals are provided to the QSE using the ICCP data link.  QSEs shall receive an Updated Desired Base Point updated every four seconds by LFC.  ERCOT will provide an Operations Notice of any methodology change to the determination of the Updated Desired Base Point within 60 minutes of the change.  </w:t>
      </w:r>
    </w:p>
    <w:p w14:paraId="2712C445" w14:textId="77777777" w:rsidR="003E14AA" w:rsidRPr="003E14AA" w:rsidRDefault="003E14AA" w:rsidP="003E14AA">
      <w:pPr>
        <w:spacing w:after="240"/>
        <w:ind w:left="720" w:hanging="720"/>
        <w:rPr>
          <w:iCs/>
          <w:szCs w:val="20"/>
        </w:rPr>
      </w:pPr>
      <w:r w:rsidRPr="003E14AA">
        <w:rPr>
          <w:iCs/>
          <w:szCs w:val="20"/>
        </w:rPr>
        <w:t>(5)</w:t>
      </w:r>
      <w:r w:rsidRPr="003E14AA">
        <w:rPr>
          <w:iCs/>
          <w:szCs w:val="20"/>
        </w:rPr>
        <w:tab/>
        <w:t xml:space="preserve">Each QSE shall allocate its Regulation energy deployment among its Resources to meet a deployment signal, and shall provide ERCOT with the participation factor of each Resource via telemetry in accordance with Section 6.5.7.6.2.1, Deployment of Regulation Service, and Section 6.4.9.1, Evaluation and Maintenance of Ancillary Service Capacity Sufficiency.  </w:t>
      </w:r>
      <w:del w:id="872" w:author="IMM 111921" w:date="2021-11-15T14:03:00Z">
        <w:r w:rsidRPr="003E14AA">
          <w:rPr>
            <w:iCs/>
            <w:szCs w:val="20"/>
          </w:rPr>
          <w:delText xml:space="preserve">A QSE may allocate Regulation Service Ancillary Service Resource Responsibility to any Resource telemetering a Resource Status of ONOPTOUT.  </w:delText>
        </w:r>
      </w:del>
      <w:ins w:id="873" w:author="Joint Commenters 032522" w:date="2022-03-22T20:44:00Z">
        <w:r w:rsidRPr="003E14AA">
          <w:rPr>
            <w:iCs/>
            <w:szCs w:val="20"/>
          </w:rPr>
          <w:t xml:space="preserve">A QSE may allocate Regulation Service Ancillary Service Resource Responsibility to any Resource that has successfully opted out of RUC Settlement.  </w:t>
        </w:r>
      </w:ins>
      <w:r w:rsidRPr="003E14AA">
        <w:rPr>
          <w:iCs/>
          <w:szCs w:val="20"/>
        </w:rPr>
        <w:t>Each QSE’s allocation of Regulation Service to its Resources must be consistent with the telemetry provided under Section 6.5.5.2, Operational Data Requirements.  Each QSE’s allocation of its Regulation energy deployment among its Resources to meet a deployment signal must ensure the participation factors of all its Generation Resources in comparison to all its Controllable Load Resources remains constant.</w:t>
      </w:r>
    </w:p>
    <w:p w14:paraId="16005672" w14:textId="77777777" w:rsidR="003E14AA" w:rsidRPr="003E14AA" w:rsidRDefault="003E14AA" w:rsidP="003E14AA">
      <w:pPr>
        <w:spacing w:after="240"/>
        <w:ind w:left="720" w:hanging="720"/>
        <w:rPr>
          <w:iCs/>
          <w:szCs w:val="20"/>
        </w:rPr>
      </w:pPr>
      <w:r w:rsidRPr="003E14AA">
        <w:rPr>
          <w:iCs/>
          <w:szCs w:val="20"/>
        </w:rPr>
        <w:t>(6)</w:t>
      </w:r>
      <w:r w:rsidRPr="003E14AA">
        <w:rPr>
          <w:iCs/>
          <w:szCs w:val="20"/>
        </w:rPr>
        <w:tab/>
        <w:t>If all Reg-Up capacity has been deployed, ERCOT shall use the LFC system to deploy Responsive Reserve on Generation Resources and Controllable Load Resources.  Such Responsive Reserve deployments by ERCOT must be deployed as specified in Section 6.5.7.6.2.2, Deployment of Responsive Reserve Service.</w:t>
      </w:r>
    </w:p>
    <w:p w14:paraId="260122EA" w14:textId="77777777" w:rsidR="003E14AA" w:rsidRPr="003E14AA" w:rsidRDefault="003E14AA" w:rsidP="003E14AA">
      <w:pPr>
        <w:spacing w:after="240"/>
        <w:ind w:left="720" w:hanging="720"/>
        <w:rPr>
          <w:iCs/>
          <w:szCs w:val="20"/>
        </w:rPr>
      </w:pPr>
      <w:r w:rsidRPr="003E14AA">
        <w:rPr>
          <w:iCs/>
          <w:szCs w:val="20"/>
        </w:rPr>
        <w:t>(7)</w:t>
      </w:r>
      <w:r w:rsidRPr="003E14AA">
        <w:rPr>
          <w:iCs/>
          <w:szCs w:val="20"/>
        </w:rPr>
        <w:tab/>
        <w:t>ERCOT shall settle energy that results from LFC deployment at the Settlement Point Price for the point of injection.  When a QSE deploys Responsive Reserve Service, the QSE shall deploy units consistent with the performance criteria for RRS service in Sections 8.1.1.3.2, Responsive Reserve Capacity Monitoring Criteria, and 8.1.1.4.2, Responsive Reserve Service Energy Deployment Criteria.</w:t>
      </w:r>
    </w:p>
    <w:p w14:paraId="14A53A23" w14:textId="77777777" w:rsidR="003E14AA" w:rsidRPr="003E14AA" w:rsidRDefault="003E14AA" w:rsidP="003E14AA">
      <w:pPr>
        <w:spacing w:after="240"/>
        <w:ind w:left="720" w:hanging="720"/>
        <w:rPr>
          <w:iCs/>
          <w:szCs w:val="20"/>
        </w:rPr>
      </w:pPr>
      <w:r w:rsidRPr="003E14AA">
        <w:rPr>
          <w:iCs/>
          <w:szCs w:val="20"/>
        </w:rPr>
        <w:t>(8)</w:t>
      </w:r>
      <w:r w:rsidRPr="003E14AA">
        <w:rPr>
          <w:iCs/>
          <w:szCs w:val="20"/>
        </w:rPr>
        <w:tab/>
        <w:t>The inputs for LFC include:</w:t>
      </w:r>
    </w:p>
    <w:p w14:paraId="21B3FD00" w14:textId="77777777" w:rsidR="003E14AA" w:rsidRPr="003E14AA" w:rsidRDefault="003E14AA" w:rsidP="003E14AA">
      <w:pPr>
        <w:spacing w:after="240" w:line="240" w:lineRule="exact"/>
        <w:ind w:left="1440" w:hanging="720"/>
        <w:rPr>
          <w:szCs w:val="20"/>
          <w:lang w:val="x-none" w:eastAsia="x-none"/>
        </w:rPr>
      </w:pPr>
      <w:r w:rsidRPr="003E14AA">
        <w:rPr>
          <w:szCs w:val="20"/>
          <w:lang w:val="x-none" w:eastAsia="x-none"/>
        </w:rPr>
        <w:t>(a)</w:t>
      </w:r>
      <w:r w:rsidRPr="003E14AA">
        <w:rPr>
          <w:szCs w:val="20"/>
          <w:lang w:val="x-none" w:eastAsia="x-none"/>
        </w:rPr>
        <w:tab/>
        <w:t>Actual system frequency;</w:t>
      </w:r>
    </w:p>
    <w:p w14:paraId="10FDA9E4" w14:textId="77777777" w:rsidR="003E14AA" w:rsidRPr="003E14AA" w:rsidRDefault="003E14AA" w:rsidP="003E14AA">
      <w:pPr>
        <w:spacing w:after="240" w:line="240" w:lineRule="exact"/>
        <w:ind w:left="1440" w:hanging="720"/>
        <w:rPr>
          <w:szCs w:val="20"/>
          <w:lang w:val="x-none" w:eastAsia="x-none"/>
        </w:rPr>
      </w:pPr>
      <w:r w:rsidRPr="003E14AA">
        <w:rPr>
          <w:szCs w:val="20"/>
          <w:lang w:val="x-none" w:eastAsia="x-none"/>
        </w:rPr>
        <w:t>(b)</w:t>
      </w:r>
      <w:r w:rsidRPr="003E14AA">
        <w:rPr>
          <w:szCs w:val="20"/>
          <w:lang w:val="x-none" w:eastAsia="x-none"/>
        </w:rPr>
        <w:tab/>
        <w:t>Scheduled system frequency;</w:t>
      </w:r>
    </w:p>
    <w:p w14:paraId="6E6B4ED7" w14:textId="77777777" w:rsidR="003E14AA" w:rsidRPr="003E14AA" w:rsidRDefault="003E14AA" w:rsidP="003E14AA">
      <w:pPr>
        <w:spacing w:after="240" w:line="240" w:lineRule="exact"/>
        <w:ind w:left="1440" w:hanging="720"/>
        <w:rPr>
          <w:szCs w:val="20"/>
          <w:lang w:val="x-none" w:eastAsia="x-none"/>
        </w:rPr>
      </w:pPr>
      <w:r w:rsidRPr="003E14AA">
        <w:rPr>
          <w:szCs w:val="20"/>
          <w:lang w:val="x-none" w:eastAsia="x-none"/>
        </w:rPr>
        <w:t>(c)</w:t>
      </w:r>
      <w:r w:rsidRPr="003E14AA">
        <w:rPr>
          <w:szCs w:val="20"/>
          <w:lang w:val="x-none" w:eastAsia="x-none"/>
        </w:rPr>
        <w:tab/>
        <w:t>Capacity available for Regulation by QSE;</w:t>
      </w:r>
    </w:p>
    <w:p w14:paraId="25BC8518" w14:textId="77777777" w:rsidR="003E14AA" w:rsidRPr="003E14AA" w:rsidRDefault="003E14AA" w:rsidP="003E14AA">
      <w:pPr>
        <w:spacing w:after="240" w:line="240" w:lineRule="exact"/>
        <w:ind w:left="1440" w:hanging="720"/>
        <w:rPr>
          <w:szCs w:val="20"/>
          <w:lang w:val="x-none" w:eastAsia="x-none"/>
        </w:rPr>
      </w:pPr>
      <w:r w:rsidRPr="003E14AA">
        <w:rPr>
          <w:szCs w:val="20"/>
          <w:lang w:val="x-none" w:eastAsia="x-none"/>
        </w:rPr>
        <w:t>(d)</w:t>
      </w:r>
      <w:r w:rsidRPr="003E14AA">
        <w:rPr>
          <w:szCs w:val="20"/>
          <w:lang w:val="x-none" w:eastAsia="x-none"/>
        </w:rPr>
        <w:tab/>
        <w:t>Telemetered high and low Regulation availability status indications for each Resource available for Regulation deployments for ERCOT information;</w:t>
      </w:r>
    </w:p>
    <w:p w14:paraId="4C4AAE47" w14:textId="77777777" w:rsidR="003E14AA" w:rsidRPr="003E14AA" w:rsidRDefault="003E14AA" w:rsidP="003E14AA">
      <w:pPr>
        <w:spacing w:after="240" w:line="240" w:lineRule="exact"/>
        <w:ind w:left="1440" w:hanging="720"/>
        <w:rPr>
          <w:szCs w:val="20"/>
          <w:lang w:val="x-none" w:eastAsia="x-none"/>
        </w:rPr>
      </w:pPr>
      <w:r w:rsidRPr="003E14AA">
        <w:rPr>
          <w:szCs w:val="20"/>
          <w:lang w:val="x-none" w:eastAsia="x-none"/>
        </w:rPr>
        <w:t>(e)</w:t>
      </w:r>
      <w:r w:rsidRPr="003E14AA">
        <w:rPr>
          <w:szCs w:val="20"/>
          <w:lang w:val="x-none" w:eastAsia="x-none"/>
        </w:rPr>
        <w:tab/>
        <w:t>Resource limits calculated by ERCOT as described Section 6.5.7.2, Resource Limit Calculator;</w:t>
      </w:r>
    </w:p>
    <w:p w14:paraId="680CBB59" w14:textId="77777777" w:rsidR="003E14AA" w:rsidRPr="003E14AA" w:rsidRDefault="003E14AA" w:rsidP="003E14AA">
      <w:pPr>
        <w:spacing w:after="240" w:line="240" w:lineRule="exact"/>
        <w:ind w:left="1440" w:hanging="720"/>
        <w:rPr>
          <w:szCs w:val="20"/>
          <w:lang w:val="x-none" w:eastAsia="x-none"/>
        </w:rPr>
      </w:pPr>
      <w:r w:rsidRPr="003E14AA">
        <w:rPr>
          <w:szCs w:val="20"/>
          <w:lang w:val="x-none" w:eastAsia="x-none"/>
        </w:rPr>
        <w:t>(f)</w:t>
      </w:r>
      <w:r w:rsidRPr="003E14AA">
        <w:rPr>
          <w:szCs w:val="20"/>
          <w:lang w:val="x-none" w:eastAsia="x-none"/>
        </w:rPr>
        <w:tab/>
        <w:t>Resource Regulation participation factor;</w:t>
      </w:r>
    </w:p>
    <w:p w14:paraId="4B7C3234" w14:textId="77777777" w:rsidR="003E14AA" w:rsidRPr="003E14AA" w:rsidRDefault="003E14AA" w:rsidP="003E14AA">
      <w:pPr>
        <w:spacing w:after="240" w:line="240" w:lineRule="exact"/>
        <w:ind w:left="1440" w:hanging="720"/>
        <w:rPr>
          <w:szCs w:val="20"/>
          <w:lang w:val="x-none" w:eastAsia="x-none"/>
        </w:rPr>
      </w:pPr>
      <w:r w:rsidRPr="003E14AA">
        <w:rPr>
          <w:szCs w:val="20"/>
          <w:lang w:val="x-none" w:eastAsia="x-none"/>
        </w:rPr>
        <w:t>(g)</w:t>
      </w:r>
      <w:r w:rsidRPr="003E14AA">
        <w:rPr>
          <w:szCs w:val="20"/>
          <w:lang w:val="x-none" w:eastAsia="x-none"/>
        </w:rPr>
        <w:tab/>
        <w:t>Capacity available for RRS by QSE;</w:t>
      </w:r>
    </w:p>
    <w:p w14:paraId="769ECBCE" w14:textId="77777777" w:rsidR="003E14AA" w:rsidRPr="003E14AA" w:rsidRDefault="003E14AA" w:rsidP="003E14AA">
      <w:pPr>
        <w:spacing w:after="240" w:line="240" w:lineRule="exact"/>
        <w:ind w:left="1440" w:hanging="720"/>
        <w:rPr>
          <w:szCs w:val="20"/>
          <w:lang w:val="x-none" w:eastAsia="x-none"/>
        </w:rPr>
      </w:pPr>
      <w:r w:rsidRPr="003E14AA">
        <w:rPr>
          <w:szCs w:val="20"/>
          <w:lang w:val="x-none" w:eastAsia="x-none"/>
        </w:rPr>
        <w:t>(h)</w:t>
      </w:r>
      <w:r w:rsidRPr="003E14AA">
        <w:rPr>
          <w:szCs w:val="20"/>
          <w:lang w:val="x-none" w:eastAsia="x-none"/>
        </w:rPr>
        <w:tab/>
        <w:t>ERCOT System frequency bias; and</w:t>
      </w:r>
    </w:p>
    <w:p w14:paraId="44FD92A6" w14:textId="77777777" w:rsidR="003E14AA" w:rsidRPr="003E14AA" w:rsidRDefault="003E14AA" w:rsidP="003E14AA">
      <w:pPr>
        <w:spacing w:after="240" w:line="240" w:lineRule="exact"/>
        <w:ind w:left="1440" w:hanging="720"/>
        <w:rPr>
          <w:szCs w:val="20"/>
          <w:lang w:val="x-none" w:eastAsia="x-none"/>
        </w:rPr>
      </w:pPr>
      <w:r w:rsidRPr="003E14AA">
        <w:rPr>
          <w:szCs w:val="20"/>
          <w:lang w:val="x-none" w:eastAsia="x-none"/>
        </w:rPr>
        <w:lastRenderedPageBreak/>
        <w:t>(</w:t>
      </w:r>
      <w:proofErr w:type="spellStart"/>
      <w:r w:rsidRPr="003E14AA">
        <w:rPr>
          <w:szCs w:val="20"/>
          <w:lang w:val="x-none" w:eastAsia="x-none"/>
        </w:rPr>
        <w:t>i</w:t>
      </w:r>
      <w:proofErr w:type="spellEnd"/>
      <w:r w:rsidRPr="003E14AA">
        <w:rPr>
          <w:szCs w:val="20"/>
          <w:lang w:val="x-none" w:eastAsia="x-none"/>
        </w:rPr>
        <w:t>)</w:t>
      </w:r>
      <w:r w:rsidRPr="003E14AA">
        <w:rPr>
          <w:szCs w:val="20"/>
          <w:lang w:val="x-none" w:eastAsia="x-none"/>
        </w:rPr>
        <w:tab/>
        <w:t>Telemetered Resource output.</w:t>
      </w:r>
    </w:p>
    <w:p w14:paraId="4EEFCB09" w14:textId="77777777" w:rsidR="003E14AA" w:rsidRPr="003E14AA" w:rsidRDefault="003E14AA" w:rsidP="003E14AA">
      <w:pPr>
        <w:spacing w:after="240" w:line="240" w:lineRule="exact"/>
        <w:ind w:left="720" w:hanging="720"/>
        <w:rPr>
          <w:szCs w:val="20"/>
          <w:lang w:val="x-none" w:eastAsia="x-none"/>
        </w:rPr>
      </w:pPr>
      <w:r w:rsidRPr="003E14AA">
        <w:rPr>
          <w:szCs w:val="20"/>
          <w:lang w:val="x-none" w:eastAsia="x-none"/>
        </w:rPr>
        <w:t>(9)</w:t>
      </w:r>
      <w:r w:rsidRPr="003E14AA">
        <w:rPr>
          <w:szCs w:val="20"/>
          <w:lang w:val="x-none" w:eastAsia="x-none"/>
        </w:rPr>
        <w:tab/>
        <w:t>If system frequency deviation is greater than an established threshold, ERCOT may issue Dispatch Instructions to those Resources not providing Reg-Up or Reg-Down that have Base Points directionally opposite ACE, to temporarily suspend ramping to their Base Point until frequency deviation returns to zero.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E14AA" w:rsidRPr="003E14AA" w14:paraId="051B8A08" w14:textId="77777777" w:rsidTr="004D77CF">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604D0537" w14:textId="77777777" w:rsidR="003E14AA" w:rsidRPr="003E14AA" w:rsidRDefault="003E14AA" w:rsidP="003E14AA">
            <w:pPr>
              <w:spacing w:before="120" w:after="240"/>
              <w:rPr>
                <w:b/>
                <w:i/>
                <w:iCs/>
                <w:lang w:val="x-none" w:eastAsia="x-none"/>
              </w:rPr>
            </w:pPr>
            <w:r w:rsidRPr="003E14AA">
              <w:rPr>
                <w:b/>
                <w:i/>
                <w:iCs/>
                <w:lang w:val="x-none" w:eastAsia="x-none"/>
              </w:rPr>
              <w:t>[NPRR863 and NPRR1010:  Replace applicable portions of Section 6.5.7.6.1 above with the following upon system implementation for NPRR863; or upon system implementation of the Real-Time Co-Optimization (RTC) project for NPRR1010:]</w:t>
            </w:r>
          </w:p>
          <w:p w14:paraId="05CDECDF" w14:textId="77777777" w:rsidR="003E14AA" w:rsidRPr="003E14AA" w:rsidRDefault="003E14AA" w:rsidP="003E14AA">
            <w:pPr>
              <w:keepNext/>
              <w:tabs>
                <w:tab w:val="left" w:pos="1620"/>
              </w:tabs>
              <w:spacing w:before="480" w:after="240"/>
              <w:ind w:left="1627" w:hanging="1627"/>
              <w:outlineLvl w:val="4"/>
              <w:rPr>
                <w:b/>
                <w:bCs/>
                <w:i/>
                <w:iCs/>
                <w:szCs w:val="26"/>
              </w:rPr>
            </w:pPr>
            <w:r w:rsidRPr="003E14AA">
              <w:rPr>
                <w:lang w:val="x-none"/>
              </w:rPr>
              <w:t xml:space="preserve"> </w:t>
            </w:r>
            <w:bookmarkStart w:id="874" w:name="_Toc80174714"/>
            <w:bookmarkStart w:id="875" w:name="_Toc65151688"/>
            <w:bookmarkStart w:id="876" w:name="_Toc60040628"/>
            <w:r w:rsidRPr="003E14AA">
              <w:rPr>
                <w:b/>
                <w:bCs/>
                <w:i/>
                <w:iCs/>
                <w:szCs w:val="26"/>
              </w:rPr>
              <w:t>6.5.7.6.1</w:t>
            </w:r>
            <w:r w:rsidRPr="003E14AA">
              <w:rPr>
                <w:b/>
                <w:bCs/>
                <w:i/>
                <w:iCs/>
                <w:szCs w:val="26"/>
              </w:rPr>
              <w:tab/>
              <w:t>LFC Process Description</w:t>
            </w:r>
            <w:bookmarkEnd w:id="874"/>
            <w:bookmarkEnd w:id="875"/>
            <w:bookmarkEnd w:id="876"/>
          </w:p>
          <w:p w14:paraId="4804CAFA" w14:textId="77777777" w:rsidR="003E14AA" w:rsidRPr="003E14AA" w:rsidRDefault="003E14AA" w:rsidP="003E14AA">
            <w:pPr>
              <w:spacing w:after="240"/>
              <w:ind w:left="720" w:hanging="720"/>
            </w:pPr>
            <w:r w:rsidRPr="003E14AA">
              <w:t>(1)</w:t>
            </w:r>
            <w:r w:rsidRPr="003E14AA">
              <w:tab/>
              <w:t>The LFC system corrects system frequency based on the Area Control Error (ACE) algorithm and Good Utility Practice.</w:t>
            </w:r>
          </w:p>
          <w:p w14:paraId="7AEBB9D9" w14:textId="77777777" w:rsidR="003E14AA" w:rsidRPr="003E14AA" w:rsidRDefault="003E14AA" w:rsidP="003E14AA">
            <w:pPr>
              <w:spacing w:after="240"/>
              <w:ind w:left="720" w:hanging="720"/>
            </w:pPr>
            <w:r w:rsidRPr="003E14AA">
              <w:t>(2)</w:t>
            </w:r>
            <w:r w:rsidRPr="003E14AA">
              <w:tab/>
              <w:t xml:space="preserve">The ACE algorithm subtracts the actual frequency in Hz from the scheduled system frequency (normally 60 Hz), and multiplies the result by the frequency bias constant of MW/0.1 Hz.  The ACE algorithm then takes that product and subtracts a configurable portion of the sum of the difference between the Updated Desired Set Point (UDSP) and Real-Time net MW output as appropriate.  LFC shall ensure that the total reduction will not exceed the system-wide regulation requirement.  This calculation produces an ACE value, which is a MW-equivalent correction needed to control the actual system frequency to the scheduled system frequency value.  </w:t>
            </w:r>
          </w:p>
          <w:p w14:paraId="4045C2A7" w14:textId="77777777" w:rsidR="003E14AA" w:rsidRPr="003E14AA" w:rsidRDefault="003E14AA" w:rsidP="003E14AA">
            <w:pPr>
              <w:spacing w:after="240"/>
              <w:ind w:left="720" w:hanging="720"/>
            </w:pPr>
            <w:r w:rsidRPr="003E14AA">
              <w:t>(3)</w:t>
            </w:r>
            <w:r w:rsidRPr="003E14AA">
              <w:tab/>
              <w:t>The LFC module receives inputs from Real-Time telemetry that includes Resource output and actual system frequency.  The LFC uses actual Resource information calculated from SCADA to determine available Resource capacity providing Regulation Service, RRS, and ECRS.</w:t>
            </w:r>
          </w:p>
          <w:p w14:paraId="4F494E38" w14:textId="77777777" w:rsidR="003E14AA" w:rsidRPr="003E14AA" w:rsidRDefault="003E14AA" w:rsidP="003E14AA">
            <w:pPr>
              <w:spacing w:after="240"/>
              <w:ind w:left="720" w:hanging="720"/>
            </w:pPr>
            <w:r w:rsidRPr="003E14AA">
              <w:t>(4)</w:t>
            </w:r>
            <w:r w:rsidRPr="003E14AA">
              <w:tab/>
              <w:t xml:space="preserve">Based on the ACE MW correction, the LFC issues a set of control signals every four seconds for each Resource providing Regulation and, if required, each Resource providing RRS or ECRS.  Control signals to each Resource are provided to the QSE using the ICCP data link.  QSEs shall receive a UDSP updated every four seconds by LFC.  ERCOT will provide an operations notice of any methodology change to the determination of the UDSP within 60 minutes of the change.  </w:t>
            </w:r>
          </w:p>
          <w:p w14:paraId="4A4A941C" w14:textId="77777777" w:rsidR="003E14AA" w:rsidRPr="003E14AA" w:rsidRDefault="003E14AA" w:rsidP="003E14AA">
            <w:pPr>
              <w:spacing w:after="240"/>
              <w:ind w:left="720" w:hanging="720"/>
            </w:pPr>
            <w:r w:rsidRPr="003E14AA">
              <w:t>(5)</w:t>
            </w:r>
            <w:r w:rsidRPr="003E14AA">
              <w:tab/>
              <w:t>If all Reg-Up capacity has been deployed, ERCOT shall run off-cycle SCED executions or use the LFC system to deploy ECRS on Resources providing FFR or with an ONSC Resource Status.  Such ECRS deployments by ERCOT must be deployed as specified in Section 6.5.7.6.2.4, Deployment and Recall of ERCOT Contingency Reserve Service.</w:t>
            </w:r>
          </w:p>
          <w:p w14:paraId="2A20C0E1" w14:textId="77777777" w:rsidR="003E14AA" w:rsidRPr="003E14AA" w:rsidRDefault="003E14AA" w:rsidP="003E14AA">
            <w:pPr>
              <w:spacing w:after="240"/>
              <w:ind w:left="720" w:hanging="720"/>
            </w:pPr>
            <w:r w:rsidRPr="003E14AA">
              <w:t>(6)</w:t>
            </w:r>
            <w:r w:rsidRPr="003E14AA">
              <w:tab/>
              <w:t xml:space="preserve">ERCOT shall settle energy that results from LFC deployment at the Settlement Point Price for the point of injection.  When a QSE deploys RRS or ECRS, the QSE shall deploy units consistent with the performance criteria in Sections 8.1.1.3.2, Responsive </w:t>
            </w:r>
            <w:r w:rsidRPr="003E14AA">
              <w:lastRenderedPageBreak/>
              <w:t>Reserve Capacity Monitoring Criteria, Section 8.1.1.3.4, ERCOT Contingency Reserve Service Capacity Monitoring Criteria, 8.1.1.4.2, Responsive Reserve Energy Deployment Criteria, and 8.1.1.4.4, ERCOT Contingency Reserve Service Energy Deployment Criteria.</w:t>
            </w:r>
          </w:p>
          <w:p w14:paraId="45942EE3" w14:textId="77777777" w:rsidR="003E14AA" w:rsidRPr="003E14AA" w:rsidRDefault="003E14AA" w:rsidP="003E14AA">
            <w:pPr>
              <w:spacing w:after="240"/>
              <w:ind w:left="720" w:hanging="720"/>
            </w:pPr>
            <w:r w:rsidRPr="003E14AA">
              <w:t>(7)</w:t>
            </w:r>
            <w:r w:rsidRPr="003E14AA">
              <w:tab/>
              <w:t>The inputs for LFC include:</w:t>
            </w:r>
          </w:p>
          <w:p w14:paraId="60D78850" w14:textId="77777777" w:rsidR="003E14AA" w:rsidRPr="003E14AA" w:rsidRDefault="003E14AA" w:rsidP="003E14AA">
            <w:pPr>
              <w:spacing w:after="240"/>
              <w:ind w:left="1440" w:hanging="720"/>
            </w:pPr>
            <w:r w:rsidRPr="003E14AA">
              <w:t>(a)</w:t>
            </w:r>
            <w:r w:rsidRPr="003E14AA">
              <w:tab/>
              <w:t>Actual system frequency;</w:t>
            </w:r>
          </w:p>
          <w:p w14:paraId="47955AB3" w14:textId="77777777" w:rsidR="003E14AA" w:rsidRPr="003E14AA" w:rsidRDefault="003E14AA" w:rsidP="003E14AA">
            <w:pPr>
              <w:spacing w:after="240"/>
              <w:ind w:left="1440" w:hanging="720"/>
            </w:pPr>
            <w:r w:rsidRPr="003E14AA">
              <w:t>(b)</w:t>
            </w:r>
            <w:r w:rsidRPr="003E14AA">
              <w:tab/>
              <w:t>Scheduled system frequency;</w:t>
            </w:r>
          </w:p>
          <w:p w14:paraId="47C5659C" w14:textId="77777777" w:rsidR="003E14AA" w:rsidRPr="003E14AA" w:rsidRDefault="003E14AA" w:rsidP="003E14AA">
            <w:pPr>
              <w:spacing w:after="240"/>
              <w:ind w:left="1440" w:hanging="720"/>
            </w:pPr>
            <w:r w:rsidRPr="003E14AA">
              <w:t>(c)</w:t>
            </w:r>
            <w:r w:rsidRPr="003E14AA">
              <w:tab/>
              <w:t>Capacity awarded for Regulation Service to Resources;</w:t>
            </w:r>
          </w:p>
          <w:p w14:paraId="7AD7F0AD" w14:textId="77777777" w:rsidR="003E14AA" w:rsidRPr="003E14AA" w:rsidRDefault="003E14AA" w:rsidP="003E14AA">
            <w:pPr>
              <w:spacing w:after="240"/>
              <w:ind w:left="1440" w:hanging="720"/>
            </w:pPr>
            <w:r w:rsidRPr="003E14AA">
              <w:t>(d)</w:t>
            </w:r>
            <w:r w:rsidRPr="003E14AA">
              <w:tab/>
              <w:t>For Resources awarded Regulation Service, telemetered HSL or MPC, and LSL or LPC;</w:t>
            </w:r>
          </w:p>
          <w:p w14:paraId="49392957" w14:textId="77777777" w:rsidR="003E14AA" w:rsidRPr="003E14AA" w:rsidRDefault="003E14AA" w:rsidP="003E14AA">
            <w:pPr>
              <w:spacing w:after="240"/>
              <w:ind w:left="1440" w:hanging="720"/>
            </w:pPr>
            <w:r w:rsidRPr="003E14AA">
              <w:t>(e)</w:t>
            </w:r>
            <w:r w:rsidRPr="003E14AA">
              <w:tab/>
              <w:t>Resource limits calculated by ERCOT as described in Section 6.5.7.2, Resource Limit Calculator;</w:t>
            </w:r>
          </w:p>
          <w:p w14:paraId="30F3B843" w14:textId="77777777" w:rsidR="003E14AA" w:rsidRPr="003E14AA" w:rsidRDefault="003E14AA" w:rsidP="003E14AA">
            <w:pPr>
              <w:spacing w:after="240"/>
              <w:ind w:left="1440" w:hanging="720"/>
            </w:pPr>
            <w:r w:rsidRPr="003E14AA">
              <w:t>(f)</w:t>
            </w:r>
            <w:r w:rsidRPr="003E14AA">
              <w:tab/>
              <w:t>Capacity awarded for RRS and ECRS to Resources;</w:t>
            </w:r>
          </w:p>
          <w:p w14:paraId="10F0AB06" w14:textId="77777777" w:rsidR="003E14AA" w:rsidRPr="003E14AA" w:rsidRDefault="003E14AA" w:rsidP="003E14AA">
            <w:pPr>
              <w:spacing w:before="240" w:after="240"/>
              <w:ind w:left="1440" w:hanging="720"/>
            </w:pPr>
            <w:r w:rsidRPr="003E14AA">
              <w:t>(g)</w:t>
            </w:r>
            <w:r w:rsidRPr="003E14AA">
              <w:tab/>
              <w:t>ERCOT System frequency bias; and</w:t>
            </w:r>
          </w:p>
          <w:p w14:paraId="7BDDBFFF" w14:textId="77777777" w:rsidR="003E14AA" w:rsidRPr="003E14AA" w:rsidRDefault="003E14AA" w:rsidP="003E14AA">
            <w:pPr>
              <w:spacing w:after="240"/>
              <w:ind w:left="1440" w:hanging="720"/>
            </w:pPr>
            <w:r w:rsidRPr="003E14AA">
              <w:t>(h)</w:t>
            </w:r>
            <w:r w:rsidRPr="003E14AA">
              <w:tab/>
              <w:t>Telemetered Resource output.</w:t>
            </w:r>
          </w:p>
        </w:tc>
      </w:tr>
    </w:tbl>
    <w:p w14:paraId="0C8B1A12" w14:textId="77777777" w:rsidR="003E14AA" w:rsidRPr="003E14AA" w:rsidRDefault="003E14AA" w:rsidP="003E14AA">
      <w:pPr>
        <w:keepNext/>
        <w:tabs>
          <w:tab w:val="left" w:pos="1080"/>
        </w:tabs>
        <w:spacing w:before="480" w:after="240"/>
        <w:ind w:left="1080" w:hanging="1080"/>
        <w:outlineLvl w:val="2"/>
        <w:rPr>
          <w:b/>
          <w:bCs/>
          <w:i/>
          <w:szCs w:val="20"/>
        </w:rPr>
      </w:pPr>
      <w:bookmarkStart w:id="877" w:name="_Toc80174822"/>
      <w:r w:rsidRPr="003E14AA">
        <w:rPr>
          <w:b/>
          <w:bCs/>
          <w:i/>
          <w:szCs w:val="20"/>
        </w:rPr>
        <w:lastRenderedPageBreak/>
        <w:t>6.6.12</w:t>
      </w:r>
      <w:r w:rsidRPr="003E14AA">
        <w:rPr>
          <w:b/>
          <w:bCs/>
          <w:i/>
          <w:szCs w:val="20"/>
        </w:rPr>
        <w:tab/>
        <w:t>Make-Whole Payment for Switchable Generation Resources Committed for Energy Emergency Alert (EEA)</w:t>
      </w:r>
      <w:bookmarkEnd w:id="877"/>
    </w:p>
    <w:p w14:paraId="4F73CAC0" w14:textId="77777777" w:rsidR="003E14AA" w:rsidRPr="003E14AA" w:rsidRDefault="003E14AA" w:rsidP="003E14AA">
      <w:pPr>
        <w:spacing w:after="240"/>
        <w:ind w:left="720" w:hanging="720"/>
        <w:rPr>
          <w:iCs/>
          <w:szCs w:val="20"/>
        </w:rPr>
      </w:pPr>
      <w:r w:rsidRPr="003E14AA">
        <w:rPr>
          <w:iCs/>
          <w:szCs w:val="20"/>
        </w:rPr>
        <w:t>(1)</w:t>
      </w:r>
      <w:r w:rsidRPr="003E14AA">
        <w:rPr>
          <w:iCs/>
          <w:szCs w:val="20"/>
        </w:rPr>
        <w:tab/>
        <w:t>If ERCOT directs a Switchable Generation Resource (SWGR) to switch to the ERCOT Control Area for an actual or anticipated Energy Emergency Alert (EEA) condition, ERCOT shall pay the QSE representing the SWGR a Switchable Generation Make-Whole Payment (SWMWAMT) as calculated in Section 6.6.12.1, Switchable Generation Make-Whole Payment, if the QSE has:</w:t>
      </w:r>
    </w:p>
    <w:p w14:paraId="28361A04" w14:textId="77777777" w:rsidR="003E14AA" w:rsidRPr="003E14AA" w:rsidDel="00B53ED7" w:rsidRDefault="003E14AA" w:rsidP="003E14AA">
      <w:pPr>
        <w:spacing w:after="240"/>
        <w:ind w:left="1440" w:hanging="720"/>
        <w:rPr>
          <w:del w:id="878" w:author="IMM 111921" w:date="2021-11-15T16:24:00Z"/>
        </w:rPr>
      </w:pPr>
      <w:del w:id="879" w:author="IMM 111921" w:date="2021-11-15T16:24:00Z">
        <w:r w:rsidRPr="003E14AA">
          <w:delText>(a)</w:delText>
        </w:r>
        <w:r w:rsidRPr="003E14AA">
          <w:tab/>
          <w:delText>Not opted out of the RUC instruction, which may be a verbal RUC, per the process described in paragraph (12) of Section 5.5.2, Reliability Unit Commitment (RUC) Process;</w:delText>
        </w:r>
      </w:del>
    </w:p>
    <w:p w14:paraId="3E90E55E" w14:textId="77777777" w:rsidR="003E14AA" w:rsidRPr="003E14AA" w:rsidRDefault="003E14AA" w:rsidP="003E14AA">
      <w:pPr>
        <w:spacing w:after="240"/>
        <w:ind w:left="1440" w:hanging="720"/>
        <w:rPr>
          <w:ins w:id="880" w:author="Joint Commenters 032522" w:date="2022-03-22T20:45:00Z"/>
        </w:rPr>
      </w:pPr>
      <w:ins w:id="881" w:author="Joint Commenters 032522" w:date="2022-03-22T20:45:00Z">
        <w:r w:rsidRPr="003E14AA">
          <w:t>(a)</w:t>
        </w:r>
        <w:r w:rsidRPr="003E14AA">
          <w:tab/>
          <w:t>Not opted out of the RUC instruction, which may be a verbal RUC, per the process described in paragraph (14) of Section 5.5.2, Reliability Unit Commitment (RUC) Process;</w:t>
        </w:r>
      </w:ins>
    </w:p>
    <w:p w14:paraId="57BC1FCA" w14:textId="77777777" w:rsidR="003E14AA" w:rsidRPr="003E14AA" w:rsidRDefault="003E14AA" w:rsidP="003E14AA">
      <w:pPr>
        <w:spacing w:after="240"/>
        <w:ind w:left="1440" w:hanging="720"/>
      </w:pPr>
      <w:r w:rsidRPr="003E14AA">
        <w:t>(</w:t>
      </w:r>
      <w:del w:id="882" w:author="IMM 111921" w:date="2021-11-15T16:24:00Z">
        <w:r w:rsidRPr="003E14AA">
          <w:delText>b</w:delText>
        </w:r>
      </w:del>
      <w:ins w:id="883" w:author="IMM 111921" w:date="2021-11-15T16:24:00Z">
        <w:del w:id="884" w:author="Joint Commenters 032522" w:date="2022-03-22T20:45:00Z">
          <w:r w:rsidRPr="003E14AA" w:rsidDel="00B53ED7">
            <w:delText>a</w:delText>
          </w:r>
        </w:del>
      </w:ins>
      <w:ins w:id="885" w:author="Joint Commenters 032522" w:date="2022-03-22T20:45:00Z">
        <w:r w:rsidRPr="003E14AA">
          <w:t>b</w:t>
        </w:r>
      </w:ins>
      <w:r w:rsidRPr="003E14AA">
        <w:t>)</w:t>
      </w:r>
      <w:r w:rsidRPr="003E14AA">
        <w:tab/>
        <w:t>Complied with the RUC instruction, which may be a verbal RUC, to switch to the ERCOT Control Area and start the Resource;</w:t>
      </w:r>
    </w:p>
    <w:p w14:paraId="671C5DA6" w14:textId="77777777" w:rsidR="003E14AA" w:rsidRPr="003E14AA" w:rsidRDefault="003E14AA" w:rsidP="003E14AA">
      <w:pPr>
        <w:spacing w:after="240"/>
        <w:ind w:left="1440" w:hanging="720"/>
      </w:pPr>
      <w:r w:rsidRPr="003E14AA">
        <w:t>(</w:t>
      </w:r>
      <w:del w:id="886" w:author="IMM 111921" w:date="2021-11-15T16:24:00Z">
        <w:r w:rsidRPr="003E14AA">
          <w:delText>c</w:delText>
        </w:r>
      </w:del>
      <w:ins w:id="887" w:author="IMM 111921" w:date="2021-11-15T16:24:00Z">
        <w:del w:id="888" w:author="Joint Commenters 032522" w:date="2022-03-22T20:45:00Z">
          <w:r w:rsidRPr="003E14AA" w:rsidDel="00B53ED7">
            <w:delText>b</w:delText>
          </w:r>
        </w:del>
      </w:ins>
      <w:ins w:id="889" w:author="Joint Commenters 032522" w:date="2022-03-22T20:45:00Z">
        <w:r w:rsidRPr="003E14AA">
          <w:t>c</w:t>
        </w:r>
      </w:ins>
      <w:r w:rsidRPr="003E14AA">
        <w:t>)</w:t>
      </w:r>
      <w:r w:rsidRPr="003E14AA">
        <w:tab/>
        <w:t xml:space="preserve">Submitted a timely Settlement and billing dispute, including the following items: </w:t>
      </w:r>
    </w:p>
    <w:p w14:paraId="46419E45" w14:textId="77777777" w:rsidR="003E14AA" w:rsidRPr="003E14AA" w:rsidRDefault="003E14AA" w:rsidP="003E14AA">
      <w:pPr>
        <w:spacing w:after="240"/>
        <w:ind w:left="2160" w:hanging="720"/>
      </w:pPr>
      <w:r w:rsidRPr="003E14AA">
        <w:lastRenderedPageBreak/>
        <w:t>(</w:t>
      </w:r>
      <w:proofErr w:type="spellStart"/>
      <w:r w:rsidRPr="003E14AA">
        <w:t>i</w:t>
      </w:r>
      <w:proofErr w:type="spellEnd"/>
      <w:r w:rsidRPr="003E14AA">
        <w:t>)</w:t>
      </w:r>
      <w:r w:rsidRPr="003E14AA">
        <w:tab/>
        <w:t>An attestation signed by an officer or executive with authority to bind the QSE stating that the information contained in the submission is accurate;</w:t>
      </w:r>
    </w:p>
    <w:p w14:paraId="5E61854C" w14:textId="77777777" w:rsidR="003E14AA" w:rsidRPr="003E14AA" w:rsidRDefault="003E14AA" w:rsidP="003E14AA">
      <w:pPr>
        <w:spacing w:after="240"/>
        <w:ind w:left="2160" w:hanging="720"/>
      </w:pPr>
      <w:r w:rsidRPr="003E14AA">
        <w:t>(ii)</w:t>
      </w:r>
      <w:r w:rsidRPr="003E14AA">
        <w:tab/>
        <w:t>The dollar amount and calculation of the financial loss, if applicable, by Settlement Interval for:</w:t>
      </w:r>
    </w:p>
    <w:p w14:paraId="5E439258" w14:textId="77777777" w:rsidR="003E14AA" w:rsidRPr="003E14AA" w:rsidRDefault="003E14AA" w:rsidP="003E14AA">
      <w:pPr>
        <w:spacing w:after="240"/>
        <w:ind w:left="2880" w:hanging="720"/>
      </w:pPr>
      <w:r w:rsidRPr="003E14AA">
        <w:t>(A)</w:t>
      </w:r>
      <w:r w:rsidRPr="003E14AA">
        <w:tab/>
        <w:t>Energy and ancillary service imbalance costs assessed under the non-ERCOT Control Area Operator’s (CAO’s) settlement process arising from DAM energy and ancillary service obligations of the SWGR in the non-ERCOT Control Area for the time period starting at the initiation of the ramp-down in the non-ERCOT Control Area to two hours following the time ERCOT released the SWGR;</w:t>
      </w:r>
    </w:p>
    <w:p w14:paraId="61521CB9" w14:textId="77777777" w:rsidR="003E14AA" w:rsidRPr="003E14AA" w:rsidRDefault="003E14AA" w:rsidP="003E14AA">
      <w:pPr>
        <w:spacing w:after="240"/>
        <w:ind w:left="2880" w:hanging="720"/>
      </w:pPr>
      <w:r w:rsidRPr="003E14AA">
        <w:t>(B)</w:t>
      </w:r>
      <w:r w:rsidRPr="003E14AA">
        <w:tab/>
        <w:t>Incremental fuel costs incurred to comply with the instruction.  Incremental fuel costs may include only those fuel costs described in Section 9.14.9, Incremental Fuel Costs for Switchable Generation Make-Whole Payment Disputes;</w:t>
      </w:r>
    </w:p>
    <w:p w14:paraId="2624CE7C" w14:textId="77777777" w:rsidR="003E14AA" w:rsidRPr="003E14AA" w:rsidRDefault="003E14AA" w:rsidP="003E14AA">
      <w:pPr>
        <w:spacing w:after="240"/>
        <w:ind w:left="2880" w:hanging="720"/>
      </w:pPr>
      <w:r w:rsidRPr="003E14AA">
        <w:t>(C)</w:t>
      </w:r>
      <w:r w:rsidRPr="003E14AA">
        <w:tab/>
        <w:t xml:space="preserve">Make-Whole Payment distribution costs for the commitment of generation resources in the non-ERCOT Control Area arising from the need to replace the energy and ancillary service obligations of the generation instructed via a RUC instruction to switch into the ERCOT Control Area; </w:t>
      </w:r>
    </w:p>
    <w:p w14:paraId="6D122663" w14:textId="77777777" w:rsidR="003E14AA" w:rsidRPr="003E14AA" w:rsidRDefault="003E14AA" w:rsidP="003E14AA">
      <w:pPr>
        <w:spacing w:after="240"/>
        <w:ind w:left="2880" w:hanging="720"/>
      </w:pPr>
      <w:r w:rsidRPr="003E14AA">
        <w:t>(D)</w:t>
      </w:r>
      <w:r w:rsidRPr="003E14AA">
        <w:tab/>
        <w:t>Pipeline imbalance penalty costs arising from the SWGR not consuming or consuming over its contracted fuel quantities as a result of a switch from a non-ERCOT Control Area as requested by ERCOT.  Fuel imbalance penalty costs are limited to those costs assessed for the period starting at the initiation of the ramp-down in the non-ERCOT Control Area to two hours following the time ERCOT released the SWGR;</w:t>
      </w:r>
    </w:p>
    <w:p w14:paraId="6C579EC5" w14:textId="77777777" w:rsidR="003E14AA" w:rsidRPr="003E14AA" w:rsidRDefault="003E14AA" w:rsidP="003E14AA">
      <w:pPr>
        <w:spacing w:after="240"/>
        <w:ind w:left="2160" w:hanging="720"/>
      </w:pPr>
      <w:r w:rsidRPr="003E14AA">
        <w:t>(iii)</w:t>
      </w:r>
      <w:r w:rsidRPr="003E14AA">
        <w:tab/>
        <w:t xml:space="preserve">Sufficient documentation to support the QSE’s calculation of the amount of the financial loss and all submitted costs. </w:t>
      </w:r>
    </w:p>
    <w:p w14:paraId="7872E0AD" w14:textId="77777777" w:rsidR="003E14AA" w:rsidRPr="003E14AA" w:rsidRDefault="003E14AA" w:rsidP="003E14AA">
      <w:pPr>
        <w:spacing w:after="240"/>
        <w:ind w:left="720" w:hanging="720"/>
      </w:pPr>
      <w:r w:rsidRPr="003E14AA">
        <w:t>(2)</w:t>
      </w:r>
      <w:r w:rsidRPr="003E14AA">
        <w:tab/>
        <w:t>For a SWGR without approved verifiable costs, the startup and minimum-energy costs will be determined based on generic costs as described in Section 4.4.9.2.3, Startup Offer and Minimum-Energy Offer Generic Caps.  If generic costs are insufficient to cover startup and minimum-energy costs of the SWGR, the QSE may provide documentation and request that generic costs be replaced by proxy costs, if available, as determined by ERCOT.</w:t>
      </w:r>
    </w:p>
    <w:p w14:paraId="6A224973" w14:textId="77777777" w:rsidR="003E14AA" w:rsidRPr="003E14AA" w:rsidRDefault="003E14AA" w:rsidP="003E14AA">
      <w:pPr>
        <w:spacing w:after="240"/>
        <w:ind w:left="720" w:hanging="720"/>
      </w:pPr>
      <w:r w:rsidRPr="003E14AA">
        <w:t>(3)</w:t>
      </w:r>
      <w:r w:rsidRPr="003E14AA">
        <w:tab/>
        <w:t xml:space="preserve">For a SWGR that is a Combined Cycle Generation Resource, all operating costs are those costs for the Combined Cycle Generation Resource within the Combined Cycle Train that is instructed for the hour.  If the QSE representing a Combined Cycle Generation Resource complies with a RUC instruction by ERCOT to transition from one Combined Cycle Generation Resource to a different Combined Cycle Generation Resource within </w:t>
      </w:r>
      <w:r w:rsidRPr="003E14AA">
        <w:lastRenderedPageBreak/>
        <w:t>the Combined Cycle Train, the incremental cost to transition shall be included in the Switchable Generation Start-Up Cost (SWSUC), as calculated in Section 6.6.12.1, for the Combined Cycle Resource.</w:t>
      </w:r>
    </w:p>
    <w:p w14:paraId="4068C3AD" w14:textId="77777777" w:rsidR="003E14AA" w:rsidRPr="003E14AA" w:rsidRDefault="003E14AA" w:rsidP="003E14AA">
      <w:pPr>
        <w:spacing w:after="240"/>
        <w:ind w:left="720" w:hanging="720"/>
      </w:pPr>
      <w:r w:rsidRPr="003E14AA">
        <w:t>(4)</w:t>
      </w:r>
      <w:r w:rsidRPr="003E14AA">
        <w:tab/>
        <w:t xml:space="preserve">A QSE representing a SWGR that is committed through an ERCOT instruction to switch to the ERCOT Control Area may recover lost revenue, net of saved fuel costs, attributable to a reduction in the output of other ERCOT-connected generators that are part of a Combined Cycle Train that includes the RUC-committed SWGR if the following conditions have been met:  </w:t>
      </w:r>
    </w:p>
    <w:p w14:paraId="0E27AA34" w14:textId="77777777" w:rsidR="003E14AA" w:rsidRPr="003E14AA" w:rsidRDefault="003E14AA" w:rsidP="003E14AA">
      <w:pPr>
        <w:spacing w:after="240"/>
        <w:ind w:left="1440" w:hanging="720"/>
      </w:pPr>
      <w:r w:rsidRPr="003E14AA">
        <w:t xml:space="preserve">(a) </w:t>
      </w:r>
      <w:r w:rsidRPr="003E14AA">
        <w:tab/>
        <w:t xml:space="preserve">The QSE had to turn off one or more generators that were physically connected to the non-ERCOT Control Area in order to achieve the instructed switch, or had to turn off one or more generators that were physically connected to the ERCOT System in order to switch back to the non-ERCOT Control Area, in which case it must have completed the shutdown sequence within 60 minutes of the end of the RUC instruction; and </w:t>
      </w:r>
    </w:p>
    <w:p w14:paraId="22B94504" w14:textId="77777777" w:rsidR="003E14AA" w:rsidRPr="003E14AA" w:rsidRDefault="003E14AA" w:rsidP="003E14AA">
      <w:pPr>
        <w:spacing w:after="240"/>
        <w:ind w:left="1440" w:hanging="720"/>
      </w:pPr>
      <w:r w:rsidRPr="003E14AA">
        <w:t xml:space="preserve">(b) </w:t>
      </w:r>
      <w:r w:rsidRPr="003E14AA">
        <w:tab/>
        <w:t>As a consequence of turning off one or more generators to facilitate a switch described in paragraph (a) above, the output of one or more generators in the configuration operating in ERCOT at the time of the instruction had to be reduced.</w:t>
      </w:r>
    </w:p>
    <w:p w14:paraId="38995FCE" w14:textId="77777777" w:rsidR="003E14AA" w:rsidRPr="003E14AA" w:rsidRDefault="003E14AA" w:rsidP="003E14AA">
      <w:pPr>
        <w:spacing w:after="240"/>
        <w:ind w:left="720" w:hanging="720"/>
      </w:pPr>
      <w:r w:rsidRPr="003E14AA">
        <w:t xml:space="preserve">(5) </w:t>
      </w:r>
      <w:r w:rsidRPr="003E14AA">
        <w:tab/>
        <w:t xml:space="preserve">The lost revenue, net of saved fuel costs, described in paragraph (4) above shall be included in the Switchable Generation Cost Guarantee (SWCG), as calculated in Section 6.6.12.1, for the Combined Cycle Generation Resource.  </w:t>
      </w:r>
    </w:p>
    <w:p w14:paraId="6EFD21E6" w14:textId="77777777" w:rsidR="003E14AA" w:rsidRPr="003E14AA" w:rsidRDefault="003E14AA" w:rsidP="003E14AA">
      <w:pPr>
        <w:spacing w:after="240"/>
        <w:ind w:left="720" w:hanging="720"/>
      </w:pPr>
      <w:r w:rsidRPr="003E14AA">
        <w:t>(6)</w:t>
      </w:r>
      <w:r w:rsidRPr="003E14AA">
        <w:tab/>
        <w:t xml:space="preserve">For a SWGR switching from a non-ERCOT Control Area, the compensation described in paragraph (4) above shall be determined for the period from the commencement of the shutdown sequence of the switched unit in the non-ERCOT Control Area until breaker close in the ERCOT Control Area.  For a SWGR switching to a non-ERCOT Control Area within 60 minutes of the end of the RUC instruction, the compensation described in paragraph (4) above shall be determined for the period from the commencement of the shutdown sequence of the unit in the ERCOT System until breaker close in the non-ERCOT Control Area, with a maximum duration equal to the duration of the switch from the non-ERCOT Control Area to ERCOT pursuant to the RUC instruction.   </w:t>
      </w:r>
    </w:p>
    <w:p w14:paraId="000A5A03" w14:textId="77777777" w:rsidR="003E14AA" w:rsidRPr="003E14AA" w:rsidRDefault="003E14AA" w:rsidP="003E14AA">
      <w:pPr>
        <w:spacing w:after="240"/>
        <w:ind w:left="720" w:hanging="720"/>
      </w:pPr>
      <w:r w:rsidRPr="003E14AA">
        <w:t xml:space="preserve">(7) </w:t>
      </w:r>
      <w:r w:rsidRPr="003E14AA">
        <w:tab/>
        <w:t xml:space="preserve">A QSE that is entitled to compensation under paragraph (4) above, or the Resource Entity for the affected SWGR, must provide the following documentation for the Combined Cycle Train to verify the lost revenue: </w:t>
      </w:r>
    </w:p>
    <w:p w14:paraId="282BD678" w14:textId="77777777" w:rsidR="003E14AA" w:rsidRPr="003E14AA" w:rsidRDefault="003E14AA" w:rsidP="003E14AA">
      <w:pPr>
        <w:spacing w:after="240"/>
        <w:ind w:left="1440" w:hanging="720"/>
      </w:pPr>
      <w:r w:rsidRPr="003E14AA">
        <w:t xml:space="preserve">(a) </w:t>
      </w:r>
      <w:r w:rsidRPr="003E14AA">
        <w:tab/>
        <w:t>Documentation of the Real-Time output of each unit in the Combined Cycle Train, whether operating in ERCOT or in the non-ERCOT Control Area;</w:t>
      </w:r>
    </w:p>
    <w:p w14:paraId="34CF87F9" w14:textId="77777777" w:rsidR="003E14AA" w:rsidRPr="003E14AA" w:rsidRDefault="003E14AA" w:rsidP="003E14AA">
      <w:pPr>
        <w:spacing w:after="240"/>
        <w:ind w:left="1440" w:hanging="720"/>
      </w:pPr>
      <w:r w:rsidRPr="003E14AA">
        <w:t xml:space="preserve">(b) </w:t>
      </w:r>
      <w:r w:rsidRPr="003E14AA">
        <w:tab/>
        <w:t>For thermal units, the Input-Output Equation or other documentation that allows for calculating the reduction in fuel consumption if the unit had to reduce generation;</w:t>
      </w:r>
    </w:p>
    <w:p w14:paraId="18A01C6C" w14:textId="77777777" w:rsidR="003E14AA" w:rsidRPr="003E14AA" w:rsidRDefault="003E14AA" w:rsidP="003E14AA">
      <w:pPr>
        <w:spacing w:after="240"/>
        <w:ind w:left="1440" w:hanging="720"/>
      </w:pPr>
      <w:r w:rsidRPr="003E14AA">
        <w:lastRenderedPageBreak/>
        <w:t xml:space="preserve">(c) </w:t>
      </w:r>
      <w:r w:rsidRPr="003E14AA">
        <w:tab/>
        <w:t>Documentation of the time the shutdown sequence started while switching to ERCOT, and if the QSE seeks recovery of lost revenues for a switch to the non-ERCOT Control Area, documentation of the time the breaker closed in the non-ERCOT Control Area, which is subject to verification with the non-ERCOT Control Area operator;</w:t>
      </w:r>
    </w:p>
    <w:p w14:paraId="516F2137" w14:textId="77777777" w:rsidR="003E14AA" w:rsidRPr="003E14AA" w:rsidRDefault="003E14AA" w:rsidP="003E14AA">
      <w:pPr>
        <w:spacing w:after="240"/>
        <w:ind w:left="1440" w:hanging="720"/>
      </w:pPr>
      <w:r w:rsidRPr="003E14AA">
        <w:t xml:space="preserve">(d) </w:t>
      </w:r>
      <w:r w:rsidRPr="003E14AA">
        <w:tab/>
        <w:t>Documentation showing which combustion turbine of the Combined Cycle Generation Resource is providing the auxiliary service; and</w:t>
      </w:r>
    </w:p>
    <w:p w14:paraId="2F5A2DD9" w14:textId="77777777" w:rsidR="003E14AA" w:rsidRPr="003E14AA" w:rsidRDefault="003E14AA" w:rsidP="003E14AA">
      <w:pPr>
        <w:spacing w:after="240"/>
        <w:ind w:left="1440" w:hanging="720"/>
      </w:pPr>
      <w:r w:rsidRPr="003E14AA">
        <w:t xml:space="preserve">(e) </w:t>
      </w:r>
      <w:r w:rsidRPr="003E14AA">
        <w:tab/>
        <w:t>Any other technical documentation ERCOT finds necessary to verify the performance and physical characteristics of the Combined Cycle Train or any component thereof, such as thermal balance diagrams.</w:t>
      </w:r>
    </w:p>
    <w:p w14:paraId="319DA2C4" w14:textId="77777777" w:rsidR="003E14AA" w:rsidRPr="003E14AA" w:rsidRDefault="003E14AA" w:rsidP="003E14AA">
      <w:pPr>
        <w:spacing w:after="240"/>
        <w:ind w:left="720" w:hanging="720"/>
      </w:pPr>
      <w:r w:rsidRPr="003E14AA">
        <w:t>(8)</w:t>
      </w:r>
      <w:r w:rsidRPr="003E14AA">
        <w:tab/>
        <w:t>The Startup Cost for the SWGR shall include the cost for starting in the ERCOT Control Area and, if the SWGR starts up in the non-ERCOT Control Area within 24 hours of being released from ERCOT, the cost of starting in the non-ERCOT Control Area, which will be based on the same warmth state.</w:t>
      </w:r>
    </w:p>
    <w:p w14:paraId="077A173E" w14:textId="77777777" w:rsidR="003E14AA" w:rsidRPr="003E14AA" w:rsidRDefault="003E14AA" w:rsidP="003E14AA">
      <w:pPr>
        <w:spacing w:after="240"/>
        <w:ind w:left="720" w:hanging="720"/>
      </w:pPr>
      <w:r w:rsidRPr="003E14AA">
        <w:t xml:space="preserve">(9) </w:t>
      </w:r>
      <w:r w:rsidRPr="003E14AA">
        <w:tab/>
        <w:t>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SWMWAMT within 15 Business Days of the updated submission.</w:t>
      </w:r>
    </w:p>
    <w:p w14:paraId="71DA576C" w14:textId="77777777" w:rsidR="003E14AA" w:rsidRPr="003E14AA" w:rsidRDefault="003E14AA" w:rsidP="003E14AA">
      <w:pPr>
        <w:spacing w:after="240"/>
        <w:ind w:left="720" w:hanging="720"/>
      </w:pPr>
      <w:r w:rsidRPr="003E14AA">
        <w:t xml:space="preserve">(10) </w:t>
      </w:r>
      <w:r w:rsidRPr="003E14AA">
        <w:tab/>
        <w:t>If ERCOT denies all or a portion of a QSE’s non-ERCOT Control Area costs, pursuant to paragraph (1)(c)(ii) above, the QSE may submit a request for ADR as described in Section 20, Alternative Dispute Resolution Procedure.</w:t>
      </w:r>
    </w:p>
    <w:p w14:paraId="6058C963" w14:textId="77777777" w:rsidR="003E14AA" w:rsidRPr="003E14AA" w:rsidRDefault="003E14AA" w:rsidP="003E14AA">
      <w:pPr>
        <w:keepNext/>
        <w:tabs>
          <w:tab w:val="left" w:pos="1080"/>
        </w:tabs>
        <w:spacing w:before="240" w:after="240"/>
        <w:outlineLvl w:val="2"/>
        <w:rPr>
          <w:b/>
          <w:bCs/>
          <w:i/>
          <w:szCs w:val="20"/>
        </w:rPr>
      </w:pPr>
      <w:bookmarkStart w:id="890" w:name="_Toc80174834"/>
      <w:commentRangeStart w:id="891"/>
      <w:r w:rsidRPr="003E14AA">
        <w:rPr>
          <w:b/>
          <w:bCs/>
          <w:i/>
          <w:szCs w:val="20"/>
        </w:rPr>
        <w:t>6.7.5</w:t>
      </w:r>
      <w:commentRangeEnd w:id="891"/>
      <w:r w:rsidR="00871D4B">
        <w:rPr>
          <w:rStyle w:val="CommentReference"/>
        </w:rPr>
        <w:commentReference w:id="891"/>
      </w:r>
      <w:r w:rsidRPr="003E14AA">
        <w:rPr>
          <w:b/>
          <w:bCs/>
          <w:i/>
          <w:szCs w:val="20"/>
        </w:rPr>
        <w:tab/>
        <w:t>Real-Time Ancillary Service Imbalance Payment or Charge</w:t>
      </w:r>
      <w:bookmarkEnd w:id="890"/>
    </w:p>
    <w:p w14:paraId="4932BE3F" w14:textId="77777777" w:rsidR="003E14AA" w:rsidRPr="003E14AA" w:rsidRDefault="003E14AA" w:rsidP="003E14AA">
      <w:pPr>
        <w:spacing w:after="240"/>
        <w:ind w:left="720" w:hanging="720"/>
        <w:rPr>
          <w:iCs/>
          <w:color w:val="000000"/>
          <w:szCs w:val="20"/>
        </w:rPr>
      </w:pPr>
      <w:r w:rsidRPr="003E14AA">
        <w:rPr>
          <w:iCs/>
          <w:szCs w:val="20"/>
        </w:rPr>
        <w:t>(1)</w:t>
      </w:r>
      <w:r w:rsidRPr="003E14AA">
        <w:rPr>
          <w:iCs/>
          <w:szCs w:val="20"/>
        </w:rPr>
        <w:tab/>
      </w:r>
      <w:r w:rsidRPr="003E14AA">
        <w:rPr>
          <w:iCs/>
          <w:color w:val="000000"/>
          <w:szCs w:val="20"/>
        </w:rPr>
        <w:t>Based on the Real-Time On-Line Reliability Deployment Price Adders, Real-Time On-Line Reserve Price Adders and a Real-Time Off-Line Reserve Price Adders, ERCOT shall calculate Ancillary Service imbalance Settlement, which will make Resources indifferent to the utilization of their capacity for energy or Ancillary Service reserves, as set forth in this Section.</w:t>
      </w:r>
    </w:p>
    <w:p w14:paraId="3AB94437" w14:textId="77777777" w:rsidR="003E14AA" w:rsidRPr="003E14AA" w:rsidRDefault="003E14AA" w:rsidP="003E14AA">
      <w:pPr>
        <w:spacing w:after="240"/>
        <w:ind w:left="720" w:hanging="720"/>
        <w:rPr>
          <w:iCs/>
          <w:szCs w:val="20"/>
        </w:rPr>
      </w:pPr>
      <w:r w:rsidRPr="003E14AA">
        <w:rPr>
          <w:iCs/>
          <w:szCs w:val="20"/>
        </w:rPr>
        <w:t>(2)</w:t>
      </w:r>
      <w:r w:rsidRPr="003E14AA">
        <w:rPr>
          <w:iCs/>
          <w:szCs w:val="20"/>
        </w:rPr>
        <w:tab/>
        <w:t>The payment or charge to each QSE for Ancillary Service imbalance is calculated based on the price calculation set forth in paragraph (12) of Section 6.5.7.3, Security Constrained Economic Dispatch, and applied to the following amounts for each QSE:</w:t>
      </w:r>
    </w:p>
    <w:p w14:paraId="707AB6D6" w14:textId="77777777" w:rsidR="003E14AA" w:rsidRPr="003E14AA" w:rsidRDefault="003E14AA" w:rsidP="003E14AA">
      <w:pPr>
        <w:spacing w:after="240" w:line="240" w:lineRule="exact"/>
        <w:ind w:left="1440" w:hanging="720"/>
        <w:rPr>
          <w:szCs w:val="20"/>
          <w:lang w:val="x-none" w:eastAsia="x-none"/>
        </w:rPr>
      </w:pPr>
      <w:r w:rsidRPr="003E14AA">
        <w:rPr>
          <w:szCs w:val="20"/>
          <w:lang w:val="x-none" w:eastAsia="x-none"/>
        </w:rPr>
        <w:t>(a)</w:t>
      </w:r>
      <w:r w:rsidRPr="003E14AA">
        <w:rPr>
          <w:szCs w:val="20"/>
          <w:lang w:val="x-none" w:eastAsia="x-none"/>
        </w:rPr>
        <w:tab/>
        <w:t>The amount of Real-Time Metered Generation from all Generation Resources, represented by the QSE for the 15-minute Settlement Interval;</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E14AA" w:rsidRPr="003E14AA" w14:paraId="32734DAB"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EC52D2C" w14:textId="77777777" w:rsidR="003E14AA" w:rsidRPr="003E14AA" w:rsidRDefault="003E14AA" w:rsidP="003E14AA">
            <w:pPr>
              <w:spacing w:before="120" w:after="240"/>
              <w:rPr>
                <w:b/>
                <w:i/>
                <w:iCs/>
                <w:lang w:val="x-none" w:eastAsia="x-none"/>
              </w:rPr>
            </w:pPr>
            <w:r w:rsidRPr="003E14AA">
              <w:rPr>
                <w:b/>
                <w:i/>
                <w:iCs/>
                <w:lang w:val="x-none" w:eastAsia="x-none"/>
              </w:rPr>
              <w:t>[NPRR987:  Replace paragraph (a) above with the following upon system implementation:]</w:t>
            </w:r>
          </w:p>
          <w:p w14:paraId="5D62CD85" w14:textId="77777777" w:rsidR="003E14AA" w:rsidRPr="003E14AA" w:rsidRDefault="003E14AA" w:rsidP="003E14AA">
            <w:pPr>
              <w:spacing w:after="240"/>
              <w:ind w:left="1440" w:hanging="720"/>
            </w:pPr>
            <w:r w:rsidRPr="003E14AA">
              <w:lastRenderedPageBreak/>
              <w:t>(a)</w:t>
            </w:r>
            <w:r w:rsidRPr="003E14AA">
              <w:tab/>
              <w:t>The amount of Real-Time Metered Generation from all Generation Resources and Energy Storage Resources (ESRs), represented by the QSE for the 15-minute Settlement Interval;</w:t>
            </w:r>
          </w:p>
        </w:tc>
      </w:tr>
    </w:tbl>
    <w:p w14:paraId="0C77779C" w14:textId="77777777" w:rsidR="003E14AA" w:rsidRPr="003E14AA" w:rsidRDefault="003E14AA" w:rsidP="003E14AA">
      <w:pPr>
        <w:spacing w:before="240" w:after="240" w:line="240" w:lineRule="exact"/>
        <w:ind w:left="1440" w:hanging="720"/>
        <w:rPr>
          <w:szCs w:val="20"/>
          <w:lang w:val="x-none" w:eastAsia="x-none"/>
        </w:rPr>
      </w:pPr>
      <w:r w:rsidRPr="003E14AA">
        <w:rPr>
          <w:szCs w:val="20"/>
          <w:lang w:val="x-none" w:eastAsia="x-none"/>
        </w:rPr>
        <w:lastRenderedPageBreak/>
        <w:t>(b)</w:t>
      </w:r>
      <w:r w:rsidRPr="003E14AA">
        <w:rPr>
          <w:szCs w:val="20"/>
          <w:lang w:val="x-none" w:eastAsia="x-none"/>
        </w:rPr>
        <w:tab/>
        <w:t>The amount of On-Line capacity based on the telemetered High Sustained Limit (HSL) for all On-Line Generation Resources, the telemetered consumption from Load Resources with a validated Ancillary Service Schedule for RRS controlled by high-set under-frequency relay, and the capacity from Controllable Load Resources available to SCED;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E14AA" w:rsidRPr="003E14AA" w14:paraId="7B9016F9"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E345105" w14:textId="77777777" w:rsidR="003E14AA" w:rsidRPr="003E14AA" w:rsidRDefault="003E14AA" w:rsidP="003E14AA">
            <w:pPr>
              <w:spacing w:before="120" w:after="240"/>
              <w:rPr>
                <w:b/>
                <w:i/>
                <w:iCs/>
                <w:lang w:val="x-none" w:eastAsia="x-none"/>
              </w:rPr>
            </w:pPr>
            <w:r w:rsidRPr="003E14AA">
              <w:rPr>
                <w:b/>
                <w:i/>
                <w:iCs/>
                <w:lang w:val="x-none" w:eastAsia="x-none"/>
              </w:rPr>
              <w:t>[NPRR863, NPRR987, and NPRR1093:  Replace applicable portions of paragraph (b) above with the following upon system implementation:]</w:t>
            </w:r>
          </w:p>
          <w:p w14:paraId="1815133F" w14:textId="77777777" w:rsidR="003E14AA" w:rsidRPr="003E14AA" w:rsidRDefault="003E14AA" w:rsidP="003E14AA">
            <w:pPr>
              <w:spacing w:after="240" w:line="240" w:lineRule="exact"/>
              <w:ind w:left="1410" w:hanging="720"/>
              <w:rPr>
                <w:szCs w:val="20"/>
                <w:lang w:val="x-none" w:eastAsia="x-none"/>
              </w:rPr>
            </w:pPr>
            <w:r w:rsidRPr="003E14AA">
              <w:rPr>
                <w:szCs w:val="20"/>
                <w:lang w:val="x-none" w:eastAsia="x-none"/>
              </w:rPr>
              <w:t>(b)</w:t>
            </w:r>
            <w:r w:rsidRPr="003E14AA">
              <w:rPr>
                <w:szCs w:val="20"/>
                <w:lang w:val="x-none" w:eastAsia="x-none"/>
              </w:rPr>
              <w:tab/>
              <w:t>The amount of On-Line capacity based on the telemetered High Sustained Limit (HSL) for all On-Line Generation Resources and ESRs, the telemetered consumption from Load Resources with a validated Ancillary Service Schedule for ECRS or RRS controlled by high-set under-frequency relay or Non-Spin, and the capacity from Controllable Load Resources available to SCED, including capacity from modeled Controllable Load Resources associated with ESRs;</w:t>
            </w:r>
          </w:p>
        </w:tc>
      </w:tr>
    </w:tbl>
    <w:p w14:paraId="61CE4C69" w14:textId="77777777" w:rsidR="003E14AA" w:rsidRPr="003E14AA" w:rsidRDefault="003E14AA" w:rsidP="003E14AA">
      <w:pPr>
        <w:spacing w:before="240" w:after="240" w:line="240" w:lineRule="exact"/>
        <w:ind w:left="1440" w:hanging="720"/>
        <w:rPr>
          <w:szCs w:val="20"/>
          <w:lang w:val="x-none" w:eastAsia="x-none"/>
        </w:rPr>
      </w:pPr>
      <w:r w:rsidRPr="003E14AA">
        <w:rPr>
          <w:szCs w:val="20"/>
          <w:lang w:val="x-none" w:eastAsia="x-none"/>
        </w:rPr>
        <w:t>(c)</w:t>
      </w:r>
      <w:r w:rsidRPr="003E14AA">
        <w:rPr>
          <w:szCs w:val="20"/>
          <w:lang w:val="x-none" w:eastAsia="x-none"/>
        </w:rPr>
        <w:tab/>
        <w:t xml:space="preserve">The amount of Ancillary Service Resource Responsibility for Reg-Up, RRS and Non-Spin for all Generation and Load Resources represented by the QSE for the 15-minute Settlement Interval. </w:t>
      </w:r>
    </w:p>
    <w:tbl>
      <w:tblPr>
        <w:tblW w:w="957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E14AA" w:rsidRPr="003E14AA" w14:paraId="3948D0B6"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2563F05" w14:textId="77777777" w:rsidR="003E14AA" w:rsidRPr="003E14AA" w:rsidRDefault="003E14AA" w:rsidP="003E14AA">
            <w:pPr>
              <w:spacing w:before="120" w:after="240"/>
              <w:rPr>
                <w:b/>
                <w:i/>
                <w:iCs/>
                <w:lang w:val="x-none" w:eastAsia="x-none"/>
              </w:rPr>
            </w:pPr>
            <w:r w:rsidRPr="003E14AA">
              <w:rPr>
                <w:b/>
                <w:i/>
                <w:iCs/>
                <w:lang w:val="x-none" w:eastAsia="x-none"/>
              </w:rPr>
              <w:t>[NPRR863 and NPRR987:  Replace applicable portions of paragraph (c) above with the following upon system implementation:]</w:t>
            </w:r>
          </w:p>
          <w:p w14:paraId="01BC8BB8" w14:textId="77777777" w:rsidR="003E14AA" w:rsidRPr="003E14AA" w:rsidRDefault="003E14AA" w:rsidP="003E14AA">
            <w:pPr>
              <w:spacing w:before="240" w:after="240" w:line="240" w:lineRule="exact"/>
              <w:ind w:left="1440" w:hanging="720"/>
              <w:rPr>
                <w:szCs w:val="20"/>
                <w:lang w:val="x-none" w:eastAsia="x-none"/>
              </w:rPr>
            </w:pPr>
            <w:r w:rsidRPr="003E14AA">
              <w:rPr>
                <w:szCs w:val="20"/>
                <w:lang w:val="x-none" w:eastAsia="x-none"/>
              </w:rPr>
              <w:t>(c)</w:t>
            </w:r>
            <w:r w:rsidRPr="003E14AA">
              <w:rPr>
                <w:szCs w:val="20"/>
                <w:lang w:val="x-none" w:eastAsia="x-none"/>
              </w:rPr>
              <w:tab/>
              <w:t xml:space="preserve">The amount of Ancillary Service Resource Responsibility for Reg-Up, ECRS, RRS and Non-Spin for all Generation Resources, ESRs, and Load Resources represented by the QSE for the 15-minute Settlement Interval. </w:t>
            </w:r>
          </w:p>
        </w:tc>
      </w:tr>
    </w:tbl>
    <w:p w14:paraId="397B98CE" w14:textId="77777777" w:rsidR="003E14AA" w:rsidRPr="003E14AA" w:rsidRDefault="003E14AA" w:rsidP="003E14AA">
      <w:pPr>
        <w:spacing w:before="240" w:after="240"/>
        <w:ind w:left="720" w:hanging="720"/>
        <w:rPr>
          <w:iCs/>
          <w:szCs w:val="20"/>
        </w:rPr>
      </w:pPr>
      <w:r w:rsidRPr="003E14AA">
        <w:rPr>
          <w:iCs/>
        </w:rPr>
        <w:t>(3)</w:t>
      </w:r>
      <w:r w:rsidRPr="003E14AA">
        <w:rPr>
          <w:iCs/>
        </w:rPr>
        <w:tab/>
      </w:r>
      <w:r w:rsidRPr="003E14AA">
        <w:rPr>
          <w:iCs/>
          <w:szCs w:val="20"/>
        </w:rPr>
        <w:t>Resources meeting one or more of the following conditions will be excluded from the amounts calculated pursuant to paragraphs (2)(a) and (b) above:</w:t>
      </w:r>
    </w:p>
    <w:p w14:paraId="55A1FAA4" w14:textId="77777777" w:rsidR="003E14AA" w:rsidRPr="003E14AA" w:rsidRDefault="003E14AA" w:rsidP="003E14AA">
      <w:pPr>
        <w:spacing w:after="240" w:line="240" w:lineRule="exact"/>
        <w:ind w:left="1440" w:hanging="720"/>
        <w:rPr>
          <w:szCs w:val="20"/>
          <w:lang w:val="x-none" w:eastAsia="x-none"/>
        </w:rPr>
      </w:pPr>
      <w:r w:rsidRPr="003E14AA">
        <w:rPr>
          <w:szCs w:val="20"/>
          <w:lang w:val="x-none" w:eastAsia="x-none"/>
        </w:rPr>
        <w:t>(a)</w:t>
      </w:r>
      <w:r w:rsidRPr="003E14AA">
        <w:rPr>
          <w:szCs w:val="20"/>
          <w:lang w:val="x-none" w:eastAsia="x-none"/>
        </w:rPr>
        <w:tab/>
        <w:t>Nuclear Resources;</w:t>
      </w:r>
    </w:p>
    <w:p w14:paraId="42193D52" w14:textId="77777777" w:rsidR="003E14AA" w:rsidRPr="003E14AA" w:rsidRDefault="003E14AA" w:rsidP="003E14AA">
      <w:pPr>
        <w:spacing w:after="240" w:line="240" w:lineRule="exact"/>
        <w:ind w:left="1440" w:hanging="720"/>
        <w:rPr>
          <w:szCs w:val="20"/>
          <w:lang w:val="x-none" w:eastAsia="x-none"/>
        </w:rPr>
      </w:pPr>
      <w:r w:rsidRPr="003E14AA">
        <w:rPr>
          <w:szCs w:val="20"/>
          <w:lang w:val="x-none" w:eastAsia="x-none"/>
        </w:rPr>
        <w:t>(b)</w:t>
      </w:r>
      <w:r w:rsidRPr="003E14AA">
        <w:rPr>
          <w:szCs w:val="20"/>
          <w:lang w:val="x-none" w:eastAsia="x-none"/>
        </w:rPr>
        <w:tab/>
        <w:t xml:space="preserve">Resources with a telemetered ONTEST, STARTUP </w:t>
      </w:r>
      <w:r w:rsidRPr="003E14AA">
        <w:rPr>
          <w:lang w:val="x-none" w:eastAsia="x-none"/>
        </w:rPr>
        <w:t>(except Resources with Non-Spin Ancillary Service Resource Responsibility greater than zero)</w:t>
      </w:r>
      <w:r w:rsidRPr="003E14AA">
        <w:rPr>
          <w:szCs w:val="20"/>
          <w:lang w:val="x-none" w:eastAsia="x-none"/>
        </w:rPr>
        <w:t>, or SHUTDOWN Resource Status excluding Resources telemetering both STARTUP Resource Status and greater than zero Non-Spin Ancillary Service Responsibility; or</w:t>
      </w:r>
    </w:p>
    <w:p w14:paraId="5D52412A" w14:textId="77777777" w:rsidR="003E14AA" w:rsidRPr="003E14AA" w:rsidRDefault="003E14AA" w:rsidP="003E14AA">
      <w:pPr>
        <w:spacing w:after="240" w:line="240" w:lineRule="exact"/>
        <w:ind w:left="1440" w:hanging="720"/>
        <w:rPr>
          <w:lang w:val="x-none" w:eastAsia="x-none"/>
        </w:rPr>
      </w:pPr>
      <w:r w:rsidRPr="003E14AA">
        <w:rPr>
          <w:szCs w:val="20"/>
          <w:lang w:val="x-none" w:eastAsia="x-none"/>
        </w:rPr>
        <w:t>(c)</w:t>
      </w:r>
      <w:r w:rsidRPr="003E14AA">
        <w:rPr>
          <w:szCs w:val="20"/>
          <w:lang w:val="x-none" w:eastAsia="x-none"/>
        </w:rPr>
        <w:tab/>
        <w:t>Resources with a telemetered net real power (in MW) less than 95% of their telemetered Low Sustained Limit (LSL) excluding Resources telemetering both STARTUP Resource Status and greater than zero Non-Spin Ancillary Service Responsibility.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E14AA" w:rsidRPr="003E14AA" w14:paraId="6423255E"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79AC1F3" w14:textId="77777777" w:rsidR="003E14AA" w:rsidRPr="003E14AA" w:rsidRDefault="003E14AA" w:rsidP="003E14AA">
            <w:pPr>
              <w:spacing w:before="120" w:after="240"/>
              <w:rPr>
                <w:b/>
                <w:i/>
                <w:iCs/>
                <w:lang w:val="x-none" w:eastAsia="x-none"/>
              </w:rPr>
            </w:pPr>
            <w:r w:rsidRPr="003E14AA">
              <w:rPr>
                <w:b/>
                <w:i/>
                <w:iCs/>
                <w:lang w:val="x-none" w:eastAsia="x-none"/>
              </w:rPr>
              <w:lastRenderedPageBreak/>
              <w:t>[NPRR987:  Replace paragraph (c) above with the following upon system implementation:]</w:t>
            </w:r>
          </w:p>
          <w:p w14:paraId="470F4B03" w14:textId="77777777" w:rsidR="003E14AA" w:rsidRPr="003E14AA" w:rsidRDefault="003E14AA" w:rsidP="003E14AA">
            <w:pPr>
              <w:spacing w:after="240"/>
              <w:ind w:left="1440" w:hanging="720"/>
            </w:pPr>
            <w:r w:rsidRPr="003E14AA">
              <w:t>(c)</w:t>
            </w:r>
            <w:r w:rsidRPr="003E14AA">
              <w:tab/>
              <w:t xml:space="preserve">Resources with a telemetered net real power (in MW) less than 95% of their telemetered Low Sustained Limit (LSL) excluding the following: </w:t>
            </w:r>
          </w:p>
          <w:p w14:paraId="30BD93B9" w14:textId="77777777" w:rsidR="003E14AA" w:rsidRPr="003E14AA" w:rsidRDefault="003E14AA" w:rsidP="003E14AA">
            <w:pPr>
              <w:spacing w:after="240"/>
              <w:ind w:left="2160" w:hanging="720"/>
            </w:pPr>
            <w:r w:rsidRPr="003E14AA">
              <w:t>(</w:t>
            </w:r>
            <w:proofErr w:type="spellStart"/>
            <w:r w:rsidRPr="003E14AA">
              <w:t>i</w:t>
            </w:r>
            <w:proofErr w:type="spellEnd"/>
            <w:r w:rsidRPr="003E14AA">
              <w:t>)</w:t>
            </w:r>
            <w:r w:rsidRPr="003E14AA">
              <w:tab/>
              <w:t>Resources telemetering both STARTUP Resource Status and greater than zero Non-Spin Ancillary Service Responsibility; or</w:t>
            </w:r>
          </w:p>
          <w:p w14:paraId="73D8EDAE" w14:textId="77777777" w:rsidR="003E14AA" w:rsidRPr="003E14AA" w:rsidRDefault="003E14AA" w:rsidP="003E14AA">
            <w:pPr>
              <w:spacing w:after="240"/>
              <w:ind w:left="2160" w:hanging="720"/>
            </w:pPr>
            <w:r w:rsidRPr="003E14AA">
              <w:t>(ii)</w:t>
            </w:r>
            <w:r w:rsidRPr="003E14AA">
              <w:tab/>
              <w:t>ESRs.</w:t>
            </w:r>
          </w:p>
        </w:tc>
      </w:tr>
    </w:tbl>
    <w:p w14:paraId="335D7C6A" w14:textId="77777777" w:rsidR="003E14AA" w:rsidRPr="003E14AA" w:rsidRDefault="003E14AA" w:rsidP="003E14AA">
      <w:pPr>
        <w:spacing w:before="240" w:after="240"/>
        <w:ind w:left="720" w:hanging="720"/>
        <w:rPr>
          <w:ins w:id="892" w:author="ERCOT 120621" w:date="2021-12-02T11:40:00Z"/>
          <w:iCs/>
          <w:szCs w:val="20"/>
        </w:rPr>
      </w:pPr>
      <w:r w:rsidRPr="003E14AA">
        <w:rPr>
          <w:iCs/>
          <w:szCs w:val="20"/>
        </w:rPr>
        <w:t>(4)</w:t>
      </w:r>
      <w:r w:rsidRPr="003E14AA">
        <w:rPr>
          <w:iCs/>
          <w:szCs w:val="20"/>
        </w:rPr>
        <w:tab/>
        <w:t>Reliability Must-Run (RMR) Units and Reliability Unit Commitment (RUC) Resources On-Line during the hour due to an ERCOT instruction</w:t>
      </w:r>
      <w:ins w:id="893" w:author="ERCOT 120621" w:date="2021-12-02T11:42:00Z">
        <w:r w:rsidRPr="003E14AA">
          <w:rPr>
            <w:iCs/>
            <w:szCs w:val="20"/>
          </w:rPr>
          <w:t xml:space="preserve"> will be excluded from the amounts calculated for the 15-minute Settlement Interval pursuant to paragraphs (2)(a), (b), and (c) above</w:t>
        </w:r>
      </w:ins>
      <w:del w:id="894" w:author="IMM 111921" w:date="2021-11-15T16:26:00Z">
        <w:r w:rsidRPr="003E14AA">
          <w:rPr>
            <w:iCs/>
            <w:szCs w:val="20"/>
          </w:rPr>
          <w:delText>, except for any RUC Resource committed by a RUC Dispatch Instruction where that Resource’s QSE subsequently opted out of RUC Settlement pursuant to paragraph (12) of Section 5.5.2, Reliability Unit Commitment (RUC) Process</w:delText>
        </w:r>
      </w:del>
      <w:r w:rsidRPr="003E14AA">
        <w:rPr>
          <w:iCs/>
          <w:szCs w:val="20"/>
        </w:rPr>
        <w:t xml:space="preserve">, </w:t>
      </w:r>
      <w:ins w:id="895" w:author="ERCOT 120621" w:date="2021-11-29T15:17:00Z">
        <w:r w:rsidRPr="003E14AA">
          <w:rPr>
            <w:iCs/>
            <w:szCs w:val="20"/>
          </w:rPr>
          <w:t>except for</w:t>
        </w:r>
        <w:del w:id="896" w:author="ERCOT 120621" w:date="2021-12-02T12:13:00Z">
          <w:r w:rsidRPr="003E14AA">
            <w:rPr>
              <w:iCs/>
              <w:szCs w:val="20"/>
            </w:rPr>
            <w:delText xml:space="preserve"> </w:delText>
          </w:r>
        </w:del>
      </w:ins>
      <w:ins w:id="897" w:author="ERCOT 120621" w:date="2021-12-02T12:13:00Z">
        <w:r w:rsidRPr="003E14AA">
          <w:rPr>
            <w:iCs/>
            <w:szCs w:val="20"/>
          </w:rPr>
          <w:t>:</w:t>
        </w:r>
      </w:ins>
    </w:p>
    <w:p w14:paraId="247AAC40" w14:textId="77777777" w:rsidR="003E14AA" w:rsidRPr="003E14AA" w:rsidRDefault="003E14AA">
      <w:pPr>
        <w:spacing w:after="240" w:line="240" w:lineRule="exact"/>
        <w:ind w:left="1440" w:hanging="720"/>
        <w:rPr>
          <w:ins w:id="898" w:author="ERCOT 120621" w:date="2021-12-02T11:40:00Z"/>
          <w:szCs w:val="20"/>
          <w:lang w:val="x-none" w:eastAsia="x-none"/>
        </w:rPr>
        <w:pPrChange w:id="899" w:author="ERCOT 120621" w:date="2021-12-02T12:42:00Z">
          <w:pPr>
            <w:spacing w:before="240" w:after="240"/>
            <w:ind w:left="720" w:firstLine="720"/>
          </w:pPr>
        </w:pPrChange>
      </w:pPr>
      <w:ins w:id="900" w:author="ERCOT 120621" w:date="2021-12-02T11:41:00Z">
        <w:r w:rsidRPr="003E14AA">
          <w:rPr>
            <w:szCs w:val="20"/>
            <w:lang w:val="x-none" w:eastAsia="x-none"/>
          </w:rPr>
          <w:t>(a)</w:t>
        </w:r>
      </w:ins>
      <w:ins w:id="901" w:author="ERCOT 120621" w:date="2021-12-02T12:42:00Z">
        <w:r w:rsidRPr="003E14AA">
          <w:rPr>
            <w:szCs w:val="20"/>
            <w:lang w:val="x-none" w:eastAsia="x-none"/>
          </w:rPr>
          <w:tab/>
        </w:r>
      </w:ins>
      <w:del w:id="902" w:author="ERCOT 120621" w:date="2021-12-02T12:42:00Z">
        <w:r w:rsidRPr="003E14AA">
          <w:rPr>
            <w:szCs w:val="20"/>
            <w:lang w:val="x-none" w:eastAsia="x-none"/>
          </w:rPr>
          <w:delText>t</w:delText>
        </w:r>
      </w:del>
      <w:ins w:id="903" w:author="ERCOT 120621" w:date="2021-12-02T12:42:00Z">
        <w:r w:rsidRPr="003E14AA">
          <w:rPr>
            <w:szCs w:val="20"/>
            <w:lang w:eastAsia="x-none"/>
          </w:rPr>
          <w:t>T</w:t>
        </w:r>
      </w:ins>
      <w:r w:rsidRPr="003E14AA">
        <w:rPr>
          <w:szCs w:val="20"/>
          <w:lang w:val="x-none" w:eastAsia="x-none"/>
        </w:rPr>
        <w:t>hose RUC Resources that had a Three-Part Supply Offer cleared in the DAM for the hour</w:t>
      </w:r>
      <w:ins w:id="904" w:author="ERCOT 120621" w:date="2021-12-02T11:41:00Z">
        <w:r w:rsidRPr="003E14AA">
          <w:rPr>
            <w:szCs w:val="20"/>
            <w:lang w:val="x-none" w:eastAsia="x-none"/>
          </w:rPr>
          <w:t>;</w:t>
        </w:r>
      </w:ins>
      <w:del w:id="905" w:author="ERCOT 120621" w:date="2021-12-02T11:41:00Z">
        <w:r w:rsidRPr="003E14AA">
          <w:rPr>
            <w:szCs w:val="20"/>
            <w:lang w:val="x-none" w:eastAsia="x-none"/>
          </w:rPr>
          <w:delText xml:space="preserve">, </w:delText>
        </w:r>
      </w:del>
    </w:p>
    <w:p w14:paraId="112EE081" w14:textId="77777777" w:rsidR="003E14AA" w:rsidRPr="003E14AA" w:rsidRDefault="003E14AA">
      <w:pPr>
        <w:spacing w:after="240" w:line="240" w:lineRule="exact"/>
        <w:ind w:left="1440" w:hanging="720"/>
        <w:rPr>
          <w:ins w:id="906" w:author="ERCOT 120621" w:date="2021-12-02T11:40:00Z"/>
          <w:szCs w:val="20"/>
          <w:lang w:val="x-none" w:eastAsia="x-none"/>
        </w:rPr>
        <w:pPrChange w:id="907" w:author="ERCOT 120621" w:date="2021-12-02T12:43:00Z">
          <w:pPr>
            <w:spacing w:before="240" w:after="240"/>
            <w:ind w:left="720" w:firstLine="720"/>
          </w:pPr>
        </w:pPrChange>
      </w:pPr>
      <w:ins w:id="908" w:author="ERCOT 120621" w:date="2021-12-02T11:41:00Z">
        <w:r w:rsidRPr="003E14AA">
          <w:rPr>
            <w:szCs w:val="20"/>
            <w:lang w:val="x-none" w:eastAsia="x-none"/>
          </w:rPr>
          <w:t>(b)</w:t>
        </w:r>
      </w:ins>
      <w:ins w:id="909" w:author="ERCOT 120621" w:date="2021-12-02T12:43:00Z">
        <w:r w:rsidRPr="003E14AA">
          <w:rPr>
            <w:szCs w:val="20"/>
            <w:lang w:val="x-none" w:eastAsia="x-none"/>
          </w:rPr>
          <w:tab/>
        </w:r>
      </w:ins>
      <w:del w:id="910" w:author="ERCOT 120621" w:date="2021-12-02T11:41:00Z">
        <w:r w:rsidRPr="003E14AA">
          <w:rPr>
            <w:szCs w:val="20"/>
            <w:lang w:val="x-none" w:eastAsia="x-none"/>
          </w:rPr>
          <w:delText xml:space="preserve">or </w:delText>
        </w:r>
      </w:del>
      <w:del w:id="911" w:author="ERCOT 120621" w:date="2021-12-02T12:43:00Z">
        <w:r w:rsidRPr="003E14AA">
          <w:rPr>
            <w:szCs w:val="20"/>
            <w:lang w:val="x-none" w:eastAsia="x-none"/>
          </w:rPr>
          <w:delText>a</w:delText>
        </w:r>
      </w:del>
      <w:ins w:id="912" w:author="ERCOT 120621" w:date="2021-12-02T12:43:00Z">
        <w:r w:rsidRPr="003E14AA">
          <w:rPr>
            <w:szCs w:val="20"/>
            <w:lang w:eastAsia="x-none"/>
          </w:rPr>
          <w:t>A</w:t>
        </w:r>
      </w:ins>
      <w:r w:rsidRPr="003E14AA">
        <w:rPr>
          <w:szCs w:val="20"/>
          <w:lang w:val="x-none" w:eastAsia="x-none"/>
        </w:rPr>
        <w:t xml:space="preserve"> Switchable Generation Resource (SWGR) released by a non-ERCOT Control Area Operator (CAO) to operate in the ERCOT Control Area due to an ERCOT RUC instruction for an actual or anticipated Energy Emergency Alert (EEA) condition</w:t>
      </w:r>
      <w:ins w:id="913" w:author="ERCOT 120621" w:date="2021-12-02T11:42:00Z">
        <w:r w:rsidRPr="003E14AA">
          <w:rPr>
            <w:szCs w:val="20"/>
            <w:lang w:val="x-none" w:eastAsia="x-none"/>
          </w:rPr>
          <w:t>;</w:t>
        </w:r>
      </w:ins>
      <w:del w:id="914" w:author="ERCOT 120621" w:date="2021-12-02T11:42:00Z">
        <w:r w:rsidRPr="003E14AA">
          <w:rPr>
            <w:szCs w:val="20"/>
            <w:lang w:val="x-none" w:eastAsia="x-none"/>
          </w:rPr>
          <w:delText>,</w:delText>
        </w:r>
      </w:del>
      <w:ins w:id="915" w:author="ERCOT 120621" w:date="2021-12-02T11:42:00Z">
        <w:r w:rsidRPr="003E14AA">
          <w:rPr>
            <w:szCs w:val="20"/>
            <w:lang w:val="x-none" w:eastAsia="x-none"/>
          </w:rPr>
          <w:t xml:space="preserve"> </w:t>
        </w:r>
      </w:ins>
      <w:ins w:id="916" w:author="ERCOT 120621" w:date="2021-12-02T12:13:00Z">
        <w:del w:id="917" w:author="Joint Commenters 032522" w:date="2022-03-22T20:48:00Z">
          <w:r w:rsidRPr="003E14AA" w:rsidDel="00B53ED7">
            <w:rPr>
              <w:szCs w:val="20"/>
              <w:lang w:val="x-none" w:eastAsia="x-none"/>
            </w:rPr>
            <w:delText>or</w:delText>
          </w:r>
        </w:del>
      </w:ins>
      <w:del w:id="918" w:author="Joint Commenters 032522" w:date="2022-03-22T20:48:00Z">
        <w:r w:rsidRPr="003E14AA" w:rsidDel="00B53ED7">
          <w:rPr>
            <w:szCs w:val="20"/>
            <w:lang w:val="x-none" w:eastAsia="x-none"/>
          </w:rPr>
          <w:delText xml:space="preserve"> </w:delText>
        </w:r>
      </w:del>
    </w:p>
    <w:p w14:paraId="4E6772C1" w14:textId="77777777" w:rsidR="003E14AA" w:rsidRPr="003E14AA" w:rsidRDefault="003E14AA" w:rsidP="003E14AA">
      <w:pPr>
        <w:spacing w:after="240" w:line="240" w:lineRule="exact"/>
        <w:ind w:left="1440" w:hanging="720"/>
        <w:rPr>
          <w:ins w:id="919" w:author="Joint Commenters 032522" w:date="2022-03-22T20:47:00Z"/>
          <w:szCs w:val="20"/>
          <w:lang w:eastAsia="x-none"/>
        </w:rPr>
      </w:pPr>
      <w:ins w:id="920" w:author="ERCOT 120621" w:date="2021-12-02T11:42:00Z">
        <w:r w:rsidRPr="003E14AA">
          <w:rPr>
            <w:szCs w:val="20"/>
            <w:lang w:val="x-none" w:eastAsia="x-none"/>
          </w:rPr>
          <w:t>(c)</w:t>
        </w:r>
      </w:ins>
      <w:ins w:id="921" w:author="ERCOT 120621" w:date="2021-12-02T12:43:00Z">
        <w:r w:rsidRPr="003E14AA">
          <w:rPr>
            <w:szCs w:val="20"/>
            <w:lang w:val="x-none" w:eastAsia="x-none"/>
          </w:rPr>
          <w:tab/>
        </w:r>
      </w:ins>
      <w:del w:id="922" w:author="ERCOT 120621" w:date="2021-12-02T11:42:00Z">
        <w:r w:rsidRPr="003E14AA">
          <w:rPr>
            <w:szCs w:val="20"/>
            <w:lang w:val="x-none" w:eastAsia="x-none"/>
          </w:rPr>
          <w:delText xml:space="preserve">and </w:delText>
        </w:r>
      </w:del>
      <w:del w:id="923" w:author="ERCOT 120621" w:date="2021-12-02T12:43:00Z">
        <w:r w:rsidRPr="003E14AA">
          <w:rPr>
            <w:szCs w:val="20"/>
            <w:lang w:val="x-none" w:eastAsia="x-none"/>
          </w:rPr>
          <w:delText>a</w:delText>
        </w:r>
      </w:del>
      <w:ins w:id="924" w:author="ERCOT 120621" w:date="2021-12-02T12:43:00Z">
        <w:r w:rsidRPr="003E14AA">
          <w:rPr>
            <w:szCs w:val="20"/>
            <w:lang w:eastAsia="x-none"/>
          </w:rPr>
          <w:t>A</w:t>
        </w:r>
      </w:ins>
      <w:proofErr w:type="spellStart"/>
      <w:r w:rsidRPr="003E14AA">
        <w:rPr>
          <w:szCs w:val="20"/>
          <w:lang w:val="x-none" w:eastAsia="x-none"/>
        </w:rPr>
        <w:t>ny</w:t>
      </w:r>
      <w:proofErr w:type="spellEnd"/>
      <w:r w:rsidRPr="003E14AA">
        <w:rPr>
          <w:szCs w:val="20"/>
          <w:lang w:val="x-none" w:eastAsia="x-none"/>
        </w:rPr>
        <w:t xml:space="preserve"> Combined Cycle Generation Resource that was RUC-committed from one On-Line configuration to a different configuration with additional capacity, as described in paragraph (3) of Section 5.5.2</w:t>
      </w:r>
      <w:ins w:id="925" w:author="Joint Commenters 032522" w:date="2022-03-22T20:47:00Z">
        <w:r w:rsidRPr="003E14AA">
          <w:rPr>
            <w:szCs w:val="20"/>
            <w:lang w:val="x-none" w:eastAsia="x-none"/>
          </w:rPr>
          <w:t>, Reliability Unit Commitment (RUC) Process</w:t>
        </w:r>
      </w:ins>
      <w:ins w:id="926" w:author="Joint Commenters 032522" w:date="2022-03-22T20:48:00Z">
        <w:r w:rsidRPr="003E14AA">
          <w:rPr>
            <w:szCs w:val="20"/>
            <w:lang w:eastAsia="x-none"/>
          </w:rPr>
          <w:t>;</w:t>
        </w:r>
      </w:ins>
      <w:ins w:id="927" w:author="ERCOT 120621" w:date="2021-12-02T12:43:00Z">
        <w:del w:id="928" w:author="Joint Commenters 032522" w:date="2022-03-22T20:48:00Z">
          <w:r w:rsidRPr="003E14AA" w:rsidDel="00B53ED7">
            <w:rPr>
              <w:szCs w:val="20"/>
              <w:lang w:eastAsia="x-none"/>
            </w:rPr>
            <w:delText>.</w:delText>
          </w:r>
        </w:del>
      </w:ins>
      <w:del w:id="929" w:author="ERCOT 120621" w:date="2021-12-02T12:43:00Z">
        <w:r w:rsidRPr="003E14AA">
          <w:rPr>
            <w:szCs w:val="20"/>
            <w:lang w:val="x-none" w:eastAsia="x-none"/>
          </w:rPr>
          <w:delText xml:space="preserve">, </w:delText>
        </w:r>
      </w:del>
      <w:del w:id="930" w:author="ERCOT 120621" w:date="2021-12-02T11:42:00Z">
        <w:r w:rsidRPr="003E14AA">
          <w:rPr>
            <w:szCs w:val="20"/>
            <w:lang w:val="x-none" w:eastAsia="x-none"/>
          </w:rPr>
          <w:delText>will be excluded from the amounts calculated for the 15-minute Settlement Interval pursuant to paragraphs (2)(a), (b), and (c) above.</w:delText>
        </w:r>
      </w:del>
      <w:ins w:id="931" w:author="Joint Commenters 032522" w:date="2022-03-22T20:48:00Z">
        <w:r w:rsidRPr="003E14AA">
          <w:rPr>
            <w:szCs w:val="20"/>
            <w:lang w:eastAsia="x-none"/>
          </w:rPr>
          <w:t xml:space="preserve"> or</w:t>
        </w:r>
      </w:ins>
    </w:p>
    <w:p w14:paraId="71AA314C" w14:textId="77777777" w:rsidR="003E14AA" w:rsidRPr="003E14AA" w:rsidRDefault="003E14AA" w:rsidP="003E14AA">
      <w:pPr>
        <w:spacing w:after="240" w:line="240" w:lineRule="exact"/>
        <w:ind w:left="1440" w:hanging="720"/>
        <w:rPr>
          <w:ins w:id="932" w:author="Joint Commenters 032522" w:date="2022-03-22T20:47:00Z"/>
          <w:szCs w:val="20"/>
          <w:lang w:eastAsia="x-none"/>
        </w:rPr>
      </w:pPr>
      <w:ins w:id="933" w:author="Joint Commenters 032522" w:date="2022-03-22T20:47:00Z">
        <w:r w:rsidRPr="003E14AA">
          <w:rPr>
            <w:szCs w:val="20"/>
            <w:lang w:eastAsia="x-none"/>
          </w:rPr>
          <w:t>(d)</w:t>
        </w:r>
        <w:r w:rsidRPr="003E14AA">
          <w:rPr>
            <w:szCs w:val="20"/>
            <w:lang w:eastAsia="x-none"/>
          </w:rPr>
          <w:tab/>
        </w:r>
        <w:r w:rsidRPr="003E14AA">
          <w:rPr>
            <w:szCs w:val="20"/>
            <w:lang w:val="x-none" w:eastAsia="x-none"/>
          </w:rPr>
          <w:t>Any RUC Resource committed by a RUC Dispatch Instruction where that Resource’s QSE subsequently opted out of RUC Settlement pursuant to paragraph (14) of Section 5.5.2.</w:t>
        </w:r>
      </w:ins>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E14AA" w:rsidRPr="003E14AA" w14:paraId="06CC910B"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93232FC" w14:textId="77777777" w:rsidR="003E14AA" w:rsidRPr="003E14AA" w:rsidRDefault="003E14AA" w:rsidP="003E14AA">
            <w:pPr>
              <w:spacing w:before="120" w:after="240"/>
              <w:rPr>
                <w:b/>
                <w:i/>
                <w:iCs/>
                <w:lang w:val="x-none" w:eastAsia="x-none"/>
              </w:rPr>
            </w:pPr>
            <w:r w:rsidRPr="003E14AA">
              <w:rPr>
                <w:b/>
                <w:i/>
                <w:iCs/>
                <w:lang w:val="x-none" w:eastAsia="x-none"/>
              </w:rPr>
              <w:t>[NPRR885:  Replace paragraph (4) above with the following upon system implementation:]</w:t>
            </w:r>
          </w:p>
          <w:p w14:paraId="05DAC97D" w14:textId="77777777" w:rsidR="003E14AA" w:rsidRPr="003E14AA" w:rsidRDefault="003E14AA" w:rsidP="003E14AA">
            <w:pPr>
              <w:spacing w:after="240"/>
              <w:ind w:left="720" w:hanging="720"/>
              <w:rPr>
                <w:ins w:id="934" w:author="ERCOT 120621" w:date="2021-12-02T12:12:00Z"/>
                <w:iCs/>
                <w:szCs w:val="20"/>
              </w:rPr>
            </w:pPr>
            <w:r w:rsidRPr="003E14AA">
              <w:rPr>
                <w:iCs/>
                <w:szCs w:val="20"/>
              </w:rPr>
              <w:t>(4)</w:t>
            </w:r>
            <w:r w:rsidRPr="003E14AA">
              <w:rPr>
                <w:iCs/>
                <w:szCs w:val="20"/>
              </w:rPr>
              <w:tab/>
              <w:t>Reliability Must-Run (RMR) Units, and Must-Run Alternatives (MRAs), and Reliability Unit Commitment (RUC) Resources On-Line during the hour due to an ERCOT instruction</w:t>
            </w:r>
            <w:del w:id="935" w:author="IMM 111921" w:date="2021-11-15T16:26:00Z">
              <w:r w:rsidRPr="003E14AA">
                <w:rPr>
                  <w:iCs/>
                  <w:szCs w:val="20"/>
                </w:rPr>
                <w:delText>, except for any RUC Resource committed by a RUC Dispatch Instruction where that Resource’s QSE subsequently opted out of RUC Settlement pursuant to paragraph (12) of Section 5.5.2, Reliability Unit Commitment (RUC) Process</w:delText>
              </w:r>
            </w:del>
            <w:r w:rsidRPr="003E14AA">
              <w:rPr>
                <w:iCs/>
                <w:szCs w:val="20"/>
              </w:rPr>
              <w:t xml:space="preserve">, </w:t>
            </w:r>
            <w:ins w:id="936" w:author="ERCOT 120621" w:date="2021-12-02T12:11:00Z">
              <w:r w:rsidRPr="003E14AA">
                <w:rPr>
                  <w:iCs/>
                  <w:szCs w:val="20"/>
                </w:rPr>
                <w:t xml:space="preserve">will be excluded from the amounts calculated for the 15-minute Settlement Interval pursuant to paragraphs (2)(a), (b), and (c) above </w:t>
              </w:r>
            </w:ins>
            <w:ins w:id="937" w:author="ERCOT 120621" w:date="2021-12-02T08:40:00Z">
              <w:r w:rsidRPr="003E14AA">
                <w:rPr>
                  <w:iCs/>
                  <w:szCs w:val="20"/>
                </w:rPr>
                <w:t>except</w:t>
              </w:r>
            </w:ins>
            <w:ins w:id="938" w:author="ERCOT 120621" w:date="2021-12-02T08:43:00Z">
              <w:r w:rsidRPr="003E14AA">
                <w:rPr>
                  <w:iCs/>
                  <w:szCs w:val="20"/>
                </w:rPr>
                <w:t xml:space="preserve"> for</w:t>
              </w:r>
            </w:ins>
            <w:ins w:id="939" w:author="ERCOT 120621" w:date="2021-12-02T12:13:00Z">
              <w:r w:rsidRPr="003E14AA">
                <w:rPr>
                  <w:iCs/>
                  <w:szCs w:val="20"/>
                </w:rPr>
                <w:t>:</w:t>
              </w:r>
            </w:ins>
          </w:p>
          <w:p w14:paraId="35706F04" w14:textId="77777777" w:rsidR="003E14AA" w:rsidRPr="003E14AA" w:rsidRDefault="003E14AA">
            <w:pPr>
              <w:spacing w:after="240" w:line="240" w:lineRule="exact"/>
              <w:ind w:left="1440" w:hanging="720"/>
              <w:rPr>
                <w:ins w:id="940" w:author="ERCOT 120621" w:date="2021-12-02T12:12:00Z"/>
                <w:szCs w:val="20"/>
                <w:lang w:val="x-none" w:eastAsia="x-none"/>
              </w:rPr>
              <w:pPrChange w:id="941" w:author="ERCOT 120621" w:date="2021-12-02T12:44:00Z">
                <w:pPr>
                  <w:ind w:left="2160"/>
                </w:pPr>
              </w:pPrChange>
            </w:pPr>
            <w:ins w:id="942" w:author="ERCOT 120621" w:date="2021-12-02T12:12:00Z">
              <w:r w:rsidRPr="003E14AA">
                <w:rPr>
                  <w:szCs w:val="20"/>
                  <w:lang w:val="x-none" w:eastAsia="x-none"/>
                </w:rPr>
                <w:lastRenderedPageBreak/>
                <w:t>(a)</w:t>
              </w:r>
            </w:ins>
            <w:ins w:id="943" w:author="ERCOT 120621" w:date="2021-12-02T12:44:00Z">
              <w:r w:rsidRPr="003E14AA">
                <w:rPr>
                  <w:szCs w:val="20"/>
                  <w:lang w:val="x-none" w:eastAsia="x-none"/>
                </w:rPr>
                <w:tab/>
              </w:r>
            </w:ins>
            <w:del w:id="944" w:author="ERCOT 120621" w:date="2021-12-02T12:44:00Z">
              <w:r w:rsidRPr="003E14AA">
                <w:rPr>
                  <w:szCs w:val="20"/>
                  <w:lang w:val="x-none" w:eastAsia="x-none"/>
                </w:rPr>
                <w:delText>t</w:delText>
              </w:r>
            </w:del>
            <w:ins w:id="945" w:author="ERCOT 120621" w:date="2021-12-02T12:44:00Z">
              <w:r w:rsidRPr="003E14AA">
                <w:rPr>
                  <w:szCs w:val="20"/>
                  <w:lang w:eastAsia="x-none"/>
                </w:rPr>
                <w:t>T</w:t>
              </w:r>
            </w:ins>
            <w:r w:rsidRPr="003E14AA">
              <w:rPr>
                <w:szCs w:val="20"/>
                <w:lang w:val="x-none" w:eastAsia="x-none"/>
              </w:rPr>
              <w:t>hose RUC Resources that had a Three-Part Supply Offer cleared in the DAM for the hour</w:t>
            </w:r>
            <w:ins w:id="946" w:author="ERCOT 120621" w:date="2021-12-02T12:45:00Z">
              <w:r w:rsidRPr="003E14AA">
                <w:rPr>
                  <w:szCs w:val="20"/>
                  <w:lang w:eastAsia="x-none"/>
                </w:rPr>
                <w:t>;</w:t>
              </w:r>
            </w:ins>
            <w:del w:id="947" w:author="ERCOT 120621" w:date="2021-12-02T12:45:00Z">
              <w:r w:rsidRPr="003E14AA">
                <w:rPr>
                  <w:szCs w:val="20"/>
                  <w:lang w:val="x-none" w:eastAsia="x-none"/>
                </w:rPr>
                <w:delText>, or</w:delText>
              </w:r>
            </w:del>
            <w:r w:rsidRPr="003E14AA">
              <w:rPr>
                <w:szCs w:val="20"/>
                <w:lang w:val="x-none" w:eastAsia="x-none"/>
              </w:rPr>
              <w:t xml:space="preserve"> </w:t>
            </w:r>
          </w:p>
          <w:p w14:paraId="355FC58B" w14:textId="77777777" w:rsidR="003E14AA" w:rsidRPr="003E14AA" w:rsidRDefault="003E14AA">
            <w:pPr>
              <w:spacing w:after="240" w:line="240" w:lineRule="exact"/>
              <w:ind w:left="1440" w:hanging="720"/>
              <w:rPr>
                <w:ins w:id="948" w:author="ERCOT 120621" w:date="2021-12-02T12:12:00Z"/>
                <w:szCs w:val="20"/>
                <w:lang w:val="x-none" w:eastAsia="x-none"/>
              </w:rPr>
              <w:pPrChange w:id="949" w:author="ERCOT 120621" w:date="2021-12-02T12:45:00Z">
                <w:pPr>
                  <w:ind w:left="2160"/>
                </w:pPr>
              </w:pPrChange>
            </w:pPr>
            <w:ins w:id="950" w:author="ERCOT 120621" w:date="2021-12-02T12:12:00Z">
              <w:r w:rsidRPr="003E14AA">
                <w:rPr>
                  <w:szCs w:val="20"/>
                  <w:lang w:val="x-none" w:eastAsia="x-none"/>
                </w:rPr>
                <w:t>(b)</w:t>
              </w:r>
            </w:ins>
            <w:ins w:id="951" w:author="ERCOT 120621" w:date="2021-12-02T12:45:00Z">
              <w:r w:rsidRPr="003E14AA">
                <w:rPr>
                  <w:szCs w:val="20"/>
                  <w:lang w:val="x-none" w:eastAsia="x-none"/>
                </w:rPr>
                <w:tab/>
              </w:r>
            </w:ins>
            <w:del w:id="952" w:author="ERCOT 120621" w:date="2021-12-02T12:45:00Z">
              <w:r w:rsidRPr="003E14AA">
                <w:rPr>
                  <w:szCs w:val="20"/>
                  <w:lang w:val="x-none" w:eastAsia="x-none"/>
                </w:rPr>
                <w:delText>a</w:delText>
              </w:r>
            </w:del>
            <w:ins w:id="953" w:author="ERCOT 120621" w:date="2021-12-02T12:45:00Z">
              <w:r w:rsidRPr="003E14AA">
                <w:rPr>
                  <w:szCs w:val="20"/>
                  <w:lang w:eastAsia="x-none"/>
                </w:rPr>
                <w:t>A</w:t>
              </w:r>
            </w:ins>
            <w:r w:rsidRPr="003E14AA">
              <w:rPr>
                <w:szCs w:val="20"/>
                <w:lang w:val="x-none" w:eastAsia="x-none"/>
              </w:rPr>
              <w:t xml:space="preserve"> Switchable Generation Resource (SWGR) released by a non-ERCOT Control Area Operator (CAO) to operate in the ERCOT Control Area due to an ERCOT RUC instruction for an actual or anticipated Energy Emergency Alert (EEA) condition</w:t>
            </w:r>
            <w:ins w:id="954" w:author="ERCOT 120621" w:date="2021-12-02T12:12:00Z">
              <w:r w:rsidRPr="003E14AA">
                <w:rPr>
                  <w:szCs w:val="20"/>
                  <w:lang w:val="x-none" w:eastAsia="x-none"/>
                </w:rPr>
                <w:t>:</w:t>
              </w:r>
            </w:ins>
            <w:del w:id="955" w:author="ERCOT 120621" w:date="2021-12-02T12:12:00Z">
              <w:r w:rsidRPr="003E14AA">
                <w:rPr>
                  <w:szCs w:val="20"/>
                  <w:lang w:val="x-none" w:eastAsia="x-none"/>
                </w:rPr>
                <w:delText>,</w:delText>
              </w:r>
            </w:del>
            <w:r w:rsidRPr="003E14AA">
              <w:rPr>
                <w:szCs w:val="20"/>
                <w:lang w:val="x-none" w:eastAsia="x-none"/>
              </w:rPr>
              <w:t xml:space="preserve"> </w:t>
            </w:r>
            <w:ins w:id="956" w:author="ERCOT 120621" w:date="2021-12-02T12:13:00Z">
              <w:del w:id="957" w:author="Joint Commenters 032522" w:date="2022-03-22T20:48:00Z">
                <w:r w:rsidRPr="003E14AA" w:rsidDel="00B53ED7">
                  <w:rPr>
                    <w:szCs w:val="20"/>
                    <w:lang w:val="x-none" w:eastAsia="x-none"/>
                  </w:rPr>
                  <w:delText>or</w:delText>
                </w:r>
              </w:del>
            </w:ins>
            <w:del w:id="958" w:author="ERCOT 120621" w:date="2021-12-02T12:13:00Z">
              <w:r w:rsidRPr="003E14AA">
                <w:rPr>
                  <w:szCs w:val="20"/>
                  <w:lang w:val="x-none" w:eastAsia="x-none"/>
                </w:rPr>
                <w:delText xml:space="preserve">and </w:delText>
              </w:r>
            </w:del>
          </w:p>
          <w:p w14:paraId="362A3E36" w14:textId="77777777" w:rsidR="003E14AA" w:rsidRPr="003E14AA" w:rsidRDefault="003E14AA" w:rsidP="003E14AA">
            <w:pPr>
              <w:spacing w:after="240" w:line="240" w:lineRule="exact"/>
              <w:ind w:left="1440" w:hanging="720"/>
              <w:rPr>
                <w:ins w:id="959" w:author="Joint Commenters 032522" w:date="2022-03-22T20:48:00Z"/>
                <w:szCs w:val="20"/>
                <w:lang w:eastAsia="x-none"/>
                <w:rPrChange w:id="960" w:author="Joint Commenters 032522" w:date="2022-03-22T20:48:00Z">
                  <w:rPr>
                    <w:ins w:id="961" w:author="Joint Commenters 032522" w:date="2022-03-22T20:48:00Z"/>
                    <w:szCs w:val="20"/>
                    <w:lang w:val="x-none" w:eastAsia="x-none"/>
                  </w:rPr>
                </w:rPrChange>
              </w:rPr>
            </w:pPr>
            <w:ins w:id="962" w:author="ERCOT 120621" w:date="2021-12-02T12:12:00Z">
              <w:r w:rsidRPr="003E14AA">
                <w:rPr>
                  <w:szCs w:val="20"/>
                  <w:lang w:val="x-none" w:eastAsia="x-none"/>
                </w:rPr>
                <w:t>(c)</w:t>
              </w:r>
            </w:ins>
            <w:ins w:id="963" w:author="ERCOT 120621" w:date="2021-12-02T12:45:00Z">
              <w:r w:rsidRPr="003E14AA">
                <w:rPr>
                  <w:szCs w:val="20"/>
                  <w:lang w:val="x-none" w:eastAsia="x-none"/>
                </w:rPr>
                <w:t xml:space="preserve"> </w:t>
              </w:r>
              <w:r w:rsidRPr="003E14AA">
                <w:rPr>
                  <w:szCs w:val="20"/>
                  <w:lang w:val="x-none" w:eastAsia="x-none"/>
                </w:rPr>
                <w:tab/>
              </w:r>
            </w:ins>
            <w:del w:id="964" w:author="ERCOT 120621" w:date="2021-12-02T12:45:00Z">
              <w:r w:rsidRPr="003E14AA">
                <w:rPr>
                  <w:szCs w:val="20"/>
                  <w:lang w:val="x-none" w:eastAsia="x-none"/>
                </w:rPr>
                <w:delText>a</w:delText>
              </w:r>
            </w:del>
            <w:ins w:id="965" w:author="ERCOT 120621" w:date="2021-12-02T12:45:00Z">
              <w:r w:rsidRPr="003E14AA">
                <w:rPr>
                  <w:szCs w:val="20"/>
                  <w:lang w:eastAsia="x-none"/>
                </w:rPr>
                <w:t>A</w:t>
              </w:r>
            </w:ins>
            <w:proofErr w:type="spellStart"/>
            <w:r w:rsidRPr="003E14AA">
              <w:rPr>
                <w:szCs w:val="20"/>
                <w:lang w:val="x-none" w:eastAsia="x-none"/>
              </w:rPr>
              <w:t>ny</w:t>
            </w:r>
            <w:proofErr w:type="spellEnd"/>
            <w:r w:rsidRPr="003E14AA">
              <w:rPr>
                <w:szCs w:val="20"/>
                <w:lang w:val="x-none" w:eastAsia="x-none"/>
              </w:rPr>
              <w:t xml:space="preserve"> Combined Cycle Generation Resource that was RUC-committed from one On-Line configuration to a different configuration with additional capacity, as described in paragraph (3) of Section 5.5.2</w:t>
            </w:r>
            <w:ins w:id="966" w:author="Joint Commenters 032522" w:date="2022-03-22T20:48:00Z">
              <w:r w:rsidRPr="003E14AA">
                <w:rPr>
                  <w:szCs w:val="20"/>
                  <w:lang w:eastAsia="x-none"/>
                </w:rPr>
                <w:t>, Reliability Unit Commitment (RUC) Process</w:t>
              </w:r>
            </w:ins>
            <w:del w:id="967" w:author="ERCOT 120621" w:date="2021-12-02T12:46:00Z">
              <w:r w:rsidRPr="003E14AA">
                <w:rPr>
                  <w:szCs w:val="20"/>
                  <w:lang w:val="x-none" w:eastAsia="x-none"/>
                </w:rPr>
                <w:delText>,</w:delText>
              </w:r>
            </w:del>
            <w:del w:id="968" w:author="ERCOT 120621" w:date="2021-12-02T12:11:00Z">
              <w:r w:rsidRPr="003E14AA">
                <w:rPr>
                  <w:szCs w:val="20"/>
                  <w:lang w:val="x-none" w:eastAsia="x-none"/>
                </w:rPr>
                <w:delText xml:space="preserve"> will be excluded from the amounts calculated for the 15-minute Settlement Interval pursuant to paragraphs (2)(a), (b), and (c) above</w:delText>
              </w:r>
            </w:del>
            <w:ins w:id="969" w:author="Joint Commenters 032522" w:date="2022-03-22T20:48:00Z">
              <w:r w:rsidRPr="003E14AA">
                <w:rPr>
                  <w:szCs w:val="20"/>
                  <w:lang w:eastAsia="x-none"/>
                </w:rPr>
                <w:t>;</w:t>
              </w:r>
            </w:ins>
            <w:del w:id="970" w:author="Joint Commenters 032522" w:date="2022-03-22T20:48:00Z">
              <w:r w:rsidRPr="003E14AA" w:rsidDel="00B53ED7">
                <w:rPr>
                  <w:szCs w:val="20"/>
                  <w:lang w:val="x-none" w:eastAsia="x-none"/>
                </w:rPr>
                <w:delText>.</w:delText>
              </w:r>
            </w:del>
            <w:ins w:id="971" w:author="Joint Commenters 032522" w:date="2022-03-22T20:48:00Z">
              <w:r w:rsidRPr="003E14AA">
                <w:rPr>
                  <w:szCs w:val="20"/>
                  <w:lang w:eastAsia="x-none"/>
                </w:rPr>
                <w:t xml:space="preserve"> or</w:t>
              </w:r>
            </w:ins>
          </w:p>
          <w:p w14:paraId="0DA179DB" w14:textId="77777777" w:rsidR="003E14AA" w:rsidRPr="003E14AA" w:rsidRDefault="003E14AA">
            <w:pPr>
              <w:spacing w:after="240" w:line="240" w:lineRule="exact"/>
              <w:ind w:left="1440" w:hanging="720"/>
              <w:rPr>
                <w:szCs w:val="20"/>
                <w:lang w:val="x-none" w:eastAsia="x-none"/>
              </w:rPr>
              <w:pPrChange w:id="972" w:author="ERCOT 120621" w:date="2021-12-02T12:45:00Z">
                <w:pPr>
                  <w:ind w:left="720"/>
                </w:pPr>
              </w:pPrChange>
            </w:pPr>
            <w:ins w:id="973" w:author="Joint Commenters 032522" w:date="2022-03-22T20:48:00Z">
              <w:r w:rsidRPr="003E14AA">
                <w:rPr>
                  <w:szCs w:val="20"/>
                  <w:lang w:eastAsia="x-none"/>
                </w:rPr>
                <w:t>(d)</w:t>
              </w:r>
              <w:r w:rsidRPr="003E14AA">
                <w:rPr>
                  <w:szCs w:val="20"/>
                  <w:lang w:eastAsia="x-none"/>
                </w:rPr>
                <w:tab/>
                <w:t>Any RUC Resource committed by a RUC Dispatch Instruction where that Resource’s QSE subsequently opted out of RUC Settlement pursuant to paragraph (14) of Section 5.5.2.</w:t>
              </w:r>
            </w:ins>
          </w:p>
        </w:tc>
      </w:tr>
    </w:tbl>
    <w:p w14:paraId="70E4F53C" w14:textId="77777777" w:rsidR="003E14AA" w:rsidRPr="003E14AA" w:rsidRDefault="003E14AA" w:rsidP="003E14AA">
      <w:pPr>
        <w:spacing w:before="240" w:after="240"/>
        <w:ind w:left="720" w:hanging="720"/>
        <w:rPr>
          <w:iCs/>
          <w:szCs w:val="20"/>
        </w:rPr>
      </w:pPr>
      <w:r w:rsidRPr="003E14AA">
        <w:rPr>
          <w:iCs/>
          <w:szCs w:val="20"/>
        </w:rPr>
        <w:lastRenderedPageBreak/>
        <w:t>(5)</w:t>
      </w:r>
      <w:r w:rsidRPr="003E14AA">
        <w:rPr>
          <w:iCs/>
          <w:szCs w:val="20"/>
        </w:rPr>
        <w:tab/>
        <w:t>The Real-Time Off-Line Reserve Capacity for the QSE (RTOFFCAP) shall be</w:t>
      </w:r>
      <w:r w:rsidRPr="003E14AA">
        <w:rPr>
          <w:iCs/>
          <w:color w:val="000000"/>
          <w:szCs w:val="20"/>
        </w:rPr>
        <w:t xml:space="preserve"> administratively </w:t>
      </w:r>
      <w:r w:rsidRPr="003E14AA">
        <w:rPr>
          <w:iCs/>
          <w:szCs w:val="20"/>
        </w:rPr>
        <w:t>set to zero when the SCED snapshot of the Physical Responsive Capability</w:t>
      </w:r>
      <w:r w:rsidRPr="003E14AA">
        <w:rPr>
          <w:iCs/>
          <w:color w:val="000000"/>
          <w:szCs w:val="20"/>
        </w:rPr>
        <w:t xml:space="preserve"> (</w:t>
      </w:r>
      <w:r w:rsidRPr="003E14AA">
        <w:rPr>
          <w:iCs/>
          <w:szCs w:val="20"/>
        </w:rPr>
        <w:t>PRC) is less than or equal to the PRC MW at which EEA Level 1 is initiated.</w:t>
      </w:r>
    </w:p>
    <w:p w14:paraId="1AA0FF60" w14:textId="77777777" w:rsidR="003E14AA" w:rsidRPr="003E14AA" w:rsidRDefault="003E14AA" w:rsidP="003E14AA">
      <w:pPr>
        <w:spacing w:after="240"/>
        <w:ind w:left="720" w:hanging="720"/>
        <w:rPr>
          <w:iCs/>
          <w:szCs w:val="20"/>
        </w:rPr>
      </w:pPr>
      <w:r w:rsidRPr="003E14AA">
        <w:rPr>
          <w:iCs/>
          <w:szCs w:val="20"/>
        </w:rPr>
        <w:t>(6)</w:t>
      </w:r>
      <w:r w:rsidRPr="003E14AA">
        <w:rPr>
          <w:iCs/>
          <w:szCs w:val="20"/>
        </w:rPr>
        <w:tab/>
        <w:t>Resources that have a Under Generation Volume (UGEN) greater than zero, and are not-exempt from a Base Point Deviation Charge, as set forth in Section 6.6.5, Base Point Deviation Charge, or are not already excluded in paragraphs (3) or (4) above, for the 15-minute Settlement Interval will have the UGEN amounts removed from the amounts calculated pursuant to paragraphs (2)(a) and (b)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E14AA" w:rsidRPr="003E14AA" w14:paraId="6007C79D"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D71D407" w14:textId="77777777" w:rsidR="003E14AA" w:rsidRPr="003E14AA" w:rsidRDefault="003E14AA" w:rsidP="003E14AA">
            <w:pPr>
              <w:spacing w:before="120" w:after="240"/>
              <w:rPr>
                <w:b/>
                <w:i/>
                <w:iCs/>
                <w:lang w:val="x-none" w:eastAsia="x-none"/>
              </w:rPr>
            </w:pPr>
            <w:r w:rsidRPr="003E14AA">
              <w:rPr>
                <w:b/>
                <w:i/>
                <w:iCs/>
                <w:lang w:val="x-none" w:eastAsia="x-none"/>
              </w:rPr>
              <w:t>[NPRR987:  Replace paragraph (6) above with the following upon system implementation:]</w:t>
            </w:r>
          </w:p>
          <w:p w14:paraId="02DFD555" w14:textId="77777777" w:rsidR="003E14AA" w:rsidRPr="003E14AA" w:rsidRDefault="003E14AA" w:rsidP="003E14AA">
            <w:pPr>
              <w:spacing w:after="240"/>
              <w:ind w:left="720" w:hanging="720"/>
            </w:pPr>
            <w:r w:rsidRPr="003E14AA">
              <w:t>(6)</w:t>
            </w:r>
            <w:r w:rsidRPr="003E14AA">
              <w:tab/>
              <w:t>Resources that have an Under Generation Volume (UGEN) or an Under Performance Volume (UPESR) greater than zero, and are not exempt from a Base Point Deviation Charge, as set forth in Section 6.6.5, Base Point Deviation Charge, or are not already excluded in paragraphs (3) or (4) above, for the 15-minute Settlement Interval will have the UGEN or UPESR amounts removed from the amounts calculated pursuant to paragraphs (2)(a) and (b) above.</w:t>
            </w:r>
          </w:p>
        </w:tc>
      </w:tr>
    </w:tbl>
    <w:p w14:paraId="2581B28C" w14:textId="77777777" w:rsidR="003E14AA" w:rsidRPr="003E14AA" w:rsidRDefault="003E14AA" w:rsidP="003E14AA">
      <w:pPr>
        <w:spacing w:before="240" w:after="240"/>
        <w:ind w:left="720" w:hanging="720"/>
        <w:rPr>
          <w:iCs/>
          <w:szCs w:val="20"/>
        </w:rPr>
      </w:pPr>
      <w:r w:rsidRPr="003E14AA">
        <w:rPr>
          <w:iCs/>
          <w:szCs w:val="20"/>
        </w:rPr>
        <w:t>(7)</w:t>
      </w:r>
      <w:r w:rsidRPr="003E14AA">
        <w:rPr>
          <w:iCs/>
          <w:szCs w:val="20"/>
        </w:rPr>
        <w:tab/>
        <w:t>The payment or charge to each QSE for the Ancillary Service imbalance for a given 15-minute Settlement Interval is calculated as follows:</w:t>
      </w:r>
    </w:p>
    <w:p w14:paraId="7BAB6D89" w14:textId="77777777" w:rsidR="003E14AA" w:rsidRPr="003E14AA" w:rsidRDefault="003E14AA" w:rsidP="003E14AA">
      <w:pPr>
        <w:tabs>
          <w:tab w:val="left" w:pos="2340"/>
          <w:tab w:val="left" w:pos="2880"/>
        </w:tabs>
        <w:spacing w:after="240"/>
        <w:ind w:left="3067" w:hanging="2347"/>
        <w:rPr>
          <w:bCs/>
          <w:lang w:val="x-none" w:eastAsia="x-none"/>
        </w:rPr>
      </w:pPr>
      <w:r w:rsidRPr="003E14AA">
        <w:rPr>
          <w:bCs/>
          <w:lang w:val="x-none" w:eastAsia="x-none"/>
        </w:rPr>
        <w:t>RTASIAMT</w:t>
      </w:r>
      <w:r w:rsidRPr="003E14AA">
        <w:rPr>
          <w:bCs/>
          <w:i/>
          <w:vertAlign w:val="subscript"/>
          <w:lang w:val="x-none" w:eastAsia="x-none"/>
        </w:rPr>
        <w:t xml:space="preserve"> q</w:t>
      </w:r>
      <w:r w:rsidRPr="003E14AA">
        <w:rPr>
          <w:bCs/>
          <w:lang w:val="x-none" w:eastAsia="x-none"/>
        </w:rPr>
        <w:tab/>
        <w:t>=</w:t>
      </w:r>
      <w:r w:rsidRPr="003E14AA">
        <w:rPr>
          <w:bCs/>
          <w:lang w:val="x-none" w:eastAsia="x-none"/>
        </w:rPr>
        <w:tab/>
      </w:r>
      <w:r w:rsidRPr="003E14AA">
        <w:rPr>
          <w:bCs/>
          <w:lang w:val="x-none" w:eastAsia="x-none"/>
        </w:rPr>
        <w:tab/>
        <w:t>(-1) * [(RTASOLIMB</w:t>
      </w:r>
      <w:r w:rsidRPr="003E14AA">
        <w:rPr>
          <w:bCs/>
          <w:i/>
          <w:vertAlign w:val="subscript"/>
          <w:lang w:val="x-none" w:eastAsia="x-none"/>
        </w:rPr>
        <w:t xml:space="preserve"> q</w:t>
      </w:r>
      <w:r w:rsidRPr="003E14AA">
        <w:rPr>
          <w:bCs/>
          <w:lang w:val="x-none" w:eastAsia="x-none"/>
        </w:rPr>
        <w:t xml:space="preserve"> * RTRSVPOR) + (RTASOFFIMB</w:t>
      </w:r>
      <w:r w:rsidRPr="003E14AA">
        <w:rPr>
          <w:bCs/>
          <w:i/>
          <w:vertAlign w:val="subscript"/>
          <w:lang w:val="x-none" w:eastAsia="x-none"/>
        </w:rPr>
        <w:t xml:space="preserve"> q</w:t>
      </w:r>
      <w:r w:rsidRPr="003E14AA">
        <w:rPr>
          <w:bCs/>
          <w:lang w:val="x-none" w:eastAsia="x-none"/>
        </w:rPr>
        <w:t xml:space="preserve"> * RTRSVPOFF)]</w:t>
      </w:r>
    </w:p>
    <w:p w14:paraId="7A962850" w14:textId="77777777" w:rsidR="003E14AA" w:rsidRPr="003E14AA" w:rsidRDefault="003E14AA" w:rsidP="003E14AA">
      <w:pPr>
        <w:tabs>
          <w:tab w:val="left" w:pos="2340"/>
          <w:tab w:val="left" w:pos="2880"/>
        </w:tabs>
        <w:spacing w:after="240"/>
        <w:ind w:left="3067" w:hanging="2347"/>
        <w:rPr>
          <w:bCs/>
          <w:lang w:val="x-none" w:eastAsia="x-none"/>
        </w:rPr>
      </w:pPr>
      <w:r w:rsidRPr="003E14AA">
        <w:rPr>
          <w:bCs/>
          <w:lang w:val="x-none" w:eastAsia="x-none"/>
        </w:rPr>
        <w:t>RTRDASIAMT</w:t>
      </w:r>
      <w:r w:rsidRPr="003E14AA">
        <w:rPr>
          <w:bCs/>
          <w:i/>
          <w:vertAlign w:val="subscript"/>
          <w:lang w:val="x-none" w:eastAsia="x-none"/>
        </w:rPr>
        <w:t xml:space="preserve"> q</w:t>
      </w:r>
      <w:r w:rsidRPr="003E14AA">
        <w:rPr>
          <w:bCs/>
          <w:lang w:val="x-none" w:eastAsia="x-none"/>
        </w:rPr>
        <w:t>=</w:t>
      </w:r>
      <w:r w:rsidRPr="003E14AA">
        <w:rPr>
          <w:bCs/>
          <w:lang w:val="x-none" w:eastAsia="x-none"/>
        </w:rPr>
        <w:tab/>
      </w:r>
      <w:r w:rsidRPr="003E14AA">
        <w:rPr>
          <w:bCs/>
          <w:lang w:val="x-none" w:eastAsia="x-none"/>
        </w:rPr>
        <w:tab/>
        <w:t>(-1) * (RTASOLIMB</w:t>
      </w:r>
      <w:r w:rsidRPr="003E14AA">
        <w:rPr>
          <w:bCs/>
          <w:i/>
          <w:vertAlign w:val="subscript"/>
          <w:lang w:val="x-none" w:eastAsia="x-none"/>
        </w:rPr>
        <w:t xml:space="preserve"> q</w:t>
      </w:r>
      <w:r w:rsidRPr="003E14AA">
        <w:rPr>
          <w:bCs/>
          <w:lang w:val="x-none" w:eastAsia="x-none"/>
        </w:rPr>
        <w:t xml:space="preserve"> * RTRDP)</w:t>
      </w:r>
    </w:p>
    <w:p w14:paraId="6D957587" w14:textId="77777777" w:rsidR="003E14AA" w:rsidRPr="003E14AA" w:rsidRDefault="003E14AA" w:rsidP="003E14AA">
      <w:pPr>
        <w:spacing w:before="120" w:after="240"/>
      </w:pPr>
      <w:r w:rsidRPr="003E14AA">
        <w:t>Where:</w:t>
      </w:r>
    </w:p>
    <w:p w14:paraId="19CAAE9C" w14:textId="77777777" w:rsidR="003E14AA" w:rsidRPr="003E14AA" w:rsidRDefault="003E14AA" w:rsidP="003E14AA">
      <w:pPr>
        <w:spacing w:after="240"/>
        <w:ind w:left="3600" w:hanging="2880"/>
      </w:pPr>
      <w:r w:rsidRPr="003E14AA">
        <w:lastRenderedPageBreak/>
        <w:t>RTASOLIMB</w:t>
      </w:r>
      <w:r w:rsidRPr="003E14AA">
        <w:rPr>
          <w:i/>
          <w:vertAlign w:val="subscript"/>
        </w:rPr>
        <w:t xml:space="preserve"> q</w:t>
      </w:r>
      <w:r w:rsidRPr="003E14AA">
        <w:t>=</w:t>
      </w:r>
      <w:r w:rsidRPr="003E14AA">
        <w:tab/>
        <w:t>RTOLCAP</w:t>
      </w:r>
      <w:r w:rsidRPr="003E14AA">
        <w:rPr>
          <w:i/>
          <w:vertAlign w:val="subscript"/>
        </w:rPr>
        <w:t xml:space="preserve"> q</w:t>
      </w:r>
      <w:r w:rsidRPr="003E14AA">
        <w:t xml:space="preserve"> – [((SYS_GEN_DISCFACTOR * RTASRESP</w:t>
      </w:r>
      <w:r w:rsidRPr="003E14AA">
        <w:rPr>
          <w:i/>
          <w:vertAlign w:val="subscript"/>
        </w:rPr>
        <w:t xml:space="preserve"> q</w:t>
      </w:r>
      <w:r w:rsidRPr="003E14AA">
        <w:t xml:space="preserve"> ) * ¼)</w:t>
      </w:r>
      <w:r w:rsidRPr="003E14AA">
        <w:rPr>
          <w:rFonts w:ascii="Times New Roman Bold" w:hAnsi="Times New Roman Bold"/>
        </w:rPr>
        <w:t xml:space="preserve"> </w:t>
      </w:r>
      <w:r w:rsidRPr="003E14AA">
        <w:t>– RTASOFF</w:t>
      </w:r>
      <w:r w:rsidRPr="003E14AA">
        <w:rPr>
          <w:i/>
          <w:vertAlign w:val="subscript"/>
        </w:rPr>
        <w:t xml:space="preserve"> q </w:t>
      </w:r>
      <w:r w:rsidRPr="003E14AA">
        <w:t>– RTRUCNBBRESP </w:t>
      </w:r>
      <w:r w:rsidRPr="003E14AA">
        <w:rPr>
          <w:i/>
          <w:vertAlign w:val="subscript"/>
        </w:rPr>
        <w:t>q</w:t>
      </w:r>
      <w:r w:rsidRPr="003E14AA">
        <w:rPr>
          <w:vertAlign w:val="subscript"/>
        </w:rPr>
        <w:t xml:space="preserve"> </w:t>
      </w:r>
      <w:r w:rsidRPr="003E14AA">
        <w:t xml:space="preserve">– </w:t>
      </w:r>
      <w:r w:rsidRPr="003E14AA">
        <w:rPr>
          <w:bCs/>
          <w:szCs w:val="18"/>
        </w:rPr>
        <w:t>RTCLRNSRESP </w:t>
      </w:r>
      <w:r w:rsidRPr="003E14AA">
        <w:rPr>
          <w:i/>
          <w:vertAlign w:val="subscript"/>
        </w:rPr>
        <w:t>q</w:t>
      </w:r>
      <w:r w:rsidRPr="003E14AA">
        <w:t xml:space="preserve"> – RTRMRRESP </w:t>
      </w:r>
      <w:r w:rsidRPr="003E14AA">
        <w:rPr>
          <w:i/>
          <w:vertAlign w:val="subscript"/>
        </w:rPr>
        <w:t>q</w:t>
      </w:r>
      <w:r w:rsidRPr="003E14AA">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E14AA" w:rsidRPr="003E14AA" w14:paraId="6C2685D1"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F99662D" w14:textId="77777777" w:rsidR="003E14AA" w:rsidRPr="003E14AA" w:rsidRDefault="003E14AA" w:rsidP="003E14AA">
            <w:pPr>
              <w:spacing w:before="120" w:after="240"/>
              <w:rPr>
                <w:b/>
                <w:i/>
                <w:iCs/>
                <w:lang w:val="x-none" w:eastAsia="x-none"/>
              </w:rPr>
            </w:pPr>
            <w:r w:rsidRPr="003E14AA">
              <w:rPr>
                <w:b/>
                <w:i/>
                <w:iCs/>
                <w:lang w:val="x-none" w:eastAsia="x-none"/>
              </w:rPr>
              <w:t>[NPRR1093:  Replace the formula “RTASOLIMB</w:t>
            </w:r>
            <w:r w:rsidRPr="003E14AA">
              <w:rPr>
                <w:b/>
                <w:i/>
                <w:iCs/>
                <w:vertAlign w:val="subscript"/>
                <w:lang w:val="x-none" w:eastAsia="x-none"/>
              </w:rPr>
              <w:t xml:space="preserve"> q</w:t>
            </w:r>
            <w:r w:rsidRPr="003E14AA">
              <w:rPr>
                <w:b/>
                <w:i/>
                <w:iCs/>
                <w:lang w:val="x-none" w:eastAsia="x-none"/>
              </w:rPr>
              <w:t>” above with the following upon system implementation:]</w:t>
            </w:r>
          </w:p>
          <w:p w14:paraId="0AF1751D" w14:textId="77777777" w:rsidR="003E14AA" w:rsidRPr="003E14AA" w:rsidRDefault="003E14AA" w:rsidP="003E14AA">
            <w:pPr>
              <w:spacing w:after="240"/>
              <w:ind w:left="3510" w:hanging="2970"/>
            </w:pPr>
            <w:r w:rsidRPr="003E14AA">
              <w:t>RTASOLIMB</w:t>
            </w:r>
            <w:r w:rsidRPr="003E14AA">
              <w:rPr>
                <w:i/>
                <w:vertAlign w:val="subscript"/>
              </w:rPr>
              <w:t xml:space="preserve"> q</w:t>
            </w:r>
            <w:r w:rsidRPr="003E14AA">
              <w:t>=</w:t>
            </w:r>
            <w:r w:rsidRPr="003E14AA">
              <w:tab/>
              <w:t>RTOLCAP</w:t>
            </w:r>
            <w:r w:rsidRPr="003E14AA">
              <w:rPr>
                <w:i/>
                <w:vertAlign w:val="subscript"/>
              </w:rPr>
              <w:t xml:space="preserve"> q</w:t>
            </w:r>
            <w:r w:rsidRPr="003E14AA">
              <w:t xml:space="preserve"> – [((SYS_GEN_DISCFACTOR * RTASRESP</w:t>
            </w:r>
            <w:r w:rsidRPr="003E14AA">
              <w:rPr>
                <w:i/>
                <w:vertAlign w:val="subscript"/>
              </w:rPr>
              <w:t xml:space="preserve"> q</w:t>
            </w:r>
            <w:r w:rsidRPr="003E14AA">
              <w:t xml:space="preserve"> ) * ¼)</w:t>
            </w:r>
            <w:r w:rsidRPr="003E14AA">
              <w:rPr>
                <w:rFonts w:ascii="Times New Roman Bold" w:hAnsi="Times New Roman Bold"/>
              </w:rPr>
              <w:t xml:space="preserve"> </w:t>
            </w:r>
            <w:r w:rsidRPr="003E14AA">
              <w:t>– RTASOFF</w:t>
            </w:r>
            <w:r w:rsidRPr="003E14AA">
              <w:rPr>
                <w:i/>
                <w:vertAlign w:val="subscript"/>
              </w:rPr>
              <w:t xml:space="preserve"> q </w:t>
            </w:r>
            <w:r w:rsidRPr="003E14AA">
              <w:t>– RTRUCNBBRESP </w:t>
            </w:r>
            <w:r w:rsidRPr="003E14AA">
              <w:rPr>
                <w:i/>
                <w:vertAlign w:val="subscript"/>
              </w:rPr>
              <w:t>q</w:t>
            </w:r>
            <w:r w:rsidRPr="003E14AA">
              <w:rPr>
                <w:vertAlign w:val="subscript"/>
              </w:rPr>
              <w:t xml:space="preserve"> </w:t>
            </w:r>
            <w:r w:rsidRPr="003E14AA">
              <w:t xml:space="preserve">– </w:t>
            </w:r>
            <w:r w:rsidRPr="003E14AA">
              <w:rPr>
                <w:bCs/>
                <w:szCs w:val="18"/>
              </w:rPr>
              <w:t>RTCLRNSRESP </w:t>
            </w:r>
            <w:r w:rsidRPr="003E14AA">
              <w:rPr>
                <w:i/>
                <w:vertAlign w:val="subscript"/>
              </w:rPr>
              <w:t>q</w:t>
            </w:r>
            <w:r w:rsidRPr="003E14AA">
              <w:t xml:space="preserve"> – </w:t>
            </w:r>
            <w:r w:rsidRPr="003E14AA">
              <w:rPr>
                <w:bCs/>
              </w:rPr>
              <w:t>RTNCLRNSRESP</w:t>
            </w:r>
            <w:r w:rsidRPr="003E14AA">
              <w:rPr>
                <w:bCs/>
                <w:i/>
                <w:vertAlign w:val="subscript"/>
              </w:rPr>
              <w:t xml:space="preserve"> q</w:t>
            </w:r>
            <w:r w:rsidRPr="003E14AA">
              <w:t xml:space="preserve"> – RTRMRRESP </w:t>
            </w:r>
            <w:r w:rsidRPr="003E14AA">
              <w:rPr>
                <w:i/>
                <w:vertAlign w:val="subscript"/>
              </w:rPr>
              <w:t>q</w:t>
            </w:r>
            <w:r w:rsidRPr="003E14AA">
              <w:t>]</w:t>
            </w:r>
          </w:p>
        </w:tc>
      </w:tr>
    </w:tbl>
    <w:p w14:paraId="1CE88A2E" w14:textId="77777777" w:rsidR="003E14AA" w:rsidRPr="003E14AA" w:rsidRDefault="003E14AA" w:rsidP="003E14AA">
      <w:pPr>
        <w:spacing w:before="240" w:after="240"/>
      </w:pPr>
      <w:r w:rsidRPr="003E14AA">
        <w:t>Where:</w:t>
      </w:r>
    </w:p>
    <w:p w14:paraId="2009C5E1" w14:textId="77777777" w:rsidR="003E14AA" w:rsidRPr="003E14AA" w:rsidRDefault="003E14AA" w:rsidP="003E14AA">
      <w:pPr>
        <w:spacing w:after="240"/>
        <w:rPr>
          <w:i/>
          <w:vertAlign w:val="subscript"/>
        </w:rPr>
      </w:pPr>
      <w:r w:rsidRPr="003E14AA">
        <w:tab/>
        <w:t>RTASOFF</w:t>
      </w:r>
      <w:r w:rsidRPr="003E14AA">
        <w:rPr>
          <w:i/>
          <w:vertAlign w:val="subscript"/>
        </w:rPr>
        <w:t xml:space="preserve"> q</w:t>
      </w:r>
      <w:r w:rsidRPr="003E14AA">
        <w:t xml:space="preserve"> =</w:t>
      </w:r>
      <w:r w:rsidRPr="003E14AA">
        <w:tab/>
      </w:r>
      <w:r w:rsidRPr="003E14AA">
        <w:tab/>
      </w:r>
      <w:r w:rsidRPr="003E14AA">
        <w:tab/>
        <w:t xml:space="preserve">SYS_GEN_DISCFACTOR * </w:t>
      </w:r>
      <w:r w:rsidRPr="003E14AA">
        <w:rPr>
          <w:position w:val="-18"/>
        </w:rPr>
        <w:object w:dxaOrig="285" w:dyaOrig="435" w14:anchorId="3BF2C9A2">
          <v:shape id="_x0000_i1037" type="#_x0000_t75" style="width:14.25pt;height:21.75pt" o:ole="">
            <v:imagedata r:id="rId24" o:title=""/>
          </v:shape>
          <o:OLEObject Type="Embed" ProgID="Equation.3" ShapeID="_x0000_i1037" DrawAspect="Content" ObjectID="_1710318320" r:id="rId25"/>
        </w:object>
      </w:r>
      <w:r w:rsidRPr="003E14AA">
        <w:rPr>
          <w:position w:val="-22"/>
        </w:rPr>
        <w:object w:dxaOrig="285" w:dyaOrig="405" w14:anchorId="6C2E2B15">
          <v:shape id="_x0000_i1038" type="#_x0000_t75" style="width:14.25pt;height:21.75pt" o:ole="">
            <v:imagedata r:id="rId26" o:title=""/>
          </v:shape>
          <o:OLEObject Type="Embed" ProgID="Equation.3" ShapeID="_x0000_i1038" DrawAspect="Content" ObjectID="_1710318321" r:id="rId27"/>
        </w:object>
      </w:r>
      <w:r w:rsidRPr="003E14AA">
        <w:t>RTASOFFR</w:t>
      </w:r>
      <w:r w:rsidRPr="003E14AA">
        <w:rPr>
          <w:i/>
          <w:vertAlign w:val="subscript"/>
        </w:rPr>
        <w:t xml:space="preserve"> q, r, p</w:t>
      </w:r>
    </w:p>
    <w:p w14:paraId="31F900F0" w14:textId="77777777" w:rsidR="003E14AA" w:rsidRPr="003E14AA" w:rsidRDefault="003E14AA" w:rsidP="003E14AA">
      <w:pPr>
        <w:spacing w:after="240"/>
      </w:pPr>
      <w:r w:rsidRPr="003E14AA">
        <w:tab/>
        <w:t>RTRUCNBBRESP </w:t>
      </w:r>
      <w:r w:rsidRPr="003E14AA">
        <w:rPr>
          <w:i/>
          <w:vertAlign w:val="subscript"/>
        </w:rPr>
        <w:t>q</w:t>
      </w:r>
      <w:r w:rsidRPr="003E14AA">
        <w:rPr>
          <w:vertAlign w:val="subscript"/>
        </w:rPr>
        <w:t xml:space="preserve">  </w:t>
      </w:r>
      <w:r w:rsidRPr="003E14AA">
        <w:t>=</w:t>
      </w:r>
      <w:r w:rsidRPr="003E14AA">
        <w:tab/>
        <w:t xml:space="preserve">SYS_GEN_DISCFACTOR * </w:t>
      </w:r>
      <w:r w:rsidRPr="003E14AA">
        <w:rPr>
          <w:position w:val="-18"/>
        </w:rPr>
        <w:object w:dxaOrig="285" w:dyaOrig="435" w14:anchorId="4237BFA9">
          <v:shape id="_x0000_i1039" type="#_x0000_t75" style="width:14.25pt;height:21.75pt" o:ole="">
            <v:imagedata r:id="rId24" o:title=""/>
          </v:shape>
          <o:OLEObject Type="Embed" ProgID="Equation.3" ShapeID="_x0000_i1039" DrawAspect="Content" ObjectID="_1710318322" r:id="rId28"/>
        </w:object>
      </w:r>
      <w:r w:rsidRPr="003E14AA">
        <w:t xml:space="preserve"> RTRUCASA</w:t>
      </w:r>
      <w:r w:rsidRPr="003E14AA">
        <w:rPr>
          <w:i/>
          <w:vertAlign w:val="subscript"/>
        </w:rPr>
        <w:t xml:space="preserve"> q, r</w:t>
      </w:r>
      <w:r w:rsidRPr="003E14AA">
        <w:t xml:space="preserve"> *  ¼</w:t>
      </w:r>
    </w:p>
    <w:p w14:paraId="38A5B381" w14:textId="77777777" w:rsidR="003E14AA" w:rsidRPr="003E14AA" w:rsidRDefault="003E14AA" w:rsidP="003E14AA">
      <w:pPr>
        <w:spacing w:after="240"/>
      </w:pPr>
      <w:r w:rsidRPr="003E14AA">
        <w:rPr>
          <w:szCs w:val="18"/>
        </w:rPr>
        <w:tab/>
        <w:t>RTCLRNSRESP </w:t>
      </w:r>
      <w:r w:rsidRPr="003E14AA">
        <w:rPr>
          <w:i/>
          <w:vertAlign w:val="subscript"/>
        </w:rPr>
        <w:t>q</w:t>
      </w:r>
      <w:r w:rsidRPr="003E14AA">
        <w:rPr>
          <w:vertAlign w:val="subscript"/>
        </w:rPr>
        <w:t xml:space="preserve"> =</w:t>
      </w:r>
      <w:r w:rsidRPr="003E14AA">
        <w:rPr>
          <w:vertAlign w:val="subscript"/>
        </w:rPr>
        <w:tab/>
      </w:r>
      <w:r w:rsidRPr="003E14AA">
        <w:rPr>
          <w:vertAlign w:val="subscript"/>
        </w:rPr>
        <w:tab/>
      </w:r>
      <w:r w:rsidRPr="003E14AA">
        <w:t xml:space="preserve">SYS_GEN_DISCFACTOR * </w:t>
      </w:r>
      <w:r w:rsidRPr="003E14AA">
        <w:rPr>
          <w:position w:val="-18"/>
        </w:rPr>
        <w:object w:dxaOrig="285" w:dyaOrig="435" w14:anchorId="6FC09A1F">
          <v:shape id="_x0000_i1040" type="#_x0000_t75" style="width:14.25pt;height:21.75pt" o:ole="">
            <v:imagedata r:id="rId24" o:title=""/>
          </v:shape>
          <o:OLEObject Type="Embed" ProgID="Equation.3" ShapeID="_x0000_i1040" DrawAspect="Content" ObjectID="_1710318323" r:id="rId29"/>
        </w:object>
      </w:r>
      <w:r w:rsidRPr="003E14AA">
        <w:rPr>
          <w:position w:val="-22"/>
        </w:rPr>
        <w:object w:dxaOrig="285" w:dyaOrig="405" w14:anchorId="4AE58E66">
          <v:shape id="_x0000_i1041" type="#_x0000_t75" style="width:14.25pt;height:21.75pt" o:ole="">
            <v:imagedata r:id="rId26" o:title=""/>
          </v:shape>
          <o:OLEObject Type="Embed" ProgID="Equation.3" ShapeID="_x0000_i1041" DrawAspect="Content" ObjectID="_1710318324" r:id="rId30"/>
        </w:object>
      </w:r>
      <w:r w:rsidRPr="003E14AA">
        <w:t>RTCLRNSRESPR</w:t>
      </w:r>
      <w:r w:rsidRPr="003E14AA">
        <w:rPr>
          <w:i/>
          <w:vertAlign w:val="subscript"/>
        </w:rPr>
        <w:t xml:space="preserve"> q, r, p</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E14AA" w:rsidRPr="003E14AA" w14:paraId="060958DA"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7E43E2B" w14:textId="77777777" w:rsidR="003E14AA" w:rsidRPr="003E14AA" w:rsidRDefault="003E14AA" w:rsidP="003E14AA">
            <w:pPr>
              <w:spacing w:before="120" w:after="240"/>
              <w:rPr>
                <w:b/>
                <w:i/>
                <w:iCs/>
                <w:lang w:val="x-none" w:eastAsia="x-none"/>
              </w:rPr>
            </w:pPr>
            <w:r w:rsidRPr="003E14AA">
              <w:rPr>
                <w:b/>
                <w:i/>
                <w:iCs/>
                <w:lang w:val="x-none" w:eastAsia="x-none"/>
              </w:rPr>
              <w:t>[NPRR1093:  Insert the formula “</w:t>
            </w:r>
            <w:r w:rsidRPr="003E14AA">
              <w:rPr>
                <w:b/>
                <w:i/>
                <w:iCs/>
                <w:szCs w:val="18"/>
                <w:lang w:val="x-none" w:eastAsia="x-none"/>
              </w:rPr>
              <w:t>RTNCLRNSRESP</w:t>
            </w:r>
            <w:r w:rsidRPr="003E14AA">
              <w:rPr>
                <w:b/>
                <w:i/>
                <w:iCs/>
                <w:vertAlign w:val="subscript"/>
                <w:lang w:val="x-none" w:eastAsia="x-none"/>
              </w:rPr>
              <w:t xml:space="preserve"> q</w:t>
            </w:r>
            <w:r w:rsidRPr="003E14AA">
              <w:rPr>
                <w:b/>
                <w:i/>
                <w:iCs/>
                <w:lang w:val="x-none" w:eastAsia="x-none"/>
              </w:rPr>
              <w:t>” below upon system implementation:]</w:t>
            </w:r>
          </w:p>
          <w:p w14:paraId="1A31DD74" w14:textId="77777777" w:rsidR="003E14AA" w:rsidRPr="003E14AA" w:rsidRDefault="003E14AA" w:rsidP="003E14AA">
            <w:pPr>
              <w:spacing w:after="240"/>
              <w:ind w:left="600"/>
            </w:pPr>
            <w:r w:rsidRPr="003E14AA">
              <w:rPr>
                <w:szCs w:val="18"/>
              </w:rPr>
              <w:t>RTNCLRNSRESP </w:t>
            </w:r>
            <w:r w:rsidRPr="003E14AA">
              <w:rPr>
                <w:i/>
                <w:vertAlign w:val="subscript"/>
              </w:rPr>
              <w:t>q</w:t>
            </w:r>
            <w:r w:rsidRPr="003E14AA">
              <w:rPr>
                <w:vertAlign w:val="subscript"/>
              </w:rPr>
              <w:t xml:space="preserve"> =</w:t>
            </w:r>
            <w:r w:rsidRPr="003E14AA">
              <w:rPr>
                <w:vertAlign w:val="subscript"/>
              </w:rPr>
              <w:tab/>
              <w:t xml:space="preserve"> </w:t>
            </w:r>
            <w:r w:rsidRPr="003E14AA">
              <w:t xml:space="preserve">        SYS_GEN_DISCFACTOR * </w:t>
            </w:r>
            <w:r w:rsidRPr="003E14AA">
              <w:rPr>
                <w:position w:val="-18"/>
              </w:rPr>
              <w:object w:dxaOrig="285" w:dyaOrig="435" w14:anchorId="6394B1B3">
                <v:shape id="_x0000_i1042" type="#_x0000_t75" style="width:14.25pt;height:21.75pt" o:ole="">
                  <v:imagedata r:id="rId24" o:title=""/>
                </v:shape>
                <o:OLEObject Type="Embed" ProgID="Equation.3" ShapeID="_x0000_i1042" DrawAspect="Content" ObjectID="_1710318325" r:id="rId31"/>
              </w:object>
            </w:r>
            <w:r w:rsidRPr="003E14AA">
              <w:rPr>
                <w:position w:val="-22"/>
              </w:rPr>
              <w:object w:dxaOrig="285" w:dyaOrig="420" w14:anchorId="5A720747">
                <v:shape id="_x0000_i1043" type="#_x0000_t75" style="width:14.25pt;height:21.75pt" o:ole="">
                  <v:imagedata r:id="rId26" o:title=""/>
                </v:shape>
                <o:OLEObject Type="Embed" ProgID="Equation.3" ShapeID="_x0000_i1043" DrawAspect="Content" ObjectID="_1710318326" r:id="rId32"/>
              </w:object>
            </w:r>
            <w:r w:rsidRPr="003E14AA">
              <w:t>RTNCLRNSRESPR</w:t>
            </w:r>
            <w:r w:rsidRPr="003E14AA">
              <w:rPr>
                <w:i/>
                <w:vertAlign w:val="subscript"/>
              </w:rPr>
              <w:t xml:space="preserve"> q, r, p</w:t>
            </w:r>
          </w:p>
        </w:tc>
      </w:tr>
    </w:tbl>
    <w:p w14:paraId="2FA24F08" w14:textId="77777777" w:rsidR="003E14AA" w:rsidRPr="003E14AA" w:rsidRDefault="003E14AA" w:rsidP="003E14AA">
      <w:pPr>
        <w:tabs>
          <w:tab w:val="left" w:pos="2340"/>
          <w:tab w:val="left" w:pos="2880"/>
        </w:tabs>
        <w:spacing w:before="240" w:after="240"/>
        <w:ind w:left="3600" w:hanging="2880"/>
        <w:rPr>
          <w:b/>
          <w:bCs/>
          <w:lang w:val="x-none" w:eastAsia="x-none"/>
        </w:rPr>
      </w:pPr>
      <w:r w:rsidRPr="003E14AA">
        <w:rPr>
          <w:bCs/>
          <w:szCs w:val="18"/>
          <w:lang w:val="x-none" w:eastAsia="x-none"/>
        </w:rPr>
        <w:t>RTRMRRESP </w:t>
      </w:r>
      <w:r w:rsidRPr="003E14AA">
        <w:rPr>
          <w:bCs/>
          <w:i/>
          <w:szCs w:val="18"/>
          <w:vertAlign w:val="subscript"/>
          <w:lang w:val="x-none" w:eastAsia="x-none"/>
        </w:rPr>
        <w:t>q</w:t>
      </w:r>
      <w:r w:rsidRPr="003E14AA">
        <w:rPr>
          <w:bCs/>
          <w:szCs w:val="18"/>
          <w:vertAlign w:val="subscript"/>
          <w:lang w:val="x-none" w:eastAsia="x-none"/>
        </w:rPr>
        <w:t xml:space="preserve"> </w:t>
      </w:r>
      <w:r w:rsidRPr="003E14AA">
        <w:rPr>
          <w:bCs/>
          <w:vertAlign w:val="subscript"/>
          <w:lang w:val="x-none" w:eastAsia="x-none"/>
        </w:rPr>
        <w:t>=</w:t>
      </w:r>
      <w:r w:rsidRPr="003E14AA">
        <w:rPr>
          <w:bCs/>
          <w:vertAlign w:val="subscript"/>
          <w:lang w:val="x-none" w:eastAsia="x-none"/>
        </w:rPr>
        <w:tab/>
      </w:r>
      <w:r w:rsidRPr="003E14AA">
        <w:rPr>
          <w:bCs/>
          <w:lang w:val="x-none" w:eastAsia="x-none"/>
        </w:rPr>
        <w:t xml:space="preserve">SYS_GEN_DISCFACTOR * </w:t>
      </w:r>
      <w:r w:rsidRPr="003E14AA">
        <w:rPr>
          <w:bCs/>
          <w:position w:val="-22"/>
          <w:lang w:val="x-none" w:eastAsia="x-none"/>
        </w:rPr>
        <w:object w:dxaOrig="285" w:dyaOrig="405" w14:anchorId="638E142B">
          <v:shape id="_x0000_i1044" type="#_x0000_t75" style="width:14.25pt;height:21.75pt" o:ole="">
            <v:imagedata r:id="rId33" o:title=""/>
          </v:shape>
          <o:OLEObject Type="Embed" ProgID="Equation.3" ShapeID="_x0000_i1044" DrawAspect="Content" ObjectID="_1710318327" r:id="rId34"/>
        </w:object>
      </w:r>
      <w:r w:rsidRPr="003E14AA">
        <w:rPr>
          <w:bCs/>
          <w:position w:val="-18"/>
          <w:lang w:val="x-none" w:eastAsia="x-none"/>
        </w:rPr>
        <w:object w:dxaOrig="285" w:dyaOrig="435" w14:anchorId="5CA8AC9B">
          <v:shape id="_x0000_i1045" type="#_x0000_t75" style="width:14.25pt;height:21.75pt" o:ole="">
            <v:imagedata r:id="rId24" o:title=""/>
          </v:shape>
          <o:OLEObject Type="Embed" ProgID="Equation.3" ShapeID="_x0000_i1045" DrawAspect="Content" ObjectID="_1710318328" r:id="rId35"/>
        </w:object>
      </w:r>
      <w:r w:rsidRPr="003E14AA">
        <w:rPr>
          <w:bCs/>
          <w:position w:val="-22"/>
          <w:lang w:val="x-none" w:eastAsia="x-none"/>
        </w:rPr>
        <w:object w:dxaOrig="285" w:dyaOrig="405" w14:anchorId="4DF2A13B">
          <v:shape id="_x0000_i1046" type="#_x0000_t75" style="width:14.25pt;height:21.75pt" o:ole="">
            <v:imagedata r:id="rId26" o:title=""/>
          </v:shape>
          <o:OLEObject Type="Embed" ProgID="Equation.3" ShapeID="_x0000_i1046" DrawAspect="Content" ObjectID="_1710318329" r:id="rId36"/>
        </w:object>
      </w:r>
      <w:r w:rsidRPr="003E14AA">
        <w:rPr>
          <w:bCs/>
          <w:lang w:val="x-none" w:eastAsia="x-none"/>
        </w:rPr>
        <w:t>(HRRADJ</w:t>
      </w:r>
      <w:r w:rsidRPr="003E14AA">
        <w:rPr>
          <w:bCs/>
          <w:i/>
          <w:vertAlign w:val="subscript"/>
          <w:lang w:val="x-none" w:eastAsia="x-none"/>
        </w:rPr>
        <w:t xml:space="preserve"> q, r, p</w:t>
      </w:r>
      <w:r w:rsidRPr="003E14AA">
        <w:rPr>
          <w:bCs/>
          <w:lang w:val="x-none" w:eastAsia="x-none"/>
        </w:rPr>
        <w:t xml:space="preserve"> + HRUADJ</w:t>
      </w:r>
      <w:r w:rsidRPr="003E14AA">
        <w:rPr>
          <w:bCs/>
          <w:i/>
          <w:vertAlign w:val="subscript"/>
          <w:lang w:val="x-none" w:eastAsia="x-none"/>
        </w:rPr>
        <w:t xml:space="preserve"> q, r, p</w:t>
      </w:r>
      <w:r w:rsidRPr="003E14AA">
        <w:rPr>
          <w:bCs/>
          <w:lang w:val="x-none" w:eastAsia="x-none"/>
        </w:rPr>
        <w:t xml:space="preserve"> + HNSADJ</w:t>
      </w:r>
      <w:r w:rsidRPr="003E14AA">
        <w:rPr>
          <w:bCs/>
          <w:i/>
          <w:vertAlign w:val="subscript"/>
          <w:lang w:val="x-none" w:eastAsia="x-none"/>
        </w:rPr>
        <w:t xml:space="preserve"> q, r, p</w:t>
      </w:r>
      <w:r w:rsidRPr="003E14AA">
        <w:rPr>
          <w:bCs/>
          <w:lang w:val="x-none" w:eastAsia="x-none"/>
        </w:rPr>
        <w:t>) *  ¼</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E14AA" w:rsidRPr="003E14AA" w14:paraId="476B5847"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0BEA35A" w14:textId="77777777" w:rsidR="003E14AA" w:rsidRPr="003E14AA" w:rsidRDefault="003E14AA" w:rsidP="003E14AA">
            <w:pPr>
              <w:spacing w:before="120" w:after="240"/>
              <w:rPr>
                <w:b/>
                <w:i/>
                <w:iCs/>
                <w:lang w:val="x-none" w:eastAsia="x-none"/>
              </w:rPr>
            </w:pPr>
            <w:r w:rsidRPr="003E14AA">
              <w:rPr>
                <w:b/>
                <w:i/>
                <w:iCs/>
                <w:lang w:val="x-none" w:eastAsia="x-none"/>
              </w:rPr>
              <w:t>[NPRR863:  Replace the formula “RTRMRRESP</w:t>
            </w:r>
            <w:r w:rsidRPr="003E14AA">
              <w:rPr>
                <w:b/>
                <w:i/>
                <w:iCs/>
                <w:vertAlign w:val="subscript"/>
                <w:lang w:val="x-none" w:eastAsia="x-none"/>
              </w:rPr>
              <w:t xml:space="preserve"> q</w:t>
            </w:r>
            <w:r w:rsidRPr="003E14AA">
              <w:rPr>
                <w:b/>
                <w:i/>
                <w:iCs/>
                <w:lang w:val="x-none" w:eastAsia="x-none"/>
              </w:rPr>
              <w:t>” above with the following upon system implementation:]</w:t>
            </w:r>
          </w:p>
          <w:p w14:paraId="2C8D6513" w14:textId="77777777" w:rsidR="003E14AA" w:rsidRPr="003E14AA" w:rsidRDefault="003E14AA" w:rsidP="003E14AA">
            <w:pPr>
              <w:tabs>
                <w:tab w:val="left" w:pos="2340"/>
                <w:tab w:val="left" w:pos="2880"/>
              </w:tabs>
              <w:spacing w:after="240"/>
              <w:ind w:left="3600" w:hanging="2880"/>
              <w:rPr>
                <w:b/>
                <w:bCs/>
                <w:lang w:val="x-none" w:eastAsia="x-none"/>
              </w:rPr>
            </w:pPr>
            <w:r w:rsidRPr="003E14AA">
              <w:rPr>
                <w:bCs/>
                <w:szCs w:val="18"/>
                <w:lang w:val="x-none" w:eastAsia="x-none"/>
              </w:rPr>
              <w:t>RTRMRRESP </w:t>
            </w:r>
            <w:r w:rsidRPr="003E14AA">
              <w:rPr>
                <w:bCs/>
                <w:i/>
                <w:szCs w:val="18"/>
                <w:vertAlign w:val="subscript"/>
                <w:lang w:val="x-none" w:eastAsia="x-none"/>
              </w:rPr>
              <w:t>q</w:t>
            </w:r>
            <w:r w:rsidRPr="003E14AA">
              <w:rPr>
                <w:bCs/>
                <w:szCs w:val="18"/>
                <w:vertAlign w:val="subscript"/>
                <w:lang w:val="x-none" w:eastAsia="x-none"/>
              </w:rPr>
              <w:t xml:space="preserve"> </w:t>
            </w:r>
            <w:r w:rsidRPr="003E14AA">
              <w:rPr>
                <w:bCs/>
                <w:vertAlign w:val="subscript"/>
                <w:lang w:val="x-none" w:eastAsia="x-none"/>
              </w:rPr>
              <w:t>=</w:t>
            </w:r>
            <w:r w:rsidRPr="003E14AA">
              <w:rPr>
                <w:bCs/>
                <w:vertAlign w:val="subscript"/>
                <w:lang w:val="x-none" w:eastAsia="x-none"/>
              </w:rPr>
              <w:tab/>
            </w:r>
            <w:r w:rsidRPr="003E14AA">
              <w:rPr>
                <w:bCs/>
                <w:lang w:val="x-none" w:eastAsia="x-none"/>
              </w:rPr>
              <w:t xml:space="preserve">SYS_GEN_DISCFACTOR * </w:t>
            </w:r>
            <w:r w:rsidRPr="003E14AA">
              <w:rPr>
                <w:bCs/>
                <w:position w:val="-22"/>
                <w:lang w:val="x-none" w:eastAsia="x-none"/>
              </w:rPr>
              <w:object w:dxaOrig="285" w:dyaOrig="405" w14:anchorId="702035FD">
                <v:shape id="_x0000_i1047" type="#_x0000_t75" style="width:14.25pt;height:21.75pt" o:ole="">
                  <v:imagedata r:id="rId33" o:title=""/>
                </v:shape>
                <o:OLEObject Type="Embed" ProgID="Equation.3" ShapeID="_x0000_i1047" DrawAspect="Content" ObjectID="_1710318330" r:id="rId37"/>
              </w:object>
            </w:r>
            <w:r w:rsidRPr="003E14AA">
              <w:rPr>
                <w:bCs/>
                <w:position w:val="-18"/>
                <w:lang w:val="x-none" w:eastAsia="x-none"/>
              </w:rPr>
              <w:object w:dxaOrig="285" w:dyaOrig="435" w14:anchorId="1EC417C9">
                <v:shape id="_x0000_i1048" type="#_x0000_t75" style="width:14.25pt;height:21.75pt" o:ole="">
                  <v:imagedata r:id="rId24" o:title=""/>
                </v:shape>
                <o:OLEObject Type="Embed" ProgID="Equation.3" ShapeID="_x0000_i1048" DrawAspect="Content" ObjectID="_1710318331" r:id="rId38"/>
              </w:object>
            </w:r>
            <w:r w:rsidRPr="003E14AA">
              <w:rPr>
                <w:bCs/>
                <w:position w:val="-22"/>
                <w:lang w:val="x-none" w:eastAsia="x-none"/>
              </w:rPr>
              <w:object w:dxaOrig="285" w:dyaOrig="405" w14:anchorId="63D12AA5">
                <v:shape id="_x0000_i1049" type="#_x0000_t75" style="width:14.25pt;height:21.75pt" o:ole="">
                  <v:imagedata r:id="rId26" o:title=""/>
                </v:shape>
                <o:OLEObject Type="Embed" ProgID="Equation.3" ShapeID="_x0000_i1049" DrawAspect="Content" ObjectID="_1710318332" r:id="rId39"/>
              </w:object>
            </w:r>
            <w:r w:rsidRPr="003E14AA">
              <w:rPr>
                <w:bCs/>
                <w:lang w:val="x-none" w:eastAsia="x-none"/>
              </w:rPr>
              <w:t>(HRRADJ</w:t>
            </w:r>
            <w:r w:rsidRPr="003E14AA">
              <w:rPr>
                <w:bCs/>
                <w:i/>
                <w:vertAlign w:val="subscript"/>
                <w:lang w:val="x-none" w:eastAsia="x-none"/>
              </w:rPr>
              <w:t xml:space="preserve"> q, r, p</w:t>
            </w:r>
            <w:r w:rsidRPr="003E14AA">
              <w:rPr>
                <w:bCs/>
                <w:lang w:val="x-none" w:eastAsia="x-none"/>
              </w:rPr>
              <w:t xml:space="preserve"> + HECRADJ</w:t>
            </w:r>
            <w:r w:rsidRPr="003E14AA">
              <w:rPr>
                <w:bCs/>
                <w:i/>
                <w:vertAlign w:val="subscript"/>
                <w:lang w:val="x-none" w:eastAsia="x-none"/>
              </w:rPr>
              <w:t xml:space="preserve"> q, r, p</w:t>
            </w:r>
            <w:r w:rsidRPr="003E14AA">
              <w:rPr>
                <w:bCs/>
                <w:lang w:val="x-none" w:eastAsia="x-none"/>
              </w:rPr>
              <w:t xml:space="preserve"> + HRUADJ</w:t>
            </w:r>
            <w:r w:rsidRPr="003E14AA">
              <w:rPr>
                <w:bCs/>
                <w:i/>
                <w:vertAlign w:val="subscript"/>
                <w:lang w:val="x-none" w:eastAsia="x-none"/>
              </w:rPr>
              <w:t xml:space="preserve"> q, r, p</w:t>
            </w:r>
            <w:r w:rsidRPr="003E14AA">
              <w:rPr>
                <w:bCs/>
                <w:lang w:val="x-none" w:eastAsia="x-none"/>
              </w:rPr>
              <w:t xml:space="preserve"> + HNSADJ</w:t>
            </w:r>
            <w:r w:rsidRPr="003E14AA">
              <w:rPr>
                <w:bCs/>
                <w:i/>
                <w:vertAlign w:val="subscript"/>
                <w:lang w:val="x-none" w:eastAsia="x-none"/>
              </w:rPr>
              <w:t xml:space="preserve"> q, r, p</w:t>
            </w:r>
            <w:r w:rsidRPr="003E14AA">
              <w:rPr>
                <w:bCs/>
                <w:lang w:val="x-none" w:eastAsia="x-none"/>
              </w:rPr>
              <w:t>) *  ¼</w:t>
            </w:r>
          </w:p>
        </w:tc>
      </w:tr>
    </w:tbl>
    <w:p w14:paraId="7C2680FB" w14:textId="77777777" w:rsidR="003E14AA" w:rsidRPr="003E14AA" w:rsidRDefault="003E14AA" w:rsidP="003E14AA">
      <w:pPr>
        <w:tabs>
          <w:tab w:val="left" w:pos="2340"/>
          <w:tab w:val="left" w:pos="2880"/>
        </w:tabs>
        <w:spacing w:before="240" w:after="240"/>
        <w:ind w:left="3600" w:hanging="2880"/>
        <w:rPr>
          <w:rFonts w:ascii="Times New Roman Bold" w:hAnsi="Times New Roman Bold"/>
          <w:b/>
          <w:bCs/>
          <w:lang w:val="x-none" w:eastAsia="x-none"/>
        </w:rPr>
      </w:pPr>
      <w:r w:rsidRPr="003E14AA">
        <w:rPr>
          <w:bCs/>
          <w:lang w:val="x-none" w:eastAsia="x-none"/>
        </w:rPr>
        <w:t xml:space="preserve">RTOLCAP </w:t>
      </w:r>
      <w:r w:rsidRPr="003E14AA">
        <w:rPr>
          <w:bCs/>
          <w:i/>
          <w:vertAlign w:val="subscript"/>
          <w:lang w:val="x-none" w:eastAsia="x-none"/>
        </w:rPr>
        <w:t xml:space="preserve">q </w:t>
      </w:r>
      <w:r w:rsidRPr="003E14AA">
        <w:rPr>
          <w:bCs/>
          <w:lang w:val="x-none" w:eastAsia="x-none"/>
        </w:rPr>
        <w:t>=</w:t>
      </w:r>
      <w:r w:rsidRPr="003E14AA">
        <w:rPr>
          <w:bCs/>
          <w:lang w:val="x-none" w:eastAsia="x-none"/>
        </w:rPr>
        <w:tab/>
        <w:t>(RTOLHSL</w:t>
      </w:r>
      <w:r w:rsidRPr="003E14AA">
        <w:rPr>
          <w:bCs/>
          <w:i/>
          <w:vertAlign w:val="subscript"/>
          <w:lang w:val="x-none" w:eastAsia="x-none"/>
        </w:rPr>
        <w:t xml:space="preserve"> q </w:t>
      </w:r>
      <w:r w:rsidRPr="003E14AA">
        <w:rPr>
          <w:bCs/>
          <w:lang w:val="x-none" w:eastAsia="x-none"/>
        </w:rPr>
        <w:t xml:space="preserve">– RTMGQ </w:t>
      </w:r>
      <w:r w:rsidRPr="003E14AA">
        <w:rPr>
          <w:bCs/>
          <w:i/>
          <w:vertAlign w:val="subscript"/>
          <w:lang w:val="x-none" w:eastAsia="x-none"/>
        </w:rPr>
        <w:t xml:space="preserve">q </w:t>
      </w:r>
      <w:r w:rsidRPr="003E14AA">
        <w:rPr>
          <w:bCs/>
          <w:lang w:val="x-none" w:eastAsia="x-none"/>
        </w:rPr>
        <w:t>– SYS_GEN_DISCFACTOR *  (</w:t>
      </w:r>
      <w:r w:rsidRPr="003E14AA">
        <w:rPr>
          <w:bCs/>
          <w:position w:val="-18"/>
          <w:lang w:val="x-none" w:eastAsia="x-none"/>
        </w:rPr>
        <w:object w:dxaOrig="285" w:dyaOrig="435" w14:anchorId="6A5DF7B8">
          <v:shape id="_x0000_i1050" type="#_x0000_t75" style="width:14.25pt;height:21.75pt" o:ole="">
            <v:imagedata r:id="rId24" o:title=""/>
          </v:shape>
          <o:OLEObject Type="Embed" ProgID="Equation.3" ShapeID="_x0000_i1050" DrawAspect="Content" ObjectID="_1710318333" r:id="rId40"/>
        </w:object>
      </w:r>
      <w:r w:rsidRPr="003E14AA">
        <w:rPr>
          <w:bCs/>
          <w:position w:val="-22"/>
          <w:lang w:val="x-none" w:eastAsia="x-none"/>
        </w:rPr>
        <w:object w:dxaOrig="285" w:dyaOrig="405" w14:anchorId="31F550BF">
          <v:shape id="_x0000_i1051" type="#_x0000_t75" style="width:14.25pt;height:21.75pt" o:ole="">
            <v:imagedata r:id="rId26" o:title=""/>
          </v:shape>
          <o:OLEObject Type="Embed" ProgID="Equation.3" ShapeID="_x0000_i1051" DrawAspect="Content" ObjectID="_1710318334" r:id="rId41"/>
        </w:object>
      </w:r>
      <w:r w:rsidRPr="003E14AA">
        <w:rPr>
          <w:bCs/>
          <w:lang w:val="x-none" w:eastAsia="x-none"/>
        </w:rPr>
        <w:t xml:space="preserve">UGENA </w:t>
      </w:r>
      <w:r w:rsidRPr="003E14AA">
        <w:rPr>
          <w:bCs/>
          <w:i/>
          <w:vertAlign w:val="subscript"/>
          <w:lang w:val="x-none" w:eastAsia="x-none"/>
        </w:rPr>
        <w:t>q, r, p</w:t>
      </w:r>
      <w:r w:rsidRPr="003E14AA">
        <w:rPr>
          <w:bCs/>
          <w:lang w:val="x-none" w:eastAsia="x-none"/>
        </w:rPr>
        <w:t>)) + RTCLRCAP</w:t>
      </w:r>
      <w:r w:rsidRPr="003E14AA">
        <w:rPr>
          <w:bCs/>
          <w:i/>
          <w:vertAlign w:val="subscript"/>
          <w:lang w:val="x-none" w:eastAsia="x-none"/>
        </w:rPr>
        <w:t xml:space="preserve"> q </w:t>
      </w:r>
      <w:r w:rsidRPr="003E14AA">
        <w:rPr>
          <w:bCs/>
          <w:lang w:val="x-none" w:eastAsia="x-none"/>
        </w:rPr>
        <w:t>+ RTNCLRCAP</w:t>
      </w:r>
      <w:r w:rsidRPr="003E14AA">
        <w:rPr>
          <w:bCs/>
          <w:i/>
          <w:vertAlign w:val="subscript"/>
          <w:lang w:val="x-none" w:eastAsia="x-none"/>
        </w:rPr>
        <w:t xml:space="preserve"> q</w:t>
      </w:r>
      <w:r w:rsidRPr="003E14AA">
        <w:rPr>
          <w:rFonts w:ascii="Times New Roman Bold" w:hAnsi="Times New Roman Bold"/>
          <w:bCs/>
          <w:lang w:val="x-none" w:eastAsia="x-none"/>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E14AA" w:rsidRPr="003E14AA" w14:paraId="4626C381"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C2F15F7" w14:textId="77777777" w:rsidR="003E14AA" w:rsidRPr="003E14AA" w:rsidRDefault="003E14AA" w:rsidP="003E14AA">
            <w:pPr>
              <w:spacing w:before="120" w:after="240"/>
              <w:rPr>
                <w:b/>
                <w:i/>
                <w:iCs/>
                <w:lang w:val="x-none" w:eastAsia="x-none"/>
              </w:rPr>
            </w:pPr>
            <w:r w:rsidRPr="003E14AA">
              <w:rPr>
                <w:b/>
                <w:i/>
                <w:iCs/>
                <w:lang w:val="x-none" w:eastAsia="x-none"/>
              </w:rPr>
              <w:lastRenderedPageBreak/>
              <w:t>[NPRR987:  Replace the formula “</w:t>
            </w:r>
            <w:r w:rsidRPr="003E14AA">
              <w:rPr>
                <w:b/>
                <w:bCs/>
                <w:i/>
                <w:iCs/>
                <w:lang w:val="x-none" w:eastAsia="x-none"/>
              </w:rPr>
              <w:t xml:space="preserve">RTOLCAP </w:t>
            </w:r>
            <w:r w:rsidRPr="003E14AA">
              <w:rPr>
                <w:b/>
                <w:bCs/>
                <w:i/>
                <w:iCs/>
                <w:vertAlign w:val="subscript"/>
                <w:lang w:val="x-none" w:eastAsia="x-none"/>
              </w:rPr>
              <w:t>q</w:t>
            </w:r>
            <w:r w:rsidRPr="003E14AA">
              <w:rPr>
                <w:b/>
                <w:i/>
                <w:iCs/>
                <w:lang w:val="x-none" w:eastAsia="x-none"/>
              </w:rPr>
              <w:t>” above with the following upon system implementation:]</w:t>
            </w:r>
          </w:p>
          <w:p w14:paraId="656A9D70" w14:textId="77777777" w:rsidR="003E14AA" w:rsidRPr="003E14AA" w:rsidRDefault="003E14AA" w:rsidP="003E14AA">
            <w:pPr>
              <w:spacing w:before="240" w:after="240"/>
              <w:ind w:left="3600" w:hanging="2880"/>
              <w:rPr>
                <w:rFonts w:ascii="Times New Roman Bold" w:hAnsi="Times New Roman Bold"/>
                <w:bCs/>
              </w:rPr>
            </w:pPr>
            <w:r w:rsidRPr="003E14AA">
              <w:rPr>
                <w:bCs/>
              </w:rPr>
              <w:t xml:space="preserve">RTOLCAP </w:t>
            </w:r>
            <w:r w:rsidRPr="003E14AA">
              <w:rPr>
                <w:bCs/>
                <w:i/>
                <w:vertAlign w:val="subscript"/>
              </w:rPr>
              <w:t xml:space="preserve">q </w:t>
            </w:r>
            <w:r w:rsidRPr="003E14AA">
              <w:rPr>
                <w:bCs/>
              </w:rPr>
              <w:t>=</w:t>
            </w:r>
            <w:r w:rsidRPr="003E14AA">
              <w:rPr>
                <w:bCs/>
              </w:rPr>
              <w:tab/>
              <w:t>(RTOLHSL</w:t>
            </w:r>
            <w:r w:rsidRPr="003E14AA">
              <w:rPr>
                <w:bCs/>
                <w:i/>
                <w:vertAlign w:val="subscript"/>
              </w:rPr>
              <w:t xml:space="preserve"> q </w:t>
            </w:r>
            <w:r w:rsidRPr="003E14AA">
              <w:rPr>
                <w:bCs/>
              </w:rPr>
              <w:t xml:space="preserve">– RTMGQ </w:t>
            </w:r>
            <w:r w:rsidRPr="003E14AA">
              <w:rPr>
                <w:bCs/>
                <w:i/>
                <w:vertAlign w:val="subscript"/>
              </w:rPr>
              <w:t xml:space="preserve">q </w:t>
            </w:r>
            <w:r w:rsidRPr="003E14AA">
              <w:rPr>
                <w:bCs/>
              </w:rPr>
              <w:t>– SYS_GEN_DISCFACTOR *  (</w:t>
            </w:r>
            <w:r w:rsidRPr="003E14AA">
              <w:rPr>
                <w:b/>
                <w:bCs/>
                <w:position w:val="-18"/>
              </w:rPr>
              <w:object w:dxaOrig="285" w:dyaOrig="435" w14:anchorId="2B276F61">
                <v:shape id="_x0000_i1052" type="#_x0000_t75" style="width:14.25pt;height:21.75pt" o:ole="">
                  <v:imagedata r:id="rId24" o:title=""/>
                </v:shape>
                <o:OLEObject Type="Embed" ProgID="Equation.3" ShapeID="_x0000_i1052" DrawAspect="Content" ObjectID="_1710318335" r:id="rId42"/>
              </w:object>
            </w:r>
            <w:r w:rsidRPr="003E14AA">
              <w:rPr>
                <w:b/>
                <w:bCs/>
                <w:position w:val="-22"/>
              </w:rPr>
              <w:object w:dxaOrig="285" w:dyaOrig="405" w14:anchorId="22E8945D">
                <v:shape id="_x0000_i1053" type="#_x0000_t75" style="width:14.25pt;height:21.75pt" o:ole="">
                  <v:imagedata r:id="rId26" o:title=""/>
                </v:shape>
                <o:OLEObject Type="Embed" ProgID="Equation.3" ShapeID="_x0000_i1053" DrawAspect="Content" ObjectID="_1710318336" r:id="rId43"/>
              </w:object>
            </w:r>
            <w:r w:rsidRPr="003E14AA">
              <w:rPr>
                <w:bCs/>
              </w:rPr>
              <w:t xml:space="preserve">(UGENA </w:t>
            </w:r>
            <w:r w:rsidRPr="003E14AA">
              <w:rPr>
                <w:bCs/>
                <w:i/>
                <w:vertAlign w:val="subscript"/>
              </w:rPr>
              <w:t>q, r, p</w:t>
            </w:r>
            <w:r w:rsidRPr="003E14AA">
              <w:rPr>
                <w:b/>
              </w:rPr>
              <w:t xml:space="preserve"> + </w:t>
            </w:r>
            <w:r w:rsidRPr="003E14AA">
              <w:t>UPESRA</w:t>
            </w:r>
            <w:r w:rsidRPr="003E14AA">
              <w:rPr>
                <w:i/>
                <w:vertAlign w:val="subscript"/>
              </w:rPr>
              <w:t xml:space="preserve"> q, r, p</w:t>
            </w:r>
            <w:r w:rsidRPr="003E14AA">
              <w:rPr>
                <w:bCs/>
              </w:rPr>
              <w:t>))) + RTCLRCAP</w:t>
            </w:r>
            <w:r w:rsidRPr="003E14AA">
              <w:rPr>
                <w:bCs/>
                <w:i/>
                <w:vertAlign w:val="subscript"/>
              </w:rPr>
              <w:t xml:space="preserve"> q </w:t>
            </w:r>
            <w:r w:rsidRPr="003E14AA">
              <w:rPr>
                <w:bCs/>
              </w:rPr>
              <w:t>+ RTNCLRCAP</w:t>
            </w:r>
            <w:r w:rsidRPr="003E14AA">
              <w:rPr>
                <w:bCs/>
                <w:i/>
                <w:vertAlign w:val="subscript"/>
              </w:rPr>
              <w:t xml:space="preserve"> q</w:t>
            </w:r>
            <w:r w:rsidRPr="003E14AA">
              <w:rPr>
                <w:rFonts w:ascii="Times New Roman Bold" w:hAnsi="Times New Roman Bold"/>
                <w:bCs/>
              </w:rPr>
              <w:t xml:space="preserve"> </w:t>
            </w:r>
            <w:r w:rsidRPr="003E14AA">
              <w:rPr>
                <w:rFonts w:ascii="Times New Roman Bold" w:hAnsi="Times New Roman Bold"/>
                <w:b/>
                <w:bCs/>
              </w:rPr>
              <w:t xml:space="preserve">+ </w:t>
            </w:r>
            <w:r w:rsidRPr="003E14AA">
              <w:rPr>
                <w:bCs/>
              </w:rPr>
              <w:t xml:space="preserve">RTESRCAP </w:t>
            </w:r>
            <w:r w:rsidRPr="003E14AA">
              <w:rPr>
                <w:bCs/>
                <w:i/>
                <w:vertAlign w:val="subscript"/>
              </w:rPr>
              <w:t>q</w:t>
            </w:r>
          </w:p>
        </w:tc>
      </w:tr>
    </w:tbl>
    <w:p w14:paraId="58270254" w14:textId="77777777" w:rsidR="003E14AA" w:rsidRPr="003E14AA" w:rsidRDefault="003E14AA" w:rsidP="003E14AA">
      <w:pPr>
        <w:spacing w:before="240"/>
      </w:pPr>
      <w:r w:rsidRPr="003E14AA">
        <w:t>Where:</w:t>
      </w:r>
    </w:p>
    <w:p w14:paraId="6B9141E1" w14:textId="77777777" w:rsidR="003E14AA" w:rsidRPr="003E14AA" w:rsidRDefault="003E14AA" w:rsidP="003E14AA">
      <w:pPr>
        <w:tabs>
          <w:tab w:val="left" w:pos="2250"/>
          <w:tab w:val="left" w:pos="3150"/>
          <w:tab w:val="left" w:pos="3960"/>
        </w:tabs>
        <w:spacing w:after="240"/>
        <w:ind w:left="3600" w:hanging="2430"/>
        <w:rPr>
          <w:bCs/>
        </w:rPr>
      </w:pPr>
      <w:r w:rsidRPr="003E14AA">
        <w:rPr>
          <w:bCs/>
        </w:rPr>
        <w:t>RTNCLRCAP</w:t>
      </w:r>
      <w:r w:rsidRPr="003E14AA">
        <w:rPr>
          <w:bCs/>
          <w:i/>
          <w:vertAlign w:val="subscript"/>
        </w:rPr>
        <w:t xml:space="preserve"> q    </w:t>
      </w:r>
      <w:r w:rsidRPr="003E14AA">
        <w:rPr>
          <w:bCs/>
        </w:rPr>
        <w:t>=</w:t>
      </w:r>
      <w:r w:rsidRPr="003E14AA">
        <w:rPr>
          <w:bCs/>
        </w:rPr>
        <w:tab/>
      </w:r>
      <w:r w:rsidRPr="003E14AA">
        <w:rPr>
          <w:bCs/>
        </w:rPr>
        <w:tab/>
        <w:t>Min(Max(RTNCLRNPC</w:t>
      </w:r>
      <w:r w:rsidRPr="003E14AA">
        <w:rPr>
          <w:bCs/>
          <w:i/>
          <w:vertAlign w:val="subscript"/>
        </w:rPr>
        <w:t xml:space="preserve"> q</w:t>
      </w:r>
      <w:r w:rsidRPr="003E14AA">
        <w:rPr>
          <w:bCs/>
        </w:rPr>
        <w:t xml:space="preserve"> – RTNCLRLPC</w:t>
      </w:r>
      <w:r w:rsidRPr="003E14AA">
        <w:rPr>
          <w:bCs/>
          <w:i/>
          <w:vertAlign w:val="subscript"/>
        </w:rPr>
        <w:t xml:space="preserve"> q</w:t>
      </w:r>
      <w:r w:rsidRPr="003E14AA">
        <w:rPr>
          <w:bCs/>
        </w:rPr>
        <w:t>, 0.0), RTNCLRRRS</w:t>
      </w:r>
      <w:r w:rsidRPr="003E14AA">
        <w:rPr>
          <w:bCs/>
          <w:i/>
          <w:vertAlign w:val="subscript"/>
        </w:rPr>
        <w:t xml:space="preserve"> q </w:t>
      </w:r>
      <w:r w:rsidRPr="003E14AA">
        <w:rPr>
          <w:bCs/>
        </w:rPr>
        <w:t>* 1.5)</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E14AA" w:rsidRPr="003E14AA" w14:paraId="11B5870D"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E994E1F" w14:textId="77777777" w:rsidR="003E14AA" w:rsidRPr="003E14AA" w:rsidRDefault="003E14AA" w:rsidP="003E14AA">
            <w:pPr>
              <w:spacing w:before="120" w:after="240"/>
              <w:rPr>
                <w:b/>
                <w:i/>
                <w:iCs/>
                <w:lang w:val="x-none" w:eastAsia="x-none"/>
              </w:rPr>
            </w:pPr>
            <w:r w:rsidRPr="003E14AA">
              <w:rPr>
                <w:b/>
                <w:i/>
                <w:iCs/>
                <w:lang w:val="x-none" w:eastAsia="x-none"/>
              </w:rPr>
              <w:t>[NPRR863:  Replace the formula “</w:t>
            </w:r>
            <w:r w:rsidRPr="003E14AA">
              <w:rPr>
                <w:b/>
                <w:bCs/>
                <w:i/>
                <w:iCs/>
                <w:lang w:val="x-none" w:eastAsia="x-none"/>
              </w:rPr>
              <w:t>RTNCLRCAP</w:t>
            </w:r>
            <w:r w:rsidRPr="003E14AA">
              <w:rPr>
                <w:b/>
                <w:i/>
                <w:iCs/>
                <w:vertAlign w:val="subscript"/>
                <w:lang w:val="x-none" w:eastAsia="x-none"/>
              </w:rPr>
              <w:t xml:space="preserve"> q</w:t>
            </w:r>
            <w:r w:rsidRPr="003E14AA">
              <w:rPr>
                <w:b/>
                <w:i/>
                <w:iCs/>
                <w:lang w:val="x-none" w:eastAsia="x-none"/>
              </w:rPr>
              <w:t>” above with the following upon system implementation:]</w:t>
            </w:r>
          </w:p>
          <w:p w14:paraId="1A56DEFE" w14:textId="77777777" w:rsidR="003E14AA" w:rsidRPr="003E14AA" w:rsidRDefault="003E14AA" w:rsidP="003E14AA">
            <w:pPr>
              <w:tabs>
                <w:tab w:val="left" w:pos="2250"/>
                <w:tab w:val="left" w:pos="3150"/>
                <w:tab w:val="left" w:pos="3960"/>
              </w:tabs>
              <w:spacing w:after="240"/>
              <w:ind w:left="3600" w:hanging="2430"/>
              <w:rPr>
                <w:bCs/>
              </w:rPr>
            </w:pPr>
            <w:r w:rsidRPr="003E14AA">
              <w:rPr>
                <w:bCs/>
              </w:rPr>
              <w:t>RTNCLRCAP</w:t>
            </w:r>
            <w:r w:rsidRPr="003E14AA">
              <w:rPr>
                <w:bCs/>
                <w:i/>
                <w:vertAlign w:val="subscript"/>
              </w:rPr>
              <w:t xml:space="preserve"> q    </w:t>
            </w:r>
            <w:r w:rsidRPr="003E14AA">
              <w:rPr>
                <w:bCs/>
              </w:rPr>
              <w:t>=</w:t>
            </w:r>
            <w:r w:rsidRPr="003E14AA">
              <w:rPr>
                <w:bCs/>
              </w:rPr>
              <w:tab/>
            </w:r>
            <w:r w:rsidRPr="003E14AA">
              <w:rPr>
                <w:bCs/>
              </w:rPr>
              <w:tab/>
              <w:t>Min(Max(RTNCLRNPC</w:t>
            </w:r>
            <w:r w:rsidRPr="003E14AA">
              <w:rPr>
                <w:bCs/>
                <w:i/>
                <w:vertAlign w:val="subscript"/>
              </w:rPr>
              <w:t xml:space="preserve"> q</w:t>
            </w:r>
            <w:r w:rsidRPr="003E14AA">
              <w:rPr>
                <w:bCs/>
              </w:rPr>
              <w:t xml:space="preserve"> – RTNCLRLPC</w:t>
            </w:r>
            <w:r w:rsidRPr="003E14AA">
              <w:rPr>
                <w:bCs/>
                <w:i/>
                <w:vertAlign w:val="subscript"/>
              </w:rPr>
              <w:t xml:space="preserve"> q</w:t>
            </w:r>
            <w:r w:rsidRPr="003E14AA">
              <w:rPr>
                <w:bCs/>
              </w:rPr>
              <w:t>, 0.0), (RTNCLRECRS</w:t>
            </w:r>
            <w:r w:rsidRPr="003E14AA">
              <w:rPr>
                <w:bCs/>
                <w:i/>
                <w:vertAlign w:val="subscript"/>
              </w:rPr>
              <w:t xml:space="preserve"> q </w:t>
            </w:r>
            <w:r w:rsidRPr="003E14AA">
              <w:rPr>
                <w:bCs/>
                <w:i/>
              </w:rPr>
              <w:t xml:space="preserve">+ </w:t>
            </w:r>
            <w:r w:rsidRPr="003E14AA">
              <w:rPr>
                <w:bCs/>
              </w:rPr>
              <w:t>RTNCLRRRS</w:t>
            </w:r>
            <w:r w:rsidRPr="003E14AA">
              <w:rPr>
                <w:bCs/>
                <w:i/>
                <w:vertAlign w:val="subscript"/>
              </w:rPr>
              <w:t xml:space="preserve"> q</w:t>
            </w:r>
            <w:r w:rsidRPr="003E14AA">
              <w:rPr>
                <w:bCs/>
              </w:rPr>
              <w:t>) * 1.5)</w:t>
            </w:r>
          </w:p>
        </w:tc>
      </w:tr>
    </w:tbl>
    <w:p w14:paraId="7C0AA9DA" w14:textId="77777777" w:rsidR="003E14AA" w:rsidRPr="003E14AA" w:rsidRDefault="003E14AA" w:rsidP="003E14AA">
      <w:pPr>
        <w:tabs>
          <w:tab w:val="left" w:pos="2250"/>
          <w:tab w:val="left" w:pos="3150"/>
          <w:tab w:val="left" w:pos="3960"/>
        </w:tabs>
        <w:spacing w:before="240" w:after="240"/>
        <w:ind w:left="3600" w:hanging="2430"/>
        <w:rPr>
          <w:bCs/>
        </w:rPr>
      </w:pPr>
      <w:r w:rsidRPr="003E14AA">
        <w:t>RTNCLRRRS</w:t>
      </w:r>
      <w:r w:rsidRPr="003E14AA">
        <w:rPr>
          <w:i/>
          <w:vertAlign w:val="subscript"/>
        </w:rPr>
        <w:t xml:space="preserve"> q    </w:t>
      </w:r>
      <w:r w:rsidRPr="003E14AA">
        <w:rPr>
          <w:i/>
        </w:rPr>
        <w:t>=</w:t>
      </w:r>
      <w:r w:rsidRPr="003E14AA">
        <w:t xml:space="preserve"> </w:t>
      </w:r>
      <w:r w:rsidRPr="003E14AA">
        <w:tab/>
      </w:r>
      <w:r w:rsidRPr="003E14AA">
        <w:tab/>
        <w:t xml:space="preserve">SYS_GEN_DISCFACTOR * </w:t>
      </w:r>
      <w:r w:rsidRPr="003E14AA">
        <w:rPr>
          <w:noProof/>
          <w:position w:val="-18"/>
        </w:rPr>
        <w:drawing>
          <wp:inline distT="0" distB="0" distL="0" distR="0" wp14:anchorId="55FE7A91" wp14:editId="1EB0DD87">
            <wp:extent cx="142875" cy="254635"/>
            <wp:effectExtent l="0" t="0" r="9525"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42875" cy="254635"/>
                    </a:xfrm>
                    <a:prstGeom prst="rect">
                      <a:avLst/>
                    </a:prstGeom>
                    <a:noFill/>
                    <a:ln>
                      <a:noFill/>
                    </a:ln>
                  </pic:spPr>
                </pic:pic>
              </a:graphicData>
            </a:graphic>
          </wp:inline>
        </w:drawing>
      </w:r>
      <w:r w:rsidRPr="003E14AA">
        <w:rPr>
          <w:noProof/>
          <w:position w:val="-22"/>
        </w:rPr>
        <w:drawing>
          <wp:inline distT="0" distB="0" distL="0" distR="0" wp14:anchorId="022F3726" wp14:editId="68635BA2">
            <wp:extent cx="142875" cy="294005"/>
            <wp:effectExtent l="0" t="0" r="9525"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E14AA">
        <w:t xml:space="preserve"> RTNCLRRRS</w:t>
      </w:r>
      <w:r w:rsidRPr="003E14AA">
        <w:rPr>
          <w:bCs/>
        </w:rPr>
        <w:t xml:space="preserve">R </w:t>
      </w:r>
      <w:r w:rsidRPr="003E14AA">
        <w:rPr>
          <w:i/>
          <w:vertAlign w:val="subscript"/>
        </w:rPr>
        <w:t>q, r, p</w:t>
      </w:r>
      <w:r w:rsidRPr="003E14AA">
        <w:rPr>
          <w:bCs/>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E14AA" w:rsidRPr="003E14AA" w14:paraId="4AA4D5BA"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0230FE0" w14:textId="77777777" w:rsidR="003E14AA" w:rsidRPr="003E14AA" w:rsidRDefault="003E14AA" w:rsidP="003E14AA">
            <w:pPr>
              <w:spacing w:before="120" w:after="240"/>
              <w:rPr>
                <w:b/>
                <w:i/>
                <w:iCs/>
                <w:lang w:val="x-none" w:eastAsia="x-none"/>
              </w:rPr>
            </w:pPr>
            <w:r w:rsidRPr="003E14AA">
              <w:rPr>
                <w:b/>
                <w:i/>
                <w:iCs/>
                <w:lang w:val="x-none" w:eastAsia="x-none"/>
              </w:rPr>
              <w:t>[NPRR863:  Insert the formula “RTNCLRECRS</w:t>
            </w:r>
            <w:r w:rsidRPr="003E14AA">
              <w:rPr>
                <w:b/>
                <w:i/>
                <w:iCs/>
                <w:vertAlign w:val="subscript"/>
                <w:lang w:val="x-none" w:eastAsia="x-none"/>
              </w:rPr>
              <w:t xml:space="preserve"> q</w:t>
            </w:r>
            <w:r w:rsidRPr="003E14AA">
              <w:rPr>
                <w:b/>
                <w:i/>
                <w:iCs/>
                <w:lang w:val="x-none" w:eastAsia="x-none"/>
              </w:rPr>
              <w:t>” below upon system implementation:]</w:t>
            </w:r>
          </w:p>
          <w:p w14:paraId="1C24CBA2" w14:textId="77777777" w:rsidR="003E14AA" w:rsidRPr="003E14AA" w:rsidRDefault="003E14AA" w:rsidP="003E14AA">
            <w:pPr>
              <w:tabs>
                <w:tab w:val="left" w:pos="2250"/>
                <w:tab w:val="left" w:pos="3150"/>
                <w:tab w:val="left" w:pos="3960"/>
              </w:tabs>
              <w:spacing w:after="240"/>
              <w:ind w:left="3600" w:hanging="2430"/>
              <w:rPr>
                <w:bCs/>
              </w:rPr>
            </w:pPr>
            <w:r w:rsidRPr="003E14AA">
              <w:t>RTNCLRECRS</w:t>
            </w:r>
            <w:r w:rsidRPr="003E14AA">
              <w:rPr>
                <w:i/>
                <w:vertAlign w:val="subscript"/>
              </w:rPr>
              <w:t xml:space="preserve"> q    </w:t>
            </w:r>
            <w:r w:rsidRPr="003E14AA">
              <w:rPr>
                <w:i/>
              </w:rPr>
              <w:t>=</w:t>
            </w:r>
            <w:r w:rsidRPr="003E14AA">
              <w:t xml:space="preserve"> </w:t>
            </w:r>
            <w:r w:rsidRPr="003E14AA">
              <w:tab/>
              <w:t xml:space="preserve">SYS_GEN_DISCFACTOR * </w:t>
            </w:r>
            <w:r w:rsidRPr="003E14AA">
              <w:rPr>
                <w:noProof/>
                <w:position w:val="-18"/>
              </w:rPr>
              <w:drawing>
                <wp:inline distT="0" distB="0" distL="0" distR="0" wp14:anchorId="46BF43D9" wp14:editId="329ABF30">
                  <wp:extent cx="142875" cy="254635"/>
                  <wp:effectExtent l="0" t="0" r="9525"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42875" cy="254635"/>
                          </a:xfrm>
                          <a:prstGeom prst="rect">
                            <a:avLst/>
                          </a:prstGeom>
                          <a:noFill/>
                          <a:ln>
                            <a:noFill/>
                          </a:ln>
                        </pic:spPr>
                      </pic:pic>
                    </a:graphicData>
                  </a:graphic>
                </wp:inline>
              </w:drawing>
            </w:r>
            <w:r w:rsidRPr="003E14AA">
              <w:rPr>
                <w:noProof/>
                <w:position w:val="-22"/>
              </w:rPr>
              <w:drawing>
                <wp:inline distT="0" distB="0" distL="0" distR="0" wp14:anchorId="75A568BB" wp14:editId="65AFB508">
                  <wp:extent cx="142875" cy="294005"/>
                  <wp:effectExtent l="0" t="0" r="9525"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E14AA">
              <w:t xml:space="preserve"> RTNCLRECRS</w:t>
            </w:r>
            <w:r w:rsidRPr="003E14AA">
              <w:rPr>
                <w:bCs/>
              </w:rPr>
              <w:t xml:space="preserve">R </w:t>
            </w:r>
            <w:r w:rsidRPr="003E14AA">
              <w:rPr>
                <w:i/>
                <w:vertAlign w:val="subscript"/>
              </w:rPr>
              <w:t>q, r, p</w:t>
            </w:r>
            <w:r w:rsidRPr="003E14AA">
              <w:rPr>
                <w:bCs/>
              </w:rPr>
              <w:t xml:space="preserve"> </w:t>
            </w:r>
          </w:p>
        </w:tc>
      </w:tr>
    </w:tbl>
    <w:p w14:paraId="30A80C2D" w14:textId="77777777" w:rsidR="003E14AA" w:rsidRPr="003E14AA" w:rsidRDefault="003E14AA" w:rsidP="003E14AA">
      <w:pPr>
        <w:spacing w:before="240" w:after="240"/>
        <w:ind w:left="2880" w:hanging="1710"/>
        <w:rPr>
          <w:b/>
          <w:i/>
          <w:vertAlign w:val="subscript"/>
        </w:rPr>
      </w:pPr>
      <w:r w:rsidRPr="003E14AA">
        <w:t>RTNCLRNPC</w:t>
      </w:r>
      <w:r w:rsidRPr="003E14AA">
        <w:rPr>
          <w:i/>
          <w:vertAlign w:val="subscript"/>
        </w:rPr>
        <w:t xml:space="preserve"> q    </w:t>
      </w:r>
      <w:r w:rsidRPr="003E14AA">
        <w:rPr>
          <w:i/>
        </w:rPr>
        <w:t>=</w:t>
      </w:r>
      <w:r w:rsidRPr="003E14AA">
        <w:t xml:space="preserve"> </w:t>
      </w:r>
      <w:r w:rsidRPr="003E14AA">
        <w:tab/>
        <w:t xml:space="preserve">SYS_GEN_DISCFACTOR * </w:t>
      </w:r>
      <w:r w:rsidRPr="003E14AA">
        <w:rPr>
          <w:noProof/>
          <w:position w:val="-18"/>
        </w:rPr>
        <w:drawing>
          <wp:inline distT="0" distB="0" distL="0" distR="0" wp14:anchorId="20C0F1B7" wp14:editId="2505ABFC">
            <wp:extent cx="142875" cy="254635"/>
            <wp:effectExtent l="0" t="0" r="9525"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42875" cy="254635"/>
                    </a:xfrm>
                    <a:prstGeom prst="rect">
                      <a:avLst/>
                    </a:prstGeom>
                    <a:noFill/>
                    <a:ln>
                      <a:noFill/>
                    </a:ln>
                  </pic:spPr>
                </pic:pic>
              </a:graphicData>
            </a:graphic>
          </wp:inline>
        </w:drawing>
      </w:r>
      <w:r w:rsidRPr="003E14AA">
        <w:rPr>
          <w:noProof/>
          <w:position w:val="-22"/>
        </w:rPr>
        <w:drawing>
          <wp:inline distT="0" distB="0" distL="0" distR="0" wp14:anchorId="65A3A65B" wp14:editId="5231D9A8">
            <wp:extent cx="142875" cy="294005"/>
            <wp:effectExtent l="0" t="0" r="952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E14AA">
        <w:rPr>
          <w:bCs/>
        </w:rPr>
        <w:t xml:space="preserve">RTNCLRNPCR </w:t>
      </w:r>
      <w:r w:rsidRPr="003E14AA">
        <w:rPr>
          <w:i/>
          <w:vertAlign w:val="subscript"/>
        </w:rPr>
        <w:t>q, r, p</w:t>
      </w:r>
    </w:p>
    <w:p w14:paraId="39E7D864" w14:textId="77777777" w:rsidR="003E14AA" w:rsidRPr="003E14AA" w:rsidRDefault="003E14AA" w:rsidP="003E14AA">
      <w:pPr>
        <w:spacing w:after="240"/>
        <w:ind w:left="2880" w:hanging="1710"/>
        <w:rPr>
          <w:bCs/>
        </w:rPr>
      </w:pPr>
      <w:r w:rsidRPr="003E14AA">
        <w:t>RTNCLRLPC</w:t>
      </w:r>
      <w:r w:rsidRPr="003E14AA">
        <w:rPr>
          <w:i/>
          <w:vertAlign w:val="subscript"/>
        </w:rPr>
        <w:t xml:space="preserve"> q    </w:t>
      </w:r>
      <w:r w:rsidRPr="003E14AA">
        <w:rPr>
          <w:i/>
        </w:rPr>
        <w:t>=</w:t>
      </w:r>
      <w:r w:rsidRPr="003E14AA">
        <w:t xml:space="preserve"> </w:t>
      </w:r>
      <w:r w:rsidRPr="003E14AA">
        <w:tab/>
        <w:t xml:space="preserve">SYS_GEN_DISCFACTOR * </w:t>
      </w:r>
      <w:r w:rsidRPr="003E14AA">
        <w:rPr>
          <w:noProof/>
          <w:position w:val="-18"/>
        </w:rPr>
        <w:drawing>
          <wp:inline distT="0" distB="0" distL="0" distR="0" wp14:anchorId="5D77F1BF" wp14:editId="5D8225EB">
            <wp:extent cx="142875" cy="254635"/>
            <wp:effectExtent l="0" t="0" r="9525"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42875" cy="254635"/>
                    </a:xfrm>
                    <a:prstGeom prst="rect">
                      <a:avLst/>
                    </a:prstGeom>
                    <a:noFill/>
                    <a:ln>
                      <a:noFill/>
                    </a:ln>
                  </pic:spPr>
                </pic:pic>
              </a:graphicData>
            </a:graphic>
          </wp:inline>
        </w:drawing>
      </w:r>
      <w:r w:rsidRPr="003E14AA">
        <w:rPr>
          <w:noProof/>
          <w:position w:val="-22"/>
        </w:rPr>
        <w:drawing>
          <wp:inline distT="0" distB="0" distL="0" distR="0" wp14:anchorId="64F59A09" wp14:editId="3D233A2A">
            <wp:extent cx="142875" cy="294005"/>
            <wp:effectExtent l="0" t="0" r="9525"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E14AA">
        <w:rPr>
          <w:bCs/>
        </w:rPr>
        <w:t xml:space="preserve">RTNCLRLPCR </w:t>
      </w:r>
      <w:r w:rsidRPr="003E14AA">
        <w:rPr>
          <w:i/>
          <w:vertAlign w:val="subscript"/>
        </w:rPr>
        <w:t>q, r, p</w:t>
      </w:r>
    </w:p>
    <w:p w14:paraId="0E653718" w14:textId="77777777" w:rsidR="003E14AA" w:rsidRPr="003E14AA" w:rsidRDefault="003E14AA" w:rsidP="003E14AA">
      <w:pPr>
        <w:spacing w:after="240"/>
        <w:ind w:left="2880" w:hanging="1710"/>
      </w:pPr>
      <w:r w:rsidRPr="003E14AA">
        <w:t>RTOLHSL</w:t>
      </w:r>
      <w:r w:rsidRPr="003E14AA">
        <w:rPr>
          <w:i/>
          <w:vertAlign w:val="subscript"/>
        </w:rPr>
        <w:t xml:space="preserve"> q</w:t>
      </w:r>
      <w:r w:rsidRPr="003E14AA">
        <w:t xml:space="preserve"> =</w:t>
      </w:r>
      <w:r w:rsidRPr="003E14AA">
        <w:tab/>
      </w:r>
      <w:r w:rsidRPr="003E14AA">
        <w:tab/>
        <w:t xml:space="preserve">SYS_GEN_DISCFACTOR * </w:t>
      </w:r>
      <w:r w:rsidRPr="003E14AA">
        <w:rPr>
          <w:position w:val="-18"/>
        </w:rPr>
        <w:object w:dxaOrig="285" w:dyaOrig="435" w14:anchorId="4F906922">
          <v:shape id="_x0000_i1054" type="#_x0000_t75" style="width:14.25pt;height:21.75pt" o:ole="">
            <v:imagedata r:id="rId24" o:title=""/>
          </v:shape>
          <o:OLEObject Type="Embed" ProgID="Equation.3" ShapeID="_x0000_i1054" DrawAspect="Content" ObjectID="_1710318337" r:id="rId46"/>
        </w:object>
      </w:r>
      <w:r w:rsidRPr="003E14AA">
        <w:rPr>
          <w:position w:val="-22"/>
        </w:rPr>
        <w:object w:dxaOrig="285" w:dyaOrig="405" w14:anchorId="721E23C7">
          <v:shape id="_x0000_i1055" type="#_x0000_t75" style="width:14.25pt;height:21.75pt" o:ole="">
            <v:imagedata r:id="rId26" o:title=""/>
          </v:shape>
          <o:OLEObject Type="Embed" ProgID="Equation.3" ShapeID="_x0000_i1055" DrawAspect="Content" ObjectID="_1710318338" r:id="rId47"/>
        </w:object>
      </w:r>
      <w:r w:rsidRPr="003E14AA">
        <w:t>RTOLHSLRA</w:t>
      </w:r>
      <w:r w:rsidRPr="003E14AA">
        <w:rPr>
          <w:i/>
          <w:vertAlign w:val="subscript"/>
        </w:rPr>
        <w:t xml:space="preserve"> q, r, p</w:t>
      </w:r>
    </w:p>
    <w:p w14:paraId="5BFF4120" w14:textId="77777777" w:rsidR="003E14AA" w:rsidRPr="003E14AA" w:rsidRDefault="003E14AA" w:rsidP="003E14AA">
      <w:pPr>
        <w:spacing w:after="240"/>
        <w:ind w:left="2880" w:hanging="1710"/>
      </w:pPr>
      <w:r w:rsidRPr="003E14AA">
        <w:t>RTMGQ</w:t>
      </w:r>
      <w:r w:rsidRPr="003E14AA">
        <w:rPr>
          <w:i/>
          <w:vertAlign w:val="subscript"/>
        </w:rPr>
        <w:t xml:space="preserve"> q</w:t>
      </w:r>
      <w:r w:rsidRPr="003E14AA">
        <w:t xml:space="preserve"> =</w:t>
      </w:r>
      <w:r w:rsidRPr="003E14AA">
        <w:tab/>
      </w:r>
      <w:r w:rsidRPr="003E14AA">
        <w:tab/>
        <w:t xml:space="preserve">SYS_GEN_DISCFACTOR * </w:t>
      </w:r>
      <w:r w:rsidRPr="003E14AA">
        <w:rPr>
          <w:position w:val="-18"/>
        </w:rPr>
        <w:object w:dxaOrig="285" w:dyaOrig="435" w14:anchorId="094F6EC0">
          <v:shape id="_x0000_i1056" type="#_x0000_t75" style="width:14.25pt;height:21.75pt" o:ole="">
            <v:imagedata r:id="rId24" o:title=""/>
          </v:shape>
          <o:OLEObject Type="Embed" ProgID="Equation.3" ShapeID="_x0000_i1056" DrawAspect="Content" ObjectID="_1710318339" r:id="rId48"/>
        </w:object>
      </w:r>
      <w:r w:rsidRPr="003E14AA">
        <w:rPr>
          <w:position w:val="-22"/>
        </w:rPr>
        <w:object w:dxaOrig="285" w:dyaOrig="405" w14:anchorId="47586D21">
          <v:shape id="_x0000_i1057" type="#_x0000_t75" style="width:14.25pt;height:21.75pt" o:ole="">
            <v:imagedata r:id="rId26" o:title=""/>
          </v:shape>
          <o:OLEObject Type="Embed" ProgID="Equation.3" ShapeID="_x0000_i1057" DrawAspect="Content" ObjectID="_1710318340" r:id="rId49"/>
        </w:object>
      </w:r>
      <w:r w:rsidRPr="003E14AA">
        <w:t>RTMGA</w:t>
      </w:r>
      <w:r w:rsidRPr="003E14AA">
        <w:rPr>
          <w:i/>
          <w:vertAlign w:val="subscript"/>
        </w:rPr>
        <w:t xml:space="preserve"> q, r, p</w:t>
      </w:r>
      <w:r w:rsidRPr="003E14AA">
        <w:t xml:space="preserve"> </w:t>
      </w:r>
    </w:p>
    <w:p w14:paraId="6A72454F" w14:textId="77777777" w:rsidR="003E14AA" w:rsidRPr="003E14AA" w:rsidRDefault="003E14AA" w:rsidP="003E14AA">
      <w:pPr>
        <w:spacing w:after="240"/>
        <w:ind w:left="720" w:firstLine="720"/>
      </w:pPr>
      <w:r w:rsidRPr="003E14AA">
        <w:t xml:space="preserve">        If  RTMGA</w:t>
      </w:r>
      <w:r w:rsidRPr="003E14AA">
        <w:rPr>
          <w:i/>
          <w:vertAlign w:val="subscript"/>
        </w:rPr>
        <w:t xml:space="preserve"> q, r, p</w:t>
      </w:r>
      <w:r w:rsidRPr="003E14AA">
        <w:t xml:space="preserve"> &gt; RTOLHSLRA</w:t>
      </w:r>
      <w:r w:rsidRPr="003E14AA">
        <w:rPr>
          <w:i/>
          <w:vertAlign w:val="subscript"/>
        </w:rPr>
        <w:t xml:space="preserve"> q, r, p </w:t>
      </w:r>
      <w:r w:rsidRPr="003E14AA">
        <w:t xml:space="preserve"> </w:t>
      </w:r>
    </w:p>
    <w:p w14:paraId="3CD9DBFD" w14:textId="77777777" w:rsidR="003E14AA" w:rsidRPr="003E14AA" w:rsidRDefault="003E14AA" w:rsidP="003E14AA">
      <w:pPr>
        <w:spacing w:after="240"/>
        <w:ind w:left="2880" w:hanging="1710"/>
        <w:rPr>
          <w:i/>
          <w:vertAlign w:val="subscript"/>
        </w:rPr>
      </w:pPr>
      <w:r w:rsidRPr="003E14AA">
        <w:t xml:space="preserve">            Then RTMGA</w:t>
      </w:r>
      <w:r w:rsidRPr="003E14AA">
        <w:rPr>
          <w:i/>
          <w:vertAlign w:val="subscript"/>
        </w:rPr>
        <w:t xml:space="preserve"> q, r, p</w:t>
      </w:r>
      <w:r w:rsidRPr="003E14AA">
        <w:t xml:space="preserve"> = RTOLHSLRA</w:t>
      </w:r>
      <w:r w:rsidRPr="003E14AA">
        <w:rPr>
          <w:i/>
          <w:vertAlign w:val="subscript"/>
        </w:rPr>
        <w:t xml:space="preserve"> q, r, p </w:t>
      </w:r>
      <w:r w:rsidRPr="003E14AA">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E14AA" w:rsidRPr="003E14AA" w14:paraId="2E9A6AE0"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CD94F28" w14:textId="77777777" w:rsidR="003E14AA" w:rsidRPr="003E14AA" w:rsidRDefault="003E14AA" w:rsidP="003E14AA">
            <w:pPr>
              <w:spacing w:before="120" w:after="240"/>
              <w:rPr>
                <w:b/>
                <w:i/>
                <w:iCs/>
                <w:lang w:val="x-none" w:eastAsia="x-none"/>
              </w:rPr>
            </w:pPr>
            <w:r w:rsidRPr="003E14AA">
              <w:rPr>
                <w:b/>
                <w:i/>
                <w:iCs/>
                <w:lang w:val="x-none" w:eastAsia="x-none"/>
              </w:rPr>
              <w:t>[NPRR987:  Insert the language below upon system implementation:]</w:t>
            </w:r>
          </w:p>
          <w:p w14:paraId="07BE67A2" w14:textId="77777777" w:rsidR="003E14AA" w:rsidRPr="003E14AA" w:rsidRDefault="003E14AA" w:rsidP="003E14AA">
            <w:pPr>
              <w:spacing w:after="240"/>
              <w:rPr>
                <w:i/>
                <w:vertAlign w:val="subscript"/>
              </w:rPr>
            </w:pPr>
            <w:r w:rsidRPr="003E14AA">
              <w:lastRenderedPageBreak/>
              <w:t>Where for a Controllable Load Resource other than a modeled Controllable Load Resource associated with an Energy Storage Resource (ESR):</w:t>
            </w:r>
          </w:p>
        </w:tc>
      </w:tr>
    </w:tbl>
    <w:p w14:paraId="7502CF9D" w14:textId="77777777" w:rsidR="003E14AA" w:rsidRPr="003E14AA" w:rsidRDefault="003E14AA" w:rsidP="003E14AA">
      <w:pPr>
        <w:tabs>
          <w:tab w:val="left" w:pos="2340"/>
          <w:tab w:val="left" w:pos="2880"/>
        </w:tabs>
        <w:spacing w:before="240" w:after="240"/>
        <w:ind w:left="3600" w:hanging="2430"/>
        <w:rPr>
          <w:b/>
          <w:bCs/>
          <w:lang w:val="x-none" w:eastAsia="x-none"/>
        </w:rPr>
      </w:pPr>
      <w:r w:rsidRPr="003E14AA">
        <w:rPr>
          <w:bCs/>
          <w:lang w:val="x-none" w:eastAsia="x-none"/>
        </w:rPr>
        <w:lastRenderedPageBreak/>
        <w:t>RTCLRCAP</w:t>
      </w:r>
      <w:r w:rsidRPr="003E14AA">
        <w:rPr>
          <w:bCs/>
          <w:i/>
          <w:vertAlign w:val="subscript"/>
          <w:lang w:val="x-none" w:eastAsia="x-none"/>
        </w:rPr>
        <w:t xml:space="preserve"> q</w:t>
      </w:r>
      <w:r w:rsidRPr="003E14AA">
        <w:rPr>
          <w:bCs/>
          <w:lang w:val="x-none" w:eastAsia="x-none"/>
        </w:rPr>
        <w:t>=</w:t>
      </w:r>
      <w:r w:rsidRPr="003E14AA">
        <w:rPr>
          <w:bCs/>
          <w:lang w:val="x-none" w:eastAsia="x-none"/>
        </w:rPr>
        <w:tab/>
        <w:t>RTCLRNPC</w:t>
      </w:r>
      <w:r w:rsidRPr="003E14AA">
        <w:rPr>
          <w:bCs/>
          <w:i/>
          <w:vertAlign w:val="subscript"/>
          <w:lang w:val="x-none" w:eastAsia="x-none"/>
        </w:rPr>
        <w:t xml:space="preserve"> q</w:t>
      </w:r>
      <w:r w:rsidRPr="003E14AA">
        <w:rPr>
          <w:bCs/>
          <w:lang w:val="x-none" w:eastAsia="x-none"/>
        </w:rPr>
        <w:t xml:space="preserve"> – RTCLRLPC</w:t>
      </w:r>
      <w:r w:rsidRPr="003E14AA">
        <w:rPr>
          <w:bCs/>
          <w:i/>
          <w:vertAlign w:val="subscript"/>
          <w:lang w:val="x-none" w:eastAsia="x-none"/>
        </w:rPr>
        <w:t xml:space="preserve"> q</w:t>
      </w:r>
      <w:r w:rsidRPr="003E14AA">
        <w:rPr>
          <w:rFonts w:ascii="Times New Roman Bold" w:hAnsi="Times New Roman Bold"/>
          <w:bCs/>
          <w:lang w:val="x-none" w:eastAsia="x-none"/>
        </w:rPr>
        <w:t xml:space="preserve"> – </w:t>
      </w:r>
      <w:r w:rsidRPr="003E14AA">
        <w:rPr>
          <w:bCs/>
          <w:lang w:val="x-none" w:eastAsia="x-none"/>
        </w:rPr>
        <w:t>RTCLRNS</w:t>
      </w:r>
      <w:r w:rsidRPr="003E14AA">
        <w:rPr>
          <w:bCs/>
          <w:i/>
          <w:vertAlign w:val="subscript"/>
          <w:lang w:val="x-none" w:eastAsia="x-none"/>
        </w:rPr>
        <w:t xml:space="preserve"> q</w:t>
      </w:r>
      <w:r w:rsidRPr="003E14AA">
        <w:rPr>
          <w:bCs/>
          <w:lang w:val="x-none" w:eastAsia="x-none"/>
        </w:rPr>
        <w:t xml:space="preserve"> + RTCLRREG</w:t>
      </w:r>
      <w:r w:rsidRPr="003E14AA">
        <w:rPr>
          <w:bCs/>
          <w:i/>
          <w:vertAlign w:val="subscript"/>
          <w:lang w:val="x-none" w:eastAsia="x-none"/>
        </w:rPr>
        <w:t xml:space="preserve"> q</w:t>
      </w:r>
    </w:p>
    <w:p w14:paraId="07E3BBBD" w14:textId="77777777" w:rsidR="003E14AA" w:rsidRPr="003E14AA" w:rsidRDefault="003E14AA" w:rsidP="003E14AA">
      <w:pPr>
        <w:spacing w:after="240"/>
        <w:ind w:left="2880" w:hanging="1710"/>
        <w:rPr>
          <w:bCs/>
        </w:rPr>
      </w:pPr>
      <w:r w:rsidRPr="003E14AA">
        <w:t>RTCLRNPC </w:t>
      </w:r>
      <w:r w:rsidRPr="003E14AA">
        <w:rPr>
          <w:i/>
          <w:vertAlign w:val="subscript"/>
        </w:rPr>
        <w:t>q</w:t>
      </w:r>
      <w:r w:rsidRPr="003E14AA">
        <w:rPr>
          <w:bCs/>
        </w:rPr>
        <w:t>=</w:t>
      </w:r>
      <w:r w:rsidRPr="003E14AA">
        <w:rPr>
          <w:bCs/>
        </w:rPr>
        <w:tab/>
      </w:r>
      <w:r w:rsidRPr="003E14AA">
        <w:rPr>
          <w:bCs/>
        </w:rPr>
        <w:tab/>
      </w:r>
      <w:r w:rsidRPr="003E14AA">
        <w:t xml:space="preserve">SYS_GEN_DISCFACTOR * </w:t>
      </w:r>
      <w:r w:rsidRPr="003E14AA">
        <w:rPr>
          <w:position w:val="-18"/>
        </w:rPr>
        <w:object w:dxaOrig="285" w:dyaOrig="435" w14:anchorId="265F595D">
          <v:shape id="_x0000_i1058" type="#_x0000_t75" style="width:14.25pt;height:21.75pt" o:ole="">
            <v:imagedata r:id="rId24" o:title=""/>
          </v:shape>
          <o:OLEObject Type="Embed" ProgID="Equation.3" ShapeID="_x0000_i1058" DrawAspect="Content" ObjectID="_1710318341" r:id="rId50"/>
        </w:object>
      </w:r>
      <w:r w:rsidRPr="003E14AA">
        <w:rPr>
          <w:position w:val="-22"/>
        </w:rPr>
        <w:object w:dxaOrig="285" w:dyaOrig="405" w14:anchorId="32F41E7A">
          <v:shape id="_x0000_i1059" type="#_x0000_t75" style="width:14.25pt;height:21.75pt" o:ole="">
            <v:imagedata r:id="rId26" o:title=""/>
          </v:shape>
          <o:OLEObject Type="Embed" ProgID="Equation.3" ShapeID="_x0000_i1059" DrawAspect="Content" ObjectID="_1710318342" r:id="rId51"/>
        </w:object>
      </w:r>
      <w:r w:rsidRPr="003E14AA">
        <w:rPr>
          <w:bCs/>
        </w:rPr>
        <w:t xml:space="preserve">RTCLRNPCR </w:t>
      </w:r>
      <w:r w:rsidRPr="003E14AA">
        <w:rPr>
          <w:b/>
          <w:i/>
          <w:vertAlign w:val="subscript"/>
        </w:rPr>
        <w:t>q, r, p</w:t>
      </w:r>
    </w:p>
    <w:p w14:paraId="46A60552" w14:textId="77777777" w:rsidR="003E14AA" w:rsidRPr="003E14AA" w:rsidRDefault="003E14AA" w:rsidP="003E14AA">
      <w:pPr>
        <w:spacing w:after="240"/>
        <w:ind w:left="2880" w:hanging="1710"/>
        <w:rPr>
          <w:bCs/>
        </w:rPr>
      </w:pPr>
      <w:r w:rsidRPr="003E14AA">
        <w:t>RTCLRLPC </w:t>
      </w:r>
      <w:r w:rsidRPr="003E14AA">
        <w:rPr>
          <w:i/>
          <w:vertAlign w:val="subscript"/>
        </w:rPr>
        <w:t>q</w:t>
      </w:r>
      <w:r w:rsidRPr="003E14AA">
        <w:rPr>
          <w:bCs/>
        </w:rPr>
        <w:t xml:space="preserve"> =</w:t>
      </w:r>
      <w:r w:rsidRPr="003E14AA">
        <w:rPr>
          <w:bCs/>
        </w:rPr>
        <w:tab/>
      </w:r>
      <w:r w:rsidRPr="003E14AA">
        <w:rPr>
          <w:bCs/>
        </w:rPr>
        <w:tab/>
      </w:r>
      <w:r w:rsidRPr="003E14AA">
        <w:t xml:space="preserve">SYS_GEN_DISCFACTOR * </w:t>
      </w:r>
      <w:r w:rsidRPr="003E14AA">
        <w:rPr>
          <w:position w:val="-18"/>
        </w:rPr>
        <w:object w:dxaOrig="285" w:dyaOrig="435" w14:anchorId="5A41F20E">
          <v:shape id="_x0000_i1060" type="#_x0000_t75" style="width:14.25pt;height:21.75pt" o:ole="">
            <v:imagedata r:id="rId24" o:title=""/>
          </v:shape>
          <o:OLEObject Type="Embed" ProgID="Equation.3" ShapeID="_x0000_i1060" DrawAspect="Content" ObjectID="_1710318343" r:id="rId52"/>
        </w:object>
      </w:r>
      <w:r w:rsidRPr="003E14AA">
        <w:rPr>
          <w:position w:val="-22"/>
        </w:rPr>
        <w:object w:dxaOrig="285" w:dyaOrig="405" w14:anchorId="2EEFE4B8">
          <v:shape id="_x0000_i1061" type="#_x0000_t75" style="width:14.25pt;height:21.75pt" o:ole="">
            <v:imagedata r:id="rId26" o:title=""/>
          </v:shape>
          <o:OLEObject Type="Embed" ProgID="Equation.3" ShapeID="_x0000_i1061" DrawAspect="Content" ObjectID="_1710318344" r:id="rId53"/>
        </w:object>
      </w:r>
      <w:r w:rsidRPr="003E14AA">
        <w:rPr>
          <w:bCs/>
        </w:rPr>
        <w:t>RTCLRLPCR</w:t>
      </w:r>
      <w:r w:rsidRPr="003E14AA">
        <w:rPr>
          <w:b/>
          <w:i/>
          <w:vertAlign w:val="subscript"/>
        </w:rPr>
        <w:t xml:space="preserve"> q, r, p</w:t>
      </w:r>
    </w:p>
    <w:p w14:paraId="6A26F573" w14:textId="77777777" w:rsidR="003E14AA" w:rsidRPr="003E14AA" w:rsidRDefault="003E14AA" w:rsidP="003E14AA">
      <w:pPr>
        <w:spacing w:after="240"/>
        <w:ind w:left="2880" w:hanging="1710"/>
        <w:rPr>
          <w:bCs/>
        </w:rPr>
      </w:pPr>
      <w:r w:rsidRPr="003E14AA">
        <w:t>RTCLRNS </w:t>
      </w:r>
      <w:r w:rsidRPr="003E14AA">
        <w:rPr>
          <w:i/>
          <w:vertAlign w:val="subscript"/>
        </w:rPr>
        <w:t>q</w:t>
      </w:r>
      <w:r w:rsidRPr="003E14AA">
        <w:rPr>
          <w:bCs/>
        </w:rPr>
        <w:t xml:space="preserve"> =</w:t>
      </w:r>
      <w:r w:rsidRPr="003E14AA">
        <w:rPr>
          <w:bCs/>
        </w:rPr>
        <w:tab/>
      </w:r>
      <w:r w:rsidRPr="003E14AA">
        <w:rPr>
          <w:bCs/>
        </w:rPr>
        <w:tab/>
      </w:r>
      <w:r w:rsidRPr="003E14AA">
        <w:t xml:space="preserve">SYS_GEN_DISCFACTOR * </w:t>
      </w:r>
      <w:r w:rsidRPr="003E14AA">
        <w:rPr>
          <w:position w:val="-18"/>
        </w:rPr>
        <w:object w:dxaOrig="285" w:dyaOrig="435" w14:anchorId="44263452">
          <v:shape id="_x0000_i1062" type="#_x0000_t75" style="width:14.25pt;height:21.75pt" o:ole="">
            <v:imagedata r:id="rId24" o:title=""/>
          </v:shape>
          <o:OLEObject Type="Embed" ProgID="Equation.3" ShapeID="_x0000_i1062" DrawAspect="Content" ObjectID="_1710318345" r:id="rId54"/>
        </w:object>
      </w:r>
      <w:r w:rsidRPr="003E14AA">
        <w:rPr>
          <w:position w:val="-22"/>
        </w:rPr>
        <w:object w:dxaOrig="285" w:dyaOrig="405" w14:anchorId="08B20097">
          <v:shape id="_x0000_i1063" type="#_x0000_t75" style="width:14.25pt;height:21.75pt" o:ole="">
            <v:imagedata r:id="rId26" o:title=""/>
          </v:shape>
          <o:OLEObject Type="Embed" ProgID="Equation.3" ShapeID="_x0000_i1063" DrawAspect="Content" ObjectID="_1710318346" r:id="rId55"/>
        </w:object>
      </w:r>
      <w:r w:rsidRPr="003E14AA">
        <w:rPr>
          <w:bCs/>
        </w:rPr>
        <w:t xml:space="preserve"> RTCLRNSR</w:t>
      </w:r>
      <w:r w:rsidRPr="003E14AA">
        <w:rPr>
          <w:b/>
          <w:i/>
          <w:vertAlign w:val="subscript"/>
        </w:rPr>
        <w:t xml:space="preserve"> q, r, p</w:t>
      </w:r>
    </w:p>
    <w:p w14:paraId="73A334BC" w14:textId="77777777" w:rsidR="003E14AA" w:rsidRPr="003E14AA" w:rsidRDefault="003E14AA" w:rsidP="003E14AA">
      <w:pPr>
        <w:tabs>
          <w:tab w:val="left" w:pos="2340"/>
          <w:tab w:val="left" w:pos="2880"/>
        </w:tabs>
        <w:spacing w:after="240"/>
        <w:ind w:left="3600" w:hanging="2430"/>
        <w:rPr>
          <w:b/>
          <w:bCs/>
          <w:lang w:val="x-none" w:eastAsia="x-none"/>
        </w:rPr>
      </w:pPr>
      <w:r w:rsidRPr="003E14AA">
        <w:rPr>
          <w:bCs/>
          <w:lang w:val="x-none" w:eastAsia="x-none"/>
        </w:rPr>
        <w:t>RTCLRREG </w:t>
      </w:r>
      <w:r w:rsidRPr="003E14AA">
        <w:rPr>
          <w:i/>
          <w:vertAlign w:val="subscript"/>
          <w:lang w:val="x-none" w:eastAsia="x-none"/>
        </w:rPr>
        <w:t xml:space="preserve">q </w:t>
      </w:r>
      <w:r w:rsidRPr="003E14AA">
        <w:rPr>
          <w:lang w:val="x-none" w:eastAsia="x-none"/>
        </w:rPr>
        <w:t>=</w:t>
      </w:r>
      <w:r w:rsidRPr="003E14AA">
        <w:rPr>
          <w:lang w:val="x-none" w:eastAsia="x-none"/>
        </w:rPr>
        <w:tab/>
      </w:r>
      <w:r w:rsidRPr="003E14AA">
        <w:rPr>
          <w:bCs/>
          <w:lang w:val="x-none" w:eastAsia="x-none"/>
        </w:rPr>
        <w:t xml:space="preserve">SYS_GEN_DISCFACTOR * </w:t>
      </w:r>
      <w:r w:rsidRPr="003E14AA">
        <w:rPr>
          <w:bCs/>
          <w:position w:val="-18"/>
          <w:lang w:val="x-none" w:eastAsia="x-none"/>
        </w:rPr>
        <w:object w:dxaOrig="285" w:dyaOrig="435" w14:anchorId="2FCD4951">
          <v:shape id="_x0000_i1064" type="#_x0000_t75" style="width:14.25pt;height:21.75pt" o:ole="">
            <v:imagedata r:id="rId24" o:title=""/>
          </v:shape>
          <o:OLEObject Type="Embed" ProgID="Equation.3" ShapeID="_x0000_i1064" DrawAspect="Content" ObjectID="_1710318347" r:id="rId56"/>
        </w:object>
      </w:r>
      <w:r w:rsidRPr="003E14AA">
        <w:rPr>
          <w:bCs/>
          <w:position w:val="-22"/>
          <w:lang w:val="x-none" w:eastAsia="x-none"/>
        </w:rPr>
        <w:object w:dxaOrig="285" w:dyaOrig="405" w14:anchorId="7182858F">
          <v:shape id="_x0000_i1065" type="#_x0000_t75" style="width:14.25pt;height:21.75pt" o:ole="">
            <v:imagedata r:id="rId26" o:title=""/>
          </v:shape>
          <o:OLEObject Type="Embed" ProgID="Equation.3" ShapeID="_x0000_i1065" DrawAspect="Content" ObjectID="_1710318348" r:id="rId57"/>
        </w:object>
      </w:r>
      <w:r w:rsidRPr="003E14AA">
        <w:rPr>
          <w:lang w:val="x-none" w:eastAsia="x-none"/>
        </w:rPr>
        <w:t xml:space="preserve"> </w:t>
      </w:r>
      <w:r w:rsidRPr="003E14AA">
        <w:rPr>
          <w:bCs/>
          <w:lang w:val="x-none" w:eastAsia="x-none"/>
        </w:rPr>
        <w:t>RTCLRREGR</w:t>
      </w:r>
      <w:r w:rsidRPr="003E14AA">
        <w:rPr>
          <w:bCs/>
          <w:i/>
          <w:vertAlign w:val="subscript"/>
          <w:lang w:val="x-none" w:eastAsia="x-none"/>
        </w:rPr>
        <w:t xml:space="preserve"> q, r, p</w:t>
      </w:r>
    </w:p>
    <w:p w14:paraId="572B0915" w14:textId="77777777" w:rsidR="003E14AA" w:rsidRPr="003E14AA" w:rsidRDefault="003E14AA" w:rsidP="003E14AA">
      <w:pPr>
        <w:spacing w:after="240"/>
      </w:pPr>
      <w:r w:rsidRPr="003E14AA">
        <w:t>Where:</w:t>
      </w:r>
    </w:p>
    <w:p w14:paraId="29083CFA" w14:textId="77777777" w:rsidR="003E14AA" w:rsidRPr="003E14AA" w:rsidRDefault="003E14AA" w:rsidP="003E14AA">
      <w:pPr>
        <w:tabs>
          <w:tab w:val="left" w:pos="2340"/>
          <w:tab w:val="left" w:pos="2880"/>
        </w:tabs>
        <w:spacing w:after="240"/>
        <w:ind w:left="3600" w:hanging="2430"/>
        <w:rPr>
          <w:b/>
          <w:bCs/>
          <w:lang w:val="x-none" w:eastAsia="x-none"/>
        </w:rPr>
      </w:pPr>
      <w:r w:rsidRPr="003E14AA">
        <w:rPr>
          <w:bCs/>
          <w:lang w:val="x-none" w:eastAsia="x-none"/>
        </w:rPr>
        <w:t>RTRSVPOR =</w:t>
      </w:r>
      <w:r w:rsidRPr="003E14AA">
        <w:rPr>
          <w:bCs/>
          <w:lang w:val="x-none" w:eastAsia="x-none"/>
        </w:rPr>
        <w:tab/>
      </w:r>
      <w:r w:rsidRPr="003E14AA">
        <w:rPr>
          <w:b/>
          <w:noProof/>
          <w:lang w:val="x-none" w:eastAsia="x-none"/>
        </w:rPr>
        <w:drawing>
          <wp:inline distT="0" distB="0" distL="0" distR="0" wp14:anchorId="0B7B3082" wp14:editId="10009723">
            <wp:extent cx="142875" cy="294005"/>
            <wp:effectExtent l="0" t="0" r="9525" b="0"/>
            <wp:docPr id="44" name="Picture 44"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10"/>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E14AA">
        <w:rPr>
          <w:bCs/>
          <w:lang w:val="x-none" w:eastAsia="x-none"/>
        </w:rPr>
        <w:t xml:space="preserve">(RNWF </w:t>
      </w:r>
      <w:r w:rsidRPr="003E14AA">
        <w:rPr>
          <w:bCs/>
          <w:i/>
          <w:iCs/>
          <w:vertAlign w:val="subscript"/>
          <w:lang w:val="x-none" w:eastAsia="x-none"/>
        </w:rPr>
        <w:t xml:space="preserve"> y </w:t>
      </w:r>
      <w:r w:rsidRPr="003E14AA">
        <w:rPr>
          <w:bCs/>
          <w:lang w:val="x-none" w:eastAsia="x-none"/>
        </w:rPr>
        <w:t>* RTORPA</w:t>
      </w:r>
      <w:r w:rsidRPr="003E14AA">
        <w:rPr>
          <w:bCs/>
          <w:i/>
          <w:iCs/>
          <w:vertAlign w:val="subscript"/>
          <w:lang w:val="x-none" w:eastAsia="x-none"/>
        </w:rPr>
        <w:t xml:space="preserve"> y</w:t>
      </w:r>
      <w:r w:rsidRPr="003E14AA">
        <w:rPr>
          <w:bCs/>
          <w:lang w:val="x-none" w:eastAsia="x-none"/>
        </w:rPr>
        <w:t>)</w:t>
      </w:r>
    </w:p>
    <w:p w14:paraId="3C180E33" w14:textId="77777777" w:rsidR="003E14AA" w:rsidRPr="003E14AA" w:rsidRDefault="003E14AA" w:rsidP="003E14AA">
      <w:pPr>
        <w:spacing w:after="240"/>
        <w:ind w:left="3600" w:hanging="2430"/>
      </w:pPr>
      <w:r w:rsidRPr="003E14AA">
        <w:t>RTASOFFIMB</w:t>
      </w:r>
      <w:r w:rsidRPr="003E14AA">
        <w:rPr>
          <w:i/>
          <w:vertAlign w:val="subscript"/>
        </w:rPr>
        <w:t xml:space="preserve"> q</w:t>
      </w:r>
      <w:r w:rsidRPr="003E14AA">
        <w:t xml:space="preserve"> =</w:t>
      </w:r>
      <w:r w:rsidRPr="003E14AA">
        <w:tab/>
        <w:t>RTOFFCAP</w:t>
      </w:r>
      <w:r w:rsidRPr="003E14AA">
        <w:rPr>
          <w:i/>
          <w:vertAlign w:val="subscript"/>
        </w:rPr>
        <w:t xml:space="preserve"> q</w:t>
      </w:r>
      <w:r w:rsidRPr="003E14AA">
        <w:t xml:space="preserve"> – (RTASOFF</w:t>
      </w:r>
      <w:r w:rsidRPr="003E14AA">
        <w:rPr>
          <w:i/>
          <w:vertAlign w:val="subscript"/>
        </w:rPr>
        <w:t xml:space="preserve"> q</w:t>
      </w:r>
      <w:r w:rsidRPr="003E14AA">
        <w:t xml:space="preserve"> + RTCLRNSRESP </w:t>
      </w:r>
      <w:r w:rsidRPr="003E14AA">
        <w:rPr>
          <w:i/>
          <w:vertAlign w:val="subscript"/>
        </w:rPr>
        <w:t>q</w:t>
      </w:r>
      <w:r w:rsidRPr="003E14AA">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E14AA" w:rsidRPr="003E14AA" w14:paraId="67CC5BC4"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1E58A08" w14:textId="77777777" w:rsidR="003E14AA" w:rsidRPr="003E14AA" w:rsidRDefault="003E14AA" w:rsidP="003E14AA">
            <w:pPr>
              <w:spacing w:before="120" w:after="240"/>
              <w:rPr>
                <w:b/>
                <w:i/>
                <w:iCs/>
                <w:lang w:val="x-none" w:eastAsia="x-none"/>
              </w:rPr>
            </w:pPr>
            <w:r w:rsidRPr="003E14AA">
              <w:rPr>
                <w:b/>
                <w:i/>
                <w:iCs/>
                <w:lang w:val="x-none" w:eastAsia="x-none"/>
              </w:rPr>
              <w:t>[NPRR1093:  Replace the formula “RTASOFFIMB</w:t>
            </w:r>
            <w:r w:rsidRPr="003E14AA">
              <w:rPr>
                <w:b/>
                <w:i/>
                <w:iCs/>
                <w:vertAlign w:val="subscript"/>
                <w:lang w:val="x-none" w:eastAsia="x-none"/>
              </w:rPr>
              <w:t xml:space="preserve"> q</w:t>
            </w:r>
            <w:r w:rsidRPr="003E14AA">
              <w:rPr>
                <w:b/>
                <w:i/>
                <w:iCs/>
                <w:lang w:val="x-none" w:eastAsia="x-none"/>
              </w:rPr>
              <w:t>” above with the following upon system implementation:]</w:t>
            </w:r>
          </w:p>
          <w:p w14:paraId="5DECFDAA" w14:textId="77777777" w:rsidR="003E14AA" w:rsidRPr="003E14AA" w:rsidRDefault="003E14AA" w:rsidP="003E14AA">
            <w:pPr>
              <w:spacing w:after="240"/>
              <w:ind w:left="3600" w:hanging="2430"/>
            </w:pPr>
            <w:r w:rsidRPr="003E14AA">
              <w:t>RTASOFFIMB</w:t>
            </w:r>
            <w:r w:rsidRPr="003E14AA">
              <w:rPr>
                <w:i/>
                <w:vertAlign w:val="subscript"/>
              </w:rPr>
              <w:t xml:space="preserve"> q</w:t>
            </w:r>
            <w:r w:rsidRPr="003E14AA">
              <w:t xml:space="preserve"> =</w:t>
            </w:r>
            <w:r w:rsidRPr="003E14AA">
              <w:tab/>
              <w:t>RTOFFCAP</w:t>
            </w:r>
            <w:r w:rsidRPr="003E14AA">
              <w:rPr>
                <w:i/>
                <w:vertAlign w:val="subscript"/>
              </w:rPr>
              <w:t xml:space="preserve"> q</w:t>
            </w:r>
            <w:r w:rsidRPr="003E14AA">
              <w:t xml:space="preserve"> – (RTASOFF</w:t>
            </w:r>
            <w:r w:rsidRPr="003E14AA">
              <w:rPr>
                <w:i/>
                <w:vertAlign w:val="subscript"/>
              </w:rPr>
              <w:t xml:space="preserve"> q</w:t>
            </w:r>
            <w:r w:rsidRPr="003E14AA">
              <w:t xml:space="preserve"> + RTCLRNSRESP </w:t>
            </w:r>
            <w:r w:rsidRPr="003E14AA">
              <w:rPr>
                <w:i/>
                <w:vertAlign w:val="subscript"/>
              </w:rPr>
              <w:t>q</w:t>
            </w:r>
            <w:r w:rsidRPr="003E14AA">
              <w:t xml:space="preserve"> + RTNCLRNSRESP </w:t>
            </w:r>
            <w:r w:rsidRPr="003E14AA">
              <w:rPr>
                <w:i/>
                <w:vertAlign w:val="subscript"/>
              </w:rPr>
              <w:t>q</w:t>
            </w:r>
            <w:r w:rsidRPr="003E14AA">
              <w:t>)</w:t>
            </w:r>
          </w:p>
        </w:tc>
      </w:tr>
    </w:tbl>
    <w:p w14:paraId="25E96C76" w14:textId="77777777" w:rsidR="003E14AA" w:rsidRPr="003E14AA" w:rsidRDefault="003E14AA" w:rsidP="003E14AA">
      <w:pPr>
        <w:tabs>
          <w:tab w:val="left" w:pos="2340"/>
          <w:tab w:val="left" w:pos="2880"/>
        </w:tabs>
        <w:spacing w:before="240" w:after="240"/>
        <w:ind w:left="3600" w:hanging="2430"/>
        <w:rPr>
          <w:rFonts w:ascii="Times New Roman Bold" w:hAnsi="Times New Roman Bold"/>
          <w:b/>
          <w:bCs/>
          <w:lang w:val="x-none" w:eastAsia="x-none"/>
        </w:rPr>
      </w:pPr>
      <w:r w:rsidRPr="003E14AA">
        <w:rPr>
          <w:bCs/>
          <w:lang w:val="x-none" w:eastAsia="x-none"/>
        </w:rPr>
        <w:t>RTOFFCAP</w:t>
      </w:r>
      <w:r w:rsidRPr="003E14AA">
        <w:rPr>
          <w:bCs/>
          <w:i/>
          <w:vertAlign w:val="subscript"/>
          <w:lang w:val="x-none" w:eastAsia="x-none"/>
        </w:rPr>
        <w:t xml:space="preserve"> q </w:t>
      </w:r>
      <w:r w:rsidRPr="003E14AA">
        <w:rPr>
          <w:bCs/>
          <w:lang w:val="x-none" w:eastAsia="x-none"/>
        </w:rPr>
        <w:t>=</w:t>
      </w:r>
      <w:r w:rsidRPr="003E14AA">
        <w:rPr>
          <w:bCs/>
          <w:lang w:val="x-none" w:eastAsia="x-none"/>
        </w:rPr>
        <w:tab/>
        <w:t xml:space="preserve">(SYS_GEN_DISCFACTOR * RTCST30HSL </w:t>
      </w:r>
      <w:r w:rsidRPr="003E14AA">
        <w:rPr>
          <w:bCs/>
          <w:i/>
          <w:vertAlign w:val="subscript"/>
          <w:lang w:val="x-none" w:eastAsia="x-none"/>
        </w:rPr>
        <w:t>q</w:t>
      </w:r>
      <w:r w:rsidRPr="003E14AA">
        <w:rPr>
          <w:bCs/>
          <w:lang w:val="x-none" w:eastAsia="x-none"/>
        </w:rPr>
        <w:t xml:space="preserve">) + (SYS_GEN_DISCFACTOR * RTOFFNSHSL </w:t>
      </w:r>
      <w:r w:rsidRPr="003E14AA">
        <w:rPr>
          <w:bCs/>
          <w:i/>
          <w:vertAlign w:val="subscript"/>
          <w:lang w:val="x-none" w:eastAsia="x-none"/>
        </w:rPr>
        <w:t>q</w:t>
      </w:r>
      <w:r w:rsidRPr="003E14AA">
        <w:rPr>
          <w:bCs/>
          <w:lang w:val="x-none" w:eastAsia="x-none"/>
        </w:rPr>
        <w:t>)</w:t>
      </w:r>
      <w:r w:rsidRPr="003E14AA">
        <w:rPr>
          <w:rFonts w:ascii="Times New Roman Bold" w:hAnsi="Times New Roman Bold"/>
          <w:bCs/>
          <w:lang w:val="x-none" w:eastAsia="x-none"/>
        </w:rPr>
        <w:t>+</w:t>
      </w:r>
      <w:r w:rsidRPr="003E14AA">
        <w:rPr>
          <w:bCs/>
          <w:lang w:val="x-none" w:eastAsia="x-none"/>
        </w:rPr>
        <w:t xml:space="preserve"> RTCLRNS</w:t>
      </w:r>
      <w:r w:rsidRPr="003E14AA">
        <w:rPr>
          <w:bCs/>
          <w:i/>
          <w:vertAlign w:val="subscript"/>
          <w:lang w:val="x-none" w:eastAsia="x-none"/>
        </w:rPr>
        <w:t xml:space="preserve"> q</w:t>
      </w:r>
      <w:r w:rsidRPr="003E14AA">
        <w:rPr>
          <w:rFonts w:ascii="Times New Roman Bold" w:hAnsi="Times New Roman Bold"/>
          <w:bCs/>
          <w:lang w:val="x-none" w:eastAsia="x-none"/>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E14AA" w:rsidRPr="003E14AA" w14:paraId="7BD8BFCA"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6F2A0D2" w14:textId="77777777" w:rsidR="003E14AA" w:rsidRPr="003E14AA" w:rsidRDefault="003E14AA" w:rsidP="003E14AA">
            <w:pPr>
              <w:spacing w:before="120" w:after="240"/>
              <w:rPr>
                <w:b/>
                <w:i/>
                <w:iCs/>
                <w:lang w:val="x-none" w:eastAsia="x-none"/>
              </w:rPr>
            </w:pPr>
            <w:r w:rsidRPr="003E14AA">
              <w:rPr>
                <w:b/>
                <w:i/>
                <w:iCs/>
                <w:lang w:val="x-none" w:eastAsia="x-none"/>
              </w:rPr>
              <w:t>[NPRR1093:  Replace the formula “RTOFFCAP</w:t>
            </w:r>
            <w:r w:rsidRPr="003E14AA">
              <w:rPr>
                <w:b/>
                <w:i/>
                <w:iCs/>
                <w:vertAlign w:val="subscript"/>
                <w:lang w:val="x-none" w:eastAsia="x-none"/>
              </w:rPr>
              <w:t xml:space="preserve"> q</w:t>
            </w:r>
            <w:r w:rsidRPr="003E14AA">
              <w:rPr>
                <w:b/>
                <w:i/>
                <w:iCs/>
                <w:lang w:val="x-none" w:eastAsia="x-none"/>
              </w:rPr>
              <w:t>” above with the following upon system implementation:]</w:t>
            </w:r>
          </w:p>
          <w:p w14:paraId="25104360" w14:textId="77777777" w:rsidR="003E14AA" w:rsidRPr="003E14AA" w:rsidRDefault="003E14AA" w:rsidP="003E14AA">
            <w:pPr>
              <w:tabs>
                <w:tab w:val="left" w:pos="2340"/>
                <w:tab w:val="left" w:pos="2880"/>
              </w:tabs>
              <w:spacing w:after="240"/>
              <w:ind w:left="3600" w:hanging="2430"/>
              <w:rPr>
                <w:b/>
                <w:bCs/>
                <w:i/>
                <w:vertAlign w:val="subscript"/>
                <w:lang w:val="x-none" w:eastAsia="x-none"/>
              </w:rPr>
            </w:pPr>
            <w:r w:rsidRPr="003E14AA">
              <w:rPr>
                <w:bCs/>
                <w:lang w:val="x-none" w:eastAsia="x-none"/>
              </w:rPr>
              <w:t>RTOFFCAP</w:t>
            </w:r>
            <w:r w:rsidRPr="003E14AA">
              <w:rPr>
                <w:bCs/>
                <w:i/>
                <w:vertAlign w:val="subscript"/>
                <w:lang w:val="x-none" w:eastAsia="x-none"/>
              </w:rPr>
              <w:t xml:space="preserve"> q </w:t>
            </w:r>
            <w:r w:rsidRPr="003E14AA">
              <w:rPr>
                <w:bCs/>
                <w:lang w:val="x-none" w:eastAsia="x-none"/>
              </w:rPr>
              <w:t>=</w:t>
            </w:r>
            <w:r w:rsidRPr="003E14AA">
              <w:rPr>
                <w:bCs/>
                <w:lang w:val="x-none" w:eastAsia="x-none"/>
              </w:rPr>
              <w:tab/>
              <w:t xml:space="preserve">   </w:t>
            </w:r>
            <w:r w:rsidRPr="003E14AA">
              <w:rPr>
                <w:bCs/>
                <w:lang w:val="x-none" w:eastAsia="x-none"/>
              </w:rPr>
              <w:tab/>
              <w:t xml:space="preserve">(SYS_GEN_DISCFACTOR * RTCST30HSL </w:t>
            </w:r>
            <w:r w:rsidRPr="003E14AA">
              <w:rPr>
                <w:bCs/>
                <w:i/>
                <w:vertAlign w:val="subscript"/>
                <w:lang w:val="x-none" w:eastAsia="x-none"/>
              </w:rPr>
              <w:t>q</w:t>
            </w:r>
            <w:r w:rsidRPr="003E14AA">
              <w:rPr>
                <w:bCs/>
                <w:lang w:val="x-none" w:eastAsia="x-none"/>
              </w:rPr>
              <w:t xml:space="preserve">) + (SYS_GEN_DISCFACTOR * RTOFFNSHSL </w:t>
            </w:r>
            <w:r w:rsidRPr="003E14AA">
              <w:rPr>
                <w:bCs/>
                <w:i/>
                <w:vertAlign w:val="subscript"/>
                <w:lang w:val="x-none" w:eastAsia="x-none"/>
              </w:rPr>
              <w:t>q</w:t>
            </w:r>
            <w:r w:rsidRPr="003E14AA">
              <w:rPr>
                <w:bCs/>
                <w:lang w:val="x-none" w:eastAsia="x-none"/>
              </w:rPr>
              <w:t xml:space="preserve">) </w:t>
            </w:r>
            <w:r w:rsidRPr="003E14AA">
              <w:rPr>
                <w:rFonts w:ascii="Times New Roman Bold" w:hAnsi="Times New Roman Bold"/>
                <w:bCs/>
                <w:lang w:val="x-none" w:eastAsia="x-none"/>
              </w:rPr>
              <w:t>+</w:t>
            </w:r>
            <w:r w:rsidRPr="003E14AA">
              <w:rPr>
                <w:bCs/>
                <w:lang w:val="x-none" w:eastAsia="x-none"/>
              </w:rPr>
              <w:t xml:space="preserve"> RTCLRNS</w:t>
            </w:r>
            <w:r w:rsidRPr="003E14AA">
              <w:rPr>
                <w:bCs/>
                <w:i/>
                <w:vertAlign w:val="subscript"/>
                <w:lang w:val="x-none" w:eastAsia="x-none"/>
              </w:rPr>
              <w:t xml:space="preserve"> q</w:t>
            </w:r>
            <w:r w:rsidRPr="003E14AA">
              <w:rPr>
                <w:bCs/>
                <w:lang w:val="x-none" w:eastAsia="x-none"/>
              </w:rPr>
              <w:t xml:space="preserve"> + RTNCLRNSCAP</w:t>
            </w:r>
            <w:r w:rsidRPr="003E14AA">
              <w:rPr>
                <w:i/>
                <w:vertAlign w:val="subscript"/>
                <w:lang w:val="x-none" w:eastAsia="x-none"/>
              </w:rPr>
              <w:t xml:space="preserve"> </w:t>
            </w:r>
            <w:r w:rsidRPr="003E14AA">
              <w:rPr>
                <w:bCs/>
                <w:i/>
                <w:vertAlign w:val="subscript"/>
                <w:lang w:val="x-none" w:eastAsia="x-none"/>
              </w:rPr>
              <w:t>q</w:t>
            </w:r>
          </w:p>
          <w:p w14:paraId="7BF57E5B" w14:textId="77777777" w:rsidR="003E14AA" w:rsidRPr="003E14AA" w:rsidRDefault="003E14AA" w:rsidP="003E14AA">
            <w:pPr>
              <w:tabs>
                <w:tab w:val="left" w:pos="2250"/>
                <w:tab w:val="left" w:pos="3150"/>
                <w:tab w:val="left" w:pos="3960"/>
              </w:tabs>
              <w:spacing w:after="240"/>
              <w:ind w:left="3600" w:hanging="2430"/>
              <w:rPr>
                <w:bCs/>
              </w:rPr>
            </w:pPr>
            <w:r w:rsidRPr="003E14AA">
              <w:rPr>
                <w:bCs/>
              </w:rPr>
              <w:t>RTNCLRNSCAP</w:t>
            </w:r>
            <w:r w:rsidRPr="003E14AA">
              <w:rPr>
                <w:bCs/>
                <w:i/>
                <w:vertAlign w:val="subscript"/>
              </w:rPr>
              <w:t xml:space="preserve"> q    </w:t>
            </w:r>
            <w:r w:rsidRPr="003E14AA">
              <w:rPr>
                <w:bCs/>
              </w:rPr>
              <w:t>=</w:t>
            </w:r>
            <w:r w:rsidRPr="003E14AA">
              <w:rPr>
                <w:bCs/>
              </w:rPr>
              <w:tab/>
              <w:t>Min(Max(RTNCLRNPC</w:t>
            </w:r>
            <w:r w:rsidRPr="003E14AA">
              <w:rPr>
                <w:bCs/>
                <w:i/>
                <w:vertAlign w:val="subscript"/>
              </w:rPr>
              <w:t xml:space="preserve"> q</w:t>
            </w:r>
            <w:r w:rsidRPr="003E14AA">
              <w:rPr>
                <w:bCs/>
              </w:rPr>
              <w:t xml:space="preserve"> – RTNCLRLPC</w:t>
            </w:r>
            <w:r w:rsidRPr="003E14AA">
              <w:rPr>
                <w:bCs/>
                <w:i/>
                <w:vertAlign w:val="subscript"/>
              </w:rPr>
              <w:t xml:space="preserve"> q</w:t>
            </w:r>
            <w:r w:rsidRPr="003E14AA">
              <w:rPr>
                <w:bCs/>
              </w:rPr>
              <w:t>, 0.0), RTNCLRNS</w:t>
            </w:r>
            <w:r w:rsidRPr="003E14AA">
              <w:rPr>
                <w:bCs/>
                <w:i/>
                <w:vertAlign w:val="subscript"/>
              </w:rPr>
              <w:t xml:space="preserve"> q </w:t>
            </w:r>
            <w:r w:rsidRPr="003E14AA">
              <w:rPr>
                <w:bCs/>
              </w:rPr>
              <w:t>* 1.5)</w:t>
            </w:r>
          </w:p>
          <w:p w14:paraId="13FD6A03" w14:textId="77777777" w:rsidR="003E14AA" w:rsidRPr="003E14AA" w:rsidRDefault="003E14AA" w:rsidP="003E14AA">
            <w:pPr>
              <w:tabs>
                <w:tab w:val="left" w:pos="2250"/>
                <w:tab w:val="left" w:pos="3150"/>
                <w:tab w:val="left" w:pos="3960"/>
              </w:tabs>
              <w:spacing w:after="240"/>
              <w:ind w:left="3600" w:hanging="2430"/>
              <w:rPr>
                <w:bCs/>
              </w:rPr>
            </w:pPr>
            <w:r w:rsidRPr="003E14AA">
              <w:rPr>
                <w:bCs/>
              </w:rPr>
              <w:lastRenderedPageBreak/>
              <w:t xml:space="preserve">RTNCLRNS </w:t>
            </w:r>
            <w:r w:rsidRPr="003E14AA">
              <w:rPr>
                <w:bCs/>
                <w:i/>
                <w:iCs/>
                <w:vertAlign w:val="subscript"/>
              </w:rPr>
              <w:t xml:space="preserve">q </w:t>
            </w:r>
            <w:r w:rsidRPr="003E14AA">
              <w:rPr>
                <w:bCs/>
              </w:rPr>
              <w:t>=</w:t>
            </w:r>
            <w:r w:rsidRPr="003E14AA">
              <w:rPr>
                <w:bCs/>
              </w:rPr>
              <w:tab/>
            </w:r>
            <w:r w:rsidRPr="003E14AA">
              <w:rPr>
                <w:bCs/>
              </w:rPr>
              <w:tab/>
              <w:t xml:space="preserve">SYS_GEN_DISCFACTOR * </w:t>
            </w:r>
            <w:r w:rsidRPr="003E14AA">
              <w:rPr>
                <w:position w:val="-18"/>
              </w:rPr>
              <w:object w:dxaOrig="285" w:dyaOrig="450" w14:anchorId="374AB6AF">
                <v:shape id="_x0000_i1066" type="#_x0000_t75" style="width:14.25pt;height:21.75pt" o:ole="">
                  <v:imagedata r:id="rId24" o:title=""/>
                </v:shape>
                <o:OLEObject Type="Embed" ProgID="Equation.3" ShapeID="_x0000_i1066" DrawAspect="Content" ObjectID="_1710318349" r:id="rId59"/>
              </w:object>
            </w:r>
            <w:r w:rsidRPr="003E14AA">
              <w:rPr>
                <w:position w:val="-22"/>
              </w:rPr>
              <w:object w:dxaOrig="285" w:dyaOrig="420" w14:anchorId="484F3B9A">
                <v:shape id="_x0000_i1067" type="#_x0000_t75" style="width:14.25pt;height:21.75pt" o:ole="">
                  <v:imagedata r:id="rId26" o:title=""/>
                </v:shape>
                <o:OLEObject Type="Embed" ProgID="Equation.3" ShapeID="_x0000_i1067" DrawAspect="Content" ObjectID="_1710318350" r:id="rId60"/>
              </w:object>
            </w:r>
            <w:r w:rsidRPr="003E14AA">
              <w:rPr>
                <w:bCs/>
              </w:rPr>
              <w:t xml:space="preserve"> RTNCLRNSR</w:t>
            </w:r>
            <w:r w:rsidRPr="003E14AA">
              <w:rPr>
                <w:bCs/>
                <w:i/>
                <w:vertAlign w:val="subscript"/>
              </w:rPr>
              <w:t xml:space="preserve"> q, r, p</w:t>
            </w:r>
          </w:p>
        </w:tc>
      </w:tr>
    </w:tbl>
    <w:p w14:paraId="4542AC42" w14:textId="77777777" w:rsidR="003E14AA" w:rsidRPr="003E14AA" w:rsidRDefault="003E14AA" w:rsidP="003E14AA">
      <w:pPr>
        <w:tabs>
          <w:tab w:val="left" w:pos="2340"/>
          <w:tab w:val="left" w:pos="2880"/>
        </w:tabs>
        <w:spacing w:before="240" w:after="240"/>
        <w:ind w:left="3600" w:hanging="2520"/>
        <w:rPr>
          <w:b/>
          <w:bCs/>
          <w:lang w:val="x-none" w:eastAsia="x-none"/>
        </w:rPr>
      </w:pPr>
      <w:r w:rsidRPr="003E14AA">
        <w:rPr>
          <w:bCs/>
          <w:lang w:val="x-none" w:eastAsia="x-none"/>
        </w:rPr>
        <w:lastRenderedPageBreak/>
        <w:t>RTRSVPOFF =</w:t>
      </w:r>
      <w:r w:rsidRPr="003E14AA">
        <w:rPr>
          <w:bCs/>
          <w:lang w:val="x-none" w:eastAsia="x-none"/>
        </w:rPr>
        <w:tab/>
      </w:r>
      <w:r w:rsidRPr="003E14AA">
        <w:rPr>
          <w:b/>
          <w:noProof/>
          <w:lang w:val="x-none" w:eastAsia="x-none"/>
        </w:rPr>
        <w:drawing>
          <wp:inline distT="0" distB="0" distL="0" distR="0" wp14:anchorId="01B2DE21" wp14:editId="4600453F">
            <wp:extent cx="142875" cy="294005"/>
            <wp:effectExtent l="0" t="0" r="9525" b="0"/>
            <wp:docPr id="43" name="Picture 43"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10"/>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E14AA">
        <w:rPr>
          <w:bCs/>
          <w:lang w:val="x-none" w:eastAsia="x-none"/>
        </w:rPr>
        <w:t xml:space="preserve">(RNWF </w:t>
      </w:r>
      <w:r w:rsidRPr="003E14AA">
        <w:rPr>
          <w:bCs/>
          <w:i/>
          <w:iCs/>
          <w:vertAlign w:val="subscript"/>
          <w:lang w:val="x-none" w:eastAsia="x-none"/>
        </w:rPr>
        <w:t xml:space="preserve"> y </w:t>
      </w:r>
      <w:r w:rsidRPr="003E14AA">
        <w:rPr>
          <w:bCs/>
          <w:lang w:val="x-none" w:eastAsia="x-none"/>
        </w:rPr>
        <w:t>* RTOFFPA</w:t>
      </w:r>
      <w:r w:rsidRPr="003E14AA">
        <w:rPr>
          <w:bCs/>
          <w:i/>
          <w:iCs/>
          <w:vertAlign w:val="subscript"/>
          <w:lang w:val="x-none" w:eastAsia="x-none"/>
        </w:rPr>
        <w:t xml:space="preserve"> y</w:t>
      </w:r>
      <w:r w:rsidRPr="003E14AA">
        <w:rPr>
          <w:bCs/>
          <w:lang w:val="x-none" w:eastAsia="x-none"/>
        </w:rPr>
        <w:t>)</w:t>
      </w:r>
    </w:p>
    <w:p w14:paraId="29D72DD4" w14:textId="77777777" w:rsidR="003E14AA" w:rsidRPr="003E14AA" w:rsidRDefault="003E14AA" w:rsidP="003E14AA">
      <w:pPr>
        <w:tabs>
          <w:tab w:val="left" w:pos="2340"/>
          <w:tab w:val="left" w:pos="2880"/>
        </w:tabs>
        <w:spacing w:after="240"/>
        <w:ind w:left="3600" w:hanging="2520"/>
        <w:rPr>
          <w:b/>
          <w:bCs/>
          <w:lang w:val="x-none" w:eastAsia="x-none"/>
        </w:rPr>
      </w:pPr>
      <w:r w:rsidRPr="003E14AA">
        <w:rPr>
          <w:bCs/>
          <w:lang w:val="x-none" w:eastAsia="x-none"/>
        </w:rPr>
        <w:t>RTRDP =</w:t>
      </w:r>
      <w:r w:rsidRPr="003E14AA">
        <w:rPr>
          <w:bCs/>
          <w:lang w:val="x-none" w:eastAsia="x-none"/>
        </w:rPr>
        <w:tab/>
      </w:r>
      <w:r w:rsidRPr="003E14AA">
        <w:rPr>
          <w:bCs/>
          <w:position w:val="-22"/>
          <w:lang w:val="x-none" w:eastAsia="x-none"/>
        </w:rPr>
        <w:object w:dxaOrig="285" w:dyaOrig="405" w14:anchorId="22AE6F98">
          <v:shape id="_x0000_i1068" type="#_x0000_t75" style="width:14.25pt;height:21.75pt" o:ole="">
            <v:imagedata r:id="rId61" o:title=""/>
          </v:shape>
          <o:OLEObject Type="Embed" ProgID="Equation.3" ShapeID="_x0000_i1068" DrawAspect="Content" ObjectID="_1710318351" r:id="rId62"/>
        </w:object>
      </w:r>
      <w:r w:rsidRPr="003E14AA">
        <w:rPr>
          <w:bCs/>
          <w:lang w:val="x-none" w:eastAsia="x-none"/>
        </w:rPr>
        <w:t xml:space="preserve">(RNWF </w:t>
      </w:r>
      <w:r w:rsidRPr="003E14AA">
        <w:rPr>
          <w:bCs/>
          <w:i/>
          <w:iCs/>
          <w:vertAlign w:val="subscript"/>
          <w:lang w:val="x-none" w:eastAsia="x-none"/>
        </w:rPr>
        <w:t xml:space="preserve"> y </w:t>
      </w:r>
      <w:r w:rsidRPr="003E14AA">
        <w:rPr>
          <w:bCs/>
          <w:lang w:val="x-none" w:eastAsia="x-none"/>
        </w:rPr>
        <w:t>* RTORDPA</w:t>
      </w:r>
      <w:r w:rsidRPr="003E14AA">
        <w:rPr>
          <w:bCs/>
          <w:i/>
          <w:iCs/>
          <w:vertAlign w:val="subscript"/>
          <w:lang w:val="x-none" w:eastAsia="x-none"/>
        </w:rPr>
        <w:t xml:space="preserve"> y</w:t>
      </w:r>
      <w:r w:rsidRPr="003E14AA">
        <w:rPr>
          <w:bCs/>
          <w:lang w:val="x-none" w:eastAsia="x-none"/>
        </w:rPr>
        <w:t>)</w:t>
      </w:r>
    </w:p>
    <w:p w14:paraId="3F05ED4A" w14:textId="77777777" w:rsidR="003E14AA" w:rsidRPr="003E14AA" w:rsidRDefault="003E14AA" w:rsidP="003E14AA">
      <w:pPr>
        <w:tabs>
          <w:tab w:val="left" w:pos="2340"/>
          <w:tab w:val="left" w:pos="2880"/>
        </w:tabs>
        <w:spacing w:after="240"/>
        <w:ind w:left="3600" w:hanging="2520"/>
        <w:rPr>
          <w:b/>
          <w:bCs/>
          <w:lang w:val="x-none" w:eastAsia="x-none"/>
        </w:rPr>
      </w:pPr>
      <w:r w:rsidRPr="003E14AA">
        <w:rPr>
          <w:bCs/>
          <w:lang w:val="x-none" w:eastAsia="x-none"/>
        </w:rPr>
        <w:t xml:space="preserve">RNWF </w:t>
      </w:r>
      <w:r w:rsidRPr="003E14AA">
        <w:rPr>
          <w:bCs/>
          <w:i/>
          <w:vertAlign w:val="subscript"/>
          <w:lang w:val="x-none" w:eastAsia="x-none"/>
        </w:rPr>
        <w:t>y</w:t>
      </w:r>
      <w:r w:rsidRPr="003E14AA">
        <w:rPr>
          <w:bCs/>
          <w:lang w:val="x-none" w:eastAsia="x-none"/>
        </w:rPr>
        <w:t>=</w:t>
      </w:r>
      <w:r w:rsidRPr="003E14AA">
        <w:rPr>
          <w:bCs/>
          <w:lang w:val="x-none" w:eastAsia="x-none"/>
        </w:rPr>
        <w:tab/>
        <w:t xml:space="preserve">TLMP </w:t>
      </w:r>
      <w:r w:rsidRPr="003E14AA">
        <w:rPr>
          <w:bCs/>
          <w:i/>
          <w:vertAlign w:val="subscript"/>
          <w:lang w:val="x-none" w:eastAsia="x-none"/>
        </w:rPr>
        <w:t>y</w:t>
      </w:r>
      <w:r w:rsidRPr="003E14AA">
        <w:rPr>
          <w:bCs/>
          <w:lang w:val="x-none" w:eastAsia="x-none"/>
        </w:rPr>
        <w:t xml:space="preserve"> </w:t>
      </w:r>
      <w:r w:rsidRPr="003E14AA">
        <w:rPr>
          <w:bCs/>
          <w:color w:val="000000"/>
          <w:sz w:val="32"/>
          <w:szCs w:val="32"/>
          <w:lang w:val="x-none" w:eastAsia="x-none"/>
        </w:rPr>
        <w:t>/</w:t>
      </w:r>
      <w:r w:rsidRPr="003E14AA">
        <w:rPr>
          <w:bCs/>
          <w:color w:val="000000"/>
          <w:lang w:val="x-none" w:eastAsia="x-none"/>
        </w:rPr>
        <w:t xml:space="preserve"> </w:t>
      </w:r>
      <w:r w:rsidRPr="003E14AA">
        <w:rPr>
          <w:bCs/>
          <w:position w:val="-22"/>
          <w:lang w:val="x-none" w:eastAsia="x-none"/>
        </w:rPr>
        <w:object w:dxaOrig="285" w:dyaOrig="405" w14:anchorId="18FBDC3C">
          <v:shape id="_x0000_i1069" type="#_x0000_t75" style="width:14.25pt;height:21.75pt" o:ole="">
            <v:imagedata r:id="rId61" o:title=""/>
          </v:shape>
          <o:OLEObject Type="Embed" ProgID="Equation.3" ShapeID="_x0000_i1069" DrawAspect="Content" ObjectID="_1710318352" r:id="rId63"/>
        </w:object>
      </w:r>
      <w:r w:rsidRPr="003E14AA">
        <w:rPr>
          <w:bCs/>
          <w:lang w:val="x-none" w:eastAsia="x-none"/>
        </w:rPr>
        <w:t xml:space="preserve">TLMP </w:t>
      </w:r>
      <w:r w:rsidRPr="003E14AA">
        <w:rPr>
          <w:bCs/>
          <w:i/>
          <w:vertAlign w:val="subscript"/>
          <w:lang w:val="x-none" w:eastAsia="x-none"/>
        </w:rPr>
        <w: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E14AA" w:rsidRPr="003E14AA" w14:paraId="2B291699"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16D1077" w14:textId="77777777" w:rsidR="003E14AA" w:rsidRPr="003E14AA" w:rsidRDefault="003E14AA" w:rsidP="003E14AA">
            <w:pPr>
              <w:spacing w:before="120" w:after="240"/>
              <w:rPr>
                <w:b/>
                <w:i/>
                <w:iCs/>
                <w:lang w:val="x-none" w:eastAsia="x-none"/>
              </w:rPr>
            </w:pPr>
            <w:r w:rsidRPr="003E14AA">
              <w:rPr>
                <w:b/>
                <w:i/>
                <w:iCs/>
                <w:lang w:val="x-none" w:eastAsia="x-none"/>
              </w:rPr>
              <w:t>[NPRR987:  Insert the language below upon system implementation:]</w:t>
            </w:r>
          </w:p>
          <w:p w14:paraId="301D843E" w14:textId="77777777" w:rsidR="003E14AA" w:rsidRPr="003E14AA" w:rsidRDefault="003E14AA" w:rsidP="003E14AA">
            <w:pPr>
              <w:spacing w:after="240"/>
              <w:contextualSpacing/>
              <w:rPr>
                <w:rFonts w:cs="Arial"/>
                <w:iCs/>
              </w:rPr>
            </w:pPr>
            <w:r w:rsidRPr="003E14AA">
              <w:rPr>
                <w:rFonts w:cs="Arial"/>
                <w:iCs/>
              </w:rPr>
              <w:t>Where for an ESR:</w:t>
            </w:r>
          </w:p>
          <w:p w14:paraId="7766FE49" w14:textId="77777777" w:rsidR="003E14AA" w:rsidRPr="003E14AA" w:rsidRDefault="003E14AA" w:rsidP="003E14AA">
            <w:pPr>
              <w:spacing w:after="240"/>
              <w:ind w:left="1080"/>
              <w:contextualSpacing/>
              <w:jc w:val="both"/>
            </w:pPr>
            <w:r w:rsidRPr="003E14AA">
              <w:rPr>
                <w:rFonts w:cs="Arial"/>
                <w:iCs/>
              </w:rPr>
              <w:t>RTESRCAP</w:t>
            </w:r>
            <w:r w:rsidRPr="003E14AA">
              <w:rPr>
                <w:i/>
                <w:vertAlign w:val="subscript"/>
              </w:rPr>
              <w:t xml:space="preserve"> q </w:t>
            </w:r>
            <w:r w:rsidRPr="003E14AA">
              <w:rPr>
                <w:rFonts w:cs="Arial"/>
                <w:iCs/>
              </w:rPr>
              <w:t>=</w:t>
            </w:r>
            <w:r w:rsidRPr="003E14AA">
              <w:rPr>
                <w:noProof/>
              </w:rPr>
              <w:drawing>
                <wp:inline distT="0" distB="0" distL="0" distR="0" wp14:anchorId="136D50A4" wp14:editId="63BB6A62">
                  <wp:extent cx="182880" cy="341630"/>
                  <wp:effectExtent l="0" t="0" r="7620" b="127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1"/>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182880" cy="341630"/>
                          </a:xfrm>
                          <a:prstGeom prst="rect">
                            <a:avLst/>
                          </a:prstGeom>
                          <a:solidFill>
                            <a:srgbClr val="4472C4"/>
                          </a:solidFill>
                          <a:ln>
                            <a:noFill/>
                          </a:ln>
                        </pic:spPr>
                      </pic:pic>
                    </a:graphicData>
                  </a:graphic>
                </wp:inline>
              </w:drawing>
            </w:r>
            <w:r w:rsidRPr="003E14AA">
              <w:rPr>
                <w:rFonts w:cs="Arial"/>
                <w:iCs/>
              </w:rPr>
              <w:t xml:space="preserve">  </w:t>
            </w:r>
            <w:r w:rsidRPr="003E14AA">
              <w:rPr>
                <w:bCs/>
              </w:rPr>
              <w:t>(</w:t>
            </w:r>
            <w:r w:rsidRPr="003E14AA">
              <w:rPr>
                <w:rFonts w:cs="Arial"/>
                <w:iCs/>
              </w:rPr>
              <w:t>RTESRCAPR</w:t>
            </w:r>
            <w:r w:rsidRPr="003E14AA">
              <w:rPr>
                <w:i/>
                <w:vertAlign w:val="subscript"/>
              </w:rPr>
              <w:t xml:space="preserve"> q, g, p</w:t>
            </w:r>
            <w:r w:rsidRPr="003E14AA">
              <w:t>)</w:t>
            </w:r>
          </w:p>
          <w:p w14:paraId="45362676" w14:textId="77777777" w:rsidR="003E14AA" w:rsidRPr="003E14AA" w:rsidRDefault="003E14AA" w:rsidP="003E14AA">
            <w:pPr>
              <w:spacing w:after="240"/>
              <w:contextualSpacing/>
              <w:rPr>
                <w:rFonts w:cs="Arial"/>
                <w:iCs/>
              </w:rPr>
            </w:pPr>
            <w:r w:rsidRPr="003E14AA">
              <w:rPr>
                <w:rFonts w:cs="Arial"/>
                <w:iCs/>
              </w:rPr>
              <w:t>Where:</w:t>
            </w:r>
          </w:p>
          <w:p w14:paraId="496E6518" w14:textId="77777777" w:rsidR="003E14AA" w:rsidRPr="003E14AA" w:rsidRDefault="003E14AA" w:rsidP="003E14AA">
            <w:pPr>
              <w:spacing w:after="240"/>
              <w:ind w:left="1080"/>
              <w:contextualSpacing/>
              <w:jc w:val="both"/>
            </w:pPr>
            <w:r w:rsidRPr="003E14AA">
              <w:rPr>
                <w:rFonts w:cs="Arial"/>
                <w:iCs/>
              </w:rPr>
              <w:t>RTESRCAPR</w:t>
            </w:r>
            <w:r w:rsidRPr="003E14AA">
              <w:rPr>
                <w:i/>
                <w:vertAlign w:val="subscript"/>
              </w:rPr>
              <w:t xml:space="preserve"> q, g, p</w:t>
            </w:r>
            <w:r w:rsidRPr="003E14AA">
              <w:t xml:space="preserve">  </w:t>
            </w:r>
            <w:r w:rsidRPr="003E14AA">
              <w:rPr>
                <w:i/>
              </w:rPr>
              <w:t xml:space="preserve">= </w:t>
            </w:r>
            <w:r w:rsidRPr="003E14AA">
              <w:t xml:space="preserve">Min[(RTOLHSLRA </w:t>
            </w:r>
            <w:r w:rsidRPr="003E14AA">
              <w:rPr>
                <w:i/>
                <w:vertAlign w:val="subscript"/>
              </w:rPr>
              <w:t>q, r, p</w:t>
            </w:r>
            <w:r w:rsidRPr="003E14AA">
              <w:t xml:space="preserve"> – RTMGA </w:t>
            </w:r>
            <w:r w:rsidRPr="003E14AA">
              <w:rPr>
                <w:i/>
                <w:vertAlign w:val="subscript"/>
              </w:rPr>
              <w:t>q, r, p</w:t>
            </w:r>
            <w:r w:rsidRPr="003E14AA">
              <w:rPr>
                <w:i/>
              </w:rPr>
              <w:t xml:space="preserve"> </w:t>
            </w:r>
            <w:r w:rsidRPr="003E14AA">
              <w:t>+</w:t>
            </w:r>
            <w:r w:rsidRPr="003E14AA">
              <w:rPr>
                <w:bCs/>
              </w:rPr>
              <w:t xml:space="preserve"> RTCLRNPCR </w:t>
            </w:r>
            <w:r w:rsidRPr="003E14AA">
              <w:rPr>
                <w:i/>
                <w:vertAlign w:val="subscript"/>
              </w:rPr>
              <w:t>q, r, p</w:t>
            </w:r>
            <w:r w:rsidRPr="003E14AA">
              <w:t>),</w:t>
            </w:r>
            <w:r w:rsidRPr="003E14AA">
              <w:rPr>
                <w:vertAlign w:val="subscript"/>
              </w:rPr>
              <w:t xml:space="preserve"> </w:t>
            </w:r>
            <w:r w:rsidRPr="003E14AA">
              <w:rPr>
                <w:bCs/>
              </w:rPr>
              <w:t xml:space="preserve">(RTCLRNPCR </w:t>
            </w:r>
            <w:r w:rsidRPr="003E14AA">
              <w:rPr>
                <w:i/>
                <w:vertAlign w:val="subscript"/>
              </w:rPr>
              <w:t xml:space="preserve">q, r, p  </w:t>
            </w:r>
            <w:r w:rsidRPr="003E14AA">
              <w:t xml:space="preserve">+ SOCT </w:t>
            </w:r>
            <w:r w:rsidRPr="003E14AA">
              <w:rPr>
                <w:i/>
                <w:vertAlign w:val="subscript"/>
              </w:rPr>
              <w:t>q, r</w:t>
            </w:r>
            <w:r w:rsidRPr="003E14AA">
              <w:t xml:space="preserve"> – SOCOM </w:t>
            </w:r>
            <w:r w:rsidRPr="003E14AA">
              <w:rPr>
                <w:i/>
                <w:vertAlign w:val="subscript"/>
              </w:rPr>
              <w:t>q, r</w:t>
            </w:r>
            <w:r w:rsidRPr="003E14AA">
              <w:t>)]</w:t>
            </w:r>
          </w:p>
        </w:tc>
      </w:tr>
    </w:tbl>
    <w:p w14:paraId="6254ACFE" w14:textId="77777777" w:rsidR="003E14AA" w:rsidRPr="003E14AA" w:rsidRDefault="003E14AA" w:rsidP="003E14AA">
      <w:pPr>
        <w:spacing w:before="240"/>
        <w:ind w:left="720" w:hanging="720"/>
        <w:rPr>
          <w:iCs/>
          <w:lang w:val="x-none" w:eastAsia="x-none"/>
        </w:rPr>
      </w:pPr>
      <w:r w:rsidRPr="003E14AA">
        <w:rPr>
          <w:iCs/>
          <w:lang w:val="x-none" w:eastAsia="x-none"/>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4"/>
        <w:gridCol w:w="1133"/>
        <w:gridCol w:w="5763"/>
      </w:tblGrid>
      <w:tr w:rsidR="003E14AA" w:rsidRPr="003E14AA" w14:paraId="15A5AD94" w14:textId="77777777" w:rsidTr="004D77CF">
        <w:trPr>
          <w:cantSplit/>
          <w:tblHeader/>
        </w:trPr>
        <w:tc>
          <w:tcPr>
            <w:tcW w:w="1312" w:type="pct"/>
            <w:tcBorders>
              <w:top w:val="single" w:sz="4" w:space="0" w:color="auto"/>
              <w:left w:val="single" w:sz="4" w:space="0" w:color="auto"/>
              <w:bottom w:val="single" w:sz="4" w:space="0" w:color="auto"/>
              <w:right w:val="single" w:sz="4" w:space="0" w:color="auto"/>
            </w:tcBorders>
            <w:hideMark/>
          </w:tcPr>
          <w:p w14:paraId="657D7C11" w14:textId="77777777" w:rsidR="003E14AA" w:rsidRPr="003E14AA" w:rsidRDefault="003E14AA" w:rsidP="003E14AA">
            <w:pPr>
              <w:spacing w:after="120"/>
              <w:rPr>
                <w:b/>
                <w:iCs/>
                <w:sz w:val="20"/>
                <w:szCs w:val="20"/>
              </w:rPr>
            </w:pPr>
            <w:r w:rsidRPr="003E14AA">
              <w:rPr>
                <w:sz w:val="20"/>
                <w:szCs w:val="20"/>
              </w:rPr>
              <w:t>Variable</w:t>
            </w:r>
          </w:p>
        </w:tc>
        <w:tc>
          <w:tcPr>
            <w:tcW w:w="606" w:type="pct"/>
            <w:tcBorders>
              <w:top w:val="single" w:sz="4" w:space="0" w:color="auto"/>
              <w:left w:val="single" w:sz="4" w:space="0" w:color="auto"/>
              <w:bottom w:val="single" w:sz="4" w:space="0" w:color="auto"/>
              <w:right w:val="single" w:sz="4" w:space="0" w:color="auto"/>
            </w:tcBorders>
            <w:hideMark/>
          </w:tcPr>
          <w:p w14:paraId="1A0D7251" w14:textId="77777777" w:rsidR="003E14AA" w:rsidRPr="003E14AA" w:rsidRDefault="003E14AA" w:rsidP="003E14AA">
            <w:pPr>
              <w:spacing w:after="120"/>
              <w:rPr>
                <w:b/>
                <w:iCs/>
                <w:sz w:val="20"/>
                <w:szCs w:val="20"/>
              </w:rPr>
            </w:pPr>
            <w:r w:rsidRPr="003E14AA">
              <w:rPr>
                <w:b/>
                <w:iCs/>
                <w:sz w:val="20"/>
                <w:szCs w:val="20"/>
              </w:rPr>
              <w:t>Unit</w:t>
            </w:r>
          </w:p>
        </w:tc>
        <w:tc>
          <w:tcPr>
            <w:tcW w:w="3082" w:type="pct"/>
            <w:tcBorders>
              <w:top w:val="single" w:sz="4" w:space="0" w:color="auto"/>
              <w:left w:val="single" w:sz="4" w:space="0" w:color="auto"/>
              <w:bottom w:val="single" w:sz="4" w:space="0" w:color="auto"/>
              <w:right w:val="single" w:sz="4" w:space="0" w:color="auto"/>
            </w:tcBorders>
            <w:hideMark/>
          </w:tcPr>
          <w:p w14:paraId="10E7549C" w14:textId="77777777" w:rsidR="003E14AA" w:rsidRPr="003E14AA" w:rsidRDefault="003E14AA" w:rsidP="003E14AA">
            <w:pPr>
              <w:spacing w:after="120"/>
              <w:rPr>
                <w:b/>
                <w:iCs/>
                <w:sz w:val="20"/>
                <w:szCs w:val="20"/>
              </w:rPr>
            </w:pPr>
            <w:r w:rsidRPr="003E14AA">
              <w:rPr>
                <w:b/>
                <w:iCs/>
                <w:sz w:val="20"/>
                <w:szCs w:val="20"/>
              </w:rPr>
              <w:t>Description</w:t>
            </w:r>
          </w:p>
        </w:tc>
      </w:tr>
      <w:tr w:rsidR="003E14AA" w:rsidRPr="003E14AA" w14:paraId="7C2D6B40"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1000D67E" w14:textId="77777777" w:rsidR="003E14AA" w:rsidRPr="003E14AA" w:rsidRDefault="003E14AA" w:rsidP="003E14AA">
            <w:pPr>
              <w:spacing w:after="60"/>
              <w:rPr>
                <w:sz w:val="20"/>
                <w:szCs w:val="20"/>
              </w:rPr>
            </w:pPr>
            <w:r w:rsidRPr="003E14AA">
              <w:rPr>
                <w:sz w:val="20"/>
                <w:szCs w:val="20"/>
              </w:rPr>
              <w:t>RTASIAMT</w:t>
            </w:r>
            <w:r w:rsidRPr="003E14AA">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0B315D71" w14:textId="77777777" w:rsidR="003E14AA" w:rsidRPr="003E14AA" w:rsidRDefault="003E14AA" w:rsidP="003E14AA">
            <w:pPr>
              <w:spacing w:after="60"/>
              <w:rPr>
                <w:sz w:val="20"/>
                <w:szCs w:val="20"/>
              </w:rPr>
            </w:pPr>
            <w:r w:rsidRPr="003E14AA">
              <w:rPr>
                <w:sz w:val="20"/>
                <w:szCs w:val="20"/>
              </w:rPr>
              <w:t>$</w:t>
            </w:r>
          </w:p>
        </w:tc>
        <w:tc>
          <w:tcPr>
            <w:tcW w:w="3082" w:type="pct"/>
            <w:tcBorders>
              <w:top w:val="single" w:sz="4" w:space="0" w:color="auto"/>
              <w:left w:val="single" w:sz="4" w:space="0" w:color="auto"/>
              <w:bottom w:val="single" w:sz="4" w:space="0" w:color="auto"/>
              <w:right w:val="single" w:sz="4" w:space="0" w:color="auto"/>
            </w:tcBorders>
            <w:hideMark/>
          </w:tcPr>
          <w:p w14:paraId="7FDA7E54" w14:textId="77777777" w:rsidR="003E14AA" w:rsidRPr="003E14AA" w:rsidRDefault="003E14AA" w:rsidP="003E14AA">
            <w:pPr>
              <w:spacing w:after="60"/>
              <w:rPr>
                <w:i/>
                <w:sz w:val="20"/>
                <w:szCs w:val="20"/>
              </w:rPr>
            </w:pPr>
            <w:r w:rsidRPr="003E14AA">
              <w:rPr>
                <w:i/>
                <w:sz w:val="20"/>
                <w:szCs w:val="20"/>
              </w:rPr>
              <w:t>Real-Time Ancillary Service Imbalance Amount</w:t>
            </w:r>
            <w:r w:rsidRPr="003E14AA">
              <w:rPr>
                <w:sz w:val="20"/>
                <w:szCs w:val="20"/>
              </w:rPr>
              <w:t>—</w:t>
            </w:r>
            <w:r w:rsidRPr="003E14AA">
              <w:rPr>
                <w:iCs/>
                <w:sz w:val="20"/>
                <w:szCs w:val="20"/>
              </w:rPr>
              <w:t xml:space="preserve">The total payment or charge to QSE </w:t>
            </w:r>
            <w:r w:rsidRPr="003E14AA">
              <w:rPr>
                <w:i/>
                <w:iCs/>
                <w:sz w:val="20"/>
                <w:szCs w:val="20"/>
              </w:rPr>
              <w:t>q</w:t>
            </w:r>
            <w:r w:rsidRPr="003E14AA">
              <w:rPr>
                <w:iCs/>
                <w:sz w:val="20"/>
                <w:szCs w:val="20"/>
              </w:rPr>
              <w:t xml:space="preserve"> </w:t>
            </w:r>
            <w:r w:rsidRPr="003E14AA">
              <w:rPr>
                <w:sz w:val="20"/>
                <w:szCs w:val="20"/>
              </w:rPr>
              <w:t xml:space="preserve">for the Real-Time Ancillary Service imbalance associated with Operating Reserve Demand Curve (ORDC) </w:t>
            </w:r>
            <w:r w:rsidRPr="003E14AA">
              <w:rPr>
                <w:iCs/>
                <w:sz w:val="20"/>
                <w:szCs w:val="20"/>
              </w:rPr>
              <w:t>for each 15-minute Settlement Interval.</w:t>
            </w:r>
          </w:p>
        </w:tc>
      </w:tr>
      <w:tr w:rsidR="003E14AA" w:rsidRPr="003E14AA" w14:paraId="6C23D877"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75787780" w14:textId="77777777" w:rsidR="003E14AA" w:rsidRPr="003E14AA" w:rsidRDefault="003E14AA" w:rsidP="003E14AA">
            <w:pPr>
              <w:spacing w:after="60"/>
              <w:rPr>
                <w:sz w:val="20"/>
                <w:szCs w:val="20"/>
              </w:rPr>
            </w:pPr>
            <w:r w:rsidRPr="003E14AA">
              <w:rPr>
                <w:sz w:val="20"/>
                <w:szCs w:val="20"/>
              </w:rPr>
              <w:t>RTRDASIAMT</w:t>
            </w:r>
            <w:r w:rsidRPr="003E14AA">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298D5014" w14:textId="77777777" w:rsidR="003E14AA" w:rsidRPr="003E14AA" w:rsidRDefault="003E14AA" w:rsidP="003E14AA">
            <w:pPr>
              <w:spacing w:after="60"/>
              <w:rPr>
                <w:sz w:val="20"/>
                <w:szCs w:val="20"/>
              </w:rPr>
            </w:pPr>
            <w:r w:rsidRPr="003E14AA">
              <w:rPr>
                <w:sz w:val="20"/>
                <w:szCs w:val="20"/>
              </w:rPr>
              <w:t>$</w:t>
            </w:r>
          </w:p>
        </w:tc>
        <w:tc>
          <w:tcPr>
            <w:tcW w:w="3082" w:type="pct"/>
            <w:tcBorders>
              <w:top w:val="single" w:sz="4" w:space="0" w:color="auto"/>
              <w:left w:val="single" w:sz="4" w:space="0" w:color="auto"/>
              <w:bottom w:val="single" w:sz="4" w:space="0" w:color="auto"/>
              <w:right w:val="single" w:sz="4" w:space="0" w:color="auto"/>
            </w:tcBorders>
            <w:hideMark/>
          </w:tcPr>
          <w:p w14:paraId="2D45DC5E" w14:textId="77777777" w:rsidR="003E14AA" w:rsidRPr="003E14AA" w:rsidRDefault="003E14AA" w:rsidP="003E14AA">
            <w:pPr>
              <w:spacing w:after="60"/>
              <w:rPr>
                <w:i/>
                <w:sz w:val="20"/>
                <w:szCs w:val="20"/>
              </w:rPr>
            </w:pPr>
            <w:r w:rsidRPr="003E14AA">
              <w:rPr>
                <w:i/>
                <w:sz w:val="20"/>
                <w:szCs w:val="20"/>
              </w:rPr>
              <w:t>Real-Time Reliability Deployment Ancillary Service Imbalance Amount</w:t>
            </w:r>
            <w:r w:rsidRPr="003E14AA">
              <w:rPr>
                <w:sz w:val="20"/>
                <w:szCs w:val="20"/>
              </w:rPr>
              <w:t>—</w:t>
            </w:r>
            <w:r w:rsidRPr="003E14AA">
              <w:rPr>
                <w:iCs/>
                <w:sz w:val="20"/>
                <w:szCs w:val="20"/>
              </w:rPr>
              <w:t xml:space="preserve">The total payment or charge to QSE </w:t>
            </w:r>
            <w:r w:rsidRPr="003E14AA">
              <w:rPr>
                <w:i/>
                <w:iCs/>
                <w:sz w:val="20"/>
                <w:szCs w:val="20"/>
              </w:rPr>
              <w:t>q</w:t>
            </w:r>
            <w:r w:rsidRPr="003E14AA">
              <w:rPr>
                <w:iCs/>
                <w:sz w:val="20"/>
                <w:szCs w:val="20"/>
              </w:rPr>
              <w:t xml:space="preserve"> </w:t>
            </w:r>
            <w:r w:rsidRPr="003E14AA">
              <w:rPr>
                <w:sz w:val="20"/>
                <w:szCs w:val="20"/>
              </w:rPr>
              <w:t xml:space="preserve">for the Real-Time Ancillary Service imbalance associated with Reliability Deployments </w:t>
            </w:r>
            <w:r w:rsidRPr="003E14AA">
              <w:rPr>
                <w:iCs/>
                <w:sz w:val="20"/>
                <w:szCs w:val="20"/>
              </w:rPr>
              <w:t>for each 15-minute Settlement Interval.</w:t>
            </w:r>
          </w:p>
        </w:tc>
      </w:tr>
      <w:tr w:rsidR="003E14AA" w:rsidRPr="003E14AA" w14:paraId="43FC92CC"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363430A9" w14:textId="77777777" w:rsidR="003E14AA" w:rsidRPr="003E14AA" w:rsidRDefault="003E14AA" w:rsidP="003E14AA">
            <w:pPr>
              <w:spacing w:after="60"/>
              <w:rPr>
                <w:sz w:val="20"/>
                <w:szCs w:val="20"/>
              </w:rPr>
            </w:pPr>
            <w:r w:rsidRPr="003E14AA">
              <w:rPr>
                <w:sz w:val="20"/>
                <w:szCs w:val="20"/>
              </w:rPr>
              <w:t>RTASOLIMB</w:t>
            </w:r>
            <w:r w:rsidRPr="003E14AA">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0B3B9EBC"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094555E3" w14:textId="77777777" w:rsidR="003E14AA" w:rsidRPr="003E14AA" w:rsidRDefault="003E14AA" w:rsidP="003E14AA">
            <w:pPr>
              <w:spacing w:after="60"/>
              <w:rPr>
                <w:i/>
                <w:sz w:val="20"/>
                <w:szCs w:val="20"/>
              </w:rPr>
            </w:pPr>
            <w:r w:rsidRPr="003E14AA">
              <w:rPr>
                <w:i/>
                <w:sz w:val="20"/>
                <w:szCs w:val="20"/>
              </w:rPr>
              <w:t>Real-Time Ancillary Service On-Line Reserve Imbalance for the QSE</w:t>
            </w:r>
            <w:r w:rsidRPr="003E14AA">
              <w:rPr>
                <w:sz w:val="20"/>
                <w:szCs w:val="20"/>
              </w:rPr>
              <w:t xml:space="preserve"> </w:t>
            </w:r>
            <w:r w:rsidRPr="003E14AA">
              <w:rPr>
                <w:sz w:val="20"/>
                <w:szCs w:val="20"/>
              </w:rPr>
              <w:sym w:font="Symbol" w:char="F0BE"/>
            </w:r>
            <w:r w:rsidRPr="003E14AA">
              <w:rPr>
                <w:sz w:val="20"/>
                <w:szCs w:val="20"/>
              </w:rPr>
              <w:t xml:space="preserve">The Real-Time Ancillary Service On-Line reserve imbalance for the QSE </w:t>
            </w:r>
            <w:r w:rsidRPr="003E14AA">
              <w:rPr>
                <w:i/>
                <w:sz w:val="20"/>
                <w:szCs w:val="20"/>
              </w:rPr>
              <w:t>q</w:t>
            </w:r>
            <w:r w:rsidRPr="003E14AA">
              <w:rPr>
                <w:sz w:val="20"/>
                <w:szCs w:val="20"/>
              </w:rPr>
              <w:t xml:space="preserve">, for each 15-minute Settlement Interval.  </w:t>
            </w:r>
          </w:p>
        </w:tc>
      </w:tr>
      <w:tr w:rsidR="003E14AA" w:rsidRPr="003E14AA" w14:paraId="52312631"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4B9871D4" w14:textId="77777777" w:rsidR="003E14AA" w:rsidRPr="003E14AA" w:rsidRDefault="003E14AA" w:rsidP="003E14AA">
            <w:pPr>
              <w:spacing w:after="60"/>
              <w:rPr>
                <w:sz w:val="20"/>
                <w:szCs w:val="20"/>
              </w:rPr>
            </w:pPr>
            <w:r w:rsidRPr="003E14AA">
              <w:rPr>
                <w:sz w:val="20"/>
                <w:szCs w:val="20"/>
              </w:rPr>
              <w:t>RTORPA</w:t>
            </w:r>
            <w:r w:rsidRPr="003E14AA">
              <w:rPr>
                <w:sz w:val="20"/>
                <w:szCs w:val="20"/>
                <w:vertAlign w:val="subscript"/>
              </w:rPr>
              <w:t xml:space="preserve"> </w:t>
            </w:r>
            <w:r w:rsidRPr="003E14AA">
              <w:rPr>
                <w:i/>
                <w:sz w:val="20"/>
                <w:szCs w:val="20"/>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3253A410"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4DC9CFAE" w14:textId="77777777" w:rsidR="003E14AA" w:rsidRPr="003E14AA" w:rsidRDefault="003E14AA" w:rsidP="003E14AA">
            <w:pPr>
              <w:spacing w:after="60"/>
              <w:rPr>
                <w:sz w:val="20"/>
                <w:szCs w:val="20"/>
              </w:rPr>
            </w:pPr>
            <w:r w:rsidRPr="003E14AA">
              <w:rPr>
                <w:i/>
                <w:sz w:val="20"/>
                <w:szCs w:val="20"/>
              </w:rPr>
              <w:t>Real-Time On-Line Reserve Price Adder per interval</w:t>
            </w:r>
            <w:r w:rsidRPr="003E14AA">
              <w:rPr>
                <w:sz w:val="20"/>
                <w:szCs w:val="20"/>
              </w:rPr>
              <w:sym w:font="Symbol" w:char="F0BE"/>
            </w:r>
            <w:r w:rsidRPr="003E14AA">
              <w:rPr>
                <w:sz w:val="20"/>
                <w:szCs w:val="20"/>
              </w:rPr>
              <w:t xml:space="preserve">The Real-Time Price Adder for On-Line Reserves for the SCED interval </w:t>
            </w:r>
            <w:r w:rsidRPr="003E14AA">
              <w:rPr>
                <w:i/>
                <w:sz w:val="20"/>
                <w:szCs w:val="20"/>
              </w:rPr>
              <w:t>y</w:t>
            </w:r>
            <w:r w:rsidRPr="003E14AA">
              <w:rPr>
                <w:sz w:val="20"/>
                <w:szCs w:val="20"/>
              </w:rPr>
              <w:t>.</w:t>
            </w:r>
          </w:p>
        </w:tc>
      </w:tr>
      <w:tr w:rsidR="003E14AA" w:rsidRPr="003E14AA" w14:paraId="5DF9B091"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429319CA" w14:textId="77777777" w:rsidR="003E14AA" w:rsidRPr="003E14AA" w:rsidRDefault="003E14AA" w:rsidP="003E14AA">
            <w:pPr>
              <w:spacing w:after="60"/>
              <w:rPr>
                <w:sz w:val="20"/>
                <w:szCs w:val="20"/>
              </w:rPr>
            </w:pPr>
            <w:r w:rsidRPr="003E14AA">
              <w:rPr>
                <w:sz w:val="20"/>
                <w:szCs w:val="20"/>
              </w:rPr>
              <w:t xml:space="preserve">RTOFFPA </w:t>
            </w:r>
            <w:r w:rsidRPr="003E14AA">
              <w:rPr>
                <w:i/>
                <w:sz w:val="20"/>
                <w:szCs w:val="20"/>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20513B1E"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6755B47B" w14:textId="77777777" w:rsidR="003E14AA" w:rsidRPr="003E14AA" w:rsidRDefault="003E14AA" w:rsidP="003E14AA">
            <w:pPr>
              <w:spacing w:after="60"/>
              <w:rPr>
                <w:i/>
                <w:iCs/>
                <w:sz w:val="20"/>
                <w:szCs w:val="20"/>
              </w:rPr>
            </w:pPr>
            <w:r w:rsidRPr="003E14AA">
              <w:rPr>
                <w:i/>
                <w:sz w:val="20"/>
                <w:szCs w:val="20"/>
              </w:rPr>
              <w:t>Real-Time Off-Line Reserve Price Adder per interval</w:t>
            </w:r>
            <w:r w:rsidRPr="003E14AA">
              <w:rPr>
                <w:sz w:val="20"/>
                <w:szCs w:val="20"/>
              </w:rPr>
              <w:sym w:font="Symbol" w:char="F0BE"/>
            </w:r>
            <w:r w:rsidRPr="003E14AA">
              <w:rPr>
                <w:sz w:val="20"/>
                <w:szCs w:val="20"/>
              </w:rPr>
              <w:t xml:space="preserve">The Real-Time Price Adder for Off-Line Reserves for the SCED interval </w:t>
            </w:r>
            <w:r w:rsidRPr="003E14AA">
              <w:rPr>
                <w:i/>
                <w:sz w:val="20"/>
                <w:szCs w:val="20"/>
              </w:rPr>
              <w:t>y</w:t>
            </w:r>
            <w:r w:rsidRPr="003E14AA">
              <w:rPr>
                <w:sz w:val="20"/>
                <w:szCs w:val="20"/>
              </w:rPr>
              <w:t>.</w:t>
            </w:r>
          </w:p>
        </w:tc>
      </w:tr>
      <w:tr w:rsidR="003E14AA" w:rsidRPr="003E14AA" w14:paraId="17418006"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4EF79B5E" w14:textId="77777777" w:rsidR="003E14AA" w:rsidRPr="003E14AA" w:rsidRDefault="003E14AA" w:rsidP="003E14AA">
            <w:pPr>
              <w:spacing w:after="60"/>
              <w:rPr>
                <w:sz w:val="20"/>
                <w:szCs w:val="20"/>
              </w:rPr>
            </w:pPr>
            <w:r w:rsidRPr="003E14AA">
              <w:rPr>
                <w:sz w:val="20"/>
                <w:szCs w:val="20"/>
              </w:rPr>
              <w:t xml:space="preserve">TLMP </w:t>
            </w:r>
            <w:r w:rsidRPr="003E14AA">
              <w:rPr>
                <w:i/>
                <w:sz w:val="20"/>
                <w:szCs w:val="20"/>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0C10462F" w14:textId="77777777" w:rsidR="003E14AA" w:rsidRPr="003E14AA" w:rsidRDefault="003E14AA" w:rsidP="003E14AA">
            <w:pPr>
              <w:spacing w:after="60"/>
              <w:rPr>
                <w:iCs/>
                <w:sz w:val="20"/>
                <w:szCs w:val="20"/>
              </w:rPr>
            </w:pPr>
            <w:r w:rsidRPr="003E14AA">
              <w:rPr>
                <w:sz w:val="20"/>
                <w:szCs w:val="20"/>
              </w:rPr>
              <w:t>second</w:t>
            </w:r>
          </w:p>
        </w:tc>
        <w:tc>
          <w:tcPr>
            <w:tcW w:w="3082" w:type="pct"/>
            <w:tcBorders>
              <w:top w:val="single" w:sz="4" w:space="0" w:color="auto"/>
              <w:left w:val="single" w:sz="4" w:space="0" w:color="auto"/>
              <w:bottom w:val="single" w:sz="4" w:space="0" w:color="auto"/>
              <w:right w:val="single" w:sz="4" w:space="0" w:color="auto"/>
            </w:tcBorders>
            <w:hideMark/>
          </w:tcPr>
          <w:p w14:paraId="6761352A" w14:textId="77777777" w:rsidR="003E14AA" w:rsidRPr="003E14AA" w:rsidRDefault="003E14AA" w:rsidP="003E14AA">
            <w:pPr>
              <w:spacing w:after="60"/>
              <w:rPr>
                <w:sz w:val="20"/>
                <w:szCs w:val="20"/>
              </w:rPr>
            </w:pPr>
            <w:r w:rsidRPr="003E14AA">
              <w:rPr>
                <w:i/>
                <w:iCs/>
                <w:sz w:val="20"/>
                <w:szCs w:val="20"/>
              </w:rPr>
              <w:t xml:space="preserve">Duration of </w:t>
            </w:r>
            <w:r w:rsidRPr="003E14AA">
              <w:rPr>
                <w:i/>
                <w:sz w:val="20"/>
                <w:szCs w:val="20"/>
              </w:rPr>
              <w:t>SCED</w:t>
            </w:r>
            <w:r w:rsidRPr="003E14AA">
              <w:rPr>
                <w:i/>
                <w:iCs/>
                <w:sz w:val="20"/>
                <w:szCs w:val="20"/>
              </w:rPr>
              <w:t xml:space="preserve"> interval per interval</w:t>
            </w:r>
            <w:r w:rsidRPr="003E14AA">
              <w:rPr>
                <w:sz w:val="20"/>
                <w:szCs w:val="20"/>
              </w:rPr>
              <w:sym w:font="Symbol" w:char="F0BE"/>
            </w:r>
            <w:r w:rsidRPr="003E14AA">
              <w:rPr>
                <w:sz w:val="20"/>
                <w:szCs w:val="20"/>
              </w:rPr>
              <w:t xml:space="preserve">The duration of the SCED interval </w:t>
            </w:r>
            <w:r w:rsidRPr="003E14AA">
              <w:rPr>
                <w:i/>
                <w:iCs/>
                <w:sz w:val="20"/>
                <w:szCs w:val="20"/>
              </w:rPr>
              <w:t>y</w:t>
            </w:r>
            <w:r w:rsidRPr="003E14AA">
              <w:rPr>
                <w:sz w:val="20"/>
                <w:szCs w:val="20"/>
              </w:rPr>
              <w:t>.</w:t>
            </w:r>
          </w:p>
        </w:tc>
      </w:tr>
      <w:tr w:rsidR="003E14AA" w:rsidRPr="003E14AA" w14:paraId="09CFCDC9"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46D93202" w14:textId="77777777" w:rsidR="003E14AA" w:rsidRPr="003E14AA" w:rsidRDefault="003E14AA" w:rsidP="003E14AA">
            <w:pPr>
              <w:spacing w:after="60"/>
              <w:rPr>
                <w:sz w:val="20"/>
                <w:szCs w:val="20"/>
              </w:rPr>
            </w:pPr>
            <w:r w:rsidRPr="003E14AA">
              <w:rPr>
                <w:sz w:val="20"/>
                <w:szCs w:val="20"/>
              </w:rPr>
              <w:t>RTRDP</w:t>
            </w:r>
          </w:p>
        </w:tc>
        <w:tc>
          <w:tcPr>
            <w:tcW w:w="606" w:type="pct"/>
            <w:tcBorders>
              <w:top w:val="single" w:sz="4" w:space="0" w:color="auto"/>
              <w:left w:val="single" w:sz="4" w:space="0" w:color="auto"/>
              <w:bottom w:val="single" w:sz="4" w:space="0" w:color="auto"/>
              <w:right w:val="single" w:sz="4" w:space="0" w:color="auto"/>
            </w:tcBorders>
            <w:hideMark/>
          </w:tcPr>
          <w:p w14:paraId="156049AD"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29F7283F" w14:textId="77777777" w:rsidR="003E14AA" w:rsidRPr="003E14AA" w:rsidRDefault="003E14AA" w:rsidP="003E14AA">
            <w:pPr>
              <w:spacing w:after="60"/>
              <w:rPr>
                <w:i/>
                <w:iCs/>
                <w:sz w:val="20"/>
                <w:szCs w:val="20"/>
              </w:rPr>
            </w:pPr>
            <w:r w:rsidRPr="003E14AA">
              <w:rPr>
                <w:i/>
                <w:sz w:val="20"/>
                <w:szCs w:val="20"/>
              </w:rPr>
              <w:t>Real-Time On-Line Reliability Deployment Price</w:t>
            </w:r>
            <w:r w:rsidRPr="003E14AA">
              <w:rPr>
                <w:sz w:val="20"/>
                <w:szCs w:val="20"/>
              </w:rPr>
              <w:sym w:font="Symbol" w:char="F0BE"/>
            </w:r>
            <w:r w:rsidRPr="003E14AA">
              <w:rPr>
                <w:sz w:val="20"/>
                <w:szCs w:val="20"/>
              </w:rPr>
              <w:t xml:space="preserve">The Real-Time price for the 15-minute Settlement Interval, reflecting the impact of reliability deployments on energy prices that is calculated </w:t>
            </w:r>
            <w:r w:rsidRPr="003E14AA">
              <w:rPr>
                <w:bCs/>
                <w:sz w:val="20"/>
                <w:szCs w:val="20"/>
              </w:rPr>
              <w:t>from the Real-Time On-Line Reliability Deployment Price Adder</w:t>
            </w:r>
            <w:r w:rsidRPr="003E14AA">
              <w:rPr>
                <w:sz w:val="20"/>
                <w:szCs w:val="20"/>
              </w:rPr>
              <w:t>.</w:t>
            </w:r>
          </w:p>
        </w:tc>
      </w:tr>
      <w:tr w:rsidR="003E14AA" w:rsidRPr="003E14AA" w14:paraId="2F90A832"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041643C8" w14:textId="77777777" w:rsidR="003E14AA" w:rsidRPr="003E14AA" w:rsidRDefault="003E14AA" w:rsidP="003E14AA">
            <w:pPr>
              <w:spacing w:after="60"/>
              <w:rPr>
                <w:sz w:val="20"/>
                <w:szCs w:val="20"/>
              </w:rPr>
            </w:pPr>
            <w:r w:rsidRPr="003E14AA">
              <w:rPr>
                <w:sz w:val="20"/>
                <w:szCs w:val="20"/>
              </w:rPr>
              <w:t>RTORDPA</w:t>
            </w:r>
            <w:r w:rsidRPr="003E14AA">
              <w:rPr>
                <w:sz w:val="20"/>
                <w:szCs w:val="20"/>
                <w:vertAlign w:val="subscript"/>
              </w:rPr>
              <w:t xml:space="preserve"> </w:t>
            </w:r>
            <w:r w:rsidRPr="003E14AA">
              <w:rPr>
                <w:i/>
                <w:sz w:val="20"/>
                <w:szCs w:val="20"/>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65330621"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717EFBD9" w14:textId="77777777" w:rsidR="003E14AA" w:rsidRPr="003E14AA" w:rsidRDefault="003E14AA" w:rsidP="003E14AA">
            <w:pPr>
              <w:spacing w:after="60"/>
              <w:rPr>
                <w:i/>
                <w:iCs/>
                <w:sz w:val="20"/>
                <w:szCs w:val="20"/>
              </w:rPr>
            </w:pPr>
            <w:r w:rsidRPr="003E14AA">
              <w:rPr>
                <w:i/>
                <w:sz w:val="20"/>
                <w:szCs w:val="20"/>
              </w:rPr>
              <w:t>Real-Time On-Line Reliability Deployment Price Adder</w:t>
            </w:r>
            <w:r w:rsidRPr="003E14AA">
              <w:rPr>
                <w:sz w:val="20"/>
                <w:szCs w:val="20"/>
              </w:rPr>
              <w:sym w:font="Symbol" w:char="F0BE"/>
            </w:r>
            <w:r w:rsidRPr="003E14AA">
              <w:rPr>
                <w:sz w:val="20"/>
                <w:szCs w:val="20"/>
              </w:rPr>
              <w:t xml:space="preserve">The Real-Time Price Adder that captures the impact of reliability deployments on energy prices for the SCED interval </w:t>
            </w:r>
            <w:r w:rsidRPr="003E14AA">
              <w:rPr>
                <w:i/>
                <w:sz w:val="20"/>
                <w:szCs w:val="20"/>
              </w:rPr>
              <w:t>y</w:t>
            </w:r>
            <w:r w:rsidRPr="003E14AA">
              <w:rPr>
                <w:sz w:val="20"/>
                <w:szCs w:val="20"/>
              </w:rPr>
              <w:t>.</w:t>
            </w:r>
          </w:p>
        </w:tc>
      </w:tr>
      <w:tr w:rsidR="003E14AA" w:rsidRPr="003E14AA" w14:paraId="778E4D05"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5B916373" w14:textId="77777777" w:rsidR="003E14AA" w:rsidRPr="003E14AA" w:rsidRDefault="003E14AA" w:rsidP="003E14AA">
            <w:pPr>
              <w:spacing w:after="60"/>
              <w:rPr>
                <w:i/>
                <w:sz w:val="20"/>
                <w:szCs w:val="20"/>
              </w:rPr>
            </w:pPr>
            <w:r w:rsidRPr="003E14AA">
              <w:rPr>
                <w:sz w:val="20"/>
                <w:szCs w:val="20"/>
              </w:rPr>
              <w:lastRenderedPageBreak/>
              <w:t xml:space="preserve">RNWF </w:t>
            </w:r>
            <w:r w:rsidRPr="003E14AA">
              <w:rPr>
                <w:i/>
                <w:sz w:val="20"/>
                <w:szCs w:val="20"/>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73A11215" w14:textId="77777777" w:rsidR="003E14AA" w:rsidRPr="003E14AA" w:rsidRDefault="003E14AA" w:rsidP="003E14AA">
            <w:pPr>
              <w:spacing w:after="60"/>
              <w:rPr>
                <w:sz w:val="20"/>
                <w:szCs w:val="20"/>
              </w:rPr>
            </w:pPr>
            <w:r w:rsidRPr="003E14AA">
              <w:rPr>
                <w:sz w:val="20"/>
                <w:szCs w:val="20"/>
              </w:rPr>
              <w:t>none</w:t>
            </w:r>
          </w:p>
        </w:tc>
        <w:tc>
          <w:tcPr>
            <w:tcW w:w="3082" w:type="pct"/>
            <w:tcBorders>
              <w:top w:val="single" w:sz="4" w:space="0" w:color="auto"/>
              <w:left w:val="single" w:sz="4" w:space="0" w:color="auto"/>
              <w:bottom w:val="single" w:sz="4" w:space="0" w:color="auto"/>
              <w:right w:val="single" w:sz="4" w:space="0" w:color="auto"/>
            </w:tcBorders>
            <w:hideMark/>
          </w:tcPr>
          <w:p w14:paraId="053FB1A2" w14:textId="77777777" w:rsidR="003E14AA" w:rsidRPr="003E14AA" w:rsidRDefault="003E14AA" w:rsidP="003E14AA">
            <w:pPr>
              <w:spacing w:after="60"/>
              <w:rPr>
                <w:sz w:val="20"/>
                <w:szCs w:val="20"/>
              </w:rPr>
            </w:pPr>
            <w:r w:rsidRPr="003E14AA">
              <w:rPr>
                <w:i/>
                <w:sz w:val="20"/>
                <w:szCs w:val="20"/>
              </w:rPr>
              <w:t>Resource Node Weighting Factor per interval</w:t>
            </w:r>
            <w:r w:rsidRPr="003E14AA">
              <w:rPr>
                <w:sz w:val="20"/>
                <w:szCs w:val="20"/>
              </w:rPr>
              <w:sym w:font="Symbol" w:char="F0BE"/>
            </w:r>
            <w:r w:rsidRPr="003E14AA">
              <w:rPr>
                <w:sz w:val="20"/>
                <w:szCs w:val="20"/>
              </w:rPr>
              <w:t xml:space="preserve">The weight used in the Resource Node Settlement Point Price calculation for the portion of the SCED interval </w:t>
            </w:r>
            <w:r w:rsidRPr="003E14AA">
              <w:rPr>
                <w:i/>
                <w:sz w:val="20"/>
                <w:szCs w:val="20"/>
              </w:rPr>
              <w:t>y</w:t>
            </w:r>
            <w:r w:rsidRPr="003E14AA">
              <w:rPr>
                <w:sz w:val="20"/>
                <w:szCs w:val="20"/>
              </w:rPr>
              <w:t xml:space="preserve"> within the 15-minute Settlement Interval.</w:t>
            </w:r>
          </w:p>
        </w:tc>
      </w:tr>
      <w:tr w:rsidR="003E14AA" w:rsidRPr="003E14AA" w14:paraId="42FC1A1A"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292DA95C" w14:textId="77777777" w:rsidR="003E14AA" w:rsidRPr="003E14AA" w:rsidRDefault="003E14AA" w:rsidP="003E14AA">
            <w:pPr>
              <w:spacing w:after="60"/>
              <w:rPr>
                <w:i/>
                <w:sz w:val="20"/>
                <w:szCs w:val="20"/>
              </w:rPr>
            </w:pPr>
            <w:r w:rsidRPr="003E14AA">
              <w:rPr>
                <w:sz w:val="20"/>
                <w:szCs w:val="20"/>
              </w:rPr>
              <w:t>RTRSVPOR</w:t>
            </w:r>
          </w:p>
        </w:tc>
        <w:tc>
          <w:tcPr>
            <w:tcW w:w="606" w:type="pct"/>
            <w:tcBorders>
              <w:top w:val="single" w:sz="4" w:space="0" w:color="auto"/>
              <w:left w:val="single" w:sz="4" w:space="0" w:color="auto"/>
              <w:bottom w:val="single" w:sz="4" w:space="0" w:color="auto"/>
              <w:right w:val="single" w:sz="4" w:space="0" w:color="auto"/>
            </w:tcBorders>
            <w:hideMark/>
          </w:tcPr>
          <w:p w14:paraId="57C701AB"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0897CF65" w14:textId="77777777" w:rsidR="003E14AA" w:rsidRPr="003E14AA" w:rsidRDefault="003E14AA" w:rsidP="003E14AA">
            <w:pPr>
              <w:spacing w:after="60"/>
              <w:rPr>
                <w:sz w:val="20"/>
                <w:szCs w:val="20"/>
              </w:rPr>
            </w:pPr>
            <w:r w:rsidRPr="003E14AA">
              <w:rPr>
                <w:i/>
                <w:sz w:val="20"/>
                <w:szCs w:val="20"/>
              </w:rPr>
              <w:t>Real-Time Reserve Price for On-Line Reserves</w:t>
            </w:r>
            <w:r w:rsidRPr="003E14AA">
              <w:rPr>
                <w:sz w:val="20"/>
                <w:szCs w:val="20"/>
              </w:rPr>
              <w:sym w:font="Symbol" w:char="F0BE"/>
            </w:r>
            <w:r w:rsidRPr="003E14AA">
              <w:rPr>
                <w:sz w:val="20"/>
                <w:szCs w:val="20"/>
              </w:rPr>
              <w:t>The Real-Time Reserve Price for On-Line Reserves for the 15-minute Settlement Interval.</w:t>
            </w:r>
          </w:p>
        </w:tc>
      </w:tr>
      <w:tr w:rsidR="003E14AA" w:rsidRPr="003E14AA" w14:paraId="54A63932"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5C822B10" w14:textId="77777777" w:rsidR="003E14AA" w:rsidRPr="003E14AA" w:rsidRDefault="003E14AA" w:rsidP="003E14AA">
            <w:pPr>
              <w:spacing w:after="60"/>
              <w:rPr>
                <w:sz w:val="20"/>
                <w:szCs w:val="20"/>
              </w:rPr>
            </w:pPr>
            <w:r w:rsidRPr="003E14AA">
              <w:rPr>
                <w:sz w:val="20"/>
                <w:szCs w:val="20"/>
              </w:rPr>
              <w:t>RTRSVPOFF</w:t>
            </w:r>
          </w:p>
        </w:tc>
        <w:tc>
          <w:tcPr>
            <w:tcW w:w="606" w:type="pct"/>
            <w:tcBorders>
              <w:top w:val="single" w:sz="4" w:space="0" w:color="auto"/>
              <w:left w:val="single" w:sz="4" w:space="0" w:color="auto"/>
              <w:bottom w:val="single" w:sz="4" w:space="0" w:color="auto"/>
              <w:right w:val="single" w:sz="4" w:space="0" w:color="auto"/>
            </w:tcBorders>
            <w:hideMark/>
          </w:tcPr>
          <w:p w14:paraId="08BAF9EE"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0812CF45" w14:textId="77777777" w:rsidR="003E14AA" w:rsidRPr="003E14AA" w:rsidRDefault="003E14AA" w:rsidP="003E14AA">
            <w:pPr>
              <w:spacing w:after="60"/>
              <w:rPr>
                <w:i/>
                <w:sz w:val="20"/>
                <w:szCs w:val="20"/>
              </w:rPr>
            </w:pPr>
            <w:r w:rsidRPr="003E14AA">
              <w:rPr>
                <w:i/>
                <w:sz w:val="20"/>
                <w:szCs w:val="20"/>
              </w:rPr>
              <w:t>Real-Time Reserve Price for Off-Line Reserves</w:t>
            </w:r>
            <w:r w:rsidRPr="003E14AA">
              <w:rPr>
                <w:sz w:val="20"/>
                <w:szCs w:val="20"/>
              </w:rPr>
              <w:sym w:font="Symbol" w:char="F0BE"/>
            </w:r>
            <w:r w:rsidRPr="003E14AA">
              <w:rPr>
                <w:sz w:val="20"/>
                <w:szCs w:val="20"/>
              </w:rPr>
              <w:t>The Real-Time Reserve Price for Off-Line Reserves for the 15-minute Settlement Interval.</w:t>
            </w:r>
          </w:p>
        </w:tc>
      </w:tr>
      <w:tr w:rsidR="003E14AA" w:rsidRPr="003E14AA" w14:paraId="1D3EAEC7"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07ED16AC" w14:textId="77777777" w:rsidR="003E14AA" w:rsidRPr="003E14AA" w:rsidRDefault="003E14AA" w:rsidP="003E14AA">
            <w:pPr>
              <w:spacing w:after="60"/>
              <w:rPr>
                <w:sz w:val="20"/>
                <w:szCs w:val="20"/>
              </w:rPr>
            </w:pPr>
            <w:r w:rsidRPr="003E14AA">
              <w:rPr>
                <w:sz w:val="20"/>
                <w:szCs w:val="20"/>
              </w:rPr>
              <w:t>RTOLCAP</w:t>
            </w:r>
            <w:r w:rsidRPr="003E14AA">
              <w:rPr>
                <w:i/>
                <w:sz w:val="20"/>
                <w:szCs w:val="20"/>
                <w:vertAlign w:val="subscript"/>
              </w:rPr>
              <w:t xml:space="preserve"> q</w:t>
            </w:r>
            <w:r w:rsidRPr="003E14AA">
              <w:rPr>
                <w:sz w:val="20"/>
                <w:szCs w:val="20"/>
              </w:rPr>
              <w:t xml:space="preserve">  </w:t>
            </w:r>
          </w:p>
        </w:tc>
        <w:tc>
          <w:tcPr>
            <w:tcW w:w="606" w:type="pct"/>
            <w:tcBorders>
              <w:top w:val="single" w:sz="4" w:space="0" w:color="auto"/>
              <w:left w:val="single" w:sz="4" w:space="0" w:color="auto"/>
              <w:bottom w:val="single" w:sz="4" w:space="0" w:color="auto"/>
              <w:right w:val="single" w:sz="4" w:space="0" w:color="auto"/>
            </w:tcBorders>
            <w:hideMark/>
          </w:tcPr>
          <w:p w14:paraId="2D8B805B"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5BC7DB8E" w14:textId="77777777" w:rsidR="003E14AA" w:rsidRPr="003E14AA" w:rsidRDefault="003E14AA" w:rsidP="003E14AA">
            <w:pPr>
              <w:spacing w:after="60"/>
              <w:rPr>
                <w:i/>
                <w:sz w:val="20"/>
                <w:szCs w:val="20"/>
              </w:rPr>
            </w:pPr>
            <w:r w:rsidRPr="003E14AA">
              <w:rPr>
                <w:i/>
                <w:sz w:val="20"/>
                <w:szCs w:val="20"/>
              </w:rPr>
              <w:t>Real-Time On-Line Reserve Capacity for the QSE</w:t>
            </w:r>
            <w:r w:rsidRPr="003E14AA">
              <w:rPr>
                <w:sz w:val="20"/>
                <w:szCs w:val="20"/>
              </w:rPr>
              <w:sym w:font="Symbol" w:char="F0BE"/>
            </w:r>
            <w:r w:rsidRPr="003E14AA">
              <w:rPr>
                <w:sz w:val="20"/>
                <w:szCs w:val="20"/>
              </w:rPr>
              <w:t xml:space="preserve">The Real-Time reserve capacity of On-Line Resources available for the QSE </w:t>
            </w:r>
            <w:r w:rsidRPr="003E14AA">
              <w:rPr>
                <w:i/>
                <w:sz w:val="20"/>
                <w:szCs w:val="20"/>
              </w:rPr>
              <w:t>q</w:t>
            </w:r>
            <w:r w:rsidRPr="003E14AA">
              <w:rPr>
                <w:sz w:val="20"/>
                <w:szCs w:val="20"/>
              </w:rPr>
              <w:t>, for the 15-minute Settlement Interval.</w:t>
            </w:r>
          </w:p>
        </w:tc>
      </w:tr>
      <w:tr w:rsidR="003E14AA" w:rsidRPr="003E14AA" w14:paraId="23CBB092"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08C3DA1E" w14:textId="77777777" w:rsidR="003E14AA" w:rsidRPr="003E14AA" w:rsidRDefault="003E14AA" w:rsidP="003E14AA">
            <w:pPr>
              <w:spacing w:after="60"/>
              <w:rPr>
                <w:sz w:val="20"/>
                <w:szCs w:val="20"/>
              </w:rPr>
            </w:pPr>
            <w:r w:rsidRPr="003E14AA">
              <w:rPr>
                <w:sz w:val="20"/>
                <w:szCs w:val="20"/>
              </w:rPr>
              <w:t xml:space="preserve">RTOLHSLRA </w:t>
            </w:r>
            <w:r w:rsidRPr="003E14AA">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5C9371DC"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1F83F145" w14:textId="77777777" w:rsidR="003E14AA" w:rsidRPr="003E14AA" w:rsidRDefault="003E14AA" w:rsidP="003E14AA">
            <w:pPr>
              <w:spacing w:after="60"/>
              <w:rPr>
                <w:i/>
                <w:sz w:val="20"/>
                <w:szCs w:val="20"/>
              </w:rPr>
            </w:pPr>
            <w:r w:rsidRPr="003E14AA">
              <w:rPr>
                <w:i/>
                <w:sz w:val="20"/>
                <w:szCs w:val="18"/>
              </w:rPr>
              <w:t>Real-Time Adjusted On-Line High Sustained Limit for the Resource</w:t>
            </w:r>
            <w:r w:rsidRPr="003E14AA">
              <w:rPr>
                <w:sz w:val="20"/>
                <w:szCs w:val="18"/>
              </w:rPr>
              <w:sym w:font="Symbol" w:char="F0BE"/>
            </w:r>
            <w:r w:rsidRPr="003E14AA">
              <w:rPr>
                <w:sz w:val="20"/>
                <w:szCs w:val="18"/>
              </w:rPr>
              <w:t xml:space="preserve">The Real-Time telemetered HSL for the Resource </w:t>
            </w:r>
            <w:r w:rsidRPr="003E14AA">
              <w:rPr>
                <w:i/>
                <w:sz w:val="20"/>
                <w:szCs w:val="18"/>
              </w:rPr>
              <w:t>r</w:t>
            </w:r>
            <w:r w:rsidRPr="003E14AA">
              <w:rPr>
                <w:sz w:val="20"/>
                <w:szCs w:val="20"/>
              </w:rPr>
              <w:t xml:space="preserve"> represented by QSE </w:t>
            </w:r>
            <w:r w:rsidRPr="003E14AA">
              <w:rPr>
                <w:i/>
                <w:sz w:val="20"/>
                <w:szCs w:val="20"/>
              </w:rPr>
              <w:t>q</w:t>
            </w:r>
            <w:r w:rsidRPr="003E14AA">
              <w:rPr>
                <w:sz w:val="20"/>
                <w:szCs w:val="20"/>
              </w:rPr>
              <w:t xml:space="preserve"> at Resource Node </w:t>
            </w:r>
            <w:r w:rsidRPr="003E14AA">
              <w:rPr>
                <w:i/>
                <w:sz w:val="20"/>
                <w:szCs w:val="20"/>
              </w:rPr>
              <w:t>p</w:t>
            </w:r>
            <w:r w:rsidRPr="003E14AA">
              <w:rPr>
                <w:sz w:val="20"/>
                <w:szCs w:val="18"/>
              </w:rPr>
              <w:t xml:space="preserve"> that is available to SCED, integrated over the 15-minute Settlement Interval, and </w:t>
            </w:r>
            <w:r w:rsidRPr="003E14AA">
              <w:rPr>
                <w:sz w:val="20"/>
                <w:szCs w:val="20"/>
              </w:rPr>
              <w:t>adjusted pursuant to paragraphs (3) and (4) above</w:t>
            </w:r>
            <w:r w:rsidRPr="003E14AA">
              <w:rPr>
                <w:sz w:val="20"/>
                <w:szCs w:val="18"/>
              </w:rPr>
              <w:t>.</w:t>
            </w:r>
          </w:p>
        </w:tc>
      </w:tr>
      <w:tr w:rsidR="003E14AA" w:rsidRPr="003E14AA" w14:paraId="06792B52"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584195F9" w14:textId="77777777" w:rsidR="003E14AA" w:rsidRPr="003E14AA" w:rsidRDefault="003E14AA" w:rsidP="003E14AA">
            <w:pPr>
              <w:spacing w:after="60"/>
              <w:rPr>
                <w:sz w:val="20"/>
                <w:szCs w:val="20"/>
              </w:rPr>
            </w:pPr>
            <w:r w:rsidRPr="003E14AA">
              <w:rPr>
                <w:sz w:val="20"/>
                <w:szCs w:val="20"/>
              </w:rPr>
              <w:t xml:space="preserve">RTOLHSL </w:t>
            </w:r>
            <w:r w:rsidRPr="003E14AA">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67234F7D"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50AD6D0A" w14:textId="77777777" w:rsidR="003E14AA" w:rsidRPr="003E14AA" w:rsidRDefault="003E14AA" w:rsidP="003E14AA">
            <w:pPr>
              <w:spacing w:after="60"/>
              <w:rPr>
                <w:i/>
                <w:sz w:val="20"/>
                <w:szCs w:val="20"/>
              </w:rPr>
            </w:pPr>
            <w:r w:rsidRPr="003E14AA">
              <w:rPr>
                <w:i/>
                <w:sz w:val="20"/>
                <w:szCs w:val="20"/>
              </w:rPr>
              <w:t>Real-Time On-Line High Sustained Limit for the QSE</w:t>
            </w:r>
            <w:r w:rsidRPr="003E14AA">
              <w:rPr>
                <w:sz w:val="20"/>
                <w:szCs w:val="20"/>
              </w:rPr>
              <w:sym w:font="Symbol" w:char="F0BE"/>
            </w:r>
            <w:r w:rsidRPr="003E14AA">
              <w:rPr>
                <w:sz w:val="20"/>
                <w:szCs w:val="20"/>
              </w:rPr>
              <w:t xml:space="preserve">The Real-Time telemetered HSL for all Generation Resources available to SCED, pursuant to paragraphs (3) and (4) above, integrated over the 15-minute Settlement Interval for the QSE </w:t>
            </w:r>
            <w:r w:rsidRPr="003E14AA">
              <w:rPr>
                <w:i/>
                <w:sz w:val="20"/>
                <w:szCs w:val="20"/>
              </w:rPr>
              <w:t>q</w:t>
            </w:r>
            <w:r w:rsidRPr="003E14AA">
              <w:rPr>
                <w:sz w:val="20"/>
                <w:szCs w:val="20"/>
              </w:rPr>
              <w:t>,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E14AA" w:rsidRPr="003E14AA" w14:paraId="2A1F7869"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83CF16D" w14:textId="77777777" w:rsidR="003E14AA" w:rsidRPr="003E14AA" w:rsidRDefault="003E14AA" w:rsidP="003E14AA">
                  <w:pPr>
                    <w:spacing w:before="120" w:after="240"/>
                    <w:rPr>
                      <w:b/>
                      <w:i/>
                      <w:iCs/>
                    </w:rPr>
                  </w:pPr>
                  <w:r w:rsidRPr="003E14AA">
                    <w:rPr>
                      <w:b/>
                      <w:i/>
                      <w:iCs/>
                    </w:rPr>
                    <w:t>[NPRR987:  Replace the description above with the following upon system implementation:]</w:t>
                  </w:r>
                </w:p>
                <w:p w14:paraId="45069F70" w14:textId="77777777" w:rsidR="003E14AA" w:rsidRPr="003E14AA" w:rsidRDefault="003E14AA" w:rsidP="003E14AA">
                  <w:pPr>
                    <w:spacing w:after="60"/>
                    <w:rPr>
                      <w:b/>
                      <w:i/>
                      <w:iCs/>
                      <w:sz w:val="20"/>
                    </w:rPr>
                  </w:pPr>
                  <w:r w:rsidRPr="003E14AA">
                    <w:rPr>
                      <w:i/>
                      <w:sz w:val="20"/>
                    </w:rPr>
                    <w:t>Real-Time On-Line High Sustained Limit for the QSE</w:t>
                  </w:r>
                  <w:r w:rsidRPr="003E14AA">
                    <w:rPr>
                      <w:sz w:val="20"/>
                    </w:rPr>
                    <w:sym w:font="Symbol" w:char="F0BE"/>
                  </w:r>
                  <w:r w:rsidRPr="003E14AA">
                    <w:rPr>
                      <w:sz w:val="20"/>
                    </w:rPr>
                    <w:t xml:space="preserve">The integrated Real-Time telemetered HSL for all Generation Resources, not including modeled Generation Resources associated with ESRs, available to SCED, pursuant to paragraphs (3) and (4) above, integrated over the 15-minute Settlement Interval for the QSE </w:t>
                  </w:r>
                  <w:r w:rsidRPr="003E14AA">
                    <w:rPr>
                      <w:i/>
                      <w:sz w:val="20"/>
                    </w:rPr>
                    <w:t>q</w:t>
                  </w:r>
                  <w:r w:rsidRPr="003E14AA">
                    <w:rPr>
                      <w:sz w:val="20"/>
                    </w:rPr>
                    <w:t>, discounted by the system-wide discount factor.</w:t>
                  </w:r>
                </w:p>
              </w:tc>
            </w:tr>
          </w:tbl>
          <w:p w14:paraId="145B1D21" w14:textId="77777777" w:rsidR="003E14AA" w:rsidRPr="003E14AA" w:rsidRDefault="003E14AA" w:rsidP="003E14AA">
            <w:pPr>
              <w:spacing w:after="60"/>
              <w:rPr>
                <w:i/>
                <w:sz w:val="20"/>
                <w:szCs w:val="20"/>
              </w:rPr>
            </w:pPr>
          </w:p>
        </w:tc>
      </w:tr>
      <w:tr w:rsidR="003E14AA" w:rsidRPr="003E14AA" w14:paraId="1F959512"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717FA255" w14:textId="77777777" w:rsidR="003E14AA" w:rsidRPr="003E14AA" w:rsidRDefault="003E14AA" w:rsidP="003E14AA">
            <w:pPr>
              <w:spacing w:after="60"/>
              <w:rPr>
                <w:sz w:val="20"/>
                <w:szCs w:val="20"/>
              </w:rPr>
            </w:pPr>
            <w:r w:rsidRPr="003E14AA">
              <w:rPr>
                <w:sz w:val="20"/>
                <w:szCs w:val="20"/>
              </w:rPr>
              <w:t xml:space="preserve">RTASRESP </w:t>
            </w:r>
            <w:r w:rsidRPr="003E14AA">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488383E6" w14:textId="77777777" w:rsidR="003E14AA" w:rsidRPr="003E14AA" w:rsidRDefault="003E14AA" w:rsidP="003E14AA">
            <w:pPr>
              <w:spacing w:after="60"/>
              <w:rPr>
                <w:sz w:val="20"/>
                <w:szCs w:val="20"/>
              </w:rPr>
            </w:pPr>
            <w:r w:rsidRPr="003E14AA">
              <w:rPr>
                <w:sz w:val="20"/>
                <w:szCs w:val="20"/>
              </w:rPr>
              <w:t>MW</w:t>
            </w:r>
          </w:p>
        </w:tc>
        <w:tc>
          <w:tcPr>
            <w:tcW w:w="3082" w:type="pct"/>
            <w:tcBorders>
              <w:top w:val="single" w:sz="4" w:space="0" w:color="auto"/>
              <w:left w:val="single" w:sz="4" w:space="0" w:color="auto"/>
              <w:bottom w:val="single" w:sz="4" w:space="0" w:color="auto"/>
              <w:right w:val="single" w:sz="4" w:space="0" w:color="auto"/>
            </w:tcBorders>
            <w:hideMark/>
          </w:tcPr>
          <w:p w14:paraId="7867F37B" w14:textId="77777777" w:rsidR="003E14AA" w:rsidRPr="003E14AA" w:rsidRDefault="003E14AA" w:rsidP="003E14AA">
            <w:pPr>
              <w:spacing w:after="60"/>
              <w:rPr>
                <w:i/>
                <w:sz w:val="20"/>
                <w:szCs w:val="20"/>
              </w:rPr>
            </w:pPr>
            <w:r w:rsidRPr="003E14AA">
              <w:rPr>
                <w:i/>
                <w:sz w:val="20"/>
                <w:szCs w:val="20"/>
              </w:rPr>
              <w:t>Real-Time Ancillary Service Supply Responsibility for the QSE</w:t>
            </w:r>
            <w:r w:rsidRPr="003E14AA">
              <w:rPr>
                <w:sz w:val="20"/>
                <w:szCs w:val="20"/>
              </w:rPr>
              <w:sym w:font="Symbol" w:char="F0BE"/>
            </w:r>
            <w:r w:rsidRPr="003E14AA">
              <w:rPr>
                <w:sz w:val="20"/>
                <w:szCs w:val="20"/>
              </w:rPr>
              <w:t xml:space="preserve">The Real-Time Ancillary Service Supply Responsibility for Reg-Up, RRS and Non-Spin pursuant to Section 4.4.7.4, Ancillary Service Supply Responsibility, for all Generation and Load Resources for the QSE </w:t>
            </w:r>
            <w:r w:rsidRPr="003E14AA">
              <w:rPr>
                <w:i/>
                <w:sz w:val="20"/>
                <w:szCs w:val="20"/>
              </w:rPr>
              <w:t>q</w:t>
            </w:r>
            <w:r w:rsidRPr="003E14AA">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E14AA" w:rsidRPr="003E14AA" w14:paraId="0D26CB54"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6F4A939" w14:textId="77777777" w:rsidR="003E14AA" w:rsidRPr="003E14AA" w:rsidRDefault="003E14AA" w:rsidP="003E14AA">
                  <w:pPr>
                    <w:spacing w:before="120" w:after="240"/>
                    <w:rPr>
                      <w:b/>
                      <w:i/>
                      <w:iCs/>
                      <w:lang w:val="x-none" w:eastAsia="x-none"/>
                    </w:rPr>
                  </w:pPr>
                  <w:r w:rsidRPr="003E14AA">
                    <w:rPr>
                      <w:b/>
                      <w:i/>
                      <w:iCs/>
                      <w:lang w:val="x-none" w:eastAsia="x-none"/>
                    </w:rPr>
                    <w:t>[NPRR863:  Replace the description above with the following upon system implementation:]</w:t>
                  </w:r>
                </w:p>
                <w:p w14:paraId="330CCD25" w14:textId="77777777" w:rsidR="003E14AA" w:rsidRPr="003E14AA" w:rsidRDefault="003E14AA" w:rsidP="003E14AA">
                  <w:pPr>
                    <w:spacing w:after="60"/>
                    <w:rPr>
                      <w:b/>
                      <w:i/>
                      <w:iCs/>
                      <w:sz w:val="20"/>
                      <w:szCs w:val="20"/>
                    </w:rPr>
                  </w:pPr>
                  <w:r w:rsidRPr="003E14AA">
                    <w:rPr>
                      <w:i/>
                      <w:sz w:val="20"/>
                      <w:szCs w:val="20"/>
                    </w:rPr>
                    <w:t>Real-Time Ancillary Service Supply Responsibility for the QSE</w:t>
                  </w:r>
                  <w:r w:rsidRPr="003E14AA">
                    <w:rPr>
                      <w:sz w:val="20"/>
                      <w:szCs w:val="20"/>
                    </w:rPr>
                    <w:sym w:font="Symbol" w:char="F0BE"/>
                  </w:r>
                  <w:r w:rsidRPr="003E14AA">
                    <w:rPr>
                      <w:sz w:val="20"/>
                      <w:szCs w:val="20"/>
                    </w:rPr>
                    <w:t xml:space="preserve">The Real-Time Ancillary Service Supply Responsibility for Reg-Up, ECRS, RRS and Non-Spin pursuant to Section 4.4.7.4, Ancillary Service Supply Responsibility, for all Generation and Load Resources for the QSE </w:t>
                  </w:r>
                  <w:r w:rsidRPr="003E14AA">
                    <w:rPr>
                      <w:i/>
                      <w:sz w:val="20"/>
                      <w:szCs w:val="20"/>
                    </w:rPr>
                    <w:t>q</w:t>
                  </w:r>
                  <w:r w:rsidRPr="003E14AA">
                    <w:rPr>
                      <w:sz w:val="20"/>
                      <w:szCs w:val="20"/>
                    </w:rPr>
                    <w:t>, for the 15-minute Settlement Interval.</w:t>
                  </w:r>
                </w:p>
              </w:tc>
            </w:tr>
          </w:tbl>
          <w:p w14:paraId="2453028D" w14:textId="77777777" w:rsidR="003E14AA" w:rsidRPr="003E14AA" w:rsidRDefault="003E14AA" w:rsidP="003E14AA">
            <w:pPr>
              <w:spacing w:after="60"/>
              <w:rPr>
                <w:i/>
                <w:sz w:val="20"/>
                <w:szCs w:val="20"/>
              </w:rPr>
            </w:pPr>
          </w:p>
        </w:tc>
      </w:tr>
      <w:tr w:rsidR="003E14AA" w:rsidRPr="003E14AA" w14:paraId="5B93D7D0"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48848FB5" w14:textId="77777777" w:rsidR="003E14AA" w:rsidRPr="003E14AA" w:rsidRDefault="003E14AA" w:rsidP="003E14AA">
            <w:pPr>
              <w:spacing w:after="60"/>
              <w:rPr>
                <w:sz w:val="20"/>
                <w:szCs w:val="20"/>
              </w:rPr>
            </w:pPr>
            <w:r w:rsidRPr="003E14AA">
              <w:rPr>
                <w:sz w:val="20"/>
                <w:szCs w:val="20"/>
              </w:rPr>
              <w:lastRenderedPageBreak/>
              <w:t xml:space="preserve">RTCLRCAP </w:t>
            </w:r>
            <w:r w:rsidRPr="003E14AA">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2089E720"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65747E54" w14:textId="77777777" w:rsidR="003E14AA" w:rsidRPr="003E14AA" w:rsidRDefault="003E14AA" w:rsidP="003E14AA">
            <w:pPr>
              <w:spacing w:after="60"/>
              <w:rPr>
                <w:i/>
                <w:sz w:val="20"/>
                <w:szCs w:val="20"/>
              </w:rPr>
            </w:pPr>
            <w:r w:rsidRPr="003E14AA">
              <w:rPr>
                <w:i/>
                <w:sz w:val="20"/>
                <w:szCs w:val="20"/>
              </w:rPr>
              <w:t>Real-Time Capacity from Controllable Load Resources for the QSE</w:t>
            </w:r>
            <w:r w:rsidRPr="003E14AA">
              <w:rPr>
                <w:sz w:val="20"/>
                <w:szCs w:val="20"/>
              </w:rPr>
              <w:t xml:space="preserve">—The Real-Time capacity and Reg-Up minus Non-Spin available from all Controllable Load Resources available to SCED for the QSE </w:t>
            </w:r>
            <w:r w:rsidRPr="003E14AA">
              <w:rPr>
                <w:i/>
                <w:sz w:val="20"/>
                <w:szCs w:val="20"/>
              </w:rPr>
              <w:t>q</w:t>
            </w:r>
            <w:r w:rsidRPr="003E14AA">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E14AA" w:rsidRPr="003E14AA" w14:paraId="6A4234DA"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11F5633" w14:textId="77777777" w:rsidR="003E14AA" w:rsidRPr="003E14AA" w:rsidRDefault="003E14AA" w:rsidP="003E14AA">
                  <w:pPr>
                    <w:spacing w:before="120" w:after="240"/>
                    <w:rPr>
                      <w:b/>
                      <w:i/>
                      <w:iCs/>
                    </w:rPr>
                  </w:pPr>
                  <w:r w:rsidRPr="003E14AA">
                    <w:rPr>
                      <w:b/>
                      <w:i/>
                      <w:iCs/>
                    </w:rPr>
                    <w:t>[NPRR987:  Replace the description above with the following upon system implementation:]</w:t>
                  </w:r>
                </w:p>
                <w:p w14:paraId="6A3ABBC4" w14:textId="77777777" w:rsidR="003E14AA" w:rsidRPr="003E14AA" w:rsidRDefault="003E14AA" w:rsidP="003E14AA">
                  <w:pPr>
                    <w:spacing w:after="60"/>
                    <w:rPr>
                      <w:b/>
                      <w:i/>
                      <w:iCs/>
                      <w:sz w:val="20"/>
                    </w:rPr>
                  </w:pPr>
                  <w:r w:rsidRPr="003E14AA">
                    <w:rPr>
                      <w:i/>
                      <w:sz w:val="20"/>
                    </w:rPr>
                    <w:t>Real-Time Capacity from Controllable Load Resources for the QSE</w:t>
                  </w:r>
                  <w:r w:rsidRPr="003E14AA">
                    <w:rPr>
                      <w:sz w:val="20"/>
                    </w:rPr>
                    <w:t xml:space="preserve">—The Real-Time capacity and Reg-Up minus Non-Spin available from all Controllable Load Resources, not including modeled Controllable Load Resources associated with ESRs available to SCED for the QSE </w:t>
                  </w:r>
                  <w:r w:rsidRPr="003E14AA">
                    <w:rPr>
                      <w:i/>
                      <w:sz w:val="20"/>
                    </w:rPr>
                    <w:t>q</w:t>
                  </w:r>
                  <w:r w:rsidRPr="003E14AA">
                    <w:rPr>
                      <w:sz w:val="20"/>
                    </w:rPr>
                    <w:t>, integrated over the 15-minute Settlement Interval.</w:t>
                  </w:r>
                </w:p>
              </w:tc>
            </w:tr>
          </w:tbl>
          <w:p w14:paraId="08F2898F" w14:textId="77777777" w:rsidR="003E14AA" w:rsidRPr="003E14AA" w:rsidRDefault="003E14AA" w:rsidP="003E14AA">
            <w:pPr>
              <w:spacing w:after="60"/>
              <w:rPr>
                <w:i/>
                <w:sz w:val="20"/>
                <w:szCs w:val="20"/>
              </w:rPr>
            </w:pPr>
          </w:p>
        </w:tc>
      </w:tr>
      <w:tr w:rsidR="003E14AA" w:rsidRPr="003E14AA" w14:paraId="173D73C5"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51CB2E7D" w14:textId="77777777" w:rsidR="003E14AA" w:rsidRPr="003E14AA" w:rsidRDefault="003E14AA" w:rsidP="003E14AA">
            <w:pPr>
              <w:spacing w:after="60"/>
              <w:rPr>
                <w:sz w:val="20"/>
                <w:szCs w:val="20"/>
              </w:rPr>
            </w:pPr>
            <w:r w:rsidRPr="003E14AA">
              <w:rPr>
                <w:sz w:val="20"/>
                <w:szCs w:val="20"/>
              </w:rPr>
              <w:t>RTNCLRCAP</w:t>
            </w:r>
            <w:r w:rsidRPr="003E14AA">
              <w:rPr>
                <w:b/>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7AC348C6"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30CBCC31" w14:textId="77777777" w:rsidR="003E14AA" w:rsidRPr="003E14AA" w:rsidRDefault="003E14AA" w:rsidP="003E14AA">
            <w:pPr>
              <w:spacing w:after="60"/>
              <w:rPr>
                <w:i/>
                <w:sz w:val="20"/>
                <w:szCs w:val="20"/>
              </w:rPr>
            </w:pPr>
            <w:r w:rsidRPr="003E14AA">
              <w:rPr>
                <w:i/>
                <w:sz w:val="20"/>
                <w:szCs w:val="20"/>
              </w:rPr>
              <w:t>Real-Time Capacity from Non-Controllable Load Resources carrying Responsive Reserve for the QSE</w:t>
            </w:r>
            <w:r w:rsidRPr="003E14AA">
              <w:rPr>
                <w:sz w:val="20"/>
                <w:szCs w:val="20"/>
              </w:rPr>
              <w:t xml:space="preserve">—The Real-Time capacity for all Load Resources other than Controllable Load Resources that have a validated Real-Time RRS Ancillary Service Schedule for the QSE </w:t>
            </w:r>
            <w:r w:rsidRPr="003E14AA">
              <w:rPr>
                <w:i/>
                <w:sz w:val="20"/>
                <w:szCs w:val="20"/>
              </w:rPr>
              <w:t>q</w:t>
            </w:r>
            <w:r w:rsidRPr="003E14AA">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E14AA" w:rsidRPr="003E14AA" w14:paraId="089624AA"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5653BCF" w14:textId="77777777" w:rsidR="003E14AA" w:rsidRPr="003E14AA" w:rsidRDefault="003E14AA" w:rsidP="003E14AA">
                  <w:pPr>
                    <w:spacing w:before="120" w:after="240"/>
                    <w:rPr>
                      <w:b/>
                      <w:i/>
                      <w:iCs/>
                      <w:lang w:val="x-none" w:eastAsia="x-none"/>
                    </w:rPr>
                  </w:pPr>
                  <w:r w:rsidRPr="003E14AA">
                    <w:rPr>
                      <w:b/>
                      <w:i/>
                      <w:iCs/>
                      <w:lang w:val="x-none" w:eastAsia="x-none"/>
                    </w:rPr>
                    <w:t>[NPRR863:  Replace the description above with the following upon system implementation:]</w:t>
                  </w:r>
                </w:p>
                <w:p w14:paraId="67B43D07" w14:textId="77777777" w:rsidR="003E14AA" w:rsidRPr="003E14AA" w:rsidRDefault="003E14AA" w:rsidP="003E14AA">
                  <w:pPr>
                    <w:spacing w:after="60"/>
                    <w:rPr>
                      <w:i/>
                      <w:sz w:val="20"/>
                      <w:szCs w:val="20"/>
                    </w:rPr>
                  </w:pPr>
                  <w:r w:rsidRPr="003E14AA">
                    <w:rPr>
                      <w:i/>
                      <w:sz w:val="20"/>
                      <w:szCs w:val="20"/>
                    </w:rPr>
                    <w:t>Real-Time Capacity from Non-Controllable Load Resources carrying ERCOT Contingency Reserve or Responsive Reserve for the QSE</w:t>
                  </w:r>
                  <w:r w:rsidRPr="003E14AA">
                    <w:rPr>
                      <w:sz w:val="20"/>
                      <w:szCs w:val="20"/>
                    </w:rPr>
                    <w:t xml:space="preserve">—The Real-Time capacity for all Load Resources other than Controllable Load Resources that have a validated Real-Time ECRS or RRS Ancillary Service Schedule for the QSE </w:t>
                  </w:r>
                  <w:r w:rsidRPr="003E14AA">
                    <w:rPr>
                      <w:i/>
                      <w:sz w:val="20"/>
                      <w:szCs w:val="20"/>
                    </w:rPr>
                    <w:t>q</w:t>
                  </w:r>
                  <w:r w:rsidRPr="003E14AA">
                    <w:rPr>
                      <w:sz w:val="20"/>
                      <w:szCs w:val="20"/>
                    </w:rPr>
                    <w:t>, integrated over the 15-minute Settlement Interval.</w:t>
                  </w:r>
                </w:p>
              </w:tc>
            </w:tr>
          </w:tbl>
          <w:p w14:paraId="03094F8D" w14:textId="77777777" w:rsidR="003E14AA" w:rsidRPr="003E14AA" w:rsidRDefault="003E14AA" w:rsidP="003E14AA">
            <w:pPr>
              <w:spacing w:after="60"/>
              <w:rPr>
                <w:i/>
                <w:sz w:val="20"/>
                <w:szCs w:val="20"/>
              </w:rPr>
            </w:pPr>
          </w:p>
        </w:tc>
      </w:tr>
      <w:tr w:rsidR="003E14AA" w:rsidRPr="003E14AA" w14:paraId="4E5A511D"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2B8F121B" w14:textId="77777777" w:rsidR="003E14AA" w:rsidRPr="003E14AA" w:rsidRDefault="003E14AA" w:rsidP="003E14AA">
            <w:pPr>
              <w:spacing w:after="60"/>
              <w:rPr>
                <w:sz w:val="20"/>
                <w:szCs w:val="20"/>
              </w:rPr>
            </w:pPr>
            <w:r w:rsidRPr="003E14AA">
              <w:rPr>
                <w:sz w:val="20"/>
                <w:szCs w:val="20"/>
              </w:rPr>
              <w:t>RTNCLRRRS</w:t>
            </w:r>
            <w:r w:rsidRPr="003E14AA">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2AB64F81"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2F14DC75" w14:textId="77777777" w:rsidR="003E14AA" w:rsidRPr="003E14AA" w:rsidRDefault="003E14AA" w:rsidP="003E14AA">
            <w:pPr>
              <w:spacing w:after="60"/>
              <w:rPr>
                <w:i/>
                <w:sz w:val="20"/>
                <w:szCs w:val="20"/>
              </w:rPr>
            </w:pPr>
            <w:r w:rsidRPr="003E14AA">
              <w:rPr>
                <w:i/>
                <w:sz w:val="20"/>
                <w:szCs w:val="20"/>
              </w:rPr>
              <w:t>Real-Time Non-Controllable Load Resources Responsive Reserve for the QSE</w:t>
            </w:r>
            <w:r w:rsidRPr="003E14AA">
              <w:rPr>
                <w:i/>
                <w:sz w:val="20"/>
                <w:szCs w:val="18"/>
              </w:rPr>
              <w:t>—</w:t>
            </w:r>
            <w:r w:rsidRPr="003E14AA">
              <w:rPr>
                <w:sz w:val="20"/>
                <w:szCs w:val="18"/>
              </w:rPr>
              <w:t xml:space="preserve">The </w:t>
            </w:r>
            <w:r w:rsidRPr="003E14AA">
              <w:rPr>
                <w:sz w:val="20"/>
                <w:szCs w:val="20"/>
              </w:rPr>
              <w:t xml:space="preserve">validated </w:t>
            </w:r>
            <w:r w:rsidRPr="003E14AA">
              <w:rPr>
                <w:sz w:val="20"/>
                <w:szCs w:val="18"/>
              </w:rPr>
              <w:t xml:space="preserve">Real-Time telemetered RRS Ancillary Service Supply Responsibility </w:t>
            </w:r>
            <w:r w:rsidRPr="003E14AA">
              <w:rPr>
                <w:sz w:val="20"/>
                <w:szCs w:val="20"/>
              </w:rPr>
              <w:t xml:space="preserve">for all Load Resources other than Controllable Load Resources for QSE </w:t>
            </w:r>
            <w:r w:rsidRPr="003E14AA">
              <w:rPr>
                <w:i/>
                <w:sz w:val="20"/>
                <w:szCs w:val="18"/>
              </w:rPr>
              <w:t xml:space="preserve">q </w:t>
            </w:r>
            <w:r w:rsidRPr="003E14AA">
              <w:rPr>
                <w:sz w:val="20"/>
                <w:szCs w:val="18"/>
              </w:rPr>
              <w:t>discounted by the system-wide discount factor, integrated over the 15-minute Settlement Interval.</w:t>
            </w:r>
          </w:p>
        </w:tc>
      </w:tr>
      <w:tr w:rsidR="003E14AA" w:rsidRPr="003E14AA" w14:paraId="19D88CF0"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79E6B2DA" w14:textId="77777777" w:rsidR="003E14AA" w:rsidRPr="003E14AA" w:rsidRDefault="003E14AA" w:rsidP="003E14AA">
            <w:pPr>
              <w:spacing w:after="60"/>
              <w:rPr>
                <w:sz w:val="20"/>
                <w:szCs w:val="20"/>
              </w:rPr>
            </w:pPr>
            <w:r w:rsidRPr="003E14AA">
              <w:rPr>
                <w:sz w:val="20"/>
                <w:szCs w:val="20"/>
              </w:rPr>
              <w:t>RTNCLRRRSR</w:t>
            </w:r>
            <w:r w:rsidRPr="003E14AA">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226855ED"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17B51AF9" w14:textId="77777777" w:rsidR="003E14AA" w:rsidRPr="003E14AA" w:rsidRDefault="003E14AA" w:rsidP="003E14AA">
            <w:pPr>
              <w:spacing w:after="60"/>
              <w:rPr>
                <w:i/>
                <w:sz w:val="20"/>
                <w:szCs w:val="20"/>
              </w:rPr>
            </w:pPr>
            <w:r w:rsidRPr="003E14AA">
              <w:rPr>
                <w:i/>
                <w:sz w:val="20"/>
                <w:szCs w:val="20"/>
              </w:rPr>
              <w:t>Real-Time Non-Controllable Load Resource Responsive Reserve</w:t>
            </w:r>
            <w:r w:rsidRPr="003E14AA">
              <w:rPr>
                <w:i/>
                <w:sz w:val="20"/>
                <w:szCs w:val="18"/>
              </w:rPr>
              <w:t>—</w:t>
            </w:r>
            <w:r w:rsidRPr="003E14AA">
              <w:rPr>
                <w:sz w:val="20"/>
                <w:szCs w:val="18"/>
              </w:rPr>
              <w:t xml:space="preserve">The </w:t>
            </w:r>
            <w:r w:rsidRPr="003E14AA">
              <w:rPr>
                <w:sz w:val="20"/>
                <w:szCs w:val="20"/>
              </w:rPr>
              <w:t xml:space="preserve">validated </w:t>
            </w:r>
            <w:r w:rsidRPr="003E14AA">
              <w:rPr>
                <w:sz w:val="20"/>
                <w:szCs w:val="18"/>
              </w:rPr>
              <w:t xml:space="preserve">Real-Time telemetered RRS Ancillary Service Resource Responsibility for </w:t>
            </w:r>
            <w:r w:rsidRPr="003E14AA">
              <w:rPr>
                <w:sz w:val="20"/>
                <w:szCs w:val="20"/>
              </w:rPr>
              <w:t xml:space="preserve">the Load Resource </w:t>
            </w:r>
            <w:r w:rsidRPr="003E14AA">
              <w:rPr>
                <w:i/>
                <w:sz w:val="20"/>
                <w:szCs w:val="18"/>
              </w:rPr>
              <w:t xml:space="preserve">r </w:t>
            </w:r>
            <w:r w:rsidRPr="003E14AA">
              <w:rPr>
                <w:sz w:val="20"/>
                <w:szCs w:val="18"/>
              </w:rPr>
              <w:t>(which is not a Controllable Load Resource)</w:t>
            </w:r>
            <w:r w:rsidRPr="003E14AA">
              <w:rPr>
                <w:sz w:val="20"/>
                <w:szCs w:val="20"/>
              </w:rPr>
              <w:t xml:space="preserve"> represented by QSE </w:t>
            </w:r>
            <w:r w:rsidRPr="003E14AA">
              <w:rPr>
                <w:i/>
                <w:sz w:val="20"/>
                <w:szCs w:val="20"/>
              </w:rPr>
              <w:t>q</w:t>
            </w:r>
            <w:r w:rsidRPr="003E14AA">
              <w:rPr>
                <w:sz w:val="20"/>
                <w:szCs w:val="20"/>
              </w:rPr>
              <w:t xml:space="preserve"> at Resource Node </w:t>
            </w:r>
            <w:r w:rsidRPr="003E14AA">
              <w:rPr>
                <w:i/>
                <w:sz w:val="20"/>
                <w:szCs w:val="20"/>
              </w:rPr>
              <w:t>p</w:t>
            </w:r>
            <w:r w:rsidRPr="003E14AA">
              <w:rPr>
                <w:sz w:val="20"/>
                <w:szCs w:val="18"/>
              </w:rPr>
              <w:t>, integrated over the 15-minute Settlement Interval.</w:t>
            </w:r>
          </w:p>
        </w:tc>
      </w:tr>
      <w:tr w:rsidR="003E14AA" w:rsidRPr="003E14AA" w14:paraId="41C635D2" w14:textId="77777777" w:rsidTr="004D77CF">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3E14AA" w:rsidRPr="003E14AA" w14:paraId="5D0BD02A"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3A39BCC" w14:textId="77777777" w:rsidR="003E14AA" w:rsidRPr="003E14AA" w:rsidRDefault="003E14AA" w:rsidP="003E14AA">
                  <w:pPr>
                    <w:spacing w:before="120" w:after="240"/>
                    <w:rPr>
                      <w:b/>
                      <w:i/>
                      <w:iCs/>
                      <w:lang w:val="x-none" w:eastAsia="x-none"/>
                    </w:rPr>
                  </w:pPr>
                  <w:r w:rsidRPr="003E14AA">
                    <w:rPr>
                      <w:b/>
                      <w:i/>
                      <w:iCs/>
                      <w:lang w:val="x-none" w:eastAsia="x-none"/>
                    </w:rPr>
                    <w:lastRenderedPageBreak/>
                    <w:t>[NPRR863:  Insert the variables “RTNCLRECRS</w:t>
                  </w:r>
                  <w:r w:rsidRPr="003E14AA">
                    <w:rPr>
                      <w:b/>
                      <w:iCs/>
                      <w:vertAlign w:val="subscript"/>
                      <w:lang w:val="x-none" w:eastAsia="x-none"/>
                    </w:rPr>
                    <w:t xml:space="preserve"> </w:t>
                  </w:r>
                  <w:r w:rsidRPr="003E14AA">
                    <w:rPr>
                      <w:b/>
                      <w:i/>
                      <w:iCs/>
                      <w:vertAlign w:val="subscript"/>
                      <w:lang w:val="x-none" w:eastAsia="x-none"/>
                    </w:rPr>
                    <w:t>q</w:t>
                  </w:r>
                  <w:r w:rsidRPr="003E14AA">
                    <w:rPr>
                      <w:b/>
                      <w:i/>
                      <w:iCs/>
                      <w:lang w:val="x-none" w:eastAsia="x-none"/>
                    </w:rPr>
                    <w:t>” and “RTNCLRECRSR</w:t>
                  </w:r>
                  <w:r w:rsidRPr="003E14AA">
                    <w:rPr>
                      <w:b/>
                      <w:iCs/>
                      <w:vertAlign w:val="subscript"/>
                      <w:lang w:val="x-none" w:eastAsia="x-none"/>
                    </w:rPr>
                    <w:t xml:space="preserve"> </w:t>
                  </w:r>
                  <w:r w:rsidRPr="003E14AA">
                    <w:rPr>
                      <w:b/>
                      <w:i/>
                      <w:iCs/>
                      <w:vertAlign w:val="subscript"/>
                      <w:lang w:val="x-none" w:eastAsia="x-none"/>
                    </w:rPr>
                    <w:t>q, r, p</w:t>
                  </w:r>
                  <w:r w:rsidRPr="003E14AA">
                    <w:rPr>
                      <w:b/>
                      <w:i/>
                      <w:iCs/>
                      <w:lang w:val="x-none" w:eastAsia="x-none"/>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3E14AA" w:rsidRPr="003E14AA" w14:paraId="6B70E38B" w14:textId="77777777" w:rsidTr="004D77CF">
                    <w:trPr>
                      <w:cantSplit/>
                    </w:trPr>
                    <w:tc>
                      <w:tcPr>
                        <w:tcW w:w="1279" w:type="pct"/>
                        <w:tcBorders>
                          <w:top w:val="single" w:sz="4" w:space="0" w:color="auto"/>
                          <w:left w:val="single" w:sz="4" w:space="0" w:color="auto"/>
                          <w:bottom w:val="single" w:sz="4" w:space="0" w:color="auto"/>
                          <w:right w:val="single" w:sz="4" w:space="0" w:color="auto"/>
                        </w:tcBorders>
                        <w:hideMark/>
                      </w:tcPr>
                      <w:p w14:paraId="569C94F5" w14:textId="77777777" w:rsidR="003E14AA" w:rsidRPr="003E14AA" w:rsidRDefault="003E14AA" w:rsidP="003E14AA">
                        <w:pPr>
                          <w:spacing w:after="60"/>
                          <w:rPr>
                            <w:sz w:val="20"/>
                            <w:szCs w:val="20"/>
                          </w:rPr>
                        </w:pPr>
                        <w:r w:rsidRPr="003E14AA">
                          <w:rPr>
                            <w:sz w:val="20"/>
                            <w:szCs w:val="20"/>
                          </w:rPr>
                          <w:t>RTNCLRECRS</w:t>
                        </w:r>
                        <w:r w:rsidRPr="003E14AA">
                          <w:rPr>
                            <w:i/>
                            <w:sz w:val="20"/>
                            <w:szCs w:val="20"/>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500B6F84" w14:textId="77777777" w:rsidR="003E14AA" w:rsidRPr="003E14AA" w:rsidRDefault="003E14AA" w:rsidP="003E14AA">
                        <w:pPr>
                          <w:spacing w:after="60"/>
                          <w:rPr>
                            <w:sz w:val="20"/>
                            <w:szCs w:val="20"/>
                          </w:rPr>
                        </w:pPr>
                        <w:r w:rsidRPr="003E14AA">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61C20619" w14:textId="77777777" w:rsidR="003E14AA" w:rsidRPr="003E14AA" w:rsidRDefault="003E14AA" w:rsidP="003E14AA">
                        <w:pPr>
                          <w:spacing w:after="60"/>
                          <w:rPr>
                            <w:i/>
                            <w:sz w:val="20"/>
                            <w:szCs w:val="20"/>
                          </w:rPr>
                        </w:pPr>
                        <w:r w:rsidRPr="003E14AA">
                          <w:rPr>
                            <w:i/>
                            <w:sz w:val="20"/>
                            <w:szCs w:val="20"/>
                          </w:rPr>
                          <w:t>Real-Time Non-Controllable Load Resources ERCOT Contingency Reserve  for the QSE</w:t>
                        </w:r>
                        <w:r w:rsidRPr="003E14AA">
                          <w:rPr>
                            <w:i/>
                            <w:sz w:val="20"/>
                            <w:szCs w:val="18"/>
                          </w:rPr>
                          <w:t>—</w:t>
                        </w:r>
                        <w:r w:rsidRPr="003E14AA">
                          <w:rPr>
                            <w:sz w:val="20"/>
                            <w:szCs w:val="18"/>
                          </w:rPr>
                          <w:t xml:space="preserve">The </w:t>
                        </w:r>
                        <w:r w:rsidRPr="003E14AA">
                          <w:rPr>
                            <w:sz w:val="20"/>
                            <w:szCs w:val="20"/>
                          </w:rPr>
                          <w:t xml:space="preserve">validated </w:t>
                        </w:r>
                        <w:r w:rsidRPr="003E14AA">
                          <w:rPr>
                            <w:sz w:val="20"/>
                            <w:szCs w:val="18"/>
                          </w:rPr>
                          <w:t xml:space="preserve">Real-Time telemetered ECRS Ancillary Service Supply Responsibility </w:t>
                        </w:r>
                        <w:r w:rsidRPr="003E14AA">
                          <w:rPr>
                            <w:sz w:val="20"/>
                            <w:szCs w:val="20"/>
                          </w:rPr>
                          <w:t xml:space="preserve">for all Load Resources other than Controllable Load Resources for QSE </w:t>
                        </w:r>
                        <w:r w:rsidRPr="003E14AA">
                          <w:rPr>
                            <w:i/>
                            <w:sz w:val="20"/>
                            <w:szCs w:val="18"/>
                          </w:rPr>
                          <w:t xml:space="preserve">q </w:t>
                        </w:r>
                        <w:r w:rsidRPr="003E14AA">
                          <w:rPr>
                            <w:sz w:val="20"/>
                            <w:szCs w:val="18"/>
                          </w:rPr>
                          <w:t>discounted by the system-wide discount factor, integrated over the 15-minute Settlement Interval.</w:t>
                        </w:r>
                      </w:p>
                    </w:tc>
                  </w:tr>
                  <w:tr w:rsidR="003E14AA" w:rsidRPr="003E14AA" w14:paraId="0EF10854" w14:textId="77777777" w:rsidTr="004D77CF">
                    <w:trPr>
                      <w:cantSplit/>
                    </w:trPr>
                    <w:tc>
                      <w:tcPr>
                        <w:tcW w:w="1279" w:type="pct"/>
                        <w:tcBorders>
                          <w:top w:val="single" w:sz="4" w:space="0" w:color="auto"/>
                          <w:left w:val="single" w:sz="4" w:space="0" w:color="auto"/>
                          <w:bottom w:val="single" w:sz="4" w:space="0" w:color="auto"/>
                          <w:right w:val="single" w:sz="4" w:space="0" w:color="auto"/>
                        </w:tcBorders>
                        <w:hideMark/>
                      </w:tcPr>
                      <w:p w14:paraId="64D62C00" w14:textId="77777777" w:rsidR="003E14AA" w:rsidRPr="003E14AA" w:rsidRDefault="003E14AA" w:rsidP="003E14AA">
                        <w:pPr>
                          <w:spacing w:after="60"/>
                          <w:rPr>
                            <w:sz w:val="20"/>
                            <w:szCs w:val="20"/>
                          </w:rPr>
                        </w:pPr>
                        <w:r w:rsidRPr="003E14AA">
                          <w:rPr>
                            <w:sz w:val="20"/>
                            <w:szCs w:val="20"/>
                          </w:rPr>
                          <w:t>RTNCLRECRSR</w:t>
                        </w:r>
                        <w:r w:rsidRPr="003E14AA">
                          <w:rPr>
                            <w:i/>
                            <w:sz w:val="20"/>
                            <w:szCs w:val="20"/>
                            <w:vertAlign w:val="subscript"/>
                          </w:rPr>
                          <w:t xml:space="preserve"> q, r, p</w:t>
                        </w:r>
                      </w:p>
                    </w:tc>
                    <w:tc>
                      <w:tcPr>
                        <w:tcW w:w="623" w:type="pct"/>
                        <w:tcBorders>
                          <w:top w:val="single" w:sz="4" w:space="0" w:color="auto"/>
                          <w:left w:val="single" w:sz="4" w:space="0" w:color="auto"/>
                          <w:bottom w:val="single" w:sz="4" w:space="0" w:color="auto"/>
                          <w:right w:val="single" w:sz="4" w:space="0" w:color="auto"/>
                        </w:tcBorders>
                        <w:hideMark/>
                      </w:tcPr>
                      <w:p w14:paraId="0762FA68" w14:textId="77777777" w:rsidR="003E14AA" w:rsidRPr="003E14AA" w:rsidRDefault="003E14AA" w:rsidP="003E14AA">
                        <w:pPr>
                          <w:spacing w:after="60"/>
                          <w:rPr>
                            <w:sz w:val="20"/>
                            <w:szCs w:val="20"/>
                          </w:rPr>
                        </w:pPr>
                        <w:r w:rsidRPr="003E14AA">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7B2D2BAA" w14:textId="77777777" w:rsidR="003E14AA" w:rsidRPr="003E14AA" w:rsidRDefault="003E14AA" w:rsidP="003E14AA">
                        <w:pPr>
                          <w:spacing w:after="60"/>
                          <w:rPr>
                            <w:i/>
                            <w:sz w:val="20"/>
                            <w:szCs w:val="20"/>
                          </w:rPr>
                        </w:pPr>
                        <w:r w:rsidRPr="003E14AA">
                          <w:rPr>
                            <w:i/>
                            <w:sz w:val="20"/>
                            <w:szCs w:val="20"/>
                          </w:rPr>
                          <w:t xml:space="preserve">Real-Time Non-Controllable Load Resource ERCOT Contingency Reserve </w:t>
                        </w:r>
                        <w:r w:rsidRPr="003E14AA">
                          <w:rPr>
                            <w:i/>
                            <w:sz w:val="20"/>
                            <w:szCs w:val="18"/>
                          </w:rPr>
                          <w:t>—</w:t>
                        </w:r>
                        <w:r w:rsidRPr="003E14AA">
                          <w:rPr>
                            <w:sz w:val="20"/>
                            <w:szCs w:val="18"/>
                          </w:rPr>
                          <w:t xml:space="preserve">The </w:t>
                        </w:r>
                        <w:r w:rsidRPr="003E14AA">
                          <w:rPr>
                            <w:sz w:val="20"/>
                            <w:szCs w:val="20"/>
                          </w:rPr>
                          <w:t xml:space="preserve">validated </w:t>
                        </w:r>
                        <w:r w:rsidRPr="003E14AA">
                          <w:rPr>
                            <w:sz w:val="20"/>
                            <w:szCs w:val="18"/>
                          </w:rPr>
                          <w:t xml:space="preserve">Real-Time telemetered ECRS Ancillary Service Resource Responsibility for </w:t>
                        </w:r>
                        <w:r w:rsidRPr="003E14AA">
                          <w:rPr>
                            <w:sz w:val="20"/>
                            <w:szCs w:val="20"/>
                          </w:rPr>
                          <w:t xml:space="preserve">the Load Resource </w:t>
                        </w:r>
                        <w:r w:rsidRPr="003E14AA">
                          <w:rPr>
                            <w:i/>
                            <w:sz w:val="20"/>
                            <w:szCs w:val="18"/>
                          </w:rPr>
                          <w:t xml:space="preserve">r </w:t>
                        </w:r>
                        <w:r w:rsidRPr="003E14AA">
                          <w:rPr>
                            <w:sz w:val="20"/>
                            <w:szCs w:val="18"/>
                          </w:rPr>
                          <w:t>(which is not a Controllable Load Resource)</w:t>
                        </w:r>
                        <w:r w:rsidRPr="003E14AA">
                          <w:rPr>
                            <w:sz w:val="20"/>
                            <w:szCs w:val="20"/>
                          </w:rPr>
                          <w:t xml:space="preserve"> represented by QSE </w:t>
                        </w:r>
                        <w:r w:rsidRPr="003E14AA">
                          <w:rPr>
                            <w:i/>
                            <w:sz w:val="20"/>
                            <w:szCs w:val="20"/>
                          </w:rPr>
                          <w:t>q</w:t>
                        </w:r>
                        <w:r w:rsidRPr="003E14AA">
                          <w:rPr>
                            <w:sz w:val="20"/>
                            <w:szCs w:val="20"/>
                          </w:rPr>
                          <w:t xml:space="preserve"> at Resource Node </w:t>
                        </w:r>
                        <w:r w:rsidRPr="003E14AA">
                          <w:rPr>
                            <w:i/>
                            <w:sz w:val="20"/>
                            <w:szCs w:val="20"/>
                          </w:rPr>
                          <w:t>p</w:t>
                        </w:r>
                        <w:r w:rsidRPr="003E14AA">
                          <w:rPr>
                            <w:sz w:val="20"/>
                            <w:szCs w:val="18"/>
                          </w:rPr>
                          <w:t>, integrated over the 15-minute Settlement Interval.</w:t>
                        </w:r>
                      </w:p>
                    </w:tc>
                  </w:tr>
                </w:tbl>
                <w:p w14:paraId="4FD943D3" w14:textId="77777777" w:rsidR="003E14AA" w:rsidRPr="003E14AA" w:rsidRDefault="003E14AA" w:rsidP="003E14AA">
                  <w:pPr>
                    <w:spacing w:after="60"/>
                    <w:rPr>
                      <w:i/>
                      <w:sz w:val="20"/>
                      <w:szCs w:val="20"/>
                    </w:rPr>
                  </w:pPr>
                </w:p>
              </w:tc>
            </w:tr>
          </w:tbl>
          <w:p w14:paraId="293DC548" w14:textId="77777777" w:rsidR="003E14AA" w:rsidRPr="003E14AA" w:rsidRDefault="003E14AA" w:rsidP="003E14AA">
            <w:pPr>
              <w:spacing w:after="60"/>
              <w:rPr>
                <w:i/>
                <w:sz w:val="20"/>
                <w:szCs w:val="20"/>
              </w:rPr>
            </w:pPr>
          </w:p>
        </w:tc>
      </w:tr>
      <w:tr w:rsidR="003E14AA" w:rsidRPr="003E14AA" w14:paraId="620E2092"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6C0B8AE2" w14:textId="77777777" w:rsidR="003E14AA" w:rsidRPr="003E14AA" w:rsidRDefault="003E14AA" w:rsidP="003E14AA">
            <w:pPr>
              <w:spacing w:after="60"/>
              <w:rPr>
                <w:sz w:val="20"/>
                <w:szCs w:val="20"/>
              </w:rPr>
            </w:pPr>
            <w:r w:rsidRPr="003E14AA">
              <w:rPr>
                <w:sz w:val="20"/>
                <w:szCs w:val="20"/>
              </w:rPr>
              <w:t>RTNCLRNPCR</w:t>
            </w:r>
            <w:r w:rsidRPr="003E14AA">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11DBF8E4"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3EE7EED0" w14:textId="77777777" w:rsidR="003E14AA" w:rsidRPr="003E14AA" w:rsidRDefault="003E14AA" w:rsidP="003E14AA">
            <w:pPr>
              <w:spacing w:after="60"/>
              <w:rPr>
                <w:i/>
                <w:sz w:val="20"/>
                <w:szCs w:val="20"/>
              </w:rPr>
            </w:pPr>
            <w:r w:rsidRPr="003E14AA">
              <w:rPr>
                <w:i/>
                <w:sz w:val="20"/>
                <w:szCs w:val="18"/>
              </w:rPr>
              <w:t>Real-Time Non-Controllable Load Resource Net Power Consumption—</w:t>
            </w:r>
            <w:r w:rsidRPr="003E14AA">
              <w:rPr>
                <w:sz w:val="20"/>
                <w:szCs w:val="18"/>
              </w:rPr>
              <w:t xml:space="preserve">The Real-Time net real power consumption from the Load Resource </w:t>
            </w:r>
            <w:r w:rsidRPr="003E14AA">
              <w:rPr>
                <w:i/>
                <w:sz w:val="20"/>
                <w:szCs w:val="18"/>
              </w:rPr>
              <w:t xml:space="preserve">r </w:t>
            </w:r>
            <w:r w:rsidRPr="003E14AA">
              <w:rPr>
                <w:sz w:val="20"/>
                <w:szCs w:val="18"/>
              </w:rPr>
              <w:t>(which is not a Controllable Load Resource)</w:t>
            </w:r>
            <w:r w:rsidRPr="003E14AA">
              <w:rPr>
                <w:i/>
                <w:sz w:val="20"/>
                <w:szCs w:val="18"/>
              </w:rPr>
              <w:t xml:space="preserve"> </w:t>
            </w:r>
            <w:r w:rsidRPr="003E14AA">
              <w:rPr>
                <w:sz w:val="20"/>
                <w:szCs w:val="20"/>
              </w:rPr>
              <w:t xml:space="preserve">represented by QSE </w:t>
            </w:r>
            <w:r w:rsidRPr="003E14AA">
              <w:rPr>
                <w:i/>
                <w:sz w:val="20"/>
                <w:szCs w:val="20"/>
              </w:rPr>
              <w:t>q</w:t>
            </w:r>
            <w:r w:rsidRPr="003E14AA">
              <w:rPr>
                <w:sz w:val="20"/>
                <w:szCs w:val="20"/>
              </w:rPr>
              <w:t xml:space="preserve"> at Resource Node </w:t>
            </w:r>
            <w:r w:rsidRPr="003E14AA">
              <w:rPr>
                <w:i/>
                <w:sz w:val="20"/>
                <w:szCs w:val="20"/>
              </w:rPr>
              <w:t>p</w:t>
            </w:r>
            <w:r w:rsidRPr="003E14AA">
              <w:rPr>
                <w:sz w:val="20"/>
                <w:szCs w:val="20"/>
              </w:rPr>
              <w:t xml:space="preserve"> that has a validated Real-Time RRS Ancillary Service Schedule</w:t>
            </w:r>
            <w:r w:rsidRPr="003E14AA">
              <w:rPr>
                <w:sz w:val="20"/>
                <w:szCs w:val="18"/>
              </w:rPr>
              <w:t xml:space="preserve">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E14AA" w:rsidRPr="003E14AA" w14:paraId="299CA6D9"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2C16CF0" w14:textId="77777777" w:rsidR="003E14AA" w:rsidRPr="003E14AA" w:rsidRDefault="003E14AA" w:rsidP="003E14AA">
                  <w:pPr>
                    <w:spacing w:before="120" w:after="240"/>
                    <w:rPr>
                      <w:b/>
                      <w:i/>
                      <w:iCs/>
                      <w:lang w:val="x-none" w:eastAsia="x-none"/>
                    </w:rPr>
                  </w:pPr>
                  <w:r w:rsidRPr="003E14AA">
                    <w:rPr>
                      <w:b/>
                      <w:i/>
                      <w:iCs/>
                      <w:lang w:val="x-none" w:eastAsia="x-none"/>
                    </w:rPr>
                    <w:t>[NPRR863 and NPRR1093:  Replace the description above with the following upon system implementation:]</w:t>
                  </w:r>
                </w:p>
                <w:p w14:paraId="317D290D" w14:textId="77777777" w:rsidR="003E14AA" w:rsidRPr="003E14AA" w:rsidRDefault="003E14AA" w:rsidP="003E14AA">
                  <w:pPr>
                    <w:spacing w:after="60"/>
                    <w:rPr>
                      <w:b/>
                      <w:i/>
                      <w:sz w:val="20"/>
                      <w:szCs w:val="20"/>
                    </w:rPr>
                  </w:pPr>
                  <w:r w:rsidRPr="003E14AA">
                    <w:rPr>
                      <w:i/>
                      <w:sz w:val="20"/>
                      <w:szCs w:val="18"/>
                    </w:rPr>
                    <w:t>Real-Time Non-Controllable Load Resource Net Power Consumption—</w:t>
                  </w:r>
                  <w:r w:rsidRPr="003E14AA">
                    <w:rPr>
                      <w:sz w:val="20"/>
                      <w:szCs w:val="18"/>
                    </w:rPr>
                    <w:t xml:space="preserve">The Real-Time net real power consumption from the Load Resource </w:t>
                  </w:r>
                  <w:r w:rsidRPr="003E14AA">
                    <w:rPr>
                      <w:i/>
                      <w:sz w:val="20"/>
                      <w:szCs w:val="18"/>
                    </w:rPr>
                    <w:t xml:space="preserve">r </w:t>
                  </w:r>
                  <w:r w:rsidRPr="003E14AA">
                    <w:rPr>
                      <w:sz w:val="20"/>
                      <w:szCs w:val="18"/>
                    </w:rPr>
                    <w:t>(which is not a Controllable Load Resource)</w:t>
                  </w:r>
                  <w:r w:rsidRPr="003E14AA">
                    <w:rPr>
                      <w:i/>
                      <w:sz w:val="20"/>
                      <w:szCs w:val="18"/>
                    </w:rPr>
                    <w:t xml:space="preserve"> </w:t>
                  </w:r>
                  <w:r w:rsidRPr="003E14AA">
                    <w:rPr>
                      <w:sz w:val="20"/>
                      <w:szCs w:val="20"/>
                    </w:rPr>
                    <w:t xml:space="preserve">represented by QSE </w:t>
                  </w:r>
                  <w:r w:rsidRPr="003E14AA">
                    <w:rPr>
                      <w:i/>
                      <w:sz w:val="20"/>
                      <w:szCs w:val="20"/>
                    </w:rPr>
                    <w:t>q</w:t>
                  </w:r>
                  <w:r w:rsidRPr="003E14AA">
                    <w:rPr>
                      <w:sz w:val="20"/>
                      <w:szCs w:val="20"/>
                    </w:rPr>
                    <w:t xml:space="preserve"> at Resource Node </w:t>
                  </w:r>
                  <w:r w:rsidRPr="003E14AA">
                    <w:rPr>
                      <w:i/>
                      <w:sz w:val="20"/>
                      <w:szCs w:val="20"/>
                    </w:rPr>
                    <w:t>p</w:t>
                  </w:r>
                  <w:r w:rsidRPr="003E14AA">
                    <w:rPr>
                      <w:sz w:val="20"/>
                      <w:szCs w:val="20"/>
                    </w:rPr>
                    <w:t xml:space="preserve"> that has a validated Real-Time ECRS, RRS, or Non-Spin Ancillary Service Schedule</w:t>
                  </w:r>
                  <w:r w:rsidRPr="003E14AA">
                    <w:rPr>
                      <w:sz w:val="20"/>
                      <w:szCs w:val="18"/>
                    </w:rPr>
                    <w:t xml:space="preserve"> integrated over the 15-minute Settlement Interval.</w:t>
                  </w:r>
                </w:p>
              </w:tc>
            </w:tr>
          </w:tbl>
          <w:p w14:paraId="79B9A57A" w14:textId="77777777" w:rsidR="003E14AA" w:rsidRPr="003E14AA" w:rsidRDefault="003E14AA" w:rsidP="003E14AA">
            <w:pPr>
              <w:spacing w:after="60"/>
              <w:rPr>
                <w:i/>
                <w:sz w:val="20"/>
                <w:szCs w:val="20"/>
              </w:rPr>
            </w:pPr>
          </w:p>
        </w:tc>
      </w:tr>
      <w:tr w:rsidR="003E14AA" w:rsidRPr="003E14AA" w14:paraId="3F05483D"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53046691" w14:textId="77777777" w:rsidR="003E14AA" w:rsidRPr="003E14AA" w:rsidRDefault="003E14AA" w:rsidP="003E14AA">
            <w:pPr>
              <w:spacing w:after="60"/>
              <w:rPr>
                <w:sz w:val="20"/>
                <w:szCs w:val="20"/>
              </w:rPr>
            </w:pPr>
            <w:r w:rsidRPr="003E14AA">
              <w:rPr>
                <w:sz w:val="20"/>
                <w:szCs w:val="20"/>
              </w:rPr>
              <w:t>RTNCLRLPCR</w:t>
            </w:r>
            <w:r w:rsidRPr="003E14AA">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6ADFA73C"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211F8B7B" w14:textId="77777777" w:rsidR="003E14AA" w:rsidRPr="003E14AA" w:rsidRDefault="003E14AA" w:rsidP="003E14AA">
            <w:pPr>
              <w:spacing w:after="60"/>
              <w:rPr>
                <w:i/>
                <w:sz w:val="20"/>
                <w:szCs w:val="20"/>
              </w:rPr>
            </w:pPr>
            <w:r w:rsidRPr="003E14AA">
              <w:rPr>
                <w:i/>
                <w:sz w:val="20"/>
                <w:szCs w:val="18"/>
              </w:rPr>
              <w:t>Real-Time Non-Controllable Load Resource</w:t>
            </w:r>
            <w:r w:rsidRPr="003E14AA">
              <w:rPr>
                <w:i/>
                <w:sz w:val="20"/>
                <w:szCs w:val="20"/>
              </w:rPr>
              <w:t xml:space="preserve"> Low Power Consumption</w:t>
            </w:r>
            <w:r w:rsidRPr="003E14AA">
              <w:rPr>
                <w:i/>
                <w:sz w:val="20"/>
                <w:szCs w:val="18"/>
              </w:rPr>
              <w:t>—</w:t>
            </w:r>
            <w:r w:rsidRPr="003E14AA">
              <w:rPr>
                <w:sz w:val="20"/>
                <w:szCs w:val="18"/>
              </w:rPr>
              <w:t xml:space="preserve">The Real-Time Low Power Consumption (LPC) from the Load Resource </w:t>
            </w:r>
            <w:r w:rsidRPr="003E14AA">
              <w:rPr>
                <w:i/>
                <w:sz w:val="20"/>
                <w:szCs w:val="18"/>
              </w:rPr>
              <w:t xml:space="preserve">r </w:t>
            </w:r>
            <w:r w:rsidRPr="003E14AA">
              <w:rPr>
                <w:sz w:val="20"/>
                <w:szCs w:val="18"/>
              </w:rPr>
              <w:t>(which is not a Controllable Load Resource)</w:t>
            </w:r>
            <w:r w:rsidRPr="003E14AA">
              <w:rPr>
                <w:i/>
                <w:sz w:val="20"/>
                <w:szCs w:val="18"/>
              </w:rPr>
              <w:t xml:space="preserve"> </w:t>
            </w:r>
            <w:r w:rsidRPr="003E14AA">
              <w:rPr>
                <w:sz w:val="20"/>
                <w:szCs w:val="20"/>
              </w:rPr>
              <w:t xml:space="preserve">represented by QSE </w:t>
            </w:r>
            <w:r w:rsidRPr="003E14AA">
              <w:rPr>
                <w:i/>
                <w:sz w:val="20"/>
                <w:szCs w:val="20"/>
              </w:rPr>
              <w:t>q</w:t>
            </w:r>
            <w:r w:rsidRPr="003E14AA">
              <w:rPr>
                <w:sz w:val="20"/>
                <w:szCs w:val="20"/>
              </w:rPr>
              <w:t xml:space="preserve"> at Resource Node </w:t>
            </w:r>
            <w:r w:rsidRPr="003E14AA">
              <w:rPr>
                <w:i/>
                <w:sz w:val="20"/>
                <w:szCs w:val="20"/>
              </w:rPr>
              <w:t>p</w:t>
            </w:r>
            <w:r w:rsidRPr="003E14AA">
              <w:rPr>
                <w:sz w:val="20"/>
                <w:szCs w:val="20"/>
              </w:rPr>
              <w:t xml:space="preserve"> that has a validated Real-Time RRS Ancillary Service Schedule </w:t>
            </w:r>
            <w:r w:rsidRPr="003E14AA">
              <w:rPr>
                <w:sz w:val="20"/>
                <w:szCs w:val="18"/>
              </w:rPr>
              <w:t xml:space="preserve">integrated over the 15-minute Settlement Interval.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E14AA" w:rsidRPr="003E14AA" w14:paraId="5DA68299"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236A9B3" w14:textId="77777777" w:rsidR="003E14AA" w:rsidRPr="003E14AA" w:rsidRDefault="003E14AA" w:rsidP="003E14AA">
                  <w:pPr>
                    <w:spacing w:before="120" w:after="240"/>
                    <w:rPr>
                      <w:b/>
                      <w:i/>
                      <w:iCs/>
                      <w:lang w:val="x-none" w:eastAsia="x-none"/>
                    </w:rPr>
                  </w:pPr>
                  <w:r w:rsidRPr="003E14AA">
                    <w:rPr>
                      <w:b/>
                      <w:i/>
                      <w:iCs/>
                      <w:lang w:val="x-none" w:eastAsia="x-none"/>
                    </w:rPr>
                    <w:t>[NPRR863 and NPRR1093:  Replace the description above with the following upon system implementation:]</w:t>
                  </w:r>
                </w:p>
                <w:p w14:paraId="161924D3" w14:textId="77777777" w:rsidR="003E14AA" w:rsidRPr="003E14AA" w:rsidRDefault="003E14AA" w:rsidP="003E14AA">
                  <w:pPr>
                    <w:spacing w:after="60"/>
                    <w:rPr>
                      <w:i/>
                      <w:sz w:val="20"/>
                      <w:szCs w:val="20"/>
                    </w:rPr>
                  </w:pPr>
                  <w:r w:rsidRPr="003E14AA">
                    <w:rPr>
                      <w:i/>
                      <w:sz w:val="20"/>
                      <w:szCs w:val="18"/>
                    </w:rPr>
                    <w:t>Real-Time Non-Controllable Load Resource</w:t>
                  </w:r>
                  <w:r w:rsidRPr="003E14AA">
                    <w:rPr>
                      <w:i/>
                      <w:sz w:val="20"/>
                      <w:szCs w:val="20"/>
                    </w:rPr>
                    <w:t xml:space="preserve"> Low Power Consumption</w:t>
                  </w:r>
                  <w:r w:rsidRPr="003E14AA">
                    <w:rPr>
                      <w:i/>
                      <w:sz w:val="20"/>
                      <w:szCs w:val="18"/>
                    </w:rPr>
                    <w:t>—</w:t>
                  </w:r>
                  <w:r w:rsidRPr="003E14AA">
                    <w:rPr>
                      <w:sz w:val="20"/>
                      <w:szCs w:val="18"/>
                    </w:rPr>
                    <w:t xml:space="preserve">The Real-Time Low Power Consumption (LPC) from the Load Resource </w:t>
                  </w:r>
                  <w:r w:rsidRPr="003E14AA">
                    <w:rPr>
                      <w:i/>
                      <w:sz w:val="20"/>
                      <w:szCs w:val="18"/>
                    </w:rPr>
                    <w:t xml:space="preserve">r </w:t>
                  </w:r>
                  <w:r w:rsidRPr="003E14AA">
                    <w:rPr>
                      <w:sz w:val="20"/>
                      <w:szCs w:val="18"/>
                    </w:rPr>
                    <w:t>(which is not a Controllable Load Resource)</w:t>
                  </w:r>
                  <w:r w:rsidRPr="003E14AA">
                    <w:rPr>
                      <w:i/>
                      <w:sz w:val="20"/>
                      <w:szCs w:val="18"/>
                    </w:rPr>
                    <w:t xml:space="preserve"> </w:t>
                  </w:r>
                  <w:r w:rsidRPr="003E14AA">
                    <w:rPr>
                      <w:sz w:val="20"/>
                      <w:szCs w:val="20"/>
                    </w:rPr>
                    <w:t xml:space="preserve">represented by QSE </w:t>
                  </w:r>
                  <w:r w:rsidRPr="003E14AA">
                    <w:rPr>
                      <w:i/>
                      <w:sz w:val="20"/>
                      <w:szCs w:val="20"/>
                    </w:rPr>
                    <w:t>q</w:t>
                  </w:r>
                  <w:r w:rsidRPr="003E14AA">
                    <w:rPr>
                      <w:sz w:val="20"/>
                      <w:szCs w:val="20"/>
                    </w:rPr>
                    <w:t xml:space="preserve"> at Resource Node </w:t>
                  </w:r>
                  <w:r w:rsidRPr="003E14AA">
                    <w:rPr>
                      <w:i/>
                      <w:sz w:val="20"/>
                      <w:szCs w:val="20"/>
                    </w:rPr>
                    <w:t>p</w:t>
                  </w:r>
                  <w:r w:rsidRPr="003E14AA">
                    <w:rPr>
                      <w:sz w:val="20"/>
                      <w:szCs w:val="20"/>
                    </w:rPr>
                    <w:t xml:space="preserve"> that has a validated Real-Time ECRS, RRS, or Non-Spin Ancillary Service Schedule </w:t>
                  </w:r>
                  <w:r w:rsidRPr="003E14AA">
                    <w:rPr>
                      <w:sz w:val="20"/>
                      <w:szCs w:val="18"/>
                    </w:rPr>
                    <w:t xml:space="preserve">integrated over the 15-minute Settlement Interval </w:t>
                  </w:r>
                </w:p>
              </w:tc>
            </w:tr>
          </w:tbl>
          <w:p w14:paraId="57ED2084" w14:textId="77777777" w:rsidR="003E14AA" w:rsidRPr="003E14AA" w:rsidRDefault="003E14AA" w:rsidP="003E14AA">
            <w:pPr>
              <w:spacing w:after="60"/>
              <w:rPr>
                <w:i/>
                <w:sz w:val="20"/>
                <w:szCs w:val="20"/>
              </w:rPr>
            </w:pPr>
          </w:p>
        </w:tc>
      </w:tr>
      <w:tr w:rsidR="003E14AA" w:rsidRPr="003E14AA" w14:paraId="23A49FB5"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48B10F4C" w14:textId="77777777" w:rsidR="003E14AA" w:rsidRPr="003E14AA" w:rsidRDefault="003E14AA" w:rsidP="003E14AA">
            <w:pPr>
              <w:spacing w:after="60"/>
              <w:rPr>
                <w:sz w:val="20"/>
                <w:szCs w:val="20"/>
              </w:rPr>
            </w:pPr>
            <w:r w:rsidRPr="003E14AA">
              <w:rPr>
                <w:sz w:val="20"/>
                <w:szCs w:val="20"/>
              </w:rPr>
              <w:lastRenderedPageBreak/>
              <w:t>RTNCLRNPC</w:t>
            </w:r>
            <w:r w:rsidRPr="003E14AA">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4BA4A6DB"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06A20E02" w14:textId="77777777" w:rsidR="003E14AA" w:rsidRPr="003E14AA" w:rsidRDefault="003E14AA" w:rsidP="003E14AA">
            <w:pPr>
              <w:spacing w:after="60"/>
              <w:rPr>
                <w:i/>
                <w:sz w:val="20"/>
                <w:szCs w:val="20"/>
              </w:rPr>
            </w:pPr>
            <w:r w:rsidRPr="003E14AA">
              <w:rPr>
                <w:i/>
                <w:sz w:val="20"/>
                <w:szCs w:val="18"/>
              </w:rPr>
              <w:t>Real-Time Non-Controllable Load Resource Net Power Consumption for the QSE—</w:t>
            </w:r>
            <w:r w:rsidRPr="003E14AA">
              <w:rPr>
                <w:sz w:val="20"/>
                <w:szCs w:val="18"/>
              </w:rPr>
              <w:t xml:space="preserve">The Real-Time net real power consumption from all Load Resources other than Controllable Load Resources for QSE </w:t>
            </w:r>
            <w:r w:rsidRPr="003E14AA">
              <w:rPr>
                <w:i/>
                <w:sz w:val="20"/>
                <w:szCs w:val="18"/>
              </w:rPr>
              <w:t xml:space="preserve">q </w:t>
            </w:r>
            <w:r w:rsidRPr="003E14AA">
              <w:rPr>
                <w:sz w:val="20"/>
                <w:szCs w:val="20"/>
              </w:rPr>
              <w:t>that have a validated Real-Time RRS Ancillary Service Schedule</w:t>
            </w:r>
            <w:r w:rsidRPr="003E14AA">
              <w:rPr>
                <w:sz w:val="20"/>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E14AA" w:rsidRPr="003E14AA" w14:paraId="643AF25A"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2000C2A" w14:textId="77777777" w:rsidR="003E14AA" w:rsidRPr="003E14AA" w:rsidRDefault="003E14AA" w:rsidP="003E14AA">
                  <w:pPr>
                    <w:spacing w:before="120" w:after="240"/>
                    <w:rPr>
                      <w:b/>
                      <w:i/>
                      <w:iCs/>
                      <w:lang w:val="x-none" w:eastAsia="x-none"/>
                    </w:rPr>
                  </w:pPr>
                  <w:r w:rsidRPr="003E14AA">
                    <w:rPr>
                      <w:b/>
                      <w:i/>
                      <w:iCs/>
                      <w:lang w:val="x-none" w:eastAsia="x-none"/>
                    </w:rPr>
                    <w:t>[NPRR863 and NPRR1093:  Replace the description above with the following upon system implementation:]</w:t>
                  </w:r>
                </w:p>
                <w:p w14:paraId="26DF6BE5" w14:textId="77777777" w:rsidR="003E14AA" w:rsidRPr="003E14AA" w:rsidRDefault="003E14AA" w:rsidP="003E14AA">
                  <w:pPr>
                    <w:spacing w:after="60"/>
                    <w:rPr>
                      <w:i/>
                      <w:sz w:val="20"/>
                      <w:szCs w:val="20"/>
                    </w:rPr>
                  </w:pPr>
                  <w:r w:rsidRPr="003E14AA">
                    <w:rPr>
                      <w:i/>
                      <w:sz w:val="20"/>
                      <w:szCs w:val="18"/>
                    </w:rPr>
                    <w:t>Real-Time Non-Controllable Load Resource Net Power Consumption for the QSE—</w:t>
                  </w:r>
                  <w:r w:rsidRPr="003E14AA">
                    <w:rPr>
                      <w:sz w:val="20"/>
                      <w:szCs w:val="18"/>
                    </w:rPr>
                    <w:t xml:space="preserve">The Real-Time net real power consumption from all Load Resources other than Controllable Load Resources for QSE </w:t>
                  </w:r>
                  <w:r w:rsidRPr="003E14AA">
                    <w:rPr>
                      <w:i/>
                      <w:sz w:val="20"/>
                      <w:szCs w:val="18"/>
                    </w:rPr>
                    <w:t xml:space="preserve">q </w:t>
                  </w:r>
                  <w:r w:rsidRPr="003E14AA">
                    <w:rPr>
                      <w:sz w:val="20"/>
                      <w:szCs w:val="20"/>
                    </w:rPr>
                    <w:t>that have a validated Real-Time ECRS, RRS, or Non-Spin Ancillary Service Schedule</w:t>
                  </w:r>
                  <w:r w:rsidRPr="003E14AA">
                    <w:rPr>
                      <w:sz w:val="20"/>
                      <w:szCs w:val="18"/>
                    </w:rPr>
                    <w:t xml:space="preserve"> integrated over the 15-minute Settlement Interval discounted by the system-wide discount factor.</w:t>
                  </w:r>
                </w:p>
              </w:tc>
            </w:tr>
          </w:tbl>
          <w:p w14:paraId="44704F72" w14:textId="77777777" w:rsidR="003E14AA" w:rsidRPr="003E14AA" w:rsidRDefault="003E14AA" w:rsidP="003E14AA">
            <w:pPr>
              <w:spacing w:after="60"/>
              <w:rPr>
                <w:i/>
                <w:sz w:val="20"/>
                <w:szCs w:val="20"/>
              </w:rPr>
            </w:pPr>
          </w:p>
        </w:tc>
      </w:tr>
      <w:tr w:rsidR="003E14AA" w:rsidRPr="003E14AA" w14:paraId="1BBD057E"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7D8FADAE" w14:textId="77777777" w:rsidR="003E14AA" w:rsidRPr="003E14AA" w:rsidRDefault="003E14AA" w:rsidP="003E14AA">
            <w:pPr>
              <w:spacing w:after="60"/>
              <w:rPr>
                <w:sz w:val="20"/>
                <w:szCs w:val="20"/>
              </w:rPr>
            </w:pPr>
            <w:r w:rsidRPr="003E14AA">
              <w:rPr>
                <w:sz w:val="20"/>
                <w:szCs w:val="20"/>
              </w:rPr>
              <w:t>RTNCLRLPC</w:t>
            </w:r>
            <w:r w:rsidRPr="003E14AA">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0C06DEA1"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7E97880C" w14:textId="77777777" w:rsidR="003E14AA" w:rsidRPr="003E14AA" w:rsidRDefault="003E14AA" w:rsidP="003E14AA">
            <w:pPr>
              <w:spacing w:after="60"/>
              <w:rPr>
                <w:i/>
                <w:sz w:val="20"/>
                <w:szCs w:val="20"/>
              </w:rPr>
            </w:pPr>
            <w:r w:rsidRPr="003E14AA">
              <w:rPr>
                <w:i/>
                <w:sz w:val="20"/>
                <w:szCs w:val="20"/>
              </w:rPr>
              <w:t>Real-Time Non-Controllable Load Resource Low Power Consumption</w:t>
            </w:r>
            <w:r w:rsidRPr="003E14AA">
              <w:rPr>
                <w:i/>
                <w:sz w:val="20"/>
                <w:szCs w:val="18"/>
              </w:rPr>
              <w:t xml:space="preserve"> for the QSE—</w:t>
            </w:r>
            <w:r w:rsidRPr="003E14AA">
              <w:rPr>
                <w:sz w:val="20"/>
                <w:szCs w:val="18"/>
              </w:rPr>
              <w:t>The Real-Time LPC from all Load Resources other than Controllable Load Resources</w:t>
            </w:r>
            <w:r w:rsidRPr="003E14AA">
              <w:rPr>
                <w:i/>
                <w:sz w:val="20"/>
                <w:szCs w:val="18"/>
              </w:rPr>
              <w:t xml:space="preserve"> </w:t>
            </w:r>
            <w:r w:rsidRPr="003E14AA">
              <w:rPr>
                <w:sz w:val="20"/>
                <w:szCs w:val="18"/>
              </w:rPr>
              <w:t xml:space="preserve">for QSE </w:t>
            </w:r>
            <w:r w:rsidRPr="003E14AA">
              <w:rPr>
                <w:i/>
                <w:sz w:val="20"/>
                <w:szCs w:val="18"/>
              </w:rPr>
              <w:t xml:space="preserve">q </w:t>
            </w:r>
            <w:r w:rsidRPr="003E14AA">
              <w:rPr>
                <w:sz w:val="20"/>
                <w:szCs w:val="20"/>
              </w:rPr>
              <w:t>that have a validated Real-Time RRS Ancillary Service Schedule</w:t>
            </w:r>
            <w:r w:rsidRPr="003E14AA">
              <w:rPr>
                <w:sz w:val="20"/>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E14AA" w:rsidRPr="003E14AA" w14:paraId="2D113B4A"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64B3218" w14:textId="77777777" w:rsidR="003E14AA" w:rsidRPr="003E14AA" w:rsidRDefault="003E14AA" w:rsidP="003E14AA">
                  <w:pPr>
                    <w:spacing w:before="120" w:after="240"/>
                    <w:rPr>
                      <w:b/>
                      <w:i/>
                      <w:iCs/>
                      <w:lang w:val="x-none" w:eastAsia="x-none"/>
                    </w:rPr>
                  </w:pPr>
                  <w:r w:rsidRPr="003E14AA">
                    <w:rPr>
                      <w:b/>
                      <w:i/>
                      <w:iCs/>
                      <w:lang w:val="x-none" w:eastAsia="x-none"/>
                    </w:rPr>
                    <w:t>[NPRR863 and NPRR1093:  Replace the description above with the following upon system implementation:]</w:t>
                  </w:r>
                </w:p>
                <w:p w14:paraId="5DCD6E67" w14:textId="77777777" w:rsidR="003E14AA" w:rsidRPr="003E14AA" w:rsidRDefault="003E14AA" w:rsidP="003E14AA">
                  <w:pPr>
                    <w:spacing w:after="60"/>
                    <w:rPr>
                      <w:i/>
                      <w:sz w:val="20"/>
                      <w:szCs w:val="20"/>
                    </w:rPr>
                  </w:pPr>
                  <w:r w:rsidRPr="003E14AA">
                    <w:rPr>
                      <w:i/>
                      <w:sz w:val="20"/>
                      <w:szCs w:val="20"/>
                    </w:rPr>
                    <w:t>Real-Time Non-Controllable Load Resource Low Power Consumption</w:t>
                  </w:r>
                  <w:r w:rsidRPr="003E14AA">
                    <w:rPr>
                      <w:i/>
                      <w:sz w:val="20"/>
                      <w:szCs w:val="18"/>
                    </w:rPr>
                    <w:t xml:space="preserve"> for the QSE—</w:t>
                  </w:r>
                  <w:r w:rsidRPr="003E14AA">
                    <w:rPr>
                      <w:sz w:val="20"/>
                      <w:szCs w:val="18"/>
                    </w:rPr>
                    <w:t>The Real-Time LPC from all Load Resources other than Controllable Load Resources</w:t>
                  </w:r>
                  <w:r w:rsidRPr="003E14AA">
                    <w:rPr>
                      <w:i/>
                      <w:sz w:val="20"/>
                      <w:szCs w:val="18"/>
                    </w:rPr>
                    <w:t xml:space="preserve"> </w:t>
                  </w:r>
                  <w:r w:rsidRPr="003E14AA">
                    <w:rPr>
                      <w:sz w:val="20"/>
                      <w:szCs w:val="18"/>
                    </w:rPr>
                    <w:t xml:space="preserve">for QSE </w:t>
                  </w:r>
                  <w:r w:rsidRPr="003E14AA">
                    <w:rPr>
                      <w:i/>
                      <w:sz w:val="20"/>
                      <w:szCs w:val="18"/>
                    </w:rPr>
                    <w:t xml:space="preserve">q </w:t>
                  </w:r>
                  <w:r w:rsidRPr="003E14AA">
                    <w:rPr>
                      <w:sz w:val="20"/>
                      <w:szCs w:val="20"/>
                    </w:rPr>
                    <w:t>that have a validated Real-Time ECRS, RRS, or Non-Spin Ancillary Service Schedule</w:t>
                  </w:r>
                  <w:r w:rsidRPr="003E14AA">
                    <w:rPr>
                      <w:sz w:val="20"/>
                      <w:szCs w:val="18"/>
                    </w:rPr>
                    <w:t xml:space="preserve"> integrated over the 15-minute Settlement Interval discounted by the system-wide discount factor.</w:t>
                  </w:r>
                </w:p>
              </w:tc>
            </w:tr>
          </w:tbl>
          <w:p w14:paraId="091C3F82" w14:textId="77777777" w:rsidR="003E14AA" w:rsidRPr="003E14AA" w:rsidRDefault="003E14AA" w:rsidP="003E14AA">
            <w:pPr>
              <w:spacing w:after="60"/>
              <w:rPr>
                <w:i/>
                <w:sz w:val="20"/>
                <w:szCs w:val="20"/>
              </w:rPr>
            </w:pPr>
          </w:p>
        </w:tc>
      </w:tr>
      <w:tr w:rsidR="003E14AA" w:rsidRPr="003E14AA" w14:paraId="122F39B4" w14:textId="77777777" w:rsidTr="004D77CF">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3E14AA" w:rsidRPr="003E14AA" w14:paraId="0DF0D294"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D886D25" w14:textId="77777777" w:rsidR="003E14AA" w:rsidRPr="003E14AA" w:rsidRDefault="003E14AA" w:rsidP="003E14AA">
                  <w:pPr>
                    <w:spacing w:before="120" w:after="240"/>
                    <w:rPr>
                      <w:b/>
                      <w:i/>
                      <w:iCs/>
                      <w:lang w:val="x-none" w:eastAsia="x-none"/>
                    </w:rPr>
                  </w:pPr>
                  <w:r w:rsidRPr="003E14AA">
                    <w:rPr>
                      <w:b/>
                      <w:i/>
                      <w:iCs/>
                      <w:lang w:val="x-none" w:eastAsia="x-none"/>
                    </w:rPr>
                    <w:lastRenderedPageBreak/>
                    <w:t>[NPRR1093:  Insert the variables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28"/>
                    <w:gridCol w:w="1075"/>
                    <w:gridCol w:w="5467"/>
                  </w:tblGrid>
                  <w:tr w:rsidR="003E14AA" w:rsidRPr="003E14AA" w14:paraId="07A0EEE6"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35CFEB06" w14:textId="77777777" w:rsidR="003E14AA" w:rsidRPr="003E14AA" w:rsidRDefault="003E14AA" w:rsidP="003E14AA">
                        <w:pPr>
                          <w:spacing w:after="60"/>
                          <w:rPr>
                            <w:sz w:val="20"/>
                            <w:szCs w:val="20"/>
                          </w:rPr>
                        </w:pPr>
                        <w:bookmarkStart w:id="974" w:name="_Hlk86302889"/>
                        <w:r w:rsidRPr="003E14AA">
                          <w:rPr>
                            <w:sz w:val="20"/>
                            <w:szCs w:val="20"/>
                          </w:rPr>
                          <w:t>RTNCLRNSCAP</w:t>
                        </w:r>
                        <w:r w:rsidRPr="003E14AA">
                          <w:rPr>
                            <w:b/>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04782312"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0FE60D82" w14:textId="77777777" w:rsidR="003E14AA" w:rsidRPr="003E14AA" w:rsidRDefault="003E14AA" w:rsidP="003E14AA">
                        <w:pPr>
                          <w:spacing w:after="60"/>
                          <w:rPr>
                            <w:i/>
                            <w:sz w:val="20"/>
                            <w:szCs w:val="20"/>
                          </w:rPr>
                        </w:pPr>
                        <w:r w:rsidRPr="003E14AA">
                          <w:rPr>
                            <w:i/>
                            <w:sz w:val="20"/>
                            <w:szCs w:val="20"/>
                          </w:rPr>
                          <w:t>Real-Time Capacity from Non-Controllable Load Resources carrying Non-Spin for the QSE</w:t>
                        </w:r>
                        <w:r w:rsidRPr="003E14AA">
                          <w:rPr>
                            <w:sz w:val="20"/>
                            <w:szCs w:val="20"/>
                          </w:rPr>
                          <w:t xml:space="preserve">—The Real-Time capacity for all Load Resources that are not Controllable Load Resources and that have a validated Real-Time Non-Spin Ancillary Service Schedule for the QSE </w:t>
                        </w:r>
                        <w:r w:rsidRPr="003E14AA">
                          <w:rPr>
                            <w:i/>
                            <w:sz w:val="20"/>
                            <w:szCs w:val="20"/>
                          </w:rPr>
                          <w:t>q</w:t>
                        </w:r>
                        <w:r w:rsidRPr="003E14AA">
                          <w:rPr>
                            <w:sz w:val="20"/>
                            <w:szCs w:val="20"/>
                          </w:rPr>
                          <w:t>, integrated over the 15-minute Settlement Interval.</w:t>
                        </w:r>
                      </w:p>
                    </w:tc>
                  </w:tr>
                  <w:tr w:rsidR="003E14AA" w:rsidRPr="003E14AA" w14:paraId="44BBA813"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43F9A9A6" w14:textId="77777777" w:rsidR="003E14AA" w:rsidRPr="003E14AA" w:rsidRDefault="003E14AA" w:rsidP="003E14AA">
                        <w:pPr>
                          <w:spacing w:after="60"/>
                          <w:rPr>
                            <w:sz w:val="20"/>
                            <w:szCs w:val="20"/>
                          </w:rPr>
                        </w:pPr>
                        <w:r w:rsidRPr="003E14AA">
                          <w:rPr>
                            <w:sz w:val="20"/>
                            <w:szCs w:val="20"/>
                          </w:rPr>
                          <w:t>RTNCLRNSR</w:t>
                        </w:r>
                        <w:r w:rsidRPr="003E14AA">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5BEE12B4"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57507595" w14:textId="77777777" w:rsidR="003E14AA" w:rsidRPr="003E14AA" w:rsidRDefault="003E14AA" w:rsidP="003E14AA">
                        <w:pPr>
                          <w:spacing w:after="60"/>
                          <w:rPr>
                            <w:i/>
                            <w:sz w:val="20"/>
                            <w:szCs w:val="20"/>
                          </w:rPr>
                        </w:pPr>
                        <w:r w:rsidRPr="003E14AA">
                          <w:rPr>
                            <w:i/>
                            <w:sz w:val="20"/>
                            <w:szCs w:val="18"/>
                          </w:rPr>
                          <w:t xml:space="preserve">Real-Time Non-Spin Schedule for the Non-Controllable Load Resource </w:t>
                        </w:r>
                        <w:r w:rsidRPr="003E14AA">
                          <w:rPr>
                            <w:i/>
                            <w:sz w:val="20"/>
                            <w:szCs w:val="18"/>
                          </w:rPr>
                          <w:sym w:font="Symbol" w:char="F0BE"/>
                        </w:r>
                        <w:r w:rsidRPr="003E14AA">
                          <w:rPr>
                            <w:sz w:val="20"/>
                            <w:szCs w:val="18"/>
                          </w:rPr>
                          <w:t>The validated Real-Time telemetered Non-Spin Ancillary Service Schedule for the Load Resource</w:t>
                        </w:r>
                        <w:r w:rsidRPr="003E14AA">
                          <w:rPr>
                            <w:i/>
                            <w:sz w:val="20"/>
                            <w:szCs w:val="18"/>
                          </w:rPr>
                          <w:t xml:space="preserve"> r</w:t>
                        </w:r>
                        <w:r w:rsidRPr="003E14AA">
                          <w:rPr>
                            <w:sz w:val="20"/>
                            <w:szCs w:val="20"/>
                          </w:rPr>
                          <w:t xml:space="preserve"> that is not a Controllable Load Resources represented by QSE </w:t>
                        </w:r>
                        <w:r w:rsidRPr="003E14AA">
                          <w:rPr>
                            <w:i/>
                            <w:sz w:val="20"/>
                            <w:szCs w:val="20"/>
                          </w:rPr>
                          <w:t>q</w:t>
                        </w:r>
                        <w:r w:rsidRPr="003E14AA">
                          <w:rPr>
                            <w:sz w:val="20"/>
                            <w:szCs w:val="20"/>
                          </w:rPr>
                          <w:t xml:space="preserve"> at Resource Node </w:t>
                        </w:r>
                        <w:r w:rsidRPr="003E14AA">
                          <w:rPr>
                            <w:i/>
                            <w:sz w:val="20"/>
                            <w:szCs w:val="20"/>
                          </w:rPr>
                          <w:t>p</w:t>
                        </w:r>
                        <w:r w:rsidRPr="003E14AA">
                          <w:rPr>
                            <w:sz w:val="20"/>
                            <w:szCs w:val="18"/>
                          </w:rPr>
                          <w:t xml:space="preserve">, </w:t>
                        </w:r>
                        <w:r w:rsidRPr="003E14AA">
                          <w:rPr>
                            <w:sz w:val="20"/>
                            <w:szCs w:val="20"/>
                          </w:rPr>
                          <w:t>integrated</w:t>
                        </w:r>
                        <w:r w:rsidRPr="003E14AA">
                          <w:rPr>
                            <w:sz w:val="20"/>
                            <w:szCs w:val="18"/>
                          </w:rPr>
                          <w:t xml:space="preserve"> over the 15-minute Settlement Interval.</w:t>
                        </w:r>
                      </w:p>
                    </w:tc>
                  </w:tr>
                  <w:tr w:rsidR="003E14AA" w:rsidRPr="003E14AA" w14:paraId="7A296916"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6E2BBDA9" w14:textId="77777777" w:rsidR="003E14AA" w:rsidRPr="003E14AA" w:rsidRDefault="003E14AA" w:rsidP="003E14AA">
                        <w:pPr>
                          <w:spacing w:after="60"/>
                          <w:rPr>
                            <w:sz w:val="20"/>
                            <w:szCs w:val="20"/>
                          </w:rPr>
                        </w:pPr>
                        <w:r w:rsidRPr="003E14AA">
                          <w:rPr>
                            <w:sz w:val="20"/>
                            <w:szCs w:val="20"/>
                          </w:rPr>
                          <w:t>RTNCLRNS</w:t>
                        </w:r>
                        <w:r w:rsidRPr="003E14AA">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1F17F7A7"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758493DD" w14:textId="77777777" w:rsidR="003E14AA" w:rsidRPr="003E14AA" w:rsidRDefault="003E14AA" w:rsidP="003E14AA">
                        <w:pPr>
                          <w:spacing w:after="60"/>
                          <w:rPr>
                            <w:i/>
                            <w:sz w:val="20"/>
                            <w:szCs w:val="20"/>
                          </w:rPr>
                        </w:pPr>
                        <w:r w:rsidRPr="003E14AA">
                          <w:rPr>
                            <w:i/>
                            <w:sz w:val="20"/>
                            <w:szCs w:val="20"/>
                          </w:rPr>
                          <w:t>Real-Time Non-Spin Schedule for Non-Controllable Load Resources for the QSE</w:t>
                        </w:r>
                        <w:r w:rsidRPr="003E14AA">
                          <w:rPr>
                            <w:sz w:val="20"/>
                            <w:szCs w:val="20"/>
                          </w:rPr>
                          <w:sym w:font="Symbol" w:char="F0BE"/>
                        </w:r>
                        <w:r w:rsidRPr="003E14AA">
                          <w:rPr>
                            <w:sz w:val="20"/>
                            <w:szCs w:val="20"/>
                          </w:rPr>
                          <w:t xml:space="preserve">The Real-Time telemetered Non-Spin Ancillary Service Schedule for all Load Resources that are not Controllable Load Resources for the QSE </w:t>
                        </w:r>
                        <w:r w:rsidRPr="003E14AA">
                          <w:rPr>
                            <w:i/>
                            <w:sz w:val="20"/>
                            <w:szCs w:val="20"/>
                          </w:rPr>
                          <w:t>q</w:t>
                        </w:r>
                        <w:r w:rsidRPr="003E14AA">
                          <w:rPr>
                            <w:sz w:val="20"/>
                            <w:szCs w:val="20"/>
                          </w:rPr>
                          <w:t xml:space="preserve">, integrated over the 15-minute Settlement Interval discounted by the </w:t>
                        </w:r>
                        <w:r w:rsidRPr="003E14AA">
                          <w:rPr>
                            <w:sz w:val="20"/>
                            <w:szCs w:val="18"/>
                          </w:rPr>
                          <w:t>system-wide</w:t>
                        </w:r>
                        <w:r w:rsidRPr="003E14AA">
                          <w:rPr>
                            <w:sz w:val="20"/>
                            <w:szCs w:val="20"/>
                          </w:rPr>
                          <w:t xml:space="preserve"> discount factor.</w:t>
                        </w:r>
                      </w:p>
                    </w:tc>
                  </w:tr>
                  <w:tr w:rsidR="003E14AA" w:rsidRPr="003E14AA" w14:paraId="553725CA"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21B16F19" w14:textId="77777777" w:rsidR="003E14AA" w:rsidRPr="003E14AA" w:rsidRDefault="003E14AA" w:rsidP="003E14AA">
                        <w:pPr>
                          <w:spacing w:after="60"/>
                          <w:rPr>
                            <w:sz w:val="20"/>
                            <w:szCs w:val="20"/>
                          </w:rPr>
                        </w:pPr>
                        <w:r w:rsidRPr="003E14AA">
                          <w:rPr>
                            <w:sz w:val="20"/>
                            <w:szCs w:val="20"/>
                          </w:rPr>
                          <w:t xml:space="preserve">RTNCLRNSRESP </w:t>
                        </w:r>
                        <w:r w:rsidRPr="003E14AA">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2EFFE089"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2955A211" w14:textId="77777777" w:rsidR="003E14AA" w:rsidRPr="003E14AA" w:rsidRDefault="003E14AA" w:rsidP="003E14AA">
                        <w:pPr>
                          <w:spacing w:after="60"/>
                          <w:rPr>
                            <w:i/>
                            <w:sz w:val="20"/>
                            <w:szCs w:val="20"/>
                          </w:rPr>
                        </w:pPr>
                        <w:r w:rsidRPr="003E14AA">
                          <w:rPr>
                            <w:i/>
                            <w:sz w:val="20"/>
                            <w:szCs w:val="20"/>
                          </w:rPr>
                          <w:t>Real-Time Non-Controllable Load Resource Non-Spin Responsibility for the QSE</w:t>
                        </w:r>
                        <w:r w:rsidRPr="003E14AA">
                          <w:rPr>
                            <w:sz w:val="20"/>
                            <w:szCs w:val="20"/>
                          </w:rPr>
                          <w:sym w:font="Symbol" w:char="F0BE"/>
                        </w:r>
                        <w:r w:rsidRPr="003E14AA">
                          <w:rPr>
                            <w:sz w:val="20"/>
                            <w:szCs w:val="20"/>
                          </w:rPr>
                          <w:t xml:space="preserve">The Real Time telemetered Non-Spin Ancillary Service Supply Responsibility for all Load Resources that are not Controllable Load Resources discounted by the system-wide discount factor for the QSE </w:t>
                        </w:r>
                        <w:r w:rsidRPr="003E14AA">
                          <w:rPr>
                            <w:i/>
                            <w:sz w:val="20"/>
                            <w:szCs w:val="20"/>
                          </w:rPr>
                          <w:t>q</w:t>
                        </w:r>
                        <w:r w:rsidRPr="003E14AA">
                          <w:rPr>
                            <w:sz w:val="20"/>
                            <w:szCs w:val="20"/>
                          </w:rPr>
                          <w:t xml:space="preserve">, </w:t>
                        </w:r>
                        <w:r w:rsidRPr="003E14AA">
                          <w:rPr>
                            <w:sz w:val="20"/>
                            <w:szCs w:val="18"/>
                          </w:rPr>
                          <w:t>integrated over</w:t>
                        </w:r>
                        <w:r w:rsidRPr="003E14AA">
                          <w:rPr>
                            <w:sz w:val="20"/>
                            <w:szCs w:val="20"/>
                          </w:rPr>
                          <w:t xml:space="preserve"> the 15-minute Settlement Interval.</w:t>
                        </w:r>
                      </w:p>
                    </w:tc>
                  </w:tr>
                  <w:tr w:rsidR="003E14AA" w:rsidRPr="003E14AA" w14:paraId="3FCABAD1"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3FB19864" w14:textId="77777777" w:rsidR="003E14AA" w:rsidRPr="003E14AA" w:rsidRDefault="003E14AA" w:rsidP="003E14AA">
                        <w:pPr>
                          <w:spacing w:after="60"/>
                          <w:rPr>
                            <w:sz w:val="20"/>
                            <w:szCs w:val="20"/>
                          </w:rPr>
                        </w:pPr>
                        <w:r w:rsidRPr="003E14AA">
                          <w:rPr>
                            <w:sz w:val="20"/>
                            <w:szCs w:val="20"/>
                          </w:rPr>
                          <w:t xml:space="preserve">RTNCLRNSRESPR </w:t>
                        </w:r>
                        <w:r w:rsidRPr="003E14AA">
                          <w:rPr>
                            <w:i/>
                            <w:iCs/>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1B2FFE49"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1B3AF4B6" w14:textId="77777777" w:rsidR="003E14AA" w:rsidRPr="003E14AA" w:rsidRDefault="003E14AA" w:rsidP="003E14AA">
                        <w:pPr>
                          <w:spacing w:after="60"/>
                          <w:rPr>
                            <w:i/>
                            <w:sz w:val="20"/>
                            <w:szCs w:val="18"/>
                          </w:rPr>
                        </w:pPr>
                        <w:r w:rsidRPr="003E14AA">
                          <w:rPr>
                            <w:i/>
                            <w:sz w:val="20"/>
                            <w:szCs w:val="20"/>
                          </w:rPr>
                          <w:t>Real-Time Non-Controllable Load Resource Non-Spin Responsibility for the Resource</w:t>
                        </w:r>
                        <w:r w:rsidRPr="003E14AA">
                          <w:rPr>
                            <w:sz w:val="20"/>
                            <w:szCs w:val="20"/>
                          </w:rPr>
                          <w:sym w:font="Symbol" w:char="F0BE"/>
                        </w:r>
                        <w:r w:rsidRPr="003E14AA">
                          <w:rPr>
                            <w:sz w:val="20"/>
                            <w:szCs w:val="20"/>
                          </w:rPr>
                          <w:t xml:space="preserve">The Real-Time telemetered Non-Spin Ancillary Service Resource Responsibility for the Load Resource </w:t>
                        </w:r>
                        <w:r w:rsidRPr="003E14AA">
                          <w:rPr>
                            <w:i/>
                            <w:sz w:val="20"/>
                            <w:szCs w:val="20"/>
                          </w:rPr>
                          <w:t>r</w:t>
                        </w:r>
                        <w:r w:rsidRPr="003E14AA">
                          <w:rPr>
                            <w:sz w:val="20"/>
                            <w:szCs w:val="20"/>
                          </w:rPr>
                          <w:t xml:space="preserve"> that is not a Controllable Load Resource represented by QSE </w:t>
                        </w:r>
                        <w:r w:rsidRPr="003E14AA">
                          <w:rPr>
                            <w:i/>
                            <w:sz w:val="20"/>
                            <w:szCs w:val="20"/>
                          </w:rPr>
                          <w:t>q</w:t>
                        </w:r>
                        <w:r w:rsidRPr="003E14AA">
                          <w:rPr>
                            <w:sz w:val="20"/>
                            <w:szCs w:val="20"/>
                          </w:rPr>
                          <w:t xml:space="preserve"> at Resource Node </w:t>
                        </w:r>
                        <w:r w:rsidRPr="003E14AA">
                          <w:rPr>
                            <w:i/>
                            <w:sz w:val="20"/>
                            <w:szCs w:val="20"/>
                          </w:rPr>
                          <w:t>p</w:t>
                        </w:r>
                        <w:r w:rsidRPr="003E14AA">
                          <w:rPr>
                            <w:sz w:val="20"/>
                            <w:szCs w:val="20"/>
                          </w:rPr>
                          <w:t xml:space="preserve">  </w:t>
                        </w:r>
                        <w:r w:rsidRPr="003E14AA">
                          <w:rPr>
                            <w:sz w:val="20"/>
                            <w:szCs w:val="18"/>
                          </w:rPr>
                          <w:t>integrated over the 15-minute Settlement Interval.</w:t>
                        </w:r>
                      </w:p>
                    </w:tc>
                    <w:bookmarkEnd w:id="974"/>
                  </w:tr>
                </w:tbl>
                <w:p w14:paraId="5F6DAF74" w14:textId="77777777" w:rsidR="003E14AA" w:rsidRPr="003E14AA" w:rsidRDefault="003E14AA" w:rsidP="003E14AA">
                  <w:pPr>
                    <w:spacing w:after="60"/>
                    <w:rPr>
                      <w:i/>
                      <w:sz w:val="20"/>
                      <w:szCs w:val="20"/>
                    </w:rPr>
                  </w:pPr>
                </w:p>
              </w:tc>
            </w:tr>
          </w:tbl>
          <w:p w14:paraId="6ACB3EA5" w14:textId="77777777" w:rsidR="003E14AA" w:rsidRPr="003E14AA" w:rsidRDefault="003E14AA" w:rsidP="003E14AA">
            <w:pPr>
              <w:spacing w:after="60"/>
              <w:rPr>
                <w:i/>
                <w:sz w:val="20"/>
                <w:szCs w:val="18"/>
              </w:rPr>
            </w:pPr>
          </w:p>
        </w:tc>
      </w:tr>
      <w:tr w:rsidR="003E14AA" w:rsidRPr="003E14AA" w14:paraId="1F98CE02"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38C56850" w14:textId="77777777" w:rsidR="003E14AA" w:rsidRPr="003E14AA" w:rsidRDefault="003E14AA" w:rsidP="003E14AA">
            <w:pPr>
              <w:spacing w:after="60"/>
              <w:rPr>
                <w:sz w:val="20"/>
                <w:szCs w:val="20"/>
              </w:rPr>
            </w:pPr>
            <w:r w:rsidRPr="003E14AA">
              <w:rPr>
                <w:sz w:val="20"/>
                <w:szCs w:val="20"/>
              </w:rPr>
              <w:t xml:space="preserve">RTCLRNPCR </w:t>
            </w:r>
            <w:r w:rsidRPr="003E14AA">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083F8834"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0858DCC7" w14:textId="77777777" w:rsidR="003E14AA" w:rsidRPr="003E14AA" w:rsidRDefault="003E14AA" w:rsidP="003E14AA">
            <w:pPr>
              <w:spacing w:after="60"/>
              <w:rPr>
                <w:i/>
                <w:sz w:val="20"/>
                <w:szCs w:val="18"/>
              </w:rPr>
            </w:pPr>
            <w:r w:rsidRPr="003E14AA">
              <w:rPr>
                <w:i/>
                <w:sz w:val="20"/>
                <w:szCs w:val="18"/>
              </w:rPr>
              <w:t>Real-Time Net Power Consumption from the Controllable Load Resource—</w:t>
            </w:r>
            <w:r w:rsidRPr="003E14AA">
              <w:rPr>
                <w:sz w:val="20"/>
                <w:szCs w:val="18"/>
              </w:rPr>
              <w:t xml:space="preserve">The Real-Time net real power consumption from the Controllable Load Resource </w:t>
            </w:r>
            <w:r w:rsidRPr="003E14AA">
              <w:rPr>
                <w:i/>
                <w:sz w:val="20"/>
                <w:szCs w:val="18"/>
              </w:rPr>
              <w:t xml:space="preserve">r </w:t>
            </w:r>
            <w:r w:rsidRPr="003E14AA">
              <w:rPr>
                <w:sz w:val="20"/>
                <w:szCs w:val="20"/>
              </w:rPr>
              <w:t xml:space="preserve">represented by QSE </w:t>
            </w:r>
            <w:r w:rsidRPr="003E14AA">
              <w:rPr>
                <w:i/>
                <w:sz w:val="20"/>
                <w:szCs w:val="20"/>
              </w:rPr>
              <w:t>q</w:t>
            </w:r>
            <w:r w:rsidRPr="003E14AA">
              <w:rPr>
                <w:sz w:val="20"/>
                <w:szCs w:val="20"/>
              </w:rPr>
              <w:t xml:space="preserve"> at Resource Node </w:t>
            </w:r>
            <w:r w:rsidRPr="003E14AA">
              <w:rPr>
                <w:i/>
                <w:sz w:val="20"/>
                <w:szCs w:val="20"/>
              </w:rPr>
              <w:t>p</w:t>
            </w:r>
            <w:r w:rsidRPr="003E14AA">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E14AA" w:rsidRPr="003E14AA" w14:paraId="1535117C"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41A8660" w14:textId="77777777" w:rsidR="003E14AA" w:rsidRPr="003E14AA" w:rsidRDefault="003E14AA" w:rsidP="003E14AA">
                  <w:pPr>
                    <w:spacing w:before="120" w:after="240"/>
                    <w:rPr>
                      <w:b/>
                      <w:i/>
                      <w:iCs/>
                      <w:lang w:val="x-none" w:eastAsia="x-none"/>
                    </w:rPr>
                  </w:pPr>
                  <w:r w:rsidRPr="003E14AA">
                    <w:rPr>
                      <w:b/>
                      <w:i/>
                      <w:iCs/>
                      <w:lang w:val="x-none" w:eastAsia="x-none"/>
                    </w:rPr>
                    <w:t>[NPRR987:  Replace the description above with the following upon system implementation:]</w:t>
                  </w:r>
                </w:p>
                <w:p w14:paraId="18A1E0AD" w14:textId="77777777" w:rsidR="003E14AA" w:rsidRPr="003E14AA" w:rsidRDefault="003E14AA" w:rsidP="003E14AA">
                  <w:pPr>
                    <w:spacing w:after="60"/>
                    <w:rPr>
                      <w:i/>
                      <w:sz w:val="20"/>
                      <w:szCs w:val="20"/>
                    </w:rPr>
                  </w:pPr>
                  <w:r w:rsidRPr="003E14AA">
                    <w:rPr>
                      <w:i/>
                      <w:sz w:val="20"/>
                      <w:szCs w:val="18"/>
                    </w:rPr>
                    <w:t>Real-Time Net Power Consumption from the Controllable Load Resource—</w:t>
                  </w:r>
                  <w:r w:rsidRPr="003E14AA">
                    <w:rPr>
                      <w:sz w:val="20"/>
                      <w:szCs w:val="18"/>
                    </w:rPr>
                    <w:t xml:space="preserve">The Real-Time net real power consumption from the Controllable Load Resource or modeled Controllable Load Resource associated with an ESR, </w:t>
                  </w:r>
                  <w:r w:rsidRPr="003E14AA">
                    <w:rPr>
                      <w:i/>
                      <w:sz w:val="20"/>
                      <w:szCs w:val="18"/>
                    </w:rPr>
                    <w:t xml:space="preserve">r </w:t>
                  </w:r>
                  <w:r w:rsidRPr="003E14AA">
                    <w:rPr>
                      <w:sz w:val="20"/>
                      <w:szCs w:val="20"/>
                    </w:rPr>
                    <w:t xml:space="preserve">represented by QSE </w:t>
                  </w:r>
                  <w:r w:rsidRPr="003E14AA">
                    <w:rPr>
                      <w:i/>
                      <w:sz w:val="20"/>
                      <w:szCs w:val="20"/>
                    </w:rPr>
                    <w:t>q</w:t>
                  </w:r>
                  <w:r w:rsidRPr="003E14AA">
                    <w:rPr>
                      <w:sz w:val="20"/>
                      <w:szCs w:val="20"/>
                    </w:rPr>
                    <w:t xml:space="preserve"> at Resource Node </w:t>
                  </w:r>
                  <w:r w:rsidRPr="003E14AA">
                    <w:rPr>
                      <w:i/>
                      <w:sz w:val="20"/>
                      <w:szCs w:val="20"/>
                    </w:rPr>
                    <w:t>p</w:t>
                  </w:r>
                  <w:r w:rsidRPr="003E14AA">
                    <w:rPr>
                      <w:sz w:val="20"/>
                      <w:szCs w:val="18"/>
                    </w:rPr>
                    <w:t xml:space="preserve"> available to SCED integrated over the 15-minute Settlement Interval.</w:t>
                  </w:r>
                </w:p>
              </w:tc>
            </w:tr>
          </w:tbl>
          <w:p w14:paraId="2FEC8436" w14:textId="77777777" w:rsidR="003E14AA" w:rsidRPr="003E14AA" w:rsidRDefault="003E14AA" w:rsidP="003E14AA">
            <w:pPr>
              <w:spacing w:after="60"/>
              <w:rPr>
                <w:i/>
                <w:sz w:val="20"/>
                <w:szCs w:val="18"/>
              </w:rPr>
            </w:pPr>
          </w:p>
        </w:tc>
      </w:tr>
      <w:tr w:rsidR="003E14AA" w:rsidRPr="003E14AA" w14:paraId="7C7E74C3"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4423D3A8" w14:textId="77777777" w:rsidR="003E14AA" w:rsidRPr="003E14AA" w:rsidRDefault="003E14AA" w:rsidP="003E14AA">
            <w:pPr>
              <w:spacing w:after="60"/>
              <w:rPr>
                <w:sz w:val="20"/>
                <w:szCs w:val="20"/>
              </w:rPr>
            </w:pPr>
            <w:r w:rsidRPr="003E14AA">
              <w:rPr>
                <w:sz w:val="20"/>
                <w:szCs w:val="20"/>
              </w:rPr>
              <w:lastRenderedPageBreak/>
              <w:t xml:space="preserve">RTCLRNPC </w:t>
            </w:r>
            <w:r w:rsidRPr="003E14AA">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2D7B9EF6"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7A8E0F6B" w14:textId="77777777" w:rsidR="003E14AA" w:rsidRPr="003E14AA" w:rsidRDefault="003E14AA" w:rsidP="003E14AA">
            <w:pPr>
              <w:spacing w:after="60"/>
              <w:rPr>
                <w:i/>
                <w:sz w:val="20"/>
                <w:szCs w:val="20"/>
              </w:rPr>
            </w:pPr>
            <w:r w:rsidRPr="003E14AA">
              <w:rPr>
                <w:i/>
                <w:sz w:val="20"/>
                <w:szCs w:val="20"/>
              </w:rPr>
              <w:t>Real-Time Net Power Consumption from Controllable Load Resources for the QSE</w:t>
            </w:r>
            <w:r w:rsidRPr="003E14AA">
              <w:rPr>
                <w:sz w:val="20"/>
                <w:szCs w:val="20"/>
              </w:rPr>
              <w:t xml:space="preserve">—The Real-Time net real power consumption from all Controllable Load Resources available to SCED integrated over the 15-minute Settlement Interval for the QSE </w:t>
            </w:r>
            <w:r w:rsidRPr="003E14AA">
              <w:rPr>
                <w:i/>
                <w:sz w:val="20"/>
                <w:szCs w:val="20"/>
              </w:rPr>
              <w:t>q</w:t>
            </w:r>
            <w:r w:rsidRPr="003E14AA">
              <w:rPr>
                <w:sz w:val="20"/>
                <w:szCs w:val="18"/>
              </w:rPr>
              <w:t xml:space="preserve"> discounted by the system-wide discount factor</w:t>
            </w:r>
            <w:r w:rsidRPr="003E14AA">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E14AA" w:rsidRPr="003E14AA" w14:paraId="71A05011"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6F263B9" w14:textId="77777777" w:rsidR="003E14AA" w:rsidRPr="003E14AA" w:rsidRDefault="003E14AA" w:rsidP="003E14AA">
                  <w:pPr>
                    <w:spacing w:before="120" w:after="240"/>
                    <w:rPr>
                      <w:b/>
                      <w:i/>
                      <w:iCs/>
                      <w:lang w:val="x-none" w:eastAsia="x-none"/>
                    </w:rPr>
                  </w:pPr>
                  <w:r w:rsidRPr="003E14AA">
                    <w:rPr>
                      <w:b/>
                      <w:i/>
                      <w:iCs/>
                      <w:lang w:val="x-none" w:eastAsia="x-none"/>
                    </w:rPr>
                    <w:t>[NPRR987:  Replace the description above with the following upon system implementation:]</w:t>
                  </w:r>
                </w:p>
                <w:p w14:paraId="0BE880C2" w14:textId="77777777" w:rsidR="003E14AA" w:rsidRPr="003E14AA" w:rsidRDefault="003E14AA" w:rsidP="003E14AA">
                  <w:pPr>
                    <w:spacing w:after="60"/>
                    <w:rPr>
                      <w:i/>
                      <w:sz w:val="20"/>
                      <w:szCs w:val="20"/>
                    </w:rPr>
                  </w:pPr>
                  <w:r w:rsidRPr="003E14AA">
                    <w:rPr>
                      <w:i/>
                      <w:sz w:val="20"/>
                      <w:szCs w:val="20"/>
                    </w:rPr>
                    <w:t>Real-Time Net Power Consumption from Controllable Load Resources for the QSE</w:t>
                  </w:r>
                  <w:r w:rsidRPr="003E14AA">
                    <w:rPr>
                      <w:sz w:val="20"/>
                      <w:szCs w:val="20"/>
                    </w:rPr>
                    <w:t xml:space="preserve">—The Real-Time net real power consumption from all Controllable Load Resources, not including modeled Controllable Load Resources associated with ESRs, available to SCED integrated over the 15-minute Settlement Interval for the QSE </w:t>
                  </w:r>
                  <w:r w:rsidRPr="003E14AA">
                    <w:rPr>
                      <w:i/>
                      <w:sz w:val="20"/>
                      <w:szCs w:val="20"/>
                    </w:rPr>
                    <w:t>q</w:t>
                  </w:r>
                  <w:r w:rsidRPr="003E14AA">
                    <w:rPr>
                      <w:sz w:val="20"/>
                      <w:szCs w:val="18"/>
                    </w:rPr>
                    <w:t xml:space="preserve"> discounted by the system-wide discount factor</w:t>
                  </w:r>
                  <w:r w:rsidRPr="003E14AA">
                    <w:rPr>
                      <w:sz w:val="20"/>
                      <w:szCs w:val="20"/>
                    </w:rPr>
                    <w:t>.</w:t>
                  </w:r>
                </w:p>
              </w:tc>
            </w:tr>
          </w:tbl>
          <w:p w14:paraId="2E2C81DB" w14:textId="77777777" w:rsidR="003E14AA" w:rsidRPr="003E14AA" w:rsidRDefault="003E14AA" w:rsidP="003E14AA">
            <w:pPr>
              <w:spacing w:after="60"/>
              <w:rPr>
                <w:i/>
                <w:sz w:val="20"/>
                <w:szCs w:val="20"/>
              </w:rPr>
            </w:pPr>
          </w:p>
        </w:tc>
      </w:tr>
      <w:tr w:rsidR="003E14AA" w:rsidRPr="003E14AA" w14:paraId="5663BDBE" w14:textId="77777777" w:rsidTr="004D77CF">
        <w:trPr>
          <w:cantSplit/>
          <w:trHeight w:val="728"/>
        </w:trPr>
        <w:tc>
          <w:tcPr>
            <w:tcW w:w="1312" w:type="pct"/>
            <w:tcBorders>
              <w:top w:val="single" w:sz="4" w:space="0" w:color="auto"/>
              <w:left w:val="single" w:sz="4" w:space="0" w:color="auto"/>
              <w:bottom w:val="single" w:sz="4" w:space="0" w:color="auto"/>
              <w:right w:val="single" w:sz="4" w:space="0" w:color="auto"/>
            </w:tcBorders>
            <w:hideMark/>
          </w:tcPr>
          <w:p w14:paraId="1A52649D" w14:textId="77777777" w:rsidR="003E14AA" w:rsidRPr="003E14AA" w:rsidRDefault="003E14AA" w:rsidP="003E14AA">
            <w:pPr>
              <w:spacing w:after="60"/>
              <w:rPr>
                <w:sz w:val="20"/>
                <w:szCs w:val="20"/>
              </w:rPr>
            </w:pPr>
            <w:r w:rsidRPr="003E14AA">
              <w:rPr>
                <w:sz w:val="20"/>
                <w:szCs w:val="20"/>
              </w:rPr>
              <w:t xml:space="preserve">RTCLRLPCR </w:t>
            </w:r>
            <w:r w:rsidRPr="003E14AA">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65EA939B"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732D8077" w14:textId="77777777" w:rsidR="003E14AA" w:rsidRPr="003E14AA" w:rsidRDefault="003E14AA" w:rsidP="003E14AA">
            <w:pPr>
              <w:spacing w:after="60"/>
              <w:rPr>
                <w:i/>
                <w:sz w:val="20"/>
                <w:szCs w:val="18"/>
              </w:rPr>
            </w:pPr>
            <w:r w:rsidRPr="003E14AA">
              <w:rPr>
                <w:i/>
                <w:sz w:val="20"/>
                <w:szCs w:val="18"/>
              </w:rPr>
              <w:t>Real-Time Low Power Consumption for the Controllable Load Resource—</w:t>
            </w:r>
            <w:r w:rsidRPr="003E14AA">
              <w:rPr>
                <w:sz w:val="20"/>
                <w:szCs w:val="18"/>
              </w:rPr>
              <w:t xml:space="preserve">The Real-Time LPC from the Controllable Load Resource </w:t>
            </w:r>
            <w:r w:rsidRPr="003E14AA">
              <w:rPr>
                <w:i/>
                <w:sz w:val="20"/>
                <w:szCs w:val="18"/>
              </w:rPr>
              <w:t xml:space="preserve">r </w:t>
            </w:r>
            <w:r w:rsidRPr="003E14AA">
              <w:rPr>
                <w:sz w:val="20"/>
                <w:szCs w:val="20"/>
              </w:rPr>
              <w:t xml:space="preserve">represented by QSE </w:t>
            </w:r>
            <w:r w:rsidRPr="003E14AA">
              <w:rPr>
                <w:i/>
                <w:sz w:val="20"/>
                <w:szCs w:val="20"/>
              </w:rPr>
              <w:t>q</w:t>
            </w:r>
            <w:r w:rsidRPr="003E14AA">
              <w:rPr>
                <w:sz w:val="20"/>
                <w:szCs w:val="20"/>
              </w:rPr>
              <w:t xml:space="preserve"> at Resource Node </w:t>
            </w:r>
            <w:r w:rsidRPr="003E14AA">
              <w:rPr>
                <w:i/>
                <w:sz w:val="20"/>
                <w:szCs w:val="20"/>
              </w:rPr>
              <w:t>p</w:t>
            </w:r>
            <w:r w:rsidRPr="003E14AA">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E14AA" w:rsidRPr="003E14AA" w14:paraId="50C5719C"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3A6494C" w14:textId="77777777" w:rsidR="003E14AA" w:rsidRPr="003E14AA" w:rsidRDefault="003E14AA" w:rsidP="003E14AA">
                  <w:pPr>
                    <w:spacing w:before="120" w:after="240"/>
                    <w:rPr>
                      <w:b/>
                      <w:i/>
                      <w:iCs/>
                      <w:lang w:val="x-none" w:eastAsia="x-none"/>
                    </w:rPr>
                  </w:pPr>
                  <w:r w:rsidRPr="003E14AA">
                    <w:rPr>
                      <w:b/>
                      <w:i/>
                      <w:iCs/>
                      <w:lang w:val="x-none" w:eastAsia="x-none"/>
                    </w:rPr>
                    <w:t>[NPRR987:  Replace the description above with the following upon system implementation:]</w:t>
                  </w:r>
                </w:p>
                <w:p w14:paraId="0D56AA06" w14:textId="77777777" w:rsidR="003E14AA" w:rsidRPr="003E14AA" w:rsidRDefault="003E14AA" w:rsidP="003E14AA">
                  <w:pPr>
                    <w:spacing w:after="60"/>
                    <w:rPr>
                      <w:i/>
                      <w:sz w:val="20"/>
                      <w:szCs w:val="20"/>
                    </w:rPr>
                  </w:pPr>
                  <w:r w:rsidRPr="003E14AA">
                    <w:rPr>
                      <w:i/>
                      <w:sz w:val="20"/>
                      <w:szCs w:val="18"/>
                    </w:rPr>
                    <w:t>Real-Time Low Power Consumption for the Controllable Load Resource—</w:t>
                  </w:r>
                  <w:r w:rsidRPr="003E14AA">
                    <w:rPr>
                      <w:sz w:val="20"/>
                      <w:szCs w:val="18"/>
                    </w:rPr>
                    <w:t xml:space="preserve">The Real-Time LPC from the Controllable Load Resource </w:t>
                  </w:r>
                  <w:r w:rsidRPr="003E14AA">
                    <w:rPr>
                      <w:sz w:val="20"/>
                      <w:szCs w:val="20"/>
                    </w:rPr>
                    <w:t>or modeled Controllable Load Resource associated with an ESR,</w:t>
                  </w:r>
                  <w:r w:rsidRPr="003E14AA">
                    <w:rPr>
                      <w:sz w:val="20"/>
                      <w:szCs w:val="18"/>
                    </w:rPr>
                    <w:t xml:space="preserve"> </w:t>
                  </w:r>
                  <w:r w:rsidRPr="003E14AA">
                    <w:rPr>
                      <w:i/>
                      <w:sz w:val="20"/>
                      <w:szCs w:val="18"/>
                    </w:rPr>
                    <w:t xml:space="preserve">r </w:t>
                  </w:r>
                  <w:r w:rsidRPr="003E14AA">
                    <w:rPr>
                      <w:sz w:val="20"/>
                      <w:szCs w:val="20"/>
                    </w:rPr>
                    <w:t xml:space="preserve">represented by QSE </w:t>
                  </w:r>
                  <w:r w:rsidRPr="003E14AA">
                    <w:rPr>
                      <w:i/>
                      <w:sz w:val="20"/>
                      <w:szCs w:val="20"/>
                    </w:rPr>
                    <w:t>q</w:t>
                  </w:r>
                  <w:r w:rsidRPr="003E14AA">
                    <w:rPr>
                      <w:sz w:val="20"/>
                      <w:szCs w:val="20"/>
                    </w:rPr>
                    <w:t xml:space="preserve"> at Resource Node </w:t>
                  </w:r>
                  <w:r w:rsidRPr="003E14AA">
                    <w:rPr>
                      <w:i/>
                      <w:sz w:val="20"/>
                      <w:szCs w:val="20"/>
                    </w:rPr>
                    <w:t>p</w:t>
                  </w:r>
                  <w:r w:rsidRPr="003E14AA">
                    <w:rPr>
                      <w:sz w:val="20"/>
                      <w:szCs w:val="18"/>
                    </w:rPr>
                    <w:t xml:space="preserve"> available to SCED integrated over the 15-minute Settlement Interval.</w:t>
                  </w:r>
                </w:p>
              </w:tc>
            </w:tr>
          </w:tbl>
          <w:p w14:paraId="41A447D0" w14:textId="77777777" w:rsidR="003E14AA" w:rsidRPr="003E14AA" w:rsidRDefault="003E14AA" w:rsidP="003E14AA">
            <w:pPr>
              <w:spacing w:after="60"/>
              <w:rPr>
                <w:i/>
                <w:sz w:val="20"/>
                <w:szCs w:val="18"/>
              </w:rPr>
            </w:pPr>
          </w:p>
        </w:tc>
      </w:tr>
      <w:tr w:rsidR="003E14AA" w:rsidRPr="003E14AA" w14:paraId="351B398B"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4B73114B" w14:textId="77777777" w:rsidR="003E14AA" w:rsidRPr="003E14AA" w:rsidRDefault="003E14AA" w:rsidP="003E14AA">
            <w:pPr>
              <w:spacing w:after="60"/>
              <w:rPr>
                <w:sz w:val="20"/>
                <w:szCs w:val="20"/>
              </w:rPr>
            </w:pPr>
            <w:r w:rsidRPr="003E14AA">
              <w:rPr>
                <w:sz w:val="20"/>
                <w:szCs w:val="20"/>
              </w:rPr>
              <w:t xml:space="preserve">RTCLRLPC </w:t>
            </w:r>
            <w:r w:rsidRPr="003E14AA">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186B39F9"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649BC31F" w14:textId="77777777" w:rsidR="003E14AA" w:rsidRPr="003E14AA" w:rsidRDefault="003E14AA" w:rsidP="003E14AA">
            <w:pPr>
              <w:spacing w:after="60"/>
              <w:rPr>
                <w:i/>
                <w:sz w:val="20"/>
                <w:szCs w:val="20"/>
              </w:rPr>
            </w:pPr>
            <w:r w:rsidRPr="003E14AA">
              <w:rPr>
                <w:i/>
                <w:sz w:val="20"/>
                <w:szCs w:val="20"/>
              </w:rPr>
              <w:t>Real-Time Low Power Consumption from Controllable Load Resources for the QSE</w:t>
            </w:r>
            <w:r w:rsidRPr="003E14AA">
              <w:rPr>
                <w:sz w:val="20"/>
                <w:szCs w:val="20"/>
              </w:rPr>
              <w:t xml:space="preserve">—The Real-Time LPC from Controllable Load Resources available to SCED integrated over the 15-minute Settlement Interval for the QSE </w:t>
            </w:r>
            <w:r w:rsidRPr="003E14AA">
              <w:rPr>
                <w:i/>
                <w:sz w:val="20"/>
                <w:szCs w:val="20"/>
              </w:rPr>
              <w:t>q</w:t>
            </w:r>
            <w:r w:rsidRPr="003E14AA">
              <w:rPr>
                <w:sz w:val="20"/>
                <w:szCs w:val="18"/>
              </w:rPr>
              <w:t xml:space="preserve"> discounted by the system-wide discount factor</w:t>
            </w:r>
            <w:r w:rsidRPr="003E14AA">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E14AA" w:rsidRPr="003E14AA" w14:paraId="573A2BD8"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69968E8" w14:textId="77777777" w:rsidR="003E14AA" w:rsidRPr="003E14AA" w:rsidRDefault="003E14AA" w:rsidP="003E14AA">
                  <w:pPr>
                    <w:spacing w:before="120" w:after="240"/>
                    <w:rPr>
                      <w:b/>
                      <w:i/>
                      <w:iCs/>
                      <w:lang w:val="x-none" w:eastAsia="x-none"/>
                    </w:rPr>
                  </w:pPr>
                  <w:r w:rsidRPr="003E14AA">
                    <w:rPr>
                      <w:b/>
                      <w:i/>
                      <w:iCs/>
                      <w:lang w:val="x-none" w:eastAsia="x-none"/>
                    </w:rPr>
                    <w:t>[NPRR987:  Replace the description above with the following upon system implementation:]</w:t>
                  </w:r>
                </w:p>
                <w:p w14:paraId="065A74A9" w14:textId="77777777" w:rsidR="003E14AA" w:rsidRPr="003E14AA" w:rsidRDefault="003E14AA" w:rsidP="003E14AA">
                  <w:pPr>
                    <w:spacing w:after="60"/>
                    <w:rPr>
                      <w:i/>
                      <w:sz w:val="20"/>
                      <w:szCs w:val="20"/>
                    </w:rPr>
                  </w:pPr>
                  <w:r w:rsidRPr="003E14AA">
                    <w:rPr>
                      <w:i/>
                      <w:sz w:val="20"/>
                      <w:szCs w:val="20"/>
                    </w:rPr>
                    <w:t>Real-Time Low Power Consumption from Controllable Load Resources for the QSE</w:t>
                  </w:r>
                  <w:r w:rsidRPr="003E14AA">
                    <w:rPr>
                      <w:sz w:val="20"/>
                      <w:szCs w:val="20"/>
                    </w:rPr>
                    <w:t xml:space="preserve">—The Real-Time LPC from Controllable Load Resources, not including modeled Controllable Load Resources associated with ESRs, available to SCED integrated over the 15-minute Settlement Interval for the QSE </w:t>
                  </w:r>
                  <w:r w:rsidRPr="003E14AA">
                    <w:rPr>
                      <w:i/>
                      <w:sz w:val="20"/>
                      <w:szCs w:val="20"/>
                    </w:rPr>
                    <w:t>q</w:t>
                  </w:r>
                  <w:r w:rsidRPr="003E14AA">
                    <w:rPr>
                      <w:sz w:val="20"/>
                      <w:szCs w:val="18"/>
                    </w:rPr>
                    <w:t xml:space="preserve"> discounted by the system-wide discount factor</w:t>
                  </w:r>
                  <w:r w:rsidRPr="003E14AA">
                    <w:rPr>
                      <w:sz w:val="20"/>
                      <w:szCs w:val="20"/>
                    </w:rPr>
                    <w:t>.</w:t>
                  </w:r>
                </w:p>
              </w:tc>
            </w:tr>
          </w:tbl>
          <w:p w14:paraId="6DB0DD00" w14:textId="77777777" w:rsidR="003E14AA" w:rsidRPr="003E14AA" w:rsidRDefault="003E14AA" w:rsidP="003E14AA">
            <w:pPr>
              <w:spacing w:after="60"/>
              <w:rPr>
                <w:i/>
                <w:sz w:val="20"/>
                <w:szCs w:val="20"/>
              </w:rPr>
            </w:pPr>
          </w:p>
        </w:tc>
      </w:tr>
      <w:tr w:rsidR="003E14AA" w:rsidRPr="003E14AA" w14:paraId="5C1FF20A"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707B5CBD" w14:textId="77777777" w:rsidR="003E14AA" w:rsidRPr="003E14AA" w:rsidRDefault="003E14AA" w:rsidP="003E14AA">
            <w:pPr>
              <w:spacing w:after="60"/>
              <w:rPr>
                <w:sz w:val="20"/>
                <w:szCs w:val="20"/>
              </w:rPr>
            </w:pPr>
            <w:r w:rsidRPr="003E14AA">
              <w:rPr>
                <w:sz w:val="20"/>
                <w:szCs w:val="20"/>
              </w:rPr>
              <w:lastRenderedPageBreak/>
              <w:t xml:space="preserve">RTCLRREG </w:t>
            </w:r>
            <w:r w:rsidRPr="003E14AA">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47A1B74B"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2201A32C" w14:textId="77777777" w:rsidR="003E14AA" w:rsidRPr="003E14AA" w:rsidRDefault="003E14AA" w:rsidP="003E14AA">
            <w:pPr>
              <w:spacing w:after="60"/>
              <w:rPr>
                <w:i/>
                <w:sz w:val="20"/>
                <w:szCs w:val="20"/>
              </w:rPr>
            </w:pPr>
            <w:r w:rsidRPr="003E14AA">
              <w:rPr>
                <w:i/>
                <w:sz w:val="20"/>
                <w:szCs w:val="20"/>
              </w:rPr>
              <w:t>Real-Time Controllable Load Resources Regulation-Up Schedule for the QSE</w:t>
            </w:r>
            <w:r w:rsidRPr="003E14AA">
              <w:rPr>
                <w:sz w:val="20"/>
                <w:szCs w:val="20"/>
              </w:rPr>
              <w:t xml:space="preserve">—The Real-Time Reg-Up Ancillary Service Schedule from all Controllable Load Resources with Primary Frequency Response for the QSE </w:t>
            </w:r>
            <w:r w:rsidRPr="003E14AA">
              <w:rPr>
                <w:i/>
                <w:sz w:val="20"/>
                <w:szCs w:val="20"/>
              </w:rPr>
              <w:t>q</w:t>
            </w:r>
            <w:r w:rsidRPr="003E14AA">
              <w:rPr>
                <w:sz w:val="20"/>
                <w:szCs w:val="20"/>
              </w:rPr>
              <w:t>, integrated over the 15-minute Settlement Interval</w:t>
            </w:r>
            <w:r w:rsidRPr="003E14AA">
              <w:rPr>
                <w:sz w:val="20"/>
                <w:szCs w:val="18"/>
              </w:rPr>
              <w:t xml:space="preserve"> discounted by the system-wide discount factor</w:t>
            </w:r>
            <w:r w:rsidRPr="003E14AA">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E14AA" w:rsidRPr="003E14AA" w14:paraId="1A6FB443"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3DD8A2E" w14:textId="77777777" w:rsidR="003E14AA" w:rsidRPr="003E14AA" w:rsidRDefault="003E14AA" w:rsidP="003E14AA">
                  <w:pPr>
                    <w:spacing w:before="120" w:after="240"/>
                    <w:rPr>
                      <w:b/>
                      <w:i/>
                      <w:iCs/>
                      <w:lang w:val="x-none" w:eastAsia="x-none"/>
                    </w:rPr>
                  </w:pPr>
                  <w:r w:rsidRPr="003E14AA">
                    <w:rPr>
                      <w:b/>
                      <w:i/>
                      <w:iCs/>
                      <w:lang w:val="x-none" w:eastAsia="x-none"/>
                    </w:rPr>
                    <w:t>[NPRR987:  Replace the description above with the following upon system implementation:]</w:t>
                  </w:r>
                </w:p>
                <w:p w14:paraId="550ACD38" w14:textId="77777777" w:rsidR="003E14AA" w:rsidRPr="003E14AA" w:rsidRDefault="003E14AA" w:rsidP="003E14AA">
                  <w:pPr>
                    <w:spacing w:after="60"/>
                    <w:rPr>
                      <w:i/>
                      <w:sz w:val="20"/>
                      <w:szCs w:val="20"/>
                    </w:rPr>
                  </w:pPr>
                  <w:r w:rsidRPr="003E14AA">
                    <w:rPr>
                      <w:i/>
                      <w:sz w:val="20"/>
                      <w:szCs w:val="20"/>
                    </w:rPr>
                    <w:t>Real-Time Controllable Load Resources Regulation-Up Schedule for the QSE</w:t>
                  </w:r>
                  <w:r w:rsidRPr="003E14AA">
                    <w:rPr>
                      <w:sz w:val="20"/>
                      <w:szCs w:val="20"/>
                    </w:rPr>
                    <w:t xml:space="preserve">—The Real-Time Reg-Up Ancillary Service Schedule from all Controllable Load Resources, not including modeled Controllable Load Resources associated with ESRs, with Primary Frequency Response for the QSE </w:t>
                  </w:r>
                  <w:r w:rsidRPr="003E14AA">
                    <w:rPr>
                      <w:i/>
                      <w:sz w:val="20"/>
                      <w:szCs w:val="20"/>
                    </w:rPr>
                    <w:t>q</w:t>
                  </w:r>
                  <w:r w:rsidRPr="003E14AA">
                    <w:rPr>
                      <w:sz w:val="20"/>
                      <w:szCs w:val="20"/>
                    </w:rPr>
                    <w:t>, integrated over the 15-minute Settlement Interval</w:t>
                  </w:r>
                  <w:r w:rsidRPr="003E14AA">
                    <w:rPr>
                      <w:sz w:val="20"/>
                      <w:szCs w:val="18"/>
                    </w:rPr>
                    <w:t xml:space="preserve"> discounted by the system-wide discount factor</w:t>
                  </w:r>
                  <w:r w:rsidRPr="003E14AA">
                    <w:rPr>
                      <w:sz w:val="20"/>
                      <w:szCs w:val="20"/>
                    </w:rPr>
                    <w:t>.</w:t>
                  </w:r>
                </w:p>
              </w:tc>
            </w:tr>
          </w:tbl>
          <w:p w14:paraId="4A633CCA" w14:textId="77777777" w:rsidR="003E14AA" w:rsidRPr="003E14AA" w:rsidRDefault="003E14AA" w:rsidP="003E14AA">
            <w:pPr>
              <w:spacing w:after="60"/>
              <w:rPr>
                <w:i/>
                <w:sz w:val="20"/>
                <w:szCs w:val="20"/>
              </w:rPr>
            </w:pPr>
          </w:p>
        </w:tc>
      </w:tr>
      <w:tr w:rsidR="003E14AA" w:rsidRPr="003E14AA" w14:paraId="236C7AF4"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50954F9C" w14:textId="77777777" w:rsidR="003E14AA" w:rsidRPr="003E14AA" w:rsidRDefault="003E14AA" w:rsidP="003E14AA">
            <w:pPr>
              <w:spacing w:after="60"/>
              <w:rPr>
                <w:sz w:val="20"/>
                <w:szCs w:val="20"/>
              </w:rPr>
            </w:pPr>
            <w:r w:rsidRPr="003E14AA">
              <w:rPr>
                <w:sz w:val="20"/>
                <w:szCs w:val="20"/>
              </w:rPr>
              <w:t>RTCLRREGR</w:t>
            </w:r>
            <w:r w:rsidRPr="003E14AA">
              <w:rPr>
                <w:sz w:val="20"/>
                <w:szCs w:val="20"/>
                <w:vertAlign w:val="subscript"/>
              </w:rPr>
              <w:t xml:space="preserve"> </w:t>
            </w:r>
            <w:r w:rsidRPr="003E14AA">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0B1BF5AE"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4AACDE2A" w14:textId="77777777" w:rsidR="003E14AA" w:rsidRPr="003E14AA" w:rsidRDefault="003E14AA" w:rsidP="003E14AA">
            <w:pPr>
              <w:spacing w:after="60"/>
              <w:rPr>
                <w:i/>
                <w:sz w:val="20"/>
                <w:szCs w:val="18"/>
                <w:lang w:val="pt-BR"/>
              </w:rPr>
            </w:pPr>
            <w:r w:rsidRPr="003E14AA">
              <w:rPr>
                <w:i/>
                <w:sz w:val="20"/>
                <w:szCs w:val="18"/>
                <w:lang w:val="pt-BR"/>
              </w:rPr>
              <w:t>Real-Time Controllable Load Resource Regulation-Up Schedule for the Resource</w:t>
            </w:r>
            <w:r w:rsidRPr="003E14AA">
              <w:rPr>
                <w:sz w:val="20"/>
                <w:szCs w:val="18"/>
                <w:lang w:val="pt-BR"/>
              </w:rPr>
              <w:t xml:space="preserve">—The </w:t>
            </w:r>
            <w:r w:rsidRPr="003E14AA">
              <w:rPr>
                <w:sz w:val="20"/>
                <w:szCs w:val="20"/>
              </w:rPr>
              <w:t>validated</w:t>
            </w:r>
            <w:r w:rsidRPr="003E14AA">
              <w:rPr>
                <w:color w:val="FF0000"/>
                <w:sz w:val="20"/>
                <w:szCs w:val="20"/>
              </w:rPr>
              <w:t xml:space="preserve"> </w:t>
            </w:r>
            <w:r w:rsidRPr="003E14AA">
              <w:rPr>
                <w:sz w:val="20"/>
                <w:szCs w:val="18"/>
                <w:lang w:val="pt-BR"/>
              </w:rPr>
              <w:t xml:space="preserve">Real-Time Reg-Up Ancillary Service Schedule for the Controllable Load Resource </w:t>
            </w:r>
            <w:r w:rsidRPr="003E14AA">
              <w:rPr>
                <w:i/>
                <w:sz w:val="20"/>
                <w:szCs w:val="18"/>
                <w:lang w:val="pt-BR"/>
              </w:rPr>
              <w:t xml:space="preserve">r </w:t>
            </w:r>
            <w:r w:rsidRPr="003E14AA">
              <w:rPr>
                <w:sz w:val="20"/>
                <w:szCs w:val="20"/>
              </w:rPr>
              <w:t xml:space="preserve">represented by QSE </w:t>
            </w:r>
            <w:r w:rsidRPr="003E14AA">
              <w:rPr>
                <w:i/>
                <w:sz w:val="20"/>
                <w:szCs w:val="20"/>
              </w:rPr>
              <w:t>q</w:t>
            </w:r>
            <w:r w:rsidRPr="003E14AA">
              <w:rPr>
                <w:sz w:val="20"/>
                <w:szCs w:val="20"/>
              </w:rPr>
              <w:t xml:space="preserve"> at Resource Node </w:t>
            </w:r>
            <w:r w:rsidRPr="003E14AA">
              <w:rPr>
                <w:i/>
                <w:sz w:val="20"/>
                <w:szCs w:val="20"/>
              </w:rPr>
              <w:t>p</w:t>
            </w:r>
            <w:r w:rsidRPr="003E14AA">
              <w:rPr>
                <w:sz w:val="20"/>
                <w:szCs w:val="18"/>
                <w:lang w:val="pt-BR"/>
              </w:rPr>
              <w:t xml:space="preserve"> with Primary Frequency Response,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E14AA" w:rsidRPr="003E14AA" w14:paraId="7B0C9EDD"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4D3D5CF" w14:textId="77777777" w:rsidR="003E14AA" w:rsidRPr="003E14AA" w:rsidRDefault="003E14AA" w:rsidP="003E14AA">
                  <w:pPr>
                    <w:spacing w:before="120" w:after="240"/>
                    <w:rPr>
                      <w:b/>
                      <w:i/>
                      <w:iCs/>
                      <w:lang w:val="x-none" w:eastAsia="x-none"/>
                    </w:rPr>
                  </w:pPr>
                  <w:r w:rsidRPr="003E14AA">
                    <w:rPr>
                      <w:b/>
                      <w:i/>
                      <w:iCs/>
                      <w:lang w:val="x-none" w:eastAsia="x-none"/>
                    </w:rPr>
                    <w:t>[NPRR987:  Replace the description above with the following upon system implementation:]</w:t>
                  </w:r>
                </w:p>
                <w:p w14:paraId="2DBE5D43" w14:textId="77777777" w:rsidR="003E14AA" w:rsidRPr="003E14AA" w:rsidRDefault="003E14AA" w:rsidP="003E14AA">
                  <w:pPr>
                    <w:spacing w:after="60"/>
                    <w:rPr>
                      <w:i/>
                      <w:sz w:val="20"/>
                      <w:szCs w:val="20"/>
                    </w:rPr>
                  </w:pPr>
                  <w:r w:rsidRPr="003E14AA">
                    <w:rPr>
                      <w:i/>
                      <w:sz w:val="20"/>
                      <w:szCs w:val="18"/>
                      <w:lang w:val="pt-BR"/>
                    </w:rPr>
                    <w:t>Real-Time Controllable Load Resource Regulation-Up Schedule for the Resource</w:t>
                  </w:r>
                  <w:r w:rsidRPr="003E14AA">
                    <w:rPr>
                      <w:sz w:val="20"/>
                      <w:szCs w:val="18"/>
                      <w:lang w:val="pt-BR"/>
                    </w:rPr>
                    <w:t xml:space="preserve">—The </w:t>
                  </w:r>
                  <w:r w:rsidRPr="003E14AA">
                    <w:rPr>
                      <w:sz w:val="20"/>
                      <w:szCs w:val="20"/>
                    </w:rPr>
                    <w:t>validated</w:t>
                  </w:r>
                  <w:r w:rsidRPr="003E14AA">
                    <w:rPr>
                      <w:color w:val="FF0000"/>
                      <w:sz w:val="20"/>
                      <w:szCs w:val="20"/>
                    </w:rPr>
                    <w:t xml:space="preserve"> </w:t>
                  </w:r>
                  <w:r w:rsidRPr="003E14AA">
                    <w:rPr>
                      <w:sz w:val="20"/>
                      <w:szCs w:val="18"/>
                      <w:lang w:val="pt-BR"/>
                    </w:rPr>
                    <w:t xml:space="preserve">Real-Time Reg-Up Ancillary Service Schedule for the Controllable Load Resource </w:t>
                  </w:r>
                  <w:r w:rsidRPr="003E14AA">
                    <w:rPr>
                      <w:sz w:val="20"/>
                      <w:szCs w:val="20"/>
                    </w:rPr>
                    <w:t>or modeled Controllable Load Resource associated with an ESR,</w:t>
                  </w:r>
                  <w:r w:rsidRPr="003E14AA">
                    <w:rPr>
                      <w:sz w:val="20"/>
                      <w:szCs w:val="18"/>
                      <w:lang w:val="pt-BR"/>
                    </w:rPr>
                    <w:t xml:space="preserve"> </w:t>
                  </w:r>
                  <w:r w:rsidRPr="003E14AA">
                    <w:rPr>
                      <w:i/>
                      <w:sz w:val="20"/>
                      <w:szCs w:val="18"/>
                      <w:lang w:val="pt-BR"/>
                    </w:rPr>
                    <w:t xml:space="preserve">r </w:t>
                  </w:r>
                  <w:r w:rsidRPr="003E14AA">
                    <w:rPr>
                      <w:sz w:val="20"/>
                      <w:szCs w:val="20"/>
                    </w:rPr>
                    <w:t xml:space="preserve">represented by QSE </w:t>
                  </w:r>
                  <w:r w:rsidRPr="003E14AA">
                    <w:rPr>
                      <w:i/>
                      <w:sz w:val="20"/>
                      <w:szCs w:val="20"/>
                    </w:rPr>
                    <w:t>q</w:t>
                  </w:r>
                  <w:r w:rsidRPr="003E14AA">
                    <w:rPr>
                      <w:sz w:val="20"/>
                      <w:szCs w:val="20"/>
                    </w:rPr>
                    <w:t xml:space="preserve"> at Resource Node </w:t>
                  </w:r>
                  <w:r w:rsidRPr="003E14AA">
                    <w:rPr>
                      <w:i/>
                      <w:sz w:val="20"/>
                      <w:szCs w:val="20"/>
                    </w:rPr>
                    <w:t>p</w:t>
                  </w:r>
                  <w:r w:rsidRPr="003E14AA">
                    <w:rPr>
                      <w:sz w:val="20"/>
                      <w:szCs w:val="18"/>
                      <w:lang w:val="pt-BR"/>
                    </w:rPr>
                    <w:t xml:space="preserve"> with Primary Frequency Response, integrated over the 15-minute Settlement Interval.</w:t>
                  </w:r>
                </w:p>
              </w:tc>
            </w:tr>
          </w:tbl>
          <w:p w14:paraId="2E378816" w14:textId="77777777" w:rsidR="003E14AA" w:rsidRPr="003E14AA" w:rsidRDefault="003E14AA" w:rsidP="003E14AA">
            <w:pPr>
              <w:spacing w:after="60"/>
              <w:rPr>
                <w:i/>
                <w:sz w:val="20"/>
                <w:szCs w:val="18"/>
                <w:lang w:val="pt-BR"/>
              </w:rPr>
            </w:pPr>
          </w:p>
        </w:tc>
      </w:tr>
      <w:tr w:rsidR="003E14AA" w:rsidRPr="003E14AA" w14:paraId="4FD0CB9B"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13B596A5" w14:textId="77777777" w:rsidR="003E14AA" w:rsidRPr="003E14AA" w:rsidRDefault="003E14AA" w:rsidP="003E14AA">
            <w:pPr>
              <w:spacing w:after="60"/>
              <w:rPr>
                <w:sz w:val="20"/>
                <w:szCs w:val="20"/>
              </w:rPr>
            </w:pPr>
            <w:r w:rsidRPr="003E14AA">
              <w:rPr>
                <w:sz w:val="20"/>
                <w:szCs w:val="20"/>
              </w:rPr>
              <w:t xml:space="preserve">RTMGA </w:t>
            </w:r>
            <w:r w:rsidRPr="003E14AA">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3860EDAA"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798A75A9" w14:textId="77777777" w:rsidR="003E14AA" w:rsidRPr="003E14AA" w:rsidRDefault="003E14AA" w:rsidP="003E14AA">
            <w:pPr>
              <w:spacing w:after="60"/>
              <w:rPr>
                <w:i/>
                <w:sz w:val="20"/>
                <w:szCs w:val="20"/>
              </w:rPr>
            </w:pPr>
            <w:r w:rsidRPr="003E14AA">
              <w:rPr>
                <w:i/>
                <w:sz w:val="20"/>
                <w:szCs w:val="20"/>
              </w:rPr>
              <w:t>Real-Time Adjusted Metered Generation per QSE per Settlement Point per Resource</w:t>
            </w:r>
            <w:r w:rsidRPr="003E14AA">
              <w:rPr>
                <w:sz w:val="20"/>
                <w:szCs w:val="20"/>
              </w:rPr>
              <w:t>—The adjusted metered generation, pursuant to paragraphs (3) and (4) above</w:t>
            </w:r>
            <w:r w:rsidRPr="003E14AA">
              <w:rPr>
                <w:sz w:val="20"/>
                <w:szCs w:val="18"/>
              </w:rPr>
              <w:t>,</w:t>
            </w:r>
            <w:r w:rsidRPr="003E14AA">
              <w:rPr>
                <w:sz w:val="20"/>
                <w:szCs w:val="20"/>
              </w:rPr>
              <w:t xml:space="preserve"> of Generation Resource </w:t>
            </w:r>
            <w:r w:rsidRPr="003E14AA">
              <w:rPr>
                <w:i/>
                <w:sz w:val="20"/>
                <w:szCs w:val="20"/>
              </w:rPr>
              <w:t>r</w:t>
            </w:r>
            <w:r w:rsidRPr="003E14AA">
              <w:rPr>
                <w:sz w:val="20"/>
                <w:szCs w:val="20"/>
              </w:rPr>
              <w:t xml:space="preserve"> represented by QSE </w:t>
            </w:r>
            <w:r w:rsidRPr="003E14AA">
              <w:rPr>
                <w:i/>
                <w:sz w:val="20"/>
                <w:szCs w:val="20"/>
              </w:rPr>
              <w:t>q</w:t>
            </w:r>
            <w:r w:rsidRPr="003E14AA">
              <w:rPr>
                <w:sz w:val="20"/>
                <w:szCs w:val="20"/>
              </w:rPr>
              <w:t xml:space="preserve"> at Resource Node </w:t>
            </w:r>
            <w:r w:rsidRPr="003E14AA">
              <w:rPr>
                <w:i/>
                <w:sz w:val="20"/>
                <w:szCs w:val="20"/>
              </w:rPr>
              <w:t>p</w:t>
            </w:r>
            <w:r w:rsidRPr="003E14AA">
              <w:rPr>
                <w:sz w:val="20"/>
                <w:szCs w:val="20"/>
              </w:rPr>
              <w:t xml:space="preserve"> in Real-Time for the 15-minute Settlement Interval.  Where for a Combined Cycle Train, the Resource </w:t>
            </w:r>
            <w:r w:rsidRPr="003E14AA">
              <w:rPr>
                <w:i/>
                <w:sz w:val="20"/>
                <w:szCs w:val="20"/>
              </w:rPr>
              <w:t xml:space="preserve">r </w:t>
            </w:r>
            <w:r w:rsidRPr="003E14AA">
              <w:rPr>
                <w:sz w:val="20"/>
                <w:szCs w:val="20"/>
              </w:rPr>
              <w:t>is the Combined Cycle Train.</w:t>
            </w:r>
          </w:p>
        </w:tc>
      </w:tr>
      <w:tr w:rsidR="003E14AA" w:rsidRPr="003E14AA" w14:paraId="11BCEFB9"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181FD2DA" w14:textId="77777777" w:rsidR="003E14AA" w:rsidRPr="003E14AA" w:rsidRDefault="003E14AA" w:rsidP="003E14AA">
            <w:pPr>
              <w:spacing w:after="60"/>
              <w:rPr>
                <w:sz w:val="20"/>
                <w:szCs w:val="20"/>
              </w:rPr>
            </w:pPr>
            <w:r w:rsidRPr="003E14AA">
              <w:rPr>
                <w:sz w:val="20"/>
                <w:szCs w:val="20"/>
              </w:rPr>
              <w:lastRenderedPageBreak/>
              <w:t xml:space="preserve">RTMGQ </w:t>
            </w:r>
            <w:r w:rsidRPr="003E14AA">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17E8AAFF"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53F4BC25" w14:textId="77777777" w:rsidR="003E14AA" w:rsidRPr="003E14AA" w:rsidRDefault="003E14AA" w:rsidP="003E14AA">
            <w:pPr>
              <w:spacing w:after="60"/>
              <w:rPr>
                <w:i/>
                <w:sz w:val="20"/>
                <w:szCs w:val="20"/>
              </w:rPr>
            </w:pPr>
            <w:r w:rsidRPr="003E14AA">
              <w:rPr>
                <w:i/>
                <w:sz w:val="20"/>
                <w:szCs w:val="18"/>
              </w:rPr>
              <w:t>Real-Time Metered Generation per QSE</w:t>
            </w:r>
            <w:r w:rsidRPr="003E14AA">
              <w:rPr>
                <w:sz w:val="20"/>
                <w:szCs w:val="18"/>
              </w:rPr>
              <w:t xml:space="preserve">—The metered generation, </w:t>
            </w:r>
            <w:r w:rsidRPr="003E14AA">
              <w:rPr>
                <w:sz w:val="20"/>
                <w:szCs w:val="20"/>
              </w:rPr>
              <w:t xml:space="preserve">discounted by the </w:t>
            </w:r>
            <w:r w:rsidRPr="003E14AA">
              <w:rPr>
                <w:sz w:val="20"/>
                <w:szCs w:val="18"/>
              </w:rPr>
              <w:t>system-wide</w:t>
            </w:r>
            <w:r w:rsidRPr="003E14AA">
              <w:rPr>
                <w:sz w:val="20"/>
                <w:szCs w:val="20"/>
              </w:rPr>
              <w:t xml:space="preserve"> discount factor,</w:t>
            </w:r>
            <w:r w:rsidRPr="003E14AA">
              <w:rPr>
                <w:sz w:val="20"/>
                <w:szCs w:val="18"/>
              </w:rPr>
              <w:t xml:space="preserve"> of all generation Resources represented by QSE </w:t>
            </w:r>
            <w:r w:rsidRPr="003E14AA">
              <w:rPr>
                <w:i/>
                <w:sz w:val="20"/>
                <w:szCs w:val="18"/>
              </w:rPr>
              <w:t xml:space="preserve">q </w:t>
            </w:r>
            <w:r w:rsidRPr="003E14AA">
              <w:rPr>
                <w:sz w:val="20"/>
                <w:szCs w:val="18"/>
              </w:rPr>
              <w:t xml:space="preserve">in Real-Time for the 15-minute Settlement Interval, </w:t>
            </w:r>
            <w:r w:rsidRPr="003E14AA">
              <w:rPr>
                <w:sz w:val="20"/>
                <w:szCs w:val="20"/>
              </w:rPr>
              <w:t>pursuant to paragraphs (3) and (4) above</w:t>
            </w:r>
            <w:r w:rsidRPr="003E14AA">
              <w:rPr>
                <w:sz w:val="20"/>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E14AA" w:rsidRPr="003E14AA" w14:paraId="1A1D4BA3"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EE2CA87" w14:textId="77777777" w:rsidR="003E14AA" w:rsidRPr="003E14AA" w:rsidRDefault="003E14AA" w:rsidP="003E14AA">
                  <w:pPr>
                    <w:spacing w:before="120" w:after="240"/>
                    <w:rPr>
                      <w:b/>
                      <w:i/>
                      <w:iCs/>
                      <w:lang w:val="x-none" w:eastAsia="x-none"/>
                    </w:rPr>
                  </w:pPr>
                  <w:r w:rsidRPr="003E14AA">
                    <w:rPr>
                      <w:b/>
                      <w:i/>
                      <w:iCs/>
                      <w:lang w:val="x-none" w:eastAsia="x-none"/>
                    </w:rPr>
                    <w:t>[NPRR987:  Replace the description above with the following upon system implementation:]</w:t>
                  </w:r>
                </w:p>
                <w:p w14:paraId="0D809D40" w14:textId="77777777" w:rsidR="003E14AA" w:rsidRPr="003E14AA" w:rsidRDefault="003E14AA" w:rsidP="003E14AA">
                  <w:pPr>
                    <w:spacing w:after="60"/>
                    <w:rPr>
                      <w:i/>
                      <w:sz w:val="20"/>
                      <w:szCs w:val="20"/>
                    </w:rPr>
                  </w:pPr>
                  <w:r w:rsidRPr="003E14AA">
                    <w:rPr>
                      <w:i/>
                      <w:sz w:val="20"/>
                      <w:szCs w:val="18"/>
                    </w:rPr>
                    <w:t>Real-Time Metered Generation per QSE</w:t>
                  </w:r>
                  <w:r w:rsidRPr="003E14AA">
                    <w:rPr>
                      <w:sz w:val="20"/>
                      <w:szCs w:val="18"/>
                    </w:rPr>
                    <w:t xml:space="preserve">—The metered generation, </w:t>
                  </w:r>
                  <w:r w:rsidRPr="003E14AA">
                    <w:rPr>
                      <w:sz w:val="20"/>
                      <w:szCs w:val="20"/>
                    </w:rPr>
                    <w:t xml:space="preserve">discounted by the </w:t>
                  </w:r>
                  <w:r w:rsidRPr="003E14AA">
                    <w:rPr>
                      <w:sz w:val="20"/>
                      <w:szCs w:val="18"/>
                    </w:rPr>
                    <w:t>system-wide</w:t>
                  </w:r>
                  <w:r w:rsidRPr="003E14AA">
                    <w:rPr>
                      <w:sz w:val="20"/>
                      <w:szCs w:val="20"/>
                    </w:rPr>
                    <w:t xml:space="preserve"> discount factor,</w:t>
                  </w:r>
                  <w:r w:rsidRPr="003E14AA">
                    <w:rPr>
                      <w:sz w:val="20"/>
                      <w:szCs w:val="18"/>
                    </w:rPr>
                    <w:t xml:space="preserve"> of all Generation Resources</w:t>
                  </w:r>
                  <w:r w:rsidRPr="003E14AA">
                    <w:rPr>
                      <w:sz w:val="20"/>
                      <w:szCs w:val="20"/>
                    </w:rPr>
                    <w:t>, not including modeled Generation Resources associated with ESRs,</w:t>
                  </w:r>
                  <w:r w:rsidRPr="003E14AA">
                    <w:rPr>
                      <w:sz w:val="20"/>
                      <w:szCs w:val="18"/>
                    </w:rPr>
                    <w:t xml:space="preserve"> represented by QSE </w:t>
                  </w:r>
                  <w:r w:rsidRPr="003E14AA">
                    <w:rPr>
                      <w:i/>
                      <w:sz w:val="20"/>
                      <w:szCs w:val="18"/>
                    </w:rPr>
                    <w:t xml:space="preserve">q </w:t>
                  </w:r>
                  <w:r w:rsidRPr="003E14AA">
                    <w:rPr>
                      <w:sz w:val="20"/>
                      <w:szCs w:val="18"/>
                    </w:rPr>
                    <w:t xml:space="preserve">in Real-Time for the 15-minute Settlement Interval, </w:t>
                  </w:r>
                  <w:r w:rsidRPr="003E14AA">
                    <w:rPr>
                      <w:sz w:val="20"/>
                      <w:szCs w:val="20"/>
                    </w:rPr>
                    <w:t>pursuant to paragraphs (3) and (4) above</w:t>
                  </w:r>
                  <w:r w:rsidRPr="003E14AA">
                    <w:rPr>
                      <w:sz w:val="20"/>
                      <w:szCs w:val="18"/>
                    </w:rPr>
                    <w:t>.</w:t>
                  </w:r>
                </w:p>
              </w:tc>
            </w:tr>
          </w:tbl>
          <w:p w14:paraId="70EB6635" w14:textId="77777777" w:rsidR="003E14AA" w:rsidRPr="003E14AA" w:rsidRDefault="003E14AA" w:rsidP="003E14AA">
            <w:pPr>
              <w:spacing w:after="60"/>
              <w:rPr>
                <w:i/>
                <w:sz w:val="20"/>
                <w:szCs w:val="20"/>
              </w:rPr>
            </w:pPr>
          </w:p>
        </w:tc>
      </w:tr>
      <w:tr w:rsidR="003E14AA" w:rsidRPr="003E14AA" w14:paraId="5278FBB5" w14:textId="77777777" w:rsidTr="004D77CF">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3E14AA" w:rsidRPr="003E14AA" w14:paraId="153E3910"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8455869" w14:textId="77777777" w:rsidR="003E14AA" w:rsidRPr="003E14AA" w:rsidRDefault="003E14AA" w:rsidP="003E14AA">
                  <w:pPr>
                    <w:spacing w:before="120" w:after="240"/>
                    <w:rPr>
                      <w:b/>
                      <w:i/>
                      <w:iCs/>
                      <w:lang w:val="x-none" w:eastAsia="x-none"/>
                    </w:rPr>
                  </w:pPr>
                  <w:r w:rsidRPr="003E14AA">
                    <w:rPr>
                      <w:b/>
                      <w:i/>
                      <w:iCs/>
                      <w:lang w:val="x-none" w:eastAsia="x-none"/>
                    </w:rPr>
                    <w:t xml:space="preserve">[NPRR987:  Insert the variables “RTESRCAPR </w:t>
                  </w:r>
                  <w:r w:rsidRPr="003E14AA">
                    <w:rPr>
                      <w:b/>
                      <w:i/>
                      <w:iCs/>
                      <w:vertAlign w:val="subscript"/>
                      <w:lang w:val="x-none" w:eastAsia="x-none"/>
                    </w:rPr>
                    <w:t>q, g, p</w:t>
                  </w:r>
                  <w:r w:rsidRPr="003E14AA">
                    <w:rPr>
                      <w:b/>
                      <w:i/>
                      <w:iCs/>
                      <w:lang w:val="x-none" w:eastAsia="x-none"/>
                    </w:rPr>
                    <w:t xml:space="preserve">”, “RTESRCAP </w:t>
                  </w:r>
                  <w:r w:rsidRPr="003E14AA">
                    <w:rPr>
                      <w:b/>
                      <w:i/>
                      <w:iCs/>
                      <w:vertAlign w:val="subscript"/>
                      <w:lang w:val="x-none" w:eastAsia="x-none"/>
                    </w:rPr>
                    <w:t>q</w:t>
                  </w:r>
                  <w:r w:rsidRPr="003E14AA">
                    <w:rPr>
                      <w:b/>
                      <w:i/>
                      <w:iCs/>
                      <w:lang w:val="x-none" w:eastAsia="x-none"/>
                    </w:rPr>
                    <w:t xml:space="preserve">”, “SOCT </w:t>
                  </w:r>
                  <w:r w:rsidRPr="003E14AA">
                    <w:rPr>
                      <w:b/>
                      <w:i/>
                      <w:iCs/>
                      <w:vertAlign w:val="subscript"/>
                      <w:lang w:val="x-none" w:eastAsia="x-none"/>
                    </w:rPr>
                    <w:t>q, r</w:t>
                  </w:r>
                  <w:r w:rsidRPr="003E14AA">
                    <w:rPr>
                      <w:b/>
                      <w:i/>
                      <w:iCs/>
                      <w:lang w:val="x-none" w:eastAsia="x-none"/>
                    </w:rPr>
                    <w:t xml:space="preserve">”, and “SOCOM </w:t>
                  </w:r>
                  <w:r w:rsidRPr="003E14AA">
                    <w:rPr>
                      <w:b/>
                      <w:i/>
                      <w:iCs/>
                      <w:vertAlign w:val="subscript"/>
                      <w:lang w:val="x-none" w:eastAsia="x-none"/>
                    </w:rPr>
                    <w:t>q, r</w:t>
                  </w:r>
                  <w:r w:rsidRPr="003E14AA">
                    <w:rPr>
                      <w:b/>
                      <w:i/>
                      <w:iCs/>
                      <w:lang w:val="x-none" w:eastAsia="x-none"/>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3E14AA" w:rsidRPr="003E14AA" w14:paraId="0E325557" w14:textId="77777777" w:rsidTr="004D77CF">
                    <w:trPr>
                      <w:cantSplit/>
                    </w:trPr>
                    <w:tc>
                      <w:tcPr>
                        <w:tcW w:w="1279" w:type="pct"/>
                        <w:tcBorders>
                          <w:top w:val="single" w:sz="4" w:space="0" w:color="auto"/>
                          <w:left w:val="single" w:sz="4" w:space="0" w:color="auto"/>
                          <w:bottom w:val="single" w:sz="4" w:space="0" w:color="auto"/>
                          <w:right w:val="single" w:sz="4" w:space="0" w:color="auto"/>
                        </w:tcBorders>
                        <w:hideMark/>
                      </w:tcPr>
                      <w:p w14:paraId="375D8392" w14:textId="77777777" w:rsidR="003E14AA" w:rsidRPr="003E14AA" w:rsidRDefault="003E14AA" w:rsidP="003E14AA">
                        <w:pPr>
                          <w:spacing w:after="60"/>
                          <w:rPr>
                            <w:sz w:val="20"/>
                            <w:szCs w:val="20"/>
                          </w:rPr>
                        </w:pPr>
                        <w:r w:rsidRPr="003E14AA">
                          <w:rPr>
                            <w:sz w:val="20"/>
                            <w:szCs w:val="20"/>
                          </w:rPr>
                          <w:t xml:space="preserve">RTESRCAPR </w:t>
                        </w:r>
                        <w:r w:rsidRPr="003E14AA">
                          <w:rPr>
                            <w:i/>
                            <w:sz w:val="20"/>
                            <w:szCs w:val="20"/>
                            <w:vertAlign w:val="subscript"/>
                          </w:rPr>
                          <w:t>q, g, p</w:t>
                        </w:r>
                      </w:p>
                    </w:tc>
                    <w:tc>
                      <w:tcPr>
                        <w:tcW w:w="623" w:type="pct"/>
                        <w:tcBorders>
                          <w:top w:val="single" w:sz="4" w:space="0" w:color="auto"/>
                          <w:left w:val="single" w:sz="4" w:space="0" w:color="auto"/>
                          <w:bottom w:val="single" w:sz="4" w:space="0" w:color="auto"/>
                          <w:right w:val="single" w:sz="4" w:space="0" w:color="auto"/>
                        </w:tcBorders>
                        <w:hideMark/>
                      </w:tcPr>
                      <w:p w14:paraId="198D4033" w14:textId="77777777" w:rsidR="003E14AA" w:rsidRPr="003E14AA" w:rsidRDefault="003E14AA" w:rsidP="003E14AA">
                        <w:pPr>
                          <w:spacing w:after="60"/>
                          <w:rPr>
                            <w:sz w:val="20"/>
                            <w:szCs w:val="20"/>
                          </w:rPr>
                        </w:pPr>
                        <w:r w:rsidRPr="003E14AA">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5AE494EE" w14:textId="77777777" w:rsidR="003E14AA" w:rsidRPr="003E14AA" w:rsidRDefault="003E14AA" w:rsidP="003E14AA">
                        <w:pPr>
                          <w:spacing w:after="60"/>
                          <w:rPr>
                            <w:i/>
                            <w:sz w:val="20"/>
                            <w:szCs w:val="20"/>
                          </w:rPr>
                        </w:pPr>
                        <w:r w:rsidRPr="003E14AA">
                          <w:rPr>
                            <w:i/>
                            <w:sz w:val="20"/>
                            <w:szCs w:val="18"/>
                          </w:rPr>
                          <w:t>Real-Time Capacity from an Energy Storage Resource</w:t>
                        </w:r>
                        <w:r w:rsidRPr="003E14AA">
                          <w:rPr>
                            <w:sz w:val="20"/>
                            <w:szCs w:val="18"/>
                          </w:rPr>
                          <w:t xml:space="preserve"> –</w:t>
                        </w:r>
                        <w:r w:rsidRPr="003E14AA">
                          <w:rPr>
                            <w:i/>
                            <w:sz w:val="20"/>
                            <w:szCs w:val="18"/>
                          </w:rPr>
                          <w:t xml:space="preserve"> </w:t>
                        </w:r>
                        <w:r w:rsidRPr="003E14AA">
                          <w:rPr>
                            <w:sz w:val="20"/>
                            <w:szCs w:val="18"/>
                          </w:rPr>
                          <w:t xml:space="preserve">Capacity provided by an ESR </w:t>
                        </w:r>
                        <w:r w:rsidRPr="003E14AA">
                          <w:rPr>
                            <w:i/>
                            <w:sz w:val="20"/>
                            <w:szCs w:val="18"/>
                          </w:rPr>
                          <w:t>g</w:t>
                        </w:r>
                        <w:r w:rsidRPr="003E14AA">
                          <w:rPr>
                            <w:sz w:val="20"/>
                            <w:szCs w:val="18"/>
                          </w:rPr>
                          <w:t xml:space="preserve">, represented by QSE </w:t>
                        </w:r>
                        <w:r w:rsidRPr="003E14AA">
                          <w:rPr>
                            <w:i/>
                            <w:sz w:val="20"/>
                            <w:szCs w:val="18"/>
                          </w:rPr>
                          <w:t>q</w:t>
                        </w:r>
                        <w:r w:rsidRPr="003E14AA">
                          <w:rPr>
                            <w:sz w:val="20"/>
                            <w:szCs w:val="20"/>
                          </w:rPr>
                          <w:t xml:space="preserve"> at Resource Node </w:t>
                        </w:r>
                        <w:r w:rsidRPr="003E14AA">
                          <w:rPr>
                            <w:i/>
                            <w:sz w:val="20"/>
                            <w:szCs w:val="20"/>
                          </w:rPr>
                          <w:t>p</w:t>
                        </w:r>
                        <w:r w:rsidRPr="003E14AA">
                          <w:rPr>
                            <w:i/>
                            <w:sz w:val="20"/>
                            <w:szCs w:val="18"/>
                          </w:rPr>
                          <w:t xml:space="preserve">, </w:t>
                        </w:r>
                        <w:r w:rsidRPr="003E14AA">
                          <w:rPr>
                            <w:sz w:val="20"/>
                            <w:szCs w:val="18"/>
                          </w:rPr>
                          <w:t>which considers energy limitations of the ESR and potentially higher contribution when charging for the</w:t>
                        </w:r>
                        <w:r w:rsidRPr="003E14AA">
                          <w:rPr>
                            <w:sz w:val="20"/>
                            <w:szCs w:val="20"/>
                          </w:rPr>
                          <w:t>15-minute Settlement Interval</w:t>
                        </w:r>
                        <w:r w:rsidRPr="003E14AA">
                          <w:rPr>
                            <w:i/>
                            <w:sz w:val="20"/>
                            <w:szCs w:val="18"/>
                          </w:rPr>
                          <w:t>.</w:t>
                        </w:r>
                      </w:p>
                    </w:tc>
                  </w:tr>
                  <w:tr w:rsidR="003E14AA" w:rsidRPr="003E14AA" w14:paraId="5BEAB2C4" w14:textId="77777777" w:rsidTr="004D77CF">
                    <w:trPr>
                      <w:cantSplit/>
                    </w:trPr>
                    <w:tc>
                      <w:tcPr>
                        <w:tcW w:w="1279" w:type="pct"/>
                        <w:tcBorders>
                          <w:top w:val="single" w:sz="4" w:space="0" w:color="auto"/>
                          <w:left w:val="single" w:sz="4" w:space="0" w:color="auto"/>
                          <w:bottom w:val="single" w:sz="4" w:space="0" w:color="auto"/>
                          <w:right w:val="single" w:sz="4" w:space="0" w:color="auto"/>
                        </w:tcBorders>
                        <w:hideMark/>
                      </w:tcPr>
                      <w:p w14:paraId="3C00AD24" w14:textId="77777777" w:rsidR="003E14AA" w:rsidRPr="003E14AA" w:rsidRDefault="003E14AA" w:rsidP="003E14AA">
                        <w:pPr>
                          <w:spacing w:after="60"/>
                          <w:rPr>
                            <w:sz w:val="20"/>
                            <w:szCs w:val="20"/>
                          </w:rPr>
                        </w:pPr>
                        <w:r w:rsidRPr="003E14AA">
                          <w:rPr>
                            <w:sz w:val="20"/>
                            <w:szCs w:val="20"/>
                          </w:rPr>
                          <w:t xml:space="preserve">RTESRCAP </w:t>
                        </w:r>
                        <w:r w:rsidRPr="003E14AA">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00FF234F" w14:textId="77777777" w:rsidR="003E14AA" w:rsidRPr="003E14AA" w:rsidRDefault="003E14AA" w:rsidP="003E14AA">
                        <w:pPr>
                          <w:spacing w:after="60"/>
                          <w:rPr>
                            <w:sz w:val="20"/>
                            <w:szCs w:val="20"/>
                          </w:rPr>
                        </w:pPr>
                        <w:r w:rsidRPr="003E14AA">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56FA5062" w14:textId="77777777" w:rsidR="003E14AA" w:rsidRPr="003E14AA" w:rsidRDefault="003E14AA" w:rsidP="003E14AA">
                        <w:pPr>
                          <w:spacing w:after="60"/>
                          <w:rPr>
                            <w:i/>
                            <w:sz w:val="20"/>
                            <w:szCs w:val="20"/>
                          </w:rPr>
                        </w:pPr>
                        <w:r w:rsidRPr="003E14AA">
                          <w:rPr>
                            <w:i/>
                            <w:sz w:val="20"/>
                            <w:szCs w:val="18"/>
                          </w:rPr>
                          <w:t xml:space="preserve">Real-Time Capacity from Energy Storage Resources per QSE – </w:t>
                        </w:r>
                        <w:r w:rsidRPr="003E14AA">
                          <w:rPr>
                            <w:sz w:val="20"/>
                            <w:szCs w:val="18"/>
                          </w:rPr>
                          <w:t xml:space="preserve">Capacity provided by all ESRs, represented by QSE </w:t>
                        </w:r>
                        <w:r w:rsidRPr="003E14AA">
                          <w:rPr>
                            <w:i/>
                            <w:sz w:val="20"/>
                            <w:szCs w:val="18"/>
                          </w:rPr>
                          <w:t>q</w:t>
                        </w:r>
                        <w:r w:rsidRPr="003E14AA">
                          <w:rPr>
                            <w:sz w:val="20"/>
                            <w:szCs w:val="18"/>
                          </w:rPr>
                          <w:t>,</w:t>
                        </w:r>
                        <w:r w:rsidRPr="003E14AA">
                          <w:rPr>
                            <w:sz w:val="20"/>
                            <w:szCs w:val="20"/>
                          </w:rPr>
                          <w:t xml:space="preserve"> for the 15-minute Settlement Interval</w:t>
                        </w:r>
                        <w:r w:rsidRPr="003E14AA">
                          <w:rPr>
                            <w:sz w:val="20"/>
                            <w:szCs w:val="18"/>
                          </w:rPr>
                          <w:t xml:space="preserve">. </w:t>
                        </w:r>
                      </w:p>
                    </w:tc>
                  </w:tr>
                  <w:tr w:rsidR="003E14AA" w:rsidRPr="003E14AA" w14:paraId="463054C5" w14:textId="77777777" w:rsidTr="004D77CF">
                    <w:trPr>
                      <w:cantSplit/>
                    </w:trPr>
                    <w:tc>
                      <w:tcPr>
                        <w:tcW w:w="1279" w:type="pct"/>
                        <w:tcBorders>
                          <w:top w:val="single" w:sz="4" w:space="0" w:color="auto"/>
                          <w:left w:val="single" w:sz="4" w:space="0" w:color="auto"/>
                          <w:bottom w:val="single" w:sz="4" w:space="0" w:color="auto"/>
                          <w:right w:val="single" w:sz="4" w:space="0" w:color="auto"/>
                        </w:tcBorders>
                        <w:hideMark/>
                      </w:tcPr>
                      <w:p w14:paraId="55D8F579" w14:textId="77777777" w:rsidR="003E14AA" w:rsidRPr="003E14AA" w:rsidRDefault="003E14AA" w:rsidP="003E14AA">
                        <w:pPr>
                          <w:spacing w:after="60"/>
                          <w:rPr>
                            <w:sz w:val="20"/>
                            <w:szCs w:val="20"/>
                          </w:rPr>
                        </w:pPr>
                        <w:r w:rsidRPr="003E14AA">
                          <w:rPr>
                            <w:sz w:val="20"/>
                            <w:szCs w:val="20"/>
                          </w:rPr>
                          <w:t xml:space="preserve">SOCT </w:t>
                        </w:r>
                        <w:r w:rsidRPr="003E14AA">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7F4E0EDA" w14:textId="77777777" w:rsidR="003E14AA" w:rsidRPr="003E14AA" w:rsidRDefault="003E14AA" w:rsidP="003E14AA">
                        <w:pPr>
                          <w:spacing w:after="60"/>
                          <w:rPr>
                            <w:sz w:val="20"/>
                            <w:szCs w:val="20"/>
                          </w:rPr>
                        </w:pPr>
                        <w:r w:rsidRPr="003E14AA">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709CB09C" w14:textId="77777777" w:rsidR="003E14AA" w:rsidRPr="003E14AA" w:rsidRDefault="003E14AA" w:rsidP="003E14AA">
                        <w:pPr>
                          <w:spacing w:after="60"/>
                          <w:rPr>
                            <w:i/>
                            <w:sz w:val="20"/>
                            <w:szCs w:val="20"/>
                          </w:rPr>
                        </w:pPr>
                        <w:r w:rsidRPr="003E14AA">
                          <w:rPr>
                            <w:i/>
                            <w:sz w:val="20"/>
                            <w:szCs w:val="20"/>
                          </w:rPr>
                          <w:t xml:space="preserve">State of Charge Telemetered by an Energy Storage Resource – </w:t>
                        </w:r>
                        <w:r w:rsidRPr="003E14AA">
                          <w:rPr>
                            <w:sz w:val="20"/>
                            <w:szCs w:val="20"/>
                          </w:rPr>
                          <w:t xml:space="preserve">The average telemetered state of charge of Resource </w:t>
                        </w:r>
                        <w:r w:rsidRPr="003E14AA">
                          <w:rPr>
                            <w:i/>
                            <w:sz w:val="20"/>
                            <w:szCs w:val="20"/>
                          </w:rPr>
                          <w:t>r</w:t>
                        </w:r>
                        <w:r w:rsidRPr="003E14AA">
                          <w:rPr>
                            <w:sz w:val="20"/>
                            <w:szCs w:val="20"/>
                          </w:rPr>
                          <w:t xml:space="preserve">, represented by QSE </w:t>
                        </w:r>
                        <w:r w:rsidRPr="003E14AA">
                          <w:rPr>
                            <w:i/>
                            <w:sz w:val="20"/>
                            <w:szCs w:val="20"/>
                          </w:rPr>
                          <w:t>q</w:t>
                        </w:r>
                        <w:r w:rsidRPr="003E14AA">
                          <w:rPr>
                            <w:sz w:val="20"/>
                            <w:szCs w:val="20"/>
                          </w:rPr>
                          <w:t>, over the 15-minute Settlement Interval.</w:t>
                        </w:r>
                      </w:p>
                    </w:tc>
                  </w:tr>
                  <w:tr w:rsidR="003E14AA" w:rsidRPr="003E14AA" w14:paraId="464884F7" w14:textId="77777777" w:rsidTr="004D77CF">
                    <w:trPr>
                      <w:cantSplit/>
                    </w:trPr>
                    <w:tc>
                      <w:tcPr>
                        <w:tcW w:w="1279" w:type="pct"/>
                        <w:tcBorders>
                          <w:top w:val="single" w:sz="4" w:space="0" w:color="auto"/>
                          <w:left w:val="single" w:sz="4" w:space="0" w:color="auto"/>
                          <w:bottom w:val="single" w:sz="4" w:space="0" w:color="auto"/>
                          <w:right w:val="single" w:sz="4" w:space="0" w:color="auto"/>
                        </w:tcBorders>
                        <w:hideMark/>
                      </w:tcPr>
                      <w:p w14:paraId="4730EC66" w14:textId="77777777" w:rsidR="003E14AA" w:rsidRPr="003E14AA" w:rsidRDefault="003E14AA" w:rsidP="003E14AA">
                        <w:pPr>
                          <w:spacing w:after="60"/>
                          <w:rPr>
                            <w:sz w:val="20"/>
                            <w:szCs w:val="20"/>
                          </w:rPr>
                        </w:pPr>
                        <w:r w:rsidRPr="003E14AA">
                          <w:rPr>
                            <w:sz w:val="20"/>
                            <w:szCs w:val="20"/>
                          </w:rPr>
                          <w:t xml:space="preserve">SOCOM </w:t>
                        </w:r>
                        <w:r w:rsidRPr="003E14AA">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3AE9CEEF" w14:textId="77777777" w:rsidR="003E14AA" w:rsidRPr="003E14AA" w:rsidRDefault="003E14AA" w:rsidP="003E14AA">
                        <w:pPr>
                          <w:spacing w:after="60"/>
                          <w:rPr>
                            <w:sz w:val="20"/>
                            <w:szCs w:val="20"/>
                          </w:rPr>
                        </w:pPr>
                        <w:r w:rsidRPr="003E14AA">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36B48469" w14:textId="77777777" w:rsidR="003E14AA" w:rsidRPr="003E14AA" w:rsidRDefault="003E14AA" w:rsidP="003E14AA">
                        <w:pPr>
                          <w:spacing w:after="60"/>
                          <w:rPr>
                            <w:i/>
                            <w:sz w:val="20"/>
                            <w:szCs w:val="20"/>
                          </w:rPr>
                        </w:pPr>
                        <w:r w:rsidRPr="003E14AA">
                          <w:rPr>
                            <w:i/>
                            <w:sz w:val="20"/>
                            <w:szCs w:val="20"/>
                          </w:rPr>
                          <w:t>State of Charge Operating Minimum for an Energy Storage Resource</w:t>
                        </w:r>
                        <w:r w:rsidRPr="003E14AA">
                          <w:rPr>
                            <w:sz w:val="20"/>
                            <w:szCs w:val="20"/>
                          </w:rPr>
                          <w:t xml:space="preserve"> –The average telemetered state of charge operating minimum of Resource </w:t>
                        </w:r>
                        <w:r w:rsidRPr="003E14AA">
                          <w:rPr>
                            <w:i/>
                            <w:sz w:val="20"/>
                            <w:szCs w:val="20"/>
                          </w:rPr>
                          <w:t>r</w:t>
                        </w:r>
                        <w:r w:rsidRPr="003E14AA">
                          <w:rPr>
                            <w:sz w:val="20"/>
                            <w:szCs w:val="20"/>
                          </w:rPr>
                          <w:t xml:space="preserve">, represented by QSE </w:t>
                        </w:r>
                        <w:r w:rsidRPr="003E14AA">
                          <w:rPr>
                            <w:i/>
                            <w:sz w:val="20"/>
                            <w:szCs w:val="20"/>
                          </w:rPr>
                          <w:t>q</w:t>
                        </w:r>
                        <w:r w:rsidRPr="003E14AA">
                          <w:rPr>
                            <w:sz w:val="20"/>
                            <w:szCs w:val="20"/>
                          </w:rPr>
                          <w:t>, over the 15-minute Settlement Interval.</w:t>
                        </w:r>
                      </w:p>
                    </w:tc>
                  </w:tr>
                </w:tbl>
                <w:p w14:paraId="6721C2E2" w14:textId="77777777" w:rsidR="003E14AA" w:rsidRPr="003E14AA" w:rsidRDefault="003E14AA" w:rsidP="003E14AA">
                  <w:pPr>
                    <w:spacing w:after="60"/>
                    <w:rPr>
                      <w:i/>
                      <w:sz w:val="20"/>
                      <w:szCs w:val="20"/>
                    </w:rPr>
                  </w:pPr>
                </w:p>
              </w:tc>
            </w:tr>
          </w:tbl>
          <w:p w14:paraId="0F1FCFF1" w14:textId="77777777" w:rsidR="003E14AA" w:rsidRPr="003E14AA" w:rsidRDefault="003E14AA" w:rsidP="003E14AA">
            <w:pPr>
              <w:spacing w:after="60"/>
              <w:rPr>
                <w:i/>
                <w:sz w:val="20"/>
                <w:szCs w:val="20"/>
              </w:rPr>
            </w:pPr>
          </w:p>
        </w:tc>
      </w:tr>
      <w:tr w:rsidR="003E14AA" w:rsidRPr="003E14AA" w14:paraId="72620774"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065D4093" w14:textId="77777777" w:rsidR="003E14AA" w:rsidRPr="003E14AA" w:rsidRDefault="003E14AA" w:rsidP="003E14AA">
            <w:pPr>
              <w:spacing w:after="60"/>
              <w:rPr>
                <w:i/>
                <w:sz w:val="20"/>
                <w:szCs w:val="20"/>
              </w:rPr>
            </w:pPr>
            <w:r w:rsidRPr="003E14AA">
              <w:rPr>
                <w:sz w:val="20"/>
                <w:szCs w:val="20"/>
              </w:rPr>
              <w:t>RTASOFFIMB</w:t>
            </w:r>
            <w:r w:rsidRPr="003E14AA">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4282F782"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355E013B" w14:textId="77777777" w:rsidR="003E14AA" w:rsidRPr="003E14AA" w:rsidRDefault="003E14AA" w:rsidP="003E14AA">
            <w:pPr>
              <w:spacing w:after="60"/>
              <w:rPr>
                <w:sz w:val="20"/>
                <w:szCs w:val="20"/>
              </w:rPr>
            </w:pPr>
            <w:r w:rsidRPr="003E14AA">
              <w:rPr>
                <w:i/>
                <w:sz w:val="20"/>
                <w:szCs w:val="20"/>
              </w:rPr>
              <w:t>Real-Time Ancillary Service Off-Line Reserve Imbalance for the QSE</w:t>
            </w:r>
            <w:r w:rsidRPr="003E14AA">
              <w:rPr>
                <w:sz w:val="20"/>
                <w:szCs w:val="20"/>
              </w:rPr>
              <w:sym w:font="Symbol" w:char="F0BE"/>
            </w:r>
            <w:r w:rsidRPr="003E14AA">
              <w:rPr>
                <w:sz w:val="20"/>
                <w:szCs w:val="20"/>
              </w:rPr>
              <w:t xml:space="preserve">The Real-Time Ancillary Service Off-Line reserve imbalance for the QSE </w:t>
            </w:r>
            <w:r w:rsidRPr="003E14AA">
              <w:rPr>
                <w:i/>
                <w:sz w:val="20"/>
                <w:szCs w:val="20"/>
              </w:rPr>
              <w:t>q</w:t>
            </w:r>
            <w:r w:rsidRPr="003E14AA">
              <w:rPr>
                <w:sz w:val="20"/>
                <w:szCs w:val="20"/>
              </w:rPr>
              <w:t xml:space="preserve">, for each 15-minute Settlement Interval.  </w:t>
            </w:r>
          </w:p>
        </w:tc>
      </w:tr>
      <w:tr w:rsidR="003E14AA" w:rsidRPr="003E14AA" w14:paraId="5C25DF26"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35C4D0DF" w14:textId="77777777" w:rsidR="003E14AA" w:rsidRPr="003E14AA" w:rsidRDefault="003E14AA" w:rsidP="003E14AA">
            <w:pPr>
              <w:spacing w:after="60"/>
              <w:rPr>
                <w:i/>
                <w:sz w:val="20"/>
                <w:szCs w:val="20"/>
              </w:rPr>
            </w:pPr>
            <w:r w:rsidRPr="003E14AA">
              <w:rPr>
                <w:sz w:val="20"/>
                <w:szCs w:val="20"/>
              </w:rPr>
              <w:t>RTOFFCAP</w:t>
            </w:r>
            <w:r w:rsidRPr="003E14AA">
              <w:rPr>
                <w:i/>
                <w:sz w:val="20"/>
                <w:szCs w:val="20"/>
                <w:vertAlign w:val="subscript"/>
              </w:rPr>
              <w:t xml:space="preserve"> q</w:t>
            </w:r>
            <w:r w:rsidRPr="003E14AA">
              <w:rPr>
                <w:sz w:val="20"/>
                <w:szCs w:val="20"/>
              </w:rPr>
              <w:t xml:space="preserve">  </w:t>
            </w:r>
          </w:p>
        </w:tc>
        <w:tc>
          <w:tcPr>
            <w:tcW w:w="606" w:type="pct"/>
            <w:tcBorders>
              <w:top w:val="single" w:sz="4" w:space="0" w:color="auto"/>
              <w:left w:val="single" w:sz="4" w:space="0" w:color="auto"/>
              <w:bottom w:val="single" w:sz="4" w:space="0" w:color="auto"/>
              <w:right w:val="single" w:sz="4" w:space="0" w:color="auto"/>
            </w:tcBorders>
            <w:hideMark/>
          </w:tcPr>
          <w:p w14:paraId="5A8DCBDC"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0CD29064" w14:textId="77777777" w:rsidR="003E14AA" w:rsidRPr="003E14AA" w:rsidRDefault="003E14AA" w:rsidP="003E14AA">
            <w:pPr>
              <w:spacing w:after="60"/>
              <w:rPr>
                <w:sz w:val="20"/>
                <w:szCs w:val="20"/>
              </w:rPr>
            </w:pPr>
            <w:r w:rsidRPr="003E14AA">
              <w:rPr>
                <w:i/>
                <w:sz w:val="20"/>
                <w:szCs w:val="20"/>
              </w:rPr>
              <w:t>Real-Time Off-Line Reserve Capacity for the QSE</w:t>
            </w:r>
            <w:r w:rsidRPr="003E14AA">
              <w:rPr>
                <w:sz w:val="20"/>
                <w:szCs w:val="20"/>
              </w:rPr>
              <w:sym w:font="Symbol" w:char="F0BE"/>
            </w:r>
            <w:r w:rsidRPr="003E14AA">
              <w:rPr>
                <w:sz w:val="20"/>
                <w:szCs w:val="20"/>
              </w:rPr>
              <w:t xml:space="preserve">The Real-Time reserve capacity of Off-Line Resources available for the QSE </w:t>
            </w:r>
            <w:r w:rsidRPr="003E14AA">
              <w:rPr>
                <w:i/>
                <w:sz w:val="20"/>
                <w:szCs w:val="20"/>
              </w:rPr>
              <w:t>q</w:t>
            </w:r>
            <w:r w:rsidRPr="003E14AA">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E14AA" w:rsidRPr="003E14AA" w14:paraId="7B9DD664"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4F9FB2A" w14:textId="77777777" w:rsidR="003E14AA" w:rsidRPr="003E14AA" w:rsidRDefault="003E14AA" w:rsidP="003E14AA">
                  <w:pPr>
                    <w:spacing w:before="120" w:after="240"/>
                    <w:rPr>
                      <w:b/>
                      <w:i/>
                      <w:iCs/>
                      <w:lang w:val="x-none" w:eastAsia="x-none"/>
                    </w:rPr>
                  </w:pPr>
                  <w:r w:rsidRPr="003E14AA">
                    <w:rPr>
                      <w:b/>
                      <w:i/>
                      <w:iCs/>
                      <w:lang w:val="x-none" w:eastAsia="x-none"/>
                    </w:rPr>
                    <w:t>[NPRR1069:  Replace the description above with the following upon system implementation of NPRR987:]</w:t>
                  </w:r>
                </w:p>
                <w:p w14:paraId="05251B88" w14:textId="77777777" w:rsidR="003E14AA" w:rsidRPr="003E14AA" w:rsidRDefault="003E14AA" w:rsidP="003E14AA">
                  <w:pPr>
                    <w:spacing w:after="60"/>
                    <w:rPr>
                      <w:i/>
                      <w:sz w:val="20"/>
                      <w:szCs w:val="20"/>
                    </w:rPr>
                  </w:pPr>
                  <w:r w:rsidRPr="003E14AA">
                    <w:rPr>
                      <w:i/>
                      <w:sz w:val="20"/>
                      <w:szCs w:val="20"/>
                    </w:rPr>
                    <w:t>Real-Time Off-Line Reserve Capacity for the QSE</w:t>
                  </w:r>
                  <w:r w:rsidRPr="003E14AA">
                    <w:rPr>
                      <w:sz w:val="20"/>
                      <w:szCs w:val="20"/>
                    </w:rPr>
                    <w:sym w:font="Symbol" w:char="F0BE"/>
                  </w:r>
                  <w:r w:rsidRPr="003E14AA">
                    <w:rPr>
                      <w:sz w:val="20"/>
                      <w:szCs w:val="20"/>
                    </w:rPr>
                    <w:t xml:space="preserve">The Real-Time reserve capacity of Off-Line Resources, not including modeled Generation Resources associated with ESRs, available for the QSE </w:t>
                  </w:r>
                  <w:r w:rsidRPr="003E14AA">
                    <w:rPr>
                      <w:i/>
                      <w:sz w:val="20"/>
                      <w:szCs w:val="20"/>
                    </w:rPr>
                    <w:t>q</w:t>
                  </w:r>
                  <w:r w:rsidRPr="003E14AA">
                    <w:rPr>
                      <w:sz w:val="20"/>
                      <w:szCs w:val="20"/>
                    </w:rPr>
                    <w:t>, for the 15-minute Settlement Interval.</w:t>
                  </w:r>
                </w:p>
              </w:tc>
            </w:tr>
          </w:tbl>
          <w:p w14:paraId="7136BE0D" w14:textId="77777777" w:rsidR="003E14AA" w:rsidRPr="003E14AA" w:rsidRDefault="003E14AA" w:rsidP="003E14AA">
            <w:pPr>
              <w:spacing w:after="60"/>
              <w:rPr>
                <w:sz w:val="20"/>
                <w:szCs w:val="20"/>
              </w:rPr>
            </w:pPr>
          </w:p>
        </w:tc>
      </w:tr>
      <w:tr w:rsidR="003E14AA" w:rsidRPr="003E14AA" w14:paraId="37942BF2"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33EE9A55" w14:textId="77777777" w:rsidR="003E14AA" w:rsidRPr="003E14AA" w:rsidRDefault="003E14AA" w:rsidP="003E14AA">
            <w:pPr>
              <w:spacing w:after="60"/>
              <w:rPr>
                <w:sz w:val="20"/>
                <w:szCs w:val="20"/>
              </w:rPr>
            </w:pPr>
            <w:r w:rsidRPr="003E14AA">
              <w:rPr>
                <w:sz w:val="20"/>
                <w:szCs w:val="20"/>
              </w:rPr>
              <w:lastRenderedPageBreak/>
              <w:t>RTCST30HSL</w:t>
            </w:r>
            <w:r w:rsidRPr="003E14AA">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63A38D70"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1475E45F" w14:textId="77777777" w:rsidR="003E14AA" w:rsidRPr="003E14AA" w:rsidRDefault="003E14AA" w:rsidP="003E14AA">
            <w:pPr>
              <w:spacing w:after="60"/>
              <w:rPr>
                <w:i/>
                <w:sz w:val="20"/>
                <w:szCs w:val="20"/>
              </w:rPr>
            </w:pPr>
            <w:r w:rsidRPr="003E14AA">
              <w:rPr>
                <w:i/>
                <w:sz w:val="20"/>
                <w:szCs w:val="20"/>
              </w:rPr>
              <w:t>Real-Time Generation Resources with Cold Start Available in 30 Minutes</w:t>
            </w:r>
            <w:r w:rsidRPr="003E14AA">
              <w:rPr>
                <w:sz w:val="20"/>
                <w:szCs w:val="20"/>
              </w:rPr>
              <w:sym w:font="Symbol" w:char="F0BE"/>
            </w:r>
            <w:r w:rsidRPr="003E14AA">
              <w:rPr>
                <w:sz w:val="20"/>
                <w:szCs w:val="20"/>
              </w:rPr>
              <w:t xml:space="preserve">The Real-Time telemetered HSLs of Generation Resources, excluding Intermittent Renewable Resources (IRRs), that have telemetered an OFF Resource Status and can be started from a cold temperature state in 30 minutes for the QSE </w:t>
            </w:r>
            <w:r w:rsidRPr="003E14AA">
              <w:rPr>
                <w:i/>
                <w:sz w:val="20"/>
                <w:szCs w:val="20"/>
              </w:rPr>
              <w:t>q</w:t>
            </w:r>
            <w:r w:rsidRPr="003E14AA">
              <w:rPr>
                <w:sz w:val="20"/>
                <w:szCs w:val="20"/>
              </w:rP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E14AA" w:rsidRPr="003E14AA" w14:paraId="196DF52A"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9C6CC75" w14:textId="77777777" w:rsidR="003E14AA" w:rsidRPr="003E14AA" w:rsidRDefault="003E14AA" w:rsidP="003E14AA">
                  <w:pPr>
                    <w:spacing w:before="120" w:after="240"/>
                    <w:rPr>
                      <w:b/>
                      <w:i/>
                      <w:iCs/>
                      <w:lang w:val="x-none" w:eastAsia="x-none"/>
                    </w:rPr>
                  </w:pPr>
                  <w:r w:rsidRPr="003E14AA">
                    <w:rPr>
                      <w:b/>
                      <w:i/>
                      <w:iCs/>
                      <w:lang w:val="x-none" w:eastAsia="x-none"/>
                    </w:rPr>
                    <w:t>[NPRR1069:  Replace the description above with the following upon system implementation of NPRR987:]</w:t>
                  </w:r>
                </w:p>
                <w:p w14:paraId="2A9E63F8" w14:textId="77777777" w:rsidR="003E14AA" w:rsidRPr="003E14AA" w:rsidRDefault="003E14AA" w:rsidP="003E14AA">
                  <w:pPr>
                    <w:spacing w:after="60"/>
                    <w:rPr>
                      <w:i/>
                      <w:sz w:val="20"/>
                      <w:szCs w:val="20"/>
                    </w:rPr>
                  </w:pPr>
                  <w:r w:rsidRPr="003E14AA">
                    <w:rPr>
                      <w:i/>
                      <w:sz w:val="20"/>
                      <w:szCs w:val="20"/>
                    </w:rPr>
                    <w:t>Real-Time Generation Resources with Cold Start Available in 30 Minutes</w:t>
                  </w:r>
                  <w:r w:rsidRPr="003E14AA">
                    <w:rPr>
                      <w:sz w:val="20"/>
                      <w:szCs w:val="20"/>
                    </w:rPr>
                    <w:sym w:font="Symbol" w:char="F0BE"/>
                  </w:r>
                  <w:r w:rsidRPr="003E14AA">
                    <w:rPr>
                      <w:sz w:val="20"/>
                      <w:szCs w:val="20"/>
                    </w:rPr>
                    <w:t xml:space="preserve">The Real-Time telemetered HSLs of Generation Resources, excluding Intermittent Renewable Resources (IRRs) and modeled Generation Resources associated with ESRs, that have telemetered an OFF Resource Status and can be started from a cold temperature state in 30 minutes for the QSE </w:t>
                  </w:r>
                  <w:r w:rsidRPr="003E14AA">
                    <w:rPr>
                      <w:i/>
                      <w:sz w:val="20"/>
                      <w:szCs w:val="20"/>
                    </w:rPr>
                    <w:t>q</w:t>
                  </w:r>
                  <w:r w:rsidRPr="003E14AA">
                    <w:rPr>
                      <w:sz w:val="20"/>
                      <w:szCs w:val="20"/>
                    </w:rPr>
                    <w:t>, time-weighted over the 15-minute Settlement Interval.</w:t>
                  </w:r>
                </w:p>
              </w:tc>
            </w:tr>
          </w:tbl>
          <w:p w14:paraId="2A631E75" w14:textId="77777777" w:rsidR="003E14AA" w:rsidRPr="003E14AA" w:rsidRDefault="003E14AA" w:rsidP="003E14AA">
            <w:pPr>
              <w:spacing w:after="60"/>
              <w:rPr>
                <w:i/>
                <w:sz w:val="20"/>
                <w:szCs w:val="20"/>
              </w:rPr>
            </w:pPr>
          </w:p>
        </w:tc>
      </w:tr>
      <w:tr w:rsidR="003E14AA" w:rsidRPr="003E14AA" w14:paraId="3C664E64"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4A66BAA8" w14:textId="77777777" w:rsidR="003E14AA" w:rsidRPr="003E14AA" w:rsidRDefault="003E14AA" w:rsidP="003E14AA">
            <w:pPr>
              <w:spacing w:after="60"/>
              <w:rPr>
                <w:sz w:val="20"/>
                <w:szCs w:val="20"/>
              </w:rPr>
            </w:pPr>
            <w:r w:rsidRPr="003E14AA">
              <w:rPr>
                <w:sz w:val="20"/>
                <w:szCs w:val="20"/>
              </w:rPr>
              <w:t>RTOFFNSHSL</w:t>
            </w:r>
            <w:r w:rsidRPr="003E14AA">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62138D68"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2324A879" w14:textId="77777777" w:rsidR="003E14AA" w:rsidRPr="003E14AA" w:rsidRDefault="003E14AA" w:rsidP="003E14AA">
            <w:pPr>
              <w:spacing w:after="60"/>
              <w:rPr>
                <w:i/>
                <w:sz w:val="20"/>
                <w:szCs w:val="20"/>
              </w:rPr>
            </w:pPr>
            <w:r w:rsidRPr="003E14AA">
              <w:rPr>
                <w:i/>
                <w:sz w:val="20"/>
                <w:szCs w:val="20"/>
              </w:rPr>
              <w:t>Real-Time Generation Resources with Off-Line Non-Spin Schedule</w:t>
            </w:r>
            <w:r w:rsidRPr="003E14AA">
              <w:rPr>
                <w:sz w:val="20"/>
                <w:szCs w:val="20"/>
              </w:rPr>
              <w:sym w:font="Symbol" w:char="F0BE"/>
            </w:r>
            <w:r w:rsidRPr="003E14AA">
              <w:rPr>
                <w:sz w:val="20"/>
                <w:szCs w:val="20"/>
              </w:rPr>
              <w:t xml:space="preserve">The Real-Time telemetered HSLs of Generation Resources that have telemetered an OFFNS Resource Status for the QSE </w:t>
            </w:r>
            <w:r w:rsidRPr="003E14AA">
              <w:rPr>
                <w:i/>
                <w:sz w:val="20"/>
                <w:szCs w:val="20"/>
              </w:rPr>
              <w:t>q</w:t>
            </w:r>
            <w:r w:rsidRPr="003E14AA">
              <w:rPr>
                <w:sz w:val="20"/>
                <w:szCs w:val="20"/>
              </w:rP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E14AA" w:rsidRPr="003E14AA" w14:paraId="12151E4E"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05FEDB1" w14:textId="77777777" w:rsidR="003E14AA" w:rsidRPr="003E14AA" w:rsidRDefault="003E14AA" w:rsidP="003E14AA">
                  <w:pPr>
                    <w:spacing w:before="120" w:after="240"/>
                    <w:rPr>
                      <w:b/>
                      <w:i/>
                      <w:iCs/>
                      <w:lang w:val="x-none" w:eastAsia="x-none"/>
                    </w:rPr>
                  </w:pPr>
                  <w:r w:rsidRPr="003E14AA">
                    <w:rPr>
                      <w:b/>
                      <w:i/>
                      <w:iCs/>
                      <w:lang w:val="x-none" w:eastAsia="x-none"/>
                    </w:rPr>
                    <w:t>[NPRR1069:  Replace the description above with the following upon system implementation of NPRR987:]</w:t>
                  </w:r>
                </w:p>
                <w:p w14:paraId="0B2E80F0" w14:textId="77777777" w:rsidR="003E14AA" w:rsidRPr="003E14AA" w:rsidRDefault="003E14AA" w:rsidP="003E14AA">
                  <w:pPr>
                    <w:spacing w:after="60"/>
                    <w:rPr>
                      <w:i/>
                      <w:sz w:val="20"/>
                      <w:szCs w:val="20"/>
                    </w:rPr>
                  </w:pPr>
                  <w:r w:rsidRPr="003E14AA">
                    <w:rPr>
                      <w:i/>
                      <w:sz w:val="20"/>
                      <w:szCs w:val="20"/>
                    </w:rPr>
                    <w:t>Real-Time Generation Resources with Off-Line Non-Spin Schedule</w:t>
                  </w:r>
                  <w:r w:rsidRPr="003E14AA">
                    <w:rPr>
                      <w:sz w:val="20"/>
                      <w:szCs w:val="20"/>
                    </w:rPr>
                    <w:sym w:font="Symbol" w:char="F0BE"/>
                  </w:r>
                  <w:r w:rsidRPr="003E14AA">
                    <w:rPr>
                      <w:sz w:val="20"/>
                      <w:szCs w:val="20"/>
                    </w:rPr>
                    <w:t xml:space="preserve">The Real-Time telemetered HSLs of Generation Resources, not including modeled Generation Resources associated with ESRs, that have telemetered an OFFNS Resource Status for the QSE </w:t>
                  </w:r>
                  <w:r w:rsidRPr="003E14AA">
                    <w:rPr>
                      <w:i/>
                      <w:sz w:val="20"/>
                      <w:szCs w:val="20"/>
                    </w:rPr>
                    <w:t>q</w:t>
                  </w:r>
                  <w:r w:rsidRPr="003E14AA">
                    <w:rPr>
                      <w:sz w:val="20"/>
                      <w:szCs w:val="20"/>
                    </w:rPr>
                    <w:t>, time-weighted over the 15-minute Settlement Interval.</w:t>
                  </w:r>
                </w:p>
              </w:tc>
            </w:tr>
          </w:tbl>
          <w:p w14:paraId="4F3842C5" w14:textId="77777777" w:rsidR="003E14AA" w:rsidRPr="003E14AA" w:rsidRDefault="003E14AA" w:rsidP="003E14AA">
            <w:pPr>
              <w:spacing w:after="60"/>
              <w:rPr>
                <w:i/>
                <w:sz w:val="20"/>
                <w:szCs w:val="20"/>
              </w:rPr>
            </w:pPr>
          </w:p>
        </w:tc>
      </w:tr>
      <w:tr w:rsidR="003E14AA" w:rsidRPr="003E14AA" w14:paraId="7080795C"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3BDA2F77" w14:textId="77777777" w:rsidR="003E14AA" w:rsidRPr="003E14AA" w:rsidRDefault="003E14AA" w:rsidP="003E14AA">
            <w:pPr>
              <w:spacing w:after="60"/>
              <w:rPr>
                <w:sz w:val="20"/>
                <w:szCs w:val="20"/>
              </w:rPr>
            </w:pPr>
            <w:r w:rsidRPr="003E14AA">
              <w:rPr>
                <w:sz w:val="20"/>
                <w:szCs w:val="20"/>
              </w:rPr>
              <w:t xml:space="preserve">RTASOFFR </w:t>
            </w:r>
            <w:r w:rsidRPr="003E14AA">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3C5BB99A"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25EC2CD4" w14:textId="77777777" w:rsidR="003E14AA" w:rsidRPr="003E14AA" w:rsidRDefault="003E14AA" w:rsidP="003E14AA">
            <w:pPr>
              <w:spacing w:after="60"/>
              <w:rPr>
                <w:i/>
                <w:sz w:val="20"/>
                <w:szCs w:val="20"/>
              </w:rPr>
            </w:pPr>
            <w:r w:rsidRPr="003E14AA">
              <w:rPr>
                <w:i/>
                <w:sz w:val="20"/>
                <w:szCs w:val="18"/>
              </w:rPr>
              <w:t>Real-Time Ancillary Service Schedule for the Off-Line Generation Resource</w:t>
            </w:r>
            <w:r w:rsidRPr="003E14AA">
              <w:rPr>
                <w:sz w:val="20"/>
                <w:szCs w:val="18"/>
              </w:rPr>
              <w:sym w:font="Symbol" w:char="F0BE"/>
            </w:r>
            <w:r w:rsidRPr="003E14AA">
              <w:rPr>
                <w:sz w:val="20"/>
                <w:szCs w:val="18"/>
              </w:rPr>
              <w:t xml:space="preserve">The </w:t>
            </w:r>
            <w:r w:rsidRPr="003E14AA">
              <w:rPr>
                <w:sz w:val="20"/>
                <w:szCs w:val="20"/>
              </w:rPr>
              <w:t xml:space="preserve">validated </w:t>
            </w:r>
            <w:r w:rsidRPr="003E14AA">
              <w:rPr>
                <w:sz w:val="20"/>
                <w:szCs w:val="18"/>
              </w:rPr>
              <w:t xml:space="preserve">Real-Time telemetered Ancillary Service Schedule for the Off-Line Generation Resource </w:t>
            </w:r>
            <w:r w:rsidRPr="003E14AA">
              <w:rPr>
                <w:i/>
                <w:sz w:val="20"/>
                <w:szCs w:val="18"/>
              </w:rPr>
              <w:t xml:space="preserve">r </w:t>
            </w:r>
            <w:r w:rsidRPr="003E14AA">
              <w:rPr>
                <w:sz w:val="20"/>
                <w:szCs w:val="20"/>
              </w:rPr>
              <w:t xml:space="preserve">represented by QSE </w:t>
            </w:r>
            <w:r w:rsidRPr="003E14AA">
              <w:rPr>
                <w:i/>
                <w:sz w:val="20"/>
                <w:szCs w:val="20"/>
              </w:rPr>
              <w:t>q</w:t>
            </w:r>
            <w:r w:rsidRPr="003E14AA">
              <w:rPr>
                <w:sz w:val="20"/>
                <w:szCs w:val="20"/>
              </w:rPr>
              <w:t xml:space="preserve"> at Resource Node </w:t>
            </w:r>
            <w:r w:rsidRPr="003E14AA">
              <w:rPr>
                <w:i/>
                <w:sz w:val="20"/>
                <w:szCs w:val="20"/>
              </w:rPr>
              <w:t>p</w:t>
            </w:r>
            <w:r w:rsidRPr="003E14AA">
              <w:rPr>
                <w:sz w:val="20"/>
                <w:szCs w:val="18"/>
              </w:rPr>
              <w:t>, integrated over the 15-minute Settlement Interval.</w:t>
            </w:r>
          </w:p>
        </w:tc>
      </w:tr>
      <w:tr w:rsidR="003E14AA" w:rsidRPr="003E14AA" w14:paraId="7D9770AD"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0BBCAF0B" w14:textId="77777777" w:rsidR="003E14AA" w:rsidRPr="003E14AA" w:rsidRDefault="003E14AA" w:rsidP="003E14AA">
            <w:pPr>
              <w:spacing w:after="60"/>
              <w:rPr>
                <w:i/>
                <w:sz w:val="20"/>
                <w:szCs w:val="20"/>
              </w:rPr>
            </w:pPr>
            <w:r w:rsidRPr="003E14AA">
              <w:rPr>
                <w:sz w:val="20"/>
                <w:szCs w:val="20"/>
              </w:rPr>
              <w:lastRenderedPageBreak/>
              <w:t xml:space="preserve">RTASOFF </w:t>
            </w:r>
            <w:r w:rsidRPr="003E14AA">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6093ECC5"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25EF2F1D" w14:textId="77777777" w:rsidR="003E14AA" w:rsidRPr="003E14AA" w:rsidRDefault="003E14AA" w:rsidP="003E14AA">
            <w:pPr>
              <w:spacing w:after="60"/>
              <w:rPr>
                <w:sz w:val="20"/>
                <w:szCs w:val="20"/>
              </w:rPr>
            </w:pPr>
            <w:r w:rsidRPr="003E14AA">
              <w:rPr>
                <w:i/>
                <w:sz w:val="20"/>
                <w:szCs w:val="20"/>
              </w:rPr>
              <w:t>Real-Time Ancillary Service Schedule for Off-Line Generation Resources for the QSE</w:t>
            </w:r>
            <w:r w:rsidRPr="003E14AA">
              <w:rPr>
                <w:sz w:val="20"/>
                <w:szCs w:val="20"/>
              </w:rPr>
              <w:sym w:font="Symbol" w:char="F0BE"/>
            </w:r>
            <w:r w:rsidRPr="003E14AA">
              <w:rPr>
                <w:sz w:val="20"/>
                <w:szCs w:val="20"/>
              </w:rPr>
              <w:t xml:space="preserve">The Real-Time telemetered Ancillary Service Schedule for all Off-Line Generation Resources </w:t>
            </w:r>
            <w:r w:rsidRPr="003E14AA">
              <w:rPr>
                <w:sz w:val="20"/>
                <w:szCs w:val="18"/>
              </w:rPr>
              <w:t>discounted by the system-wide discount factor</w:t>
            </w:r>
            <w:r w:rsidRPr="003E14AA">
              <w:rPr>
                <w:sz w:val="20"/>
                <w:szCs w:val="20"/>
              </w:rPr>
              <w:t xml:space="preserve"> for the QSE </w:t>
            </w:r>
            <w:r w:rsidRPr="003E14AA">
              <w:rPr>
                <w:i/>
                <w:sz w:val="20"/>
                <w:szCs w:val="20"/>
              </w:rPr>
              <w:t>q</w:t>
            </w:r>
            <w:r w:rsidRPr="003E14AA">
              <w:rPr>
                <w:sz w:val="20"/>
                <w:szCs w:val="20"/>
              </w:rPr>
              <w:t xml:space="preserve">, integrated over the 15-minute Settlement Interval.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E14AA" w:rsidRPr="003E14AA" w14:paraId="3B6069F6"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3EF3470" w14:textId="77777777" w:rsidR="003E14AA" w:rsidRPr="003E14AA" w:rsidRDefault="003E14AA" w:rsidP="003E14AA">
                  <w:pPr>
                    <w:spacing w:before="120" w:after="240"/>
                    <w:rPr>
                      <w:b/>
                      <w:i/>
                      <w:iCs/>
                      <w:lang w:val="x-none" w:eastAsia="x-none"/>
                    </w:rPr>
                  </w:pPr>
                  <w:r w:rsidRPr="003E14AA">
                    <w:rPr>
                      <w:b/>
                      <w:i/>
                      <w:iCs/>
                      <w:lang w:val="x-none" w:eastAsia="x-none"/>
                    </w:rPr>
                    <w:t>[NPRR1069:  Replace the description above with the following upon system implementation of NPRR987:]</w:t>
                  </w:r>
                </w:p>
                <w:p w14:paraId="6ABBA2C6" w14:textId="77777777" w:rsidR="003E14AA" w:rsidRPr="003E14AA" w:rsidRDefault="003E14AA" w:rsidP="003E14AA">
                  <w:pPr>
                    <w:spacing w:after="60"/>
                    <w:rPr>
                      <w:i/>
                      <w:sz w:val="20"/>
                      <w:szCs w:val="20"/>
                    </w:rPr>
                  </w:pPr>
                  <w:r w:rsidRPr="003E14AA">
                    <w:rPr>
                      <w:i/>
                      <w:sz w:val="20"/>
                      <w:szCs w:val="20"/>
                    </w:rPr>
                    <w:t>Real-Time Ancillary Service Schedule for Off-Line Generation Resources for the QSE</w:t>
                  </w:r>
                  <w:r w:rsidRPr="003E14AA">
                    <w:rPr>
                      <w:sz w:val="20"/>
                      <w:szCs w:val="20"/>
                    </w:rPr>
                    <w:sym w:font="Symbol" w:char="F0BE"/>
                  </w:r>
                  <w:r w:rsidRPr="003E14AA">
                    <w:rPr>
                      <w:sz w:val="20"/>
                      <w:szCs w:val="20"/>
                    </w:rPr>
                    <w:t xml:space="preserve">The Real-Time telemetered Ancillary Service Schedule for all Off-Line Generation Resources, not including modeled Generation Resources associated with ESRs, </w:t>
                  </w:r>
                  <w:r w:rsidRPr="003E14AA">
                    <w:rPr>
                      <w:sz w:val="20"/>
                      <w:szCs w:val="18"/>
                    </w:rPr>
                    <w:t>discounted by the system-wide discount factor</w:t>
                  </w:r>
                  <w:r w:rsidRPr="003E14AA">
                    <w:rPr>
                      <w:sz w:val="20"/>
                      <w:szCs w:val="20"/>
                    </w:rPr>
                    <w:t xml:space="preserve"> for the QSE </w:t>
                  </w:r>
                  <w:r w:rsidRPr="003E14AA">
                    <w:rPr>
                      <w:i/>
                      <w:sz w:val="20"/>
                      <w:szCs w:val="20"/>
                    </w:rPr>
                    <w:t>q</w:t>
                  </w:r>
                  <w:r w:rsidRPr="003E14AA">
                    <w:rPr>
                      <w:sz w:val="20"/>
                      <w:szCs w:val="20"/>
                    </w:rPr>
                    <w:t>, integrated over the 15-minute Settlement Interval.</w:t>
                  </w:r>
                </w:p>
              </w:tc>
            </w:tr>
          </w:tbl>
          <w:p w14:paraId="7CCDC8A6" w14:textId="77777777" w:rsidR="003E14AA" w:rsidRPr="003E14AA" w:rsidRDefault="003E14AA" w:rsidP="003E14AA">
            <w:pPr>
              <w:spacing w:after="60"/>
              <w:rPr>
                <w:sz w:val="20"/>
                <w:szCs w:val="20"/>
              </w:rPr>
            </w:pPr>
          </w:p>
        </w:tc>
      </w:tr>
      <w:tr w:rsidR="003E14AA" w:rsidRPr="003E14AA" w14:paraId="57FE4195"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35CA9E1A" w14:textId="77777777" w:rsidR="003E14AA" w:rsidRPr="003E14AA" w:rsidRDefault="003E14AA" w:rsidP="003E14AA">
            <w:pPr>
              <w:spacing w:after="60"/>
              <w:rPr>
                <w:sz w:val="20"/>
                <w:szCs w:val="20"/>
              </w:rPr>
            </w:pPr>
            <w:r w:rsidRPr="003E14AA">
              <w:rPr>
                <w:sz w:val="20"/>
                <w:szCs w:val="20"/>
              </w:rPr>
              <w:t>HRRADJ</w:t>
            </w:r>
            <w:r w:rsidRPr="003E14AA">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39200BA9" w14:textId="77777777" w:rsidR="003E14AA" w:rsidRPr="003E14AA" w:rsidRDefault="003E14AA" w:rsidP="003E14AA">
            <w:pPr>
              <w:spacing w:after="60"/>
              <w:rPr>
                <w:sz w:val="20"/>
                <w:szCs w:val="20"/>
              </w:rPr>
            </w:pPr>
            <w:r w:rsidRPr="003E14AA">
              <w:rPr>
                <w:sz w:val="20"/>
                <w:szCs w:val="20"/>
              </w:rPr>
              <w:t xml:space="preserve">MW </w:t>
            </w:r>
          </w:p>
        </w:tc>
        <w:tc>
          <w:tcPr>
            <w:tcW w:w="3082" w:type="pct"/>
            <w:tcBorders>
              <w:top w:val="single" w:sz="4" w:space="0" w:color="auto"/>
              <w:left w:val="single" w:sz="4" w:space="0" w:color="auto"/>
              <w:bottom w:val="single" w:sz="4" w:space="0" w:color="auto"/>
              <w:right w:val="single" w:sz="4" w:space="0" w:color="auto"/>
            </w:tcBorders>
            <w:hideMark/>
          </w:tcPr>
          <w:p w14:paraId="1D6C1F6C" w14:textId="77777777" w:rsidR="003E14AA" w:rsidRPr="003E14AA" w:rsidRDefault="003E14AA" w:rsidP="003E14AA">
            <w:pPr>
              <w:spacing w:after="60"/>
              <w:rPr>
                <w:i/>
                <w:sz w:val="20"/>
                <w:szCs w:val="20"/>
              </w:rPr>
            </w:pPr>
            <w:r w:rsidRPr="003E14AA">
              <w:rPr>
                <w:i/>
                <w:sz w:val="20"/>
                <w:szCs w:val="18"/>
              </w:rPr>
              <w:t>Ancillary Service Resource Responsibility Capacity for Responsive Reserve at Adjustment Period—</w:t>
            </w:r>
            <w:r w:rsidRPr="003E14AA">
              <w:rPr>
                <w:sz w:val="20"/>
                <w:szCs w:val="18"/>
              </w:rPr>
              <w:t xml:space="preserve">The RRS Ancillary Service Resource Responsibility for the Resource </w:t>
            </w:r>
            <w:r w:rsidRPr="003E14AA">
              <w:rPr>
                <w:i/>
                <w:sz w:val="20"/>
                <w:szCs w:val="18"/>
              </w:rPr>
              <w:t xml:space="preserve">r </w:t>
            </w:r>
            <w:r w:rsidRPr="003E14AA">
              <w:rPr>
                <w:sz w:val="20"/>
                <w:szCs w:val="20"/>
              </w:rPr>
              <w:t xml:space="preserve">represented by QSE </w:t>
            </w:r>
            <w:r w:rsidRPr="003E14AA">
              <w:rPr>
                <w:i/>
                <w:sz w:val="20"/>
                <w:szCs w:val="20"/>
              </w:rPr>
              <w:t>q</w:t>
            </w:r>
            <w:r w:rsidRPr="003E14AA">
              <w:rPr>
                <w:sz w:val="20"/>
                <w:szCs w:val="20"/>
              </w:rPr>
              <w:t xml:space="preserve"> at Resource Node </w:t>
            </w:r>
            <w:r w:rsidRPr="003E14AA">
              <w:rPr>
                <w:i/>
                <w:sz w:val="20"/>
                <w:szCs w:val="20"/>
              </w:rPr>
              <w:t>p</w:t>
            </w:r>
            <w:r w:rsidRPr="003E14AA">
              <w:rPr>
                <w:sz w:val="20"/>
                <w:szCs w:val="18"/>
              </w:rPr>
              <w:t xml:space="preserve"> as seen in the last Current Operating Plan (COP) and Trades Snapshot at the end of the Adjustment Period, for the hour that includes the 15-minute Settlement Interval.</w:t>
            </w:r>
          </w:p>
        </w:tc>
      </w:tr>
      <w:tr w:rsidR="003E14AA" w:rsidRPr="003E14AA" w14:paraId="1AEA8FCE" w14:textId="77777777" w:rsidTr="004D77CF">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3E14AA" w:rsidRPr="003E14AA" w14:paraId="13397679"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026D8AE" w14:textId="77777777" w:rsidR="003E14AA" w:rsidRPr="003E14AA" w:rsidRDefault="003E14AA" w:rsidP="003E14AA">
                  <w:pPr>
                    <w:spacing w:before="120" w:after="240"/>
                    <w:rPr>
                      <w:b/>
                      <w:i/>
                      <w:iCs/>
                      <w:lang w:val="x-none" w:eastAsia="x-none"/>
                    </w:rPr>
                  </w:pPr>
                  <w:r w:rsidRPr="003E14AA">
                    <w:rPr>
                      <w:b/>
                      <w:i/>
                      <w:iCs/>
                      <w:lang w:val="x-none" w:eastAsia="x-none"/>
                    </w:rPr>
                    <w:t>[NPRR863:  Insert the variable “HECRADJ</w:t>
                  </w:r>
                  <w:r w:rsidRPr="003E14AA">
                    <w:rPr>
                      <w:b/>
                      <w:i/>
                      <w:iCs/>
                      <w:vertAlign w:val="subscript"/>
                      <w:lang w:val="x-none" w:eastAsia="x-none"/>
                    </w:rPr>
                    <w:t xml:space="preserve"> q, r, p</w:t>
                  </w:r>
                  <w:r w:rsidRPr="003E14AA">
                    <w:rPr>
                      <w:b/>
                      <w:i/>
                      <w:iCs/>
                      <w:lang w:val="x-none" w:eastAsia="x-none"/>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3E14AA" w:rsidRPr="003E14AA" w14:paraId="03A3BFB2" w14:textId="77777777" w:rsidTr="004D77CF">
                    <w:trPr>
                      <w:cantSplit/>
                    </w:trPr>
                    <w:tc>
                      <w:tcPr>
                        <w:tcW w:w="1279" w:type="pct"/>
                        <w:tcBorders>
                          <w:top w:val="single" w:sz="4" w:space="0" w:color="auto"/>
                          <w:left w:val="single" w:sz="4" w:space="0" w:color="auto"/>
                          <w:bottom w:val="single" w:sz="4" w:space="0" w:color="auto"/>
                          <w:right w:val="single" w:sz="4" w:space="0" w:color="auto"/>
                        </w:tcBorders>
                        <w:hideMark/>
                      </w:tcPr>
                      <w:p w14:paraId="7D536618" w14:textId="77777777" w:rsidR="003E14AA" w:rsidRPr="003E14AA" w:rsidRDefault="003E14AA" w:rsidP="003E14AA">
                        <w:pPr>
                          <w:spacing w:after="60"/>
                          <w:rPr>
                            <w:sz w:val="20"/>
                            <w:szCs w:val="20"/>
                          </w:rPr>
                        </w:pPr>
                        <w:r w:rsidRPr="003E14AA">
                          <w:rPr>
                            <w:sz w:val="20"/>
                            <w:szCs w:val="20"/>
                          </w:rPr>
                          <w:t>HECRADJ</w:t>
                        </w:r>
                        <w:r w:rsidRPr="003E14AA">
                          <w:rPr>
                            <w:i/>
                            <w:sz w:val="20"/>
                            <w:szCs w:val="20"/>
                            <w:vertAlign w:val="subscript"/>
                          </w:rPr>
                          <w:t xml:space="preserve"> q, r, p</w:t>
                        </w:r>
                      </w:p>
                    </w:tc>
                    <w:tc>
                      <w:tcPr>
                        <w:tcW w:w="623" w:type="pct"/>
                        <w:tcBorders>
                          <w:top w:val="single" w:sz="4" w:space="0" w:color="auto"/>
                          <w:left w:val="single" w:sz="4" w:space="0" w:color="auto"/>
                          <w:bottom w:val="single" w:sz="4" w:space="0" w:color="auto"/>
                          <w:right w:val="single" w:sz="4" w:space="0" w:color="auto"/>
                        </w:tcBorders>
                        <w:hideMark/>
                      </w:tcPr>
                      <w:p w14:paraId="0380B397" w14:textId="77777777" w:rsidR="003E14AA" w:rsidRPr="003E14AA" w:rsidRDefault="003E14AA" w:rsidP="003E14AA">
                        <w:pPr>
                          <w:spacing w:after="60"/>
                          <w:rPr>
                            <w:sz w:val="20"/>
                            <w:szCs w:val="20"/>
                          </w:rPr>
                        </w:pPr>
                        <w:r w:rsidRPr="003E14AA">
                          <w:rPr>
                            <w:sz w:val="20"/>
                            <w:szCs w:val="20"/>
                          </w:rPr>
                          <w:t xml:space="preserve">MW </w:t>
                        </w:r>
                      </w:p>
                    </w:tc>
                    <w:tc>
                      <w:tcPr>
                        <w:tcW w:w="3098" w:type="pct"/>
                        <w:tcBorders>
                          <w:top w:val="single" w:sz="4" w:space="0" w:color="auto"/>
                          <w:left w:val="single" w:sz="4" w:space="0" w:color="auto"/>
                          <w:bottom w:val="single" w:sz="4" w:space="0" w:color="auto"/>
                          <w:right w:val="single" w:sz="4" w:space="0" w:color="auto"/>
                        </w:tcBorders>
                        <w:hideMark/>
                      </w:tcPr>
                      <w:p w14:paraId="7B76478C" w14:textId="77777777" w:rsidR="003E14AA" w:rsidRPr="003E14AA" w:rsidRDefault="003E14AA" w:rsidP="003E14AA">
                        <w:pPr>
                          <w:spacing w:after="60"/>
                          <w:rPr>
                            <w:i/>
                            <w:sz w:val="20"/>
                            <w:szCs w:val="20"/>
                          </w:rPr>
                        </w:pPr>
                        <w:r w:rsidRPr="003E14AA">
                          <w:rPr>
                            <w:i/>
                            <w:sz w:val="20"/>
                            <w:szCs w:val="18"/>
                          </w:rPr>
                          <w:t>Ancillary Service Resource Responsibility Capacity for ERCOT Contingency Reserve Service at Adjustment Period—</w:t>
                        </w:r>
                        <w:r w:rsidRPr="003E14AA">
                          <w:rPr>
                            <w:sz w:val="20"/>
                            <w:szCs w:val="18"/>
                          </w:rPr>
                          <w:t xml:space="preserve">The ECRS Ancillary Service Resource Responsibility for the Resource </w:t>
                        </w:r>
                        <w:r w:rsidRPr="003E14AA">
                          <w:rPr>
                            <w:i/>
                            <w:sz w:val="20"/>
                            <w:szCs w:val="18"/>
                          </w:rPr>
                          <w:t xml:space="preserve">r </w:t>
                        </w:r>
                        <w:r w:rsidRPr="003E14AA">
                          <w:rPr>
                            <w:sz w:val="20"/>
                            <w:szCs w:val="20"/>
                          </w:rPr>
                          <w:t xml:space="preserve">represented by QSE </w:t>
                        </w:r>
                        <w:r w:rsidRPr="003E14AA">
                          <w:rPr>
                            <w:i/>
                            <w:sz w:val="20"/>
                            <w:szCs w:val="20"/>
                          </w:rPr>
                          <w:t>q</w:t>
                        </w:r>
                        <w:r w:rsidRPr="003E14AA">
                          <w:rPr>
                            <w:sz w:val="20"/>
                            <w:szCs w:val="20"/>
                          </w:rPr>
                          <w:t xml:space="preserve"> at Resource Node </w:t>
                        </w:r>
                        <w:r w:rsidRPr="003E14AA">
                          <w:rPr>
                            <w:i/>
                            <w:sz w:val="20"/>
                            <w:szCs w:val="20"/>
                          </w:rPr>
                          <w:t>p</w:t>
                        </w:r>
                        <w:r w:rsidRPr="003E14AA">
                          <w:rPr>
                            <w:sz w:val="20"/>
                            <w:szCs w:val="18"/>
                          </w:rPr>
                          <w:t xml:space="preserve"> as seen in the last Current Operating Plan (COP) and Trades Snapshot at the end of the Adjustment Period, for the hour that includes the 15-minute Settlement Interval.</w:t>
                        </w:r>
                      </w:p>
                    </w:tc>
                  </w:tr>
                </w:tbl>
                <w:p w14:paraId="3BFDD0A1" w14:textId="77777777" w:rsidR="003E14AA" w:rsidRPr="003E14AA" w:rsidRDefault="003E14AA" w:rsidP="003E14AA">
                  <w:pPr>
                    <w:spacing w:after="60"/>
                    <w:rPr>
                      <w:i/>
                      <w:sz w:val="20"/>
                      <w:szCs w:val="20"/>
                    </w:rPr>
                  </w:pPr>
                </w:p>
              </w:tc>
            </w:tr>
          </w:tbl>
          <w:p w14:paraId="1E82CC76" w14:textId="77777777" w:rsidR="003E14AA" w:rsidRPr="003E14AA" w:rsidRDefault="003E14AA" w:rsidP="003E14AA">
            <w:pPr>
              <w:spacing w:after="60"/>
              <w:rPr>
                <w:i/>
                <w:sz w:val="20"/>
                <w:szCs w:val="18"/>
              </w:rPr>
            </w:pPr>
          </w:p>
        </w:tc>
      </w:tr>
      <w:tr w:rsidR="003E14AA" w:rsidRPr="003E14AA" w14:paraId="31FEE198"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339B8982" w14:textId="77777777" w:rsidR="003E14AA" w:rsidRPr="003E14AA" w:rsidRDefault="003E14AA" w:rsidP="003E14AA">
            <w:pPr>
              <w:spacing w:after="60"/>
              <w:rPr>
                <w:sz w:val="20"/>
                <w:szCs w:val="20"/>
              </w:rPr>
            </w:pPr>
            <w:r w:rsidRPr="003E14AA">
              <w:rPr>
                <w:sz w:val="20"/>
                <w:szCs w:val="20"/>
              </w:rPr>
              <w:t>HRUADJ</w:t>
            </w:r>
            <w:r w:rsidRPr="003E14AA">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70F7187D" w14:textId="77777777" w:rsidR="003E14AA" w:rsidRPr="003E14AA" w:rsidRDefault="003E14AA" w:rsidP="003E14AA">
            <w:pPr>
              <w:spacing w:after="60"/>
              <w:rPr>
                <w:sz w:val="20"/>
                <w:szCs w:val="20"/>
              </w:rPr>
            </w:pPr>
            <w:r w:rsidRPr="003E14AA">
              <w:rPr>
                <w:sz w:val="20"/>
                <w:szCs w:val="20"/>
              </w:rPr>
              <w:t>MW</w:t>
            </w:r>
          </w:p>
        </w:tc>
        <w:tc>
          <w:tcPr>
            <w:tcW w:w="3082" w:type="pct"/>
            <w:tcBorders>
              <w:top w:val="single" w:sz="4" w:space="0" w:color="auto"/>
              <w:left w:val="single" w:sz="4" w:space="0" w:color="auto"/>
              <w:bottom w:val="single" w:sz="4" w:space="0" w:color="auto"/>
              <w:right w:val="single" w:sz="4" w:space="0" w:color="auto"/>
            </w:tcBorders>
            <w:hideMark/>
          </w:tcPr>
          <w:p w14:paraId="52737290" w14:textId="77777777" w:rsidR="003E14AA" w:rsidRPr="003E14AA" w:rsidRDefault="003E14AA" w:rsidP="003E14AA">
            <w:pPr>
              <w:spacing w:after="60"/>
              <w:rPr>
                <w:i/>
                <w:sz w:val="20"/>
                <w:szCs w:val="20"/>
              </w:rPr>
            </w:pPr>
            <w:r w:rsidRPr="003E14AA">
              <w:rPr>
                <w:i/>
                <w:sz w:val="20"/>
                <w:szCs w:val="18"/>
              </w:rPr>
              <w:t>Ancillary Service Resource Responsibility Capacity for Reg-Up at Adjustment Period—</w:t>
            </w:r>
            <w:r w:rsidRPr="003E14AA">
              <w:rPr>
                <w:sz w:val="20"/>
                <w:szCs w:val="18"/>
              </w:rPr>
              <w:t xml:space="preserve">The Regulation Up Ancillary Service Resource Responsibility for the Resource </w:t>
            </w:r>
            <w:r w:rsidRPr="003E14AA">
              <w:rPr>
                <w:i/>
                <w:sz w:val="20"/>
                <w:szCs w:val="18"/>
              </w:rPr>
              <w:t xml:space="preserve">r </w:t>
            </w:r>
            <w:r w:rsidRPr="003E14AA">
              <w:rPr>
                <w:sz w:val="20"/>
                <w:szCs w:val="20"/>
              </w:rPr>
              <w:t xml:space="preserve">represented by QSE </w:t>
            </w:r>
            <w:r w:rsidRPr="003E14AA">
              <w:rPr>
                <w:i/>
                <w:sz w:val="20"/>
                <w:szCs w:val="20"/>
              </w:rPr>
              <w:t>q</w:t>
            </w:r>
            <w:r w:rsidRPr="003E14AA">
              <w:rPr>
                <w:sz w:val="20"/>
                <w:szCs w:val="20"/>
              </w:rPr>
              <w:t xml:space="preserve"> at Resource Node </w:t>
            </w:r>
            <w:r w:rsidRPr="003E14AA">
              <w:rPr>
                <w:i/>
                <w:sz w:val="20"/>
                <w:szCs w:val="20"/>
              </w:rPr>
              <w:t>p</w:t>
            </w:r>
            <w:r w:rsidRPr="003E14AA">
              <w:rPr>
                <w:sz w:val="20"/>
                <w:szCs w:val="18"/>
              </w:rPr>
              <w:t xml:space="preserve"> as seen in the last COP and Trades Snapshot at the end of the Adjustment Period, for the hour that includes the 15-minute Settlement Interval.</w:t>
            </w:r>
          </w:p>
        </w:tc>
      </w:tr>
      <w:tr w:rsidR="003E14AA" w:rsidRPr="003E14AA" w14:paraId="7DE47807"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1A21518C" w14:textId="77777777" w:rsidR="003E14AA" w:rsidRPr="003E14AA" w:rsidRDefault="003E14AA" w:rsidP="003E14AA">
            <w:pPr>
              <w:spacing w:after="60"/>
              <w:rPr>
                <w:sz w:val="20"/>
                <w:szCs w:val="20"/>
              </w:rPr>
            </w:pPr>
            <w:r w:rsidRPr="003E14AA">
              <w:rPr>
                <w:sz w:val="20"/>
                <w:szCs w:val="20"/>
              </w:rPr>
              <w:t>HNSADJ</w:t>
            </w:r>
            <w:r w:rsidRPr="003E14AA">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0B422CB9" w14:textId="77777777" w:rsidR="003E14AA" w:rsidRPr="003E14AA" w:rsidRDefault="003E14AA" w:rsidP="003E14AA">
            <w:pPr>
              <w:spacing w:after="60"/>
              <w:rPr>
                <w:sz w:val="20"/>
                <w:szCs w:val="20"/>
              </w:rPr>
            </w:pPr>
            <w:r w:rsidRPr="003E14AA">
              <w:rPr>
                <w:sz w:val="20"/>
                <w:szCs w:val="20"/>
              </w:rPr>
              <w:t>MW</w:t>
            </w:r>
          </w:p>
        </w:tc>
        <w:tc>
          <w:tcPr>
            <w:tcW w:w="3082" w:type="pct"/>
            <w:tcBorders>
              <w:top w:val="single" w:sz="4" w:space="0" w:color="auto"/>
              <w:left w:val="single" w:sz="4" w:space="0" w:color="auto"/>
              <w:bottom w:val="single" w:sz="4" w:space="0" w:color="auto"/>
              <w:right w:val="single" w:sz="4" w:space="0" w:color="auto"/>
            </w:tcBorders>
            <w:hideMark/>
          </w:tcPr>
          <w:p w14:paraId="04BA65EA" w14:textId="77777777" w:rsidR="003E14AA" w:rsidRPr="003E14AA" w:rsidRDefault="003E14AA" w:rsidP="003E14AA">
            <w:pPr>
              <w:spacing w:after="60"/>
              <w:rPr>
                <w:i/>
                <w:sz w:val="20"/>
                <w:szCs w:val="20"/>
              </w:rPr>
            </w:pPr>
            <w:r w:rsidRPr="003E14AA">
              <w:rPr>
                <w:i/>
                <w:sz w:val="20"/>
                <w:szCs w:val="18"/>
              </w:rPr>
              <w:t>Ancillary Service Resource Responsibility Capacity for Non-Spin at Adjustment Period—</w:t>
            </w:r>
            <w:r w:rsidRPr="003E14AA">
              <w:rPr>
                <w:sz w:val="20"/>
                <w:szCs w:val="18"/>
              </w:rPr>
              <w:t xml:space="preserve">The Non-Spin Ancillary Service Resource Responsibility for the Resource </w:t>
            </w:r>
            <w:r w:rsidRPr="003E14AA">
              <w:rPr>
                <w:i/>
                <w:sz w:val="20"/>
                <w:szCs w:val="18"/>
              </w:rPr>
              <w:t>r</w:t>
            </w:r>
            <w:r w:rsidRPr="003E14AA">
              <w:rPr>
                <w:sz w:val="20"/>
                <w:szCs w:val="20"/>
              </w:rPr>
              <w:t xml:space="preserve"> represented by QSE </w:t>
            </w:r>
            <w:r w:rsidRPr="003E14AA">
              <w:rPr>
                <w:i/>
                <w:sz w:val="20"/>
                <w:szCs w:val="20"/>
              </w:rPr>
              <w:t>q</w:t>
            </w:r>
            <w:r w:rsidRPr="003E14AA">
              <w:rPr>
                <w:sz w:val="20"/>
                <w:szCs w:val="20"/>
              </w:rPr>
              <w:t xml:space="preserve"> at Resource Node </w:t>
            </w:r>
            <w:r w:rsidRPr="003E14AA">
              <w:rPr>
                <w:i/>
                <w:sz w:val="20"/>
                <w:szCs w:val="20"/>
              </w:rPr>
              <w:t>p</w:t>
            </w:r>
            <w:r w:rsidRPr="003E14AA">
              <w:rPr>
                <w:i/>
                <w:sz w:val="20"/>
                <w:szCs w:val="18"/>
              </w:rPr>
              <w:t xml:space="preserve"> </w:t>
            </w:r>
            <w:r w:rsidRPr="003E14AA">
              <w:rPr>
                <w:sz w:val="20"/>
                <w:szCs w:val="18"/>
              </w:rPr>
              <w:t>as seen in the last COP and Trades Snapshot at the end of the Adjustment Period, for the hour that includes the 15-minute Settlement Interval.</w:t>
            </w:r>
          </w:p>
        </w:tc>
      </w:tr>
      <w:tr w:rsidR="003E14AA" w:rsidRPr="003E14AA" w14:paraId="764BCC88"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40DDA352" w14:textId="77777777" w:rsidR="003E14AA" w:rsidRPr="003E14AA" w:rsidRDefault="003E14AA" w:rsidP="003E14AA">
            <w:pPr>
              <w:spacing w:after="60"/>
              <w:rPr>
                <w:sz w:val="20"/>
                <w:szCs w:val="20"/>
              </w:rPr>
            </w:pPr>
            <w:r w:rsidRPr="003E14AA">
              <w:rPr>
                <w:sz w:val="20"/>
                <w:szCs w:val="20"/>
              </w:rPr>
              <w:lastRenderedPageBreak/>
              <w:t xml:space="preserve">RTRUCNBBRESP </w:t>
            </w:r>
            <w:r w:rsidRPr="003E14AA">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11CF6785"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5CC30DEA" w14:textId="77777777" w:rsidR="003E14AA" w:rsidRPr="003E14AA" w:rsidRDefault="003E14AA" w:rsidP="003E14AA">
            <w:pPr>
              <w:spacing w:after="60"/>
              <w:rPr>
                <w:sz w:val="20"/>
                <w:szCs w:val="20"/>
              </w:rPr>
            </w:pPr>
            <w:r w:rsidRPr="003E14AA">
              <w:rPr>
                <w:i/>
                <w:sz w:val="20"/>
                <w:szCs w:val="20"/>
              </w:rPr>
              <w:t xml:space="preserve">Real-Time RUC Ancillary Service Supply Responsibility for the QSE </w:t>
            </w:r>
            <w:del w:id="975" w:author="IMM 111921" w:date="2021-11-15T14:08:00Z">
              <w:r w:rsidRPr="003E14AA">
                <w:rPr>
                  <w:i/>
                  <w:sz w:val="20"/>
                  <w:szCs w:val="20"/>
                </w:rPr>
                <w:delText>in Non-Buy-Back hours</w:delText>
              </w:r>
            </w:del>
            <w:ins w:id="976" w:author="Joint Commenters 032522" w:date="2022-03-22T20:50:00Z">
              <w:r w:rsidRPr="003E14AA">
                <w:rPr>
                  <w:i/>
                  <w:sz w:val="20"/>
                  <w:szCs w:val="20"/>
                </w:rPr>
                <w:t xml:space="preserve"> in Non Buy-Back hours </w:t>
              </w:r>
            </w:ins>
            <w:r w:rsidRPr="003E14AA">
              <w:rPr>
                <w:sz w:val="20"/>
                <w:szCs w:val="20"/>
              </w:rPr>
              <w:sym w:font="Symbol" w:char="F0BE"/>
            </w:r>
            <w:r w:rsidRPr="003E14AA">
              <w:rPr>
                <w:sz w:val="20"/>
                <w:szCs w:val="20"/>
              </w:rPr>
              <w:t xml:space="preserve">The Real-Time Ancillary Service Supply Responsibility for Reg-Up, RRS and Non-Spin pursuant to the Ancillary Service awards, for the 15-minute Settlement Interval that falls within a RUC-Committed Hour, </w:t>
            </w:r>
            <w:r w:rsidRPr="003E14AA">
              <w:rPr>
                <w:sz w:val="20"/>
                <w:szCs w:val="18"/>
              </w:rPr>
              <w:t xml:space="preserve">discounted by the system-wide discount factor for the QSE </w:t>
            </w:r>
            <w:r w:rsidRPr="003E14AA">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E14AA" w:rsidRPr="003E14AA" w14:paraId="48C4C69B"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1F9B77A" w14:textId="77777777" w:rsidR="003E14AA" w:rsidRPr="003E14AA" w:rsidRDefault="003E14AA" w:rsidP="003E14AA">
                  <w:pPr>
                    <w:spacing w:before="120" w:after="240"/>
                    <w:rPr>
                      <w:b/>
                      <w:i/>
                      <w:iCs/>
                      <w:lang w:val="x-none" w:eastAsia="x-none"/>
                    </w:rPr>
                  </w:pPr>
                  <w:r w:rsidRPr="003E14AA">
                    <w:rPr>
                      <w:b/>
                      <w:i/>
                      <w:iCs/>
                      <w:lang w:val="x-none" w:eastAsia="x-none"/>
                    </w:rPr>
                    <w:t>[NPRR863:  Replace the description above with the following upon system implementation:]</w:t>
                  </w:r>
                </w:p>
                <w:p w14:paraId="2400AB9F" w14:textId="77777777" w:rsidR="003E14AA" w:rsidRPr="003E14AA" w:rsidRDefault="003E14AA" w:rsidP="003E14AA">
                  <w:pPr>
                    <w:spacing w:after="60"/>
                    <w:rPr>
                      <w:sz w:val="20"/>
                      <w:szCs w:val="20"/>
                    </w:rPr>
                  </w:pPr>
                  <w:r w:rsidRPr="003E14AA">
                    <w:rPr>
                      <w:i/>
                      <w:sz w:val="20"/>
                      <w:szCs w:val="20"/>
                    </w:rPr>
                    <w:t xml:space="preserve">Real-Time RUC Ancillary Service Supply Responsibility for the QSE </w:t>
                  </w:r>
                  <w:del w:id="977" w:author="IMM 111921" w:date="2021-11-15T14:08:00Z">
                    <w:r w:rsidRPr="003E14AA">
                      <w:rPr>
                        <w:i/>
                        <w:sz w:val="20"/>
                        <w:szCs w:val="20"/>
                      </w:rPr>
                      <w:delText xml:space="preserve">in Non-Buy-Back </w:delText>
                    </w:r>
                  </w:del>
                  <w:ins w:id="978" w:author="Joint Commenters 032522" w:date="2022-03-22T20:50:00Z">
                    <w:r w:rsidRPr="003E14AA">
                      <w:rPr>
                        <w:i/>
                        <w:sz w:val="20"/>
                        <w:szCs w:val="20"/>
                      </w:rPr>
                      <w:t xml:space="preserve">in Non Buy-Back hours </w:t>
                    </w:r>
                  </w:ins>
                  <w:proofErr w:type="spellStart"/>
                  <w:r w:rsidRPr="003E14AA">
                    <w:rPr>
                      <w:i/>
                      <w:sz w:val="20"/>
                      <w:szCs w:val="20"/>
                    </w:rPr>
                    <w:t>hours</w:t>
                  </w:r>
                  <w:proofErr w:type="spellEnd"/>
                  <w:r w:rsidRPr="003E14AA">
                    <w:rPr>
                      <w:sz w:val="20"/>
                      <w:szCs w:val="20"/>
                    </w:rPr>
                    <w:sym w:font="Symbol" w:char="F0BE"/>
                  </w:r>
                  <w:r w:rsidRPr="003E14AA">
                    <w:rPr>
                      <w:sz w:val="20"/>
                      <w:szCs w:val="20"/>
                    </w:rPr>
                    <w:t xml:space="preserve">The Real-Time Ancillary Service Supply Responsibility for Reg-Up, ECRS, RRS, and Non-Spin pursuant to the Ancillary Service awards, for the 15-minute Settlement Interval that falls within a RUC-Committed Hour, </w:t>
                  </w:r>
                  <w:r w:rsidRPr="003E14AA">
                    <w:rPr>
                      <w:sz w:val="20"/>
                      <w:szCs w:val="18"/>
                    </w:rPr>
                    <w:t xml:space="preserve">discounted by the system-wide discount factor for the QSE </w:t>
                  </w:r>
                  <w:r w:rsidRPr="003E14AA">
                    <w:rPr>
                      <w:i/>
                      <w:sz w:val="20"/>
                      <w:szCs w:val="18"/>
                    </w:rPr>
                    <w:t>q.</w:t>
                  </w:r>
                </w:p>
              </w:tc>
            </w:tr>
          </w:tbl>
          <w:p w14:paraId="40040BF7" w14:textId="77777777" w:rsidR="003E14AA" w:rsidRPr="003E14AA" w:rsidRDefault="003E14AA" w:rsidP="003E14AA">
            <w:pPr>
              <w:spacing w:after="60"/>
              <w:rPr>
                <w:sz w:val="20"/>
                <w:szCs w:val="20"/>
              </w:rPr>
            </w:pPr>
          </w:p>
        </w:tc>
      </w:tr>
      <w:tr w:rsidR="003E14AA" w:rsidRPr="003E14AA" w14:paraId="6237423F" w14:textId="77777777" w:rsidTr="004D77CF">
        <w:trPr>
          <w:cantSplit/>
          <w:trHeight w:val="962"/>
        </w:trPr>
        <w:tc>
          <w:tcPr>
            <w:tcW w:w="1312" w:type="pct"/>
            <w:tcBorders>
              <w:top w:val="single" w:sz="4" w:space="0" w:color="auto"/>
              <w:left w:val="single" w:sz="4" w:space="0" w:color="auto"/>
              <w:bottom w:val="single" w:sz="4" w:space="0" w:color="auto"/>
              <w:right w:val="single" w:sz="4" w:space="0" w:color="auto"/>
            </w:tcBorders>
            <w:hideMark/>
          </w:tcPr>
          <w:p w14:paraId="54F27A63" w14:textId="77777777" w:rsidR="003E14AA" w:rsidRPr="003E14AA" w:rsidRDefault="003E14AA" w:rsidP="003E14AA">
            <w:pPr>
              <w:spacing w:after="60"/>
              <w:rPr>
                <w:sz w:val="20"/>
                <w:szCs w:val="20"/>
              </w:rPr>
            </w:pPr>
            <w:r w:rsidRPr="003E14AA">
              <w:rPr>
                <w:sz w:val="20"/>
                <w:szCs w:val="20"/>
              </w:rPr>
              <w:t>RTRUCASA</w:t>
            </w:r>
            <w:r w:rsidRPr="003E14AA">
              <w:rPr>
                <w:i/>
                <w:sz w:val="20"/>
                <w:szCs w:val="20"/>
                <w:vertAlign w:val="subscript"/>
              </w:rPr>
              <w:t xml:space="preserve"> q, r</w:t>
            </w:r>
          </w:p>
        </w:tc>
        <w:tc>
          <w:tcPr>
            <w:tcW w:w="606" w:type="pct"/>
            <w:tcBorders>
              <w:top w:val="single" w:sz="4" w:space="0" w:color="auto"/>
              <w:left w:val="single" w:sz="4" w:space="0" w:color="auto"/>
              <w:bottom w:val="single" w:sz="4" w:space="0" w:color="auto"/>
              <w:right w:val="single" w:sz="4" w:space="0" w:color="auto"/>
            </w:tcBorders>
            <w:hideMark/>
          </w:tcPr>
          <w:p w14:paraId="754E00E7" w14:textId="77777777" w:rsidR="003E14AA" w:rsidRPr="003E14AA" w:rsidRDefault="003E14AA" w:rsidP="003E14AA">
            <w:pPr>
              <w:spacing w:after="60"/>
              <w:rPr>
                <w:sz w:val="20"/>
                <w:szCs w:val="20"/>
              </w:rPr>
            </w:pPr>
            <w:r w:rsidRPr="003E14AA">
              <w:rPr>
                <w:sz w:val="20"/>
                <w:szCs w:val="20"/>
              </w:rPr>
              <w:t>MW</w:t>
            </w:r>
          </w:p>
        </w:tc>
        <w:tc>
          <w:tcPr>
            <w:tcW w:w="3082" w:type="pct"/>
            <w:tcBorders>
              <w:top w:val="single" w:sz="4" w:space="0" w:color="auto"/>
              <w:left w:val="single" w:sz="4" w:space="0" w:color="auto"/>
              <w:bottom w:val="single" w:sz="4" w:space="0" w:color="auto"/>
              <w:right w:val="single" w:sz="4" w:space="0" w:color="auto"/>
            </w:tcBorders>
            <w:hideMark/>
          </w:tcPr>
          <w:p w14:paraId="4C858F0F" w14:textId="77777777" w:rsidR="003E14AA" w:rsidRPr="003E14AA" w:rsidRDefault="003E14AA" w:rsidP="003E14AA">
            <w:pPr>
              <w:spacing w:after="60"/>
              <w:rPr>
                <w:sz w:val="20"/>
                <w:szCs w:val="20"/>
              </w:rPr>
            </w:pPr>
            <w:r w:rsidRPr="003E14AA">
              <w:rPr>
                <w:i/>
                <w:sz w:val="20"/>
                <w:szCs w:val="20"/>
              </w:rPr>
              <w:t>Real-Time RUC Ancillary Service Awards</w:t>
            </w:r>
            <w:r w:rsidRPr="003E14AA">
              <w:rPr>
                <w:sz w:val="20"/>
                <w:szCs w:val="20"/>
              </w:rPr>
              <w:sym w:font="Symbol" w:char="F0BE"/>
            </w:r>
            <w:r w:rsidRPr="003E14AA">
              <w:rPr>
                <w:sz w:val="20"/>
                <w:szCs w:val="20"/>
              </w:rPr>
              <w:t xml:space="preserve">The Real-Time Ancillary Service award to the RUC Resource </w:t>
            </w:r>
            <w:r w:rsidRPr="003E14AA">
              <w:rPr>
                <w:i/>
                <w:sz w:val="20"/>
                <w:szCs w:val="20"/>
              </w:rPr>
              <w:t xml:space="preserve">r </w:t>
            </w:r>
            <w:r w:rsidRPr="003E14AA">
              <w:rPr>
                <w:sz w:val="20"/>
                <w:szCs w:val="20"/>
              </w:rPr>
              <w:t>for Reg-Up, RRS, and Non-Spin for the hour that includes the 15-minute Settlement Interval that falls within a RUC-Committed Hour</w:t>
            </w:r>
            <w:r w:rsidRPr="003E14AA">
              <w:rPr>
                <w:sz w:val="20"/>
                <w:szCs w:val="18"/>
              </w:rPr>
              <w:t xml:space="preserve"> for the QSE </w:t>
            </w:r>
            <w:r w:rsidRPr="003E14AA">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E14AA" w:rsidRPr="003E14AA" w14:paraId="4580653B"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ACE1714" w14:textId="77777777" w:rsidR="003E14AA" w:rsidRPr="003E14AA" w:rsidRDefault="003E14AA" w:rsidP="003E14AA">
                  <w:pPr>
                    <w:spacing w:before="120" w:after="240"/>
                    <w:rPr>
                      <w:b/>
                      <w:i/>
                      <w:iCs/>
                      <w:lang w:val="x-none" w:eastAsia="x-none"/>
                    </w:rPr>
                  </w:pPr>
                  <w:r w:rsidRPr="003E14AA">
                    <w:rPr>
                      <w:b/>
                      <w:i/>
                      <w:iCs/>
                      <w:lang w:val="x-none" w:eastAsia="x-none"/>
                    </w:rPr>
                    <w:t>[NPRR863:  Replace the description above with the following upon system implementation:]</w:t>
                  </w:r>
                </w:p>
                <w:p w14:paraId="0F5831EF" w14:textId="77777777" w:rsidR="003E14AA" w:rsidRPr="003E14AA" w:rsidRDefault="003E14AA" w:rsidP="003E14AA">
                  <w:pPr>
                    <w:spacing w:after="60"/>
                    <w:rPr>
                      <w:sz w:val="20"/>
                      <w:szCs w:val="20"/>
                    </w:rPr>
                  </w:pPr>
                  <w:r w:rsidRPr="003E14AA">
                    <w:rPr>
                      <w:i/>
                      <w:sz w:val="20"/>
                      <w:szCs w:val="20"/>
                    </w:rPr>
                    <w:t>Real-Time RUC Ancillary Service Awards</w:t>
                  </w:r>
                  <w:r w:rsidRPr="003E14AA">
                    <w:rPr>
                      <w:sz w:val="20"/>
                      <w:szCs w:val="20"/>
                    </w:rPr>
                    <w:sym w:font="Symbol" w:char="F0BE"/>
                  </w:r>
                  <w:r w:rsidRPr="003E14AA">
                    <w:rPr>
                      <w:sz w:val="20"/>
                      <w:szCs w:val="20"/>
                    </w:rPr>
                    <w:t xml:space="preserve">The Real-Time Ancillary Service award to the RUC Resource </w:t>
                  </w:r>
                  <w:r w:rsidRPr="003E14AA">
                    <w:rPr>
                      <w:i/>
                      <w:sz w:val="20"/>
                      <w:szCs w:val="20"/>
                    </w:rPr>
                    <w:t xml:space="preserve">r </w:t>
                  </w:r>
                  <w:r w:rsidRPr="003E14AA">
                    <w:rPr>
                      <w:sz w:val="20"/>
                      <w:szCs w:val="20"/>
                    </w:rPr>
                    <w:t>for Reg-Up, ECRS, RRS, and Non-Spin for the hour that includes the 15-minute Settlement Interval that falls within a RUC-Committed Hour</w:t>
                  </w:r>
                  <w:r w:rsidRPr="003E14AA">
                    <w:rPr>
                      <w:sz w:val="20"/>
                      <w:szCs w:val="18"/>
                    </w:rPr>
                    <w:t xml:space="preserve"> for the QSE </w:t>
                  </w:r>
                  <w:r w:rsidRPr="003E14AA">
                    <w:rPr>
                      <w:i/>
                      <w:sz w:val="20"/>
                      <w:szCs w:val="18"/>
                    </w:rPr>
                    <w:t>q.</w:t>
                  </w:r>
                </w:p>
              </w:tc>
            </w:tr>
          </w:tbl>
          <w:p w14:paraId="69B8663E" w14:textId="77777777" w:rsidR="003E14AA" w:rsidRPr="003E14AA" w:rsidRDefault="003E14AA" w:rsidP="003E14AA">
            <w:pPr>
              <w:spacing w:after="60"/>
              <w:rPr>
                <w:sz w:val="20"/>
                <w:szCs w:val="20"/>
              </w:rPr>
            </w:pPr>
          </w:p>
        </w:tc>
      </w:tr>
      <w:tr w:rsidR="003E14AA" w:rsidRPr="003E14AA" w14:paraId="7FE978F5"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7CF55009" w14:textId="77777777" w:rsidR="003E14AA" w:rsidRPr="003E14AA" w:rsidRDefault="003E14AA" w:rsidP="003E14AA">
            <w:pPr>
              <w:spacing w:after="60"/>
              <w:rPr>
                <w:sz w:val="20"/>
                <w:szCs w:val="20"/>
              </w:rPr>
            </w:pPr>
            <w:r w:rsidRPr="003E14AA">
              <w:rPr>
                <w:sz w:val="20"/>
                <w:szCs w:val="20"/>
              </w:rPr>
              <w:t xml:space="preserve">RTCLRNSRESP </w:t>
            </w:r>
            <w:r w:rsidRPr="003E14AA">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6A0C71B6"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7A734A7A" w14:textId="77777777" w:rsidR="003E14AA" w:rsidRPr="003E14AA" w:rsidRDefault="003E14AA" w:rsidP="003E14AA">
            <w:pPr>
              <w:spacing w:after="60"/>
              <w:rPr>
                <w:i/>
                <w:sz w:val="20"/>
                <w:szCs w:val="20"/>
              </w:rPr>
            </w:pPr>
            <w:r w:rsidRPr="003E14AA">
              <w:rPr>
                <w:i/>
                <w:sz w:val="20"/>
                <w:szCs w:val="20"/>
              </w:rPr>
              <w:t>Real-Time Controllable Load Resource Non-Spin Responsibility for the QSE</w:t>
            </w:r>
            <w:r w:rsidRPr="003E14AA">
              <w:rPr>
                <w:sz w:val="20"/>
                <w:szCs w:val="20"/>
              </w:rPr>
              <w:sym w:font="Symbol" w:char="F0BE"/>
            </w:r>
            <w:r w:rsidRPr="003E14AA">
              <w:rPr>
                <w:sz w:val="20"/>
                <w:szCs w:val="20"/>
              </w:rPr>
              <w:t xml:space="preserve">The Real Time telemetered Non-Spin Ancillary Service Supply Responsibility for all Controllable Load Resources available to SCED discounted by the system-wide discount factor for the QSE </w:t>
            </w:r>
            <w:r w:rsidRPr="003E14AA">
              <w:rPr>
                <w:i/>
                <w:sz w:val="20"/>
                <w:szCs w:val="20"/>
              </w:rPr>
              <w:t>q</w:t>
            </w:r>
            <w:r w:rsidRPr="003E14AA">
              <w:rPr>
                <w:sz w:val="20"/>
                <w:szCs w:val="20"/>
              </w:rPr>
              <w:t xml:space="preserve">, </w:t>
            </w:r>
            <w:r w:rsidRPr="003E14AA">
              <w:rPr>
                <w:sz w:val="20"/>
                <w:szCs w:val="18"/>
              </w:rPr>
              <w:t>integrated over</w:t>
            </w:r>
            <w:r w:rsidRPr="003E14AA">
              <w:rPr>
                <w:sz w:val="20"/>
                <w:szCs w:val="20"/>
              </w:rPr>
              <w:t xml:space="preserve">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E14AA" w:rsidRPr="003E14AA" w14:paraId="52EEF446"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3FD11B9" w14:textId="77777777" w:rsidR="003E14AA" w:rsidRPr="003E14AA" w:rsidRDefault="003E14AA" w:rsidP="003E14AA">
                  <w:pPr>
                    <w:spacing w:before="120" w:after="240"/>
                    <w:rPr>
                      <w:b/>
                      <w:i/>
                      <w:iCs/>
                      <w:lang w:val="x-none" w:eastAsia="x-none"/>
                    </w:rPr>
                  </w:pPr>
                  <w:r w:rsidRPr="003E14AA">
                    <w:rPr>
                      <w:b/>
                      <w:i/>
                      <w:iCs/>
                      <w:lang w:val="x-none" w:eastAsia="x-none"/>
                    </w:rPr>
                    <w:t>[NPRR1069:  Replace the description above with the following upon system implementation of NPRR987:]</w:t>
                  </w:r>
                </w:p>
                <w:p w14:paraId="0E9DB329" w14:textId="77777777" w:rsidR="003E14AA" w:rsidRPr="003E14AA" w:rsidRDefault="003E14AA" w:rsidP="003E14AA">
                  <w:pPr>
                    <w:spacing w:after="60"/>
                    <w:rPr>
                      <w:i/>
                      <w:sz w:val="20"/>
                      <w:szCs w:val="20"/>
                    </w:rPr>
                  </w:pPr>
                  <w:r w:rsidRPr="003E14AA">
                    <w:rPr>
                      <w:i/>
                      <w:sz w:val="20"/>
                      <w:szCs w:val="20"/>
                    </w:rPr>
                    <w:t>Real-Time Controllable Load Resource Non-Spin Responsibility for the QSE</w:t>
                  </w:r>
                  <w:r w:rsidRPr="003E14AA">
                    <w:rPr>
                      <w:sz w:val="20"/>
                      <w:szCs w:val="20"/>
                    </w:rPr>
                    <w:sym w:font="Symbol" w:char="F0BE"/>
                  </w:r>
                  <w:r w:rsidRPr="003E14AA">
                    <w:rPr>
                      <w:sz w:val="20"/>
                      <w:szCs w:val="20"/>
                    </w:rPr>
                    <w:t xml:space="preserve">The Real Time telemetered Non-Spin Ancillary Service Supply Responsibility for all Controllable Load Resources, not including modeled Controllable Load Resources associated with ESRs, available to SCED discounted by the system-wide discount factor for the QSE </w:t>
                  </w:r>
                  <w:r w:rsidRPr="003E14AA">
                    <w:rPr>
                      <w:i/>
                      <w:sz w:val="20"/>
                      <w:szCs w:val="20"/>
                    </w:rPr>
                    <w:t>q</w:t>
                  </w:r>
                  <w:r w:rsidRPr="003E14AA">
                    <w:rPr>
                      <w:sz w:val="20"/>
                      <w:szCs w:val="20"/>
                    </w:rPr>
                    <w:t xml:space="preserve">, </w:t>
                  </w:r>
                  <w:r w:rsidRPr="003E14AA">
                    <w:rPr>
                      <w:sz w:val="20"/>
                      <w:szCs w:val="18"/>
                    </w:rPr>
                    <w:t>integrated over</w:t>
                  </w:r>
                  <w:r w:rsidRPr="003E14AA">
                    <w:rPr>
                      <w:sz w:val="20"/>
                      <w:szCs w:val="20"/>
                    </w:rPr>
                    <w:t xml:space="preserve"> the 15-minute Settlement Interval.</w:t>
                  </w:r>
                </w:p>
              </w:tc>
            </w:tr>
          </w:tbl>
          <w:p w14:paraId="341E0D1A" w14:textId="77777777" w:rsidR="003E14AA" w:rsidRPr="003E14AA" w:rsidRDefault="003E14AA" w:rsidP="003E14AA">
            <w:pPr>
              <w:spacing w:after="60"/>
              <w:rPr>
                <w:i/>
                <w:sz w:val="20"/>
                <w:szCs w:val="20"/>
              </w:rPr>
            </w:pPr>
          </w:p>
        </w:tc>
      </w:tr>
      <w:tr w:rsidR="003E14AA" w:rsidRPr="003E14AA" w14:paraId="5C16D6AB"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3AD23907" w14:textId="77777777" w:rsidR="003E14AA" w:rsidRPr="003E14AA" w:rsidRDefault="003E14AA" w:rsidP="003E14AA">
            <w:pPr>
              <w:spacing w:after="60"/>
              <w:rPr>
                <w:sz w:val="20"/>
                <w:szCs w:val="20"/>
              </w:rPr>
            </w:pPr>
            <w:r w:rsidRPr="003E14AA">
              <w:rPr>
                <w:sz w:val="20"/>
                <w:szCs w:val="20"/>
              </w:rPr>
              <w:lastRenderedPageBreak/>
              <w:t xml:space="preserve">RTCLRNSRESPR </w:t>
            </w:r>
            <w:r w:rsidRPr="003E14AA">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2DE29C48"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69924EB8" w14:textId="77777777" w:rsidR="003E14AA" w:rsidRPr="003E14AA" w:rsidRDefault="003E14AA" w:rsidP="003E14AA">
            <w:pPr>
              <w:spacing w:after="60"/>
              <w:rPr>
                <w:i/>
                <w:sz w:val="20"/>
                <w:szCs w:val="18"/>
              </w:rPr>
            </w:pPr>
            <w:r w:rsidRPr="003E14AA">
              <w:rPr>
                <w:i/>
                <w:sz w:val="20"/>
                <w:szCs w:val="20"/>
              </w:rPr>
              <w:t>Real-Time Controllable Load Resource Non-Spin Responsibility for the Resource</w:t>
            </w:r>
            <w:r w:rsidRPr="003E14AA">
              <w:rPr>
                <w:sz w:val="20"/>
                <w:szCs w:val="20"/>
              </w:rPr>
              <w:sym w:font="Symbol" w:char="F0BE"/>
            </w:r>
            <w:r w:rsidRPr="003E14AA">
              <w:rPr>
                <w:sz w:val="20"/>
                <w:szCs w:val="20"/>
              </w:rPr>
              <w:t xml:space="preserve">The Real-Time telemetered Non-Spin Ancillary Service Resource Responsibility for the Controllable Load Resource </w:t>
            </w:r>
            <w:r w:rsidRPr="003E14AA">
              <w:rPr>
                <w:i/>
                <w:sz w:val="20"/>
                <w:szCs w:val="20"/>
              </w:rPr>
              <w:t>r</w:t>
            </w:r>
            <w:r w:rsidRPr="003E14AA">
              <w:rPr>
                <w:sz w:val="20"/>
                <w:szCs w:val="20"/>
              </w:rPr>
              <w:t xml:space="preserve"> represented by QSE </w:t>
            </w:r>
            <w:r w:rsidRPr="003E14AA">
              <w:rPr>
                <w:i/>
                <w:sz w:val="20"/>
                <w:szCs w:val="20"/>
              </w:rPr>
              <w:t>q</w:t>
            </w:r>
            <w:r w:rsidRPr="003E14AA">
              <w:rPr>
                <w:sz w:val="20"/>
                <w:szCs w:val="20"/>
              </w:rPr>
              <w:t xml:space="preserve"> at Resource Node </w:t>
            </w:r>
            <w:r w:rsidRPr="003E14AA">
              <w:rPr>
                <w:i/>
                <w:sz w:val="20"/>
                <w:szCs w:val="20"/>
              </w:rPr>
              <w:t>p</w:t>
            </w:r>
            <w:r w:rsidRPr="003E14AA">
              <w:rPr>
                <w:sz w:val="20"/>
                <w:szCs w:val="20"/>
              </w:rPr>
              <w:t xml:space="preserve"> available to SCED, </w:t>
            </w:r>
            <w:r w:rsidRPr="003E14AA">
              <w:rPr>
                <w:sz w:val="20"/>
                <w:szCs w:val="18"/>
              </w:rPr>
              <w:t>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E14AA" w:rsidRPr="003E14AA" w14:paraId="5FA3B022"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CE2DD82" w14:textId="77777777" w:rsidR="003E14AA" w:rsidRPr="003E14AA" w:rsidRDefault="003E14AA" w:rsidP="003E14AA">
                  <w:pPr>
                    <w:spacing w:before="120" w:after="240"/>
                    <w:rPr>
                      <w:b/>
                      <w:i/>
                      <w:iCs/>
                      <w:lang w:val="x-none" w:eastAsia="x-none"/>
                    </w:rPr>
                  </w:pPr>
                  <w:r w:rsidRPr="003E14AA">
                    <w:rPr>
                      <w:b/>
                      <w:i/>
                      <w:iCs/>
                      <w:lang w:val="x-none" w:eastAsia="x-none"/>
                    </w:rPr>
                    <w:t>[NPRR1069:  Replace the description above with the following upon system implementation of NPRR987:]</w:t>
                  </w:r>
                </w:p>
                <w:p w14:paraId="165896F3" w14:textId="77777777" w:rsidR="003E14AA" w:rsidRPr="003E14AA" w:rsidRDefault="003E14AA" w:rsidP="003E14AA">
                  <w:pPr>
                    <w:spacing w:after="60"/>
                    <w:rPr>
                      <w:i/>
                      <w:sz w:val="20"/>
                      <w:szCs w:val="20"/>
                    </w:rPr>
                  </w:pPr>
                  <w:r w:rsidRPr="003E14AA">
                    <w:rPr>
                      <w:i/>
                      <w:sz w:val="20"/>
                      <w:szCs w:val="20"/>
                    </w:rPr>
                    <w:t>Real-Time Controllable Load Resource Non-Spin Responsibility for the Resource</w:t>
                  </w:r>
                  <w:r w:rsidRPr="003E14AA">
                    <w:rPr>
                      <w:sz w:val="20"/>
                      <w:szCs w:val="20"/>
                    </w:rPr>
                    <w:sym w:font="Symbol" w:char="F0BE"/>
                  </w:r>
                  <w:r w:rsidRPr="003E14AA">
                    <w:rPr>
                      <w:sz w:val="20"/>
                      <w:szCs w:val="20"/>
                    </w:rPr>
                    <w:t xml:space="preserve">The Real-Time telemetered Non-Spin Ancillary Service Resource Responsibility for the Controllable Load Resource </w:t>
                  </w:r>
                  <w:r w:rsidRPr="003E14AA">
                    <w:rPr>
                      <w:i/>
                      <w:sz w:val="20"/>
                      <w:szCs w:val="20"/>
                    </w:rPr>
                    <w:t>r</w:t>
                  </w:r>
                  <w:r w:rsidRPr="003E14AA">
                    <w:rPr>
                      <w:sz w:val="20"/>
                      <w:szCs w:val="20"/>
                    </w:rPr>
                    <w:t xml:space="preserve"> or modeled Controllable Load Resource associated with an ESR represented by QSE </w:t>
                  </w:r>
                  <w:r w:rsidRPr="003E14AA">
                    <w:rPr>
                      <w:i/>
                      <w:sz w:val="20"/>
                      <w:szCs w:val="20"/>
                    </w:rPr>
                    <w:t>q</w:t>
                  </w:r>
                  <w:r w:rsidRPr="003E14AA">
                    <w:rPr>
                      <w:sz w:val="20"/>
                      <w:szCs w:val="20"/>
                    </w:rPr>
                    <w:t xml:space="preserve"> at Resource Node </w:t>
                  </w:r>
                  <w:r w:rsidRPr="003E14AA">
                    <w:rPr>
                      <w:i/>
                      <w:sz w:val="20"/>
                      <w:szCs w:val="20"/>
                    </w:rPr>
                    <w:t>p</w:t>
                  </w:r>
                  <w:r w:rsidRPr="003E14AA">
                    <w:rPr>
                      <w:sz w:val="20"/>
                      <w:szCs w:val="20"/>
                    </w:rPr>
                    <w:t xml:space="preserve"> available to SCED, </w:t>
                  </w:r>
                  <w:r w:rsidRPr="003E14AA">
                    <w:rPr>
                      <w:sz w:val="20"/>
                      <w:szCs w:val="18"/>
                    </w:rPr>
                    <w:t>integrated over the 15-minute Settlement Interval.</w:t>
                  </w:r>
                </w:p>
              </w:tc>
            </w:tr>
          </w:tbl>
          <w:p w14:paraId="25A8E99C" w14:textId="77777777" w:rsidR="003E14AA" w:rsidRPr="003E14AA" w:rsidRDefault="003E14AA" w:rsidP="003E14AA">
            <w:pPr>
              <w:spacing w:after="60"/>
              <w:rPr>
                <w:i/>
                <w:sz w:val="20"/>
                <w:szCs w:val="18"/>
              </w:rPr>
            </w:pPr>
          </w:p>
        </w:tc>
      </w:tr>
      <w:tr w:rsidR="003E14AA" w:rsidRPr="003E14AA" w14:paraId="32699E77"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73364585" w14:textId="77777777" w:rsidR="003E14AA" w:rsidRPr="003E14AA" w:rsidRDefault="003E14AA" w:rsidP="003E14AA">
            <w:pPr>
              <w:spacing w:after="60"/>
              <w:rPr>
                <w:sz w:val="20"/>
                <w:szCs w:val="20"/>
              </w:rPr>
            </w:pPr>
            <w:r w:rsidRPr="003E14AA">
              <w:rPr>
                <w:sz w:val="20"/>
                <w:szCs w:val="20"/>
              </w:rPr>
              <w:t>RTRMRRESP</w:t>
            </w:r>
            <w:r w:rsidRPr="003E14AA">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0415F2A3"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5909F94E" w14:textId="77777777" w:rsidR="003E14AA" w:rsidRPr="003E14AA" w:rsidRDefault="003E14AA" w:rsidP="003E14AA">
            <w:pPr>
              <w:spacing w:after="60"/>
              <w:rPr>
                <w:i/>
                <w:sz w:val="20"/>
                <w:szCs w:val="20"/>
              </w:rPr>
            </w:pPr>
            <w:r w:rsidRPr="003E14AA">
              <w:rPr>
                <w:i/>
                <w:sz w:val="20"/>
                <w:szCs w:val="18"/>
              </w:rPr>
              <w:t>Real-Time Ancillary Service Supply Responsibility for RMR Units represented by the QSE</w:t>
            </w:r>
            <w:r w:rsidRPr="003E14AA">
              <w:rPr>
                <w:sz w:val="20"/>
                <w:szCs w:val="20"/>
              </w:rPr>
              <w:sym w:font="Symbol" w:char="F0BE"/>
            </w:r>
            <w:r w:rsidRPr="003E14AA">
              <w:rPr>
                <w:sz w:val="20"/>
                <w:szCs w:val="18"/>
              </w:rPr>
              <w:t xml:space="preserve">The Real-Time Ancillary Service Supply Responsibility </w:t>
            </w:r>
            <w:r w:rsidRPr="003E14AA">
              <w:rPr>
                <w:sz w:val="20"/>
                <w:szCs w:val="20"/>
              </w:rPr>
              <w:t>as set forth in the end of the Adjustment Period COP for Reg-Up, RRS, and Non-Spin</w:t>
            </w:r>
            <w:r w:rsidRPr="003E14AA">
              <w:rPr>
                <w:sz w:val="20"/>
                <w:szCs w:val="18"/>
              </w:rPr>
              <w:t xml:space="preserve"> for all RMR Units discounted by the system-wide discount factor for the QSE </w:t>
            </w:r>
            <w:r w:rsidRPr="003E14AA">
              <w:rPr>
                <w:i/>
                <w:sz w:val="20"/>
                <w:szCs w:val="18"/>
              </w:rPr>
              <w:t>q</w:t>
            </w:r>
            <w:r w:rsidRPr="003E14AA">
              <w:rPr>
                <w:sz w:val="20"/>
                <w:szCs w:val="18"/>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E14AA" w:rsidRPr="003E14AA" w14:paraId="0A740A18"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EAE17F9" w14:textId="77777777" w:rsidR="003E14AA" w:rsidRPr="003E14AA" w:rsidRDefault="003E14AA" w:rsidP="003E14AA">
                  <w:pPr>
                    <w:spacing w:before="120" w:after="240"/>
                    <w:rPr>
                      <w:b/>
                      <w:i/>
                      <w:iCs/>
                      <w:lang w:val="x-none" w:eastAsia="x-none"/>
                    </w:rPr>
                  </w:pPr>
                  <w:r w:rsidRPr="003E14AA">
                    <w:rPr>
                      <w:b/>
                      <w:i/>
                      <w:iCs/>
                      <w:lang w:val="x-none" w:eastAsia="x-none"/>
                    </w:rPr>
                    <w:t>[NPRR863:  Replace the description above with the following upon system implementation:]</w:t>
                  </w:r>
                </w:p>
                <w:p w14:paraId="27DAA837" w14:textId="77777777" w:rsidR="003E14AA" w:rsidRPr="003E14AA" w:rsidRDefault="003E14AA" w:rsidP="003E14AA">
                  <w:pPr>
                    <w:spacing w:after="60"/>
                    <w:rPr>
                      <w:i/>
                      <w:sz w:val="20"/>
                      <w:szCs w:val="20"/>
                    </w:rPr>
                  </w:pPr>
                  <w:r w:rsidRPr="003E14AA">
                    <w:rPr>
                      <w:i/>
                      <w:sz w:val="20"/>
                      <w:szCs w:val="18"/>
                    </w:rPr>
                    <w:t>Real-Time Ancillary Service Supply Responsibility for RMR Units represented by the QSE</w:t>
                  </w:r>
                  <w:r w:rsidRPr="003E14AA">
                    <w:rPr>
                      <w:sz w:val="20"/>
                      <w:szCs w:val="20"/>
                    </w:rPr>
                    <w:sym w:font="Symbol" w:char="F0BE"/>
                  </w:r>
                  <w:r w:rsidRPr="003E14AA">
                    <w:rPr>
                      <w:sz w:val="20"/>
                      <w:szCs w:val="18"/>
                    </w:rPr>
                    <w:t xml:space="preserve">The Real-Time Ancillary Service Supply Responsibility </w:t>
                  </w:r>
                  <w:r w:rsidRPr="003E14AA">
                    <w:rPr>
                      <w:sz w:val="20"/>
                      <w:szCs w:val="20"/>
                    </w:rPr>
                    <w:t>as set forth in the end of the Adjustment Period COP for Reg-Up, ECRS, RRS, and Non-Spin</w:t>
                  </w:r>
                  <w:r w:rsidRPr="003E14AA">
                    <w:rPr>
                      <w:sz w:val="20"/>
                      <w:szCs w:val="18"/>
                    </w:rPr>
                    <w:t xml:space="preserve"> for all RMR Units discounted by the system-wide discount factor for the QSE </w:t>
                  </w:r>
                  <w:r w:rsidRPr="003E14AA">
                    <w:rPr>
                      <w:i/>
                      <w:sz w:val="20"/>
                      <w:szCs w:val="18"/>
                    </w:rPr>
                    <w:t>q</w:t>
                  </w:r>
                  <w:r w:rsidRPr="003E14AA">
                    <w:rPr>
                      <w:sz w:val="20"/>
                      <w:szCs w:val="18"/>
                    </w:rPr>
                    <w:t>, integrated over the 15-minute Settlement Interval.</w:t>
                  </w:r>
                </w:p>
              </w:tc>
            </w:tr>
          </w:tbl>
          <w:p w14:paraId="20B3F278" w14:textId="77777777" w:rsidR="003E14AA" w:rsidRPr="003E14AA" w:rsidRDefault="003E14AA" w:rsidP="003E14AA">
            <w:pPr>
              <w:spacing w:after="60"/>
              <w:rPr>
                <w:i/>
                <w:sz w:val="20"/>
                <w:szCs w:val="20"/>
              </w:rPr>
            </w:pPr>
          </w:p>
        </w:tc>
      </w:tr>
      <w:tr w:rsidR="003E14AA" w:rsidRPr="003E14AA" w14:paraId="578AADF8"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18F10FE7" w14:textId="77777777" w:rsidR="003E14AA" w:rsidRPr="003E14AA" w:rsidRDefault="003E14AA" w:rsidP="003E14AA">
            <w:pPr>
              <w:spacing w:after="60"/>
              <w:rPr>
                <w:sz w:val="20"/>
                <w:szCs w:val="20"/>
              </w:rPr>
            </w:pPr>
            <w:r w:rsidRPr="003E14AA">
              <w:rPr>
                <w:sz w:val="20"/>
                <w:szCs w:val="20"/>
              </w:rPr>
              <w:t>RTCLRNSR</w:t>
            </w:r>
            <w:r w:rsidRPr="003E14AA">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72FBCE22"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411FD78D" w14:textId="77777777" w:rsidR="003E14AA" w:rsidRPr="003E14AA" w:rsidRDefault="003E14AA" w:rsidP="003E14AA">
            <w:pPr>
              <w:spacing w:after="60"/>
              <w:rPr>
                <w:i/>
                <w:sz w:val="20"/>
                <w:szCs w:val="20"/>
              </w:rPr>
            </w:pPr>
            <w:r w:rsidRPr="003E14AA">
              <w:rPr>
                <w:i/>
                <w:sz w:val="20"/>
                <w:szCs w:val="18"/>
              </w:rPr>
              <w:t xml:space="preserve">Real-Time Non-Spin Schedule for the Controllable Load Resource </w:t>
            </w:r>
            <w:r w:rsidRPr="003E14AA">
              <w:rPr>
                <w:i/>
                <w:sz w:val="20"/>
                <w:szCs w:val="18"/>
              </w:rPr>
              <w:sym w:font="Symbol" w:char="F0BE"/>
            </w:r>
            <w:r w:rsidRPr="003E14AA">
              <w:rPr>
                <w:sz w:val="20"/>
                <w:szCs w:val="18"/>
              </w:rPr>
              <w:t>The validated Real-Time telemetered Non-Spin Ancillary Service Schedule for the Controllable Load Resource</w:t>
            </w:r>
            <w:r w:rsidRPr="003E14AA">
              <w:rPr>
                <w:i/>
                <w:sz w:val="20"/>
                <w:szCs w:val="18"/>
              </w:rPr>
              <w:t xml:space="preserve"> r</w:t>
            </w:r>
            <w:r w:rsidRPr="003E14AA">
              <w:rPr>
                <w:sz w:val="20"/>
                <w:szCs w:val="20"/>
              </w:rPr>
              <w:t xml:space="preserve"> represented by QSE </w:t>
            </w:r>
            <w:r w:rsidRPr="003E14AA">
              <w:rPr>
                <w:i/>
                <w:sz w:val="20"/>
                <w:szCs w:val="20"/>
              </w:rPr>
              <w:t>q</w:t>
            </w:r>
            <w:r w:rsidRPr="003E14AA">
              <w:rPr>
                <w:sz w:val="20"/>
                <w:szCs w:val="20"/>
              </w:rPr>
              <w:t xml:space="preserve"> at Resource Node </w:t>
            </w:r>
            <w:r w:rsidRPr="003E14AA">
              <w:rPr>
                <w:i/>
                <w:sz w:val="20"/>
                <w:szCs w:val="20"/>
              </w:rPr>
              <w:t>p</w:t>
            </w:r>
            <w:r w:rsidRPr="003E14AA">
              <w:rPr>
                <w:sz w:val="20"/>
                <w:szCs w:val="18"/>
              </w:rPr>
              <w:t xml:space="preserve">, </w:t>
            </w:r>
            <w:r w:rsidRPr="003E14AA">
              <w:rPr>
                <w:sz w:val="20"/>
                <w:szCs w:val="20"/>
              </w:rPr>
              <w:t>integrated</w:t>
            </w:r>
            <w:r w:rsidRPr="003E14AA">
              <w:rPr>
                <w:sz w:val="20"/>
                <w:szCs w:val="18"/>
              </w:rPr>
              <w:t xml:space="preserve">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E14AA" w:rsidRPr="003E14AA" w14:paraId="60B1A646"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D9D16F5" w14:textId="77777777" w:rsidR="003E14AA" w:rsidRPr="003E14AA" w:rsidRDefault="003E14AA" w:rsidP="003E14AA">
                  <w:pPr>
                    <w:spacing w:before="120" w:after="240"/>
                    <w:rPr>
                      <w:b/>
                      <w:i/>
                      <w:iCs/>
                      <w:lang w:val="x-none" w:eastAsia="x-none"/>
                    </w:rPr>
                  </w:pPr>
                  <w:r w:rsidRPr="003E14AA">
                    <w:rPr>
                      <w:b/>
                      <w:i/>
                      <w:iCs/>
                      <w:lang w:val="x-none" w:eastAsia="x-none"/>
                    </w:rPr>
                    <w:t>[NPRR987:  Replace the description above with the following upon system implementation:]</w:t>
                  </w:r>
                </w:p>
                <w:p w14:paraId="0E86B3F0" w14:textId="77777777" w:rsidR="003E14AA" w:rsidRPr="003E14AA" w:rsidRDefault="003E14AA" w:rsidP="003E14AA">
                  <w:pPr>
                    <w:spacing w:after="60"/>
                    <w:rPr>
                      <w:i/>
                      <w:sz w:val="20"/>
                      <w:szCs w:val="20"/>
                    </w:rPr>
                  </w:pPr>
                  <w:r w:rsidRPr="003E14AA">
                    <w:rPr>
                      <w:i/>
                      <w:sz w:val="20"/>
                      <w:szCs w:val="18"/>
                    </w:rPr>
                    <w:t xml:space="preserve">Real-Time Non-Spin Schedule for the Controllable Load Resource </w:t>
                  </w:r>
                  <w:r w:rsidRPr="003E14AA">
                    <w:rPr>
                      <w:i/>
                      <w:sz w:val="20"/>
                      <w:szCs w:val="18"/>
                    </w:rPr>
                    <w:sym w:font="Symbol" w:char="F0BE"/>
                  </w:r>
                  <w:r w:rsidRPr="003E14AA">
                    <w:rPr>
                      <w:sz w:val="20"/>
                      <w:szCs w:val="18"/>
                    </w:rPr>
                    <w:t>The validated Real-Time telemetered Non-Spin Ancillary Service Schedule for the Controllable Load Resource</w:t>
                  </w:r>
                  <w:r w:rsidRPr="003E14AA">
                    <w:rPr>
                      <w:i/>
                      <w:sz w:val="20"/>
                      <w:szCs w:val="18"/>
                    </w:rPr>
                    <w:t xml:space="preserve"> </w:t>
                  </w:r>
                  <w:r w:rsidRPr="003E14AA">
                    <w:rPr>
                      <w:sz w:val="20"/>
                      <w:szCs w:val="20"/>
                    </w:rPr>
                    <w:t>or modeled Controllable Load Resource associated with an ESR,</w:t>
                  </w:r>
                  <w:r w:rsidRPr="003E14AA">
                    <w:rPr>
                      <w:i/>
                      <w:sz w:val="20"/>
                      <w:szCs w:val="18"/>
                    </w:rPr>
                    <w:t xml:space="preserve"> r</w:t>
                  </w:r>
                  <w:r w:rsidRPr="003E14AA">
                    <w:rPr>
                      <w:sz w:val="20"/>
                      <w:szCs w:val="20"/>
                    </w:rPr>
                    <w:t xml:space="preserve"> represented by QSE </w:t>
                  </w:r>
                  <w:r w:rsidRPr="003E14AA">
                    <w:rPr>
                      <w:i/>
                      <w:sz w:val="20"/>
                      <w:szCs w:val="20"/>
                    </w:rPr>
                    <w:t>q</w:t>
                  </w:r>
                  <w:r w:rsidRPr="003E14AA">
                    <w:rPr>
                      <w:sz w:val="20"/>
                      <w:szCs w:val="20"/>
                    </w:rPr>
                    <w:t xml:space="preserve"> at Resource Node </w:t>
                  </w:r>
                  <w:r w:rsidRPr="003E14AA">
                    <w:rPr>
                      <w:i/>
                      <w:sz w:val="20"/>
                      <w:szCs w:val="20"/>
                    </w:rPr>
                    <w:t>p</w:t>
                  </w:r>
                  <w:r w:rsidRPr="003E14AA">
                    <w:rPr>
                      <w:sz w:val="20"/>
                      <w:szCs w:val="18"/>
                    </w:rPr>
                    <w:t xml:space="preserve">, </w:t>
                  </w:r>
                  <w:r w:rsidRPr="003E14AA">
                    <w:rPr>
                      <w:sz w:val="20"/>
                      <w:szCs w:val="20"/>
                    </w:rPr>
                    <w:t>integrated</w:t>
                  </w:r>
                  <w:r w:rsidRPr="003E14AA">
                    <w:rPr>
                      <w:sz w:val="20"/>
                      <w:szCs w:val="18"/>
                    </w:rPr>
                    <w:t xml:space="preserve"> over the 15-minute Settlement Interval.</w:t>
                  </w:r>
                </w:p>
              </w:tc>
            </w:tr>
          </w:tbl>
          <w:p w14:paraId="1A44AC17" w14:textId="77777777" w:rsidR="003E14AA" w:rsidRPr="003E14AA" w:rsidRDefault="003E14AA" w:rsidP="003E14AA">
            <w:pPr>
              <w:spacing w:after="60"/>
              <w:rPr>
                <w:i/>
                <w:sz w:val="20"/>
                <w:szCs w:val="20"/>
              </w:rPr>
            </w:pPr>
          </w:p>
        </w:tc>
      </w:tr>
      <w:tr w:rsidR="003E14AA" w:rsidRPr="003E14AA" w14:paraId="3602F189"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7E40E519" w14:textId="77777777" w:rsidR="003E14AA" w:rsidRPr="003E14AA" w:rsidRDefault="003E14AA" w:rsidP="003E14AA">
            <w:pPr>
              <w:spacing w:after="60"/>
              <w:rPr>
                <w:sz w:val="20"/>
                <w:szCs w:val="20"/>
              </w:rPr>
            </w:pPr>
            <w:r w:rsidRPr="003E14AA">
              <w:rPr>
                <w:sz w:val="20"/>
                <w:szCs w:val="20"/>
              </w:rPr>
              <w:lastRenderedPageBreak/>
              <w:t>RTCLRNS</w:t>
            </w:r>
            <w:r w:rsidRPr="003E14AA">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1AA1E067"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4F2A8DAF" w14:textId="77777777" w:rsidR="003E14AA" w:rsidRPr="003E14AA" w:rsidRDefault="003E14AA" w:rsidP="003E14AA">
            <w:pPr>
              <w:spacing w:after="60"/>
              <w:rPr>
                <w:i/>
                <w:sz w:val="20"/>
                <w:szCs w:val="20"/>
              </w:rPr>
            </w:pPr>
            <w:r w:rsidRPr="003E14AA">
              <w:rPr>
                <w:i/>
                <w:sz w:val="20"/>
                <w:szCs w:val="20"/>
              </w:rPr>
              <w:t>Real-Time Non-Spin Schedule for Controllable Load Resources for the QSE</w:t>
            </w:r>
            <w:r w:rsidRPr="003E14AA">
              <w:rPr>
                <w:sz w:val="20"/>
                <w:szCs w:val="20"/>
              </w:rPr>
              <w:sym w:font="Symbol" w:char="F0BE"/>
            </w:r>
            <w:r w:rsidRPr="003E14AA">
              <w:rPr>
                <w:sz w:val="20"/>
                <w:szCs w:val="20"/>
              </w:rPr>
              <w:t xml:space="preserve">The Real-Time telemetered Non-Spin Ancillary Service Schedule for all Controllable Load Resources for the QSE </w:t>
            </w:r>
            <w:r w:rsidRPr="003E14AA">
              <w:rPr>
                <w:i/>
                <w:sz w:val="20"/>
                <w:szCs w:val="20"/>
              </w:rPr>
              <w:t>q</w:t>
            </w:r>
            <w:r w:rsidRPr="003E14AA">
              <w:rPr>
                <w:sz w:val="20"/>
                <w:szCs w:val="20"/>
              </w:rPr>
              <w:t xml:space="preserve">, integrated over the 15-minute Settlement Interval discounted by the </w:t>
            </w:r>
            <w:r w:rsidRPr="003E14AA">
              <w:rPr>
                <w:sz w:val="20"/>
                <w:szCs w:val="18"/>
              </w:rPr>
              <w:t>system-wide</w:t>
            </w:r>
            <w:r w:rsidRPr="003E14AA">
              <w:rPr>
                <w:sz w:val="20"/>
                <w:szCs w:val="20"/>
              </w:rPr>
              <w:t xml:space="preserv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E14AA" w:rsidRPr="003E14AA" w14:paraId="11F0CF46"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E8A4A3E" w14:textId="77777777" w:rsidR="003E14AA" w:rsidRPr="003E14AA" w:rsidRDefault="003E14AA" w:rsidP="003E14AA">
                  <w:pPr>
                    <w:spacing w:before="120" w:after="240"/>
                    <w:rPr>
                      <w:b/>
                      <w:i/>
                      <w:iCs/>
                      <w:lang w:val="x-none" w:eastAsia="x-none"/>
                    </w:rPr>
                  </w:pPr>
                  <w:r w:rsidRPr="003E14AA">
                    <w:rPr>
                      <w:b/>
                      <w:i/>
                      <w:iCs/>
                      <w:lang w:val="x-none" w:eastAsia="x-none"/>
                    </w:rPr>
                    <w:t>[NPRR987:  Replace the description above with the following upon system implementation:]</w:t>
                  </w:r>
                </w:p>
                <w:p w14:paraId="0A4EF3EF" w14:textId="77777777" w:rsidR="003E14AA" w:rsidRPr="003E14AA" w:rsidRDefault="003E14AA" w:rsidP="003E14AA">
                  <w:pPr>
                    <w:spacing w:after="60"/>
                    <w:rPr>
                      <w:i/>
                      <w:sz w:val="20"/>
                      <w:szCs w:val="20"/>
                    </w:rPr>
                  </w:pPr>
                  <w:r w:rsidRPr="003E14AA">
                    <w:rPr>
                      <w:i/>
                      <w:sz w:val="20"/>
                      <w:szCs w:val="20"/>
                    </w:rPr>
                    <w:t>Real-Time Non-Spin Schedule for Controllable Load Resources for the QSE</w:t>
                  </w:r>
                  <w:r w:rsidRPr="003E14AA">
                    <w:rPr>
                      <w:sz w:val="20"/>
                      <w:szCs w:val="20"/>
                    </w:rPr>
                    <w:sym w:font="Symbol" w:char="F0BE"/>
                  </w:r>
                  <w:r w:rsidRPr="003E14AA">
                    <w:rPr>
                      <w:sz w:val="20"/>
                      <w:szCs w:val="20"/>
                    </w:rPr>
                    <w:t xml:space="preserve">The Real-Time telemetered Non-Spin Ancillary Service Schedule for all Controllable Load Resources, not including modeled Controllable Load Resources associated with ESRs, for the QSE </w:t>
                  </w:r>
                  <w:r w:rsidRPr="003E14AA">
                    <w:rPr>
                      <w:i/>
                      <w:sz w:val="20"/>
                      <w:szCs w:val="20"/>
                    </w:rPr>
                    <w:t>q</w:t>
                  </w:r>
                  <w:r w:rsidRPr="003E14AA">
                    <w:rPr>
                      <w:sz w:val="20"/>
                      <w:szCs w:val="20"/>
                    </w:rPr>
                    <w:t xml:space="preserve">, integrated over the 15-minute Settlement Interval discounted by the </w:t>
                  </w:r>
                  <w:r w:rsidRPr="003E14AA">
                    <w:rPr>
                      <w:sz w:val="20"/>
                      <w:szCs w:val="18"/>
                    </w:rPr>
                    <w:t>system-wide</w:t>
                  </w:r>
                  <w:r w:rsidRPr="003E14AA">
                    <w:rPr>
                      <w:sz w:val="20"/>
                      <w:szCs w:val="20"/>
                    </w:rPr>
                    <w:t xml:space="preserve"> discount factor.</w:t>
                  </w:r>
                </w:p>
              </w:tc>
            </w:tr>
          </w:tbl>
          <w:p w14:paraId="5E4C73CA" w14:textId="77777777" w:rsidR="003E14AA" w:rsidRPr="003E14AA" w:rsidRDefault="003E14AA" w:rsidP="003E14AA">
            <w:pPr>
              <w:spacing w:after="60"/>
              <w:rPr>
                <w:i/>
                <w:sz w:val="20"/>
                <w:szCs w:val="20"/>
              </w:rPr>
            </w:pPr>
          </w:p>
        </w:tc>
      </w:tr>
      <w:tr w:rsidR="003E14AA" w:rsidRPr="003E14AA" w14:paraId="07D23AF4"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29F8F6DA" w14:textId="77777777" w:rsidR="003E14AA" w:rsidRPr="003E14AA" w:rsidRDefault="003E14AA" w:rsidP="003E14AA">
            <w:pPr>
              <w:spacing w:after="60"/>
              <w:rPr>
                <w:i/>
                <w:sz w:val="20"/>
                <w:szCs w:val="20"/>
              </w:rPr>
            </w:pPr>
            <w:r w:rsidRPr="003E14AA">
              <w:rPr>
                <w:sz w:val="20"/>
                <w:szCs w:val="20"/>
              </w:rPr>
              <w:t xml:space="preserve">SYS_GEN_DISCFACTOR </w:t>
            </w:r>
          </w:p>
        </w:tc>
        <w:tc>
          <w:tcPr>
            <w:tcW w:w="606" w:type="pct"/>
            <w:tcBorders>
              <w:top w:val="single" w:sz="4" w:space="0" w:color="auto"/>
              <w:left w:val="single" w:sz="4" w:space="0" w:color="auto"/>
              <w:bottom w:val="single" w:sz="4" w:space="0" w:color="auto"/>
              <w:right w:val="single" w:sz="4" w:space="0" w:color="auto"/>
            </w:tcBorders>
            <w:hideMark/>
          </w:tcPr>
          <w:p w14:paraId="4F22DA1E" w14:textId="77777777" w:rsidR="003E14AA" w:rsidRPr="003E14AA" w:rsidRDefault="003E14AA" w:rsidP="003E14AA">
            <w:pPr>
              <w:spacing w:after="60"/>
              <w:rPr>
                <w:sz w:val="20"/>
                <w:szCs w:val="20"/>
              </w:rPr>
            </w:pPr>
            <w:r w:rsidRPr="003E14AA">
              <w:rPr>
                <w:sz w:val="20"/>
                <w:szCs w:val="20"/>
              </w:rPr>
              <w:t>none</w:t>
            </w:r>
          </w:p>
        </w:tc>
        <w:tc>
          <w:tcPr>
            <w:tcW w:w="3082" w:type="pct"/>
            <w:tcBorders>
              <w:top w:val="single" w:sz="4" w:space="0" w:color="auto"/>
              <w:left w:val="single" w:sz="4" w:space="0" w:color="auto"/>
              <w:bottom w:val="single" w:sz="4" w:space="0" w:color="auto"/>
              <w:right w:val="single" w:sz="4" w:space="0" w:color="auto"/>
            </w:tcBorders>
            <w:hideMark/>
          </w:tcPr>
          <w:p w14:paraId="07169156" w14:textId="77777777" w:rsidR="003E14AA" w:rsidRPr="003E14AA" w:rsidRDefault="003E14AA" w:rsidP="003E14AA">
            <w:pPr>
              <w:spacing w:after="60"/>
              <w:rPr>
                <w:sz w:val="20"/>
                <w:szCs w:val="20"/>
              </w:rPr>
            </w:pPr>
            <w:r w:rsidRPr="003E14AA">
              <w:rPr>
                <w:i/>
                <w:sz w:val="20"/>
                <w:szCs w:val="20"/>
              </w:rPr>
              <w:t>System-Wide Discount Factor</w:t>
            </w:r>
            <w:r w:rsidRPr="003E14AA">
              <w:rPr>
                <w:sz w:val="20"/>
                <w:szCs w:val="20"/>
              </w:rPr>
              <w:t xml:space="preserve"> – The system-wide discount factor used to discount inputs used in the calculation of Real-Time Ancillary Services Imbalance payment or charge is calculated as the average of the currently approved Reserve Discount Factors (RDFs) applied to the temperatures from the current Season from the year prior.  </w:t>
            </w:r>
          </w:p>
        </w:tc>
      </w:tr>
      <w:tr w:rsidR="003E14AA" w:rsidRPr="003E14AA" w14:paraId="27BA31D2"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272C6AA6" w14:textId="77777777" w:rsidR="003E14AA" w:rsidRPr="003E14AA" w:rsidRDefault="003E14AA" w:rsidP="003E14AA">
            <w:pPr>
              <w:spacing w:after="60"/>
              <w:rPr>
                <w:sz w:val="20"/>
                <w:szCs w:val="20"/>
              </w:rPr>
            </w:pPr>
            <w:r w:rsidRPr="003E14AA">
              <w:rPr>
                <w:sz w:val="20"/>
                <w:szCs w:val="20"/>
              </w:rPr>
              <w:t>UGEN</w:t>
            </w:r>
            <w:r w:rsidRPr="003E14AA">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6E042B22"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30F7A679" w14:textId="77777777" w:rsidR="003E14AA" w:rsidRPr="003E14AA" w:rsidRDefault="003E14AA" w:rsidP="003E14AA">
            <w:pPr>
              <w:spacing w:after="60"/>
              <w:rPr>
                <w:i/>
                <w:sz w:val="20"/>
                <w:szCs w:val="20"/>
              </w:rPr>
            </w:pPr>
            <w:r w:rsidRPr="003E14AA">
              <w:rPr>
                <w:i/>
                <w:sz w:val="20"/>
                <w:szCs w:val="20"/>
              </w:rPr>
              <w:t>Under Generation Volumes per QSE per Settlement Point per Resource</w:t>
            </w:r>
            <w:r w:rsidRPr="003E14AA">
              <w:rPr>
                <w:sz w:val="20"/>
                <w:szCs w:val="20"/>
              </w:rPr>
              <w:t xml:space="preserve">—The amount under-generated by the Generation Resource </w:t>
            </w:r>
            <w:r w:rsidRPr="003E14AA">
              <w:rPr>
                <w:i/>
                <w:sz w:val="20"/>
                <w:szCs w:val="20"/>
              </w:rPr>
              <w:t>r</w:t>
            </w:r>
            <w:r w:rsidRPr="003E14AA">
              <w:rPr>
                <w:sz w:val="20"/>
                <w:szCs w:val="20"/>
              </w:rPr>
              <w:t xml:space="preserve"> represented by QSE </w:t>
            </w:r>
            <w:r w:rsidRPr="003E14AA">
              <w:rPr>
                <w:i/>
                <w:sz w:val="20"/>
                <w:szCs w:val="20"/>
              </w:rPr>
              <w:t>q</w:t>
            </w:r>
            <w:r w:rsidRPr="003E14AA">
              <w:rPr>
                <w:sz w:val="20"/>
                <w:szCs w:val="20"/>
              </w:rPr>
              <w:t xml:space="preserve"> at Resource Node </w:t>
            </w:r>
            <w:r w:rsidRPr="003E14AA">
              <w:rPr>
                <w:i/>
                <w:sz w:val="20"/>
                <w:szCs w:val="20"/>
              </w:rPr>
              <w:t>p</w:t>
            </w:r>
            <w:r w:rsidRPr="003E14AA">
              <w:rPr>
                <w:sz w:val="20"/>
                <w:szCs w:val="20"/>
              </w:rPr>
              <w:t xml:space="preserve"> for the 15-minute Settlement Interval.</w:t>
            </w:r>
          </w:p>
        </w:tc>
      </w:tr>
      <w:tr w:rsidR="003E14AA" w:rsidRPr="003E14AA" w14:paraId="798E6C2A"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2D16122B" w14:textId="77777777" w:rsidR="003E14AA" w:rsidRPr="003E14AA" w:rsidRDefault="003E14AA" w:rsidP="003E14AA">
            <w:pPr>
              <w:spacing w:after="60"/>
              <w:rPr>
                <w:sz w:val="20"/>
                <w:szCs w:val="20"/>
              </w:rPr>
            </w:pPr>
            <w:r w:rsidRPr="003E14AA">
              <w:rPr>
                <w:sz w:val="20"/>
                <w:szCs w:val="20"/>
              </w:rPr>
              <w:t>UGENA</w:t>
            </w:r>
            <w:r w:rsidRPr="003E14AA">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42C3BD09"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6A37CBB2" w14:textId="77777777" w:rsidR="003E14AA" w:rsidRPr="003E14AA" w:rsidRDefault="003E14AA" w:rsidP="003E14AA">
            <w:pPr>
              <w:spacing w:after="60"/>
              <w:rPr>
                <w:i/>
                <w:sz w:val="20"/>
                <w:szCs w:val="20"/>
              </w:rPr>
            </w:pPr>
            <w:r w:rsidRPr="003E14AA">
              <w:rPr>
                <w:i/>
                <w:sz w:val="20"/>
                <w:szCs w:val="20"/>
              </w:rPr>
              <w:t>Adjusted Under Generation Volumes per QSE per Settlement Point per Resource</w:t>
            </w:r>
            <w:r w:rsidRPr="003E14AA">
              <w:rPr>
                <w:sz w:val="20"/>
                <w:szCs w:val="20"/>
              </w:rPr>
              <w:t xml:space="preserve">—The amount under-generated by the Generation Resource </w:t>
            </w:r>
            <w:r w:rsidRPr="003E14AA">
              <w:rPr>
                <w:i/>
                <w:sz w:val="20"/>
                <w:szCs w:val="20"/>
              </w:rPr>
              <w:t>r</w:t>
            </w:r>
            <w:r w:rsidRPr="003E14AA">
              <w:rPr>
                <w:sz w:val="20"/>
                <w:szCs w:val="20"/>
              </w:rPr>
              <w:t xml:space="preserve"> represented by QSE </w:t>
            </w:r>
            <w:r w:rsidRPr="003E14AA">
              <w:rPr>
                <w:i/>
                <w:sz w:val="20"/>
                <w:szCs w:val="20"/>
              </w:rPr>
              <w:t>q</w:t>
            </w:r>
            <w:r w:rsidRPr="003E14AA">
              <w:rPr>
                <w:sz w:val="20"/>
                <w:szCs w:val="20"/>
              </w:rPr>
              <w:t xml:space="preserve"> at Resource Node </w:t>
            </w:r>
            <w:r w:rsidRPr="003E14AA">
              <w:rPr>
                <w:i/>
                <w:sz w:val="20"/>
                <w:szCs w:val="20"/>
              </w:rPr>
              <w:t>p</w:t>
            </w:r>
            <w:r w:rsidRPr="003E14AA">
              <w:rPr>
                <w:sz w:val="20"/>
                <w:szCs w:val="20"/>
              </w:rPr>
              <w:t xml:space="preserve"> for the 15-minute Settlement Interval adjusted pursuant to paragraph (6) above.</w:t>
            </w:r>
          </w:p>
        </w:tc>
      </w:tr>
      <w:tr w:rsidR="003E14AA" w:rsidRPr="003E14AA" w14:paraId="040C313E" w14:textId="77777777" w:rsidTr="004D77CF">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3E14AA" w:rsidRPr="003E14AA" w14:paraId="01FD3C82"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7D874CD" w14:textId="77777777" w:rsidR="003E14AA" w:rsidRPr="003E14AA" w:rsidRDefault="003E14AA" w:rsidP="003E14AA">
                  <w:pPr>
                    <w:spacing w:before="120" w:after="240"/>
                    <w:rPr>
                      <w:b/>
                      <w:i/>
                      <w:iCs/>
                      <w:lang w:val="x-none" w:eastAsia="x-none"/>
                    </w:rPr>
                  </w:pPr>
                  <w:r w:rsidRPr="003E14AA">
                    <w:rPr>
                      <w:b/>
                      <w:i/>
                      <w:iCs/>
                      <w:lang w:val="x-none" w:eastAsia="x-none"/>
                    </w:rPr>
                    <w:t xml:space="preserve">[NPRR987:  Insert the variables “UPESR </w:t>
                  </w:r>
                  <w:r w:rsidRPr="003E14AA">
                    <w:rPr>
                      <w:b/>
                      <w:i/>
                      <w:iCs/>
                      <w:vertAlign w:val="subscript"/>
                      <w:lang w:val="x-none" w:eastAsia="x-none"/>
                    </w:rPr>
                    <w:t>q, r, p</w:t>
                  </w:r>
                  <w:r w:rsidRPr="003E14AA">
                    <w:rPr>
                      <w:b/>
                      <w:i/>
                      <w:iCs/>
                      <w:lang w:val="x-none" w:eastAsia="x-none"/>
                    </w:rPr>
                    <w:t>” and “UPESRA</w:t>
                  </w:r>
                  <w:r w:rsidRPr="003E14AA">
                    <w:rPr>
                      <w:b/>
                      <w:i/>
                      <w:iCs/>
                      <w:vertAlign w:val="subscript"/>
                      <w:lang w:val="x-none" w:eastAsia="x-none"/>
                    </w:rPr>
                    <w:t xml:space="preserve"> q, r, p</w:t>
                  </w:r>
                  <w:r w:rsidRPr="003E14AA">
                    <w:rPr>
                      <w:b/>
                      <w:i/>
                      <w:iCs/>
                      <w:lang w:val="x-none" w:eastAsia="x-none"/>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3E14AA" w:rsidRPr="003E14AA" w14:paraId="5488454D" w14:textId="77777777" w:rsidTr="004D77CF">
                    <w:trPr>
                      <w:cantSplit/>
                    </w:trPr>
                    <w:tc>
                      <w:tcPr>
                        <w:tcW w:w="1279" w:type="pct"/>
                        <w:tcBorders>
                          <w:top w:val="single" w:sz="4" w:space="0" w:color="auto"/>
                          <w:left w:val="single" w:sz="4" w:space="0" w:color="auto"/>
                          <w:bottom w:val="single" w:sz="4" w:space="0" w:color="auto"/>
                          <w:right w:val="single" w:sz="4" w:space="0" w:color="auto"/>
                        </w:tcBorders>
                        <w:hideMark/>
                      </w:tcPr>
                      <w:p w14:paraId="7605CBE3" w14:textId="77777777" w:rsidR="003E14AA" w:rsidRPr="003E14AA" w:rsidRDefault="003E14AA" w:rsidP="003E14AA">
                        <w:pPr>
                          <w:spacing w:after="60"/>
                          <w:rPr>
                            <w:sz w:val="20"/>
                            <w:szCs w:val="20"/>
                          </w:rPr>
                        </w:pPr>
                        <w:r w:rsidRPr="003E14AA">
                          <w:rPr>
                            <w:sz w:val="20"/>
                            <w:szCs w:val="20"/>
                          </w:rPr>
                          <w:t xml:space="preserve">UPESR </w:t>
                        </w:r>
                        <w:r w:rsidRPr="003E14AA">
                          <w:rPr>
                            <w:i/>
                            <w:sz w:val="20"/>
                            <w:szCs w:val="20"/>
                            <w:vertAlign w:val="subscript"/>
                          </w:rPr>
                          <w:t>q, r, p</w:t>
                        </w:r>
                      </w:p>
                    </w:tc>
                    <w:tc>
                      <w:tcPr>
                        <w:tcW w:w="623" w:type="pct"/>
                        <w:tcBorders>
                          <w:top w:val="single" w:sz="4" w:space="0" w:color="auto"/>
                          <w:left w:val="single" w:sz="4" w:space="0" w:color="auto"/>
                          <w:bottom w:val="single" w:sz="4" w:space="0" w:color="auto"/>
                          <w:right w:val="single" w:sz="4" w:space="0" w:color="auto"/>
                        </w:tcBorders>
                        <w:hideMark/>
                      </w:tcPr>
                      <w:p w14:paraId="576BC77D" w14:textId="77777777" w:rsidR="003E14AA" w:rsidRPr="003E14AA" w:rsidRDefault="003E14AA" w:rsidP="003E14AA">
                        <w:pPr>
                          <w:spacing w:after="60"/>
                          <w:rPr>
                            <w:sz w:val="20"/>
                            <w:szCs w:val="20"/>
                          </w:rPr>
                        </w:pPr>
                        <w:r w:rsidRPr="003E14AA">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5CD0E259" w14:textId="77777777" w:rsidR="003E14AA" w:rsidRPr="003E14AA" w:rsidRDefault="003E14AA" w:rsidP="003E14AA">
                        <w:pPr>
                          <w:spacing w:after="60"/>
                          <w:rPr>
                            <w:i/>
                            <w:sz w:val="20"/>
                            <w:szCs w:val="20"/>
                          </w:rPr>
                        </w:pPr>
                        <w:r w:rsidRPr="003E14AA">
                          <w:rPr>
                            <w:i/>
                            <w:sz w:val="20"/>
                            <w:szCs w:val="20"/>
                          </w:rPr>
                          <w:t>Under-Performance Volumes per QSE per Settlement Point per Resource</w:t>
                        </w:r>
                        <w:r w:rsidRPr="003E14AA">
                          <w:rPr>
                            <w:sz w:val="20"/>
                            <w:szCs w:val="20"/>
                          </w:rPr>
                          <w:t xml:space="preserve">—The amount the ESR under-performed divided evenly among the modeled Generation and Controllable Load Resources </w:t>
                        </w:r>
                        <w:r w:rsidRPr="003E14AA">
                          <w:rPr>
                            <w:i/>
                            <w:sz w:val="20"/>
                            <w:szCs w:val="20"/>
                          </w:rPr>
                          <w:t>r</w:t>
                        </w:r>
                        <w:r w:rsidRPr="003E14AA">
                          <w:rPr>
                            <w:sz w:val="20"/>
                            <w:szCs w:val="20"/>
                          </w:rPr>
                          <w:t xml:space="preserve"> in the ESR</w:t>
                        </w:r>
                        <w:r w:rsidRPr="003E14AA">
                          <w:rPr>
                            <w:i/>
                            <w:sz w:val="20"/>
                            <w:szCs w:val="20"/>
                          </w:rPr>
                          <w:t xml:space="preserve">, </w:t>
                        </w:r>
                        <w:r w:rsidRPr="003E14AA">
                          <w:rPr>
                            <w:sz w:val="20"/>
                            <w:szCs w:val="20"/>
                          </w:rPr>
                          <w:t xml:space="preserve">represented by QSE </w:t>
                        </w:r>
                        <w:r w:rsidRPr="003E14AA">
                          <w:rPr>
                            <w:i/>
                            <w:sz w:val="20"/>
                            <w:szCs w:val="20"/>
                          </w:rPr>
                          <w:t>q</w:t>
                        </w:r>
                        <w:r w:rsidRPr="003E14AA">
                          <w:rPr>
                            <w:sz w:val="20"/>
                            <w:szCs w:val="20"/>
                          </w:rPr>
                          <w:t xml:space="preserve"> at Resource Node </w:t>
                        </w:r>
                        <w:r w:rsidRPr="003E14AA">
                          <w:rPr>
                            <w:i/>
                            <w:sz w:val="20"/>
                            <w:szCs w:val="20"/>
                          </w:rPr>
                          <w:t xml:space="preserve">p, </w:t>
                        </w:r>
                        <w:r w:rsidRPr="003E14AA">
                          <w:rPr>
                            <w:sz w:val="20"/>
                            <w:szCs w:val="20"/>
                          </w:rPr>
                          <w:t>for the 15-minute Settlement Interval.</w:t>
                        </w:r>
                      </w:p>
                    </w:tc>
                  </w:tr>
                  <w:tr w:rsidR="003E14AA" w:rsidRPr="003E14AA" w14:paraId="4619E1A3" w14:textId="77777777" w:rsidTr="004D77CF">
                    <w:trPr>
                      <w:cantSplit/>
                    </w:trPr>
                    <w:tc>
                      <w:tcPr>
                        <w:tcW w:w="1279" w:type="pct"/>
                        <w:tcBorders>
                          <w:top w:val="single" w:sz="4" w:space="0" w:color="auto"/>
                          <w:left w:val="single" w:sz="4" w:space="0" w:color="auto"/>
                          <w:bottom w:val="single" w:sz="4" w:space="0" w:color="auto"/>
                          <w:right w:val="single" w:sz="4" w:space="0" w:color="auto"/>
                        </w:tcBorders>
                        <w:hideMark/>
                      </w:tcPr>
                      <w:p w14:paraId="0AD77411" w14:textId="77777777" w:rsidR="003E14AA" w:rsidRPr="003E14AA" w:rsidRDefault="003E14AA" w:rsidP="003E14AA">
                        <w:pPr>
                          <w:spacing w:after="60"/>
                          <w:rPr>
                            <w:sz w:val="20"/>
                            <w:szCs w:val="20"/>
                          </w:rPr>
                        </w:pPr>
                        <w:r w:rsidRPr="003E14AA">
                          <w:rPr>
                            <w:sz w:val="20"/>
                            <w:szCs w:val="20"/>
                          </w:rPr>
                          <w:t>UPESRA</w:t>
                        </w:r>
                        <w:r w:rsidRPr="003E14AA">
                          <w:rPr>
                            <w:i/>
                            <w:sz w:val="20"/>
                            <w:szCs w:val="20"/>
                            <w:vertAlign w:val="subscript"/>
                          </w:rPr>
                          <w:t xml:space="preserve"> q, r, p</w:t>
                        </w:r>
                      </w:p>
                    </w:tc>
                    <w:tc>
                      <w:tcPr>
                        <w:tcW w:w="623" w:type="pct"/>
                        <w:tcBorders>
                          <w:top w:val="single" w:sz="4" w:space="0" w:color="auto"/>
                          <w:left w:val="single" w:sz="4" w:space="0" w:color="auto"/>
                          <w:bottom w:val="single" w:sz="4" w:space="0" w:color="auto"/>
                          <w:right w:val="single" w:sz="4" w:space="0" w:color="auto"/>
                        </w:tcBorders>
                        <w:hideMark/>
                      </w:tcPr>
                      <w:p w14:paraId="068C6288" w14:textId="77777777" w:rsidR="003E14AA" w:rsidRPr="003E14AA" w:rsidRDefault="003E14AA" w:rsidP="003E14AA">
                        <w:pPr>
                          <w:spacing w:after="60"/>
                          <w:rPr>
                            <w:sz w:val="20"/>
                            <w:szCs w:val="20"/>
                          </w:rPr>
                        </w:pPr>
                        <w:r w:rsidRPr="003E14AA">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52ACB147" w14:textId="77777777" w:rsidR="003E14AA" w:rsidRPr="003E14AA" w:rsidRDefault="003E14AA" w:rsidP="003E14AA">
                        <w:pPr>
                          <w:spacing w:after="60"/>
                          <w:rPr>
                            <w:i/>
                            <w:sz w:val="20"/>
                            <w:szCs w:val="20"/>
                          </w:rPr>
                        </w:pPr>
                        <w:r w:rsidRPr="003E14AA">
                          <w:rPr>
                            <w:i/>
                            <w:sz w:val="20"/>
                            <w:szCs w:val="20"/>
                          </w:rPr>
                          <w:t>Adjusted Under-Performance Volumes per QSE per Settlement Point per Resource</w:t>
                        </w:r>
                        <w:r w:rsidRPr="003E14AA">
                          <w:rPr>
                            <w:sz w:val="20"/>
                            <w:szCs w:val="20"/>
                          </w:rPr>
                          <w:t xml:space="preserve"> — The amount the ESR under-performed divided evenly among the modeled Generation and Controllable Load Resources </w:t>
                        </w:r>
                        <w:r w:rsidRPr="003E14AA">
                          <w:rPr>
                            <w:i/>
                            <w:sz w:val="20"/>
                            <w:szCs w:val="20"/>
                          </w:rPr>
                          <w:t>r</w:t>
                        </w:r>
                        <w:r w:rsidRPr="003E14AA">
                          <w:rPr>
                            <w:sz w:val="20"/>
                            <w:szCs w:val="20"/>
                          </w:rPr>
                          <w:t xml:space="preserve"> in the ESR</w:t>
                        </w:r>
                        <w:r w:rsidRPr="003E14AA">
                          <w:rPr>
                            <w:i/>
                            <w:sz w:val="20"/>
                            <w:szCs w:val="20"/>
                          </w:rPr>
                          <w:t xml:space="preserve">, </w:t>
                        </w:r>
                        <w:r w:rsidRPr="003E14AA">
                          <w:rPr>
                            <w:sz w:val="20"/>
                            <w:szCs w:val="20"/>
                          </w:rPr>
                          <w:t xml:space="preserve">represented by QSE </w:t>
                        </w:r>
                        <w:r w:rsidRPr="003E14AA">
                          <w:rPr>
                            <w:i/>
                            <w:sz w:val="20"/>
                            <w:szCs w:val="20"/>
                          </w:rPr>
                          <w:t>q</w:t>
                        </w:r>
                        <w:r w:rsidRPr="003E14AA">
                          <w:rPr>
                            <w:sz w:val="20"/>
                            <w:szCs w:val="20"/>
                          </w:rPr>
                          <w:t xml:space="preserve"> at Resource Node </w:t>
                        </w:r>
                        <w:r w:rsidRPr="003E14AA">
                          <w:rPr>
                            <w:i/>
                            <w:sz w:val="20"/>
                            <w:szCs w:val="20"/>
                          </w:rPr>
                          <w:t xml:space="preserve">p, </w:t>
                        </w:r>
                        <w:r w:rsidRPr="003E14AA">
                          <w:rPr>
                            <w:sz w:val="20"/>
                            <w:szCs w:val="20"/>
                          </w:rPr>
                          <w:t>for the 15-minute Settlement Interval adjusted pursuant to paragraph (6) above.</w:t>
                        </w:r>
                      </w:p>
                    </w:tc>
                  </w:tr>
                </w:tbl>
                <w:p w14:paraId="69F1F2D1" w14:textId="77777777" w:rsidR="003E14AA" w:rsidRPr="003E14AA" w:rsidRDefault="003E14AA" w:rsidP="003E14AA">
                  <w:pPr>
                    <w:spacing w:after="60"/>
                    <w:rPr>
                      <w:i/>
                      <w:sz w:val="20"/>
                      <w:szCs w:val="20"/>
                    </w:rPr>
                  </w:pPr>
                </w:p>
              </w:tc>
            </w:tr>
          </w:tbl>
          <w:p w14:paraId="6B06EF03" w14:textId="77777777" w:rsidR="003E14AA" w:rsidRPr="003E14AA" w:rsidRDefault="003E14AA" w:rsidP="003E14AA">
            <w:pPr>
              <w:spacing w:after="60"/>
              <w:rPr>
                <w:sz w:val="20"/>
                <w:szCs w:val="20"/>
              </w:rPr>
            </w:pPr>
          </w:p>
        </w:tc>
      </w:tr>
      <w:tr w:rsidR="003E14AA" w:rsidRPr="003E14AA" w14:paraId="06C5F6C5"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62C9D856" w14:textId="77777777" w:rsidR="003E14AA" w:rsidRPr="003E14AA" w:rsidRDefault="003E14AA" w:rsidP="003E14AA">
            <w:pPr>
              <w:spacing w:after="60"/>
              <w:rPr>
                <w:sz w:val="20"/>
                <w:szCs w:val="20"/>
              </w:rPr>
            </w:pPr>
            <w:r w:rsidRPr="003E14AA">
              <w:rPr>
                <w:i/>
                <w:sz w:val="20"/>
                <w:szCs w:val="20"/>
              </w:rPr>
              <w:t>r</w:t>
            </w:r>
          </w:p>
        </w:tc>
        <w:tc>
          <w:tcPr>
            <w:tcW w:w="606" w:type="pct"/>
            <w:tcBorders>
              <w:top w:val="single" w:sz="4" w:space="0" w:color="auto"/>
              <w:left w:val="single" w:sz="4" w:space="0" w:color="auto"/>
              <w:bottom w:val="single" w:sz="4" w:space="0" w:color="auto"/>
              <w:right w:val="single" w:sz="4" w:space="0" w:color="auto"/>
            </w:tcBorders>
            <w:hideMark/>
          </w:tcPr>
          <w:p w14:paraId="747D39A6" w14:textId="77777777" w:rsidR="003E14AA" w:rsidRPr="003E14AA" w:rsidRDefault="003E14AA" w:rsidP="003E14AA">
            <w:pPr>
              <w:spacing w:after="60"/>
              <w:rPr>
                <w:sz w:val="20"/>
                <w:szCs w:val="20"/>
              </w:rPr>
            </w:pPr>
            <w:r w:rsidRPr="003E14AA">
              <w:rPr>
                <w:sz w:val="20"/>
                <w:szCs w:val="20"/>
              </w:rPr>
              <w:t>none</w:t>
            </w:r>
          </w:p>
        </w:tc>
        <w:tc>
          <w:tcPr>
            <w:tcW w:w="3082" w:type="pct"/>
            <w:tcBorders>
              <w:top w:val="single" w:sz="4" w:space="0" w:color="auto"/>
              <w:left w:val="single" w:sz="4" w:space="0" w:color="auto"/>
              <w:bottom w:val="single" w:sz="4" w:space="0" w:color="auto"/>
              <w:right w:val="single" w:sz="4" w:space="0" w:color="auto"/>
            </w:tcBorders>
            <w:hideMark/>
          </w:tcPr>
          <w:p w14:paraId="0319906A" w14:textId="77777777" w:rsidR="003E14AA" w:rsidRPr="003E14AA" w:rsidRDefault="003E14AA" w:rsidP="003E14AA">
            <w:pPr>
              <w:spacing w:after="60"/>
              <w:rPr>
                <w:i/>
                <w:sz w:val="20"/>
                <w:szCs w:val="20"/>
              </w:rPr>
            </w:pPr>
            <w:r w:rsidRPr="003E14AA">
              <w:rPr>
                <w:sz w:val="20"/>
                <w:szCs w:val="20"/>
              </w:rPr>
              <w:t>A Generation or Load Resource.</w:t>
            </w:r>
          </w:p>
        </w:tc>
      </w:tr>
      <w:tr w:rsidR="003E14AA" w:rsidRPr="003E14AA" w14:paraId="2256C314"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7398A940" w14:textId="77777777" w:rsidR="003E14AA" w:rsidRPr="003E14AA" w:rsidRDefault="003E14AA" w:rsidP="003E14AA">
            <w:pPr>
              <w:spacing w:after="60"/>
              <w:rPr>
                <w:sz w:val="20"/>
                <w:szCs w:val="20"/>
              </w:rPr>
            </w:pPr>
            <w:r w:rsidRPr="003E14AA">
              <w:rPr>
                <w:i/>
                <w:sz w:val="20"/>
                <w:szCs w:val="20"/>
              </w:rPr>
              <w:t>y</w:t>
            </w:r>
          </w:p>
        </w:tc>
        <w:tc>
          <w:tcPr>
            <w:tcW w:w="606" w:type="pct"/>
            <w:tcBorders>
              <w:top w:val="single" w:sz="4" w:space="0" w:color="auto"/>
              <w:left w:val="single" w:sz="4" w:space="0" w:color="auto"/>
              <w:bottom w:val="single" w:sz="4" w:space="0" w:color="auto"/>
              <w:right w:val="single" w:sz="4" w:space="0" w:color="auto"/>
            </w:tcBorders>
            <w:hideMark/>
          </w:tcPr>
          <w:p w14:paraId="42A1EA3C" w14:textId="77777777" w:rsidR="003E14AA" w:rsidRPr="003E14AA" w:rsidRDefault="003E14AA" w:rsidP="003E14AA">
            <w:pPr>
              <w:spacing w:after="60"/>
              <w:rPr>
                <w:sz w:val="20"/>
                <w:szCs w:val="20"/>
              </w:rPr>
            </w:pPr>
            <w:r w:rsidRPr="003E14AA">
              <w:rPr>
                <w:sz w:val="20"/>
                <w:szCs w:val="20"/>
              </w:rPr>
              <w:t>none</w:t>
            </w:r>
          </w:p>
        </w:tc>
        <w:tc>
          <w:tcPr>
            <w:tcW w:w="3082" w:type="pct"/>
            <w:tcBorders>
              <w:top w:val="single" w:sz="4" w:space="0" w:color="auto"/>
              <w:left w:val="single" w:sz="4" w:space="0" w:color="auto"/>
              <w:bottom w:val="single" w:sz="4" w:space="0" w:color="auto"/>
              <w:right w:val="single" w:sz="4" w:space="0" w:color="auto"/>
            </w:tcBorders>
            <w:hideMark/>
          </w:tcPr>
          <w:p w14:paraId="58A3E360" w14:textId="77777777" w:rsidR="003E14AA" w:rsidRPr="003E14AA" w:rsidRDefault="003E14AA" w:rsidP="003E14AA">
            <w:pPr>
              <w:spacing w:after="60"/>
              <w:rPr>
                <w:i/>
                <w:sz w:val="20"/>
                <w:szCs w:val="20"/>
              </w:rPr>
            </w:pPr>
            <w:r w:rsidRPr="003E14AA">
              <w:rPr>
                <w:sz w:val="20"/>
                <w:szCs w:val="20"/>
              </w:rPr>
              <w:t>A SCED interval in the 15-minute Settlement Interval.  The summation is over the total number of SCED runs that cover the 15-minute Settlement Interval.</w:t>
            </w:r>
          </w:p>
        </w:tc>
      </w:tr>
      <w:tr w:rsidR="003E14AA" w:rsidRPr="003E14AA" w14:paraId="549DDE7C"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75868AA3" w14:textId="77777777" w:rsidR="003E14AA" w:rsidRPr="003E14AA" w:rsidRDefault="003E14AA" w:rsidP="003E14AA">
            <w:pPr>
              <w:spacing w:after="60"/>
              <w:rPr>
                <w:i/>
                <w:sz w:val="20"/>
                <w:szCs w:val="20"/>
              </w:rPr>
            </w:pPr>
            <w:r w:rsidRPr="003E14AA">
              <w:rPr>
                <w:i/>
                <w:sz w:val="20"/>
                <w:szCs w:val="20"/>
              </w:rPr>
              <w:t>q</w:t>
            </w:r>
          </w:p>
        </w:tc>
        <w:tc>
          <w:tcPr>
            <w:tcW w:w="606" w:type="pct"/>
            <w:tcBorders>
              <w:top w:val="single" w:sz="4" w:space="0" w:color="auto"/>
              <w:left w:val="single" w:sz="4" w:space="0" w:color="auto"/>
              <w:bottom w:val="single" w:sz="4" w:space="0" w:color="auto"/>
              <w:right w:val="single" w:sz="4" w:space="0" w:color="auto"/>
            </w:tcBorders>
            <w:hideMark/>
          </w:tcPr>
          <w:p w14:paraId="45818E25" w14:textId="77777777" w:rsidR="003E14AA" w:rsidRPr="003E14AA" w:rsidRDefault="003E14AA" w:rsidP="003E14AA">
            <w:pPr>
              <w:spacing w:after="60"/>
              <w:rPr>
                <w:sz w:val="20"/>
                <w:szCs w:val="20"/>
              </w:rPr>
            </w:pPr>
            <w:r w:rsidRPr="003E14AA">
              <w:rPr>
                <w:sz w:val="20"/>
                <w:szCs w:val="20"/>
              </w:rPr>
              <w:t>none</w:t>
            </w:r>
          </w:p>
        </w:tc>
        <w:tc>
          <w:tcPr>
            <w:tcW w:w="3082" w:type="pct"/>
            <w:tcBorders>
              <w:top w:val="single" w:sz="4" w:space="0" w:color="auto"/>
              <w:left w:val="single" w:sz="4" w:space="0" w:color="auto"/>
              <w:bottom w:val="single" w:sz="4" w:space="0" w:color="auto"/>
              <w:right w:val="single" w:sz="4" w:space="0" w:color="auto"/>
            </w:tcBorders>
            <w:hideMark/>
          </w:tcPr>
          <w:p w14:paraId="1636EFE5" w14:textId="77777777" w:rsidR="003E14AA" w:rsidRPr="003E14AA" w:rsidRDefault="003E14AA" w:rsidP="003E14AA">
            <w:pPr>
              <w:spacing w:after="60"/>
              <w:rPr>
                <w:sz w:val="20"/>
                <w:szCs w:val="20"/>
              </w:rPr>
            </w:pPr>
            <w:r w:rsidRPr="003E14AA">
              <w:rPr>
                <w:sz w:val="20"/>
                <w:szCs w:val="20"/>
              </w:rPr>
              <w:t>A QSE.</w:t>
            </w:r>
          </w:p>
        </w:tc>
      </w:tr>
      <w:tr w:rsidR="003E14AA" w:rsidRPr="003E14AA" w14:paraId="6503BCE1"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476D2106" w14:textId="77777777" w:rsidR="003E14AA" w:rsidRPr="003E14AA" w:rsidRDefault="003E14AA" w:rsidP="003E14AA">
            <w:pPr>
              <w:spacing w:after="60"/>
              <w:rPr>
                <w:i/>
                <w:sz w:val="20"/>
                <w:szCs w:val="20"/>
              </w:rPr>
            </w:pPr>
            <w:r w:rsidRPr="003E14AA">
              <w:rPr>
                <w:i/>
                <w:sz w:val="20"/>
                <w:szCs w:val="20"/>
              </w:rPr>
              <w:lastRenderedPageBreak/>
              <w:t>p</w:t>
            </w:r>
          </w:p>
        </w:tc>
        <w:tc>
          <w:tcPr>
            <w:tcW w:w="606" w:type="pct"/>
            <w:tcBorders>
              <w:top w:val="single" w:sz="4" w:space="0" w:color="auto"/>
              <w:left w:val="single" w:sz="4" w:space="0" w:color="auto"/>
              <w:bottom w:val="single" w:sz="4" w:space="0" w:color="auto"/>
              <w:right w:val="single" w:sz="4" w:space="0" w:color="auto"/>
            </w:tcBorders>
            <w:hideMark/>
          </w:tcPr>
          <w:p w14:paraId="4098C530" w14:textId="77777777" w:rsidR="003E14AA" w:rsidRPr="003E14AA" w:rsidRDefault="003E14AA" w:rsidP="003E14AA">
            <w:pPr>
              <w:spacing w:after="60"/>
              <w:rPr>
                <w:sz w:val="20"/>
                <w:szCs w:val="20"/>
              </w:rPr>
            </w:pPr>
            <w:r w:rsidRPr="003E14AA">
              <w:rPr>
                <w:sz w:val="20"/>
                <w:szCs w:val="20"/>
              </w:rPr>
              <w:t>none</w:t>
            </w:r>
          </w:p>
        </w:tc>
        <w:tc>
          <w:tcPr>
            <w:tcW w:w="3082" w:type="pct"/>
            <w:tcBorders>
              <w:top w:val="single" w:sz="4" w:space="0" w:color="auto"/>
              <w:left w:val="single" w:sz="4" w:space="0" w:color="auto"/>
              <w:bottom w:val="single" w:sz="4" w:space="0" w:color="auto"/>
              <w:right w:val="single" w:sz="4" w:space="0" w:color="auto"/>
            </w:tcBorders>
            <w:hideMark/>
          </w:tcPr>
          <w:p w14:paraId="3FD18C64" w14:textId="77777777" w:rsidR="003E14AA" w:rsidRPr="003E14AA" w:rsidRDefault="003E14AA" w:rsidP="003E14AA">
            <w:pPr>
              <w:spacing w:after="60"/>
              <w:rPr>
                <w:sz w:val="20"/>
                <w:szCs w:val="20"/>
              </w:rPr>
            </w:pPr>
            <w:r w:rsidRPr="003E14AA">
              <w:rPr>
                <w:sz w:val="20"/>
                <w:szCs w:val="20"/>
              </w:rPr>
              <w:t>A Resource Node Settlement Point.</w:t>
            </w:r>
          </w:p>
        </w:tc>
      </w:tr>
      <w:tr w:rsidR="003E14AA" w:rsidRPr="003E14AA" w14:paraId="159613A9" w14:textId="77777777" w:rsidTr="004D77CF">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3E14AA" w:rsidRPr="003E14AA" w14:paraId="2D7AA7F0"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B71FACC" w14:textId="77777777" w:rsidR="003E14AA" w:rsidRPr="003E14AA" w:rsidRDefault="003E14AA" w:rsidP="003E14AA">
                  <w:pPr>
                    <w:spacing w:before="120" w:after="240"/>
                    <w:rPr>
                      <w:b/>
                      <w:i/>
                      <w:iCs/>
                      <w:lang w:val="x-none" w:eastAsia="x-none"/>
                    </w:rPr>
                  </w:pPr>
                  <w:r w:rsidRPr="003E14AA">
                    <w:rPr>
                      <w:b/>
                      <w:i/>
                      <w:iCs/>
                      <w:lang w:val="x-none" w:eastAsia="x-none"/>
                    </w:rPr>
                    <w:t>[NPRR987:  Insert the variable “g”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3E14AA" w:rsidRPr="003E14AA" w14:paraId="0DF8DA70" w14:textId="77777777" w:rsidTr="004D77CF">
                    <w:trPr>
                      <w:cantSplit/>
                    </w:trPr>
                    <w:tc>
                      <w:tcPr>
                        <w:tcW w:w="1279" w:type="pct"/>
                        <w:tcBorders>
                          <w:top w:val="single" w:sz="4" w:space="0" w:color="auto"/>
                          <w:left w:val="single" w:sz="4" w:space="0" w:color="auto"/>
                          <w:bottom w:val="single" w:sz="4" w:space="0" w:color="auto"/>
                          <w:right w:val="single" w:sz="4" w:space="0" w:color="auto"/>
                        </w:tcBorders>
                        <w:hideMark/>
                      </w:tcPr>
                      <w:p w14:paraId="3EAF5600" w14:textId="77777777" w:rsidR="003E14AA" w:rsidRPr="003E14AA" w:rsidRDefault="003E14AA" w:rsidP="003E14AA">
                        <w:pPr>
                          <w:spacing w:after="60"/>
                          <w:rPr>
                            <w:sz w:val="20"/>
                            <w:szCs w:val="20"/>
                          </w:rPr>
                        </w:pPr>
                        <w:r w:rsidRPr="003E14AA">
                          <w:rPr>
                            <w:i/>
                            <w:sz w:val="20"/>
                            <w:szCs w:val="20"/>
                          </w:rPr>
                          <w:t>g</w:t>
                        </w:r>
                      </w:p>
                    </w:tc>
                    <w:tc>
                      <w:tcPr>
                        <w:tcW w:w="623" w:type="pct"/>
                        <w:tcBorders>
                          <w:top w:val="single" w:sz="4" w:space="0" w:color="auto"/>
                          <w:left w:val="single" w:sz="4" w:space="0" w:color="auto"/>
                          <w:bottom w:val="single" w:sz="4" w:space="0" w:color="auto"/>
                          <w:right w:val="single" w:sz="4" w:space="0" w:color="auto"/>
                        </w:tcBorders>
                        <w:hideMark/>
                      </w:tcPr>
                      <w:p w14:paraId="67831B6F" w14:textId="77777777" w:rsidR="003E14AA" w:rsidRPr="003E14AA" w:rsidRDefault="003E14AA" w:rsidP="003E14AA">
                        <w:pPr>
                          <w:spacing w:after="60"/>
                          <w:rPr>
                            <w:sz w:val="20"/>
                            <w:szCs w:val="20"/>
                          </w:rPr>
                        </w:pPr>
                        <w:r w:rsidRPr="003E14AA">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2BC05E92" w14:textId="77777777" w:rsidR="003E14AA" w:rsidRPr="003E14AA" w:rsidRDefault="003E14AA" w:rsidP="003E14AA">
                        <w:pPr>
                          <w:spacing w:after="60"/>
                          <w:rPr>
                            <w:i/>
                            <w:sz w:val="20"/>
                            <w:szCs w:val="20"/>
                          </w:rPr>
                        </w:pPr>
                        <w:r w:rsidRPr="003E14AA">
                          <w:rPr>
                            <w:sz w:val="20"/>
                            <w:szCs w:val="20"/>
                          </w:rPr>
                          <w:t>An ESR.</w:t>
                        </w:r>
                      </w:p>
                    </w:tc>
                  </w:tr>
                </w:tbl>
                <w:p w14:paraId="1EE0B489" w14:textId="77777777" w:rsidR="003E14AA" w:rsidRPr="003E14AA" w:rsidRDefault="003E14AA" w:rsidP="003E14AA">
                  <w:pPr>
                    <w:spacing w:after="60"/>
                    <w:rPr>
                      <w:i/>
                      <w:sz w:val="20"/>
                      <w:szCs w:val="20"/>
                    </w:rPr>
                  </w:pPr>
                </w:p>
              </w:tc>
            </w:tr>
          </w:tbl>
          <w:p w14:paraId="5589768E" w14:textId="77777777" w:rsidR="003E14AA" w:rsidRPr="003E14AA" w:rsidRDefault="003E14AA" w:rsidP="003E14AA">
            <w:pPr>
              <w:spacing w:after="60"/>
              <w:rPr>
                <w:sz w:val="20"/>
                <w:szCs w:val="20"/>
              </w:rPr>
            </w:pPr>
          </w:p>
        </w:tc>
      </w:tr>
    </w:tbl>
    <w:p w14:paraId="397CE75A" w14:textId="77777777" w:rsidR="003E14AA" w:rsidRPr="003E14AA" w:rsidRDefault="003E14AA" w:rsidP="003E14AA">
      <w:pPr>
        <w:spacing w:before="240" w:after="120"/>
        <w:ind w:left="720" w:hanging="720"/>
        <w:rPr>
          <w:del w:id="979" w:author="IMM 111921" w:date="2021-11-15T14:12:00Z"/>
          <w:lang w:val="x-none" w:eastAsia="x-none"/>
        </w:rPr>
      </w:pPr>
      <w:del w:id="980" w:author="IMM 111921" w:date="2021-11-15T14:12:00Z">
        <w:r w:rsidRPr="003E14AA">
          <w:rPr>
            <w:iCs/>
            <w:lang w:val="x-none" w:eastAsia="x-none"/>
          </w:rPr>
          <w:delText xml:space="preserve">(8) </w:delText>
        </w:r>
        <w:r w:rsidRPr="003E14AA">
          <w:rPr>
            <w:iCs/>
            <w:lang w:val="x-none" w:eastAsia="x-none"/>
          </w:rPr>
          <w:tab/>
          <w:delText>The payment to each QSE for the Ancillary Service reserves associated with RUC Resources that have received a RUC Dispatch to provide Ancillary Services in which the 15-minute Settlement Interval is part of a RUC Buy-Back Hour based on the RUC opt out provision set forth in paragraph (12) of Section 5.5.2 for a given 15-minute Settlement Interval is calculated as follows:</w:delText>
        </w:r>
      </w:del>
    </w:p>
    <w:p w14:paraId="07C440F0" w14:textId="77777777" w:rsidR="003E14AA" w:rsidRPr="003E14AA" w:rsidRDefault="003E14AA" w:rsidP="003E14AA">
      <w:pPr>
        <w:spacing w:before="240" w:after="240"/>
        <w:ind w:left="3600" w:hanging="2434"/>
        <w:rPr>
          <w:del w:id="981" w:author="IMM 111921" w:date="2021-11-15T14:12:00Z"/>
          <w:b/>
        </w:rPr>
      </w:pPr>
      <w:del w:id="982" w:author="IMM 111921" w:date="2021-11-15T14:12:00Z">
        <w:r w:rsidRPr="003E14AA">
          <w:rPr>
            <w:b/>
          </w:rPr>
          <w:delText xml:space="preserve">RTRUCRSVAMT </w:delText>
        </w:r>
        <w:r w:rsidRPr="003E14AA">
          <w:rPr>
            <w:b/>
            <w:i/>
            <w:vertAlign w:val="subscript"/>
          </w:rPr>
          <w:delText>q</w:delText>
        </w:r>
        <w:r w:rsidRPr="003E14AA">
          <w:rPr>
            <w:b/>
          </w:rPr>
          <w:delText xml:space="preserve"> =</w:delText>
        </w:r>
        <w:r w:rsidRPr="003E14AA">
          <w:rPr>
            <w:b/>
          </w:rPr>
          <w:tab/>
          <w:delText xml:space="preserve">(-1) * (RTRUCRESP </w:delText>
        </w:r>
        <w:r w:rsidRPr="003E14AA">
          <w:rPr>
            <w:b/>
            <w:i/>
            <w:vertAlign w:val="subscript"/>
          </w:rPr>
          <w:delText>q</w:delText>
        </w:r>
        <w:r w:rsidRPr="003E14AA">
          <w:rPr>
            <w:b/>
          </w:rPr>
          <w:delText xml:space="preserve"> * RTRSVPOR)</w:delText>
        </w:r>
      </w:del>
    </w:p>
    <w:p w14:paraId="0EFBF77B" w14:textId="77777777" w:rsidR="003E14AA" w:rsidRPr="003E14AA" w:rsidRDefault="003E14AA" w:rsidP="003E14AA">
      <w:pPr>
        <w:spacing w:before="240" w:after="240"/>
        <w:ind w:left="3600" w:hanging="2434"/>
        <w:rPr>
          <w:del w:id="983" w:author="IMM 111921" w:date="2021-11-15T14:12:00Z"/>
          <w:b/>
        </w:rPr>
      </w:pPr>
      <w:del w:id="984" w:author="IMM 111921" w:date="2021-11-15T14:12:00Z">
        <w:r w:rsidRPr="003E14AA">
          <w:rPr>
            <w:b/>
          </w:rPr>
          <w:delText xml:space="preserve">RTRDRUCRSVAMT </w:delText>
        </w:r>
        <w:r w:rsidRPr="003E14AA">
          <w:rPr>
            <w:b/>
            <w:i/>
            <w:vertAlign w:val="subscript"/>
          </w:rPr>
          <w:delText>q</w:delText>
        </w:r>
        <w:r w:rsidRPr="003E14AA">
          <w:rPr>
            <w:b/>
          </w:rPr>
          <w:delText xml:space="preserve"> =</w:delText>
        </w:r>
        <w:r w:rsidRPr="003E14AA">
          <w:rPr>
            <w:b/>
          </w:rPr>
          <w:tab/>
          <w:delText xml:space="preserve">(-1) * (RTRUCRESP </w:delText>
        </w:r>
        <w:r w:rsidRPr="003E14AA">
          <w:rPr>
            <w:b/>
            <w:i/>
            <w:vertAlign w:val="subscript"/>
          </w:rPr>
          <w:delText>q</w:delText>
        </w:r>
        <w:r w:rsidRPr="003E14AA">
          <w:rPr>
            <w:b/>
          </w:rPr>
          <w:delText xml:space="preserve"> * RTRDP)</w:delText>
        </w:r>
      </w:del>
    </w:p>
    <w:p w14:paraId="7351D750" w14:textId="77777777" w:rsidR="003E14AA" w:rsidRPr="003E14AA" w:rsidRDefault="003E14AA" w:rsidP="003E14AA">
      <w:pPr>
        <w:spacing w:after="240"/>
        <w:rPr>
          <w:del w:id="985" w:author="IMM 111921" w:date="2021-11-15T14:12:00Z"/>
        </w:rPr>
      </w:pPr>
      <w:del w:id="986" w:author="IMM 111921" w:date="2021-11-15T14:12:00Z">
        <w:r w:rsidRPr="003E14AA">
          <w:delText>Where:</w:delText>
        </w:r>
      </w:del>
    </w:p>
    <w:p w14:paraId="25BE09A8" w14:textId="77777777" w:rsidR="003E14AA" w:rsidRPr="003E14AA" w:rsidRDefault="003E14AA" w:rsidP="003E14AA">
      <w:pPr>
        <w:spacing w:after="240"/>
        <w:ind w:left="720"/>
        <w:rPr>
          <w:del w:id="987" w:author="IMM 111921" w:date="2021-11-15T14:12:00Z"/>
          <w:b/>
        </w:rPr>
      </w:pPr>
      <w:del w:id="988" w:author="IMM 111921" w:date="2021-11-15T14:12:00Z">
        <w:r w:rsidRPr="003E14AA">
          <w:delText>RTRUCRESP </w:delText>
        </w:r>
        <w:r w:rsidRPr="003E14AA">
          <w:rPr>
            <w:i/>
            <w:vertAlign w:val="subscript"/>
          </w:rPr>
          <w:delText xml:space="preserve">q </w:delText>
        </w:r>
        <w:r w:rsidRPr="003E14AA">
          <w:delText xml:space="preserve">= </w:delText>
        </w:r>
        <w:r w:rsidRPr="003E14AA">
          <w:rPr>
            <w:position w:val="-18"/>
          </w:rPr>
          <w:object w:dxaOrig="285" w:dyaOrig="435" w14:anchorId="113C9E40">
            <v:shape id="_x0000_i1070" type="#_x0000_t75" style="width:14.25pt;height:21.75pt" o:ole="">
              <v:imagedata r:id="rId24" o:title=""/>
            </v:shape>
            <o:OLEObject Type="Embed" ProgID="Equation.3" ShapeID="_x0000_i1070" DrawAspect="Content" ObjectID="_1710318353" r:id="rId65"/>
          </w:object>
        </w:r>
        <w:r w:rsidRPr="003E14AA">
          <w:delText xml:space="preserve"> RTRUCASA</w:delText>
        </w:r>
        <w:r w:rsidRPr="003E14AA">
          <w:rPr>
            <w:i/>
            <w:vertAlign w:val="subscript"/>
          </w:rPr>
          <w:delText xml:space="preserve"> q, r</w:delText>
        </w:r>
        <w:r w:rsidRPr="003E14AA">
          <w:delText xml:space="preserve"> * ¼</w:delText>
        </w:r>
      </w:del>
    </w:p>
    <w:p w14:paraId="06853399" w14:textId="77777777" w:rsidR="003E14AA" w:rsidRPr="003E14AA" w:rsidRDefault="003E14AA" w:rsidP="003E14AA">
      <w:pPr>
        <w:rPr>
          <w:del w:id="989" w:author="IMM 111921" w:date="2021-11-15T14:12:00Z"/>
        </w:rPr>
      </w:pPr>
      <w:del w:id="990" w:author="IMM 111921" w:date="2021-11-15T14:12:00Z">
        <w:r w:rsidRPr="003E14AA">
          <w:delText>The above variables are defined as follows:</w:delText>
        </w:r>
      </w:del>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3E14AA" w:rsidRPr="003E14AA" w14:paraId="047D6535" w14:textId="77777777" w:rsidTr="004D77CF">
        <w:trPr>
          <w:cantSplit/>
          <w:tblHeader/>
          <w:del w:id="991"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3F192596" w14:textId="77777777" w:rsidR="003E14AA" w:rsidRPr="003E14AA" w:rsidRDefault="003E14AA" w:rsidP="003E14AA">
            <w:pPr>
              <w:spacing w:after="120"/>
              <w:rPr>
                <w:del w:id="992" w:author="IMM 111921" w:date="2021-11-15T14:12:00Z"/>
                <w:b/>
                <w:iCs/>
                <w:sz w:val="20"/>
                <w:szCs w:val="20"/>
              </w:rPr>
            </w:pPr>
            <w:del w:id="993" w:author="IMM 111921" w:date="2021-11-15T14:12:00Z">
              <w:r w:rsidRPr="003E14AA">
                <w:rPr>
                  <w:sz w:val="20"/>
                  <w:szCs w:val="20"/>
                </w:rPr>
                <w:delText>Variable</w:delText>
              </w:r>
            </w:del>
          </w:p>
        </w:tc>
        <w:tc>
          <w:tcPr>
            <w:tcW w:w="675" w:type="pct"/>
            <w:tcBorders>
              <w:top w:val="single" w:sz="4" w:space="0" w:color="auto"/>
              <w:left w:val="single" w:sz="4" w:space="0" w:color="auto"/>
              <w:bottom w:val="single" w:sz="4" w:space="0" w:color="auto"/>
              <w:right w:val="single" w:sz="4" w:space="0" w:color="auto"/>
            </w:tcBorders>
            <w:hideMark/>
          </w:tcPr>
          <w:p w14:paraId="42C3BD64" w14:textId="77777777" w:rsidR="003E14AA" w:rsidRPr="003E14AA" w:rsidRDefault="003E14AA" w:rsidP="003E14AA">
            <w:pPr>
              <w:spacing w:after="120"/>
              <w:rPr>
                <w:del w:id="994" w:author="IMM 111921" w:date="2021-11-15T14:12:00Z"/>
                <w:b/>
                <w:iCs/>
                <w:sz w:val="20"/>
                <w:szCs w:val="20"/>
              </w:rPr>
            </w:pPr>
            <w:del w:id="995" w:author="IMM 111921" w:date="2021-11-15T14:12:00Z">
              <w:r w:rsidRPr="003E14AA">
                <w:rPr>
                  <w:b/>
                  <w:iCs/>
                  <w:sz w:val="20"/>
                  <w:szCs w:val="20"/>
                </w:rPr>
                <w:delText>Unit</w:delText>
              </w:r>
            </w:del>
          </w:p>
        </w:tc>
        <w:tc>
          <w:tcPr>
            <w:tcW w:w="3179" w:type="pct"/>
            <w:tcBorders>
              <w:top w:val="single" w:sz="4" w:space="0" w:color="auto"/>
              <w:left w:val="single" w:sz="4" w:space="0" w:color="auto"/>
              <w:bottom w:val="single" w:sz="4" w:space="0" w:color="auto"/>
              <w:right w:val="single" w:sz="4" w:space="0" w:color="auto"/>
            </w:tcBorders>
            <w:hideMark/>
          </w:tcPr>
          <w:p w14:paraId="6A456D42" w14:textId="77777777" w:rsidR="003E14AA" w:rsidRPr="003E14AA" w:rsidRDefault="003E14AA" w:rsidP="003E14AA">
            <w:pPr>
              <w:spacing w:after="120"/>
              <w:rPr>
                <w:del w:id="996" w:author="IMM 111921" w:date="2021-11-15T14:12:00Z"/>
                <w:b/>
                <w:iCs/>
                <w:sz w:val="20"/>
                <w:szCs w:val="20"/>
              </w:rPr>
            </w:pPr>
            <w:del w:id="997" w:author="IMM 111921" w:date="2021-11-15T14:12:00Z">
              <w:r w:rsidRPr="003E14AA">
                <w:rPr>
                  <w:b/>
                  <w:iCs/>
                  <w:sz w:val="20"/>
                  <w:szCs w:val="20"/>
                </w:rPr>
                <w:delText>Description</w:delText>
              </w:r>
            </w:del>
          </w:p>
        </w:tc>
      </w:tr>
      <w:tr w:rsidR="003E14AA" w:rsidRPr="003E14AA" w14:paraId="0BD7CD2D" w14:textId="77777777" w:rsidTr="004D77CF">
        <w:trPr>
          <w:cantSplit/>
          <w:del w:id="998"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59A048C4" w14:textId="77777777" w:rsidR="003E14AA" w:rsidRPr="003E14AA" w:rsidRDefault="003E14AA" w:rsidP="003E14AA">
            <w:pPr>
              <w:spacing w:after="60"/>
              <w:rPr>
                <w:del w:id="999" w:author="IMM 111921" w:date="2021-11-15T14:12:00Z"/>
                <w:sz w:val="20"/>
                <w:szCs w:val="20"/>
              </w:rPr>
            </w:pPr>
            <w:del w:id="1000" w:author="IMM 111921" w:date="2021-11-15T14:12:00Z">
              <w:r w:rsidRPr="003E14AA">
                <w:rPr>
                  <w:b/>
                  <w:iCs/>
                  <w:sz w:val="20"/>
                  <w:szCs w:val="20"/>
                </w:rPr>
                <w:delText>RTRUCRSVAMT</w:delText>
              </w:r>
              <w:r w:rsidRPr="003E14AA">
                <w:rPr>
                  <w:b/>
                  <w:iCs/>
                  <w:sz w:val="20"/>
                  <w:szCs w:val="20"/>
                  <w:vertAlign w:val="subscript"/>
                </w:rPr>
                <w:delText xml:space="preserve"> </w:delText>
              </w:r>
              <w:r w:rsidRPr="003E14AA">
                <w:rPr>
                  <w:b/>
                  <w:i/>
                  <w:iCs/>
                  <w:sz w:val="20"/>
                  <w:szCs w:val="20"/>
                  <w:vertAlign w:val="subscript"/>
                </w:rPr>
                <w:delText>q</w:delText>
              </w:r>
            </w:del>
          </w:p>
        </w:tc>
        <w:tc>
          <w:tcPr>
            <w:tcW w:w="675" w:type="pct"/>
            <w:tcBorders>
              <w:top w:val="single" w:sz="4" w:space="0" w:color="auto"/>
              <w:left w:val="single" w:sz="4" w:space="0" w:color="auto"/>
              <w:bottom w:val="single" w:sz="4" w:space="0" w:color="auto"/>
              <w:right w:val="single" w:sz="4" w:space="0" w:color="auto"/>
            </w:tcBorders>
            <w:hideMark/>
          </w:tcPr>
          <w:p w14:paraId="75146EFA" w14:textId="77777777" w:rsidR="003E14AA" w:rsidRPr="003E14AA" w:rsidRDefault="003E14AA" w:rsidP="003E14AA">
            <w:pPr>
              <w:spacing w:after="60"/>
              <w:rPr>
                <w:del w:id="1001" w:author="IMM 111921" w:date="2021-11-15T14:12:00Z"/>
                <w:sz w:val="20"/>
                <w:szCs w:val="20"/>
              </w:rPr>
            </w:pPr>
            <w:del w:id="1002" w:author="IMM 111921" w:date="2021-11-15T14:12:00Z">
              <w:r w:rsidRPr="003E14AA">
                <w:rPr>
                  <w:sz w:val="20"/>
                  <w:szCs w:val="20"/>
                </w:rPr>
                <w:delText>$</w:delText>
              </w:r>
            </w:del>
          </w:p>
        </w:tc>
        <w:tc>
          <w:tcPr>
            <w:tcW w:w="3179" w:type="pct"/>
            <w:tcBorders>
              <w:top w:val="single" w:sz="4" w:space="0" w:color="auto"/>
              <w:left w:val="single" w:sz="4" w:space="0" w:color="auto"/>
              <w:bottom w:val="single" w:sz="4" w:space="0" w:color="auto"/>
              <w:right w:val="single" w:sz="4" w:space="0" w:color="auto"/>
            </w:tcBorders>
            <w:hideMark/>
          </w:tcPr>
          <w:p w14:paraId="2BF25C9D" w14:textId="77777777" w:rsidR="003E14AA" w:rsidRPr="003E14AA" w:rsidRDefault="003E14AA" w:rsidP="003E14AA">
            <w:pPr>
              <w:spacing w:after="60"/>
              <w:rPr>
                <w:del w:id="1003" w:author="IMM 111921" w:date="2021-11-15T14:12:00Z"/>
                <w:i/>
                <w:sz w:val="20"/>
                <w:szCs w:val="20"/>
              </w:rPr>
            </w:pPr>
            <w:del w:id="1004" w:author="IMM 111921" w:date="2021-11-15T14:12:00Z">
              <w:r w:rsidRPr="003E14AA">
                <w:rPr>
                  <w:i/>
                  <w:sz w:val="20"/>
                  <w:szCs w:val="20"/>
                </w:rPr>
                <w:delText>Real-Time RUC Ancillary Service Reserve Amount</w:delText>
              </w:r>
              <w:r w:rsidRPr="003E14AA">
                <w:rPr>
                  <w:sz w:val="20"/>
                  <w:szCs w:val="20"/>
                </w:rPr>
                <w:delText>—</w:delText>
              </w:r>
              <w:r w:rsidRPr="003E14AA">
                <w:rPr>
                  <w:iCs/>
                  <w:sz w:val="20"/>
                  <w:szCs w:val="20"/>
                </w:rPr>
                <w:delText xml:space="preserve">The total payment |to QSE </w:delText>
              </w:r>
              <w:r w:rsidRPr="003E14AA">
                <w:rPr>
                  <w:i/>
                  <w:iCs/>
                  <w:sz w:val="20"/>
                  <w:szCs w:val="20"/>
                </w:rPr>
                <w:delText>q</w:delText>
              </w:r>
              <w:r w:rsidRPr="003E14AA">
                <w:rPr>
                  <w:iCs/>
                  <w:sz w:val="20"/>
                  <w:szCs w:val="20"/>
                </w:rPr>
                <w:delText xml:space="preserve"> </w:delText>
              </w:r>
              <w:r w:rsidRPr="003E14AA">
                <w:rPr>
                  <w:sz w:val="20"/>
                  <w:szCs w:val="20"/>
                </w:rPr>
                <w:delText xml:space="preserve">for the Real-Time RUC Ancillary Service Reserve payment associated with ORDC </w:delText>
              </w:r>
              <w:r w:rsidRPr="003E14AA">
                <w:rPr>
                  <w:iCs/>
                  <w:sz w:val="20"/>
                  <w:szCs w:val="20"/>
                </w:rPr>
                <w:delText>for each 15-minute Settlement Interval.</w:delText>
              </w:r>
            </w:del>
          </w:p>
        </w:tc>
      </w:tr>
      <w:tr w:rsidR="003E14AA" w:rsidRPr="003E14AA" w14:paraId="4576EEEB" w14:textId="77777777" w:rsidTr="004D77CF">
        <w:trPr>
          <w:cantSplit/>
          <w:del w:id="1005"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70E6FE87" w14:textId="77777777" w:rsidR="003E14AA" w:rsidRPr="003E14AA" w:rsidRDefault="003E14AA" w:rsidP="003E14AA">
            <w:pPr>
              <w:spacing w:after="60"/>
              <w:rPr>
                <w:del w:id="1006" w:author="IMM 111921" w:date="2021-11-15T14:12:00Z"/>
                <w:sz w:val="20"/>
                <w:szCs w:val="20"/>
              </w:rPr>
            </w:pPr>
            <w:del w:id="1007" w:author="IMM 111921" w:date="2021-11-15T14:12:00Z">
              <w:r w:rsidRPr="003E14AA">
                <w:rPr>
                  <w:sz w:val="20"/>
                  <w:szCs w:val="20"/>
                </w:rPr>
                <w:delText xml:space="preserve">RTRDRUCRSVAMT </w:delText>
              </w:r>
              <w:r w:rsidRPr="003E14AA">
                <w:rPr>
                  <w:i/>
                  <w:sz w:val="20"/>
                  <w:szCs w:val="20"/>
                  <w:vertAlign w:val="subscript"/>
                </w:rPr>
                <w:delText>q</w:delText>
              </w:r>
            </w:del>
          </w:p>
        </w:tc>
        <w:tc>
          <w:tcPr>
            <w:tcW w:w="675" w:type="pct"/>
            <w:tcBorders>
              <w:top w:val="single" w:sz="4" w:space="0" w:color="auto"/>
              <w:left w:val="single" w:sz="4" w:space="0" w:color="auto"/>
              <w:bottom w:val="single" w:sz="4" w:space="0" w:color="auto"/>
              <w:right w:val="single" w:sz="4" w:space="0" w:color="auto"/>
            </w:tcBorders>
            <w:hideMark/>
          </w:tcPr>
          <w:p w14:paraId="68BF704F" w14:textId="77777777" w:rsidR="003E14AA" w:rsidRPr="003E14AA" w:rsidRDefault="003E14AA" w:rsidP="003E14AA">
            <w:pPr>
              <w:spacing w:after="60"/>
              <w:rPr>
                <w:del w:id="1008" w:author="IMM 111921" w:date="2021-11-15T14:12:00Z"/>
                <w:sz w:val="20"/>
                <w:szCs w:val="20"/>
              </w:rPr>
            </w:pPr>
            <w:del w:id="1009" w:author="IMM 111921" w:date="2021-11-15T14:12:00Z">
              <w:r w:rsidRPr="003E14AA">
                <w:rPr>
                  <w:sz w:val="20"/>
                  <w:szCs w:val="20"/>
                </w:rPr>
                <w:delText>$</w:delText>
              </w:r>
            </w:del>
          </w:p>
        </w:tc>
        <w:tc>
          <w:tcPr>
            <w:tcW w:w="3179" w:type="pct"/>
            <w:tcBorders>
              <w:top w:val="single" w:sz="4" w:space="0" w:color="auto"/>
              <w:left w:val="single" w:sz="4" w:space="0" w:color="auto"/>
              <w:bottom w:val="single" w:sz="4" w:space="0" w:color="auto"/>
              <w:right w:val="single" w:sz="4" w:space="0" w:color="auto"/>
            </w:tcBorders>
            <w:hideMark/>
          </w:tcPr>
          <w:p w14:paraId="13447CDD" w14:textId="77777777" w:rsidR="003E14AA" w:rsidRPr="003E14AA" w:rsidRDefault="003E14AA" w:rsidP="003E14AA">
            <w:pPr>
              <w:spacing w:after="60"/>
              <w:rPr>
                <w:del w:id="1010" w:author="IMM 111921" w:date="2021-11-15T14:12:00Z"/>
                <w:i/>
                <w:sz w:val="20"/>
                <w:szCs w:val="20"/>
              </w:rPr>
            </w:pPr>
            <w:del w:id="1011" w:author="IMM 111921" w:date="2021-11-15T14:12:00Z">
              <w:r w:rsidRPr="003E14AA">
                <w:rPr>
                  <w:i/>
                  <w:sz w:val="20"/>
                  <w:szCs w:val="20"/>
                </w:rPr>
                <w:delText>Real-Time Reliability Deployment RUC Ancillary Service Reserve Amount</w:delText>
              </w:r>
              <w:r w:rsidRPr="003E14AA">
                <w:rPr>
                  <w:sz w:val="20"/>
                  <w:szCs w:val="20"/>
                </w:rPr>
                <w:delText>—</w:delText>
              </w:r>
              <w:r w:rsidRPr="003E14AA">
                <w:rPr>
                  <w:iCs/>
                  <w:sz w:val="20"/>
                  <w:szCs w:val="20"/>
                </w:rPr>
                <w:delText xml:space="preserve">The total payment |to QSE </w:delText>
              </w:r>
              <w:r w:rsidRPr="003E14AA">
                <w:rPr>
                  <w:i/>
                  <w:iCs/>
                  <w:sz w:val="20"/>
                  <w:szCs w:val="20"/>
                </w:rPr>
                <w:delText>q</w:delText>
              </w:r>
              <w:r w:rsidRPr="003E14AA">
                <w:rPr>
                  <w:iCs/>
                  <w:sz w:val="20"/>
                  <w:szCs w:val="20"/>
                </w:rPr>
                <w:delText xml:space="preserve"> </w:delText>
              </w:r>
              <w:r w:rsidRPr="003E14AA">
                <w:rPr>
                  <w:sz w:val="20"/>
                  <w:szCs w:val="20"/>
                </w:rPr>
                <w:delText xml:space="preserve">for the Real-Time RUC Ancillary Service Reserve payment associated with reliability deployments </w:delText>
              </w:r>
              <w:r w:rsidRPr="003E14AA">
                <w:rPr>
                  <w:iCs/>
                  <w:sz w:val="20"/>
                  <w:szCs w:val="20"/>
                </w:rPr>
                <w:delText>for each 15-minute Settlement Interval.</w:delText>
              </w:r>
            </w:del>
          </w:p>
        </w:tc>
      </w:tr>
      <w:tr w:rsidR="003E14AA" w:rsidRPr="003E14AA" w14:paraId="6F78E3DF" w14:textId="77777777" w:rsidTr="004D77CF">
        <w:trPr>
          <w:cantSplit/>
          <w:del w:id="1012"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7EB895E4" w14:textId="77777777" w:rsidR="003E14AA" w:rsidRPr="003E14AA" w:rsidRDefault="003E14AA" w:rsidP="003E14AA">
            <w:pPr>
              <w:spacing w:after="60"/>
              <w:rPr>
                <w:del w:id="1013" w:author="IMM 111921" w:date="2021-11-15T14:12:00Z"/>
                <w:sz w:val="20"/>
                <w:szCs w:val="20"/>
              </w:rPr>
            </w:pPr>
            <w:del w:id="1014" w:author="IMM 111921" w:date="2021-11-15T14:12:00Z">
              <w:r w:rsidRPr="003E14AA">
                <w:rPr>
                  <w:sz w:val="20"/>
                  <w:szCs w:val="20"/>
                </w:rPr>
                <w:delText xml:space="preserve">RTRUCRESP </w:delText>
              </w:r>
              <w:r w:rsidRPr="003E14AA">
                <w:rPr>
                  <w:i/>
                  <w:sz w:val="20"/>
                  <w:szCs w:val="20"/>
                  <w:vertAlign w:val="subscript"/>
                </w:rPr>
                <w:delText>q</w:delText>
              </w:r>
            </w:del>
          </w:p>
        </w:tc>
        <w:tc>
          <w:tcPr>
            <w:tcW w:w="675" w:type="pct"/>
            <w:tcBorders>
              <w:top w:val="single" w:sz="4" w:space="0" w:color="auto"/>
              <w:left w:val="single" w:sz="4" w:space="0" w:color="auto"/>
              <w:bottom w:val="single" w:sz="4" w:space="0" w:color="auto"/>
              <w:right w:val="single" w:sz="4" w:space="0" w:color="auto"/>
            </w:tcBorders>
            <w:hideMark/>
          </w:tcPr>
          <w:p w14:paraId="0A5B5AF2" w14:textId="77777777" w:rsidR="003E14AA" w:rsidRPr="003E14AA" w:rsidRDefault="003E14AA" w:rsidP="003E14AA">
            <w:pPr>
              <w:spacing w:after="60"/>
              <w:rPr>
                <w:del w:id="1015" w:author="IMM 111921" w:date="2021-11-15T14:12:00Z"/>
                <w:sz w:val="20"/>
                <w:szCs w:val="20"/>
              </w:rPr>
            </w:pPr>
            <w:del w:id="1016" w:author="IMM 111921" w:date="2021-11-15T14:12:00Z">
              <w:r w:rsidRPr="003E14AA">
                <w:rPr>
                  <w:sz w:val="20"/>
                  <w:szCs w:val="20"/>
                </w:rPr>
                <w:delText>MWh</w:delText>
              </w:r>
            </w:del>
          </w:p>
        </w:tc>
        <w:tc>
          <w:tcPr>
            <w:tcW w:w="3179" w:type="pct"/>
            <w:tcBorders>
              <w:top w:val="single" w:sz="4" w:space="0" w:color="auto"/>
              <w:left w:val="single" w:sz="4" w:space="0" w:color="auto"/>
              <w:bottom w:val="single" w:sz="4" w:space="0" w:color="auto"/>
              <w:right w:val="single" w:sz="4" w:space="0" w:color="auto"/>
            </w:tcBorders>
            <w:hideMark/>
          </w:tcPr>
          <w:p w14:paraId="6DBCA6FD" w14:textId="77777777" w:rsidR="003E14AA" w:rsidRPr="003E14AA" w:rsidRDefault="003E14AA" w:rsidP="003E14AA">
            <w:pPr>
              <w:spacing w:after="60"/>
              <w:rPr>
                <w:del w:id="1017" w:author="IMM 111921" w:date="2021-11-15T14:12:00Z"/>
                <w:i/>
                <w:sz w:val="20"/>
                <w:szCs w:val="20"/>
              </w:rPr>
            </w:pPr>
            <w:del w:id="1018" w:author="IMM 111921" w:date="2021-11-15T14:12:00Z">
              <w:r w:rsidRPr="003E14AA">
                <w:rPr>
                  <w:i/>
                  <w:sz w:val="20"/>
                  <w:szCs w:val="20"/>
                </w:rPr>
                <w:delText>Real-Time RUC Ancillary Service Supply Responsibility for the QSE</w:delText>
              </w:r>
              <w:r w:rsidRPr="003E14AA">
                <w:rPr>
                  <w:sz w:val="20"/>
                  <w:szCs w:val="20"/>
                </w:rPr>
                <w:sym w:font="Symbol" w:char="F0BE"/>
              </w:r>
              <w:r w:rsidRPr="003E14AA">
                <w:rPr>
                  <w:sz w:val="20"/>
                  <w:szCs w:val="20"/>
                </w:rPr>
                <w:delText xml:space="preserve">The Real-Time Ancillary Service Supply Responsibility pursuant to the Ancillary Service awards for Reg-Up, RRS, and Non-Spin for all RUC Resources that have opted out per paragraph (12) of Section 5.5.2 for the QSE </w:delText>
              </w:r>
              <w:r w:rsidRPr="003E14AA">
                <w:rPr>
                  <w:i/>
                  <w:sz w:val="20"/>
                  <w:szCs w:val="20"/>
                </w:rPr>
                <w:delText>q</w:delText>
              </w:r>
              <w:r w:rsidRPr="003E14AA">
                <w:rPr>
                  <w:sz w:val="20"/>
                  <w:szCs w:val="20"/>
                </w:rPr>
                <w:delText>, for the 15-minute Settlement Interval.</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3E14AA" w:rsidRPr="003E14AA" w14:paraId="431A63E2" w14:textId="77777777" w:rsidTr="004D77CF">
              <w:trPr>
                <w:trHeight w:val="206"/>
                <w:del w:id="1019" w:author="IMM 111921" w:date="2021-11-15T14:12:00Z"/>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95F3723" w14:textId="77777777" w:rsidR="003E14AA" w:rsidRPr="003E14AA" w:rsidRDefault="003E14AA" w:rsidP="003E14AA">
                  <w:pPr>
                    <w:spacing w:before="120" w:after="240"/>
                    <w:rPr>
                      <w:del w:id="1020" w:author="IMM 111921" w:date="2021-11-15T14:12:00Z"/>
                      <w:b/>
                      <w:i/>
                      <w:iCs/>
                      <w:lang w:val="x-none" w:eastAsia="x-none"/>
                    </w:rPr>
                  </w:pPr>
                  <w:del w:id="1021" w:author="IMM 111921" w:date="2021-11-15T14:12:00Z">
                    <w:r w:rsidRPr="003E14AA">
                      <w:rPr>
                        <w:b/>
                        <w:i/>
                        <w:iCs/>
                        <w:lang w:val="x-none" w:eastAsia="x-none"/>
                      </w:rPr>
                      <w:delText>[NPRR863:  Replace the description above with the following upon system implementation:]</w:delText>
                    </w:r>
                  </w:del>
                </w:p>
                <w:p w14:paraId="54D3240A" w14:textId="77777777" w:rsidR="003E14AA" w:rsidRPr="003E14AA" w:rsidRDefault="003E14AA" w:rsidP="003E14AA">
                  <w:pPr>
                    <w:spacing w:after="60"/>
                    <w:rPr>
                      <w:del w:id="1022" w:author="IMM 111921" w:date="2021-11-15T14:12:00Z"/>
                      <w:i/>
                      <w:sz w:val="20"/>
                      <w:szCs w:val="20"/>
                    </w:rPr>
                  </w:pPr>
                  <w:del w:id="1023" w:author="IMM 111921" w:date="2021-11-15T14:12:00Z">
                    <w:r w:rsidRPr="003E14AA">
                      <w:rPr>
                        <w:i/>
                        <w:sz w:val="20"/>
                        <w:szCs w:val="20"/>
                      </w:rPr>
                      <w:delText>Real-Time RUC Ancillary Service Supply Responsibility for the QSE</w:delText>
                    </w:r>
                    <w:r w:rsidRPr="003E14AA">
                      <w:rPr>
                        <w:sz w:val="20"/>
                        <w:szCs w:val="20"/>
                      </w:rPr>
                      <w:sym w:font="Symbol" w:char="F0BE"/>
                    </w:r>
                    <w:r w:rsidRPr="003E14AA">
                      <w:rPr>
                        <w:sz w:val="20"/>
                        <w:szCs w:val="20"/>
                      </w:rPr>
                      <w:delText xml:space="preserve">The Real-Time Ancillary Service Supply Responsibility pursuant to the Ancillary Service awards for Reg-Up, ECRS, RRS, and Non-Spin for all RUC Resources that have opted out per paragraph (12) of Section 5.5.2 for the QSE </w:delText>
                    </w:r>
                    <w:r w:rsidRPr="003E14AA">
                      <w:rPr>
                        <w:i/>
                        <w:sz w:val="20"/>
                        <w:szCs w:val="20"/>
                      </w:rPr>
                      <w:delText>q</w:delText>
                    </w:r>
                    <w:r w:rsidRPr="003E14AA">
                      <w:rPr>
                        <w:sz w:val="20"/>
                        <w:szCs w:val="20"/>
                      </w:rPr>
                      <w:delText>, for the 15-minute Settlement Interval.</w:delText>
                    </w:r>
                  </w:del>
                </w:p>
              </w:tc>
            </w:tr>
          </w:tbl>
          <w:p w14:paraId="66769D2E" w14:textId="77777777" w:rsidR="003E14AA" w:rsidRPr="003E14AA" w:rsidRDefault="003E14AA" w:rsidP="003E14AA">
            <w:pPr>
              <w:spacing w:after="60"/>
              <w:rPr>
                <w:del w:id="1024" w:author="IMM 111921" w:date="2021-11-15T14:12:00Z"/>
                <w:i/>
                <w:sz w:val="20"/>
                <w:szCs w:val="20"/>
              </w:rPr>
            </w:pPr>
          </w:p>
        </w:tc>
      </w:tr>
      <w:tr w:rsidR="003E14AA" w:rsidRPr="003E14AA" w14:paraId="475E0E33" w14:textId="77777777" w:rsidTr="004D77CF">
        <w:trPr>
          <w:cantSplit/>
          <w:del w:id="1025"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0BCACD03" w14:textId="77777777" w:rsidR="003E14AA" w:rsidRPr="003E14AA" w:rsidRDefault="003E14AA" w:rsidP="003E14AA">
            <w:pPr>
              <w:spacing w:after="60"/>
              <w:rPr>
                <w:del w:id="1026" w:author="IMM 111921" w:date="2021-11-15T14:12:00Z"/>
                <w:sz w:val="20"/>
                <w:szCs w:val="20"/>
              </w:rPr>
            </w:pPr>
            <w:del w:id="1027" w:author="IMM 111921" w:date="2021-11-15T14:12:00Z">
              <w:r w:rsidRPr="003E14AA">
                <w:rPr>
                  <w:sz w:val="20"/>
                  <w:szCs w:val="20"/>
                </w:rPr>
                <w:lastRenderedPageBreak/>
                <w:delText>RTRUCASA</w:delText>
              </w:r>
              <w:r w:rsidRPr="003E14AA">
                <w:rPr>
                  <w:i/>
                  <w:sz w:val="20"/>
                  <w:szCs w:val="20"/>
                  <w:vertAlign w:val="subscript"/>
                </w:rPr>
                <w:delText xml:space="preserve"> q, r</w:delText>
              </w:r>
            </w:del>
          </w:p>
        </w:tc>
        <w:tc>
          <w:tcPr>
            <w:tcW w:w="675" w:type="pct"/>
            <w:tcBorders>
              <w:top w:val="single" w:sz="4" w:space="0" w:color="auto"/>
              <w:left w:val="single" w:sz="4" w:space="0" w:color="auto"/>
              <w:bottom w:val="single" w:sz="4" w:space="0" w:color="auto"/>
              <w:right w:val="single" w:sz="4" w:space="0" w:color="auto"/>
            </w:tcBorders>
            <w:hideMark/>
          </w:tcPr>
          <w:p w14:paraId="7E27AE40" w14:textId="77777777" w:rsidR="003E14AA" w:rsidRPr="003E14AA" w:rsidRDefault="003E14AA" w:rsidP="003E14AA">
            <w:pPr>
              <w:spacing w:after="60"/>
              <w:rPr>
                <w:del w:id="1028" w:author="IMM 111921" w:date="2021-11-15T14:12:00Z"/>
                <w:sz w:val="20"/>
                <w:szCs w:val="20"/>
              </w:rPr>
            </w:pPr>
            <w:del w:id="1029" w:author="IMM 111921" w:date="2021-11-15T14:12:00Z">
              <w:r w:rsidRPr="003E14AA">
                <w:rPr>
                  <w:sz w:val="20"/>
                  <w:szCs w:val="20"/>
                </w:rPr>
                <w:delText>MW</w:delText>
              </w:r>
            </w:del>
          </w:p>
        </w:tc>
        <w:tc>
          <w:tcPr>
            <w:tcW w:w="3179" w:type="pct"/>
            <w:tcBorders>
              <w:top w:val="single" w:sz="4" w:space="0" w:color="auto"/>
              <w:left w:val="single" w:sz="4" w:space="0" w:color="auto"/>
              <w:bottom w:val="single" w:sz="4" w:space="0" w:color="auto"/>
              <w:right w:val="single" w:sz="4" w:space="0" w:color="auto"/>
            </w:tcBorders>
            <w:hideMark/>
          </w:tcPr>
          <w:p w14:paraId="5354B600" w14:textId="77777777" w:rsidR="003E14AA" w:rsidRPr="003E14AA" w:rsidRDefault="003E14AA" w:rsidP="003E14AA">
            <w:pPr>
              <w:spacing w:after="60"/>
              <w:rPr>
                <w:del w:id="1030" w:author="IMM 111921" w:date="2021-11-15T14:12:00Z"/>
                <w:i/>
                <w:sz w:val="20"/>
                <w:szCs w:val="20"/>
              </w:rPr>
            </w:pPr>
            <w:del w:id="1031" w:author="IMM 111921" w:date="2021-11-15T14:12:00Z">
              <w:r w:rsidRPr="003E14AA">
                <w:rPr>
                  <w:i/>
                  <w:sz w:val="20"/>
                  <w:szCs w:val="20"/>
                </w:rPr>
                <w:delText>Real-Time RUC Ancillary Service Awards</w:delText>
              </w:r>
              <w:r w:rsidRPr="003E14AA">
                <w:rPr>
                  <w:sz w:val="20"/>
                  <w:szCs w:val="20"/>
                </w:rPr>
                <w:sym w:font="Symbol" w:char="F0BE"/>
              </w:r>
              <w:r w:rsidRPr="003E14AA">
                <w:rPr>
                  <w:sz w:val="20"/>
                  <w:szCs w:val="20"/>
                </w:rPr>
                <w:delText xml:space="preserve">The Real-Time Ancillary Service award to the RUC Resource </w:delText>
              </w:r>
              <w:r w:rsidRPr="003E14AA">
                <w:rPr>
                  <w:i/>
                  <w:sz w:val="20"/>
                  <w:szCs w:val="20"/>
                </w:rPr>
                <w:delText xml:space="preserve">r </w:delText>
              </w:r>
              <w:r w:rsidRPr="003E14AA">
                <w:rPr>
                  <w:sz w:val="20"/>
                  <w:szCs w:val="20"/>
                </w:rPr>
                <w:delText>for Reg-Up, RRS, and Non-Spin for the 15-minute Settlement Interval that falls within a RUC-Committed Hour</w:delText>
              </w:r>
              <w:r w:rsidRPr="003E14AA">
                <w:rPr>
                  <w:sz w:val="20"/>
                  <w:szCs w:val="18"/>
                </w:rPr>
                <w:delText xml:space="preserve"> for the QSE </w:delText>
              </w:r>
              <w:r w:rsidRPr="003E14AA">
                <w:rPr>
                  <w:i/>
                  <w:sz w:val="20"/>
                  <w:szCs w:val="18"/>
                </w:rPr>
                <w:delText>q.</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3E14AA" w:rsidRPr="003E14AA" w14:paraId="5232A355" w14:textId="77777777" w:rsidTr="004D77CF">
              <w:trPr>
                <w:trHeight w:val="206"/>
                <w:del w:id="1032" w:author="IMM 111921" w:date="2021-11-15T14:12:00Z"/>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3D6F570" w14:textId="77777777" w:rsidR="003E14AA" w:rsidRPr="003E14AA" w:rsidRDefault="003E14AA" w:rsidP="003E14AA">
                  <w:pPr>
                    <w:spacing w:before="120" w:after="240"/>
                    <w:rPr>
                      <w:del w:id="1033" w:author="IMM 111921" w:date="2021-11-15T14:12:00Z"/>
                      <w:b/>
                      <w:i/>
                      <w:iCs/>
                      <w:lang w:val="x-none" w:eastAsia="x-none"/>
                    </w:rPr>
                  </w:pPr>
                  <w:del w:id="1034" w:author="IMM 111921" w:date="2021-11-15T14:12:00Z">
                    <w:r w:rsidRPr="003E14AA">
                      <w:rPr>
                        <w:b/>
                        <w:i/>
                        <w:iCs/>
                        <w:lang w:val="x-none" w:eastAsia="x-none"/>
                      </w:rPr>
                      <w:delText>[NPRR863:  Replace the description above with the following upon system implementation:]</w:delText>
                    </w:r>
                  </w:del>
                </w:p>
                <w:p w14:paraId="1892C8EB" w14:textId="77777777" w:rsidR="003E14AA" w:rsidRPr="003E14AA" w:rsidRDefault="003E14AA" w:rsidP="003E14AA">
                  <w:pPr>
                    <w:spacing w:after="60"/>
                    <w:rPr>
                      <w:del w:id="1035" w:author="IMM 111921" w:date="2021-11-15T14:12:00Z"/>
                      <w:i/>
                      <w:sz w:val="20"/>
                      <w:szCs w:val="20"/>
                    </w:rPr>
                  </w:pPr>
                  <w:del w:id="1036" w:author="IMM 111921" w:date="2021-11-15T14:12:00Z">
                    <w:r w:rsidRPr="003E14AA">
                      <w:rPr>
                        <w:i/>
                        <w:sz w:val="20"/>
                        <w:szCs w:val="20"/>
                      </w:rPr>
                      <w:delText>Real-Time RUC Ancillary Service Awards</w:delText>
                    </w:r>
                    <w:r w:rsidRPr="003E14AA">
                      <w:rPr>
                        <w:sz w:val="20"/>
                        <w:szCs w:val="20"/>
                      </w:rPr>
                      <w:sym w:font="Symbol" w:char="F0BE"/>
                    </w:r>
                    <w:r w:rsidRPr="003E14AA">
                      <w:rPr>
                        <w:sz w:val="20"/>
                        <w:szCs w:val="20"/>
                      </w:rPr>
                      <w:delText xml:space="preserve">The Real-Time Ancillary Service award to the RUC Resource </w:delText>
                    </w:r>
                    <w:r w:rsidRPr="003E14AA">
                      <w:rPr>
                        <w:i/>
                        <w:sz w:val="20"/>
                        <w:szCs w:val="20"/>
                      </w:rPr>
                      <w:delText xml:space="preserve">r </w:delText>
                    </w:r>
                    <w:r w:rsidRPr="003E14AA">
                      <w:rPr>
                        <w:sz w:val="20"/>
                        <w:szCs w:val="20"/>
                      </w:rPr>
                      <w:delText>for Reg-Up, ECRS, RRS, and Non-Spin for the 15-minute Settlement Interval that falls within a RUC-Committed Hour</w:delText>
                    </w:r>
                    <w:r w:rsidRPr="003E14AA">
                      <w:rPr>
                        <w:sz w:val="20"/>
                        <w:szCs w:val="18"/>
                      </w:rPr>
                      <w:delText xml:space="preserve"> for the QSE </w:delText>
                    </w:r>
                    <w:r w:rsidRPr="003E14AA">
                      <w:rPr>
                        <w:i/>
                        <w:sz w:val="20"/>
                        <w:szCs w:val="18"/>
                      </w:rPr>
                      <w:delText>q.</w:delText>
                    </w:r>
                  </w:del>
                </w:p>
              </w:tc>
            </w:tr>
          </w:tbl>
          <w:p w14:paraId="7BB0C40D" w14:textId="77777777" w:rsidR="003E14AA" w:rsidRPr="003E14AA" w:rsidRDefault="003E14AA" w:rsidP="003E14AA">
            <w:pPr>
              <w:spacing w:after="60"/>
              <w:rPr>
                <w:del w:id="1037" w:author="IMM 111921" w:date="2021-11-15T14:12:00Z"/>
                <w:i/>
                <w:sz w:val="20"/>
                <w:szCs w:val="20"/>
              </w:rPr>
            </w:pPr>
          </w:p>
        </w:tc>
      </w:tr>
      <w:tr w:rsidR="003E14AA" w:rsidRPr="003E14AA" w14:paraId="49F2219F" w14:textId="77777777" w:rsidTr="004D77CF">
        <w:trPr>
          <w:cantSplit/>
          <w:del w:id="1038"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7E538E85" w14:textId="77777777" w:rsidR="003E14AA" w:rsidRPr="003E14AA" w:rsidRDefault="003E14AA" w:rsidP="003E14AA">
            <w:pPr>
              <w:spacing w:after="60"/>
              <w:rPr>
                <w:del w:id="1039" w:author="IMM 111921" w:date="2021-11-15T14:12:00Z"/>
                <w:i/>
                <w:sz w:val="20"/>
                <w:szCs w:val="20"/>
              </w:rPr>
            </w:pPr>
            <w:del w:id="1040" w:author="IMM 111921" w:date="2021-11-15T14:12:00Z">
              <w:r w:rsidRPr="003E14AA">
                <w:rPr>
                  <w:sz w:val="20"/>
                  <w:szCs w:val="20"/>
                </w:rPr>
                <w:delText>RTRSVPOR</w:delText>
              </w:r>
            </w:del>
          </w:p>
        </w:tc>
        <w:tc>
          <w:tcPr>
            <w:tcW w:w="675" w:type="pct"/>
            <w:tcBorders>
              <w:top w:val="single" w:sz="4" w:space="0" w:color="auto"/>
              <w:left w:val="single" w:sz="4" w:space="0" w:color="auto"/>
              <w:bottom w:val="single" w:sz="4" w:space="0" w:color="auto"/>
              <w:right w:val="single" w:sz="4" w:space="0" w:color="auto"/>
            </w:tcBorders>
            <w:hideMark/>
          </w:tcPr>
          <w:p w14:paraId="668F75E8" w14:textId="77777777" w:rsidR="003E14AA" w:rsidRPr="003E14AA" w:rsidRDefault="003E14AA" w:rsidP="003E14AA">
            <w:pPr>
              <w:spacing w:after="60"/>
              <w:rPr>
                <w:del w:id="1041" w:author="IMM 111921" w:date="2021-11-15T14:12:00Z"/>
                <w:sz w:val="20"/>
                <w:szCs w:val="20"/>
              </w:rPr>
            </w:pPr>
            <w:del w:id="1042" w:author="IMM 111921" w:date="2021-11-15T14:12:00Z">
              <w:r w:rsidRPr="003E14AA">
                <w:rPr>
                  <w:sz w:val="20"/>
                  <w:szCs w:val="20"/>
                </w:rPr>
                <w:delText>$/MWh</w:delText>
              </w:r>
            </w:del>
          </w:p>
        </w:tc>
        <w:tc>
          <w:tcPr>
            <w:tcW w:w="3179" w:type="pct"/>
            <w:tcBorders>
              <w:top w:val="single" w:sz="4" w:space="0" w:color="auto"/>
              <w:left w:val="single" w:sz="4" w:space="0" w:color="auto"/>
              <w:bottom w:val="single" w:sz="4" w:space="0" w:color="auto"/>
              <w:right w:val="single" w:sz="4" w:space="0" w:color="auto"/>
            </w:tcBorders>
            <w:hideMark/>
          </w:tcPr>
          <w:p w14:paraId="28AB2D35" w14:textId="77777777" w:rsidR="003E14AA" w:rsidRPr="003E14AA" w:rsidRDefault="003E14AA" w:rsidP="003E14AA">
            <w:pPr>
              <w:spacing w:after="60"/>
              <w:rPr>
                <w:del w:id="1043" w:author="IMM 111921" w:date="2021-11-15T14:12:00Z"/>
                <w:sz w:val="20"/>
                <w:szCs w:val="20"/>
              </w:rPr>
            </w:pPr>
            <w:del w:id="1044" w:author="IMM 111921" w:date="2021-11-15T14:12:00Z">
              <w:r w:rsidRPr="003E14AA">
                <w:rPr>
                  <w:i/>
                  <w:sz w:val="20"/>
                  <w:szCs w:val="20"/>
                </w:rPr>
                <w:delText>Real-Time Reserve Price for On-Line Reserves</w:delText>
              </w:r>
              <w:r w:rsidRPr="003E14AA">
                <w:rPr>
                  <w:sz w:val="20"/>
                  <w:szCs w:val="20"/>
                </w:rPr>
                <w:sym w:font="Symbol" w:char="F0BE"/>
              </w:r>
              <w:r w:rsidRPr="003E14AA">
                <w:rPr>
                  <w:sz w:val="20"/>
                  <w:szCs w:val="20"/>
                </w:rPr>
                <w:delText>The Real-Time Reserve Price for On-Line Reserves for the 15-minute Settlement Interval.</w:delText>
              </w:r>
            </w:del>
          </w:p>
        </w:tc>
      </w:tr>
      <w:tr w:rsidR="003E14AA" w:rsidRPr="003E14AA" w14:paraId="5FCDAB1D" w14:textId="77777777" w:rsidTr="004D77CF">
        <w:trPr>
          <w:cantSplit/>
          <w:del w:id="1045"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6900A2A8" w14:textId="77777777" w:rsidR="003E14AA" w:rsidRPr="003E14AA" w:rsidRDefault="003E14AA" w:rsidP="003E14AA">
            <w:pPr>
              <w:spacing w:after="60"/>
              <w:rPr>
                <w:del w:id="1046" w:author="IMM 111921" w:date="2021-11-15T14:12:00Z"/>
                <w:sz w:val="20"/>
                <w:szCs w:val="20"/>
              </w:rPr>
            </w:pPr>
            <w:del w:id="1047" w:author="IMM 111921" w:date="2021-11-15T14:12:00Z">
              <w:r w:rsidRPr="003E14AA">
                <w:rPr>
                  <w:sz w:val="20"/>
                  <w:szCs w:val="20"/>
                </w:rPr>
                <w:delText>RTRDP</w:delText>
              </w:r>
            </w:del>
          </w:p>
        </w:tc>
        <w:tc>
          <w:tcPr>
            <w:tcW w:w="675" w:type="pct"/>
            <w:tcBorders>
              <w:top w:val="single" w:sz="4" w:space="0" w:color="auto"/>
              <w:left w:val="single" w:sz="4" w:space="0" w:color="auto"/>
              <w:bottom w:val="single" w:sz="4" w:space="0" w:color="auto"/>
              <w:right w:val="single" w:sz="4" w:space="0" w:color="auto"/>
            </w:tcBorders>
            <w:hideMark/>
          </w:tcPr>
          <w:p w14:paraId="586CF553" w14:textId="77777777" w:rsidR="003E14AA" w:rsidRPr="003E14AA" w:rsidRDefault="003E14AA" w:rsidP="003E14AA">
            <w:pPr>
              <w:spacing w:after="60"/>
              <w:rPr>
                <w:del w:id="1048" w:author="IMM 111921" w:date="2021-11-15T14:12:00Z"/>
                <w:sz w:val="20"/>
                <w:szCs w:val="20"/>
              </w:rPr>
            </w:pPr>
            <w:del w:id="1049" w:author="IMM 111921" w:date="2021-11-15T14:12:00Z">
              <w:r w:rsidRPr="003E14AA">
                <w:rPr>
                  <w:sz w:val="20"/>
                  <w:szCs w:val="20"/>
                </w:rPr>
                <w:delText>$/MWh</w:delText>
              </w:r>
            </w:del>
          </w:p>
        </w:tc>
        <w:tc>
          <w:tcPr>
            <w:tcW w:w="3179" w:type="pct"/>
            <w:tcBorders>
              <w:top w:val="single" w:sz="4" w:space="0" w:color="auto"/>
              <w:left w:val="single" w:sz="4" w:space="0" w:color="auto"/>
              <w:bottom w:val="single" w:sz="4" w:space="0" w:color="auto"/>
              <w:right w:val="single" w:sz="4" w:space="0" w:color="auto"/>
            </w:tcBorders>
            <w:hideMark/>
          </w:tcPr>
          <w:p w14:paraId="670C5960" w14:textId="77777777" w:rsidR="003E14AA" w:rsidRPr="003E14AA" w:rsidRDefault="003E14AA" w:rsidP="003E14AA">
            <w:pPr>
              <w:spacing w:after="60"/>
              <w:rPr>
                <w:del w:id="1050" w:author="IMM 111921" w:date="2021-11-15T14:12:00Z"/>
                <w:i/>
                <w:sz w:val="20"/>
                <w:szCs w:val="20"/>
              </w:rPr>
            </w:pPr>
            <w:del w:id="1051" w:author="IMM 111921" w:date="2021-11-15T14:12:00Z">
              <w:r w:rsidRPr="003E14AA">
                <w:rPr>
                  <w:i/>
                  <w:sz w:val="20"/>
                  <w:szCs w:val="20"/>
                </w:rPr>
                <w:delText xml:space="preserve">Real-Time On-Line Reliability Deployment Price </w:delText>
              </w:r>
              <w:r w:rsidRPr="003E14AA">
                <w:rPr>
                  <w:sz w:val="20"/>
                  <w:szCs w:val="20"/>
                </w:rPr>
                <w:sym w:font="Symbol" w:char="F0BE"/>
              </w:r>
              <w:r w:rsidRPr="003E14AA">
                <w:rPr>
                  <w:sz w:val="20"/>
                  <w:szCs w:val="20"/>
                </w:rPr>
                <w:delText xml:space="preserve">The Real-Time price for the 15-minute Settlement Interval, reflecting the impact of reliability deployments on energy prices that is calculated </w:delText>
              </w:r>
              <w:r w:rsidRPr="003E14AA">
                <w:rPr>
                  <w:bCs/>
                  <w:sz w:val="20"/>
                  <w:szCs w:val="20"/>
                </w:rPr>
                <w:delText>from the Real-Time On-Line Reliability Deployment Price Adder</w:delText>
              </w:r>
              <w:r w:rsidRPr="003E14AA">
                <w:rPr>
                  <w:sz w:val="20"/>
                  <w:szCs w:val="20"/>
                </w:rPr>
                <w:delText>.</w:delText>
              </w:r>
            </w:del>
          </w:p>
        </w:tc>
      </w:tr>
      <w:tr w:rsidR="003E14AA" w:rsidRPr="003E14AA" w14:paraId="0E261831" w14:textId="77777777" w:rsidTr="004D77CF">
        <w:trPr>
          <w:cantSplit/>
          <w:del w:id="1052"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702A5F4F" w14:textId="77777777" w:rsidR="003E14AA" w:rsidRPr="003E14AA" w:rsidRDefault="003E14AA" w:rsidP="003E14AA">
            <w:pPr>
              <w:spacing w:after="60"/>
              <w:rPr>
                <w:del w:id="1053" w:author="IMM 111921" w:date="2021-11-15T14:12:00Z"/>
                <w:sz w:val="20"/>
                <w:szCs w:val="20"/>
              </w:rPr>
            </w:pPr>
            <w:del w:id="1054" w:author="IMM 111921" w:date="2021-11-15T14:12:00Z">
              <w:r w:rsidRPr="003E14AA">
                <w:rPr>
                  <w:i/>
                  <w:sz w:val="20"/>
                  <w:szCs w:val="20"/>
                </w:rPr>
                <w:delText>q</w:delText>
              </w:r>
            </w:del>
          </w:p>
        </w:tc>
        <w:tc>
          <w:tcPr>
            <w:tcW w:w="675" w:type="pct"/>
            <w:tcBorders>
              <w:top w:val="single" w:sz="4" w:space="0" w:color="auto"/>
              <w:left w:val="single" w:sz="4" w:space="0" w:color="auto"/>
              <w:bottom w:val="single" w:sz="4" w:space="0" w:color="auto"/>
              <w:right w:val="single" w:sz="4" w:space="0" w:color="auto"/>
            </w:tcBorders>
            <w:hideMark/>
          </w:tcPr>
          <w:p w14:paraId="2497497F" w14:textId="77777777" w:rsidR="003E14AA" w:rsidRPr="003E14AA" w:rsidRDefault="003E14AA" w:rsidP="003E14AA">
            <w:pPr>
              <w:spacing w:after="60"/>
              <w:rPr>
                <w:del w:id="1055" w:author="IMM 111921" w:date="2021-11-15T14:12:00Z"/>
                <w:sz w:val="20"/>
                <w:szCs w:val="20"/>
              </w:rPr>
            </w:pPr>
            <w:del w:id="1056" w:author="IMM 111921" w:date="2021-11-15T14:12:00Z">
              <w:r w:rsidRPr="003E14AA">
                <w:rPr>
                  <w:sz w:val="20"/>
                  <w:szCs w:val="20"/>
                </w:rPr>
                <w:delText>none</w:delText>
              </w:r>
            </w:del>
          </w:p>
        </w:tc>
        <w:tc>
          <w:tcPr>
            <w:tcW w:w="3179" w:type="pct"/>
            <w:tcBorders>
              <w:top w:val="single" w:sz="4" w:space="0" w:color="auto"/>
              <w:left w:val="single" w:sz="4" w:space="0" w:color="auto"/>
              <w:bottom w:val="single" w:sz="4" w:space="0" w:color="auto"/>
              <w:right w:val="single" w:sz="4" w:space="0" w:color="auto"/>
            </w:tcBorders>
            <w:hideMark/>
          </w:tcPr>
          <w:p w14:paraId="5AEB40E9" w14:textId="77777777" w:rsidR="003E14AA" w:rsidRPr="003E14AA" w:rsidRDefault="003E14AA" w:rsidP="003E14AA">
            <w:pPr>
              <w:spacing w:after="60"/>
              <w:rPr>
                <w:del w:id="1057" w:author="IMM 111921" w:date="2021-11-15T14:12:00Z"/>
                <w:i/>
                <w:sz w:val="20"/>
                <w:szCs w:val="20"/>
              </w:rPr>
            </w:pPr>
            <w:del w:id="1058" w:author="IMM 111921" w:date="2021-11-15T14:12:00Z">
              <w:r w:rsidRPr="003E14AA">
                <w:rPr>
                  <w:sz w:val="20"/>
                  <w:szCs w:val="20"/>
                </w:rPr>
                <w:delText>A QSE.</w:delText>
              </w:r>
            </w:del>
          </w:p>
        </w:tc>
      </w:tr>
      <w:tr w:rsidR="003E14AA" w:rsidRPr="003E14AA" w14:paraId="35E91DFB" w14:textId="77777777" w:rsidTr="004D77CF">
        <w:trPr>
          <w:cantSplit/>
          <w:del w:id="1059"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667AD8B4" w14:textId="77777777" w:rsidR="003E14AA" w:rsidRPr="003E14AA" w:rsidRDefault="003E14AA" w:rsidP="003E14AA">
            <w:pPr>
              <w:spacing w:after="60"/>
              <w:rPr>
                <w:del w:id="1060" w:author="IMM 111921" w:date="2021-11-15T14:12:00Z"/>
                <w:i/>
                <w:sz w:val="20"/>
                <w:szCs w:val="20"/>
              </w:rPr>
            </w:pPr>
            <w:del w:id="1061" w:author="IMM 111921" w:date="2021-11-15T14:12:00Z">
              <w:r w:rsidRPr="003E14AA">
                <w:rPr>
                  <w:i/>
                  <w:sz w:val="20"/>
                  <w:szCs w:val="20"/>
                </w:rPr>
                <w:delText>r</w:delText>
              </w:r>
            </w:del>
          </w:p>
        </w:tc>
        <w:tc>
          <w:tcPr>
            <w:tcW w:w="675" w:type="pct"/>
            <w:tcBorders>
              <w:top w:val="single" w:sz="4" w:space="0" w:color="auto"/>
              <w:left w:val="single" w:sz="4" w:space="0" w:color="auto"/>
              <w:bottom w:val="single" w:sz="4" w:space="0" w:color="auto"/>
              <w:right w:val="single" w:sz="4" w:space="0" w:color="auto"/>
            </w:tcBorders>
            <w:hideMark/>
          </w:tcPr>
          <w:p w14:paraId="11D8677B" w14:textId="77777777" w:rsidR="003E14AA" w:rsidRPr="003E14AA" w:rsidRDefault="003E14AA" w:rsidP="003E14AA">
            <w:pPr>
              <w:spacing w:after="60"/>
              <w:rPr>
                <w:del w:id="1062" w:author="IMM 111921" w:date="2021-11-15T14:12:00Z"/>
                <w:sz w:val="20"/>
                <w:szCs w:val="20"/>
              </w:rPr>
            </w:pPr>
            <w:del w:id="1063" w:author="IMM 111921" w:date="2021-11-15T14:12:00Z">
              <w:r w:rsidRPr="003E14AA">
                <w:rPr>
                  <w:sz w:val="20"/>
                  <w:szCs w:val="20"/>
                </w:rPr>
                <w:delText>none</w:delText>
              </w:r>
            </w:del>
          </w:p>
        </w:tc>
        <w:tc>
          <w:tcPr>
            <w:tcW w:w="3179" w:type="pct"/>
            <w:tcBorders>
              <w:top w:val="single" w:sz="4" w:space="0" w:color="auto"/>
              <w:left w:val="single" w:sz="4" w:space="0" w:color="auto"/>
              <w:bottom w:val="single" w:sz="4" w:space="0" w:color="auto"/>
              <w:right w:val="single" w:sz="4" w:space="0" w:color="auto"/>
            </w:tcBorders>
            <w:hideMark/>
          </w:tcPr>
          <w:p w14:paraId="3606975A" w14:textId="77777777" w:rsidR="003E14AA" w:rsidRPr="003E14AA" w:rsidRDefault="003E14AA" w:rsidP="003E14AA">
            <w:pPr>
              <w:spacing w:after="60"/>
              <w:rPr>
                <w:del w:id="1064" w:author="IMM 111921" w:date="2021-11-15T14:12:00Z"/>
                <w:sz w:val="20"/>
                <w:szCs w:val="20"/>
              </w:rPr>
            </w:pPr>
            <w:del w:id="1065" w:author="IMM 111921" w:date="2021-11-15T14:12:00Z">
              <w:r w:rsidRPr="003E14AA">
                <w:rPr>
                  <w:sz w:val="20"/>
                  <w:szCs w:val="20"/>
                </w:rPr>
                <w:delText>A Generation Resource.</w:delText>
              </w:r>
            </w:del>
          </w:p>
        </w:tc>
      </w:tr>
      <w:tr w:rsidR="003E14AA" w:rsidRPr="003E14AA" w14:paraId="02484B3E" w14:textId="77777777" w:rsidTr="004D77CF">
        <w:trPr>
          <w:cantSplit/>
          <w:ins w:id="1066" w:author="Joint Commenters 032522" w:date="2022-03-22T20:51:00Z"/>
        </w:trPr>
        <w:tc>
          <w:tcPr>
            <w:tcW w:w="1146" w:type="pct"/>
            <w:tcBorders>
              <w:top w:val="single" w:sz="4" w:space="0" w:color="auto"/>
              <w:left w:val="single" w:sz="4" w:space="0" w:color="auto"/>
              <w:bottom w:val="single" w:sz="4" w:space="0" w:color="auto"/>
              <w:right w:val="single" w:sz="4" w:space="0" w:color="auto"/>
            </w:tcBorders>
          </w:tcPr>
          <w:p w14:paraId="4B2FE832" w14:textId="77777777" w:rsidR="003E14AA" w:rsidRPr="003E14AA" w:rsidRDefault="003E14AA" w:rsidP="003E14AA">
            <w:pPr>
              <w:spacing w:after="60"/>
              <w:rPr>
                <w:ins w:id="1067" w:author="Joint Commenters 032522" w:date="2022-03-22T20:51:00Z"/>
                <w:i/>
                <w:sz w:val="20"/>
                <w:szCs w:val="20"/>
              </w:rPr>
            </w:pPr>
          </w:p>
        </w:tc>
        <w:tc>
          <w:tcPr>
            <w:tcW w:w="675" w:type="pct"/>
            <w:tcBorders>
              <w:top w:val="single" w:sz="4" w:space="0" w:color="auto"/>
              <w:left w:val="single" w:sz="4" w:space="0" w:color="auto"/>
              <w:bottom w:val="single" w:sz="4" w:space="0" w:color="auto"/>
              <w:right w:val="single" w:sz="4" w:space="0" w:color="auto"/>
            </w:tcBorders>
          </w:tcPr>
          <w:p w14:paraId="07EBA0FB" w14:textId="77777777" w:rsidR="003E14AA" w:rsidRPr="003E14AA" w:rsidRDefault="003E14AA" w:rsidP="003E14AA">
            <w:pPr>
              <w:spacing w:after="60"/>
              <w:rPr>
                <w:ins w:id="1068" w:author="Joint Commenters 032522" w:date="2022-03-22T20:51:00Z"/>
                <w:sz w:val="20"/>
                <w:szCs w:val="20"/>
              </w:rPr>
            </w:pPr>
          </w:p>
        </w:tc>
        <w:tc>
          <w:tcPr>
            <w:tcW w:w="3179" w:type="pct"/>
            <w:tcBorders>
              <w:top w:val="single" w:sz="4" w:space="0" w:color="auto"/>
              <w:left w:val="single" w:sz="4" w:space="0" w:color="auto"/>
              <w:bottom w:val="single" w:sz="4" w:space="0" w:color="auto"/>
              <w:right w:val="single" w:sz="4" w:space="0" w:color="auto"/>
            </w:tcBorders>
          </w:tcPr>
          <w:p w14:paraId="758B765A" w14:textId="77777777" w:rsidR="003E14AA" w:rsidRPr="003E14AA" w:rsidRDefault="003E14AA" w:rsidP="003E14AA">
            <w:pPr>
              <w:spacing w:after="60"/>
              <w:rPr>
                <w:ins w:id="1069" w:author="Joint Commenters 032522" w:date="2022-03-22T20:51:00Z"/>
                <w:sz w:val="20"/>
                <w:szCs w:val="20"/>
              </w:rPr>
            </w:pPr>
          </w:p>
        </w:tc>
      </w:tr>
    </w:tbl>
    <w:p w14:paraId="2A7B3668" w14:textId="77777777" w:rsidR="003E14AA" w:rsidRPr="003E14AA" w:rsidRDefault="003E14AA" w:rsidP="003E14AA">
      <w:pPr>
        <w:spacing w:before="240" w:after="120"/>
        <w:ind w:left="720" w:hanging="720"/>
        <w:rPr>
          <w:ins w:id="1070" w:author="Joint Commenters 032522" w:date="2022-03-22T20:51:00Z"/>
          <w:lang w:val="x-none" w:eastAsia="x-none"/>
        </w:rPr>
      </w:pPr>
      <w:bookmarkStart w:id="1071" w:name="_Toc80174844"/>
      <w:ins w:id="1072" w:author="Joint Commenters 032522" w:date="2022-03-22T20:51:00Z">
        <w:r w:rsidRPr="003E14AA">
          <w:rPr>
            <w:iCs/>
            <w:lang w:val="x-none" w:eastAsia="x-none"/>
          </w:rPr>
          <w:t xml:space="preserve">(8) </w:t>
        </w:r>
        <w:r w:rsidRPr="003E14AA">
          <w:rPr>
            <w:iCs/>
            <w:lang w:val="x-none" w:eastAsia="x-none"/>
          </w:rPr>
          <w:tab/>
          <w:t>The payment to each QSE for the Ancillary Service reserves associated with RUC Resources that have received a RUC Dispatch to provide Ancillary Services in which the 15-minute Settlement Interval is part of a RUC Buy-Back Hour based on the RUC opt out provision set forth in paragraph (12) of Section 5.5.2 for a given 15-minute Settlement Interval is calculated as follows:</w:t>
        </w:r>
      </w:ins>
    </w:p>
    <w:p w14:paraId="53E3060E" w14:textId="77777777" w:rsidR="003E14AA" w:rsidRPr="003E14AA" w:rsidRDefault="003E14AA" w:rsidP="003E14AA">
      <w:pPr>
        <w:spacing w:before="240" w:after="240"/>
        <w:ind w:left="3600" w:hanging="2434"/>
        <w:rPr>
          <w:ins w:id="1073" w:author="Joint Commenters 032522" w:date="2022-03-22T20:51:00Z"/>
          <w:b/>
        </w:rPr>
      </w:pPr>
      <w:ins w:id="1074" w:author="Joint Commenters 032522" w:date="2022-03-22T20:51:00Z">
        <w:r w:rsidRPr="003E14AA">
          <w:rPr>
            <w:b/>
          </w:rPr>
          <w:t xml:space="preserve">RTRUCRSVAMT </w:t>
        </w:r>
        <w:r w:rsidRPr="003E14AA">
          <w:rPr>
            <w:b/>
            <w:i/>
            <w:vertAlign w:val="subscript"/>
          </w:rPr>
          <w:t>q</w:t>
        </w:r>
        <w:r w:rsidRPr="003E14AA">
          <w:rPr>
            <w:b/>
          </w:rPr>
          <w:t xml:space="preserve"> =</w:t>
        </w:r>
        <w:r w:rsidRPr="003E14AA">
          <w:rPr>
            <w:b/>
          </w:rPr>
          <w:tab/>
          <w:t xml:space="preserve">(-1) * (RTRUCRESP </w:t>
        </w:r>
        <w:r w:rsidRPr="003E14AA">
          <w:rPr>
            <w:b/>
            <w:i/>
            <w:vertAlign w:val="subscript"/>
          </w:rPr>
          <w:t>q</w:t>
        </w:r>
        <w:r w:rsidRPr="003E14AA">
          <w:rPr>
            <w:b/>
          </w:rPr>
          <w:t xml:space="preserve"> * RTRSVPOR)</w:t>
        </w:r>
      </w:ins>
    </w:p>
    <w:p w14:paraId="476C2280" w14:textId="77777777" w:rsidR="003E14AA" w:rsidRPr="003E14AA" w:rsidRDefault="003E14AA" w:rsidP="003E14AA">
      <w:pPr>
        <w:spacing w:before="240" w:after="240"/>
        <w:ind w:left="3600" w:hanging="2434"/>
        <w:rPr>
          <w:ins w:id="1075" w:author="Joint Commenters 032522" w:date="2022-03-22T20:51:00Z"/>
          <w:b/>
        </w:rPr>
      </w:pPr>
      <w:ins w:id="1076" w:author="Joint Commenters 032522" w:date="2022-03-22T20:51:00Z">
        <w:r w:rsidRPr="003E14AA">
          <w:rPr>
            <w:b/>
          </w:rPr>
          <w:t xml:space="preserve">RTRDRUCRSVAMT </w:t>
        </w:r>
        <w:r w:rsidRPr="003E14AA">
          <w:rPr>
            <w:b/>
            <w:i/>
            <w:vertAlign w:val="subscript"/>
          </w:rPr>
          <w:t>q</w:t>
        </w:r>
        <w:r w:rsidRPr="003E14AA">
          <w:rPr>
            <w:b/>
          </w:rPr>
          <w:t xml:space="preserve"> =</w:t>
        </w:r>
        <w:r w:rsidRPr="003E14AA">
          <w:rPr>
            <w:b/>
          </w:rPr>
          <w:tab/>
          <w:t xml:space="preserve">(-1) * (RTRUCRESP </w:t>
        </w:r>
        <w:r w:rsidRPr="003E14AA">
          <w:rPr>
            <w:b/>
            <w:i/>
            <w:vertAlign w:val="subscript"/>
          </w:rPr>
          <w:t>q</w:t>
        </w:r>
        <w:r w:rsidRPr="003E14AA">
          <w:rPr>
            <w:b/>
          </w:rPr>
          <w:t xml:space="preserve"> * RTRDP)</w:t>
        </w:r>
      </w:ins>
    </w:p>
    <w:p w14:paraId="1A74530E" w14:textId="77777777" w:rsidR="003E14AA" w:rsidRPr="003E14AA" w:rsidRDefault="003E14AA" w:rsidP="003E14AA">
      <w:pPr>
        <w:spacing w:after="240"/>
        <w:rPr>
          <w:ins w:id="1077" w:author="Joint Commenters 032522" w:date="2022-03-22T20:51:00Z"/>
        </w:rPr>
      </w:pPr>
      <w:ins w:id="1078" w:author="Joint Commenters 032522" w:date="2022-03-22T20:51:00Z">
        <w:r w:rsidRPr="003E14AA">
          <w:t>Where:</w:t>
        </w:r>
      </w:ins>
    </w:p>
    <w:p w14:paraId="7BA30FA8" w14:textId="77777777" w:rsidR="003E14AA" w:rsidRPr="003E14AA" w:rsidRDefault="003E14AA" w:rsidP="003E14AA">
      <w:pPr>
        <w:spacing w:after="240"/>
        <w:ind w:left="720"/>
        <w:rPr>
          <w:ins w:id="1079" w:author="Joint Commenters 032522" w:date="2022-03-22T20:51:00Z"/>
          <w:b/>
        </w:rPr>
      </w:pPr>
      <w:ins w:id="1080" w:author="Joint Commenters 032522" w:date="2022-03-22T20:51:00Z">
        <w:r w:rsidRPr="003E14AA">
          <w:t>RTRUCRESP </w:t>
        </w:r>
        <w:r w:rsidRPr="003E14AA">
          <w:rPr>
            <w:i/>
            <w:vertAlign w:val="subscript"/>
          </w:rPr>
          <w:t xml:space="preserve">q </w:t>
        </w:r>
        <w:r w:rsidRPr="003E14AA">
          <w:t xml:space="preserve">= </w:t>
        </w:r>
      </w:ins>
      <w:ins w:id="1081" w:author="Joint Commenters 032522" w:date="2022-03-22T20:51:00Z">
        <w:r w:rsidRPr="003E14AA">
          <w:rPr>
            <w:position w:val="-18"/>
          </w:rPr>
          <w:object w:dxaOrig="285" w:dyaOrig="435" w14:anchorId="5D8FB66B">
            <v:shape id="_x0000_i1071" type="#_x0000_t75" style="width:14.25pt;height:21.75pt" o:ole="">
              <v:imagedata r:id="rId24" o:title=""/>
            </v:shape>
            <o:OLEObject Type="Embed" ProgID="Equation.3" ShapeID="_x0000_i1071" DrawAspect="Content" ObjectID="_1710318354" r:id="rId66"/>
          </w:object>
        </w:r>
      </w:ins>
      <w:ins w:id="1082" w:author="Joint Commenters 032522" w:date="2022-03-22T20:51:00Z">
        <w:r w:rsidRPr="003E14AA">
          <w:t xml:space="preserve"> RTRUCASA</w:t>
        </w:r>
        <w:r w:rsidRPr="003E14AA">
          <w:rPr>
            <w:i/>
            <w:vertAlign w:val="subscript"/>
          </w:rPr>
          <w:t xml:space="preserve"> q, r</w:t>
        </w:r>
        <w:r w:rsidRPr="003E14AA">
          <w:t xml:space="preserve"> * ¼</w:t>
        </w:r>
      </w:ins>
    </w:p>
    <w:p w14:paraId="399C9C7D" w14:textId="77777777" w:rsidR="003E14AA" w:rsidRPr="003E14AA" w:rsidRDefault="003E14AA" w:rsidP="003E14AA">
      <w:pPr>
        <w:rPr>
          <w:ins w:id="1083" w:author="Joint Commenters 032522" w:date="2022-03-22T20:51:00Z"/>
        </w:rPr>
      </w:pPr>
      <w:ins w:id="1084" w:author="Joint Commenters 032522" w:date="2022-03-22T20:51:00Z">
        <w:r w:rsidRPr="003E14AA">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3E14AA" w:rsidRPr="003E14AA" w14:paraId="2B0D8370" w14:textId="77777777" w:rsidTr="004D77CF">
        <w:trPr>
          <w:cantSplit/>
          <w:tblHeader/>
          <w:ins w:id="1085" w:author="Joint Commenters 032522" w:date="2022-03-22T20:51:00Z"/>
        </w:trPr>
        <w:tc>
          <w:tcPr>
            <w:tcW w:w="1146" w:type="pct"/>
            <w:tcBorders>
              <w:top w:val="single" w:sz="4" w:space="0" w:color="auto"/>
              <w:left w:val="single" w:sz="4" w:space="0" w:color="auto"/>
              <w:bottom w:val="single" w:sz="4" w:space="0" w:color="auto"/>
              <w:right w:val="single" w:sz="4" w:space="0" w:color="auto"/>
            </w:tcBorders>
            <w:hideMark/>
          </w:tcPr>
          <w:p w14:paraId="482C3602" w14:textId="77777777" w:rsidR="003E14AA" w:rsidRPr="003E14AA" w:rsidRDefault="003E14AA" w:rsidP="003E14AA">
            <w:pPr>
              <w:spacing w:after="120"/>
              <w:rPr>
                <w:ins w:id="1086" w:author="Joint Commenters 032522" w:date="2022-03-22T20:51:00Z"/>
                <w:b/>
                <w:iCs/>
                <w:sz w:val="20"/>
                <w:szCs w:val="20"/>
              </w:rPr>
            </w:pPr>
            <w:ins w:id="1087" w:author="Joint Commenters 032522" w:date="2022-03-22T20:51:00Z">
              <w:r w:rsidRPr="003E14AA">
                <w:rPr>
                  <w:sz w:val="20"/>
                  <w:szCs w:val="20"/>
                </w:rPr>
                <w:t>Variable</w:t>
              </w:r>
            </w:ins>
          </w:p>
        </w:tc>
        <w:tc>
          <w:tcPr>
            <w:tcW w:w="675" w:type="pct"/>
            <w:tcBorders>
              <w:top w:val="single" w:sz="4" w:space="0" w:color="auto"/>
              <w:left w:val="single" w:sz="4" w:space="0" w:color="auto"/>
              <w:bottom w:val="single" w:sz="4" w:space="0" w:color="auto"/>
              <w:right w:val="single" w:sz="4" w:space="0" w:color="auto"/>
            </w:tcBorders>
            <w:hideMark/>
          </w:tcPr>
          <w:p w14:paraId="6320D952" w14:textId="77777777" w:rsidR="003E14AA" w:rsidRPr="003E14AA" w:rsidRDefault="003E14AA" w:rsidP="003E14AA">
            <w:pPr>
              <w:spacing w:after="120"/>
              <w:rPr>
                <w:ins w:id="1088" w:author="Joint Commenters 032522" w:date="2022-03-22T20:51:00Z"/>
                <w:b/>
                <w:iCs/>
                <w:sz w:val="20"/>
                <w:szCs w:val="20"/>
              </w:rPr>
            </w:pPr>
            <w:ins w:id="1089" w:author="Joint Commenters 032522" w:date="2022-03-22T20:51:00Z">
              <w:r w:rsidRPr="003E14AA">
                <w:rPr>
                  <w:b/>
                  <w:iCs/>
                  <w:sz w:val="20"/>
                  <w:szCs w:val="20"/>
                </w:rPr>
                <w:t>Unit</w:t>
              </w:r>
            </w:ins>
          </w:p>
        </w:tc>
        <w:tc>
          <w:tcPr>
            <w:tcW w:w="3179" w:type="pct"/>
            <w:tcBorders>
              <w:top w:val="single" w:sz="4" w:space="0" w:color="auto"/>
              <w:left w:val="single" w:sz="4" w:space="0" w:color="auto"/>
              <w:bottom w:val="single" w:sz="4" w:space="0" w:color="auto"/>
              <w:right w:val="single" w:sz="4" w:space="0" w:color="auto"/>
            </w:tcBorders>
            <w:hideMark/>
          </w:tcPr>
          <w:p w14:paraId="7E3DFC85" w14:textId="77777777" w:rsidR="003E14AA" w:rsidRPr="003E14AA" w:rsidRDefault="003E14AA" w:rsidP="003E14AA">
            <w:pPr>
              <w:spacing w:after="120"/>
              <w:rPr>
                <w:ins w:id="1090" w:author="Joint Commenters 032522" w:date="2022-03-22T20:51:00Z"/>
                <w:b/>
                <w:iCs/>
                <w:sz w:val="20"/>
                <w:szCs w:val="20"/>
              </w:rPr>
            </w:pPr>
            <w:ins w:id="1091" w:author="Joint Commenters 032522" w:date="2022-03-22T20:51:00Z">
              <w:r w:rsidRPr="003E14AA">
                <w:rPr>
                  <w:b/>
                  <w:iCs/>
                  <w:sz w:val="20"/>
                  <w:szCs w:val="20"/>
                </w:rPr>
                <w:t>Description</w:t>
              </w:r>
            </w:ins>
          </w:p>
        </w:tc>
      </w:tr>
      <w:tr w:rsidR="003E14AA" w:rsidRPr="003E14AA" w14:paraId="591D9598" w14:textId="77777777" w:rsidTr="004D77CF">
        <w:trPr>
          <w:cantSplit/>
          <w:ins w:id="1092" w:author="Joint Commenters 032522" w:date="2022-03-22T20:51:00Z"/>
        </w:trPr>
        <w:tc>
          <w:tcPr>
            <w:tcW w:w="1146" w:type="pct"/>
            <w:tcBorders>
              <w:top w:val="single" w:sz="4" w:space="0" w:color="auto"/>
              <w:left w:val="single" w:sz="4" w:space="0" w:color="auto"/>
              <w:bottom w:val="single" w:sz="4" w:space="0" w:color="auto"/>
              <w:right w:val="single" w:sz="4" w:space="0" w:color="auto"/>
            </w:tcBorders>
            <w:hideMark/>
          </w:tcPr>
          <w:p w14:paraId="407822C0" w14:textId="77777777" w:rsidR="003E14AA" w:rsidRPr="003E14AA" w:rsidRDefault="003E14AA" w:rsidP="003E14AA">
            <w:pPr>
              <w:spacing w:after="60"/>
              <w:rPr>
                <w:ins w:id="1093" w:author="Joint Commenters 032522" w:date="2022-03-22T20:51:00Z"/>
                <w:sz w:val="20"/>
                <w:szCs w:val="20"/>
              </w:rPr>
            </w:pPr>
            <w:ins w:id="1094" w:author="Joint Commenters 032522" w:date="2022-03-22T20:51:00Z">
              <w:r w:rsidRPr="003E14AA">
                <w:rPr>
                  <w:b/>
                  <w:iCs/>
                  <w:sz w:val="20"/>
                  <w:szCs w:val="20"/>
                </w:rPr>
                <w:t>RTRUCRSVAMT</w:t>
              </w:r>
              <w:r w:rsidRPr="003E14AA">
                <w:rPr>
                  <w:b/>
                  <w:iCs/>
                  <w:sz w:val="20"/>
                  <w:szCs w:val="20"/>
                  <w:vertAlign w:val="subscript"/>
                </w:rPr>
                <w:t xml:space="preserve"> </w:t>
              </w:r>
              <w:r w:rsidRPr="003E14AA">
                <w:rPr>
                  <w:b/>
                  <w:i/>
                  <w:iCs/>
                  <w:sz w:val="20"/>
                  <w:szCs w:val="20"/>
                  <w:vertAlign w:val="subscript"/>
                </w:rPr>
                <w:t>q</w:t>
              </w:r>
            </w:ins>
          </w:p>
        </w:tc>
        <w:tc>
          <w:tcPr>
            <w:tcW w:w="675" w:type="pct"/>
            <w:tcBorders>
              <w:top w:val="single" w:sz="4" w:space="0" w:color="auto"/>
              <w:left w:val="single" w:sz="4" w:space="0" w:color="auto"/>
              <w:bottom w:val="single" w:sz="4" w:space="0" w:color="auto"/>
              <w:right w:val="single" w:sz="4" w:space="0" w:color="auto"/>
            </w:tcBorders>
            <w:hideMark/>
          </w:tcPr>
          <w:p w14:paraId="5BD9E907" w14:textId="77777777" w:rsidR="003E14AA" w:rsidRPr="003E14AA" w:rsidRDefault="003E14AA" w:rsidP="003E14AA">
            <w:pPr>
              <w:spacing w:after="60"/>
              <w:rPr>
                <w:ins w:id="1095" w:author="Joint Commenters 032522" w:date="2022-03-22T20:51:00Z"/>
                <w:sz w:val="20"/>
                <w:szCs w:val="20"/>
              </w:rPr>
            </w:pPr>
            <w:ins w:id="1096" w:author="Joint Commenters 032522" w:date="2022-03-22T20:51:00Z">
              <w:r w:rsidRPr="003E14AA">
                <w:rPr>
                  <w:sz w:val="20"/>
                  <w:szCs w:val="20"/>
                </w:rPr>
                <w:t>$</w:t>
              </w:r>
            </w:ins>
          </w:p>
        </w:tc>
        <w:tc>
          <w:tcPr>
            <w:tcW w:w="3179" w:type="pct"/>
            <w:tcBorders>
              <w:top w:val="single" w:sz="4" w:space="0" w:color="auto"/>
              <w:left w:val="single" w:sz="4" w:space="0" w:color="auto"/>
              <w:bottom w:val="single" w:sz="4" w:space="0" w:color="auto"/>
              <w:right w:val="single" w:sz="4" w:space="0" w:color="auto"/>
            </w:tcBorders>
            <w:hideMark/>
          </w:tcPr>
          <w:p w14:paraId="51CDA41C" w14:textId="77777777" w:rsidR="003E14AA" w:rsidRPr="003E14AA" w:rsidRDefault="003E14AA" w:rsidP="003E14AA">
            <w:pPr>
              <w:spacing w:after="60"/>
              <w:rPr>
                <w:ins w:id="1097" w:author="Joint Commenters 032522" w:date="2022-03-22T20:51:00Z"/>
                <w:i/>
                <w:sz w:val="20"/>
                <w:szCs w:val="20"/>
              </w:rPr>
            </w:pPr>
            <w:ins w:id="1098" w:author="Joint Commenters 032522" w:date="2022-03-22T20:51:00Z">
              <w:r w:rsidRPr="003E14AA">
                <w:rPr>
                  <w:i/>
                  <w:sz w:val="20"/>
                  <w:szCs w:val="20"/>
                </w:rPr>
                <w:t>Real-Time RUC Ancillary Service Reserve Amount</w:t>
              </w:r>
              <w:r w:rsidRPr="003E14AA">
                <w:rPr>
                  <w:sz w:val="20"/>
                  <w:szCs w:val="20"/>
                </w:rPr>
                <w:t>—</w:t>
              </w:r>
              <w:r w:rsidRPr="003E14AA">
                <w:rPr>
                  <w:iCs/>
                  <w:sz w:val="20"/>
                  <w:szCs w:val="20"/>
                </w:rPr>
                <w:t xml:space="preserve">The total payment |to QSE </w:t>
              </w:r>
              <w:r w:rsidRPr="003E14AA">
                <w:rPr>
                  <w:i/>
                  <w:iCs/>
                  <w:sz w:val="20"/>
                  <w:szCs w:val="20"/>
                </w:rPr>
                <w:t>q</w:t>
              </w:r>
              <w:r w:rsidRPr="003E14AA">
                <w:rPr>
                  <w:iCs/>
                  <w:sz w:val="20"/>
                  <w:szCs w:val="20"/>
                </w:rPr>
                <w:t xml:space="preserve"> </w:t>
              </w:r>
              <w:r w:rsidRPr="003E14AA">
                <w:rPr>
                  <w:sz w:val="20"/>
                  <w:szCs w:val="20"/>
                </w:rPr>
                <w:t xml:space="preserve">for the Real-Time RUC Ancillary Service Reserve payment associated with ORDC </w:t>
              </w:r>
              <w:r w:rsidRPr="003E14AA">
                <w:rPr>
                  <w:iCs/>
                  <w:sz w:val="20"/>
                  <w:szCs w:val="20"/>
                </w:rPr>
                <w:t>for each 15-minute Settlement Interval.</w:t>
              </w:r>
            </w:ins>
          </w:p>
        </w:tc>
      </w:tr>
      <w:tr w:rsidR="003E14AA" w:rsidRPr="003E14AA" w14:paraId="7D7035DA" w14:textId="77777777" w:rsidTr="004D77CF">
        <w:trPr>
          <w:cantSplit/>
          <w:ins w:id="1099" w:author="Joint Commenters 032522" w:date="2022-03-22T20:51:00Z"/>
        </w:trPr>
        <w:tc>
          <w:tcPr>
            <w:tcW w:w="1146" w:type="pct"/>
            <w:tcBorders>
              <w:top w:val="single" w:sz="4" w:space="0" w:color="auto"/>
              <w:left w:val="single" w:sz="4" w:space="0" w:color="auto"/>
              <w:bottom w:val="single" w:sz="4" w:space="0" w:color="auto"/>
              <w:right w:val="single" w:sz="4" w:space="0" w:color="auto"/>
            </w:tcBorders>
            <w:hideMark/>
          </w:tcPr>
          <w:p w14:paraId="5F00D6BD" w14:textId="77777777" w:rsidR="003E14AA" w:rsidRPr="003E14AA" w:rsidRDefault="003E14AA" w:rsidP="003E14AA">
            <w:pPr>
              <w:spacing w:after="60"/>
              <w:rPr>
                <w:ins w:id="1100" w:author="Joint Commenters 032522" w:date="2022-03-22T20:51:00Z"/>
                <w:sz w:val="20"/>
                <w:szCs w:val="20"/>
              </w:rPr>
            </w:pPr>
            <w:ins w:id="1101" w:author="Joint Commenters 032522" w:date="2022-03-22T20:51:00Z">
              <w:r w:rsidRPr="003E14AA">
                <w:rPr>
                  <w:sz w:val="20"/>
                  <w:szCs w:val="20"/>
                </w:rPr>
                <w:t xml:space="preserve">RTRDRUCRSVAMT </w:t>
              </w:r>
              <w:r w:rsidRPr="003E14AA">
                <w:rPr>
                  <w:i/>
                  <w:sz w:val="20"/>
                  <w:szCs w:val="20"/>
                  <w:vertAlign w:val="subscript"/>
                </w:rPr>
                <w:t>q</w:t>
              </w:r>
            </w:ins>
          </w:p>
        </w:tc>
        <w:tc>
          <w:tcPr>
            <w:tcW w:w="675" w:type="pct"/>
            <w:tcBorders>
              <w:top w:val="single" w:sz="4" w:space="0" w:color="auto"/>
              <w:left w:val="single" w:sz="4" w:space="0" w:color="auto"/>
              <w:bottom w:val="single" w:sz="4" w:space="0" w:color="auto"/>
              <w:right w:val="single" w:sz="4" w:space="0" w:color="auto"/>
            </w:tcBorders>
            <w:hideMark/>
          </w:tcPr>
          <w:p w14:paraId="3E3AE76D" w14:textId="77777777" w:rsidR="003E14AA" w:rsidRPr="003E14AA" w:rsidRDefault="003E14AA" w:rsidP="003E14AA">
            <w:pPr>
              <w:spacing w:after="60"/>
              <w:rPr>
                <w:ins w:id="1102" w:author="Joint Commenters 032522" w:date="2022-03-22T20:51:00Z"/>
                <w:sz w:val="20"/>
                <w:szCs w:val="20"/>
              </w:rPr>
            </w:pPr>
            <w:ins w:id="1103" w:author="Joint Commenters 032522" w:date="2022-03-22T20:51:00Z">
              <w:r w:rsidRPr="003E14AA">
                <w:rPr>
                  <w:sz w:val="20"/>
                  <w:szCs w:val="20"/>
                </w:rPr>
                <w:t>$</w:t>
              </w:r>
            </w:ins>
          </w:p>
        </w:tc>
        <w:tc>
          <w:tcPr>
            <w:tcW w:w="3179" w:type="pct"/>
            <w:tcBorders>
              <w:top w:val="single" w:sz="4" w:space="0" w:color="auto"/>
              <w:left w:val="single" w:sz="4" w:space="0" w:color="auto"/>
              <w:bottom w:val="single" w:sz="4" w:space="0" w:color="auto"/>
              <w:right w:val="single" w:sz="4" w:space="0" w:color="auto"/>
            </w:tcBorders>
            <w:hideMark/>
          </w:tcPr>
          <w:p w14:paraId="74CD2779" w14:textId="77777777" w:rsidR="003E14AA" w:rsidRPr="003E14AA" w:rsidRDefault="003E14AA" w:rsidP="003E14AA">
            <w:pPr>
              <w:spacing w:after="60"/>
              <w:rPr>
                <w:ins w:id="1104" w:author="Joint Commenters 032522" w:date="2022-03-22T20:51:00Z"/>
                <w:i/>
                <w:sz w:val="20"/>
                <w:szCs w:val="20"/>
              </w:rPr>
            </w:pPr>
            <w:ins w:id="1105" w:author="Joint Commenters 032522" w:date="2022-03-22T20:51:00Z">
              <w:r w:rsidRPr="003E14AA">
                <w:rPr>
                  <w:i/>
                  <w:sz w:val="20"/>
                  <w:szCs w:val="20"/>
                </w:rPr>
                <w:t>Real-Time Reliability Deployment RUC Ancillary Service Reserve Amount</w:t>
              </w:r>
              <w:r w:rsidRPr="003E14AA">
                <w:rPr>
                  <w:sz w:val="20"/>
                  <w:szCs w:val="20"/>
                </w:rPr>
                <w:t>—</w:t>
              </w:r>
              <w:r w:rsidRPr="003E14AA">
                <w:rPr>
                  <w:iCs/>
                  <w:sz w:val="20"/>
                  <w:szCs w:val="20"/>
                </w:rPr>
                <w:t xml:space="preserve">The total payment |to QSE </w:t>
              </w:r>
              <w:r w:rsidRPr="003E14AA">
                <w:rPr>
                  <w:i/>
                  <w:iCs/>
                  <w:sz w:val="20"/>
                  <w:szCs w:val="20"/>
                </w:rPr>
                <w:t>q</w:t>
              </w:r>
              <w:r w:rsidRPr="003E14AA">
                <w:rPr>
                  <w:iCs/>
                  <w:sz w:val="20"/>
                  <w:szCs w:val="20"/>
                </w:rPr>
                <w:t xml:space="preserve"> </w:t>
              </w:r>
              <w:r w:rsidRPr="003E14AA">
                <w:rPr>
                  <w:sz w:val="20"/>
                  <w:szCs w:val="20"/>
                </w:rPr>
                <w:t xml:space="preserve">for the Real-Time RUC Ancillary Service Reserve payment associated with reliability deployments </w:t>
              </w:r>
              <w:r w:rsidRPr="003E14AA">
                <w:rPr>
                  <w:iCs/>
                  <w:sz w:val="20"/>
                  <w:szCs w:val="20"/>
                </w:rPr>
                <w:t>for each 15-minute Settlement Interval.</w:t>
              </w:r>
            </w:ins>
          </w:p>
        </w:tc>
      </w:tr>
      <w:tr w:rsidR="003E14AA" w:rsidRPr="003E14AA" w14:paraId="3F407864" w14:textId="77777777" w:rsidTr="004D77CF">
        <w:trPr>
          <w:cantSplit/>
          <w:ins w:id="1106" w:author="Joint Commenters 032522" w:date="2022-03-22T20:51:00Z"/>
        </w:trPr>
        <w:tc>
          <w:tcPr>
            <w:tcW w:w="1146" w:type="pct"/>
            <w:tcBorders>
              <w:top w:val="single" w:sz="4" w:space="0" w:color="auto"/>
              <w:left w:val="single" w:sz="4" w:space="0" w:color="auto"/>
              <w:bottom w:val="single" w:sz="4" w:space="0" w:color="auto"/>
              <w:right w:val="single" w:sz="4" w:space="0" w:color="auto"/>
            </w:tcBorders>
            <w:hideMark/>
          </w:tcPr>
          <w:p w14:paraId="54CEF7C9" w14:textId="77777777" w:rsidR="003E14AA" w:rsidRPr="003E14AA" w:rsidRDefault="003E14AA" w:rsidP="003E14AA">
            <w:pPr>
              <w:spacing w:after="60"/>
              <w:rPr>
                <w:ins w:id="1107" w:author="Joint Commenters 032522" w:date="2022-03-22T20:51:00Z"/>
                <w:sz w:val="20"/>
                <w:szCs w:val="20"/>
              </w:rPr>
            </w:pPr>
            <w:ins w:id="1108" w:author="Joint Commenters 032522" w:date="2022-03-22T20:51:00Z">
              <w:r w:rsidRPr="003E14AA">
                <w:rPr>
                  <w:sz w:val="20"/>
                  <w:szCs w:val="20"/>
                </w:rPr>
                <w:lastRenderedPageBreak/>
                <w:t xml:space="preserve">RTRUCRESP </w:t>
              </w:r>
              <w:r w:rsidRPr="003E14AA">
                <w:rPr>
                  <w:i/>
                  <w:sz w:val="20"/>
                  <w:szCs w:val="20"/>
                  <w:vertAlign w:val="subscript"/>
                </w:rPr>
                <w:t>q</w:t>
              </w:r>
            </w:ins>
          </w:p>
        </w:tc>
        <w:tc>
          <w:tcPr>
            <w:tcW w:w="675" w:type="pct"/>
            <w:tcBorders>
              <w:top w:val="single" w:sz="4" w:space="0" w:color="auto"/>
              <w:left w:val="single" w:sz="4" w:space="0" w:color="auto"/>
              <w:bottom w:val="single" w:sz="4" w:space="0" w:color="auto"/>
              <w:right w:val="single" w:sz="4" w:space="0" w:color="auto"/>
            </w:tcBorders>
            <w:hideMark/>
          </w:tcPr>
          <w:p w14:paraId="2304C325" w14:textId="77777777" w:rsidR="003E14AA" w:rsidRPr="003E14AA" w:rsidRDefault="003E14AA" w:rsidP="003E14AA">
            <w:pPr>
              <w:spacing w:after="60"/>
              <w:rPr>
                <w:ins w:id="1109" w:author="Joint Commenters 032522" w:date="2022-03-22T20:51:00Z"/>
                <w:sz w:val="20"/>
                <w:szCs w:val="20"/>
              </w:rPr>
            </w:pPr>
            <w:ins w:id="1110" w:author="Joint Commenters 032522" w:date="2022-03-22T20:51:00Z">
              <w:r w:rsidRPr="003E14AA">
                <w:rPr>
                  <w:sz w:val="20"/>
                  <w:szCs w:val="20"/>
                </w:rPr>
                <w:t>MWh</w:t>
              </w:r>
            </w:ins>
          </w:p>
        </w:tc>
        <w:tc>
          <w:tcPr>
            <w:tcW w:w="3179" w:type="pct"/>
            <w:tcBorders>
              <w:top w:val="single" w:sz="4" w:space="0" w:color="auto"/>
              <w:left w:val="single" w:sz="4" w:space="0" w:color="auto"/>
              <w:bottom w:val="single" w:sz="4" w:space="0" w:color="auto"/>
              <w:right w:val="single" w:sz="4" w:space="0" w:color="auto"/>
            </w:tcBorders>
            <w:hideMark/>
          </w:tcPr>
          <w:p w14:paraId="08BF3637" w14:textId="77777777" w:rsidR="003E14AA" w:rsidRPr="003E14AA" w:rsidRDefault="003E14AA" w:rsidP="003E14AA">
            <w:pPr>
              <w:spacing w:after="60"/>
              <w:rPr>
                <w:ins w:id="1111" w:author="Joint Commenters 032522" w:date="2022-03-22T20:51:00Z"/>
                <w:i/>
                <w:sz w:val="20"/>
                <w:szCs w:val="20"/>
              </w:rPr>
            </w:pPr>
            <w:ins w:id="1112" w:author="Joint Commenters 032522" w:date="2022-03-22T20:51:00Z">
              <w:r w:rsidRPr="003E14AA">
                <w:rPr>
                  <w:i/>
                  <w:sz w:val="20"/>
                  <w:szCs w:val="20"/>
                </w:rPr>
                <w:t>Real-Time RUC Ancillary Service Supply Responsibility for the QSE</w:t>
              </w:r>
              <w:r w:rsidRPr="003E14AA">
                <w:rPr>
                  <w:sz w:val="20"/>
                  <w:szCs w:val="20"/>
                </w:rPr>
                <w:sym w:font="Symbol" w:char="F0BE"/>
              </w:r>
              <w:r w:rsidRPr="003E14AA">
                <w:rPr>
                  <w:sz w:val="20"/>
                  <w:szCs w:val="20"/>
                </w:rPr>
                <w:t xml:space="preserve">The Real-Time Ancillary Service Supply Responsibility pursuant to the Ancillary Service awards for Reg-Up, RRS, and Non-Spin for all RUC Resources that have opted out per paragraph (12) of Section 5.5.2 for the QSE </w:t>
              </w:r>
              <w:r w:rsidRPr="003E14AA">
                <w:rPr>
                  <w:i/>
                  <w:sz w:val="20"/>
                  <w:szCs w:val="20"/>
                </w:rPr>
                <w:t>q</w:t>
              </w:r>
              <w:r w:rsidRPr="003E14AA">
                <w:rPr>
                  <w:sz w:val="20"/>
                  <w:szCs w:val="20"/>
                </w:rPr>
                <w:t>, for the 15-minute Settlement Interval.</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3E14AA" w:rsidRPr="003E14AA" w14:paraId="6D344894" w14:textId="77777777" w:rsidTr="004D77CF">
              <w:trPr>
                <w:trHeight w:val="206"/>
                <w:ins w:id="1113" w:author="Joint Commenters 032522" w:date="2022-03-22T20:51:00Z"/>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A8F924E" w14:textId="77777777" w:rsidR="003E14AA" w:rsidRPr="003E14AA" w:rsidRDefault="003E14AA" w:rsidP="003E14AA">
                  <w:pPr>
                    <w:spacing w:before="120" w:after="240"/>
                    <w:rPr>
                      <w:ins w:id="1114" w:author="Joint Commenters 032522" w:date="2022-03-22T20:51:00Z"/>
                      <w:b/>
                      <w:i/>
                      <w:iCs/>
                      <w:lang w:val="x-none" w:eastAsia="x-none"/>
                    </w:rPr>
                  </w:pPr>
                  <w:ins w:id="1115" w:author="Joint Commenters 032522" w:date="2022-03-22T20:51:00Z">
                    <w:r w:rsidRPr="003E14AA">
                      <w:rPr>
                        <w:b/>
                        <w:i/>
                        <w:iCs/>
                        <w:lang w:val="x-none" w:eastAsia="x-none"/>
                      </w:rPr>
                      <w:t>[NPRR863:  Replace the description above with the following upon system implementation:]</w:t>
                    </w:r>
                  </w:ins>
                </w:p>
                <w:p w14:paraId="60EC8842" w14:textId="77777777" w:rsidR="003E14AA" w:rsidRPr="003E14AA" w:rsidRDefault="003E14AA" w:rsidP="003E14AA">
                  <w:pPr>
                    <w:spacing w:after="60"/>
                    <w:rPr>
                      <w:ins w:id="1116" w:author="Joint Commenters 032522" w:date="2022-03-22T20:51:00Z"/>
                      <w:i/>
                      <w:sz w:val="20"/>
                      <w:szCs w:val="20"/>
                    </w:rPr>
                  </w:pPr>
                  <w:ins w:id="1117" w:author="Joint Commenters 032522" w:date="2022-03-22T20:51:00Z">
                    <w:r w:rsidRPr="003E14AA">
                      <w:rPr>
                        <w:i/>
                        <w:sz w:val="20"/>
                        <w:szCs w:val="20"/>
                      </w:rPr>
                      <w:t>Real-Time RUC Ancillary Service Supply Responsibility for the QSE</w:t>
                    </w:r>
                    <w:r w:rsidRPr="003E14AA">
                      <w:rPr>
                        <w:sz w:val="20"/>
                        <w:szCs w:val="20"/>
                      </w:rPr>
                      <w:sym w:font="Symbol" w:char="F0BE"/>
                    </w:r>
                    <w:r w:rsidRPr="003E14AA">
                      <w:rPr>
                        <w:sz w:val="20"/>
                        <w:szCs w:val="20"/>
                      </w:rPr>
                      <w:t xml:space="preserve">The Real-Time Ancillary Service Supply Responsibility pursuant to the Ancillary Service awards for Reg-Up, ECRS, RRS, and Non-Spin for all RUC Resources that have opted out per paragraph (12) of Section 5.5.2 for the QSE </w:t>
                    </w:r>
                    <w:r w:rsidRPr="003E14AA">
                      <w:rPr>
                        <w:i/>
                        <w:sz w:val="20"/>
                        <w:szCs w:val="20"/>
                      </w:rPr>
                      <w:t>q</w:t>
                    </w:r>
                    <w:r w:rsidRPr="003E14AA">
                      <w:rPr>
                        <w:sz w:val="20"/>
                        <w:szCs w:val="20"/>
                      </w:rPr>
                      <w:t>, for the 15-minute Settlement Interval.</w:t>
                    </w:r>
                  </w:ins>
                </w:p>
              </w:tc>
            </w:tr>
          </w:tbl>
          <w:p w14:paraId="09D15898" w14:textId="77777777" w:rsidR="003E14AA" w:rsidRPr="003E14AA" w:rsidRDefault="003E14AA" w:rsidP="003E14AA">
            <w:pPr>
              <w:spacing w:after="60"/>
              <w:rPr>
                <w:ins w:id="1118" w:author="Joint Commenters 032522" w:date="2022-03-22T20:51:00Z"/>
                <w:i/>
                <w:sz w:val="20"/>
                <w:szCs w:val="20"/>
              </w:rPr>
            </w:pPr>
          </w:p>
        </w:tc>
      </w:tr>
      <w:tr w:rsidR="003E14AA" w:rsidRPr="003E14AA" w14:paraId="3FCF4F01" w14:textId="77777777" w:rsidTr="004D77CF">
        <w:trPr>
          <w:cantSplit/>
          <w:ins w:id="1119" w:author="Joint Commenters 032522" w:date="2022-03-22T20:51:00Z"/>
        </w:trPr>
        <w:tc>
          <w:tcPr>
            <w:tcW w:w="1146" w:type="pct"/>
            <w:tcBorders>
              <w:top w:val="single" w:sz="4" w:space="0" w:color="auto"/>
              <w:left w:val="single" w:sz="4" w:space="0" w:color="auto"/>
              <w:bottom w:val="single" w:sz="4" w:space="0" w:color="auto"/>
              <w:right w:val="single" w:sz="4" w:space="0" w:color="auto"/>
            </w:tcBorders>
            <w:hideMark/>
          </w:tcPr>
          <w:p w14:paraId="27575E82" w14:textId="77777777" w:rsidR="003E14AA" w:rsidRPr="003E14AA" w:rsidRDefault="003E14AA" w:rsidP="003E14AA">
            <w:pPr>
              <w:spacing w:after="60"/>
              <w:rPr>
                <w:ins w:id="1120" w:author="Joint Commenters 032522" w:date="2022-03-22T20:51:00Z"/>
                <w:sz w:val="20"/>
                <w:szCs w:val="20"/>
              </w:rPr>
            </w:pPr>
            <w:ins w:id="1121" w:author="Joint Commenters 032522" w:date="2022-03-22T20:51:00Z">
              <w:r w:rsidRPr="003E14AA">
                <w:rPr>
                  <w:sz w:val="20"/>
                  <w:szCs w:val="20"/>
                </w:rPr>
                <w:t>RTRUCASA</w:t>
              </w:r>
              <w:r w:rsidRPr="003E14AA">
                <w:rPr>
                  <w:i/>
                  <w:sz w:val="20"/>
                  <w:szCs w:val="20"/>
                  <w:vertAlign w:val="subscript"/>
                </w:rPr>
                <w:t xml:space="preserve"> q, r</w:t>
              </w:r>
            </w:ins>
          </w:p>
        </w:tc>
        <w:tc>
          <w:tcPr>
            <w:tcW w:w="675" w:type="pct"/>
            <w:tcBorders>
              <w:top w:val="single" w:sz="4" w:space="0" w:color="auto"/>
              <w:left w:val="single" w:sz="4" w:space="0" w:color="auto"/>
              <w:bottom w:val="single" w:sz="4" w:space="0" w:color="auto"/>
              <w:right w:val="single" w:sz="4" w:space="0" w:color="auto"/>
            </w:tcBorders>
            <w:hideMark/>
          </w:tcPr>
          <w:p w14:paraId="5DD17452" w14:textId="77777777" w:rsidR="003E14AA" w:rsidRPr="003E14AA" w:rsidRDefault="003E14AA" w:rsidP="003E14AA">
            <w:pPr>
              <w:spacing w:after="60"/>
              <w:rPr>
                <w:ins w:id="1122" w:author="Joint Commenters 032522" w:date="2022-03-22T20:51:00Z"/>
                <w:sz w:val="20"/>
                <w:szCs w:val="20"/>
              </w:rPr>
            </w:pPr>
            <w:ins w:id="1123" w:author="Joint Commenters 032522" w:date="2022-03-22T20:51:00Z">
              <w:r w:rsidRPr="003E14AA">
                <w:rPr>
                  <w:sz w:val="20"/>
                  <w:szCs w:val="20"/>
                </w:rPr>
                <w:t>MW</w:t>
              </w:r>
            </w:ins>
          </w:p>
        </w:tc>
        <w:tc>
          <w:tcPr>
            <w:tcW w:w="3179" w:type="pct"/>
            <w:tcBorders>
              <w:top w:val="single" w:sz="4" w:space="0" w:color="auto"/>
              <w:left w:val="single" w:sz="4" w:space="0" w:color="auto"/>
              <w:bottom w:val="single" w:sz="4" w:space="0" w:color="auto"/>
              <w:right w:val="single" w:sz="4" w:space="0" w:color="auto"/>
            </w:tcBorders>
            <w:hideMark/>
          </w:tcPr>
          <w:p w14:paraId="4768587D" w14:textId="77777777" w:rsidR="003E14AA" w:rsidRPr="003E14AA" w:rsidRDefault="003E14AA" w:rsidP="003E14AA">
            <w:pPr>
              <w:spacing w:after="60"/>
              <w:rPr>
                <w:ins w:id="1124" w:author="Joint Commenters 032522" w:date="2022-03-22T20:51:00Z"/>
                <w:i/>
                <w:sz w:val="20"/>
                <w:szCs w:val="20"/>
              </w:rPr>
            </w:pPr>
            <w:ins w:id="1125" w:author="Joint Commenters 032522" w:date="2022-03-22T20:51:00Z">
              <w:r w:rsidRPr="003E14AA">
                <w:rPr>
                  <w:i/>
                  <w:sz w:val="20"/>
                  <w:szCs w:val="20"/>
                </w:rPr>
                <w:t>Real-Time RUC Ancillary Service Awards</w:t>
              </w:r>
              <w:r w:rsidRPr="003E14AA">
                <w:rPr>
                  <w:sz w:val="20"/>
                  <w:szCs w:val="20"/>
                </w:rPr>
                <w:sym w:font="Symbol" w:char="F0BE"/>
              </w:r>
              <w:r w:rsidRPr="003E14AA">
                <w:rPr>
                  <w:sz w:val="20"/>
                  <w:szCs w:val="20"/>
                </w:rPr>
                <w:t xml:space="preserve">The Real-Time Ancillary Service award to the RUC Resource </w:t>
              </w:r>
              <w:r w:rsidRPr="003E14AA">
                <w:rPr>
                  <w:i/>
                  <w:sz w:val="20"/>
                  <w:szCs w:val="20"/>
                </w:rPr>
                <w:t xml:space="preserve">r </w:t>
              </w:r>
              <w:r w:rsidRPr="003E14AA">
                <w:rPr>
                  <w:sz w:val="20"/>
                  <w:szCs w:val="20"/>
                </w:rPr>
                <w:t>for Reg-Up, RRS, and Non-Spin for the 15-minute Settlement Interval that falls within a RUC-Committed Hour</w:t>
              </w:r>
              <w:r w:rsidRPr="003E14AA">
                <w:rPr>
                  <w:sz w:val="20"/>
                  <w:szCs w:val="18"/>
                </w:rPr>
                <w:t xml:space="preserve"> for the QSE </w:t>
              </w:r>
              <w:r w:rsidRPr="003E14AA">
                <w:rPr>
                  <w:i/>
                  <w:sz w:val="20"/>
                  <w:szCs w:val="18"/>
                </w:rPr>
                <w:t>q.</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3E14AA" w:rsidRPr="003E14AA" w14:paraId="2EF1E75E" w14:textId="77777777" w:rsidTr="004D77CF">
              <w:trPr>
                <w:trHeight w:val="206"/>
                <w:ins w:id="1126" w:author="Joint Commenters 032522" w:date="2022-03-22T20:51:00Z"/>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9178011" w14:textId="77777777" w:rsidR="003E14AA" w:rsidRPr="003E14AA" w:rsidRDefault="003E14AA" w:rsidP="003E14AA">
                  <w:pPr>
                    <w:spacing w:before="120" w:after="240"/>
                    <w:rPr>
                      <w:ins w:id="1127" w:author="Joint Commenters 032522" w:date="2022-03-22T20:51:00Z"/>
                      <w:b/>
                      <w:i/>
                      <w:iCs/>
                      <w:lang w:val="x-none" w:eastAsia="x-none"/>
                    </w:rPr>
                  </w:pPr>
                  <w:ins w:id="1128" w:author="Joint Commenters 032522" w:date="2022-03-22T20:51:00Z">
                    <w:r w:rsidRPr="003E14AA">
                      <w:rPr>
                        <w:b/>
                        <w:i/>
                        <w:iCs/>
                        <w:lang w:val="x-none" w:eastAsia="x-none"/>
                      </w:rPr>
                      <w:t>[NPRR863:  Replace the description above with the following upon system implementation:]</w:t>
                    </w:r>
                  </w:ins>
                </w:p>
                <w:p w14:paraId="6598B8AE" w14:textId="77777777" w:rsidR="003E14AA" w:rsidRPr="003E14AA" w:rsidRDefault="003E14AA" w:rsidP="003E14AA">
                  <w:pPr>
                    <w:spacing w:after="60"/>
                    <w:rPr>
                      <w:ins w:id="1129" w:author="Joint Commenters 032522" w:date="2022-03-22T20:51:00Z"/>
                      <w:i/>
                      <w:sz w:val="20"/>
                      <w:szCs w:val="20"/>
                    </w:rPr>
                  </w:pPr>
                  <w:ins w:id="1130" w:author="Joint Commenters 032522" w:date="2022-03-22T20:51:00Z">
                    <w:r w:rsidRPr="003E14AA">
                      <w:rPr>
                        <w:i/>
                        <w:sz w:val="20"/>
                        <w:szCs w:val="20"/>
                      </w:rPr>
                      <w:t>Real-Time RUC Ancillary Service Awards</w:t>
                    </w:r>
                    <w:r w:rsidRPr="003E14AA">
                      <w:rPr>
                        <w:sz w:val="20"/>
                        <w:szCs w:val="20"/>
                      </w:rPr>
                      <w:sym w:font="Symbol" w:char="F0BE"/>
                    </w:r>
                    <w:r w:rsidRPr="003E14AA">
                      <w:rPr>
                        <w:sz w:val="20"/>
                        <w:szCs w:val="20"/>
                      </w:rPr>
                      <w:t xml:space="preserve">The Real-Time Ancillary Service award to the RUC Resource </w:t>
                    </w:r>
                    <w:r w:rsidRPr="003E14AA">
                      <w:rPr>
                        <w:i/>
                        <w:sz w:val="20"/>
                        <w:szCs w:val="20"/>
                      </w:rPr>
                      <w:t xml:space="preserve">r </w:t>
                    </w:r>
                    <w:r w:rsidRPr="003E14AA">
                      <w:rPr>
                        <w:sz w:val="20"/>
                        <w:szCs w:val="20"/>
                      </w:rPr>
                      <w:t>for Reg-Up, ECRS, RRS, and Non-Spin for the 15-minute Settlement Interval that falls within a RUC-Committed Hour</w:t>
                    </w:r>
                    <w:r w:rsidRPr="003E14AA">
                      <w:rPr>
                        <w:sz w:val="20"/>
                        <w:szCs w:val="18"/>
                      </w:rPr>
                      <w:t xml:space="preserve"> for the QSE </w:t>
                    </w:r>
                    <w:r w:rsidRPr="003E14AA">
                      <w:rPr>
                        <w:i/>
                        <w:sz w:val="20"/>
                        <w:szCs w:val="18"/>
                      </w:rPr>
                      <w:t>q.</w:t>
                    </w:r>
                  </w:ins>
                </w:p>
              </w:tc>
            </w:tr>
          </w:tbl>
          <w:p w14:paraId="1145DA2B" w14:textId="77777777" w:rsidR="003E14AA" w:rsidRPr="003E14AA" w:rsidRDefault="003E14AA" w:rsidP="003E14AA">
            <w:pPr>
              <w:spacing w:after="60"/>
              <w:rPr>
                <w:ins w:id="1131" w:author="Joint Commenters 032522" w:date="2022-03-22T20:51:00Z"/>
                <w:i/>
                <w:sz w:val="20"/>
                <w:szCs w:val="20"/>
              </w:rPr>
            </w:pPr>
          </w:p>
        </w:tc>
      </w:tr>
      <w:tr w:rsidR="003E14AA" w:rsidRPr="003E14AA" w14:paraId="206A9D42" w14:textId="77777777" w:rsidTr="004D77CF">
        <w:trPr>
          <w:cantSplit/>
          <w:ins w:id="1132" w:author="Joint Commenters 032522" w:date="2022-03-22T20:51:00Z"/>
        </w:trPr>
        <w:tc>
          <w:tcPr>
            <w:tcW w:w="1146" w:type="pct"/>
            <w:tcBorders>
              <w:top w:val="single" w:sz="4" w:space="0" w:color="auto"/>
              <w:left w:val="single" w:sz="4" w:space="0" w:color="auto"/>
              <w:bottom w:val="single" w:sz="4" w:space="0" w:color="auto"/>
              <w:right w:val="single" w:sz="4" w:space="0" w:color="auto"/>
            </w:tcBorders>
            <w:hideMark/>
          </w:tcPr>
          <w:p w14:paraId="0F16B9B9" w14:textId="77777777" w:rsidR="003E14AA" w:rsidRPr="003E14AA" w:rsidRDefault="003E14AA" w:rsidP="003E14AA">
            <w:pPr>
              <w:spacing w:after="60"/>
              <w:rPr>
                <w:ins w:id="1133" w:author="Joint Commenters 032522" w:date="2022-03-22T20:51:00Z"/>
                <w:i/>
                <w:sz w:val="20"/>
                <w:szCs w:val="20"/>
              </w:rPr>
            </w:pPr>
            <w:ins w:id="1134" w:author="Joint Commenters 032522" w:date="2022-03-22T20:51:00Z">
              <w:r w:rsidRPr="003E14AA">
                <w:rPr>
                  <w:sz w:val="20"/>
                  <w:szCs w:val="20"/>
                </w:rPr>
                <w:t>RTRSVPOR</w:t>
              </w:r>
            </w:ins>
          </w:p>
        </w:tc>
        <w:tc>
          <w:tcPr>
            <w:tcW w:w="675" w:type="pct"/>
            <w:tcBorders>
              <w:top w:val="single" w:sz="4" w:space="0" w:color="auto"/>
              <w:left w:val="single" w:sz="4" w:space="0" w:color="auto"/>
              <w:bottom w:val="single" w:sz="4" w:space="0" w:color="auto"/>
              <w:right w:val="single" w:sz="4" w:space="0" w:color="auto"/>
            </w:tcBorders>
            <w:hideMark/>
          </w:tcPr>
          <w:p w14:paraId="75DFB84F" w14:textId="77777777" w:rsidR="003E14AA" w:rsidRPr="003E14AA" w:rsidRDefault="003E14AA" w:rsidP="003E14AA">
            <w:pPr>
              <w:spacing w:after="60"/>
              <w:rPr>
                <w:ins w:id="1135" w:author="Joint Commenters 032522" w:date="2022-03-22T20:51:00Z"/>
                <w:sz w:val="20"/>
                <w:szCs w:val="20"/>
              </w:rPr>
            </w:pPr>
            <w:ins w:id="1136" w:author="Joint Commenters 032522" w:date="2022-03-22T20:51:00Z">
              <w:r w:rsidRPr="003E14AA">
                <w:rPr>
                  <w:sz w:val="20"/>
                  <w:szCs w:val="20"/>
                </w:rPr>
                <w:t>$/MWh</w:t>
              </w:r>
            </w:ins>
          </w:p>
        </w:tc>
        <w:tc>
          <w:tcPr>
            <w:tcW w:w="3179" w:type="pct"/>
            <w:tcBorders>
              <w:top w:val="single" w:sz="4" w:space="0" w:color="auto"/>
              <w:left w:val="single" w:sz="4" w:space="0" w:color="auto"/>
              <w:bottom w:val="single" w:sz="4" w:space="0" w:color="auto"/>
              <w:right w:val="single" w:sz="4" w:space="0" w:color="auto"/>
            </w:tcBorders>
            <w:hideMark/>
          </w:tcPr>
          <w:p w14:paraId="22AEA131" w14:textId="77777777" w:rsidR="003E14AA" w:rsidRPr="003E14AA" w:rsidRDefault="003E14AA" w:rsidP="003E14AA">
            <w:pPr>
              <w:spacing w:after="60"/>
              <w:rPr>
                <w:ins w:id="1137" w:author="Joint Commenters 032522" w:date="2022-03-22T20:51:00Z"/>
                <w:sz w:val="20"/>
                <w:szCs w:val="20"/>
              </w:rPr>
            </w:pPr>
            <w:ins w:id="1138" w:author="Joint Commenters 032522" w:date="2022-03-22T20:51:00Z">
              <w:r w:rsidRPr="003E14AA">
                <w:rPr>
                  <w:i/>
                  <w:sz w:val="20"/>
                  <w:szCs w:val="20"/>
                </w:rPr>
                <w:t>Real-Time Reserve Price for On-Line Reserves</w:t>
              </w:r>
              <w:r w:rsidRPr="003E14AA">
                <w:rPr>
                  <w:sz w:val="20"/>
                  <w:szCs w:val="20"/>
                </w:rPr>
                <w:sym w:font="Symbol" w:char="F0BE"/>
              </w:r>
              <w:r w:rsidRPr="003E14AA">
                <w:rPr>
                  <w:sz w:val="20"/>
                  <w:szCs w:val="20"/>
                </w:rPr>
                <w:t>The Real-Time Reserve Price for On-Line Reserves for the 15-minute Settlement Interval.</w:t>
              </w:r>
            </w:ins>
          </w:p>
        </w:tc>
      </w:tr>
      <w:tr w:rsidR="003E14AA" w:rsidRPr="003E14AA" w14:paraId="086DB0FC" w14:textId="77777777" w:rsidTr="004D77CF">
        <w:trPr>
          <w:cantSplit/>
          <w:ins w:id="1139" w:author="Joint Commenters 032522" w:date="2022-03-22T20:51:00Z"/>
        </w:trPr>
        <w:tc>
          <w:tcPr>
            <w:tcW w:w="1146" w:type="pct"/>
            <w:tcBorders>
              <w:top w:val="single" w:sz="4" w:space="0" w:color="auto"/>
              <w:left w:val="single" w:sz="4" w:space="0" w:color="auto"/>
              <w:bottom w:val="single" w:sz="4" w:space="0" w:color="auto"/>
              <w:right w:val="single" w:sz="4" w:space="0" w:color="auto"/>
            </w:tcBorders>
            <w:hideMark/>
          </w:tcPr>
          <w:p w14:paraId="351FB941" w14:textId="77777777" w:rsidR="003E14AA" w:rsidRPr="003E14AA" w:rsidRDefault="003E14AA" w:rsidP="003E14AA">
            <w:pPr>
              <w:spacing w:after="60"/>
              <w:rPr>
                <w:ins w:id="1140" w:author="Joint Commenters 032522" w:date="2022-03-22T20:51:00Z"/>
                <w:sz w:val="20"/>
                <w:szCs w:val="20"/>
              </w:rPr>
            </w:pPr>
            <w:ins w:id="1141" w:author="Joint Commenters 032522" w:date="2022-03-22T20:51:00Z">
              <w:r w:rsidRPr="003E14AA">
                <w:rPr>
                  <w:sz w:val="20"/>
                  <w:szCs w:val="20"/>
                </w:rPr>
                <w:t>RTRDP</w:t>
              </w:r>
            </w:ins>
          </w:p>
        </w:tc>
        <w:tc>
          <w:tcPr>
            <w:tcW w:w="675" w:type="pct"/>
            <w:tcBorders>
              <w:top w:val="single" w:sz="4" w:space="0" w:color="auto"/>
              <w:left w:val="single" w:sz="4" w:space="0" w:color="auto"/>
              <w:bottom w:val="single" w:sz="4" w:space="0" w:color="auto"/>
              <w:right w:val="single" w:sz="4" w:space="0" w:color="auto"/>
            </w:tcBorders>
            <w:hideMark/>
          </w:tcPr>
          <w:p w14:paraId="1D12C902" w14:textId="77777777" w:rsidR="003E14AA" w:rsidRPr="003E14AA" w:rsidRDefault="003E14AA" w:rsidP="003E14AA">
            <w:pPr>
              <w:spacing w:after="60"/>
              <w:rPr>
                <w:ins w:id="1142" w:author="Joint Commenters 032522" w:date="2022-03-22T20:51:00Z"/>
                <w:sz w:val="20"/>
                <w:szCs w:val="20"/>
              </w:rPr>
            </w:pPr>
            <w:ins w:id="1143" w:author="Joint Commenters 032522" w:date="2022-03-22T20:51:00Z">
              <w:r w:rsidRPr="003E14AA">
                <w:rPr>
                  <w:sz w:val="20"/>
                  <w:szCs w:val="20"/>
                </w:rPr>
                <w:t>$/MWh</w:t>
              </w:r>
            </w:ins>
          </w:p>
        </w:tc>
        <w:tc>
          <w:tcPr>
            <w:tcW w:w="3179" w:type="pct"/>
            <w:tcBorders>
              <w:top w:val="single" w:sz="4" w:space="0" w:color="auto"/>
              <w:left w:val="single" w:sz="4" w:space="0" w:color="auto"/>
              <w:bottom w:val="single" w:sz="4" w:space="0" w:color="auto"/>
              <w:right w:val="single" w:sz="4" w:space="0" w:color="auto"/>
            </w:tcBorders>
            <w:hideMark/>
          </w:tcPr>
          <w:p w14:paraId="74B615C2" w14:textId="77777777" w:rsidR="003E14AA" w:rsidRPr="003E14AA" w:rsidRDefault="003E14AA" w:rsidP="003E14AA">
            <w:pPr>
              <w:spacing w:after="60"/>
              <w:rPr>
                <w:ins w:id="1144" w:author="Joint Commenters 032522" w:date="2022-03-22T20:51:00Z"/>
                <w:i/>
                <w:sz w:val="20"/>
                <w:szCs w:val="20"/>
              </w:rPr>
            </w:pPr>
            <w:ins w:id="1145" w:author="Joint Commenters 032522" w:date="2022-03-22T20:51:00Z">
              <w:r w:rsidRPr="003E14AA">
                <w:rPr>
                  <w:i/>
                  <w:sz w:val="20"/>
                  <w:szCs w:val="20"/>
                </w:rPr>
                <w:t xml:space="preserve">Real-Time On-Line Reliability Deployment Price </w:t>
              </w:r>
              <w:r w:rsidRPr="003E14AA">
                <w:rPr>
                  <w:sz w:val="20"/>
                  <w:szCs w:val="20"/>
                </w:rPr>
                <w:sym w:font="Symbol" w:char="F0BE"/>
              </w:r>
              <w:r w:rsidRPr="003E14AA">
                <w:rPr>
                  <w:sz w:val="20"/>
                  <w:szCs w:val="20"/>
                </w:rPr>
                <w:t xml:space="preserve">The Real-Time price for the 15-minute Settlement Interval, reflecting the impact of reliability deployments on energy prices that is calculated </w:t>
              </w:r>
              <w:r w:rsidRPr="003E14AA">
                <w:rPr>
                  <w:bCs/>
                  <w:sz w:val="20"/>
                  <w:szCs w:val="20"/>
                </w:rPr>
                <w:t>from the Real-Time On-Line Reliability Deployment Price Adder</w:t>
              </w:r>
              <w:r w:rsidRPr="003E14AA">
                <w:rPr>
                  <w:sz w:val="20"/>
                  <w:szCs w:val="20"/>
                </w:rPr>
                <w:t>.</w:t>
              </w:r>
            </w:ins>
          </w:p>
        </w:tc>
      </w:tr>
      <w:tr w:rsidR="003E14AA" w:rsidRPr="003E14AA" w14:paraId="56A2C869" w14:textId="77777777" w:rsidTr="004D77CF">
        <w:trPr>
          <w:cantSplit/>
          <w:ins w:id="1146" w:author="Joint Commenters 032522" w:date="2022-03-22T20:51:00Z"/>
        </w:trPr>
        <w:tc>
          <w:tcPr>
            <w:tcW w:w="1146" w:type="pct"/>
            <w:tcBorders>
              <w:top w:val="single" w:sz="4" w:space="0" w:color="auto"/>
              <w:left w:val="single" w:sz="4" w:space="0" w:color="auto"/>
              <w:bottom w:val="single" w:sz="4" w:space="0" w:color="auto"/>
              <w:right w:val="single" w:sz="4" w:space="0" w:color="auto"/>
            </w:tcBorders>
            <w:hideMark/>
          </w:tcPr>
          <w:p w14:paraId="732B709C" w14:textId="77777777" w:rsidR="003E14AA" w:rsidRPr="003E14AA" w:rsidRDefault="003E14AA" w:rsidP="003E14AA">
            <w:pPr>
              <w:spacing w:after="60"/>
              <w:rPr>
                <w:ins w:id="1147" w:author="Joint Commenters 032522" w:date="2022-03-22T20:51:00Z"/>
                <w:sz w:val="20"/>
                <w:szCs w:val="20"/>
              </w:rPr>
            </w:pPr>
            <w:ins w:id="1148" w:author="Joint Commenters 032522" w:date="2022-03-22T20:51:00Z">
              <w:r w:rsidRPr="003E14AA">
                <w:rPr>
                  <w:i/>
                  <w:sz w:val="20"/>
                  <w:szCs w:val="20"/>
                </w:rPr>
                <w:t>q</w:t>
              </w:r>
            </w:ins>
          </w:p>
        </w:tc>
        <w:tc>
          <w:tcPr>
            <w:tcW w:w="675" w:type="pct"/>
            <w:tcBorders>
              <w:top w:val="single" w:sz="4" w:space="0" w:color="auto"/>
              <w:left w:val="single" w:sz="4" w:space="0" w:color="auto"/>
              <w:bottom w:val="single" w:sz="4" w:space="0" w:color="auto"/>
              <w:right w:val="single" w:sz="4" w:space="0" w:color="auto"/>
            </w:tcBorders>
            <w:hideMark/>
          </w:tcPr>
          <w:p w14:paraId="648C124C" w14:textId="77777777" w:rsidR="003E14AA" w:rsidRPr="003E14AA" w:rsidRDefault="003E14AA" w:rsidP="003E14AA">
            <w:pPr>
              <w:spacing w:after="60"/>
              <w:rPr>
                <w:ins w:id="1149" w:author="Joint Commenters 032522" w:date="2022-03-22T20:51:00Z"/>
                <w:sz w:val="20"/>
                <w:szCs w:val="20"/>
              </w:rPr>
            </w:pPr>
            <w:ins w:id="1150" w:author="Joint Commenters 032522" w:date="2022-03-22T20:51:00Z">
              <w:r w:rsidRPr="003E14AA">
                <w:rPr>
                  <w:sz w:val="20"/>
                  <w:szCs w:val="20"/>
                </w:rPr>
                <w:t>none</w:t>
              </w:r>
            </w:ins>
          </w:p>
        </w:tc>
        <w:tc>
          <w:tcPr>
            <w:tcW w:w="3179" w:type="pct"/>
            <w:tcBorders>
              <w:top w:val="single" w:sz="4" w:space="0" w:color="auto"/>
              <w:left w:val="single" w:sz="4" w:space="0" w:color="auto"/>
              <w:bottom w:val="single" w:sz="4" w:space="0" w:color="auto"/>
              <w:right w:val="single" w:sz="4" w:space="0" w:color="auto"/>
            </w:tcBorders>
            <w:hideMark/>
          </w:tcPr>
          <w:p w14:paraId="6CA6D0BD" w14:textId="77777777" w:rsidR="003E14AA" w:rsidRPr="003E14AA" w:rsidRDefault="003E14AA" w:rsidP="003E14AA">
            <w:pPr>
              <w:spacing w:after="60"/>
              <w:rPr>
                <w:ins w:id="1151" w:author="Joint Commenters 032522" w:date="2022-03-22T20:51:00Z"/>
                <w:i/>
                <w:sz w:val="20"/>
                <w:szCs w:val="20"/>
              </w:rPr>
            </w:pPr>
            <w:ins w:id="1152" w:author="Joint Commenters 032522" w:date="2022-03-22T20:51:00Z">
              <w:r w:rsidRPr="003E14AA">
                <w:rPr>
                  <w:sz w:val="20"/>
                  <w:szCs w:val="20"/>
                </w:rPr>
                <w:t>A QSE.</w:t>
              </w:r>
            </w:ins>
          </w:p>
        </w:tc>
      </w:tr>
      <w:tr w:rsidR="003E14AA" w:rsidRPr="003E14AA" w14:paraId="49861746" w14:textId="77777777" w:rsidTr="004D77CF">
        <w:trPr>
          <w:cantSplit/>
          <w:ins w:id="1153" w:author="Joint Commenters 032522" w:date="2022-03-22T20:51:00Z"/>
        </w:trPr>
        <w:tc>
          <w:tcPr>
            <w:tcW w:w="1146" w:type="pct"/>
            <w:tcBorders>
              <w:top w:val="single" w:sz="4" w:space="0" w:color="auto"/>
              <w:left w:val="single" w:sz="4" w:space="0" w:color="auto"/>
              <w:bottom w:val="single" w:sz="4" w:space="0" w:color="auto"/>
              <w:right w:val="single" w:sz="4" w:space="0" w:color="auto"/>
            </w:tcBorders>
            <w:hideMark/>
          </w:tcPr>
          <w:p w14:paraId="3DEF57C2" w14:textId="77777777" w:rsidR="003E14AA" w:rsidRPr="003E14AA" w:rsidRDefault="003E14AA" w:rsidP="003E14AA">
            <w:pPr>
              <w:spacing w:after="60"/>
              <w:rPr>
                <w:ins w:id="1154" w:author="Joint Commenters 032522" w:date="2022-03-22T20:51:00Z"/>
                <w:i/>
                <w:sz w:val="20"/>
                <w:szCs w:val="20"/>
              </w:rPr>
            </w:pPr>
            <w:ins w:id="1155" w:author="Joint Commenters 032522" w:date="2022-03-22T20:51:00Z">
              <w:r w:rsidRPr="003E14AA">
                <w:rPr>
                  <w:i/>
                  <w:sz w:val="20"/>
                  <w:szCs w:val="20"/>
                </w:rPr>
                <w:t>r</w:t>
              </w:r>
            </w:ins>
          </w:p>
        </w:tc>
        <w:tc>
          <w:tcPr>
            <w:tcW w:w="675" w:type="pct"/>
            <w:tcBorders>
              <w:top w:val="single" w:sz="4" w:space="0" w:color="auto"/>
              <w:left w:val="single" w:sz="4" w:space="0" w:color="auto"/>
              <w:bottom w:val="single" w:sz="4" w:space="0" w:color="auto"/>
              <w:right w:val="single" w:sz="4" w:space="0" w:color="auto"/>
            </w:tcBorders>
            <w:hideMark/>
          </w:tcPr>
          <w:p w14:paraId="220691BC" w14:textId="77777777" w:rsidR="003E14AA" w:rsidRPr="003E14AA" w:rsidRDefault="003E14AA" w:rsidP="003E14AA">
            <w:pPr>
              <w:spacing w:after="60"/>
              <w:rPr>
                <w:ins w:id="1156" w:author="Joint Commenters 032522" w:date="2022-03-22T20:51:00Z"/>
                <w:sz w:val="20"/>
                <w:szCs w:val="20"/>
              </w:rPr>
            </w:pPr>
            <w:ins w:id="1157" w:author="Joint Commenters 032522" w:date="2022-03-22T20:51:00Z">
              <w:r w:rsidRPr="003E14AA">
                <w:rPr>
                  <w:sz w:val="20"/>
                  <w:szCs w:val="20"/>
                </w:rPr>
                <w:t>none</w:t>
              </w:r>
            </w:ins>
          </w:p>
        </w:tc>
        <w:tc>
          <w:tcPr>
            <w:tcW w:w="3179" w:type="pct"/>
            <w:tcBorders>
              <w:top w:val="single" w:sz="4" w:space="0" w:color="auto"/>
              <w:left w:val="single" w:sz="4" w:space="0" w:color="auto"/>
              <w:bottom w:val="single" w:sz="4" w:space="0" w:color="auto"/>
              <w:right w:val="single" w:sz="4" w:space="0" w:color="auto"/>
            </w:tcBorders>
            <w:hideMark/>
          </w:tcPr>
          <w:p w14:paraId="71118E1E" w14:textId="77777777" w:rsidR="003E14AA" w:rsidRPr="003E14AA" w:rsidRDefault="003E14AA" w:rsidP="003E14AA">
            <w:pPr>
              <w:spacing w:after="60"/>
              <w:rPr>
                <w:ins w:id="1158" w:author="Joint Commenters 032522" w:date="2022-03-22T20:51:00Z"/>
                <w:sz w:val="20"/>
                <w:szCs w:val="20"/>
              </w:rPr>
            </w:pPr>
            <w:ins w:id="1159" w:author="Joint Commenters 032522" w:date="2022-03-22T20:51:00Z">
              <w:r w:rsidRPr="003E14AA">
                <w:rPr>
                  <w:sz w:val="20"/>
                  <w:szCs w:val="20"/>
                </w:rPr>
                <w:t>A Generation Resource.</w:t>
              </w:r>
            </w:ins>
          </w:p>
        </w:tc>
      </w:tr>
    </w:tbl>
    <w:p w14:paraId="3837B45E" w14:textId="77777777" w:rsidR="003E14AA" w:rsidRPr="003E14AA" w:rsidRDefault="003E14AA" w:rsidP="003E14AA">
      <w:pPr>
        <w:keepNext/>
        <w:tabs>
          <w:tab w:val="left" w:pos="1080"/>
        </w:tabs>
        <w:spacing w:before="480" w:after="240"/>
        <w:outlineLvl w:val="2"/>
        <w:rPr>
          <w:ins w:id="1160" w:author="Joint Commenters 032522" w:date="2022-03-22T20:51:00Z"/>
          <w:b/>
          <w:bCs/>
          <w:i/>
          <w:szCs w:val="20"/>
        </w:rPr>
      </w:pPr>
    </w:p>
    <w:p w14:paraId="4C0F4F1E" w14:textId="77777777" w:rsidR="003E14AA" w:rsidRPr="003E14AA" w:rsidRDefault="003E14AA" w:rsidP="003E14AA">
      <w:pPr>
        <w:keepNext/>
        <w:tabs>
          <w:tab w:val="left" w:pos="1080"/>
        </w:tabs>
        <w:spacing w:before="480" w:after="240"/>
        <w:outlineLvl w:val="2"/>
        <w:rPr>
          <w:b/>
          <w:bCs/>
          <w:i/>
          <w:szCs w:val="20"/>
        </w:rPr>
      </w:pPr>
      <w:r w:rsidRPr="003E14AA">
        <w:rPr>
          <w:b/>
          <w:bCs/>
          <w:i/>
          <w:szCs w:val="20"/>
        </w:rPr>
        <w:t>6.7.6</w:t>
      </w:r>
      <w:r w:rsidRPr="003E14AA">
        <w:rPr>
          <w:b/>
          <w:bCs/>
          <w:i/>
          <w:szCs w:val="20"/>
        </w:rPr>
        <w:tab/>
        <w:t>Real-Time Ancillary Service Imbalance Revenue Neutrality Allocation</w:t>
      </w:r>
      <w:bookmarkEnd w:id="1071"/>
    </w:p>
    <w:p w14:paraId="025B0AFE" w14:textId="77777777" w:rsidR="003E14AA" w:rsidRPr="003E14AA" w:rsidRDefault="003E14AA" w:rsidP="003E14AA">
      <w:pPr>
        <w:spacing w:before="120" w:after="120"/>
        <w:ind w:left="720" w:hanging="720"/>
        <w:rPr>
          <w:iCs/>
        </w:rPr>
      </w:pPr>
      <w:r w:rsidRPr="003E14AA">
        <w:t>(1)</w:t>
      </w:r>
      <w:r w:rsidRPr="003E14AA">
        <w:tab/>
        <w:t>The total cost for Ancillary Service Imbalance payments and charges associated with ORDC and reliability deployments is allocated to the QSEs representing Load based on Load Ratio Share (LRS).  The Real-Time Ancillary Service imbalance revenue neutrality allocations to each QSE for a given 15-minute Settlement Interval are calculated as follows:</w:t>
      </w:r>
    </w:p>
    <w:p w14:paraId="79C1649F" w14:textId="77777777" w:rsidR="003E14AA" w:rsidRPr="003E14AA" w:rsidRDefault="003E14AA" w:rsidP="003E14AA">
      <w:pPr>
        <w:tabs>
          <w:tab w:val="left" w:pos="2340"/>
          <w:tab w:val="left" w:pos="2880"/>
        </w:tabs>
        <w:spacing w:after="240"/>
        <w:ind w:left="3600" w:hanging="2430"/>
        <w:rPr>
          <w:bCs/>
          <w:lang w:val="x-none" w:eastAsia="x-none"/>
        </w:rPr>
      </w:pPr>
      <w:r w:rsidRPr="003E14AA">
        <w:rPr>
          <w:bCs/>
          <w:lang w:val="x-none" w:eastAsia="x-none"/>
        </w:rPr>
        <w:lastRenderedPageBreak/>
        <w:t xml:space="preserve">LAASIRNAMT </w:t>
      </w:r>
      <w:r w:rsidRPr="003E14AA">
        <w:rPr>
          <w:bCs/>
          <w:i/>
          <w:vertAlign w:val="subscript"/>
          <w:lang w:val="x-none" w:eastAsia="x-none"/>
        </w:rPr>
        <w:t>q</w:t>
      </w:r>
      <w:r w:rsidRPr="003E14AA">
        <w:rPr>
          <w:bCs/>
          <w:lang w:val="x-none" w:eastAsia="x-none"/>
        </w:rPr>
        <w:t>=</w:t>
      </w:r>
      <w:r w:rsidRPr="003E14AA">
        <w:rPr>
          <w:bCs/>
          <w:lang w:val="x-none" w:eastAsia="x-none"/>
        </w:rPr>
        <w:tab/>
      </w:r>
      <w:r w:rsidRPr="003E14AA">
        <w:rPr>
          <w:bCs/>
          <w:lang w:val="x-none" w:eastAsia="x-none"/>
        </w:rPr>
        <w:tab/>
        <w:t>(-1) * [</w:t>
      </w:r>
      <w:ins w:id="1161" w:author="Joint Commenters 032522" w:date="2022-03-22T20:51:00Z">
        <w:r w:rsidRPr="003E14AA">
          <w:rPr>
            <w:bCs/>
            <w:lang w:eastAsia="x-none"/>
          </w:rPr>
          <w:t>(</w:t>
        </w:r>
      </w:ins>
      <w:del w:id="1162" w:author="IMM 111921" w:date="2021-11-16T11:35:00Z">
        <w:r w:rsidRPr="003E14AA">
          <w:rPr>
            <w:bCs/>
            <w:lang w:val="x-none" w:eastAsia="x-none"/>
          </w:rPr>
          <w:delText>(</w:delText>
        </w:r>
      </w:del>
      <w:r w:rsidRPr="003E14AA">
        <w:rPr>
          <w:bCs/>
          <w:lang w:val="x-none" w:eastAsia="x-none"/>
        </w:rPr>
        <w:t xml:space="preserve">RTASIAMTTOT </w:t>
      </w:r>
      <w:del w:id="1163" w:author="IMM 111921" w:date="2021-11-16T11:35:00Z">
        <w:r w:rsidRPr="003E14AA">
          <w:rPr>
            <w:bCs/>
            <w:lang w:val="x-none" w:eastAsia="x-none"/>
          </w:rPr>
          <w:delText>+ RTRUCRSVAMTTOT)</w:delText>
        </w:r>
      </w:del>
      <w:ins w:id="1164" w:author="Joint Commenters 032522" w:date="2022-03-22T20:51:00Z">
        <w:r w:rsidRPr="003E14AA">
          <w:t xml:space="preserve"> + RTRUCRSVAMTTOT)</w:t>
        </w:r>
      </w:ins>
      <w:r w:rsidRPr="003E14AA">
        <w:rPr>
          <w:bCs/>
          <w:lang w:val="x-none" w:eastAsia="x-none"/>
        </w:rPr>
        <w:t xml:space="preserve"> * LRS </w:t>
      </w:r>
      <w:r w:rsidRPr="003E14AA">
        <w:rPr>
          <w:bCs/>
          <w:i/>
          <w:vertAlign w:val="subscript"/>
          <w:lang w:val="x-none" w:eastAsia="x-none"/>
        </w:rPr>
        <w:t>q</w:t>
      </w:r>
      <w:r w:rsidRPr="003E14AA">
        <w:rPr>
          <w:bCs/>
          <w:lang w:val="x-none" w:eastAsia="x-none"/>
        </w:rPr>
        <w:t>]</w:t>
      </w:r>
    </w:p>
    <w:p w14:paraId="0B3E2A5E" w14:textId="77777777" w:rsidR="003E14AA" w:rsidRPr="003E14AA" w:rsidRDefault="003E14AA" w:rsidP="003E14AA">
      <w:pPr>
        <w:tabs>
          <w:tab w:val="left" w:pos="2340"/>
          <w:tab w:val="left" w:pos="2880"/>
        </w:tabs>
        <w:spacing w:after="240"/>
        <w:ind w:left="3600" w:hanging="2430"/>
        <w:rPr>
          <w:bCs/>
          <w:lang w:val="x-none" w:eastAsia="x-none"/>
        </w:rPr>
      </w:pPr>
      <w:r w:rsidRPr="003E14AA">
        <w:rPr>
          <w:bCs/>
          <w:lang w:val="x-none" w:eastAsia="x-none"/>
        </w:rPr>
        <w:t xml:space="preserve">LARDASIRNAMT </w:t>
      </w:r>
      <w:r w:rsidRPr="003E14AA">
        <w:rPr>
          <w:bCs/>
          <w:i/>
          <w:vertAlign w:val="subscript"/>
          <w:lang w:val="x-none" w:eastAsia="x-none"/>
        </w:rPr>
        <w:t>q</w:t>
      </w:r>
      <w:r w:rsidRPr="003E14AA">
        <w:rPr>
          <w:bCs/>
          <w:lang w:val="x-none" w:eastAsia="x-none"/>
        </w:rPr>
        <w:t>=</w:t>
      </w:r>
      <w:r w:rsidRPr="003E14AA">
        <w:rPr>
          <w:bCs/>
          <w:lang w:val="x-none" w:eastAsia="x-none"/>
        </w:rPr>
        <w:tab/>
        <w:t>(-1) * [</w:t>
      </w:r>
      <w:ins w:id="1165" w:author="Joint Commenters 032522" w:date="2022-03-22T20:51:00Z">
        <w:r w:rsidRPr="003E14AA">
          <w:rPr>
            <w:bCs/>
            <w:lang w:eastAsia="x-none"/>
          </w:rPr>
          <w:t>(</w:t>
        </w:r>
      </w:ins>
      <w:del w:id="1166" w:author="IMM 111921" w:date="2021-11-16T11:35:00Z">
        <w:r w:rsidRPr="003E14AA">
          <w:rPr>
            <w:bCs/>
            <w:lang w:val="x-none" w:eastAsia="x-none"/>
          </w:rPr>
          <w:delText>(</w:delText>
        </w:r>
      </w:del>
      <w:r w:rsidRPr="003E14AA">
        <w:rPr>
          <w:bCs/>
          <w:lang w:val="x-none" w:eastAsia="x-none"/>
        </w:rPr>
        <w:t>RTRDASIAMTTOT</w:t>
      </w:r>
      <w:del w:id="1167" w:author="IMM 111921" w:date="2021-11-16T11:35:00Z">
        <w:r w:rsidRPr="003E14AA">
          <w:rPr>
            <w:bCs/>
            <w:lang w:val="x-none" w:eastAsia="x-none"/>
          </w:rPr>
          <w:delText xml:space="preserve"> + RTRDRUCRSVAMTTOT)</w:delText>
        </w:r>
      </w:del>
      <w:ins w:id="1168" w:author="Joint Commenters 032522" w:date="2022-03-22T20:52:00Z">
        <w:r w:rsidRPr="003E14AA">
          <w:t xml:space="preserve"> + RTRDRUCRSVAMTTOT)</w:t>
        </w:r>
      </w:ins>
      <w:r w:rsidRPr="003E14AA">
        <w:rPr>
          <w:bCs/>
          <w:lang w:val="x-none" w:eastAsia="x-none"/>
        </w:rPr>
        <w:t xml:space="preserve"> * LRS </w:t>
      </w:r>
      <w:r w:rsidRPr="003E14AA">
        <w:rPr>
          <w:bCs/>
          <w:i/>
          <w:vertAlign w:val="subscript"/>
          <w:lang w:val="x-none" w:eastAsia="x-none"/>
        </w:rPr>
        <w:t>q</w:t>
      </w:r>
      <w:r w:rsidRPr="003E14AA">
        <w:rPr>
          <w:bCs/>
          <w:lang w:val="x-none" w:eastAsia="x-none"/>
        </w:rPr>
        <w:t>]</w:t>
      </w:r>
    </w:p>
    <w:p w14:paraId="6AEC1344" w14:textId="77777777" w:rsidR="003E14AA" w:rsidRPr="003E14AA" w:rsidRDefault="003E14AA" w:rsidP="003E14AA">
      <w:pPr>
        <w:spacing w:before="120" w:after="120"/>
      </w:pPr>
      <w:r w:rsidRPr="003E14AA">
        <w:t>Where:</w:t>
      </w:r>
    </w:p>
    <w:p w14:paraId="7DABFD9A" w14:textId="77777777" w:rsidR="003E14AA" w:rsidRPr="003E14AA" w:rsidRDefault="003E14AA" w:rsidP="003E14AA">
      <w:pPr>
        <w:tabs>
          <w:tab w:val="left" w:pos="2160"/>
          <w:tab w:val="left" w:pos="2880"/>
        </w:tabs>
        <w:spacing w:after="240"/>
        <w:ind w:leftChars="488" w:left="3600" w:hangingChars="1012" w:hanging="2429"/>
        <w:rPr>
          <w:bCs/>
          <w:i/>
          <w:vertAlign w:val="subscript"/>
        </w:rPr>
      </w:pPr>
      <w:r w:rsidRPr="003E14AA">
        <w:rPr>
          <w:bCs/>
        </w:rPr>
        <w:t>RTASIAMTTOT</w:t>
      </w:r>
      <w:r w:rsidRPr="003E14AA">
        <w:rPr>
          <w:bCs/>
        </w:rPr>
        <w:tab/>
      </w:r>
      <w:r w:rsidRPr="003E14AA">
        <w:rPr>
          <w:bCs/>
        </w:rPr>
        <w:tab/>
        <w:t>=</w:t>
      </w:r>
      <w:r w:rsidRPr="003E14AA">
        <w:rPr>
          <w:bCs/>
        </w:rPr>
        <w:tab/>
      </w:r>
      <w:r w:rsidRPr="003E14AA">
        <w:rPr>
          <w:bCs/>
          <w:position w:val="-22"/>
        </w:rPr>
        <w:object w:dxaOrig="150" w:dyaOrig="405" w14:anchorId="6D561769">
          <v:shape id="_x0000_i1072" type="#_x0000_t75" style="width:7.5pt;height:21.75pt" o:ole="">
            <v:imagedata r:id="rId67" o:title=""/>
          </v:shape>
          <o:OLEObject Type="Embed" ProgID="Equation.3" ShapeID="_x0000_i1072" DrawAspect="Content" ObjectID="_1710318355" r:id="rId68"/>
        </w:object>
      </w:r>
      <w:r w:rsidRPr="003E14AA">
        <w:rPr>
          <w:bCs/>
        </w:rPr>
        <w:t xml:space="preserve">RTASIAMT </w:t>
      </w:r>
      <w:r w:rsidRPr="003E14AA">
        <w:rPr>
          <w:bCs/>
          <w:i/>
          <w:vertAlign w:val="subscript"/>
        </w:rPr>
        <w:t>q</w:t>
      </w:r>
    </w:p>
    <w:p w14:paraId="4A2CFE59" w14:textId="77777777" w:rsidR="003E14AA" w:rsidRPr="003E14AA" w:rsidDel="00274DEC" w:rsidRDefault="003E14AA" w:rsidP="003E14AA">
      <w:pPr>
        <w:tabs>
          <w:tab w:val="left" w:pos="2160"/>
          <w:tab w:val="left" w:pos="2880"/>
        </w:tabs>
        <w:spacing w:after="240"/>
        <w:ind w:leftChars="487" w:left="3598" w:hangingChars="1012" w:hanging="2429"/>
        <w:rPr>
          <w:del w:id="1169" w:author="IMM 111921" w:date="2021-11-16T11:35:00Z"/>
          <w:bCs/>
          <w:i/>
          <w:vertAlign w:val="subscript"/>
        </w:rPr>
      </w:pPr>
      <w:del w:id="1170" w:author="IMM 111921" w:date="2021-11-16T11:35:00Z">
        <w:r w:rsidRPr="003E14AA">
          <w:rPr>
            <w:bCs/>
          </w:rPr>
          <w:delText>RTRUCRSVAMTTOT</w:delText>
        </w:r>
        <w:r w:rsidRPr="003E14AA">
          <w:rPr>
            <w:bCs/>
          </w:rPr>
          <w:tab/>
          <w:delText>=</w:delText>
        </w:r>
        <w:r w:rsidRPr="003E14AA">
          <w:rPr>
            <w:bCs/>
          </w:rPr>
          <w:tab/>
        </w:r>
        <w:r w:rsidRPr="003E14AA">
          <w:rPr>
            <w:position w:val="-22"/>
          </w:rPr>
          <w:object w:dxaOrig="150" w:dyaOrig="405" w14:anchorId="1ACD109B">
            <v:shape id="_x0000_i1073" type="#_x0000_t75" style="width:7.5pt;height:21.75pt" o:ole="">
              <v:imagedata r:id="rId67" o:title=""/>
            </v:shape>
            <o:OLEObject Type="Embed" ProgID="Equation.3" ShapeID="_x0000_i1073" DrawAspect="Content" ObjectID="_1710318356" r:id="rId69"/>
          </w:object>
        </w:r>
        <w:r w:rsidRPr="003E14AA">
          <w:rPr>
            <w:bCs/>
          </w:rPr>
          <w:delText xml:space="preserve"> RTRUCRSVAMT </w:delText>
        </w:r>
        <w:r w:rsidRPr="003E14AA">
          <w:rPr>
            <w:bCs/>
            <w:i/>
            <w:vertAlign w:val="subscript"/>
          </w:rPr>
          <w:delText>q</w:delText>
        </w:r>
      </w:del>
    </w:p>
    <w:p w14:paraId="3B266A7C" w14:textId="77777777" w:rsidR="003E14AA" w:rsidRPr="003E14AA" w:rsidRDefault="003E14AA" w:rsidP="003E14AA">
      <w:pPr>
        <w:tabs>
          <w:tab w:val="left" w:pos="2340"/>
          <w:tab w:val="left" w:pos="3420"/>
        </w:tabs>
        <w:spacing w:after="240"/>
        <w:ind w:leftChars="487" w:left="3598" w:hangingChars="1012" w:hanging="2429"/>
        <w:rPr>
          <w:ins w:id="1171" w:author="Joint Commenters 032522" w:date="2022-03-22T20:52:00Z"/>
          <w:bCs/>
          <w:i/>
          <w:vertAlign w:val="subscript"/>
        </w:rPr>
      </w:pPr>
      <w:ins w:id="1172" w:author="Joint Commenters 032522" w:date="2022-03-22T20:52:00Z">
        <w:r w:rsidRPr="003E14AA">
          <w:rPr>
            <w:bCs/>
          </w:rPr>
          <w:t>RTRUCRSVAMTTOT</w:t>
        </w:r>
        <w:r w:rsidRPr="003E14AA">
          <w:rPr>
            <w:bCs/>
          </w:rPr>
          <w:tab/>
          <w:t>=</w:t>
        </w:r>
        <w:r w:rsidRPr="003E14AA">
          <w:rPr>
            <w:bCs/>
          </w:rPr>
          <w:tab/>
        </w:r>
      </w:ins>
      <w:ins w:id="1173" w:author="Joint Commenters 032522" w:date="2022-03-22T20:52:00Z">
        <w:r w:rsidRPr="003E14AA">
          <w:rPr>
            <w:bCs/>
            <w:position w:val="-22"/>
          </w:rPr>
          <w:object w:dxaOrig="210" w:dyaOrig="465" w14:anchorId="4802CEB8">
            <v:shape id="_x0000_i1074" type="#_x0000_t75" style="width:7.5pt;height:21.75pt" o:ole="">
              <v:imagedata r:id="rId67" o:title=""/>
            </v:shape>
            <o:OLEObject Type="Embed" ProgID="Equation.3" ShapeID="_x0000_i1074" DrawAspect="Content" ObjectID="_1710318357" r:id="rId70"/>
          </w:object>
        </w:r>
      </w:ins>
      <w:ins w:id="1174" w:author="Joint Commenters 032522" w:date="2022-03-22T20:52:00Z">
        <w:r w:rsidRPr="003E14AA">
          <w:rPr>
            <w:bCs/>
          </w:rPr>
          <w:t xml:space="preserve"> RTRUCRSVAMT </w:t>
        </w:r>
        <w:r w:rsidRPr="003E14AA">
          <w:rPr>
            <w:bCs/>
            <w:i/>
            <w:vertAlign w:val="subscript"/>
          </w:rPr>
          <w:t>q</w:t>
        </w:r>
      </w:ins>
    </w:p>
    <w:p w14:paraId="4BCFDBD5" w14:textId="77777777" w:rsidR="003E14AA" w:rsidRPr="003E14AA" w:rsidRDefault="003E14AA" w:rsidP="003E14AA">
      <w:pPr>
        <w:tabs>
          <w:tab w:val="left" w:pos="2160"/>
          <w:tab w:val="left" w:pos="2880"/>
        </w:tabs>
        <w:spacing w:after="240"/>
        <w:ind w:leftChars="488" w:left="3600" w:hangingChars="1012" w:hanging="2429"/>
        <w:rPr>
          <w:bCs/>
          <w:i/>
          <w:vertAlign w:val="subscript"/>
        </w:rPr>
      </w:pPr>
      <w:r w:rsidRPr="003E14AA">
        <w:t>RTRDASIAMTTOT</w:t>
      </w:r>
      <w:r w:rsidRPr="003E14AA">
        <w:tab/>
        <w:t>=</w:t>
      </w:r>
      <w:r w:rsidRPr="003E14AA">
        <w:tab/>
      </w:r>
      <w:r w:rsidRPr="003E14AA">
        <w:rPr>
          <w:bCs/>
          <w:position w:val="-22"/>
        </w:rPr>
        <w:object w:dxaOrig="150" w:dyaOrig="405" w14:anchorId="2EC13C77">
          <v:shape id="_x0000_i1075" type="#_x0000_t75" style="width:7.5pt;height:21.75pt" o:ole="">
            <v:imagedata r:id="rId67" o:title=""/>
          </v:shape>
          <o:OLEObject Type="Embed" ProgID="Equation.3" ShapeID="_x0000_i1075" DrawAspect="Content" ObjectID="_1710318358" r:id="rId71"/>
        </w:object>
      </w:r>
      <w:r w:rsidRPr="003E14AA">
        <w:t xml:space="preserve">RTRDASIAMT </w:t>
      </w:r>
      <w:r w:rsidRPr="003E14AA">
        <w:rPr>
          <w:i/>
          <w:vertAlign w:val="subscript"/>
        </w:rPr>
        <w:t>q</w:t>
      </w:r>
    </w:p>
    <w:p w14:paraId="00314A7B" w14:textId="77777777" w:rsidR="003E14AA" w:rsidRPr="003E14AA" w:rsidRDefault="003E14AA" w:rsidP="003E14AA">
      <w:pPr>
        <w:tabs>
          <w:tab w:val="left" w:pos="2160"/>
          <w:tab w:val="left" w:pos="2880"/>
        </w:tabs>
        <w:spacing w:after="240"/>
        <w:ind w:leftChars="487" w:left="3598" w:hangingChars="1012" w:hanging="2429"/>
        <w:rPr>
          <w:ins w:id="1175" w:author="Joint Commenters 032522" w:date="2022-03-22T20:52:00Z"/>
          <w:bCs/>
          <w:i/>
          <w:vertAlign w:val="subscript"/>
        </w:rPr>
      </w:pPr>
      <w:del w:id="1176" w:author="IMM 111921" w:date="2021-11-16T11:35:00Z">
        <w:r w:rsidRPr="003E14AA">
          <w:rPr>
            <w:bCs/>
          </w:rPr>
          <w:delText>RTRDRUCRSVAMTTOT=</w:delText>
        </w:r>
        <w:r w:rsidRPr="003E14AA">
          <w:rPr>
            <w:bCs/>
          </w:rPr>
          <w:tab/>
        </w:r>
        <w:r w:rsidRPr="003E14AA">
          <w:rPr>
            <w:bCs/>
            <w:position w:val="-22"/>
          </w:rPr>
          <w:object w:dxaOrig="150" w:dyaOrig="405" w14:anchorId="46396FFB">
            <v:shape id="_x0000_i1076" type="#_x0000_t75" style="width:7.5pt;height:21.75pt" o:ole="">
              <v:imagedata r:id="rId67" o:title=""/>
            </v:shape>
            <o:OLEObject Type="Embed" ProgID="Equation.3" ShapeID="_x0000_i1076" DrawAspect="Content" ObjectID="_1710318359" r:id="rId72"/>
          </w:object>
        </w:r>
        <w:r w:rsidRPr="003E14AA">
          <w:rPr>
            <w:bCs/>
          </w:rPr>
          <w:delText xml:space="preserve"> RTRDRUCRSVAMT </w:delText>
        </w:r>
        <w:r w:rsidRPr="003E14AA">
          <w:rPr>
            <w:bCs/>
            <w:i/>
            <w:vertAlign w:val="subscript"/>
          </w:rPr>
          <w:delText>q</w:delText>
        </w:r>
      </w:del>
    </w:p>
    <w:p w14:paraId="7E030AD3" w14:textId="77777777" w:rsidR="003E14AA" w:rsidRPr="003E14AA" w:rsidRDefault="003E14AA" w:rsidP="003E14AA">
      <w:pPr>
        <w:tabs>
          <w:tab w:val="left" w:pos="2340"/>
          <w:tab w:val="left" w:pos="3420"/>
        </w:tabs>
        <w:spacing w:after="240"/>
        <w:ind w:leftChars="487" w:left="3598" w:hangingChars="1012" w:hanging="2429"/>
        <w:rPr>
          <w:bCs/>
          <w:i/>
          <w:vertAlign w:val="subscript"/>
        </w:rPr>
      </w:pPr>
      <w:ins w:id="1177" w:author="Joint Commenters 032522" w:date="2022-03-22T20:52:00Z">
        <w:r w:rsidRPr="003E14AA">
          <w:rPr>
            <w:bCs/>
          </w:rPr>
          <w:t>RTRDRUCRSVAMTTOT=</w:t>
        </w:r>
        <w:r w:rsidRPr="003E14AA">
          <w:rPr>
            <w:bCs/>
          </w:rPr>
          <w:tab/>
        </w:r>
      </w:ins>
      <w:ins w:id="1178" w:author="Joint Commenters 032522" w:date="2022-03-22T20:52:00Z">
        <w:r w:rsidRPr="003E14AA">
          <w:rPr>
            <w:bCs/>
            <w:position w:val="-22"/>
          </w:rPr>
          <w:object w:dxaOrig="210" w:dyaOrig="465" w14:anchorId="2489C65A">
            <v:shape id="_x0000_i1077" type="#_x0000_t75" style="width:7.5pt;height:21.75pt" o:ole="">
              <v:imagedata r:id="rId67" o:title=""/>
            </v:shape>
            <o:OLEObject Type="Embed" ProgID="Equation.3" ShapeID="_x0000_i1077" DrawAspect="Content" ObjectID="_1710318360" r:id="rId73"/>
          </w:object>
        </w:r>
      </w:ins>
      <w:ins w:id="1179" w:author="Joint Commenters 032522" w:date="2022-03-22T20:52:00Z">
        <w:r w:rsidRPr="003E14AA">
          <w:rPr>
            <w:bCs/>
          </w:rPr>
          <w:t xml:space="preserve"> RTRDRUCRSVAMT </w:t>
        </w:r>
        <w:r w:rsidRPr="003E14AA">
          <w:rPr>
            <w:bCs/>
            <w:i/>
            <w:vertAlign w:val="subscript"/>
          </w:rPr>
          <w:t>q</w:t>
        </w:r>
      </w:ins>
    </w:p>
    <w:p w14:paraId="55C33F0F" w14:textId="77777777" w:rsidR="003E14AA" w:rsidRPr="003E14AA" w:rsidRDefault="003E14AA" w:rsidP="003E14AA">
      <w:r w:rsidRPr="003E14A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3"/>
        <w:gridCol w:w="605"/>
        <w:gridCol w:w="6362"/>
      </w:tblGrid>
      <w:tr w:rsidR="003E14AA" w:rsidRPr="003E14AA" w14:paraId="2228A4C5" w14:textId="77777777" w:rsidTr="004D77CF">
        <w:trPr>
          <w:tblHeader/>
        </w:trPr>
        <w:tc>
          <w:tcPr>
            <w:tcW w:w="1274" w:type="pct"/>
            <w:tcBorders>
              <w:top w:val="single" w:sz="4" w:space="0" w:color="auto"/>
              <w:left w:val="single" w:sz="4" w:space="0" w:color="auto"/>
              <w:bottom w:val="single" w:sz="4" w:space="0" w:color="auto"/>
              <w:right w:val="single" w:sz="4" w:space="0" w:color="auto"/>
            </w:tcBorders>
            <w:hideMark/>
          </w:tcPr>
          <w:p w14:paraId="3E56F4CC" w14:textId="77777777" w:rsidR="003E14AA" w:rsidRPr="003E14AA" w:rsidRDefault="003E14AA" w:rsidP="003E14AA">
            <w:pPr>
              <w:spacing w:after="120"/>
              <w:rPr>
                <w:b/>
                <w:iCs/>
                <w:sz w:val="20"/>
                <w:szCs w:val="20"/>
              </w:rPr>
            </w:pPr>
            <w:r w:rsidRPr="003E14AA">
              <w:rPr>
                <w:sz w:val="20"/>
                <w:szCs w:val="20"/>
              </w:rPr>
              <w:t>Variable</w:t>
            </w:r>
          </w:p>
        </w:tc>
        <w:tc>
          <w:tcPr>
            <w:tcW w:w="324" w:type="pct"/>
            <w:tcBorders>
              <w:top w:val="single" w:sz="4" w:space="0" w:color="auto"/>
              <w:left w:val="single" w:sz="4" w:space="0" w:color="auto"/>
              <w:bottom w:val="single" w:sz="4" w:space="0" w:color="auto"/>
              <w:right w:val="single" w:sz="4" w:space="0" w:color="auto"/>
            </w:tcBorders>
            <w:hideMark/>
          </w:tcPr>
          <w:p w14:paraId="28FA017D" w14:textId="77777777" w:rsidR="003E14AA" w:rsidRPr="003E14AA" w:rsidRDefault="003E14AA" w:rsidP="003E14AA">
            <w:pPr>
              <w:spacing w:after="120"/>
              <w:rPr>
                <w:b/>
                <w:iCs/>
                <w:sz w:val="20"/>
                <w:szCs w:val="20"/>
              </w:rPr>
            </w:pPr>
            <w:r w:rsidRPr="003E14AA">
              <w:rPr>
                <w:b/>
                <w:iCs/>
                <w:sz w:val="20"/>
                <w:szCs w:val="20"/>
              </w:rPr>
              <w:t>Unit</w:t>
            </w:r>
          </w:p>
        </w:tc>
        <w:tc>
          <w:tcPr>
            <w:tcW w:w="3402" w:type="pct"/>
            <w:tcBorders>
              <w:top w:val="single" w:sz="4" w:space="0" w:color="auto"/>
              <w:left w:val="single" w:sz="4" w:space="0" w:color="auto"/>
              <w:bottom w:val="single" w:sz="4" w:space="0" w:color="auto"/>
              <w:right w:val="single" w:sz="4" w:space="0" w:color="auto"/>
            </w:tcBorders>
            <w:hideMark/>
          </w:tcPr>
          <w:p w14:paraId="1A17E7E9" w14:textId="77777777" w:rsidR="003E14AA" w:rsidRPr="003E14AA" w:rsidRDefault="003E14AA" w:rsidP="003E14AA">
            <w:pPr>
              <w:spacing w:after="120"/>
              <w:rPr>
                <w:b/>
                <w:iCs/>
                <w:sz w:val="20"/>
                <w:szCs w:val="20"/>
              </w:rPr>
            </w:pPr>
            <w:r w:rsidRPr="003E14AA">
              <w:rPr>
                <w:b/>
                <w:iCs/>
                <w:sz w:val="20"/>
                <w:szCs w:val="20"/>
              </w:rPr>
              <w:t>Definition</w:t>
            </w:r>
          </w:p>
        </w:tc>
      </w:tr>
      <w:tr w:rsidR="003E14AA" w:rsidRPr="003E14AA" w14:paraId="7BCE293D" w14:textId="77777777" w:rsidTr="004D77CF">
        <w:tc>
          <w:tcPr>
            <w:tcW w:w="1274" w:type="pct"/>
            <w:tcBorders>
              <w:top w:val="single" w:sz="4" w:space="0" w:color="auto"/>
              <w:left w:val="single" w:sz="4" w:space="0" w:color="auto"/>
              <w:bottom w:val="single" w:sz="4" w:space="0" w:color="auto"/>
              <w:right w:val="single" w:sz="4" w:space="0" w:color="auto"/>
            </w:tcBorders>
            <w:hideMark/>
          </w:tcPr>
          <w:p w14:paraId="0C45EC37" w14:textId="77777777" w:rsidR="003E14AA" w:rsidRPr="003E14AA" w:rsidRDefault="003E14AA" w:rsidP="003E14AA">
            <w:pPr>
              <w:spacing w:after="60"/>
              <w:rPr>
                <w:iCs/>
                <w:sz w:val="20"/>
                <w:szCs w:val="20"/>
              </w:rPr>
            </w:pPr>
            <w:r w:rsidRPr="003E14AA">
              <w:rPr>
                <w:b/>
                <w:iCs/>
                <w:sz w:val="20"/>
                <w:szCs w:val="20"/>
              </w:rPr>
              <w:t xml:space="preserve">LAASIRNAMT </w:t>
            </w:r>
            <w:r w:rsidRPr="003E14AA">
              <w:rPr>
                <w:b/>
                <w:i/>
                <w:iCs/>
                <w:sz w:val="20"/>
                <w:szCs w:val="20"/>
                <w:vertAlign w:val="subscript"/>
              </w:rPr>
              <w:t>q</w:t>
            </w:r>
          </w:p>
        </w:tc>
        <w:tc>
          <w:tcPr>
            <w:tcW w:w="324" w:type="pct"/>
            <w:tcBorders>
              <w:top w:val="single" w:sz="4" w:space="0" w:color="auto"/>
              <w:left w:val="single" w:sz="4" w:space="0" w:color="auto"/>
              <w:bottom w:val="single" w:sz="4" w:space="0" w:color="auto"/>
              <w:right w:val="single" w:sz="4" w:space="0" w:color="auto"/>
            </w:tcBorders>
            <w:hideMark/>
          </w:tcPr>
          <w:p w14:paraId="7183BADE" w14:textId="77777777" w:rsidR="003E14AA" w:rsidRPr="003E14AA" w:rsidRDefault="003E14AA" w:rsidP="003E14AA">
            <w:pPr>
              <w:spacing w:after="60"/>
              <w:rPr>
                <w:iCs/>
                <w:sz w:val="20"/>
                <w:szCs w:val="20"/>
              </w:rPr>
            </w:pPr>
            <w:r w:rsidRPr="003E14AA">
              <w:rPr>
                <w:iCs/>
                <w:sz w:val="20"/>
                <w:szCs w:val="20"/>
              </w:rPr>
              <w:t>$</w:t>
            </w:r>
          </w:p>
        </w:tc>
        <w:tc>
          <w:tcPr>
            <w:tcW w:w="3402" w:type="pct"/>
            <w:tcBorders>
              <w:top w:val="single" w:sz="4" w:space="0" w:color="auto"/>
              <w:left w:val="single" w:sz="4" w:space="0" w:color="auto"/>
              <w:bottom w:val="single" w:sz="4" w:space="0" w:color="auto"/>
              <w:right w:val="single" w:sz="4" w:space="0" w:color="auto"/>
            </w:tcBorders>
            <w:hideMark/>
          </w:tcPr>
          <w:p w14:paraId="65A4BC06" w14:textId="77777777" w:rsidR="003E14AA" w:rsidRPr="003E14AA" w:rsidRDefault="003E14AA" w:rsidP="003E14AA">
            <w:pPr>
              <w:spacing w:after="60"/>
              <w:rPr>
                <w:iCs/>
                <w:sz w:val="20"/>
                <w:szCs w:val="20"/>
              </w:rPr>
            </w:pPr>
            <w:r w:rsidRPr="003E14AA">
              <w:rPr>
                <w:i/>
                <w:iCs/>
                <w:sz w:val="20"/>
                <w:szCs w:val="20"/>
              </w:rPr>
              <w:t>Load-Allocated Ancillary Service Imbalance Revenue Neutrality Amount per QSE</w:t>
            </w:r>
            <w:r w:rsidRPr="003E14AA">
              <w:rPr>
                <w:iCs/>
                <w:sz w:val="20"/>
                <w:szCs w:val="20"/>
              </w:rPr>
              <w:t xml:space="preserve">—The QSE </w:t>
            </w:r>
            <w:r w:rsidRPr="003E14AA">
              <w:rPr>
                <w:i/>
                <w:iCs/>
                <w:sz w:val="20"/>
                <w:szCs w:val="20"/>
              </w:rPr>
              <w:t>q</w:t>
            </w:r>
            <w:r w:rsidRPr="003E14AA">
              <w:rPr>
                <w:iCs/>
                <w:sz w:val="20"/>
                <w:szCs w:val="20"/>
              </w:rPr>
              <w:t>’s share of the total Real-Time Ancillary Service imbalance revenue neutrality amount associated with ORDC for the 15-minute Settlement Interval.</w:t>
            </w:r>
          </w:p>
        </w:tc>
      </w:tr>
      <w:tr w:rsidR="003E14AA" w:rsidRPr="003E14AA" w14:paraId="2E8A3BB1" w14:textId="77777777" w:rsidTr="004D77CF">
        <w:tc>
          <w:tcPr>
            <w:tcW w:w="1274" w:type="pct"/>
            <w:tcBorders>
              <w:top w:val="single" w:sz="4" w:space="0" w:color="auto"/>
              <w:left w:val="single" w:sz="4" w:space="0" w:color="auto"/>
              <w:bottom w:val="single" w:sz="4" w:space="0" w:color="auto"/>
              <w:right w:val="single" w:sz="4" w:space="0" w:color="auto"/>
            </w:tcBorders>
            <w:hideMark/>
          </w:tcPr>
          <w:p w14:paraId="2F10FB0D" w14:textId="77777777" w:rsidR="003E14AA" w:rsidRPr="003E14AA" w:rsidRDefault="003E14AA" w:rsidP="003E14AA">
            <w:pPr>
              <w:spacing w:after="60"/>
              <w:rPr>
                <w:iCs/>
                <w:sz w:val="20"/>
                <w:szCs w:val="20"/>
              </w:rPr>
            </w:pPr>
            <w:r w:rsidRPr="003E14AA">
              <w:rPr>
                <w:iCs/>
                <w:sz w:val="20"/>
                <w:szCs w:val="20"/>
              </w:rPr>
              <w:t xml:space="preserve">LARDASIRNAMT </w:t>
            </w:r>
            <w:r w:rsidRPr="003E14AA">
              <w:rPr>
                <w:i/>
                <w:iCs/>
                <w:sz w:val="20"/>
                <w:szCs w:val="20"/>
                <w:vertAlign w:val="subscript"/>
              </w:rPr>
              <w:t>q</w:t>
            </w:r>
          </w:p>
        </w:tc>
        <w:tc>
          <w:tcPr>
            <w:tcW w:w="324" w:type="pct"/>
            <w:tcBorders>
              <w:top w:val="single" w:sz="4" w:space="0" w:color="auto"/>
              <w:left w:val="single" w:sz="4" w:space="0" w:color="auto"/>
              <w:bottom w:val="single" w:sz="4" w:space="0" w:color="auto"/>
              <w:right w:val="single" w:sz="4" w:space="0" w:color="auto"/>
            </w:tcBorders>
            <w:hideMark/>
          </w:tcPr>
          <w:p w14:paraId="397BFF29" w14:textId="77777777" w:rsidR="003E14AA" w:rsidRPr="003E14AA" w:rsidRDefault="003E14AA" w:rsidP="003E14AA">
            <w:pPr>
              <w:spacing w:after="60"/>
              <w:rPr>
                <w:iCs/>
                <w:sz w:val="20"/>
                <w:szCs w:val="20"/>
              </w:rPr>
            </w:pPr>
            <w:r w:rsidRPr="003E14AA">
              <w:rPr>
                <w:iCs/>
                <w:sz w:val="20"/>
                <w:szCs w:val="20"/>
              </w:rPr>
              <w:t>$</w:t>
            </w:r>
          </w:p>
        </w:tc>
        <w:tc>
          <w:tcPr>
            <w:tcW w:w="3402" w:type="pct"/>
            <w:tcBorders>
              <w:top w:val="single" w:sz="4" w:space="0" w:color="auto"/>
              <w:left w:val="single" w:sz="4" w:space="0" w:color="auto"/>
              <w:bottom w:val="single" w:sz="4" w:space="0" w:color="auto"/>
              <w:right w:val="single" w:sz="4" w:space="0" w:color="auto"/>
            </w:tcBorders>
            <w:hideMark/>
          </w:tcPr>
          <w:p w14:paraId="64F88EC6" w14:textId="77777777" w:rsidR="003E14AA" w:rsidRPr="003E14AA" w:rsidRDefault="003E14AA" w:rsidP="003E14AA">
            <w:pPr>
              <w:spacing w:after="60"/>
              <w:rPr>
                <w:i/>
                <w:iCs/>
                <w:sz w:val="20"/>
                <w:szCs w:val="20"/>
              </w:rPr>
            </w:pPr>
            <w:r w:rsidRPr="003E14AA">
              <w:rPr>
                <w:i/>
                <w:iCs/>
                <w:sz w:val="20"/>
                <w:szCs w:val="20"/>
              </w:rPr>
              <w:t>Load-Allocated Reliability Deployment Ancillary Service Imbalance Revenue Neutrality Amount per QSE</w:t>
            </w:r>
            <w:r w:rsidRPr="003E14AA">
              <w:rPr>
                <w:iCs/>
                <w:sz w:val="20"/>
                <w:szCs w:val="20"/>
              </w:rPr>
              <w:t xml:space="preserve">—The QSE </w:t>
            </w:r>
            <w:r w:rsidRPr="003E14AA">
              <w:rPr>
                <w:i/>
                <w:iCs/>
                <w:sz w:val="20"/>
                <w:szCs w:val="20"/>
              </w:rPr>
              <w:t>q</w:t>
            </w:r>
            <w:r w:rsidRPr="003E14AA">
              <w:rPr>
                <w:iCs/>
                <w:sz w:val="20"/>
                <w:szCs w:val="20"/>
              </w:rPr>
              <w:t>’s share of the total Real-Time Ancillary Service imbalance revenue neutrality amount associated with Reliability Deployments for the 15-minute Settlement Interval.</w:t>
            </w:r>
          </w:p>
        </w:tc>
      </w:tr>
      <w:tr w:rsidR="003E14AA" w:rsidRPr="003E14AA" w14:paraId="0B07A0BA" w14:textId="77777777" w:rsidTr="004D77CF">
        <w:tc>
          <w:tcPr>
            <w:tcW w:w="1274" w:type="pct"/>
            <w:tcBorders>
              <w:top w:val="single" w:sz="4" w:space="0" w:color="auto"/>
              <w:left w:val="single" w:sz="4" w:space="0" w:color="auto"/>
              <w:bottom w:val="single" w:sz="4" w:space="0" w:color="auto"/>
              <w:right w:val="single" w:sz="4" w:space="0" w:color="auto"/>
            </w:tcBorders>
            <w:hideMark/>
          </w:tcPr>
          <w:p w14:paraId="0820AF26" w14:textId="77777777" w:rsidR="003E14AA" w:rsidRPr="003E14AA" w:rsidRDefault="003E14AA" w:rsidP="003E14AA">
            <w:pPr>
              <w:spacing w:after="60"/>
              <w:rPr>
                <w:iCs/>
                <w:sz w:val="20"/>
                <w:szCs w:val="20"/>
              </w:rPr>
            </w:pPr>
            <w:r w:rsidRPr="003E14AA">
              <w:rPr>
                <w:iCs/>
                <w:sz w:val="20"/>
                <w:szCs w:val="20"/>
              </w:rPr>
              <w:t>RTASIAMTTOT</w:t>
            </w:r>
          </w:p>
        </w:tc>
        <w:tc>
          <w:tcPr>
            <w:tcW w:w="324" w:type="pct"/>
            <w:tcBorders>
              <w:top w:val="single" w:sz="4" w:space="0" w:color="auto"/>
              <w:left w:val="single" w:sz="4" w:space="0" w:color="auto"/>
              <w:bottom w:val="single" w:sz="4" w:space="0" w:color="auto"/>
              <w:right w:val="single" w:sz="4" w:space="0" w:color="auto"/>
            </w:tcBorders>
            <w:hideMark/>
          </w:tcPr>
          <w:p w14:paraId="68EC00F8" w14:textId="77777777" w:rsidR="003E14AA" w:rsidRPr="003E14AA" w:rsidRDefault="003E14AA" w:rsidP="003E14AA">
            <w:pPr>
              <w:spacing w:after="60"/>
              <w:rPr>
                <w:iCs/>
                <w:sz w:val="20"/>
                <w:szCs w:val="20"/>
              </w:rPr>
            </w:pPr>
            <w:r w:rsidRPr="003E14AA">
              <w:rPr>
                <w:iCs/>
                <w:sz w:val="20"/>
                <w:szCs w:val="20"/>
              </w:rPr>
              <w:t>$</w:t>
            </w:r>
          </w:p>
        </w:tc>
        <w:tc>
          <w:tcPr>
            <w:tcW w:w="3402" w:type="pct"/>
            <w:tcBorders>
              <w:top w:val="single" w:sz="4" w:space="0" w:color="auto"/>
              <w:left w:val="single" w:sz="4" w:space="0" w:color="auto"/>
              <w:bottom w:val="single" w:sz="4" w:space="0" w:color="auto"/>
              <w:right w:val="single" w:sz="4" w:space="0" w:color="auto"/>
            </w:tcBorders>
            <w:hideMark/>
          </w:tcPr>
          <w:p w14:paraId="40EE24D4" w14:textId="77777777" w:rsidR="003E14AA" w:rsidRPr="003E14AA" w:rsidRDefault="003E14AA" w:rsidP="003E14AA">
            <w:pPr>
              <w:spacing w:after="60"/>
              <w:rPr>
                <w:i/>
                <w:iCs/>
                <w:sz w:val="20"/>
                <w:szCs w:val="20"/>
              </w:rPr>
            </w:pPr>
            <w:r w:rsidRPr="003E14AA">
              <w:rPr>
                <w:i/>
                <w:iCs/>
                <w:sz w:val="20"/>
                <w:szCs w:val="20"/>
              </w:rPr>
              <w:t>Real-Time Ancillary Service Imbalance Market Total Amount</w:t>
            </w:r>
            <w:r w:rsidRPr="003E14AA">
              <w:rPr>
                <w:iCs/>
                <w:sz w:val="20"/>
                <w:szCs w:val="20"/>
              </w:rPr>
              <w:t>—</w:t>
            </w:r>
            <w:r w:rsidRPr="003E14AA">
              <w:rPr>
                <w:sz w:val="20"/>
                <w:szCs w:val="20"/>
              </w:rPr>
              <w:t xml:space="preserve">The total payment or charge to all QSEs </w:t>
            </w:r>
            <w:r w:rsidRPr="003E14AA">
              <w:rPr>
                <w:iCs/>
                <w:sz w:val="20"/>
                <w:szCs w:val="20"/>
              </w:rPr>
              <w:t xml:space="preserve">for the Real-Time Ancillary Service imbalance associated with ORDC </w:t>
            </w:r>
            <w:r w:rsidRPr="003E14AA">
              <w:rPr>
                <w:sz w:val="20"/>
                <w:szCs w:val="20"/>
              </w:rPr>
              <w:t>for each 15-minute Settlement Interval.</w:t>
            </w:r>
          </w:p>
        </w:tc>
      </w:tr>
      <w:tr w:rsidR="003E14AA" w:rsidRPr="003E14AA" w14:paraId="4767D932" w14:textId="77777777" w:rsidTr="004D77CF">
        <w:tc>
          <w:tcPr>
            <w:tcW w:w="1274" w:type="pct"/>
            <w:tcBorders>
              <w:top w:val="single" w:sz="4" w:space="0" w:color="auto"/>
              <w:left w:val="single" w:sz="4" w:space="0" w:color="auto"/>
              <w:bottom w:val="single" w:sz="4" w:space="0" w:color="auto"/>
              <w:right w:val="single" w:sz="4" w:space="0" w:color="auto"/>
            </w:tcBorders>
            <w:hideMark/>
          </w:tcPr>
          <w:p w14:paraId="3EADAC87" w14:textId="77777777" w:rsidR="003E14AA" w:rsidRPr="003E14AA" w:rsidRDefault="003E14AA" w:rsidP="003E14AA">
            <w:pPr>
              <w:spacing w:after="60"/>
              <w:rPr>
                <w:iCs/>
                <w:sz w:val="20"/>
                <w:szCs w:val="20"/>
              </w:rPr>
            </w:pPr>
            <w:r w:rsidRPr="003E14AA">
              <w:rPr>
                <w:iCs/>
                <w:sz w:val="20"/>
                <w:szCs w:val="20"/>
              </w:rPr>
              <w:t>RTASIAMT</w:t>
            </w:r>
            <w:r w:rsidRPr="003E14AA">
              <w:rPr>
                <w:i/>
                <w:iCs/>
                <w:sz w:val="20"/>
                <w:szCs w:val="20"/>
                <w:vertAlign w:val="subscript"/>
              </w:rPr>
              <w:t xml:space="preserve"> q</w:t>
            </w:r>
          </w:p>
        </w:tc>
        <w:tc>
          <w:tcPr>
            <w:tcW w:w="324" w:type="pct"/>
            <w:tcBorders>
              <w:top w:val="single" w:sz="4" w:space="0" w:color="auto"/>
              <w:left w:val="single" w:sz="4" w:space="0" w:color="auto"/>
              <w:bottom w:val="single" w:sz="4" w:space="0" w:color="auto"/>
              <w:right w:val="single" w:sz="4" w:space="0" w:color="auto"/>
            </w:tcBorders>
            <w:hideMark/>
          </w:tcPr>
          <w:p w14:paraId="27C09049" w14:textId="77777777" w:rsidR="003E14AA" w:rsidRPr="003E14AA" w:rsidRDefault="003E14AA" w:rsidP="003E14AA">
            <w:pPr>
              <w:spacing w:after="60"/>
              <w:rPr>
                <w:iCs/>
                <w:sz w:val="20"/>
                <w:szCs w:val="20"/>
              </w:rPr>
            </w:pPr>
            <w:r w:rsidRPr="003E14AA">
              <w:rPr>
                <w:iCs/>
                <w:sz w:val="20"/>
                <w:szCs w:val="20"/>
              </w:rPr>
              <w:t>$</w:t>
            </w:r>
          </w:p>
        </w:tc>
        <w:tc>
          <w:tcPr>
            <w:tcW w:w="3402" w:type="pct"/>
            <w:tcBorders>
              <w:top w:val="single" w:sz="4" w:space="0" w:color="auto"/>
              <w:left w:val="single" w:sz="4" w:space="0" w:color="auto"/>
              <w:bottom w:val="single" w:sz="4" w:space="0" w:color="auto"/>
              <w:right w:val="single" w:sz="4" w:space="0" w:color="auto"/>
            </w:tcBorders>
            <w:hideMark/>
          </w:tcPr>
          <w:p w14:paraId="216C00CF" w14:textId="77777777" w:rsidR="003E14AA" w:rsidRPr="003E14AA" w:rsidRDefault="003E14AA" w:rsidP="003E14AA">
            <w:pPr>
              <w:spacing w:after="60"/>
              <w:rPr>
                <w:iCs/>
                <w:sz w:val="20"/>
                <w:szCs w:val="20"/>
              </w:rPr>
            </w:pPr>
            <w:r w:rsidRPr="003E14AA">
              <w:rPr>
                <w:i/>
                <w:iCs/>
                <w:sz w:val="20"/>
                <w:szCs w:val="20"/>
              </w:rPr>
              <w:t>Real-Time Ancillary Service Imbalance Amount</w:t>
            </w:r>
            <w:r w:rsidRPr="003E14AA">
              <w:rPr>
                <w:iCs/>
                <w:sz w:val="20"/>
                <w:szCs w:val="20"/>
              </w:rPr>
              <w:t>—</w:t>
            </w:r>
            <w:r w:rsidRPr="003E14AA">
              <w:rPr>
                <w:sz w:val="20"/>
                <w:szCs w:val="20"/>
              </w:rPr>
              <w:t xml:space="preserve">The total payment or charge to QSE </w:t>
            </w:r>
            <w:r w:rsidRPr="003E14AA">
              <w:rPr>
                <w:i/>
                <w:sz w:val="20"/>
                <w:szCs w:val="20"/>
              </w:rPr>
              <w:t>q</w:t>
            </w:r>
            <w:r w:rsidRPr="003E14AA">
              <w:rPr>
                <w:sz w:val="20"/>
                <w:szCs w:val="20"/>
              </w:rPr>
              <w:t xml:space="preserve"> </w:t>
            </w:r>
            <w:r w:rsidRPr="003E14AA">
              <w:rPr>
                <w:iCs/>
                <w:sz w:val="20"/>
                <w:szCs w:val="20"/>
              </w:rPr>
              <w:t xml:space="preserve">for the Real-Time Ancillary Service imbalance associated with ORDC </w:t>
            </w:r>
            <w:r w:rsidRPr="003E14AA">
              <w:rPr>
                <w:sz w:val="20"/>
                <w:szCs w:val="20"/>
              </w:rPr>
              <w:t>for each 15-minute Settlement Interval.</w:t>
            </w:r>
          </w:p>
        </w:tc>
      </w:tr>
      <w:tr w:rsidR="003E14AA" w:rsidRPr="003E14AA" w14:paraId="081FACF4" w14:textId="77777777" w:rsidTr="004D77CF">
        <w:tc>
          <w:tcPr>
            <w:tcW w:w="1274" w:type="pct"/>
            <w:tcBorders>
              <w:top w:val="single" w:sz="4" w:space="0" w:color="auto"/>
              <w:left w:val="single" w:sz="4" w:space="0" w:color="auto"/>
              <w:bottom w:val="single" w:sz="4" w:space="0" w:color="auto"/>
              <w:right w:val="single" w:sz="4" w:space="0" w:color="auto"/>
            </w:tcBorders>
            <w:hideMark/>
          </w:tcPr>
          <w:p w14:paraId="76041E64" w14:textId="77777777" w:rsidR="003E14AA" w:rsidRPr="003E14AA" w:rsidRDefault="003E14AA" w:rsidP="003E14AA">
            <w:pPr>
              <w:spacing w:after="60"/>
              <w:rPr>
                <w:iCs/>
                <w:sz w:val="20"/>
                <w:szCs w:val="20"/>
              </w:rPr>
            </w:pPr>
            <w:r w:rsidRPr="003E14AA">
              <w:rPr>
                <w:iCs/>
                <w:sz w:val="20"/>
                <w:szCs w:val="20"/>
              </w:rPr>
              <w:t>RTRDASIAMTTOT</w:t>
            </w:r>
          </w:p>
        </w:tc>
        <w:tc>
          <w:tcPr>
            <w:tcW w:w="324" w:type="pct"/>
            <w:tcBorders>
              <w:top w:val="single" w:sz="4" w:space="0" w:color="auto"/>
              <w:left w:val="single" w:sz="4" w:space="0" w:color="auto"/>
              <w:bottom w:val="single" w:sz="4" w:space="0" w:color="auto"/>
              <w:right w:val="single" w:sz="4" w:space="0" w:color="auto"/>
            </w:tcBorders>
            <w:hideMark/>
          </w:tcPr>
          <w:p w14:paraId="170ECA42" w14:textId="77777777" w:rsidR="003E14AA" w:rsidRPr="003E14AA" w:rsidRDefault="003E14AA" w:rsidP="003E14AA">
            <w:pPr>
              <w:spacing w:after="60"/>
              <w:rPr>
                <w:iCs/>
                <w:sz w:val="20"/>
                <w:szCs w:val="20"/>
              </w:rPr>
            </w:pPr>
            <w:r w:rsidRPr="003E14AA">
              <w:rPr>
                <w:iCs/>
                <w:sz w:val="20"/>
                <w:szCs w:val="20"/>
              </w:rPr>
              <w:t>$</w:t>
            </w:r>
          </w:p>
        </w:tc>
        <w:tc>
          <w:tcPr>
            <w:tcW w:w="3402" w:type="pct"/>
            <w:tcBorders>
              <w:top w:val="single" w:sz="4" w:space="0" w:color="auto"/>
              <w:left w:val="single" w:sz="4" w:space="0" w:color="auto"/>
              <w:bottom w:val="single" w:sz="4" w:space="0" w:color="auto"/>
              <w:right w:val="single" w:sz="4" w:space="0" w:color="auto"/>
            </w:tcBorders>
            <w:hideMark/>
          </w:tcPr>
          <w:p w14:paraId="2D71F70E" w14:textId="77777777" w:rsidR="003E14AA" w:rsidRPr="003E14AA" w:rsidRDefault="003E14AA" w:rsidP="003E14AA">
            <w:pPr>
              <w:spacing w:after="60"/>
              <w:rPr>
                <w:i/>
                <w:iCs/>
                <w:sz w:val="20"/>
                <w:szCs w:val="20"/>
              </w:rPr>
            </w:pPr>
            <w:r w:rsidRPr="003E14AA">
              <w:rPr>
                <w:i/>
                <w:iCs/>
                <w:sz w:val="20"/>
                <w:szCs w:val="20"/>
              </w:rPr>
              <w:t>Real-Time Reliability Deployment Ancillary Service Imbalance Market Total Amount</w:t>
            </w:r>
            <w:r w:rsidRPr="003E14AA">
              <w:rPr>
                <w:iCs/>
                <w:sz w:val="20"/>
                <w:szCs w:val="20"/>
              </w:rPr>
              <w:t>—</w:t>
            </w:r>
            <w:r w:rsidRPr="003E14AA">
              <w:rPr>
                <w:sz w:val="20"/>
                <w:szCs w:val="20"/>
              </w:rPr>
              <w:t xml:space="preserve">The total payment or charge to all QSEs </w:t>
            </w:r>
            <w:r w:rsidRPr="003E14AA">
              <w:rPr>
                <w:iCs/>
                <w:sz w:val="20"/>
                <w:szCs w:val="20"/>
              </w:rPr>
              <w:t xml:space="preserve">for the Real-Time Ancillary Service imbalance associated with Reliability Deployments </w:t>
            </w:r>
            <w:r w:rsidRPr="003E14AA">
              <w:rPr>
                <w:sz w:val="20"/>
                <w:szCs w:val="20"/>
              </w:rPr>
              <w:t>for each 15-minute Settlement Interval.</w:t>
            </w:r>
          </w:p>
        </w:tc>
      </w:tr>
      <w:tr w:rsidR="003E14AA" w:rsidRPr="003E14AA" w14:paraId="1720B864" w14:textId="77777777" w:rsidTr="004D77CF">
        <w:tc>
          <w:tcPr>
            <w:tcW w:w="1274" w:type="pct"/>
            <w:tcBorders>
              <w:top w:val="single" w:sz="4" w:space="0" w:color="auto"/>
              <w:left w:val="single" w:sz="4" w:space="0" w:color="auto"/>
              <w:bottom w:val="single" w:sz="4" w:space="0" w:color="auto"/>
              <w:right w:val="single" w:sz="4" w:space="0" w:color="auto"/>
            </w:tcBorders>
            <w:hideMark/>
          </w:tcPr>
          <w:p w14:paraId="423AD073" w14:textId="77777777" w:rsidR="003E14AA" w:rsidRPr="003E14AA" w:rsidRDefault="003E14AA" w:rsidP="003E14AA">
            <w:pPr>
              <w:spacing w:after="60"/>
              <w:rPr>
                <w:iCs/>
                <w:sz w:val="20"/>
                <w:szCs w:val="20"/>
              </w:rPr>
            </w:pPr>
            <w:r w:rsidRPr="003E14AA">
              <w:rPr>
                <w:iCs/>
                <w:sz w:val="20"/>
                <w:szCs w:val="20"/>
              </w:rPr>
              <w:t xml:space="preserve">RTRDASIAMT </w:t>
            </w:r>
            <w:r w:rsidRPr="003E14AA">
              <w:rPr>
                <w:i/>
                <w:iCs/>
                <w:sz w:val="20"/>
                <w:szCs w:val="20"/>
                <w:vertAlign w:val="subscript"/>
              </w:rPr>
              <w:t>q</w:t>
            </w:r>
          </w:p>
        </w:tc>
        <w:tc>
          <w:tcPr>
            <w:tcW w:w="324" w:type="pct"/>
            <w:tcBorders>
              <w:top w:val="single" w:sz="4" w:space="0" w:color="auto"/>
              <w:left w:val="single" w:sz="4" w:space="0" w:color="auto"/>
              <w:bottom w:val="single" w:sz="4" w:space="0" w:color="auto"/>
              <w:right w:val="single" w:sz="4" w:space="0" w:color="auto"/>
            </w:tcBorders>
            <w:hideMark/>
          </w:tcPr>
          <w:p w14:paraId="655BB460" w14:textId="77777777" w:rsidR="003E14AA" w:rsidRPr="003E14AA" w:rsidRDefault="003E14AA" w:rsidP="003E14AA">
            <w:pPr>
              <w:spacing w:after="60"/>
              <w:rPr>
                <w:iCs/>
                <w:sz w:val="20"/>
                <w:szCs w:val="20"/>
              </w:rPr>
            </w:pPr>
            <w:r w:rsidRPr="003E14AA">
              <w:rPr>
                <w:iCs/>
                <w:sz w:val="20"/>
                <w:szCs w:val="20"/>
              </w:rPr>
              <w:t>$</w:t>
            </w:r>
          </w:p>
        </w:tc>
        <w:tc>
          <w:tcPr>
            <w:tcW w:w="3402" w:type="pct"/>
            <w:tcBorders>
              <w:top w:val="single" w:sz="4" w:space="0" w:color="auto"/>
              <w:left w:val="single" w:sz="4" w:space="0" w:color="auto"/>
              <w:bottom w:val="single" w:sz="4" w:space="0" w:color="auto"/>
              <w:right w:val="single" w:sz="4" w:space="0" w:color="auto"/>
            </w:tcBorders>
            <w:hideMark/>
          </w:tcPr>
          <w:p w14:paraId="0A23B699" w14:textId="77777777" w:rsidR="003E14AA" w:rsidRPr="003E14AA" w:rsidRDefault="003E14AA" w:rsidP="003E14AA">
            <w:pPr>
              <w:spacing w:after="60"/>
              <w:rPr>
                <w:i/>
                <w:iCs/>
                <w:sz w:val="20"/>
                <w:szCs w:val="20"/>
              </w:rPr>
            </w:pPr>
            <w:r w:rsidRPr="003E14AA">
              <w:rPr>
                <w:i/>
                <w:iCs/>
                <w:sz w:val="20"/>
                <w:szCs w:val="20"/>
              </w:rPr>
              <w:t>Real-Time Reliability Deployment Ancillary Service Imbalance Amount</w:t>
            </w:r>
            <w:r w:rsidRPr="003E14AA">
              <w:rPr>
                <w:iCs/>
                <w:sz w:val="20"/>
                <w:szCs w:val="20"/>
              </w:rPr>
              <w:t>—</w:t>
            </w:r>
            <w:r w:rsidRPr="003E14AA">
              <w:rPr>
                <w:sz w:val="20"/>
                <w:szCs w:val="20"/>
              </w:rPr>
              <w:t xml:space="preserve">The total payment or charge to QSE </w:t>
            </w:r>
            <w:r w:rsidRPr="003E14AA">
              <w:rPr>
                <w:i/>
                <w:sz w:val="20"/>
                <w:szCs w:val="20"/>
              </w:rPr>
              <w:t>q</w:t>
            </w:r>
            <w:r w:rsidRPr="003E14AA">
              <w:rPr>
                <w:sz w:val="20"/>
                <w:szCs w:val="20"/>
              </w:rPr>
              <w:t xml:space="preserve"> </w:t>
            </w:r>
            <w:r w:rsidRPr="003E14AA">
              <w:rPr>
                <w:iCs/>
                <w:sz w:val="20"/>
                <w:szCs w:val="20"/>
              </w:rPr>
              <w:t xml:space="preserve">for the Real-Time Ancillary Service imbalance associated with Reliability Deployments </w:t>
            </w:r>
            <w:r w:rsidRPr="003E14AA">
              <w:rPr>
                <w:sz w:val="20"/>
                <w:szCs w:val="20"/>
              </w:rPr>
              <w:t>for each 15-minute Settlement Interval.</w:t>
            </w:r>
          </w:p>
        </w:tc>
      </w:tr>
      <w:tr w:rsidR="003E14AA" w:rsidRPr="003E14AA" w14:paraId="3264731B" w14:textId="77777777" w:rsidTr="004D77CF">
        <w:trPr>
          <w:del w:id="1180" w:author="IMM 111921" w:date="2021-11-16T11:35:00Z"/>
        </w:trPr>
        <w:tc>
          <w:tcPr>
            <w:tcW w:w="1274" w:type="pct"/>
            <w:tcBorders>
              <w:top w:val="single" w:sz="4" w:space="0" w:color="auto"/>
              <w:left w:val="single" w:sz="4" w:space="0" w:color="auto"/>
              <w:bottom w:val="single" w:sz="4" w:space="0" w:color="auto"/>
              <w:right w:val="single" w:sz="4" w:space="0" w:color="auto"/>
            </w:tcBorders>
            <w:hideMark/>
          </w:tcPr>
          <w:p w14:paraId="5D4E9FA1" w14:textId="77777777" w:rsidR="003E14AA" w:rsidRPr="003E14AA" w:rsidRDefault="003E14AA" w:rsidP="003E14AA">
            <w:pPr>
              <w:spacing w:after="60"/>
              <w:rPr>
                <w:del w:id="1181" w:author="IMM 111921" w:date="2021-11-16T11:35:00Z"/>
                <w:iCs/>
                <w:sz w:val="20"/>
                <w:szCs w:val="20"/>
              </w:rPr>
            </w:pPr>
            <w:del w:id="1182" w:author="IMM 111921" w:date="2021-11-16T11:35:00Z">
              <w:r w:rsidRPr="003E14AA">
                <w:rPr>
                  <w:iCs/>
                  <w:sz w:val="20"/>
                  <w:szCs w:val="20"/>
                </w:rPr>
                <w:lastRenderedPageBreak/>
                <w:delText>RTRUCRSVAMTTOT</w:delText>
              </w:r>
            </w:del>
          </w:p>
        </w:tc>
        <w:tc>
          <w:tcPr>
            <w:tcW w:w="324" w:type="pct"/>
            <w:tcBorders>
              <w:top w:val="single" w:sz="4" w:space="0" w:color="auto"/>
              <w:left w:val="single" w:sz="4" w:space="0" w:color="auto"/>
              <w:bottom w:val="single" w:sz="4" w:space="0" w:color="auto"/>
              <w:right w:val="single" w:sz="4" w:space="0" w:color="auto"/>
            </w:tcBorders>
            <w:hideMark/>
          </w:tcPr>
          <w:p w14:paraId="2C4ED262" w14:textId="77777777" w:rsidR="003E14AA" w:rsidRPr="003E14AA" w:rsidRDefault="003E14AA" w:rsidP="003E14AA">
            <w:pPr>
              <w:spacing w:after="60"/>
              <w:rPr>
                <w:del w:id="1183" w:author="IMM 111921" w:date="2021-11-16T11:35:00Z"/>
                <w:iCs/>
                <w:sz w:val="20"/>
                <w:szCs w:val="20"/>
              </w:rPr>
            </w:pPr>
            <w:del w:id="1184" w:author="IMM 111921" w:date="2021-11-16T11:35:00Z">
              <w:r w:rsidRPr="003E14AA">
                <w:rPr>
                  <w:bCs/>
                  <w:sz w:val="20"/>
                  <w:szCs w:val="20"/>
                </w:rPr>
                <w:delText>$</w:delText>
              </w:r>
            </w:del>
          </w:p>
        </w:tc>
        <w:tc>
          <w:tcPr>
            <w:tcW w:w="3402" w:type="pct"/>
            <w:tcBorders>
              <w:top w:val="single" w:sz="4" w:space="0" w:color="auto"/>
              <w:left w:val="single" w:sz="4" w:space="0" w:color="auto"/>
              <w:bottom w:val="single" w:sz="4" w:space="0" w:color="auto"/>
              <w:right w:val="single" w:sz="4" w:space="0" w:color="auto"/>
            </w:tcBorders>
            <w:hideMark/>
          </w:tcPr>
          <w:p w14:paraId="66E9CCD8" w14:textId="77777777" w:rsidR="003E14AA" w:rsidRPr="003E14AA" w:rsidRDefault="003E14AA" w:rsidP="003E14AA">
            <w:pPr>
              <w:spacing w:after="60"/>
              <w:rPr>
                <w:del w:id="1185" w:author="IMM 111921" w:date="2021-11-16T11:35:00Z"/>
                <w:i/>
                <w:iCs/>
                <w:sz w:val="20"/>
                <w:szCs w:val="20"/>
              </w:rPr>
            </w:pPr>
            <w:del w:id="1186" w:author="IMM 111921" w:date="2021-11-16T11:35:00Z">
              <w:r w:rsidRPr="003E14AA">
                <w:rPr>
                  <w:i/>
                  <w:iCs/>
                  <w:sz w:val="20"/>
                  <w:szCs w:val="20"/>
                </w:rPr>
                <w:delText>Real-Time RUC Ancillary Service Reserve Market Total Amount</w:delText>
              </w:r>
              <w:r w:rsidRPr="003E14AA">
                <w:rPr>
                  <w:iCs/>
                  <w:sz w:val="20"/>
                  <w:szCs w:val="20"/>
                </w:rPr>
                <w:delText>—</w:delText>
              </w:r>
              <w:r w:rsidRPr="003E14AA">
                <w:rPr>
                  <w:sz w:val="20"/>
                  <w:szCs w:val="20"/>
                </w:rPr>
                <w:delText xml:space="preserve">The total payment to all QSEs </w:delText>
              </w:r>
              <w:r w:rsidRPr="003E14AA">
                <w:rPr>
                  <w:iCs/>
                  <w:sz w:val="20"/>
                  <w:szCs w:val="20"/>
                </w:rPr>
                <w:delText xml:space="preserve">for the Real-Time RUC Ancillary Service reserve payments associated with ORDC </w:delText>
              </w:r>
              <w:r w:rsidRPr="003E14AA">
                <w:rPr>
                  <w:sz w:val="20"/>
                  <w:szCs w:val="20"/>
                </w:rPr>
                <w:delText>for each 15-minute Settlement Interval.</w:delText>
              </w:r>
            </w:del>
          </w:p>
        </w:tc>
      </w:tr>
      <w:tr w:rsidR="003E14AA" w:rsidRPr="003E14AA" w14:paraId="5FC2B0ED" w14:textId="77777777" w:rsidTr="004D77CF">
        <w:trPr>
          <w:del w:id="1187" w:author="IMM 111921" w:date="2021-11-16T11:35:00Z"/>
        </w:trPr>
        <w:tc>
          <w:tcPr>
            <w:tcW w:w="1274" w:type="pct"/>
            <w:tcBorders>
              <w:top w:val="single" w:sz="4" w:space="0" w:color="auto"/>
              <w:left w:val="single" w:sz="4" w:space="0" w:color="auto"/>
              <w:bottom w:val="single" w:sz="4" w:space="0" w:color="auto"/>
              <w:right w:val="single" w:sz="4" w:space="0" w:color="auto"/>
            </w:tcBorders>
            <w:hideMark/>
          </w:tcPr>
          <w:p w14:paraId="52A09738" w14:textId="77777777" w:rsidR="003E14AA" w:rsidRPr="003E14AA" w:rsidRDefault="003E14AA" w:rsidP="003E14AA">
            <w:pPr>
              <w:spacing w:after="60"/>
              <w:rPr>
                <w:del w:id="1188" w:author="IMM 111921" w:date="2021-11-16T11:35:00Z"/>
                <w:iCs/>
                <w:sz w:val="20"/>
                <w:szCs w:val="20"/>
              </w:rPr>
            </w:pPr>
            <w:del w:id="1189" w:author="IMM 111921" w:date="2021-11-16T11:35:00Z">
              <w:r w:rsidRPr="003E14AA">
                <w:rPr>
                  <w:iCs/>
                  <w:sz w:val="20"/>
                  <w:szCs w:val="20"/>
                </w:rPr>
                <w:delText xml:space="preserve">RTRUCRSVAMT </w:delText>
              </w:r>
              <w:r w:rsidRPr="003E14AA">
                <w:rPr>
                  <w:i/>
                  <w:iCs/>
                  <w:sz w:val="20"/>
                  <w:szCs w:val="20"/>
                  <w:vertAlign w:val="subscript"/>
                </w:rPr>
                <w:delText>q</w:delText>
              </w:r>
            </w:del>
          </w:p>
        </w:tc>
        <w:tc>
          <w:tcPr>
            <w:tcW w:w="324" w:type="pct"/>
            <w:tcBorders>
              <w:top w:val="single" w:sz="4" w:space="0" w:color="auto"/>
              <w:left w:val="single" w:sz="4" w:space="0" w:color="auto"/>
              <w:bottom w:val="single" w:sz="4" w:space="0" w:color="auto"/>
              <w:right w:val="single" w:sz="4" w:space="0" w:color="auto"/>
            </w:tcBorders>
            <w:hideMark/>
          </w:tcPr>
          <w:p w14:paraId="75D612F6" w14:textId="77777777" w:rsidR="003E14AA" w:rsidRPr="003E14AA" w:rsidRDefault="003E14AA" w:rsidP="003E14AA">
            <w:pPr>
              <w:spacing w:after="60"/>
              <w:rPr>
                <w:del w:id="1190" w:author="IMM 111921" w:date="2021-11-16T11:35:00Z"/>
                <w:iCs/>
                <w:sz w:val="20"/>
                <w:szCs w:val="20"/>
              </w:rPr>
            </w:pPr>
            <w:del w:id="1191" w:author="IMM 111921" w:date="2021-11-16T11:35:00Z">
              <w:r w:rsidRPr="003E14AA">
                <w:rPr>
                  <w:iCs/>
                  <w:sz w:val="20"/>
                  <w:szCs w:val="20"/>
                </w:rPr>
                <w:delText>$</w:delText>
              </w:r>
            </w:del>
          </w:p>
        </w:tc>
        <w:tc>
          <w:tcPr>
            <w:tcW w:w="3402" w:type="pct"/>
            <w:tcBorders>
              <w:top w:val="single" w:sz="4" w:space="0" w:color="auto"/>
              <w:left w:val="single" w:sz="4" w:space="0" w:color="auto"/>
              <w:bottom w:val="single" w:sz="4" w:space="0" w:color="auto"/>
              <w:right w:val="single" w:sz="4" w:space="0" w:color="auto"/>
            </w:tcBorders>
            <w:hideMark/>
          </w:tcPr>
          <w:p w14:paraId="30A25C7B" w14:textId="77777777" w:rsidR="003E14AA" w:rsidRPr="003E14AA" w:rsidRDefault="003E14AA" w:rsidP="003E14AA">
            <w:pPr>
              <w:spacing w:after="60"/>
              <w:rPr>
                <w:del w:id="1192" w:author="IMM 111921" w:date="2021-11-16T11:35:00Z"/>
                <w:i/>
                <w:iCs/>
                <w:sz w:val="20"/>
                <w:szCs w:val="20"/>
              </w:rPr>
            </w:pPr>
            <w:del w:id="1193" w:author="IMM 111921" w:date="2021-11-16T11:35:00Z">
              <w:r w:rsidRPr="003E14AA">
                <w:rPr>
                  <w:i/>
                  <w:iCs/>
                  <w:sz w:val="20"/>
                  <w:szCs w:val="20"/>
                </w:rPr>
                <w:delText>Real-Time RUC Ancillary Service Reserve Amount</w:delText>
              </w:r>
              <w:r w:rsidRPr="003E14AA">
                <w:rPr>
                  <w:iCs/>
                  <w:sz w:val="20"/>
                  <w:szCs w:val="20"/>
                </w:rPr>
                <w:delText>—</w:delText>
              </w:r>
              <w:r w:rsidRPr="003E14AA">
                <w:rPr>
                  <w:sz w:val="20"/>
                  <w:szCs w:val="20"/>
                </w:rPr>
                <w:delText xml:space="preserve">The total payment to QSE </w:delText>
              </w:r>
              <w:r w:rsidRPr="003E14AA">
                <w:rPr>
                  <w:i/>
                  <w:sz w:val="20"/>
                  <w:szCs w:val="20"/>
                </w:rPr>
                <w:delText>q</w:delText>
              </w:r>
              <w:r w:rsidRPr="003E14AA">
                <w:rPr>
                  <w:sz w:val="20"/>
                  <w:szCs w:val="20"/>
                </w:rPr>
                <w:delText xml:space="preserve"> </w:delText>
              </w:r>
              <w:r w:rsidRPr="003E14AA">
                <w:rPr>
                  <w:iCs/>
                  <w:sz w:val="20"/>
                  <w:szCs w:val="20"/>
                </w:rPr>
                <w:delText xml:space="preserve">for the Real-Time RUC Ancillary Service reserve payment associated with ORDC </w:delText>
              </w:r>
              <w:r w:rsidRPr="003E14AA">
                <w:rPr>
                  <w:sz w:val="20"/>
                  <w:szCs w:val="20"/>
                </w:rPr>
                <w:delText>for each 15-minute Settlement Interval.</w:delText>
              </w:r>
            </w:del>
          </w:p>
        </w:tc>
      </w:tr>
      <w:tr w:rsidR="003E14AA" w:rsidRPr="003E14AA" w14:paraId="4A833862" w14:textId="77777777" w:rsidTr="004D77CF">
        <w:trPr>
          <w:del w:id="1194" w:author="IMM 111921" w:date="2021-11-16T11:35:00Z"/>
        </w:trPr>
        <w:tc>
          <w:tcPr>
            <w:tcW w:w="1274" w:type="pct"/>
            <w:tcBorders>
              <w:top w:val="single" w:sz="4" w:space="0" w:color="auto"/>
              <w:left w:val="single" w:sz="4" w:space="0" w:color="auto"/>
              <w:bottom w:val="single" w:sz="4" w:space="0" w:color="auto"/>
              <w:right w:val="single" w:sz="4" w:space="0" w:color="auto"/>
            </w:tcBorders>
            <w:hideMark/>
          </w:tcPr>
          <w:p w14:paraId="4B0A508F" w14:textId="77777777" w:rsidR="003E14AA" w:rsidRPr="003E14AA" w:rsidRDefault="003E14AA" w:rsidP="003E14AA">
            <w:pPr>
              <w:spacing w:after="60"/>
              <w:rPr>
                <w:del w:id="1195" w:author="IMM 111921" w:date="2021-11-16T11:35:00Z"/>
                <w:iCs/>
                <w:sz w:val="20"/>
                <w:szCs w:val="20"/>
              </w:rPr>
            </w:pPr>
            <w:del w:id="1196" w:author="IMM 111921" w:date="2021-11-16T11:35:00Z">
              <w:r w:rsidRPr="003E14AA">
                <w:rPr>
                  <w:iCs/>
                  <w:sz w:val="20"/>
                  <w:szCs w:val="20"/>
                </w:rPr>
                <w:delText>RTRDRUCRSVAMTTOT</w:delText>
              </w:r>
            </w:del>
          </w:p>
        </w:tc>
        <w:tc>
          <w:tcPr>
            <w:tcW w:w="324" w:type="pct"/>
            <w:tcBorders>
              <w:top w:val="single" w:sz="4" w:space="0" w:color="auto"/>
              <w:left w:val="single" w:sz="4" w:space="0" w:color="auto"/>
              <w:bottom w:val="single" w:sz="4" w:space="0" w:color="auto"/>
              <w:right w:val="single" w:sz="4" w:space="0" w:color="auto"/>
            </w:tcBorders>
            <w:hideMark/>
          </w:tcPr>
          <w:p w14:paraId="65C15D55" w14:textId="77777777" w:rsidR="003E14AA" w:rsidRPr="003E14AA" w:rsidRDefault="003E14AA" w:rsidP="003E14AA">
            <w:pPr>
              <w:spacing w:after="60"/>
              <w:rPr>
                <w:del w:id="1197" w:author="IMM 111921" w:date="2021-11-16T11:35:00Z"/>
                <w:iCs/>
                <w:sz w:val="20"/>
                <w:szCs w:val="20"/>
              </w:rPr>
            </w:pPr>
            <w:del w:id="1198" w:author="IMM 111921" w:date="2021-11-16T11:35:00Z">
              <w:r w:rsidRPr="003E14AA">
                <w:rPr>
                  <w:iCs/>
                  <w:sz w:val="20"/>
                  <w:szCs w:val="20"/>
                </w:rPr>
                <w:delText>$</w:delText>
              </w:r>
            </w:del>
          </w:p>
        </w:tc>
        <w:tc>
          <w:tcPr>
            <w:tcW w:w="3402" w:type="pct"/>
            <w:tcBorders>
              <w:top w:val="single" w:sz="4" w:space="0" w:color="auto"/>
              <w:left w:val="single" w:sz="4" w:space="0" w:color="auto"/>
              <w:bottom w:val="single" w:sz="4" w:space="0" w:color="auto"/>
              <w:right w:val="single" w:sz="4" w:space="0" w:color="auto"/>
            </w:tcBorders>
            <w:hideMark/>
          </w:tcPr>
          <w:p w14:paraId="4626687C" w14:textId="77777777" w:rsidR="003E14AA" w:rsidRPr="003E14AA" w:rsidRDefault="003E14AA" w:rsidP="003E14AA">
            <w:pPr>
              <w:spacing w:after="60"/>
              <w:rPr>
                <w:del w:id="1199" w:author="IMM 111921" w:date="2021-11-16T11:35:00Z"/>
                <w:iCs/>
                <w:sz w:val="20"/>
                <w:szCs w:val="20"/>
              </w:rPr>
            </w:pPr>
            <w:del w:id="1200" w:author="IMM 111921" w:date="2021-11-16T11:35:00Z">
              <w:r w:rsidRPr="003E14AA">
                <w:rPr>
                  <w:i/>
                  <w:iCs/>
                  <w:sz w:val="20"/>
                  <w:szCs w:val="20"/>
                </w:rPr>
                <w:delText>Real-Time Reliability Deployment RUC Ancillary Service Reserve Market Total Amount</w:delText>
              </w:r>
              <w:r w:rsidRPr="003E14AA">
                <w:rPr>
                  <w:iCs/>
                  <w:sz w:val="20"/>
                  <w:szCs w:val="20"/>
                </w:rPr>
                <w:delText>—</w:delText>
              </w:r>
              <w:r w:rsidRPr="003E14AA">
                <w:rPr>
                  <w:sz w:val="20"/>
                  <w:szCs w:val="20"/>
                </w:rPr>
                <w:delText xml:space="preserve">The total payment |to all QSEs </w:delText>
              </w:r>
              <w:r w:rsidRPr="003E14AA">
                <w:rPr>
                  <w:iCs/>
                  <w:sz w:val="20"/>
                  <w:szCs w:val="20"/>
                </w:rPr>
                <w:delText xml:space="preserve">for the Real-Time RUC Ancillary Service Reserve payment as a result of Reliability Deployments </w:delText>
              </w:r>
              <w:r w:rsidRPr="003E14AA">
                <w:rPr>
                  <w:sz w:val="20"/>
                  <w:szCs w:val="20"/>
                </w:rPr>
                <w:delText>for each 15-minute Settlement Interval.</w:delText>
              </w:r>
            </w:del>
          </w:p>
        </w:tc>
      </w:tr>
      <w:tr w:rsidR="003E14AA" w:rsidRPr="003E14AA" w14:paraId="5AFA4667" w14:textId="77777777" w:rsidTr="004D77CF">
        <w:trPr>
          <w:del w:id="1201" w:author="IMM 111921" w:date="2021-11-16T11:35:00Z"/>
        </w:trPr>
        <w:tc>
          <w:tcPr>
            <w:tcW w:w="1274" w:type="pct"/>
            <w:tcBorders>
              <w:top w:val="single" w:sz="4" w:space="0" w:color="auto"/>
              <w:left w:val="single" w:sz="4" w:space="0" w:color="auto"/>
              <w:bottom w:val="single" w:sz="4" w:space="0" w:color="auto"/>
              <w:right w:val="single" w:sz="4" w:space="0" w:color="auto"/>
            </w:tcBorders>
            <w:hideMark/>
          </w:tcPr>
          <w:p w14:paraId="2716F18D" w14:textId="77777777" w:rsidR="003E14AA" w:rsidRPr="003E14AA" w:rsidRDefault="003E14AA" w:rsidP="003E14AA">
            <w:pPr>
              <w:spacing w:after="60"/>
              <w:rPr>
                <w:del w:id="1202" w:author="IMM 111921" w:date="2021-11-16T11:35:00Z"/>
                <w:iCs/>
                <w:sz w:val="20"/>
                <w:szCs w:val="20"/>
              </w:rPr>
            </w:pPr>
            <w:del w:id="1203" w:author="IMM 111921" w:date="2021-11-16T11:35:00Z">
              <w:r w:rsidRPr="003E14AA">
                <w:rPr>
                  <w:iCs/>
                  <w:sz w:val="20"/>
                  <w:szCs w:val="20"/>
                </w:rPr>
                <w:delText xml:space="preserve">RTRDRUCRSVAMT </w:delText>
              </w:r>
              <w:r w:rsidRPr="003E14AA">
                <w:rPr>
                  <w:i/>
                  <w:iCs/>
                  <w:sz w:val="20"/>
                  <w:szCs w:val="20"/>
                  <w:vertAlign w:val="subscript"/>
                </w:rPr>
                <w:delText>q</w:delText>
              </w:r>
            </w:del>
          </w:p>
        </w:tc>
        <w:tc>
          <w:tcPr>
            <w:tcW w:w="324" w:type="pct"/>
            <w:tcBorders>
              <w:top w:val="single" w:sz="4" w:space="0" w:color="auto"/>
              <w:left w:val="single" w:sz="4" w:space="0" w:color="auto"/>
              <w:bottom w:val="single" w:sz="4" w:space="0" w:color="auto"/>
              <w:right w:val="single" w:sz="4" w:space="0" w:color="auto"/>
            </w:tcBorders>
            <w:hideMark/>
          </w:tcPr>
          <w:p w14:paraId="363D81EB" w14:textId="77777777" w:rsidR="003E14AA" w:rsidRPr="003E14AA" w:rsidRDefault="003E14AA" w:rsidP="003E14AA">
            <w:pPr>
              <w:spacing w:after="60"/>
              <w:rPr>
                <w:del w:id="1204" w:author="IMM 111921" w:date="2021-11-16T11:35:00Z"/>
                <w:iCs/>
                <w:sz w:val="20"/>
                <w:szCs w:val="20"/>
              </w:rPr>
            </w:pPr>
            <w:del w:id="1205" w:author="IMM 111921" w:date="2021-11-16T11:35:00Z">
              <w:r w:rsidRPr="003E14AA">
                <w:rPr>
                  <w:iCs/>
                  <w:sz w:val="20"/>
                  <w:szCs w:val="20"/>
                </w:rPr>
                <w:delText>$</w:delText>
              </w:r>
            </w:del>
          </w:p>
        </w:tc>
        <w:tc>
          <w:tcPr>
            <w:tcW w:w="3402" w:type="pct"/>
            <w:tcBorders>
              <w:top w:val="single" w:sz="4" w:space="0" w:color="auto"/>
              <w:left w:val="single" w:sz="4" w:space="0" w:color="auto"/>
              <w:bottom w:val="single" w:sz="4" w:space="0" w:color="auto"/>
              <w:right w:val="single" w:sz="4" w:space="0" w:color="auto"/>
            </w:tcBorders>
            <w:hideMark/>
          </w:tcPr>
          <w:p w14:paraId="70ADEA16" w14:textId="77777777" w:rsidR="003E14AA" w:rsidRPr="003E14AA" w:rsidRDefault="003E14AA" w:rsidP="003E14AA">
            <w:pPr>
              <w:spacing w:after="60"/>
              <w:rPr>
                <w:del w:id="1206" w:author="IMM 111921" w:date="2021-11-16T11:35:00Z"/>
                <w:iCs/>
                <w:sz w:val="20"/>
                <w:szCs w:val="20"/>
              </w:rPr>
            </w:pPr>
            <w:del w:id="1207" w:author="IMM 111921" w:date="2021-11-16T11:35:00Z">
              <w:r w:rsidRPr="003E14AA">
                <w:rPr>
                  <w:i/>
                  <w:iCs/>
                  <w:sz w:val="20"/>
                  <w:szCs w:val="20"/>
                </w:rPr>
                <w:delText>Real-Time Reliability Deployment RUC Ancillary Service Reserve Amount</w:delText>
              </w:r>
              <w:r w:rsidRPr="003E14AA">
                <w:rPr>
                  <w:iCs/>
                  <w:sz w:val="20"/>
                  <w:szCs w:val="20"/>
                </w:rPr>
                <w:delText>—</w:delText>
              </w:r>
              <w:r w:rsidRPr="003E14AA">
                <w:rPr>
                  <w:sz w:val="20"/>
                  <w:szCs w:val="20"/>
                </w:rPr>
                <w:delText xml:space="preserve">The total payment |to QSE </w:delText>
              </w:r>
              <w:r w:rsidRPr="003E14AA">
                <w:rPr>
                  <w:i/>
                  <w:sz w:val="20"/>
                  <w:szCs w:val="20"/>
                </w:rPr>
                <w:delText>q</w:delText>
              </w:r>
              <w:r w:rsidRPr="003E14AA">
                <w:rPr>
                  <w:sz w:val="20"/>
                  <w:szCs w:val="20"/>
                </w:rPr>
                <w:delText xml:space="preserve"> </w:delText>
              </w:r>
              <w:r w:rsidRPr="003E14AA">
                <w:rPr>
                  <w:iCs/>
                  <w:sz w:val="20"/>
                  <w:szCs w:val="20"/>
                </w:rPr>
                <w:delText xml:space="preserve">for the Real-Time RUC Ancillary Service Reserve payment as a result of Reliability Deployments </w:delText>
              </w:r>
              <w:r w:rsidRPr="003E14AA">
                <w:rPr>
                  <w:sz w:val="20"/>
                  <w:szCs w:val="20"/>
                </w:rPr>
                <w:delText>for each 15-minute Settlement Interval.</w:delText>
              </w:r>
            </w:del>
          </w:p>
        </w:tc>
      </w:tr>
      <w:tr w:rsidR="003E14AA" w:rsidRPr="003E14AA" w14:paraId="7D591558" w14:textId="77777777" w:rsidTr="004D77CF">
        <w:trPr>
          <w:ins w:id="1208" w:author="Joint Commenters 032522" w:date="2022-03-22T20:53:00Z"/>
        </w:trPr>
        <w:tc>
          <w:tcPr>
            <w:tcW w:w="1274" w:type="pct"/>
            <w:tcBorders>
              <w:top w:val="single" w:sz="4" w:space="0" w:color="auto"/>
              <w:left w:val="single" w:sz="4" w:space="0" w:color="auto"/>
              <w:bottom w:val="single" w:sz="4" w:space="0" w:color="auto"/>
              <w:right w:val="single" w:sz="4" w:space="0" w:color="auto"/>
            </w:tcBorders>
          </w:tcPr>
          <w:p w14:paraId="4E6BB35C" w14:textId="77777777" w:rsidR="003E14AA" w:rsidRPr="003E14AA" w:rsidRDefault="003E14AA" w:rsidP="003E14AA">
            <w:pPr>
              <w:spacing w:after="60"/>
              <w:rPr>
                <w:ins w:id="1209" w:author="Joint Commenters 032522" w:date="2022-03-22T20:53:00Z"/>
                <w:iCs/>
                <w:sz w:val="20"/>
                <w:szCs w:val="20"/>
              </w:rPr>
            </w:pPr>
            <w:ins w:id="1210" w:author="Joint Commenters 032522" w:date="2022-03-22T20:53:00Z">
              <w:r w:rsidRPr="003E14AA">
                <w:rPr>
                  <w:sz w:val="20"/>
                  <w:szCs w:val="20"/>
                </w:rPr>
                <w:t>RTRUCRSVAMTTOT</w:t>
              </w:r>
            </w:ins>
          </w:p>
        </w:tc>
        <w:tc>
          <w:tcPr>
            <w:tcW w:w="324" w:type="pct"/>
            <w:tcBorders>
              <w:top w:val="single" w:sz="4" w:space="0" w:color="auto"/>
              <w:left w:val="single" w:sz="4" w:space="0" w:color="auto"/>
              <w:bottom w:val="single" w:sz="4" w:space="0" w:color="auto"/>
              <w:right w:val="single" w:sz="4" w:space="0" w:color="auto"/>
            </w:tcBorders>
          </w:tcPr>
          <w:p w14:paraId="14CCB760" w14:textId="77777777" w:rsidR="003E14AA" w:rsidRPr="003E14AA" w:rsidRDefault="003E14AA" w:rsidP="003E14AA">
            <w:pPr>
              <w:spacing w:after="60"/>
              <w:rPr>
                <w:ins w:id="1211" w:author="Joint Commenters 032522" w:date="2022-03-22T20:53:00Z"/>
                <w:iCs/>
                <w:sz w:val="20"/>
                <w:szCs w:val="20"/>
              </w:rPr>
            </w:pPr>
            <w:ins w:id="1212" w:author="Joint Commenters 032522" w:date="2022-03-22T20:53:00Z">
              <w:r w:rsidRPr="003E14AA">
                <w:rPr>
                  <w:sz w:val="20"/>
                  <w:szCs w:val="20"/>
                </w:rPr>
                <w:t>$</w:t>
              </w:r>
            </w:ins>
          </w:p>
        </w:tc>
        <w:tc>
          <w:tcPr>
            <w:tcW w:w="3402" w:type="pct"/>
            <w:tcBorders>
              <w:top w:val="single" w:sz="4" w:space="0" w:color="auto"/>
              <w:left w:val="single" w:sz="4" w:space="0" w:color="auto"/>
              <w:bottom w:val="single" w:sz="4" w:space="0" w:color="auto"/>
              <w:right w:val="single" w:sz="4" w:space="0" w:color="auto"/>
            </w:tcBorders>
          </w:tcPr>
          <w:p w14:paraId="0CA3A762" w14:textId="77777777" w:rsidR="003E14AA" w:rsidRPr="003E14AA" w:rsidRDefault="003E14AA" w:rsidP="003E14AA">
            <w:pPr>
              <w:spacing w:after="60"/>
              <w:rPr>
                <w:ins w:id="1213" w:author="Joint Commenters 032522" w:date="2022-03-22T20:53:00Z"/>
                <w:i/>
                <w:iCs/>
                <w:sz w:val="20"/>
                <w:szCs w:val="20"/>
              </w:rPr>
            </w:pPr>
            <w:ins w:id="1214" w:author="Joint Commenters 032522" w:date="2022-03-22T20:53:00Z">
              <w:r w:rsidRPr="003E14AA">
                <w:rPr>
                  <w:i/>
                  <w:sz w:val="20"/>
                  <w:szCs w:val="20"/>
                </w:rPr>
                <w:t>Real-Time RUC Ancillary Service Reserve Market Total Amount</w:t>
              </w:r>
              <w:r w:rsidRPr="003E14AA">
                <w:rPr>
                  <w:sz w:val="20"/>
                  <w:szCs w:val="20"/>
                </w:rPr>
                <w:t>—The total payment to all QSEs for the Real-Time RUC Ancillary Service reserve payments associated with ORDC for each 15-minute Settlement Interval.</w:t>
              </w:r>
            </w:ins>
          </w:p>
        </w:tc>
      </w:tr>
      <w:tr w:rsidR="003E14AA" w:rsidRPr="003E14AA" w14:paraId="686ADDB5" w14:textId="77777777" w:rsidTr="004D77CF">
        <w:trPr>
          <w:ins w:id="1215" w:author="Joint Commenters 032522" w:date="2022-03-22T20:53:00Z"/>
        </w:trPr>
        <w:tc>
          <w:tcPr>
            <w:tcW w:w="1274" w:type="pct"/>
            <w:tcBorders>
              <w:top w:val="single" w:sz="4" w:space="0" w:color="auto"/>
              <w:left w:val="single" w:sz="4" w:space="0" w:color="auto"/>
              <w:bottom w:val="single" w:sz="4" w:space="0" w:color="auto"/>
              <w:right w:val="single" w:sz="4" w:space="0" w:color="auto"/>
            </w:tcBorders>
          </w:tcPr>
          <w:p w14:paraId="5D94BA64" w14:textId="77777777" w:rsidR="003E14AA" w:rsidRPr="003E14AA" w:rsidRDefault="003E14AA" w:rsidP="003E14AA">
            <w:pPr>
              <w:spacing w:after="60"/>
              <w:rPr>
                <w:ins w:id="1216" w:author="Joint Commenters 032522" w:date="2022-03-22T20:53:00Z"/>
                <w:iCs/>
                <w:sz w:val="20"/>
                <w:szCs w:val="20"/>
              </w:rPr>
            </w:pPr>
            <w:ins w:id="1217" w:author="Joint Commenters 032522" w:date="2022-03-22T20:53:00Z">
              <w:r w:rsidRPr="003E14AA">
                <w:rPr>
                  <w:sz w:val="20"/>
                  <w:szCs w:val="20"/>
                </w:rPr>
                <w:t xml:space="preserve">RTRUCRSVAMT </w:t>
              </w:r>
              <w:r w:rsidRPr="003E14AA">
                <w:rPr>
                  <w:i/>
                  <w:sz w:val="20"/>
                  <w:szCs w:val="20"/>
                  <w:vertAlign w:val="subscript"/>
                </w:rPr>
                <w:t>q</w:t>
              </w:r>
            </w:ins>
          </w:p>
        </w:tc>
        <w:tc>
          <w:tcPr>
            <w:tcW w:w="324" w:type="pct"/>
            <w:tcBorders>
              <w:top w:val="single" w:sz="4" w:space="0" w:color="auto"/>
              <w:left w:val="single" w:sz="4" w:space="0" w:color="auto"/>
              <w:bottom w:val="single" w:sz="4" w:space="0" w:color="auto"/>
              <w:right w:val="single" w:sz="4" w:space="0" w:color="auto"/>
            </w:tcBorders>
          </w:tcPr>
          <w:p w14:paraId="2DBF7E0C" w14:textId="77777777" w:rsidR="003E14AA" w:rsidRPr="003E14AA" w:rsidRDefault="003E14AA" w:rsidP="003E14AA">
            <w:pPr>
              <w:spacing w:after="60"/>
              <w:rPr>
                <w:ins w:id="1218" w:author="Joint Commenters 032522" w:date="2022-03-22T20:53:00Z"/>
                <w:iCs/>
                <w:sz w:val="20"/>
                <w:szCs w:val="20"/>
              </w:rPr>
            </w:pPr>
            <w:ins w:id="1219" w:author="Joint Commenters 032522" w:date="2022-03-22T20:53:00Z">
              <w:r w:rsidRPr="003E14AA">
                <w:rPr>
                  <w:sz w:val="20"/>
                  <w:szCs w:val="20"/>
                </w:rPr>
                <w:t>$</w:t>
              </w:r>
            </w:ins>
          </w:p>
        </w:tc>
        <w:tc>
          <w:tcPr>
            <w:tcW w:w="3402" w:type="pct"/>
            <w:tcBorders>
              <w:top w:val="single" w:sz="4" w:space="0" w:color="auto"/>
              <w:left w:val="single" w:sz="4" w:space="0" w:color="auto"/>
              <w:bottom w:val="single" w:sz="4" w:space="0" w:color="auto"/>
              <w:right w:val="single" w:sz="4" w:space="0" w:color="auto"/>
            </w:tcBorders>
          </w:tcPr>
          <w:p w14:paraId="26536588" w14:textId="77777777" w:rsidR="003E14AA" w:rsidRPr="003E14AA" w:rsidRDefault="003E14AA" w:rsidP="003E14AA">
            <w:pPr>
              <w:spacing w:after="60"/>
              <w:rPr>
                <w:ins w:id="1220" w:author="Joint Commenters 032522" w:date="2022-03-22T20:53:00Z"/>
                <w:i/>
                <w:iCs/>
                <w:sz w:val="20"/>
                <w:szCs w:val="20"/>
              </w:rPr>
            </w:pPr>
            <w:ins w:id="1221" w:author="Joint Commenters 032522" w:date="2022-03-22T20:53:00Z">
              <w:r w:rsidRPr="003E14AA">
                <w:rPr>
                  <w:i/>
                  <w:sz w:val="20"/>
                  <w:szCs w:val="20"/>
                </w:rPr>
                <w:t>Real-Time RUC Ancillary Service Reserve Amount</w:t>
              </w:r>
              <w:r w:rsidRPr="003E14AA">
                <w:rPr>
                  <w:sz w:val="20"/>
                  <w:szCs w:val="20"/>
                </w:rPr>
                <w:t xml:space="preserve">—The total payment to QSE </w:t>
              </w:r>
              <w:r w:rsidRPr="003E14AA">
                <w:rPr>
                  <w:i/>
                  <w:sz w:val="20"/>
                  <w:szCs w:val="20"/>
                </w:rPr>
                <w:t>q</w:t>
              </w:r>
              <w:r w:rsidRPr="003E14AA">
                <w:rPr>
                  <w:sz w:val="20"/>
                  <w:szCs w:val="20"/>
                </w:rPr>
                <w:t xml:space="preserve"> for the Real-Time RUC Ancillary Service reserve payment associated with ORDC for each 15-minute Settlement Interval.</w:t>
              </w:r>
            </w:ins>
          </w:p>
        </w:tc>
      </w:tr>
      <w:tr w:rsidR="003E14AA" w:rsidRPr="003E14AA" w14:paraId="6E29518B" w14:textId="77777777" w:rsidTr="004D77CF">
        <w:trPr>
          <w:ins w:id="1222" w:author="Joint Commenters 032522" w:date="2022-03-22T20:53:00Z"/>
        </w:trPr>
        <w:tc>
          <w:tcPr>
            <w:tcW w:w="1274" w:type="pct"/>
            <w:tcBorders>
              <w:top w:val="single" w:sz="4" w:space="0" w:color="auto"/>
              <w:left w:val="single" w:sz="4" w:space="0" w:color="auto"/>
              <w:bottom w:val="single" w:sz="4" w:space="0" w:color="auto"/>
              <w:right w:val="single" w:sz="4" w:space="0" w:color="auto"/>
            </w:tcBorders>
          </w:tcPr>
          <w:p w14:paraId="66C857A5" w14:textId="77777777" w:rsidR="003E14AA" w:rsidRPr="003E14AA" w:rsidRDefault="003E14AA" w:rsidP="003E14AA">
            <w:pPr>
              <w:spacing w:after="60"/>
              <w:rPr>
                <w:ins w:id="1223" w:author="Joint Commenters 032522" w:date="2022-03-22T20:53:00Z"/>
                <w:iCs/>
                <w:sz w:val="20"/>
                <w:szCs w:val="20"/>
              </w:rPr>
            </w:pPr>
            <w:ins w:id="1224" w:author="Joint Commenters 032522" w:date="2022-03-22T20:53:00Z">
              <w:r w:rsidRPr="003E14AA">
                <w:rPr>
                  <w:sz w:val="20"/>
                  <w:szCs w:val="20"/>
                </w:rPr>
                <w:t>RTRDRUCRSVAMTTOT</w:t>
              </w:r>
            </w:ins>
          </w:p>
        </w:tc>
        <w:tc>
          <w:tcPr>
            <w:tcW w:w="324" w:type="pct"/>
            <w:tcBorders>
              <w:top w:val="single" w:sz="4" w:space="0" w:color="auto"/>
              <w:left w:val="single" w:sz="4" w:space="0" w:color="auto"/>
              <w:bottom w:val="single" w:sz="4" w:space="0" w:color="auto"/>
              <w:right w:val="single" w:sz="4" w:space="0" w:color="auto"/>
            </w:tcBorders>
          </w:tcPr>
          <w:p w14:paraId="2ED74E8D" w14:textId="77777777" w:rsidR="003E14AA" w:rsidRPr="003E14AA" w:rsidRDefault="003E14AA" w:rsidP="003E14AA">
            <w:pPr>
              <w:spacing w:after="60"/>
              <w:rPr>
                <w:ins w:id="1225" w:author="Joint Commenters 032522" w:date="2022-03-22T20:53:00Z"/>
                <w:iCs/>
                <w:sz w:val="20"/>
                <w:szCs w:val="20"/>
              </w:rPr>
            </w:pPr>
            <w:ins w:id="1226" w:author="Joint Commenters 032522" w:date="2022-03-22T20:53:00Z">
              <w:r w:rsidRPr="003E14AA">
                <w:rPr>
                  <w:sz w:val="20"/>
                  <w:szCs w:val="20"/>
                </w:rPr>
                <w:t>$</w:t>
              </w:r>
            </w:ins>
          </w:p>
        </w:tc>
        <w:tc>
          <w:tcPr>
            <w:tcW w:w="3402" w:type="pct"/>
            <w:tcBorders>
              <w:top w:val="single" w:sz="4" w:space="0" w:color="auto"/>
              <w:left w:val="single" w:sz="4" w:space="0" w:color="auto"/>
              <w:bottom w:val="single" w:sz="4" w:space="0" w:color="auto"/>
              <w:right w:val="single" w:sz="4" w:space="0" w:color="auto"/>
            </w:tcBorders>
          </w:tcPr>
          <w:p w14:paraId="14ED497F" w14:textId="77777777" w:rsidR="003E14AA" w:rsidRPr="003E14AA" w:rsidRDefault="003E14AA" w:rsidP="003E14AA">
            <w:pPr>
              <w:spacing w:after="60"/>
              <w:rPr>
                <w:ins w:id="1227" w:author="Joint Commenters 032522" w:date="2022-03-22T20:53:00Z"/>
                <w:i/>
                <w:iCs/>
                <w:sz w:val="20"/>
                <w:szCs w:val="20"/>
              </w:rPr>
            </w:pPr>
            <w:ins w:id="1228" w:author="Joint Commenters 032522" w:date="2022-03-22T20:53:00Z">
              <w:r w:rsidRPr="003E14AA">
                <w:rPr>
                  <w:i/>
                  <w:sz w:val="20"/>
                  <w:szCs w:val="20"/>
                </w:rPr>
                <w:t>Real-Time Reliability Deployment RUC Ancillary Service Reserve Market Total Amount</w:t>
              </w:r>
              <w:r w:rsidRPr="003E14AA">
                <w:rPr>
                  <w:sz w:val="20"/>
                  <w:szCs w:val="20"/>
                </w:rPr>
                <w:t>—The total payment |to all QSEs for the Real-Time RUC Ancillary Service Reserve payment as a result of Reliability Deployments for each 15-minute Settlement Interval.</w:t>
              </w:r>
            </w:ins>
          </w:p>
        </w:tc>
      </w:tr>
      <w:tr w:rsidR="003E14AA" w:rsidRPr="003E14AA" w14:paraId="1D1F5B45" w14:textId="77777777" w:rsidTr="004D77CF">
        <w:trPr>
          <w:ins w:id="1229" w:author="Joint Commenters 032522" w:date="2022-03-22T20:53:00Z"/>
        </w:trPr>
        <w:tc>
          <w:tcPr>
            <w:tcW w:w="1274" w:type="pct"/>
            <w:tcBorders>
              <w:top w:val="single" w:sz="4" w:space="0" w:color="auto"/>
              <w:left w:val="single" w:sz="4" w:space="0" w:color="auto"/>
              <w:bottom w:val="single" w:sz="4" w:space="0" w:color="auto"/>
              <w:right w:val="single" w:sz="4" w:space="0" w:color="auto"/>
            </w:tcBorders>
          </w:tcPr>
          <w:p w14:paraId="422A3B7B" w14:textId="77777777" w:rsidR="003E14AA" w:rsidRPr="003E14AA" w:rsidRDefault="003E14AA" w:rsidP="003E14AA">
            <w:pPr>
              <w:spacing w:after="60"/>
              <w:rPr>
                <w:ins w:id="1230" w:author="Joint Commenters 032522" w:date="2022-03-22T20:53:00Z"/>
                <w:iCs/>
                <w:sz w:val="20"/>
                <w:szCs w:val="20"/>
              </w:rPr>
            </w:pPr>
            <w:ins w:id="1231" w:author="Joint Commenters 032522" w:date="2022-03-22T20:53:00Z">
              <w:r w:rsidRPr="003E14AA">
                <w:rPr>
                  <w:sz w:val="20"/>
                  <w:szCs w:val="20"/>
                </w:rPr>
                <w:t xml:space="preserve">RTRDRUCRSVAMT </w:t>
              </w:r>
              <w:r w:rsidRPr="003E14AA">
                <w:rPr>
                  <w:i/>
                  <w:sz w:val="20"/>
                  <w:szCs w:val="20"/>
                  <w:vertAlign w:val="subscript"/>
                </w:rPr>
                <w:t>q</w:t>
              </w:r>
            </w:ins>
          </w:p>
        </w:tc>
        <w:tc>
          <w:tcPr>
            <w:tcW w:w="324" w:type="pct"/>
            <w:tcBorders>
              <w:top w:val="single" w:sz="4" w:space="0" w:color="auto"/>
              <w:left w:val="single" w:sz="4" w:space="0" w:color="auto"/>
              <w:bottom w:val="single" w:sz="4" w:space="0" w:color="auto"/>
              <w:right w:val="single" w:sz="4" w:space="0" w:color="auto"/>
            </w:tcBorders>
          </w:tcPr>
          <w:p w14:paraId="6938AC6E" w14:textId="77777777" w:rsidR="003E14AA" w:rsidRPr="003E14AA" w:rsidRDefault="003E14AA" w:rsidP="003E14AA">
            <w:pPr>
              <w:spacing w:after="60"/>
              <w:rPr>
                <w:ins w:id="1232" w:author="Joint Commenters 032522" w:date="2022-03-22T20:53:00Z"/>
                <w:iCs/>
                <w:sz w:val="20"/>
                <w:szCs w:val="20"/>
              </w:rPr>
            </w:pPr>
            <w:ins w:id="1233" w:author="Joint Commenters 032522" w:date="2022-03-22T20:53:00Z">
              <w:r w:rsidRPr="003E14AA">
                <w:rPr>
                  <w:sz w:val="20"/>
                  <w:szCs w:val="20"/>
                </w:rPr>
                <w:t>$</w:t>
              </w:r>
            </w:ins>
          </w:p>
        </w:tc>
        <w:tc>
          <w:tcPr>
            <w:tcW w:w="3402" w:type="pct"/>
            <w:tcBorders>
              <w:top w:val="single" w:sz="4" w:space="0" w:color="auto"/>
              <w:left w:val="single" w:sz="4" w:space="0" w:color="auto"/>
              <w:bottom w:val="single" w:sz="4" w:space="0" w:color="auto"/>
              <w:right w:val="single" w:sz="4" w:space="0" w:color="auto"/>
            </w:tcBorders>
          </w:tcPr>
          <w:p w14:paraId="3E3BF47E" w14:textId="77777777" w:rsidR="003E14AA" w:rsidRPr="003E14AA" w:rsidRDefault="003E14AA" w:rsidP="003E14AA">
            <w:pPr>
              <w:spacing w:after="60"/>
              <w:rPr>
                <w:ins w:id="1234" w:author="Joint Commenters 032522" w:date="2022-03-22T20:53:00Z"/>
                <w:i/>
                <w:iCs/>
                <w:sz w:val="20"/>
                <w:szCs w:val="20"/>
              </w:rPr>
            </w:pPr>
            <w:ins w:id="1235" w:author="Joint Commenters 032522" w:date="2022-03-22T20:53:00Z">
              <w:r w:rsidRPr="003E14AA">
                <w:rPr>
                  <w:i/>
                  <w:sz w:val="20"/>
                  <w:szCs w:val="20"/>
                </w:rPr>
                <w:t>Real-Time Reliability Deployment RUC Ancillary Service Reserve Amount</w:t>
              </w:r>
              <w:r w:rsidRPr="003E14AA">
                <w:rPr>
                  <w:sz w:val="20"/>
                  <w:szCs w:val="20"/>
                </w:rPr>
                <w:t xml:space="preserve">—The total payment |to QSE </w:t>
              </w:r>
              <w:r w:rsidRPr="003E14AA">
                <w:rPr>
                  <w:i/>
                  <w:sz w:val="20"/>
                  <w:szCs w:val="20"/>
                </w:rPr>
                <w:t>q</w:t>
              </w:r>
              <w:r w:rsidRPr="003E14AA">
                <w:rPr>
                  <w:sz w:val="20"/>
                  <w:szCs w:val="20"/>
                </w:rPr>
                <w:t xml:space="preserve"> for the Real-Time RUC Ancillary Service Reserve payment as a result of Reliability Deployments for each 15-minute Settlement Interval.</w:t>
              </w:r>
            </w:ins>
          </w:p>
        </w:tc>
      </w:tr>
      <w:tr w:rsidR="003E14AA" w:rsidRPr="003E14AA" w14:paraId="0018BD7A" w14:textId="77777777" w:rsidTr="004D77CF">
        <w:tc>
          <w:tcPr>
            <w:tcW w:w="1274" w:type="pct"/>
            <w:tcBorders>
              <w:top w:val="single" w:sz="4" w:space="0" w:color="auto"/>
              <w:left w:val="single" w:sz="4" w:space="0" w:color="auto"/>
              <w:bottom w:val="single" w:sz="4" w:space="0" w:color="auto"/>
              <w:right w:val="single" w:sz="4" w:space="0" w:color="auto"/>
            </w:tcBorders>
            <w:hideMark/>
          </w:tcPr>
          <w:p w14:paraId="56FD2335" w14:textId="77777777" w:rsidR="003E14AA" w:rsidRPr="003E14AA" w:rsidRDefault="003E14AA" w:rsidP="003E14AA">
            <w:pPr>
              <w:spacing w:after="60"/>
              <w:rPr>
                <w:iCs/>
                <w:sz w:val="20"/>
                <w:szCs w:val="20"/>
              </w:rPr>
            </w:pPr>
            <w:r w:rsidRPr="003E14AA">
              <w:rPr>
                <w:iCs/>
                <w:sz w:val="20"/>
                <w:szCs w:val="20"/>
              </w:rPr>
              <w:t xml:space="preserve">LRS </w:t>
            </w:r>
            <w:r w:rsidRPr="003E14AA">
              <w:rPr>
                <w:i/>
                <w:iCs/>
                <w:sz w:val="20"/>
                <w:szCs w:val="20"/>
                <w:vertAlign w:val="subscript"/>
              </w:rPr>
              <w:t>q</w:t>
            </w:r>
          </w:p>
        </w:tc>
        <w:tc>
          <w:tcPr>
            <w:tcW w:w="324" w:type="pct"/>
            <w:tcBorders>
              <w:top w:val="single" w:sz="4" w:space="0" w:color="auto"/>
              <w:left w:val="single" w:sz="4" w:space="0" w:color="auto"/>
              <w:bottom w:val="single" w:sz="4" w:space="0" w:color="auto"/>
              <w:right w:val="single" w:sz="4" w:space="0" w:color="auto"/>
            </w:tcBorders>
            <w:hideMark/>
          </w:tcPr>
          <w:p w14:paraId="483C8A7C" w14:textId="77777777" w:rsidR="003E14AA" w:rsidRPr="003E14AA" w:rsidRDefault="003E14AA" w:rsidP="003E14AA">
            <w:pPr>
              <w:spacing w:after="60"/>
              <w:rPr>
                <w:iCs/>
                <w:sz w:val="20"/>
                <w:szCs w:val="20"/>
              </w:rPr>
            </w:pPr>
            <w:r w:rsidRPr="003E14AA">
              <w:rPr>
                <w:iCs/>
                <w:sz w:val="20"/>
                <w:szCs w:val="20"/>
              </w:rPr>
              <w:t>none</w:t>
            </w:r>
          </w:p>
        </w:tc>
        <w:tc>
          <w:tcPr>
            <w:tcW w:w="3402" w:type="pct"/>
            <w:tcBorders>
              <w:top w:val="single" w:sz="4" w:space="0" w:color="auto"/>
              <w:left w:val="single" w:sz="4" w:space="0" w:color="auto"/>
              <w:bottom w:val="single" w:sz="4" w:space="0" w:color="auto"/>
              <w:right w:val="single" w:sz="4" w:space="0" w:color="auto"/>
            </w:tcBorders>
            <w:hideMark/>
          </w:tcPr>
          <w:p w14:paraId="559995E8" w14:textId="77777777" w:rsidR="003E14AA" w:rsidRPr="003E14AA" w:rsidRDefault="003E14AA" w:rsidP="003E14AA">
            <w:pPr>
              <w:spacing w:after="60"/>
              <w:rPr>
                <w:iCs/>
                <w:sz w:val="20"/>
                <w:szCs w:val="20"/>
              </w:rPr>
            </w:pPr>
            <w:r w:rsidRPr="003E14AA">
              <w:rPr>
                <w:iCs/>
                <w:sz w:val="20"/>
                <w:szCs w:val="20"/>
              </w:rPr>
              <w:t xml:space="preserve">The LRS calculated for QSE </w:t>
            </w:r>
            <w:r w:rsidRPr="003E14AA">
              <w:rPr>
                <w:i/>
                <w:iCs/>
                <w:sz w:val="20"/>
                <w:szCs w:val="20"/>
              </w:rPr>
              <w:t>q</w:t>
            </w:r>
            <w:r w:rsidRPr="003E14AA">
              <w:rPr>
                <w:iCs/>
                <w:sz w:val="20"/>
                <w:szCs w:val="20"/>
              </w:rPr>
              <w:t xml:space="preserve"> for the 15-minute Settlement Interval.  See Section 6.6.2.2, QSE Load Ratio Share for a 15-Minute Settlement Interval.</w:t>
            </w:r>
          </w:p>
        </w:tc>
      </w:tr>
      <w:tr w:rsidR="003E14AA" w:rsidRPr="003E14AA" w14:paraId="75067659" w14:textId="77777777" w:rsidTr="004D77CF">
        <w:tc>
          <w:tcPr>
            <w:tcW w:w="1274" w:type="pct"/>
            <w:tcBorders>
              <w:top w:val="single" w:sz="4" w:space="0" w:color="auto"/>
              <w:left w:val="single" w:sz="4" w:space="0" w:color="auto"/>
              <w:bottom w:val="single" w:sz="4" w:space="0" w:color="auto"/>
              <w:right w:val="single" w:sz="4" w:space="0" w:color="auto"/>
            </w:tcBorders>
            <w:hideMark/>
          </w:tcPr>
          <w:p w14:paraId="50299CC7" w14:textId="77777777" w:rsidR="003E14AA" w:rsidRPr="003E14AA" w:rsidRDefault="003E14AA" w:rsidP="003E14AA">
            <w:pPr>
              <w:spacing w:after="60"/>
              <w:rPr>
                <w:i/>
                <w:iCs/>
                <w:sz w:val="20"/>
                <w:szCs w:val="20"/>
              </w:rPr>
            </w:pPr>
            <w:r w:rsidRPr="003E14AA">
              <w:rPr>
                <w:i/>
                <w:iCs/>
                <w:sz w:val="20"/>
                <w:szCs w:val="20"/>
              </w:rPr>
              <w:t>q</w:t>
            </w:r>
          </w:p>
        </w:tc>
        <w:tc>
          <w:tcPr>
            <w:tcW w:w="324" w:type="pct"/>
            <w:tcBorders>
              <w:top w:val="single" w:sz="4" w:space="0" w:color="auto"/>
              <w:left w:val="single" w:sz="4" w:space="0" w:color="auto"/>
              <w:bottom w:val="single" w:sz="4" w:space="0" w:color="auto"/>
              <w:right w:val="single" w:sz="4" w:space="0" w:color="auto"/>
            </w:tcBorders>
            <w:hideMark/>
          </w:tcPr>
          <w:p w14:paraId="6770659E" w14:textId="77777777" w:rsidR="003E14AA" w:rsidRPr="003E14AA" w:rsidRDefault="003E14AA" w:rsidP="003E14AA">
            <w:pPr>
              <w:spacing w:after="60"/>
              <w:rPr>
                <w:iCs/>
                <w:sz w:val="20"/>
                <w:szCs w:val="20"/>
              </w:rPr>
            </w:pPr>
            <w:r w:rsidRPr="003E14AA">
              <w:rPr>
                <w:iCs/>
                <w:sz w:val="20"/>
                <w:szCs w:val="20"/>
              </w:rPr>
              <w:t>none</w:t>
            </w:r>
          </w:p>
        </w:tc>
        <w:tc>
          <w:tcPr>
            <w:tcW w:w="3402" w:type="pct"/>
            <w:tcBorders>
              <w:top w:val="single" w:sz="4" w:space="0" w:color="auto"/>
              <w:left w:val="single" w:sz="4" w:space="0" w:color="auto"/>
              <w:bottom w:val="single" w:sz="4" w:space="0" w:color="auto"/>
              <w:right w:val="single" w:sz="4" w:space="0" w:color="auto"/>
            </w:tcBorders>
            <w:hideMark/>
          </w:tcPr>
          <w:p w14:paraId="5DF75861" w14:textId="77777777" w:rsidR="003E14AA" w:rsidRPr="003E14AA" w:rsidRDefault="003E14AA" w:rsidP="003E14AA">
            <w:pPr>
              <w:spacing w:after="60"/>
              <w:rPr>
                <w:i/>
                <w:iCs/>
                <w:sz w:val="20"/>
                <w:szCs w:val="20"/>
              </w:rPr>
            </w:pPr>
            <w:r w:rsidRPr="003E14AA">
              <w:rPr>
                <w:iCs/>
                <w:sz w:val="20"/>
                <w:szCs w:val="20"/>
              </w:rPr>
              <w:t>A QSE.</w:t>
            </w:r>
          </w:p>
        </w:tc>
      </w:tr>
    </w:tbl>
    <w:p w14:paraId="13F730DE" w14:textId="77777777" w:rsidR="003E14AA" w:rsidRPr="003E14AA" w:rsidRDefault="003E14AA" w:rsidP="003E14AA">
      <w:pPr>
        <w:keepNext/>
        <w:tabs>
          <w:tab w:val="left" w:pos="1080"/>
        </w:tabs>
        <w:ind w:left="1080" w:hanging="1080"/>
        <w:outlineLvl w:val="2"/>
        <w:rPr>
          <w:b/>
          <w:bCs/>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E14AA" w:rsidRPr="003E14AA" w14:paraId="44CE230C" w14:textId="77777777" w:rsidTr="004D77CF">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0D1A63EE" w14:textId="77777777" w:rsidR="003E14AA" w:rsidRPr="003E14AA" w:rsidRDefault="003E14AA" w:rsidP="003E14AA">
            <w:pPr>
              <w:spacing w:before="120" w:after="240"/>
              <w:rPr>
                <w:b/>
                <w:i/>
                <w:iCs/>
                <w:lang w:val="x-none" w:eastAsia="x-none"/>
              </w:rPr>
            </w:pPr>
            <w:r w:rsidRPr="003E14AA">
              <w:rPr>
                <w:b/>
                <w:i/>
                <w:iCs/>
                <w:lang w:val="x-none" w:eastAsia="x-none"/>
              </w:rPr>
              <w:t>[NPRR1010:  Replace Section 6.7.6 above with the following upon system implementation of the Real-Time Co-Optimization (RTC) project:]</w:t>
            </w:r>
          </w:p>
          <w:p w14:paraId="48786C8A" w14:textId="77777777" w:rsidR="003E14AA" w:rsidRPr="003E14AA" w:rsidRDefault="003E14AA" w:rsidP="003E14AA">
            <w:pPr>
              <w:keepNext/>
              <w:tabs>
                <w:tab w:val="left" w:pos="1080"/>
              </w:tabs>
              <w:spacing w:before="480" w:after="240"/>
              <w:outlineLvl w:val="2"/>
              <w:rPr>
                <w:b/>
                <w:bCs/>
                <w:i/>
              </w:rPr>
            </w:pPr>
            <w:bookmarkStart w:id="1236" w:name="_Toc80174845"/>
            <w:bookmarkStart w:id="1237" w:name="_Toc65151819"/>
            <w:bookmarkStart w:id="1238" w:name="_Toc60040760"/>
            <w:r w:rsidRPr="003E14AA">
              <w:rPr>
                <w:b/>
                <w:bCs/>
                <w:i/>
              </w:rPr>
              <w:t>6.7.6</w:t>
            </w:r>
            <w:r w:rsidRPr="003E14AA">
              <w:rPr>
                <w:b/>
                <w:bCs/>
                <w:i/>
              </w:rPr>
              <w:tab/>
              <w:t>Real-Time Ancillary Service Revenue Neutrality Allocation</w:t>
            </w:r>
            <w:bookmarkEnd w:id="1236"/>
            <w:bookmarkEnd w:id="1237"/>
            <w:bookmarkEnd w:id="1238"/>
          </w:p>
          <w:p w14:paraId="4EE8C41F" w14:textId="77777777" w:rsidR="003E14AA" w:rsidRPr="003E14AA" w:rsidRDefault="003E14AA" w:rsidP="003E14AA">
            <w:pPr>
              <w:spacing w:before="120" w:after="120"/>
              <w:ind w:left="720" w:hanging="720"/>
            </w:pPr>
            <w:r w:rsidRPr="003E14AA">
              <w:t>(1)</w:t>
            </w:r>
            <w:r w:rsidRPr="003E14AA">
              <w:tab/>
              <w:t>The total cost for Real-Time Ancillary Service payments and charges is allocated to the QSEs representing Load based on Load Ratio Share (LRS).  The Real-Time Ancillary Service allocations to each QSE for a given 15-minute Settlement Interval are calculated as follows:</w:t>
            </w:r>
          </w:p>
          <w:p w14:paraId="52B8B8DF" w14:textId="77777777" w:rsidR="003E14AA" w:rsidRPr="003E14AA" w:rsidRDefault="003E14AA" w:rsidP="003E14AA">
            <w:pPr>
              <w:spacing w:before="120" w:after="120"/>
              <w:ind w:left="1440" w:hanging="720"/>
            </w:pPr>
            <w:r w:rsidRPr="003E14AA">
              <w:t>(a)         For Reg-Up:</w:t>
            </w:r>
          </w:p>
          <w:p w14:paraId="13991429" w14:textId="77777777" w:rsidR="003E14AA" w:rsidRPr="003E14AA" w:rsidRDefault="003E14AA" w:rsidP="003E14AA">
            <w:pPr>
              <w:spacing w:before="120"/>
              <w:ind w:left="1440" w:hanging="720"/>
            </w:pPr>
            <w:r w:rsidRPr="003E14AA">
              <w:t xml:space="preserve">LARTRUAMT </w:t>
            </w:r>
            <w:r w:rsidRPr="003E14AA">
              <w:rPr>
                <w:i/>
                <w:vertAlign w:val="subscript"/>
              </w:rPr>
              <w:t>q</w:t>
            </w:r>
            <w:r w:rsidRPr="003E14AA">
              <w:t xml:space="preserve"> =</w:t>
            </w:r>
            <w:r w:rsidRPr="003E14AA">
              <w:tab/>
              <w:t xml:space="preserve">(-1) * (RTRUIMBAMTTOT + RTRUOAMTTOT + </w:t>
            </w:r>
          </w:p>
          <w:p w14:paraId="72A737DE" w14:textId="77777777" w:rsidR="003E14AA" w:rsidRPr="003E14AA" w:rsidRDefault="003E14AA" w:rsidP="003E14AA">
            <w:pPr>
              <w:spacing w:before="120" w:after="120"/>
              <w:ind w:left="2160" w:firstLine="720"/>
            </w:pPr>
            <w:r w:rsidRPr="003E14AA">
              <w:t xml:space="preserve">RTRUTOAMTTOT) * LRS </w:t>
            </w:r>
            <w:r w:rsidRPr="003E14AA">
              <w:rPr>
                <w:i/>
                <w:vertAlign w:val="subscript"/>
              </w:rPr>
              <w:t>q</w:t>
            </w:r>
          </w:p>
          <w:p w14:paraId="14172AB9" w14:textId="77777777" w:rsidR="003E14AA" w:rsidRPr="003E14AA" w:rsidRDefault="003E14AA" w:rsidP="003E14AA">
            <w:pPr>
              <w:spacing w:before="120" w:after="120"/>
              <w:ind w:left="1440" w:hanging="720"/>
            </w:pPr>
            <w:r w:rsidRPr="003E14AA">
              <w:lastRenderedPageBreak/>
              <w:t>Where:</w:t>
            </w:r>
          </w:p>
          <w:p w14:paraId="57CEC469" w14:textId="77777777" w:rsidR="003E14AA" w:rsidRPr="003E14AA" w:rsidRDefault="003E14AA" w:rsidP="003E14AA">
            <w:pPr>
              <w:spacing w:before="120" w:after="120"/>
              <w:ind w:left="1440" w:hanging="720"/>
            </w:pPr>
            <w:r w:rsidRPr="003E14AA">
              <w:t xml:space="preserve">RTRUIMBAMTTOT = </w:t>
            </w:r>
            <w:r w:rsidRPr="003E14AA">
              <w:rPr>
                <w:noProof/>
              </w:rPr>
              <w:drawing>
                <wp:inline distT="0" distB="0" distL="0" distR="0" wp14:anchorId="27ED2465" wp14:editId="4F99F4A8">
                  <wp:extent cx="142875" cy="294005"/>
                  <wp:effectExtent l="0" t="0" r="9525"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7"/>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E14AA">
              <w:t xml:space="preserve"> (RTRUIMBAMT </w:t>
            </w:r>
            <w:r w:rsidRPr="003E14AA">
              <w:rPr>
                <w:i/>
                <w:vertAlign w:val="subscript"/>
              </w:rPr>
              <w:t>q</w:t>
            </w:r>
            <w:r w:rsidRPr="003E14AA">
              <w:t>)</w:t>
            </w:r>
          </w:p>
          <w:p w14:paraId="3251DBBE" w14:textId="77777777" w:rsidR="003E14AA" w:rsidRPr="003E14AA" w:rsidRDefault="003E14AA" w:rsidP="003E14AA">
            <w:pPr>
              <w:spacing w:before="120" w:after="120"/>
              <w:ind w:left="1440" w:hanging="720"/>
            </w:pPr>
            <w:r w:rsidRPr="003E14AA">
              <w:t xml:space="preserve">RTRUOAMTTOT = </w:t>
            </w:r>
            <w:r w:rsidRPr="003E14AA">
              <w:rPr>
                <w:noProof/>
              </w:rPr>
              <w:drawing>
                <wp:inline distT="0" distB="0" distL="0" distR="0" wp14:anchorId="604BB330" wp14:editId="53261054">
                  <wp:extent cx="142875" cy="294005"/>
                  <wp:effectExtent l="0" t="0" r="952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6"/>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E14AA">
              <w:t xml:space="preserve"> (RTRUOAMT </w:t>
            </w:r>
            <w:r w:rsidRPr="003E14AA">
              <w:rPr>
                <w:i/>
                <w:vertAlign w:val="subscript"/>
              </w:rPr>
              <w:t>q</w:t>
            </w:r>
            <w:r w:rsidRPr="003E14AA">
              <w:t>)</w:t>
            </w:r>
          </w:p>
          <w:p w14:paraId="0967DB92" w14:textId="77777777" w:rsidR="003E14AA" w:rsidRPr="003E14AA" w:rsidRDefault="003E14AA" w:rsidP="003E14AA">
            <w:pPr>
              <w:spacing w:before="120" w:after="120"/>
              <w:ind w:left="1440" w:hanging="720"/>
            </w:pPr>
            <w:r w:rsidRPr="003E14AA">
              <w:t xml:space="preserve">RTRUTOAMTTOT = </w:t>
            </w:r>
            <w:r w:rsidRPr="003E14AA">
              <w:rPr>
                <w:noProof/>
              </w:rPr>
              <w:drawing>
                <wp:inline distT="0" distB="0" distL="0" distR="0" wp14:anchorId="764D42D3" wp14:editId="0D099077">
                  <wp:extent cx="142875" cy="294005"/>
                  <wp:effectExtent l="0" t="0" r="9525"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5"/>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E14AA">
              <w:t xml:space="preserve"> (RTRUTOAMT </w:t>
            </w:r>
            <w:r w:rsidRPr="003E14AA">
              <w:rPr>
                <w:i/>
                <w:vertAlign w:val="subscript"/>
              </w:rPr>
              <w:t>q</w:t>
            </w:r>
            <w:r w:rsidRPr="003E14AA">
              <w:t>)</w:t>
            </w:r>
          </w:p>
          <w:p w14:paraId="705F37D1" w14:textId="77777777" w:rsidR="003E14AA" w:rsidRPr="003E14AA" w:rsidRDefault="003E14AA" w:rsidP="003E14AA">
            <w:r w:rsidRPr="003E14A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3E14AA" w:rsidRPr="003E14AA" w14:paraId="2A54D05B" w14:textId="77777777" w:rsidTr="004D77CF">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0FED4D95" w14:textId="77777777" w:rsidR="003E14AA" w:rsidRPr="003E14AA" w:rsidRDefault="003E14AA" w:rsidP="003E14AA">
                  <w:pPr>
                    <w:spacing w:after="120"/>
                    <w:rPr>
                      <w:b/>
                      <w:iCs/>
                      <w:sz w:val="20"/>
                      <w:szCs w:val="20"/>
                    </w:rPr>
                  </w:pPr>
                  <w:r w:rsidRPr="003E14AA">
                    <w:rPr>
                      <w:b/>
                      <w:iCs/>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1DC5FBF6" w14:textId="77777777" w:rsidR="003E14AA" w:rsidRPr="003E14AA" w:rsidRDefault="003E14AA" w:rsidP="003E14AA">
                  <w:pPr>
                    <w:spacing w:after="120"/>
                    <w:rPr>
                      <w:b/>
                      <w:iCs/>
                      <w:sz w:val="20"/>
                      <w:szCs w:val="20"/>
                    </w:rPr>
                  </w:pPr>
                  <w:r w:rsidRPr="003E14AA">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4F5FD3FF" w14:textId="77777777" w:rsidR="003E14AA" w:rsidRPr="003E14AA" w:rsidRDefault="003E14AA" w:rsidP="003E14AA">
                  <w:pPr>
                    <w:spacing w:after="120"/>
                    <w:rPr>
                      <w:b/>
                      <w:iCs/>
                      <w:sz w:val="20"/>
                      <w:szCs w:val="20"/>
                    </w:rPr>
                  </w:pPr>
                  <w:r w:rsidRPr="003E14AA">
                    <w:rPr>
                      <w:b/>
                      <w:iCs/>
                      <w:sz w:val="20"/>
                      <w:szCs w:val="20"/>
                    </w:rPr>
                    <w:t>Description</w:t>
                  </w:r>
                </w:p>
              </w:tc>
            </w:tr>
            <w:tr w:rsidR="003E14AA" w:rsidRPr="003E14AA" w14:paraId="7A277DCD" w14:textId="77777777" w:rsidTr="004D77CF">
              <w:trPr>
                <w:cantSplit/>
              </w:trPr>
              <w:tc>
                <w:tcPr>
                  <w:tcW w:w="1146" w:type="pct"/>
                  <w:tcBorders>
                    <w:top w:val="single" w:sz="4" w:space="0" w:color="auto"/>
                    <w:left w:val="single" w:sz="4" w:space="0" w:color="auto"/>
                    <w:bottom w:val="single" w:sz="4" w:space="0" w:color="auto"/>
                    <w:right w:val="single" w:sz="4" w:space="0" w:color="auto"/>
                  </w:tcBorders>
                  <w:hideMark/>
                </w:tcPr>
                <w:p w14:paraId="12C9EA0F" w14:textId="77777777" w:rsidR="003E14AA" w:rsidRPr="003E14AA" w:rsidRDefault="003E14AA" w:rsidP="003E14AA">
                  <w:pPr>
                    <w:spacing w:after="60"/>
                    <w:rPr>
                      <w:sz w:val="20"/>
                      <w:szCs w:val="20"/>
                    </w:rPr>
                  </w:pPr>
                  <w:r w:rsidRPr="003E14AA">
                    <w:rPr>
                      <w:sz w:val="20"/>
                      <w:szCs w:val="20"/>
                    </w:rPr>
                    <w:t xml:space="preserve">LARTRUAMT </w:t>
                  </w:r>
                  <w:r w:rsidRPr="003E14AA">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6725015C" w14:textId="77777777" w:rsidR="003E14AA" w:rsidRPr="003E14AA" w:rsidRDefault="003E14AA" w:rsidP="003E14AA">
                  <w:pPr>
                    <w:spacing w:after="60"/>
                    <w:rPr>
                      <w:sz w:val="20"/>
                      <w:szCs w:val="20"/>
                    </w:rPr>
                  </w:pPr>
                  <w:r w:rsidRPr="003E14A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1B2244E" w14:textId="77777777" w:rsidR="003E14AA" w:rsidRPr="003E14AA" w:rsidRDefault="003E14AA" w:rsidP="003E14AA">
                  <w:pPr>
                    <w:spacing w:after="60"/>
                    <w:rPr>
                      <w:i/>
                      <w:sz w:val="20"/>
                      <w:szCs w:val="20"/>
                    </w:rPr>
                  </w:pPr>
                  <w:r w:rsidRPr="003E14AA">
                    <w:rPr>
                      <w:i/>
                      <w:sz w:val="20"/>
                      <w:szCs w:val="20"/>
                    </w:rPr>
                    <w:t>Load-Allocated Real-Time Reg-Up Amount for the QSE</w:t>
                  </w:r>
                  <w:r w:rsidRPr="003E14AA">
                    <w:rPr>
                      <w:sz w:val="20"/>
                      <w:szCs w:val="20"/>
                    </w:rPr>
                    <w:t xml:space="preserve">— The QSE </w:t>
                  </w:r>
                  <w:r w:rsidRPr="003E14AA">
                    <w:rPr>
                      <w:i/>
                      <w:sz w:val="20"/>
                      <w:szCs w:val="20"/>
                    </w:rPr>
                    <w:t>q</w:t>
                  </w:r>
                  <w:r w:rsidRPr="003E14AA">
                    <w:rPr>
                      <w:sz w:val="20"/>
                      <w:szCs w:val="20"/>
                    </w:rPr>
                    <w:softHyphen/>
                    <w:t>’s share of the total Real-Time Reg-Up amount for the 15-minute Settlement Interval.</w:t>
                  </w:r>
                </w:p>
              </w:tc>
            </w:tr>
            <w:tr w:rsidR="003E14AA" w:rsidRPr="003E14AA" w14:paraId="0C91F0D1" w14:textId="77777777" w:rsidTr="004D77CF">
              <w:trPr>
                <w:cantSplit/>
              </w:trPr>
              <w:tc>
                <w:tcPr>
                  <w:tcW w:w="1146" w:type="pct"/>
                  <w:tcBorders>
                    <w:top w:val="single" w:sz="4" w:space="0" w:color="auto"/>
                    <w:left w:val="single" w:sz="4" w:space="0" w:color="auto"/>
                    <w:bottom w:val="single" w:sz="4" w:space="0" w:color="auto"/>
                    <w:right w:val="single" w:sz="4" w:space="0" w:color="auto"/>
                  </w:tcBorders>
                  <w:hideMark/>
                </w:tcPr>
                <w:p w14:paraId="58122DE3" w14:textId="77777777" w:rsidR="003E14AA" w:rsidRPr="003E14AA" w:rsidRDefault="003E14AA" w:rsidP="003E14AA">
                  <w:pPr>
                    <w:spacing w:after="60"/>
                    <w:rPr>
                      <w:sz w:val="20"/>
                      <w:szCs w:val="20"/>
                    </w:rPr>
                  </w:pPr>
                  <w:r w:rsidRPr="003E14AA">
                    <w:rPr>
                      <w:sz w:val="20"/>
                      <w:szCs w:val="20"/>
                    </w:rPr>
                    <w:t xml:space="preserve">RTRUIMBAMT </w:t>
                  </w:r>
                  <w:r w:rsidRPr="003E14AA">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4C774697" w14:textId="77777777" w:rsidR="003E14AA" w:rsidRPr="003E14AA" w:rsidRDefault="003E14AA" w:rsidP="003E14AA">
                  <w:pPr>
                    <w:spacing w:after="60"/>
                    <w:rPr>
                      <w:sz w:val="20"/>
                      <w:szCs w:val="20"/>
                    </w:rPr>
                  </w:pPr>
                  <w:r w:rsidRPr="003E14A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6DBE2A1" w14:textId="77777777" w:rsidR="003E14AA" w:rsidRPr="003E14AA" w:rsidRDefault="003E14AA" w:rsidP="003E14AA">
                  <w:pPr>
                    <w:spacing w:after="60"/>
                    <w:rPr>
                      <w:i/>
                      <w:sz w:val="20"/>
                      <w:szCs w:val="20"/>
                    </w:rPr>
                  </w:pPr>
                  <w:r w:rsidRPr="003E14AA">
                    <w:rPr>
                      <w:i/>
                      <w:sz w:val="20"/>
                      <w:szCs w:val="20"/>
                    </w:rPr>
                    <w:t xml:space="preserve">Real-Time Reg-Up Imbalance Amount for the QSE - </w:t>
                  </w:r>
                  <w:r w:rsidRPr="003E14AA">
                    <w:rPr>
                      <w:sz w:val="20"/>
                      <w:szCs w:val="20"/>
                    </w:rPr>
                    <w:t xml:space="preserve">The total payment or charge to QSE </w:t>
                  </w:r>
                  <w:r w:rsidRPr="003E14AA">
                    <w:rPr>
                      <w:i/>
                      <w:sz w:val="20"/>
                      <w:szCs w:val="20"/>
                    </w:rPr>
                    <w:t>q</w:t>
                  </w:r>
                  <w:r w:rsidRPr="003E14AA">
                    <w:rPr>
                      <w:sz w:val="20"/>
                      <w:szCs w:val="20"/>
                    </w:rPr>
                    <w:t xml:space="preserve"> for the Real-Time Reg-Up imbalance for each 15-minute Settlement Interval.</w:t>
                  </w:r>
                </w:p>
              </w:tc>
            </w:tr>
            <w:tr w:rsidR="003E14AA" w:rsidRPr="003E14AA" w14:paraId="7875EE5E" w14:textId="77777777" w:rsidTr="004D77CF">
              <w:trPr>
                <w:cantSplit/>
              </w:trPr>
              <w:tc>
                <w:tcPr>
                  <w:tcW w:w="1146" w:type="pct"/>
                  <w:tcBorders>
                    <w:top w:val="single" w:sz="4" w:space="0" w:color="auto"/>
                    <w:left w:val="single" w:sz="4" w:space="0" w:color="auto"/>
                    <w:bottom w:val="single" w:sz="4" w:space="0" w:color="auto"/>
                    <w:right w:val="single" w:sz="4" w:space="0" w:color="auto"/>
                  </w:tcBorders>
                  <w:hideMark/>
                </w:tcPr>
                <w:p w14:paraId="55D0297D" w14:textId="77777777" w:rsidR="003E14AA" w:rsidRPr="003E14AA" w:rsidRDefault="003E14AA" w:rsidP="003E14AA">
                  <w:pPr>
                    <w:spacing w:after="60"/>
                    <w:rPr>
                      <w:sz w:val="20"/>
                      <w:szCs w:val="20"/>
                    </w:rPr>
                  </w:pPr>
                  <w:r w:rsidRPr="003E14AA">
                    <w:rPr>
                      <w:sz w:val="20"/>
                      <w:szCs w:val="20"/>
                    </w:rPr>
                    <w:t xml:space="preserve">RTRUOAMT </w:t>
                  </w:r>
                  <w:r w:rsidRPr="003E14AA">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DD476A7" w14:textId="77777777" w:rsidR="003E14AA" w:rsidRPr="003E14AA" w:rsidRDefault="003E14AA" w:rsidP="003E14AA">
                  <w:pPr>
                    <w:spacing w:after="60"/>
                    <w:rPr>
                      <w:sz w:val="20"/>
                      <w:szCs w:val="20"/>
                    </w:rPr>
                  </w:pPr>
                  <w:r w:rsidRPr="003E14A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AD8C121" w14:textId="77777777" w:rsidR="003E14AA" w:rsidRPr="003E14AA" w:rsidRDefault="003E14AA" w:rsidP="003E14AA">
                  <w:pPr>
                    <w:spacing w:after="60"/>
                    <w:rPr>
                      <w:i/>
                      <w:sz w:val="20"/>
                      <w:szCs w:val="20"/>
                    </w:rPr>
                  </w:pPr>
                  <w:r w:rsidRPr="003E14AA">
                    <w:rPr>
                      <w:i/>
                      <w:sz w:val="20"/>
                      <w:szCs w:val="20"/>
                    </w:rPr>
                    <w:t>Real-Time Reg-Up Only Amount for the QSE</w:t>
                  </w:r>
                  <w:r w:rsidRPr="003E14AA">
                    <w:rPr>
                      <w:sz w:val="20"/>
                      <w:szCs w:val="20"/>
                    </w:rPr>
                    <w:t xml:space="preserve">— The total charge to QSE </w:t>
                  </w:r>
                  <w:r w:rsidRPr="003E14AA">
                    <w:rPr>
                      <w:i/>
                      <w:sz w:val="20"/>
                      <w:szCs w:val="20"/>
                    </w:rPr>
                    <w:t>q</w:t>
                  </w:r>
                  <w:r w:rsidRPr="003E14AA">
                    <w:rPr>
                      <w:sz w:val="20"/>
                      <w:szCs w:val="20"/>
                    </w:rPr>
                    <w:t xml:space="preserve"> in Real-Time for Reg-Up only awards for each 15-minute Settlement Interval.</w:t>
                  </w:r>
                </w:p>
              </w:tc>
            </w:tr>
            <w:tr w:rsidR="003E14AA" w:rsidRPr="003E14AA" w14:paraId="3842F115" w14:textId="77777777" w:rsidTr="004D77CF">
              <w:trPr>
                <w:cantSplit/>
              </w:trPr>
              <w:tc>
                <w:tcPr>
                  <w:tcW w:w="1146" w:type="pct"/>
                  <w:tcBorders>
                    <w:top w:val="single" w:sz="4" w:space="0" w:color="auto"/>
                    <w:left w:val="single" w:sz="4" w:space="0" w:color="auto"/>
                    <w:bottom w:val="single" w:sz="4" w:space="0" w:color="auto"/>
                    <w:right w:val="single" w:sz="4" w:space="0" w:color="auto"/>
                  </w:tcBorders>
                  <w:hideMark/>
                </w:tcPr>
                <w:p w14:paraId="5F46951E" w14:textId="77777777" w:rsidR="003E14AA" w:rsidRPr="003E14AA" w:rsidRDefault="003E14AA" w:rsidP="003E14AA">
                  <w:pPr>
                    <w:spacing w:after="60"/>
                    <w:rPr>
                      <w:sz w:val="20"/>
                      <w:szCs w:val="20"/>
                    </w:rPr>
                  </w:pPr>
                  <w:r w:rsidRPr="003E14AA">
                    <w:rPr>
                      <w:sz w:val="20"/>
                      <w:szCs w:val="20"/>
                    </w:rPr>
                    <w:t>RTRUIMBAMTTOT</w:t>
                  </w:r>
                </w:p>
              </w:tc>
              <w:tc>
                <w:tcPr>
                  <w:tcW w:w="675" w:type="pct"/>
                  <w:tcBorders>
                    <w:top w:val="single" w:sz="4" w:space="0" w:color="auto"/>
                    <w:left w:val="single" w:sz="4" w:space="0" w:color="auto"/>
                    <w:bottom w:val="single" w:sz="4" w:space="0" w:color="auto"/>
                    <w:right w:val="single" w:sz="4" w:space="0" w:color="auto"/>
                  </w:tcBorders>
                  <w:hideMark/>
                </w:tcPr>
                <w:p w14:paraId="31D37B3D" w14:textId="77777777" w:rsidR="003E14AA" w:rsidRPr="003E14AA" w:rsidRDefault="003E14AA" w:rsidP="003E14AA">
                  <w:pPr>
                    <w:spacing w:after="60"/>
                    <w:rPr>
                      <w:sz w:val="20"/>
                      <w:szCs w:val="20"/>
                    </w:rPr>
                  </w:pPr>
                  <w:r w:rsidRPr="003E14A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92B96C0" w14:textId="77777777" w:rsidR="003E14AA" w:rsidRPr="003E14AA" w:rsidRDefault="003E14AA" w:rsidP="003E14AA">
                  <w:pPr>
                    <w:spacing w:after="60"/>
                    <w:rPr>
                      <w:i/>
                      <w:sz w:val="20"/>
                      <w:szCs w:val="20"/>
                    </w:rPr>
                  </w:pPr>
                  <w:r w:rsidRPr="003E14AA">
                    <w:rPr>
                      <w:i/>
                      <w:sz w:val="20"/>
                      <w:szCs w:val="20"/>
                    </w:rPr>
                    <w:t xml:space="preserve">Real-Time Reg-Up Imbalance Market Total Amount - </w:t>
                  </w:r>
                  <w:r w:rsidRPr="003E14AA">
                    <w:rPr>
                      <w:sz w:val="20"/>
                      <w:szCs w:val="20"/>
                    </w:rPr>
                    <w:t>The total payment or charge to all QSEs for the Real-Time Reg-Up imbalance for each 15-minute Settlement Interval.</w:t>
                  </w:r>
                </w:p>
              </w:tc>
            </w:tr>
            <w:tr w:rsidR="003E14AA" w:rsidRPr="003E14AA" w14:paraId="55365EA9" w14:textId="77777777" w:rsidTr="004D77CF">
              <w:trPr>
                <w:cantSplit/>
              </w:trPr>
              <w:tc>
                <w:tcPr>
                  <w:tcW w:w="1146" w:type="pct"/>
                  <w:tcBorders>
                    <w:top w:val="single" w:sz="4" w:space="0" w:color="auto"/>
                    <w:left w:val="single" w:sz="4" w:space="0" w:color="auto"/>
                    <w:bottom w:val="single" w:sz="4" w:space="0" w:color="auto"/>
                    <w:right w:val="single" w:sz="4" w:space="0" w:color="auto"/>
                  </w:tcBorders>
                  <w:hideMark/>
                </w:tcPr>
                <w:p w14:paraId="7B278858" w14:textId="77777777" w:rsidR="003E14AA" w:rsidRPr="003E14AA" w:rsidRDefault="003E14AA" w:rsidP="003E14AA">
                  <w:pPr>
                    <w:spacing w:after="60"/>
                    <w:rPr>
                      <w:sz w:val="20"/>
                      <w:szCs w:val="20"/>
                    </w:rPr>
                  </w:pPr>
                  <w:r w:rsidRPr="003E14AA">
                    <w:rPr>
                      <w:sz w:val="20"/>
                      <w:szCs w:val="20"/>
                    </w:rPr>
                    <w:t>RTRUOAMTTOT</w:t>
                  </w:r>
                </w:p>
              </w:tc>
              <w:tc>
                <w:tcPr>
                  <w:tcW w:w="675" w:type="pct"/>
                  <w:tcBorders>
                    <w:top w:val="single" w:sz="4" w:space="0" w:color="auto"/>
                    <w:left w:val="single" w:sz="4" w:space="0" w:color="auto"/>
                    <w:bottom w:val="single" w:sz="4" w:space="0" w:color="auto"/>
                    <w:right w:val="single" w:sz="4" w:space="0" w:color="auto"/>
                  </w:tcBorders>
                  <w:hideMark/>
                </w:tcPr>
                <w:p w14:paraId="36A69061" w14:textId="77777777" w:rsidR="003E14AA" w:rsidRPr="003E14AA" w:rsidRDefault="003E14AA" w:rsidP="003E14AA">
                  <w:pPr>
                    <w:spacing w:after="60"/>
                    <w:rPr>
                      <w:sz w:val="20"/>
                      <w:szCs w:val="20"/>
                    </w:rPr>
                  </w:pPr>
                  <w:r w:rsidRPr="003E14A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EFDAF2F" w14:textId="77777777" w:rsidR="003E14AA" w:rsidRPr="003E14AA" w:rsidRDefault="003E14AA" w:rsidP="003E14AA">
                  <w:pPr>
                    <w:spacing w:after="60"/>
                    <w:rPr>
                      <w:i/>
                      <w:sz w:val="20"/>
                      <w:szCs w:val="20"/>
                    </w:rPr>
                  </w:pPr>
                  <w:r w:rsidRPr="003E14AA">
                    <w:rPr>
                      <w:i/>
                      <w:sz w:val="20"/>
                      <w:szCs w:val="20"/>
                    </w:rPr>
                    <w:t xml:space="preserve">Real-Time Reg-Up Only Market Total Amount - </w:t>
                  </w:r>
                  <w:r w:rsidRPr="003E14AA">
                    <w:rPr>
                      <w:sz w:val="20"/>
                      <w:szCs w:val="20"/>
                    </w:rPr>
                    <w:t>The total charge to all QSEs in Real-Time for Reg-Up only awards for each 15-minute Settlement Interval.</w:t>
                  </w:r>
                </w:p>
              </w:tc>
            </w:tr>
            <w:tr w:rsidR="003E14AA" w:rsidRPr="003E14AA" w14:paraId="448FD763" w14:textId="77777777" w:rsidTr="004D77CF">
              <w:trPr>
                <w:cantSplit/>
              </w:trPr>
              <w:tc>
                <w:tcPr>
                  <w:tcW w:w="1146" w:type="pct"/>
                  <w:tcBorders>
                    <w:top w:val="single" w:sz="4" w:space="0" w:color="auto"/>
                    <w:left w:val="single" w:sz="4" w:space="0" w:color="auto"/>
                    <w:bottom w:val="single" w:sz="4" w:space="0" w:color="auto"/>
                    <w:right w:val="single" w:sz="4" w:space="0" w:color="auto"/>
                  </w:tcBorders>
                  <w:hideMark/>
                </w:tcPr>
                <w:p w14:paraId="21DA6944" w14:textId="77777777" w:rsidR="003E14AA" w:rsidRPr="003E14AA" w:rsidRDefault="003E14AA" w:rsidP="003E14AA">
                  <w:pPr>
                    <w:spacing w:after="60"/>
                    <w:rPr>
                      <w:sz w:val="20"/>
                      <w:szCs w:val="20"/>
                    </w:rPr>
                  </w:pPr>
                  <w:r w:rsidRPr="003E14AA">
                    <w:rPr>
                      <w:sz w:val="20"/>
                      <w:szCs w:val="20"/>
                    </w:rPr>
                    <w:t xml:space="preserve">RTRUTOAMT </w:t>
                  </w:r>
                  <w:r w:rsidRPr="003E14AA">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53051072" w14:textId="77777777" w:rsidR="003E14AA" w:rsidRPr="003E14AA" w:rsidRDefault="003E14AA" w:rsidP="003E14AA">
                  <w:pPr>
                    <w:spacing w:after="60"/>
                    <w:rPr>
                      <w:sz w:val="20"/>
                      <w:szCs w:val="20"/>
                    </w:rPr>
                  </w:pPr>
                  <w:r w:rsidRPr="003E14A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454CED8" w14:textId="77777777" w:rsidR="003E14AA" w:rsidRPr="003E14AA" w:rsidRDefault="003E14AA" w:rsidP="003E14AA">
                  <w:pPr>
                    <w:spacing w:after="60"/>
                    <w:rPr>
                      <w:i/>
                      <w:sz w:val="20"/>
                      <w:szCs w:val="20"/>
                    </w:rPr>
                  </w:pPr>
                  <w:r w:rsidRPr="003E14AA">
                    <w:rPr>
                      <w:i/>
                      <w:sz w:val="20"/>
                      <w:szCs w:val="20"/>
                    </w:rPr>
                    <w:t>Real-Time Reg-Up Trade Overage Amount for the QSE</w:t>
                  </w:r>
                  <w:r w:rsidRPr="003E14AA">
                    <w:rPr>
                      <w:sz w:val="20"/>
                      <w:szCs w:val="20"/>
                    </w:rPr>
                    <w:t xml:space="preserve">— The total charge to QSE </w:t>
                  </w:r>
                  <w:r w:rsidRPr="003E14AA">
                    <w:rPr>
                      <w:i/>
                      <w:sz w:val="20"/>
                      <w:szCs w:val="20"/>
                    </w:rPr>
                    <w:t>q</w:t>
                  </w:r>
                  <w:r w:rsidRPr="003E14AA">
                    <w:rPr>
                      <w:sz w:val="20"/>
                      <w:szCs w:val="20"/>
                    </w:rPr>
                    <w:t xml:space="preserve"> in Real-Time for Reg-Up trade overages for each 15-minute Settlement Interval.</w:t>
                  </w:r>
                </w:p>
              </w:tc>
            </w:tr>
            <w:tr w:rsidR="003E14AA" w:rsidRPr="003E14AA" w14:paraId="6E891CCB" w14:textId="77777777" w:rsidTr="004D77CF">
              <w:trPr>
                <w:cantSplit/>
              </w:trPr>
              <w:tc>
                <w:tcPr>
                  <w:tcW w:w="1146" w:type="pct"/>
                  <w:tcBorders>
                    <w:top w:val="single" w:sz="4" w:space="0" w:color="auto"/>
                    <w:left w:val="single" w:sz="4" w:space="0" w:color="auto"/>
                    <w:bottom w:val="single" w:sz="4" w:space="0" w:color="auto"/>
                    <w:right w:val="single" w:sz="4" w:space="0" w:color="auto"/>
                  </w:tcBorders>
                  <w:hideMark/>
                </w:tcPr>
                <w:p w14:paraId="5D46BD2A" w14:textId="77777777" w:rsidR="003E14AA" w:rsidRPr="003E14AA" w:rsidRDefault="003E14AA" w:rsidP="003E14AA">
                  <w:pPr>
                    <w:spacing w:after="60"/>
                    <w:rPr>
                      <w:sz w:val="20"/>
                      <w:szCs w:val="20"/>
                    </w:rPr>
                  </w:pPr>
                  <w:r w:rsidRPr="003E14AA">
                    <w:rPr>
                      <w:sz w:val="20"/>
                      <w:szCs w:val="20"/>
                    </w:rPr>
                    <w:t>RTRUTOAMTTOT</w:t>
                  </w:r>
                </w:p>
              </w:tc>
              <w:tc>
                <w:tcPr>
                  <w:tcW w:w="675" w:type="pct"/>
                  <w:tcBorders>
                    <w:top w:val="single" w:sz="4" w:space="0" w:color="auto"/>
                    <w:left w:val="single" w:sz="4" w:space="0" w:color="auto"/>
                    <w:bottom w:val="single" w:sz="4" w:space="0" w:color="auto"/>
                    <w:right w:val="single" w:sz="4" w:space="0" w:color="auto"/>
                  </w:tcBorders>
                  <w:hideMark/>
                </w:tcPr>
                <w:p w14:paraId="7DD3EA0B" w14:textId="77777777" w:rsidR="003E14AA" w:rsidRPr="003E14AA" w:rsidRDefault="003E14AA" w:rsidP="003E14AA">
                  <w:pPr>
                    <w:spacing w:after="60"/>
                    <w:rPr>
                      <w:sz w:val="20"/>
                      <w:szCs w:val="20"/>
                    </w:rPr>
                  </w:pPr>
                  <w:r w:rsidRPr="003E14A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5C69684" w14:textId="77777777" w:rsidR="003E14AA" w:rsidRPr="003E14AA" w:rsidRDefault="003E14AA" w:rsidP="003E14AA">
                  <w:pPr>
                    <w:spacing w:after="60"/>
                    <w:rPr>
                      <w:i/>
                      <w:sz w:val="20"/>
                      <w:szCs w:val="20"/>
                    </w:rPr>
                  </w:pPr>
                  <w:r w:rsidRPr="003E14AA">
                    <w:rPr>
                      <w:i/>
                      <w:sz w:val="20"/>
                      <w:szCs w:val="20"/>
                    </w:rPr>
                    <w:t xml:space="preserve">Real-Time Reg-Up Trade Overage Total Amount </w:t>
                  </w:r>
                  <w:r w:rsidRPr="003E14AA">
                    <w:rPr>
                      <w:sz w:val="20"/>
                      <w:szCs w:val="20"/>
                    </w:rPr>
                    <w:t>— The total charge to all QSEs for Real-Time Reg-Up trade overages for each 15-minute Settlement Interval.</w:t>
                  </w:r>
                </w:p>
              </w:tc>
            </w:tr>
            <w:tr w:rsidR="003E14AA" w:rsidRPr="003E14AA" w14:paraId="445D1D73" w14:textId="77777777" w:rsidTr="004D77CF">
              <w:trPr>
                <w:cantSplit/>
              </w:trPr>
              <w:tc>
                <w:tcPr>
                  <w:tcW w:w="1146" w:type="pct"/>
                  <w:tcBorders>
                    <w:top w:val="single" w:sz="4" w:space="0" w:color="auto"/>
                    <w:left w:val="single" w:sz="4" w:space="0" w:color="auto"/>
                    <w:bottom w:val="single" w:sz="4" w:space="0" w:color="auto"/>
                    <w:right w:val="single" w:sz="4" w:space="0" w:color="auto"/>
                  </w:tcBorders>
                  <w:hideMark/>
                </w:tcPr>
                <w:p w14:paraId="1D228598" w14:textId="77777777" w:rsidR="003E14AA" w:rsidRPr="003E14AA" w:rsidRDefault="003E14AA" w:rsidP="003E14AA">
                  <w:pPr>
                    <w:spacing w:after="60"/>
                    <w:rPr>
                      <w:sz w:val="20"/>
                      <w:szCs w:val="20"/>
                    </w:rPr>
                  </w:pPr>
                  <w:r w:rsidRPr="003E14AA">
                    <w:rPr>
                      <w:sz w:val="20"/>
                      <w:szCs w:val="20"/>
                    </w:rPr>
                    <w:t>LRS</w:t>
                  </w:r>
                  <w:r w:rsidRPr="003E14AA">
                    <w:rPr>
                      <w:sz w:val="20"/>
                      <w:szCs w:val="20"/>
                      <w:vertAlign w:val="subscript"/>
                    </w:rPr>
                    <w:t xml:space="preserve"> </w:t>
                  </w:r>
                  <w:r w:rsidRPr="003E14AA">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506BD6C8" w14:textId="77777777" w:rsidR="003E14AA" w:rsidRPr="003E14AA" w:rsidRDefault="003E14AA" w:rsidP="003E14AA">
                  <w:pPr>
                    <w:spacing w:after="60"/>
                    <w:rPr>
                      <w:sz w:val="20"/>
                      <w:szCs w:val="20"/>
                    </w:rPr>
                  </w:pPr>
                  <w:r w:rsidRPr="003E14AA">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541BAA32" w14:textId="77777777" w:rsidR="003E14AA" w:rsidRPr="003E14AA" w:rsidRDefault="003E14AA" w:rsidP="003E14AA">
                  <w:pPr>
                    <w:spacing w:after="60"/>
                    <w:rPr>
                      <w:i/>
                      <w:sz w:val="20"/>
                      <w:szCs w:val="20"/>
                    </w:rPr>
                  </w:pPr>
                  <w:r w:rsidRPr="003E14AA">
                    <w:rPr>
                      <w:i/>
                      <w:sz w:val="20"/>
                      <w:szCs w:val="20"/>
                    </w:rPr>
                    <w:t>Load Ratio Share per QSE</w:t>
                  </w:r>
                  <w:r w:rsidRPr="003E14AA">
                    <w:rPr>
                      <w:sz w:val="20"/>
                      <w:szCs w:val="20"/>
                    </w:rPr>
                    <w:t xml:space="preserve">—The LRS as defined in Section 6.6.2.2, QSE Load Ratio Share for a 15-Minute Settlement Interval, for QSE </w:t>
                  </w:r>
                  <w:r w:rsidRPr="003E14AA">
                    <w:rPr>
                      <w:i/>
                      <w:sz w:val="20"/>
                      <w:szCs w:val="20"/>
                    </w:rPr>
                    <w:t>q</w:t>
                  </w:r>
                  <w:r w:rsidRPr="003E14AA">
                    <w:rPr>
                      <w:sz w:val="20"/>
                      <w:szCs w:val="20"/>
                    </w:rPr>
                    <w:t xml:space="preserve"> for the 15-minute Settlement Interval.</w:t>
                  </w:r>
                </w:p>
              </w:tc>
            </w:tr>
            <w:tr w:rsidR="003E14AA" w:rsidRPr="003E14AA" w14:paraId="6F53A3A3" w14:textId="77777777" w:rsidTr="004D77CF">
              <w:trPr>
                <w:cantSplit/>
              </w:trPr>
              <w:tc>
                <w:tcPr>
                  <w:tcW w:w="1146" w:type="pct"/>
                  <w:tcBorders>
                    <w:top w:val="single" w:sz="4" w:space="0" w:color="auto"/>
                    <w:left w:val="single" w:sz="4" w:space="0" w:color="auto"/>
                    <w:bottom w:val="single" w:sz="4" w:space="0" w:color="auto"/>
                    <w:right w:val="single" w:sz="4" w:space="0" w:color="auto"/>
                  </w:tcBorders>
                  <w:hideMark/>
                </w:tcPr>
                <w:p w14:paraId="433FA416" w14:textId="77777777" w:rsidR="003E14AA" w:rsidRPr="003E14AA" w:rsidRDefault="003E14AA" w:rsidP="003E14AA">
                  <w:pPr>
                    <w:spacing w:after="60"/>
                    <w:rPr>
                      <w:sz w:val="20"/>
                      <w:szCs w:val="20"/>
                    </w:rPr>
                  </w:pPr>
                  <w:r w:rsidRPr="003E14AA">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7B86BBA0" w14:textId="77777777" w:rsidR="003E14AA" w:rsidRPr="003E14AA" w:rsidRDefault="003E14AA" w:rsidP="003E14AA">
                  <w:pPr>
                    <w:spacing w:after="60"/>
                    <w:rPr>
                      <w:sz w:val="20"/>
                      <w:szCs w:val="20"/>
                    </w:rPr>
                  </w:pPr>
                  <w:r w:rsidRPr="003E14AA">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7AD8EEF2" w14:textId="77777777" w:rsidR="003E14AA" w:rsidRPr="003E14AA" w:rsidRDefault="003E14AA" w:rsidP="003E14AA">
                  <w:pPr>
                    <w:spacing w:after="60"/>
                    <w:rPr>
                      <w:i/>
                      <w:sz w:val="20"/>
                      <w:szCs w:val="20"/>
                    </w:rPr>
                  </w:pPr>
                  <w:r w:rsidRPr="003E14AA">
                    <w:rPr>
                      <w:sz w:val="20"/>
                      <w:szCs w:val="20"/>
                    </w:rPr>
                    <w:t>A QSE.</w:t>
                  </w:r>
                </w:p>
              </w:tc>
            </w:tr>
          </w:tbl>
          <w:p w14:paraId="76B98971" w14:textId="77777777" w:rsidR="003E14AA" w:rsidRPr="003E14AA" w:rsidRDefault="003E14AA" w:rsidP="003E14AA">
            <w:pPr>
              <w:spacing w:before="240" w:after="120"/>
              <w:ind w:left="1440" w:hanging="720"/>
            </w:pPr>
            <w:r w:rsidRPr="003E14AA">
              <w:t>(b)         For Reg-Down:</w:t>
            </w:r>
          </w:p>
          <w:p w14:paraId="46DA9D2D" w14:textId="77777777" w:rsidR="003E14AA" w:rsidRPr="003E14AA" w:rsidRDefault="003E14AA" w:rsidP="003E14AA">
            <w:pPr>
              <w:ind w:left="1440" w:hanging="720"/>
            </w:pPr>
            <w:r w:rsidRPr="003E14AA">
              <w:t xml:space="preserve">LARTRDAMT </w:t>
            </w:r>
            <w:r w:rsidRPr="003E14AA">
              <w:rPr>
                <w:i/>
                <w:vertAlign w:val="subscript"/>
              </w:rPr>
              <w:t>q</w:t>
            </w:r>
            <w:r w:rsidRPr="003E14AA">
              <w:t xml:space="preserve"> =</w:t>
            </w:r>
            <w:r w:rsidRPr="003E14AA">
              <w:tab/>
              <w:t>(-1)</w:t>
            </w:r>
            <w:r w:rsidRPr="003E14AA">
              <w:rPr>
                <w:b/>
              </w:rPr>
              <w:t xml:space="preserve"> * (</w:t>
            </w:r>
            <w:r w:rsidRPr="003E14AA">
              <w:t xml:space="preserve">RTRDIMBAMTTOT + RTRDOAMTTOT + </w:t>
            </w:r>
          </w:p>
          <w:p w14:paraId="4BCC9B31" w14:textId="77777777" w:rsidR="003E14AA" w:rsidRPr="003E14AA" w:rsidRDefault="003E14AA" w:rsidP="003E14AA">
            <w:pPr>
              <w:spacing w:after="240"/>
              <w:ind w:left="2160" w:firstLine="720"/>
              <w:rPr>
                <w:i/>
                <w:vertAlign w:val="subscript"/>
              </w:rPr>
            </w:pPr>
            <w:r w:rsidRPr="003E14AA">
              <w:t xml:space="preserve">RTRDTOAMTTOT) * LRS </w:t>
            </w:r>
            <w:r w:rsidRPr="003E14AA">
              <w:rPr>
                <w:i/>
                <w:vertAlign w:val="subscript"/>
              </w:rPr>
              <w:t>q</w:t>
            </w:r>
          </w:p>
          <w:p w14:paraId="036A8A76" w14:textId="77777777" w:rsidR="003E14AA" w:rsidRPr="003E14AA" w:rsidRDefault="003E14AA" w:rsidP="003E14AA">
            <w:pPr>
              <w:spacing w:after="240"/>
              <w:ind w:left="1440" w:hanging="720"/>
            </w:pPr>
            <w:r w:rsidRPr="003E14AA">
              <w:t>Where:</w:t>
            </w:r>
          </w:p>
          <w:p w14:paraId="294E744F" w14:textId="77777777" w:rsidR="003E14AA" w:rsidRPr="003E14AA" w:rsidRDefault="003E14AA" w:rsidP="003E14AA">
            <w:pPr>
              <w:spacing w:before="120" w:after="120"/>
              <w:ind w:left="1440" w:hanging="720"/>
            </w:pPr>
            <w:r w:rsidRPr="003E14AA">
              <w:t xml:space="preserve">RTRDIMBAMTTOT = </w:t>
            </w:r>
            <w:r w:rsidRPr="003E14AA">
              <w:rPr>
                <w:noProof/>
                <w:position w:val="-22"/>
              </w:rPr>
              <w:drawing>
                <wp:inline distT="0" distB="0" distL="0" distR="0" wp14:anchorId="42F7E9CA" wp14:editId="3BD0CBF1">
                  <wp:extent cx="142875" cy="294005"/>
                  <wp:effectExtent l="0" t="0" r="9525"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4"/>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E14AA">
              <w:rPr>
                <w:b/>
              </w:rPr>
              <w:t xml:space="preserve"> </w:t>
            </w:r>
            <w:r w:rsidRPr="003E14AA">
              <w:t xml:space="preserve">(RTRDIMBAMT </w:t>
            </w:r>
            <w:r w:rsidRPr="003E14AA">
              <w:rPr>
                <w:i/>
                <w:vertAlign w:val="subscript"/>
              </w:rPr>
              <w:t>q</w:t>
            </w:r>
            <w:r w:rsidRPr="003E14AA">
              <w:t>)</w:t>
            </w:r>
          </w:p>
          <w:p w14:paraId="41D0D151" w14:textId="77777777" w:rsidR="003E14AA" w:rsidRPr="003E14AA" w:rsidRDefault="003E14AA" w:rsidP="003E14AA">
            <w:pPr>
              <w:spacing w:after="240"/>
              <w:ind w:left="1440" w:hanging="720"/>
            </w:pPr>
            <w:r w:rsidRPr="003E14AA">
              <w:t xml:space="preserve">RTRDOAMTTOT = </w:t>
            </w:r>
            <w:r w:rsidRPr="003E14AA">
              <w:rPr>
                <w:noProof/>
                <w:position w:val="-22"/>
              </w:rPr>
              <w:drawing>
                <wp:inline distT="0" distB="0" distL="0" distR="0" wp14:anchorId="542CA30F" wp14:editId="4F784D5E">
                  <wp:extent cx="142875" cy="294005"/>
                  <wp:effectExtent l="0" t="0" r="9525"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3"/>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E14AA">
              <w:rPr>
                <w:b/>
              </w:rPr>
              <w:t xml:space="preserve"> </w:t>
            </w:r>
            <w:r w:rsidRPr="003E14AA">
              <w:t xml:space="preserve">(RTRDOAMT </w:t>
            </w:r>
            <w:r w:rsidRPr="003E14AA">
              <w:rPr>
                <w:i/>
                <w:vertAlign w:val="subscript"/>
              </w:rPr>
              <w:t>q</w:t>
            </w:r>
            <w:r w:rsidRPr="003E14AA">
              <w:t>)</w:t>
            </w:r>
          </w:p>
          <w:p w14:paraId="02FAE95F" w14:textId="77777777" w:rsidR="003E14AA" w:rsidRPr="003E14AA" w:rsidRDefault="003E14AA" w:rsidP="003E14AA">
            <w:pPr>
              <w:spacing w:after="240"/>
              <w:ind w:left="1440" w:hanging="720"/>
            </w:pPr>
            <w:r w:rsidRPr="003E14AA">
              <w:lastRenderedPageBreak/>
              <w:t xml:space="preserve">RTRDTOAMTTOT = </w:t>
            </w:r>
            <w:r w:rsidRPr="003E14AA">
              <w:rPr>
                <w:noProof/>
                <w:position w:val="-22"/>
              </w:rPr>
              <w:drawing>
                <wp:inline distT="0" distB="0" distL="0" distR="0" wp14:anchorId="553CDD99" wp14:editId="1B0E173E">
                  <wp:extent cx="142875" cy="294005"/>
                  <wp:effectExtent l="0" t="0" r="9525"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2"/>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E14AA">
              <w:rPr>
                <w:b/>
              </w:rPr>
              <w:t xml:space="preserve"> </w:t>
            </w:r>
            <w:r w:rsidRPr="003E14AA">
              <w:t xml:space="preserve">(RTRDTOAMT </w:t>
            </w:r>
            <w:r w:rsidRPr="003E14AA">
              <w:rPr>
                <w:i/>
                <w:vertAlign w:val="subscript"/>
              </w:rPr>
              <w:t>q</w:t>
            </w:r>
            <w:r w:rsidRPr="003E14AA">
              <w:t>)</w:t>
            </w:r>
          </w:p>
          <w:p w14:paraId="6ED785ED" w14:textId="77777777" w:rsidR="003E14AA" w:rsidRPr="003E14AA" w:rsidRDefault="003E14AA" w:rsidP="003E14AA">
            <w:r w:rsidRPr="003E14A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3E14AA" w:rsidRPr="003E14AA" w14:paraId="3B8E9F84" w14:textId="77777777" w:rsidTr="004D77CF">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5D39B994" w14:textId="77777777" w:rsidR="003E14AA" w:rsidRPr="003E14AA" w:rsidRDefault="003E14AA" w:rsidP="003E14AA">
                  <w:pPr>
                    <w:spacing w:after="120"/>
                    <w:rPr>
                      <w:b/>
                      <w:iCs/>
                      <w:sz w:val="20"/>
                      <w:szCs w:val="20"/>
                    </w:rPr>
                  </w:pPr>
                  <w:r w:rsidRPr="003E14AA">
                    <w:rPr>
                      <w:b/>
                      <w:iCs/>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0A914380" w14:textId="77777777" w:rsidR="003E14AA" w:rsidRPr="003E14AA" w:rsidRDefault="003E14AA" w:rsidP="003E14AA">
                  <w:pPr>
                    <w:spacing w:after="120"/>
                    <w:rPr>
                      <w:b/>
                      <w:iCs/>
                      <w:sz w:val="20"/>
                      <w:szCs w:val="20"/>
                    </w:rPr>
                  </w:pPr>
                  <w:r w:rsidRPr="003E14AA">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01D74C16" w14:textId="77777777" w:rsidR="003E14AA" w:rsidRPr="003E14AA" w:rsidRDefault="003E14AA" w:rsidP="003E14AA">
                  <w:pPr>
                    <w:spacing w:after="120"/>
                    <w:rPr>
                      <w:b/>
                      <w:iCs/>
                      <w:sz w:val="20"/>
                      <w:szCs w:val="20"/>
                    </w:rPr>
                  </w:pPr>
                  <w:r w:rsidRPr="003E14AA">
                    <w:rPr>
                      <w:b/>
                      <w:iCs/>
                      <w:sz w:val="20"/>
                      <w:szCs w:val="20"/>
                    </w:rPr>
                    <w:t>Description</w:t>
                  </w:r>
                </w:p>
              </w:tc>
            </w:tr>
            <w:tr w:rsidR="003E14AA" w:rsidRPr="003E14AA" w14:paraId="2FACEE1A" w14:textId="77777777" w:rsidTr="004D77CF">
              <w:trPr>
                <w:cantSplit/>
              </w:trPr>
              <w:tc>
                <w:tcPr>
                  <w:tcW w:w="1146" w:type="pct"/>
                  <w:tcBorders>
                    <w:top w:val="single" w:sz="4" w:space="0" w:color="auto"/>
                    <w:left w:val="single" w:sz="4" w:space="0" w:color="auto"/>
                    <w:bottom w:val="single" w:sz="4" w:space="0" w:color="auto"/>
                    <w:right w:val="single" w:sz="4" w:space="0" w:color="auto"/>
                  </w:tcBorders>
                  <w:hideMark/>
                </w:tcPr>
                <w:p w14:paraId="698A5548" w14:textId="77777777" w:rsidR="003E14AA" w:rsidRPr="003E14AA" w:rsidRDefault="003E14AA" w:rsidP="003E14AA">
                  <w:pPr>
                    <w:spacing w:after="60"/>
                    <w:rPr>
                      <w:sz w:val="20"/>
                      <w:szCs w:val="20"/>
                    </w:rPr>
                  </w:pPr>
                  <w:r w:rsidRPr="003E14AA">
                    <w:rPr>
                      <w:sz w:val="20"/>
                      <w:szCs w:val="20"/>
                    </w:rPr>
                    <w:t xml:space="preserve">LARTRDAMT </w:t>
                  </w:r>
                  <w:r w:rsidRPr="003E14AA">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AF6A330" w14:textId="77777777" w:rsidR="003E14AA" w:rsidRPr="003E14AA" w:rsidRDefault="003E14AA" w:rsidP="003E14AA">
                  <w:pPr>
                    <w:spacing w:after="60"/>
                    <w:rPr>
                      <w:sz w:val="20"/>
                      <w:szCs w:val="20"/>
                    </w:rPr>
                  </w:pPr>
                  <w:r w:rsidRPr="003E14A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62DF6830" w14:textId="77777777" w:rsidR="003E14AA" w:rsidRPr="003E14AA" w:rsidRDefault="003E14AA" w:rsidP="003E14AA">
                  <w:pPr>
                    <w:spacing w:after="60"/>
                    <w:rPr>
                      <w:i/>
                      <w:sz w:val="20"/>
                      <w:szCs w:val="20"/>
                    </w:rPr>
                  </w:pPr>
                  <w:r w:rsidRPr="003E14AA">
                    <w:rPr>
                      <w:i/>
                      <w:sz w:val="20"/>
                      <w:szCs w:val="20"/>
                    </w:rPr>
                    <w:t>Load-Allocated Real-Time Reg-Down Amount for the QSE</w:t>
                  </w:r>
                  <w:r w:rsidRPr="003E14AA">
                    <w:rPr>
                      <w:sz w:val="20"/>
                      <w:szCs w:val="20"/>
                    </w:rPr>
                    <w:t xml:space="preserve"> </w:t>
                  </w:r>
                  <w:r w:rsidRPr="003E14AA">
                    <w:rPr>
                      <w:sz w:val="20"/>
                      <w:szCs w:val="20"/>
                    </w:rPr>
                    <w:sym w:font="Symbol" w:char="F0BE"/>
                  </w:r>
                  <w:r w:rsidRPr="003E14AA">
                    <w:rPr>
                      <w:sz w:val="20"/>
                      <w:szCs w:val="20"/>
                    </w:rPr>
                    <w:t xml:space="preserve"> The QSE </w:t>
                  </w:r>
                  <w:r w:rsidRPr="003E14AA">
                    <w:rPr>
                      <w:i/>
                      <w:sz w:val="20"/>
                      <w:szCs w:val="20"/>
                    </w:rPr>
                    <w:t>q</w:t>
                  </w:r>
                  <w:r w:rsidRPr="003E14AA">
                    <w:rPr>
                      <w:sz w:val="20"/>
                      <w:szCs w:val="20"/>
                    </w:rPr>
                    <w:t>’s share of the total Real-Time Reg-Down amount for the 15-minute Settlement Interval.</w:t>
                  </w:r>
                </w:p>
              </w:tc>
            </w:tr>
            <w:tr w:rsidR="003E14AA" w:rsidRPr="003E14AA" w14:paraId="0EBB8AC4" w14:textId="77777777" w:rsidTr="004D77CF">
              <w:trPr>
                <w:cantSplit/>
              </w:trPr>
              <w:tc>
                <w:tcPr>
                  <w:tcW w:w="1146" w:type="pct"/>
                  <w:tcBorders>
                    <w:top w:val="single" w:sz="4" w:space="0" w:color="auto"/>
                    <w:left w:val="single" w:sz="4" w:space="0" w:color="auto"/>
                    <w:bottom w:val="single" w:sz="4" w:space="0" w:color="auto"/>
                    <w:right w:val="single" w:sz="4" w:space="0" w:color="auto"/>
                  </w:tcBorders>
                  <w:hideMark/>
                </w:tcPr>
                <w:p w14:paraId="18372E2B" w14:textId="77777777" w:rsidR="003E14AA" w:rsidRPr="003E14AA" w:rsidRDefault="003E14AA" w:rsidP="003E14AA">
                  <w:pPr>
                    <w:spacing w:after="60"/>
                    <w:rPr>
                      <w:sz w:val="20"/>
                      <w:szCs w:val="20"/>
                    </w:rPr>
                  </w:pPr>
                  <w:r w:rsidRPr="003E14AA">
                    <w:rPr>
                      <w:sz w:val="20"/>
                      <w:szCs w:val="20"/>
                    </w:rPr>
                    <w:t xml:space="preserve">RTRDIMBAMT </w:t>
                  </w:r>
                  <w:r w:rsidRPr="003E14AA">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17F2EF7B" w14:textId="77777777" w:rsidR="003E14AA" w:rsidRPr="003E14AA" w:rsidRDefault="003E14AA" w:rsidP="003E14AA">
                  <w:pPr>
                    <w:spacing w:after="60"/>
                    <w:rPr>
                      <w:sz w:val="20"/>
                      <w:szCs w:val="20"/>
                    </w:rPr>
                  </w:pPr>
                  <w:r w:rsidRPr="003E14A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DD9FC93" w14:textId="77777777" w:rsidR="003E14AA" w:rsidRPr="003E14AA" w:rsidRDefault="003E14AA" w:rsidP="003E14AA">
                  <w:pPr>
                    <w:spacing w:after="60"/>
                    <w:rPr>
                      <w:i/>
                      <w:sz w:val="20"/>
                      <w:szCs w:val="20"/>
                    </w:rPr>
                  </w:pPr>
                  <w:r w:rsidRPr="003E14AA">
                    <w:rPr>
                      <w:i/>
                      <w:sz w:val="20"/>
                      <w:szCs w:val="20"/>
                    </w:rPr>
                    <w:t xml:space="preserve">Real-Time Reg-Down Imbalance Amount for the QSE - </w:t>
                  </w:r>
                  <w:r w:rsidRPr="003E14AA">
                    <w:rPr>
                      <w:sz w:val="20"/>
                      <w:szCs w:val="20"/>
                    </w:rPr>
                    <w:t xml:space="preserve">The total payment or charge to QSE </w:t>
                  </w:r>
                  <w:r w:rsidRPr="003E14AA">
                    <w:rPr>
                      <w:i/>
                      <w:sz w:val="20"/>
                      <w:szCs w:val="20"/>
                    </w:rPr>
                    <w:t>q</w:t>
                  </w:r>
                  <w:r w:rsidRPr="003E14AA">
                    <w:rPr>
                      <w:sz w:val="20"/>
                      <w:szCs w:val="20"/>
                    </w:rPr>
                    <w:t xml:space="preserve"> for the Real-Time Reg-Down imbalance for each 15-minute Settlement Interval.</w:t>
                  </w:r>
                </w:p>
              </w:tc>
            </w:tr>
            <w:tr w:rsidR="003E14AA" w:rsidRPr="003E14AA" w14:paraId="5A97E7B3" w14:textId="77777777" w:rsidTr="004D77CF">
              <w:trPr>
                <w:cantSplit/>
              </w:trPr>
              <w:tc>
                <w:tcPr>
                  <w:tcW w:w="1146" w:type="pct"/>
                  <w:tcBorders>
                    <w:top w:val="single" w:sz="4" w:space="0" w:color="auto"/>
                    <w:left w:val="single" w:sz="4" w:space="0" w:color="auto"/>
                    <w:bottom w:val="single" w:sz="4" w:space="0" w:color="auto"/>
                    <w:right w:val="single" w:sz="4" w:space="0" w:color="auto"/>
                  </w:tcBorders>
                  <w:hideMark/>
                </w:tcPr>
                <w:p w14:paraId="4BC7423E" w14:textId="77777777" w:rsidR="003E14AA" w:rsidRPr="003E14AA" w:rsidRDefault="003E14AA" w:rsidP="003E14AA">
                  <w:pPr>
                    <w:spacing w:after="60"/>
                    <w:rPr>
                      <w:sz w:val="20"/>
                      <w:szCs w:val="20"/>
                    </w:rPr>
                  </w:pPr>
                  <w:r w:rsidRPr="003E14AA">
                    <w:rPr>
                      <w:sz w:val="20"/>
                      <w:szCs w:val="20"/>
                    </w:rPr>
                    <w:t xml:space="preserve">RTRDOAMT </w:t>
                  </w:r>
                  <w:r w:rsidRPr="003E14AA">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645117A" w14:textId="77777777" w:rsidR="003E14AA" w:rsidRPr="003E14AA" w:rsidRDefault="003E14AA" w:rsidP="003E14AA">
                  <w:pPr>
                    <w:spacing w:after="60"/>
                    <w:rPr>
                      <w:sz w:val="20"/>
                      <w:szCs w:val="20"/>
                    </w:rPr>
                  </w:pPr>
                  <w:r w:rsidRPr="003E14A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2BC3DB4" w14:textId="77777777" w:rsidR="003E14AA" w:rsidRPr="003E14AA" w:rsidRDefault="003E14AA" w:rsidP="003E14AA">
                  <w:pPr>
                    <w:spacing w:after="60"/>
                    <w:rPr>
                      <w:i/>
                      <w:sz w:val="20"/>
                      <w:szCs w:val="20"/>
                    </w:rPr>
                  </w:pPr>
                  <w:r w:rsidRPr="003E14AA">
                    <w:rPr>
                      <w:i/>
                      <w:sz w:val="20"/>
                      <w:szCs w:val="20"/>
                    </w:rPr>
                    <w:t>Real-Time Reg-Down Only Amount for the QSE</w:t>
                  </w:r>
                  <w:r w:rsidRPr="003E14AA">
                    <w:rPr>
                      <w:sz w:val="20"/>
                      <w:szCs w:val="20"/>
                    </w:rPr>
                    <w:t xml:space="preserve">— The total charge to QSE </w:t>
                  </w:r>
                  <w:r w:rsidRPr="003E14AA">
                    <w:rPr>
                      <w:i/>
                      <w:sz w:val="20"/>
                      <w:szCs w:val="20"/>
                    </w:rPr>
                    <w:t>q</w:t>
                  </w:r>
                  <w:r w:rsidRPr="003E14AA">
                    <w:rPr>
                      <w:sz w:val="20"/>
                      <w:szCs w:val="20"/>
                    </w:rPr>
                    <w:t xml:space="preserve"> in Real-Time for Reg-Down only awards for each 15-minute Settlement Interval.</w:t>
                  </w:r>
                </w:p>
              </w:tc>
            </w:tr>
            <w:tr w:rsidR="003E14AA" w:rsidRPr="003E14AA" w14:paraId="519E74E9" w14:textId="77777777" w:rsidTr="004D77CF">
              <w:trPr>
                <w:cantSplit/>
              </w:trPr>
              <w:tc>
                <w:tcPr>
                  <w:tcW w:w="1146" w:type="pct"/>
                  <w:tcBorders>
                    <w:top w:val="single" w:sz="4" w:space="0" w:color="auto"/>
                    <w:left w:val="single" w:sz="4" w:space="0" w:color="auto"/>
                    <w:bottom w:val="single" w:sz="4" w:space="0" w:color="auto"/>
                    <w:right w:val="single" w:sz="4" w:space="0" w:color="auto"/>
                  </w:tcBorders>
                  <w:hideMark/>
                </w:tcPr>
                <w:p w14:paraId="10A0988B" w14:textId="77777777" w:rsidR="003E14AA" w:rsidRPr="003E14AA" w:rsidRDefault="003E14AA" w:rsidP="003E14AA">
                  <w:pPr>
                    <w:spacing w:after="60"/>
                    <w:rPr>
                      <w:sz w:val="20"/>
                      <w:szCs w:val="20"/>
                    </w:rPr>
                  </w:pPr>
                  <w:r w:rsidRPr="003E14AA">
                    <w:rPr>
                      <w:sz w:val="20"/>
                      <w:szCs w:val="20"/>
                    </w:rPr>
                    <w:t>RTRDIMBAMTTOT</w:t>
                  </w:r>
                </w:p>
              </w:tc>
              <w:tc>
                <w:tcPr>
                  <w:tcW w:w="675" w:type="pct"/>
                  <w:tcBorders>
                    <w:top w:val="single" w:sz="4" w:space="0" w:color="auto"/>
                    <w:left w:val="single" w:sz="4" w:space="0" w:color="auto"/>
                    <w:bottom w:val="single" w:sz="4" w:space="0" w:color="auto"/>
                    <w:right w:val="single" w:sz="4" w:space="0" w:color="auto"/>
                  </w:tcBorders>
                  <w:hideMark/>
                </w:tcPr>
                <w:p w14:paraId="7C08D027" w14:textId="77777777" w:rsidR="003E14AA" w:rsidRPr="003E14AA" w:rsidRDefault="003E14AA" w:rsidP="003E14AA">
                  <w:pPr>
                    <w:spacing w:after="60"/>
                    <w:rPr>
                      <w:sz w:val="20"/>
                      <w:szCs w:val="20"/>
                    </w:rPr>
                  </w:pPr>
                  <w:r w:rsidRPr="003E14A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9266931" w14:textId="77777777" w:rsidR="003E14AA" w:rsidRPr="003E14AA" w:rsidRDefault="003E14AA" w:rsidP="003E14AA">
                  <w:pPr>
                    <w:spacing w:after="60"/>
                    <w:rPr>
                      <w:i/>
                      <w:sz w:val="20"/>
                      <w:szCs w:val="20"/>
                    </w:rPr>
                  </w:pPr>
                  <w:r w:rsidRPr="003E14AA">
                    <w:rPr>
                      <w:i/>
                      <w:sz w:val="20"/>
                      <w:szCs w:val="20"/>
                    </w:rPr>
                    <w:t xml:space="preserve">Real-Time Reg-Down Imbalance Market Total Amount - </w:t>
                  </w:r>
                  <w:r w:rsidRPr="003E14AA">
                    <w:rPr>
                      <w:sz w:val="20"/>
                      <w:szCs w:val="20"/>
                    </w:rPr>
                    <w:t>The total payment or charge to all QSEs for the Real-Time Reg-Down imbalance for each 15-minute Settlement Interval.</w:t>
                  </w:r>
                </w:p>
              </w:tc>
            </w:tr>
            <w:tr w:rsidR="003E14AA" w:rsidRPr="003E14AA" w14:paraId="771537DD" w14:textId="77777777" w:rsidTr="004D77CF">
              <w:trPr>
                <w:cantSplit/>
              </w:trPr>
              <w:tc>
                <w:tcPr>
                  <w:tcW w:w="1146" w:type="pct"/>
                  <w:tcBorders>
                    <w:top w:val="single" w:sz="4" w:space="0" w:color="auto"/>
                    <w:left w:val="single" w:sz="4" w:space="0" w:color="auto"/>
                    <w:bottom w:val="single" w:sz="4" w:space="0" w:color="auto"/>
                    <w:right w:val="single" w:sz="4" w:space="0" w:color="auto"/>
                  </w:tcBorders>
                  <w:hideMark/>
                </w:tcPr>
                <w:p w14:paraId="46F7EF14" w14:textId="77777777" w:rsidR="003E14AA" w:rsidRPr="003E14AA" w:rsidRDefault="003E14AA" w:rsidP="003E14AA">
                  <w:pPr>
                    <w:spacing w:after="60"/>
                    <w:rPr>
                      <w:sz w:val="20"/>
                      <w:szCs w:val="20"/>
                    </w:rPr>
                  </w:pPr>
                  <w:r w:rsidRPr="003E14AA">
                    <w:rPr>
                      <w:sz w:val="20"/>
                      <w:szCs w:val="20"/>
                    </w:rPr>
                    <w:t>RTRDOAMTTOT</w:t>
                  </w:r>
                </w:p>
              </w:tc>
              <w:tc>
                <w:tcPr>
                  <w:tcW w:w="675" w:type="pct"/>
                  <w:tcBorders>
                    <w:top w:val="single" w:sz="4" w:space="0" w:color="auto"/>
                    <w:left w:val="single" w:sz="4" w:space="0" w:color="auto"/>
                    <w:bottom w:val="single" w:sz="4" w:space="0" w:color="auto"/>
                    <w:right w:val="single" w:sz="4" w:space="0" w:color="auto"/>
                  </w:tcBorders>
                  <w:hideMark/>
                </w:tcPr>
                <w:p w14:paraId="309BA357" w14:textId="77777777" w:rsidR="003E14AA" w:rsidRPr="003E14AA" w:rsidRDefault="003E14AA" w:rsidP="003E14AA">
                  <w:pPr>
                    <w:spacing w:after="60"/>
                    <w:rPr>
                      <w:sz w:val="20"/>
                      <w:szCs w:val="20"/>
                    </w:rPr>
                  </w:pPr>
                  <w:r w:rsidRPr="003E14A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DD6089C" w14:textId="77777777" w:rsidR="003E14AA" w:rsidRPr="003E14AA" w:rsidRDefault="003E14AA" w:rsidP="003E14AA">
                  <w:pPr>
                    <w:spacing w:after="60"/>
                    <w:rPr>
                      <w:i/>
                      <w:sz w:val="20"/>
                      <w:szCs w:val="20"/>
                    </w:rPr>
                  </w:pPr>
                  <w:r w:rsidRPr="003E14AA">
                    <w:rPr>
                      <w:i/>
                      <w:sz w:val="20"/>
                      <w:szCs w:val="20"/>
                    </w:rPr>
                    <w:t xml:space="preserve">Real-Time Reg-Down Only Market Total Amount - </w:t>
                  </w:r>
                  <w:r w:rsidRPr="003E14AA">
                    <w:rPr>
                      <w:sz w:val="20"/>
                      <w:szCs w:val="20"/>
                    </w:rPr>
                    <w:t>The total charge to all QSEs in Real-Time for Reg-Down only awards for each 15-minute Settlement Interval.</w:t>
                  </w:r>
                </w:p>
              </w:tc>
            </w:tr>
            <w:tr w:rsidR="003E14AA" w:rsidRPr="003E14AA" w14:paraId="02AE5EB5" w14:textId="77777777" w:rsidTr="004D77CF">
              <w:trPr>
                <w:cantSplit/>
              </w:trPr>
              <w:tc>
                <w:tcPr>
                  <w:tcW w:w="1146" w:type="pct"/>
                  <w:tcBorders>
                    <w:top w:val="single" w:sz="4" w:space="0" w:color="auto"/>
                    <w:left w:val="single" w:sz="4" w:space="0" w:color="auto"/>
                    <w:bottom w:val="single" w:sz="4" w:space="0" w:color="auto"/>
                    <w:right w:val="single" w:sz="4" w:space="0" w:color="auto"/>
                  </w:tcBorders>
                  <w:hideMark/>
                </w:tcPr>
                <w:p w14:paraId="040D0868" w14:textId="77777777" w:rsidR="003E14AA" w:rsidRPr="003E14AA" w:rsidRDefault="003E14AA" w:rsidP="003E14AA">
                  <w:pPr>
                    <w:spacing w:after="60"/>
                    <w:rPr>
                      <w:sz w:val="20"/>
                      <w:szCs w:val="20"/>
                    </w:rPr>
                  </w:pPr>
                  <w:r w:rsidRPr="003E14AA">
                    <w:rPr>
                      <w:sz w:val="20"/>
                      <w:szCs w:val="20"/>
                    </w:rPr>
                    <w:t xml:space="preserve">RTRDTOAMT </w:t>
                  </w:r>
                  <w:r w:rsidRPr="003E14AA">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3083FA6" w14:textId="77777777" w:rsidR="003E14AA" w:rsidRPr="003E14AA" w:rsidRDefault="003E14AA" w:rsidP="003E14AA">
                  <w:pPr>
                    <w:spacing w:after="60"/>
                    <w:rPr>
                      <w:sz w:val="20"/>
                      <w:szCs w:val="20"/>
                    </w:rPr>
                  </w:pPr>
                  <w:r w:rsidRPr="003E14A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6E7E69D1" w14:textId="77777777" w:rsidR="003E14AA" w:rsidRPr="003E14AA" w:rsidRDefault="003E14AA" w:rsidP="003E14AA">
                  <w:pPr>
                    <w:spacing w:after="60"/>
                    <w:rPr>
                      <w:i/>
                      <w:sz w:val="20"/>
                      <w:szCs w:val="20"/>
                    </w:rPr>
                  </w:pPr>
                  <w:r w:rsidRPr="003E14AA">
                    <w:rPr>
                      <w:i/>
                      <w:sz w:val="20"/>
                      <w:szCs w:val="20"/>
                    </w:rPr>
                    <w:t>Real-Time Reg-Down Trade Overage Amount for the QSE</w:t>
                  </w:r>
                  <w:r w:rsidRPr="003E14AA">
                    <w:rPr>
                      <w:sz w:val="20"/>
                      <w:szCs w:val="20"/>
                    </w:rPr>
                    <w:t xml:space="preserve">— The total charge to QSE </w:t>
                  </w:r>
                  <w:r w:rsidRPr="003E14AA">
                    <w:rPr>
                      <w:i/>
                      <w:sz w:val="20"/>
                      <w:szCs w:val="20"/>
                    </w:rPr>
                    <w:t>q</w:t>
                  </w:r>
                  <w:r w:rsidRPr="003E14AA">
                    <w:rPr>
                      <w:sz w:val="20"/>
                      <w:szCs w:val="20"/>
                    </w:rPr>
                    <w:t xml:space="preserve"> in Real-Time for Reg-Down trade overages for each 15-minute Settlement Interval.</w:t>
                  </w:r>
                </w:p>
              </w:tc>
            </w:tr>
            <w:tr w:rsidR="003E14AA" w:rsidRPr="003E14AA" w14:paraId="16791BC4" w14:textId="77777777" w:rsidTr="004D77CF">
              <w:trPr>
                <w:cantSplit/>
              </w:trPr>
              <w:tc>
                <w:tcPr>
                  <w:tcW w:w="1146" w:type="pct"/>
                  <w:tcBorders>
                    <w:top w:val="single" w:sz="4" w:space="0" w:color="auto"/>
                    <w:left w:val="single" w:sz="4" w:space="0" w:color="auto"/>
                    <w:bottom w:val="single" w:sz="4" w:space="0" w:color="auto"/>
                    <w:right w:val="single" w:sz="4" w:space="0" w:color="auto"/>
                  </w:tcBorders>
                  <w:hideMark/>
                </w:tcPr>
                <w:p w14:paraId="7673FFD2" w14:textId="77777777" w:rsidR="003E14AA" w:rsidRPr="003E14AA" w:rsidRDefault="003E14AA" w:rsidP="003E14AA">
                  <w:pPr>
                    <w:spacing w:after="60"/>
                    <w:rPr>
                      <w:sz w:val="20"/>
                      <w:szCs w:val="20"/>
                    </w:rPr>
                  </w:pPr>
                  <w:r w:rsidRPr="003E14AA">
                    <w:rPr>
                      <w:sz w:val="20"/>
                      <w:szCs w:val="20"/>
                    </w:rPr>
                    <w:t>RTRDOAMTTOT</w:t>
                  </w:r>
                </w:p>
              </w:tc>
              <w:tc>
                <w:tcPr>
                  <w:tcW w:w="675" w:type="pct"/>
                  <w:tcBorders>
                    <w:top w:val="single" w:sz="4" w:space="0" w:color="auto"/>
                    <w:left w:val="single" w:sz="4" w:space="0" w:color="auto"/>
                    <w:bottom w:val="single" w:sz="4" w:space="0" w:color="auto"/>
                    <w:right w:val="single" w:sz="4" w:space="0" w:color="auto"/>
                  </w:tcBorders>
                  <w:hideMark/>
                </w:tcPr>
                <w:p w14:paraId="5B2A12BA" w14:textId="77777777" w:rsidR="003E14AA" w:rsidRPr="003E14AA" w:rsidRDefault="003E14AA" w:rsidP="003E14AA">
                  <w:pPr>
                    <w:spacing w:after="60"/>
                    <w:rPr>
                      <w:sz w:val="20"/>
                      <w:szCs w:val="20"/>
                    </w:rPr>
                  </w:pPr>
                  <w:r w:rsidRPr="003E14A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81D48A7" w14:textId="77777777" w:rsidR="003E14AA" w:rsidRPr="003E14AA" w:rsidRDefault="003E14AA" w:rsidP="003E14AA">
                  <w:pPr>
                    <w:spacing w:after="60"/>
                    <w:rPr>
                      <w:i/>
                      <w:sz w:val="20"/>
                      <w:szCs w:val="20"/>
                    </w:rPr>
                  </w:pPr>
                  <w:r w:rsidRPr="003E14AA">
                    <w:rPr>
                      <w:i/>
                      <w:sz w:val="20"/>
                      <w:szCs w:val="20"/>
                    </w:rPr>
                    <w:t xml:space="preserve">Real-Time Reg-Down Trade Overage Total Amount </w:t>
                  </w:r>
                  <w:r w:rsidRPr="003E14AA">
                    <w:rPr>
                      <w:sz w:val="20"/>
                      <w:szCs w:val="20"/>
                    </w:rPr>
                    <w:t>— The total charge to all QSEs for Real-Time Reg-Down trade overages for each 15-minute Settlement Interval.</w:t>
                  </w:r>
                </w:p>
              </w:tc>
            </w:tr>
            <w:tr w:rsidR="003E14AA" w:rsidRPr="003E14AA" w14:paraId="5448C4BD" w14:textId="77777777" w:rsidTr="004D77CF">
              <w:trPr>
                <w:cantSplit/>
              </w:trPr>
              <w:tc>
                <w:tcPr>
                  <w:tcW w:w="1146" w:type="pct"/>
                  <w:tcBorders>
                    <w:top w:val="single" w:sz="4" w:space="0" w:color="auto"/>
                    <w:left w:val="single" w:sz="4" w:space="0" w:color="auto"/>
                    <w:bottom w:val="single" w:sz="4" w:space="0" w:color="auto"/>
                    <w:right w:val="single" w:sz="4" w:space="0" w:color="auto"/>
                  </w:tcBorders>
                  <w:hideMark/>
                </w:tcPr>
                <w:p w14:paraId="3F2AF3A9" w14:textId="77777777" w:rsidR="003E14AA" w:rsidRPr="003E14AA" w:rsidRDefault="003E14AA" w:rsidP="003E14AA">
                  <w:pPr>
                    <w:spacing w:after="60"/>
                    <w:rPr>
                      <w:sz w:val="20"/>
                      <w:szCs w:val="20"/>
                    </w:rPr>
                  </w:pPr>
                  <w:r w:rsidRPr="003E14AA">
                    <w:rPr>
                      <w:sz w:val="20"/>
                      <w:szCs w:val="20"/>
                    </w:rPr>
                    <w:t>LRS</w:t>
                  </w:r>
                  <w:r w:rsidRPr="003E14AA">
                    <w:rPr>
                      <w:sz w:val="20"/>
                      <w:szCs w:val="20"/>
                      <w:vertAlign w:val="subscript"/>
                    </w:rPr>
                    <w:t xml:space="preserve"> </w:t>
                  </w:r>
                  <w:r w:rsidRPr="003E14AA">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6DD282D8" w14:textId="77777777" w:rsidR="003E14AA" w:rsidRPr="003E14AA" w:rsidRDefault="003E14AA" w:rsidP="003E14AA">
                  <w:pPr>
                    <w:spacing w:after="60"/>
                    <w:rPr>
                      <w:sz w:val="20"/>
                      <w:szCs w:val="20"/>
                    </w:rPr>
                  </w:pPr>
                  <w:r w:rsidRPr="003E14AA">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3FF27A40" w14:textId="77777777" w:rsidR="003E14AA" w:rsidRPr="003E14AA" w:rsidRDefault="003E14AA" w:rsidP="003E14AA">
                  <w:pPr>
                    <w:spacing w:after="60"/>
                    <w:rPr>
                      <w:i/>
                      <w:sz w:val="20"/>
                      <w:szCs w:val="20"/>
                    </w:rPr>
                  </w:pPr>
                  <w:r w:rsidRPr="003E14AA">
                    <w:rPr>
                      <w:i/>
                      <w:sz w:val="20"/>
                      <w:szCs w:val="20"/>
                    </w:rPr>
                    <w:t>Load Ratio Share per QSE</w:t>
                  </w:r>
                  <w:r w:rsidRPr="003E14AA">
                    <w:rPr>
                      <w:sz w:val="20"/>
                      <w:szCs w:val="20"/>
                    </w:rPr>
                    <w:t xml:space="preserve">—The LRS as defined in Section 6.6.2.2 for QSE </w:t>
                  </w:r>
                  <w:r w:rsidRPr="003E14AA">
                    <w:rPr>
                      <w:i/>
                      <w:sz w:val="20"/>
                      <w:szCs w:val="20"/>
                    </w:rPr>
                    <w:t>q</w:t>
                  </w:r>
                  <w:r w:rsidRPr="003E14AA">
                    <w:rPr>
                      <w:sz w:val="20"/>
                      <w:szCs w:val="20"/>
                    </w:rPr>
                    <w:t xml:space="preserve"> for the 15-minute Settlement Interval.</w:t>
                  </w:r>
                </w:p>
              </w:tc>
            </w:tr>
            <w:tr w:rsidR="003E14AA" w:rsidRPr="003E14AA" w14:paraId="5E6C5797" w14:textId="77777777" w:rsidTr="004D77CF">
              <w:trPr>
                <w:cantSplit/>
              </w:trPr>
              <w:tc>
                <w:tcPr>
                  <w:tcW w:w="1146" w:type="pct"/>
                  <w:tcBorders>
                    <w:top w:val="single" w:sz="4" w:space="0" w:color="auto"/>
                    <w:left w:val="single" w:sz="4" w:space="0" w:color="auto"/>
                    <w:bottom w:val="single" w:sz="4" w:space="0" w:color="auto"/>
                    <w:right w:val="single" w:sz="4" w:space="0" w:color="auto"/>
                  </w:tcBorders>
                  <w:hideMark/>
                </w:tcPr>
                <w:p w14:paraId="06B05830" w14:textId="77777777" w:rsidR="003E14AA" w:rsidRPr="003E14AA" w:rsidRDefault="003E14AA" w:rsidP="003E14AA">
                  <w:pPr>
                    <w:spacing w:after="60"/>
                    <w:rPr>
                      <w:sz w:val="20"/>
                      <w:szCs w:val="20"/>
                    </w:rPr>
                  </w:pPr>
                  <w:r w:rsidRPr="003E14AA">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3633CE87" w14:textId="77777777" w:rsidR="003E14AA" w:rsidRPr="003E14AA" w:rsidRDefault="003E14AA" w:rsidP="003E14AA">
                  <w:pPr>
                    <w:spacing w:after="60"/>
                    <w:rPr>
                      <w:sz w:val="20"/>
                      <w:szCs w:val="20"/>
                    </w:rPr>
                  </w:pPr>
                  <w:r w:rsidRPr="003E14AA">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7C86E782" w14:textId="77777777" w:rsidR="003E14AA" w:rsidRPr="003E14AA" w:rsidRDefault="003E14AA" w:rsidP="003E14AA">
                  <w:pPr>
                    <w:spacing w:after="60"/>
                    <w:rPr>
                      <w:i/>
                      <w:sz w:val="20"/>
                      <w:szCs w:val="20"/>
                    </w:rPr>
                  </w:pPr>
                  <w:r w:rsidRPr="003E14AA">
                    <w:rPr>
                      <w:sz w:val="20"/>
                      <w:szCs w:val="20"/>
                    </w:rPr>
                    <w:t>A QSE.</w:t>
                  </w:r>
                </w:p>
              </w:tc>
            </w:tr>
          </w:tbl>
          <w:p w14:paraId="7D693550" w14:textId="77777777" w:rsidR="003E14AA" w:rsidRPr="003E14AA" w:rsidRDefault="003E14AA" w:rsidP="003E14AA">
            <w:pPr>
              <w:spacing w:before="240" w:after="120"/>
              <w:ind w:left="1440" w:hanging="720"/>
            </w:pPr>
            <w:r w:rsidRPr="003E14AA">
              <w:t xml:space="preserve"> (c)         For Responsive Reserve (RRS):</w:t>
            </w:r>
          </w:p>
          <w:p w14:paraId="482F28C3" w14:textId="77777777" w:rsidR="003E14AA" w:rsidRPr="003E14AA" w:rsidRDefault="003E14AA" w:rsidP="003E14AA">
            <w:pPr>
              <w:spacing w:before="240"/>
              <w:ind w:left="1440" w:hanging="720"/>
            </w:pPr>
            <w:r w:rsidRPr="003E14AA">
              <w:t xml:space="preserve">LARTRRAMT </w:t>
            </w:r>
            <w:r w:rsidRPr="003E14AA">
              <w:rPr>
                <w:i/>
                <w:vertAlign w:val="subscript"/>
              </w:rPr>
              <w:t>q</w:t>
            </w:r>
            <w:r w:rsidRPr="003E14AA">
              <w:t xml:space="preserve"> =</w:t>
            </w:r>
            <w:r w:rsidRPr="003E14AA">
              <w:tab/>
              <w:t>(-1)</w:t>
            </w:r>
            <w:r w:rsidRPr="003E14AA">
              <w:rPr>
                <w:b/>
              </w:rPr>
              <w:t xml:space="preserve"> * (</w:t>
            </w:r>
            <w:r w:rsidRPr="003E14AA">
              <w:t xml:space="preserve">RTRRIMBAMTTOT + RTRROAMTTOT + </w:t>
            </w:r>
          </w:p>
          <w:p w14:paraId="543B8D7E" w14:textId="77777777" w:rsidR="003E14AA" w:rsidRPr="003E14AA" w:rsidRDefault="003E14AA" w:rsidP="003E14AA">
            <w:pPr>
              <w:spacing w:after="240"/>
              <w:ind w:left="2160" w:firstLine="720"/>
              <w:rPr>
                <w:i/>
                <w:vertAlign w:val="subscript"/>
              </w:rPr>
            </w:pPr>
            <w:r w:rsidRPr="003E14AA">
              <w:t xml:space="preserve">RTRRTOAMTTOT) * LRS </w:t>
            </w:r>
            <w:r w:rsidRPr="003E14AA">
              <w:rPr>
                <w:i/>
                <w:vertAlign w:val="subscript"/>
              </w:rPr>
              <w:t>q</w:t>
            </w:r>
          </w:p>
          <w:p w14:paraId="0BAFEDA6" w14:textId="77777777" w:rsidR="003E14AA" w:rsidRPr="003E14AA" w:rsidRDefault="003E14AA" w:rsidP="003E14AA">
            <w:pPr>
              <w:spacing w:before="240"/>
              <w:ind w:left="1440" w:hanging="720"/>
            </w:pPr>
            <w:r w:rsidRPr="003E14AA">
              <w:t>Where:</w:t>
            </w:r>
          </w:p>
          <w:p w14:paraId="773CA8BB" w14:textId="77777777" w:rsidR="003E14AA" w:rsidRPr="003E14AA" w:rsidRDefault="003E14AA" w:rsidP="003E14AA">
            <w:pPr>
              <w:spacing w:after="240"/>
              <w:ind w:left="1440" w:hanging="720"/>
            </w:pPr>
            <w:r w:rsidRPr="003E14AA">
              <w:t xml:space="preserve">RTRRIMBAMTTOT = </w:t>
            </w:r>
            <w:r w:rsidRPr="003E14AA">
              <w:rPr>
                <w:noProof/>
              </w:rPr>
              <w:drawing>
                <wp:inline distT="0" distB="0" distL="0" distR="0" wp14:anchorId="069E6524" wp14:editId="059AD1BA">
                  <wp:extent cx="142875" cy="294005"/>
                  <wp:effectExtent l="0" t="0" r="952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1"/>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E14AA">
              <w:t xml:space="preserve"> (RTRRIMBAMT </w:t>
            </w:r>
            <w:r w:rsidRPr="003E14AA">
              <w:rPr>
                <w:i/>
                <w:vertAlign w:val="subscript"/>
              </w:rPr>
              <w:t>q</w:t>
            </w:r>
            <w:r w:rsidRPr="003E14AA">
              <w:t>)</w:t>
            </w:r>
          </w:p>
          <w:p w14:paraId="6D220D4F" w14:textId="77777777" w:rsidR="003E14AA" w:rsidRPr="003E14AA" w:rsidRDefault="003E14AA" w:rsidP="003E14AA">
            <w:pPr>
              <w:spacing w:after="240"/>
              <w:ind w:left="1440" w:hanging="720"/>
            </w:pPr>
            <w:r w:rsidRPr="003E14AA">
              <w:t xml:space="preserve">RTRROAMTTOT = </w:t>
            </w:r>
            <w:r w:rsidRPr="003E14AA">
              <w:rPr>
                <w:noProof/>
              </w:rPr>
              <w:drawing>
                <wp:inline distT="0" distB="0" distL="0" distR="0" wp14:anchorId="1F6C702A" wp14:editId="1E17B973">
                  <wp:extent cx="142875" cy="294005"/>
                  <wp:effectExtent l="0" t="0" r="952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0"/>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E14AA">
              <w:t xml:space="preserve"> (RTRROAMT </w:t>
            </w:r>
            <w:r w:rsidRPr="003E14AA">
              <w:rPr>
                <w:i/>
                <w:vertAlign w:val="subscript"/>
              </w:rPr>
              <w:t>q</w:t>
            </w:r>
            <w:r w:rsidRPr="003E14AA">
              <w:t>)</w:t>
            </w:r>
          </w:p>
          <w:p w14:paraId="4E6587CF" w14:textId="77777777" w:rsidR="003E14AA" w:rsidRPr="003E14AA" w:rsidRDefault="003E14AA" w:rsidP="003E14AA">
            <w:pPr>
              <w:spacing w:after="240"/>
              <w:ind w:left="1440" w:hanging="720"/>
            </w:pPr>
            <w:r w:rsidRPr="003E14AA">
              <w:t xml:space="preserve">RTRRTOAMTTOT = </w:t>
            </w:r>
            <w:r w:rsidRPr="003E14AA">
              <w:rPr>
                <w:noProof/>
              </w:rPr>
              <w:drawing>
                <wp:inline distT="0" distB="0" distL="0" distR="0" wp14:anchorId="0F32417A" wp14:editId="1606B0DA">
                  <wp:extent cx="142875" cy="294005"/>
                  <wp:effectExtent l="0" t="0" r="9525"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9"/>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E14AA">
              <w:t xml:space="preserve"> (RTRRTOAMT </w:t>
            </w:r>
            <w:r w:rsidRPr="003E14AA">
              <w:rPr>
                <w:i/>
                <w:vertAlign w:val="subscript"/>
              </w:rPr>
              <w:t>q</w:t>
            </w:r>
            <w:r w:rsidRPr="003E14AA">
              <w:t>)</w:t>
            </w:r>
          </w:p>
          <w:p w14:paraId="2817F0A2" w14:textId="77777777" w:rsidR="003E14AA" w:rsidRPr="003E14AA" w:rsidRDefault="003E14AA" w:rsidP="003E14AA">
            <w:r w:rsidRPr="003E14A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3E14AA" w:rsidRPr="003E14AA" w14:paraId="788E6F55" w14:textId="77777777" w:rsidTr="004D77CF">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397747ED" w14:textId="77777777" w:rsidR="003E14AA" w:rsidRPr="003E14AA" w:rsidRDefault="003E14AA" w:rsidP="003E14AA">
                  <w:pPr>
                    <w:spacing w:after="120"/>
                    <w:rPr>
                      <w:b/>
                      <w:iCs/>
                      <w:sz w:val="20"/>
                      <w:szCs w:val="20"/>
                    </w:rPr>
                  </w:pPr>
                  <w:r w:rsidRPr="003E14AA">
                    <w:rPr>
                      <w:b/>
                      <w:iCs/>
                      <w:sz w:val="20"/>
                      <w:szCs w:val="20"/>
                    </w:rPr>
                    <w:lastRenderedPageBreak/>
                    <w:t>Variable</w:t>
                  </w:r>
                </w:p>
              </w:tc>
              <w:tc>
                <w:tcPr>
                  <w:tcW w:w="675" w:type="pct"/>
                  <w:tcBorders>
                    <w:top w:val="single" w:sz="4" w:space="0" w:color="auto"/>
                    <w:left w:val="single" w:sz="4" w:space="0" w:color="auto"/>
                    <w:bottom w:val="single" w:sz="4" w:space="0" w:color="auto"/>
                    <w:right w:val="single" w:sz="4" w:space="0" w:color="auto"/>
                  </w:tcBorders>
                  <w:hideMark/>
                </w:tcPr>
                <w:p w14:paraId="300F171B" w14:textId="77777777" w:rsidR="003E14AA" w:rsidRPr="003E14AA" w:rsidRDefault="003E14AA" w:rsidP="003E14AA">
                  <w:pPr>
                    <w:spacing w:after="120"/>
                    <w:rPr>
                      <w:b/>
                      <w:iCs/>
                      <w:sz w:val="20"/>
                      <w:szCs w:val="20"/>
                    </w:rPr>
                  </w:pPr>
                  <w:r w:rsidRPr="003E14AA">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4DF62FA3" w14:textId="77777777" w:rsidR="003E14AA" w:rsidRPr="003E14AA" w:rsidRDefault="003E14AA" w:rsidP="003E14AA">
                  <w:pPr>
                    <w:spacing w:after="120"/>
                    <w:rPr>
                      <w:b/>
                      <w:iCs/>
                      <w:sz w:val="20"/>
                      <w:szCs w:val="20"/>
                    </w:rPr>
                  </w:pPr>
                  <w:r w:rsidRPr="003E14AA">
                    <w:rPr>
                      <w:b/>
                      <w:iCs/>
                      <w:sz w:val="20"/>
                      <w:szCs w:val="20"/>
                    </w:rPr>
                    <w:t>Description</w:t>
                  </w:r>
                </w:p>
              </w:tc>
            </w:tr>
            <w:tr w:rsidR="003E14AA" w:rsidRPr="003E14AA" w14:paraId="228336B5" w14:textId="77777777" w:rsidTr="004D77CF">
              <w:trPr>
                <w:cantSplit/>
              </w:trPr>
              <w:tc>
                <w:tcPr>
                  <w:tcW w:w="1146" w:type="pct"/>
                  <w:tcBorders>
                    <w:top w:val="single" w:sz="4" w:space="0" w:color="auto"/>
                    <w:left w:val="single" w:sz="4" w:space="0" w:color="auto"/>
                    <w:bottom w:val="single" w:sz="4" w:space="0" w:color="auto"/>
                    <w:right w:val="single" w:sz="4" w:space="0" w:color="auto"/>
                  </w:tcBorders>
                  <w:hideMark/>
                </w:tcPr>
                <w:p w14:paraId="0B51F808" w14:textId="77777777" w:rsidR="003E14AA" w:rsidRPr="003E14AA" w:rsidRDefault="003E14AA" w:rsidP="003E14AA">
                  <w:pPr>
                    <w:spacing w:after="60"/>
                    <w:rPr>
                      <w:sz w:val="20"/>
                      <w:szCs w:val="20"/>
                    </w:rPr>
                  </w:pPr>
                  <w:r w:rsidRPr="003E14AA">
                    <w:rPr>
                      <w:sz w:val="20"/>
                      <w:szCs w:val="20"/>
                    </w:rPr>
                    <w:t xml:space="preserve">LARTRRAMT </w:t>
                  </w:r>
                  <w:r w:rsidRPr="003E14AA">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62A510F6" w14:textId="77777777" w:rsidR="003E14AA" w:rsidRPr="003E14AA" w:rsidRDefault="003E14AA" w:rsidP="003E14AA">
                  <w:pPr>
                    <w:spacing w:after="60"/>
                    <w:rPr>
                      <w:sz w:val="20"/>
                      <w:szCs w:val="20"/>
                    </w:rPr>
                  </w:pPr>
                  <w:r w:rsidRPr="003E14A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188A733" w14:textId="77777777" w:rsidR="003E14AA" w:rsidRPr="003E14AA" w:rsidRDefault="003E14AA" w:rsidP="003E14AA">
                  <w:pPr>
                    <w:spacing w:after="60"/>
                    <w:rPr>
                      <w:i/>
                      <w:sz w:val="20"/>
                      <w:szCs w:val="20"/>
                    </w:rPr>
                  </w:pPr>
                  <w:r w:rsidRPr="003E14AA">
                    <w:rPr>
                      <w:i/>
                      <w:sz w:val="20"/>
                      <w:szCs w:val="20"/>
                    </w:rPr>
                    <w:t>Load-Allocated Real-Time Responsive Reserve Amount for the QSE</w:t>
                  </w:r>
                  <w:r w:rsidRPr="003E14AA">
                    <w:rPr>
                      <w:sz w:val="20"/>
                      <w:szCs w:val="20"/>
                    </w:rPr>
                    <w:t xml:space="preserve"> </w:t>
                  </w:r>
                  <w:r w:rsidRPr="003E14AA">
                    <w:rPr>
                      <w:sz w:val="20"/>
                      <w:szCs w:val="20"/>
                    </w:rPr>
                    <w:sym w:font="Symbol" w:char="F0BE"/>
                  </w:r>
                  <w:r w:rsidRPr="003E14AA">
                    <w:rPr>
                      <w:sz w:val="20"/>
                      <w:szCs w:val="20"/>
                    </w:rPr>
                    <w:t xml:space="preserve"> The QSE’s share of the total Real-Time RRS amount for the 15-minute Settlement Interval.</w:t>
                  </w:r>
                </w:p>
              </w:tc>
            </w:tr>
            <w:tr w:rsidR="003E14AA" w:rsidRPr="003E14AA" w14:paraId="5CEFF653" w14:textId="77777777" w:rsidTr="004D77CF">
              <w:trPr>
                <w:cantSplit/>
              </w:trPr>
              <w:tc>
                <w:tcPr>
                  <w:tcW w:w="1146" w:type="pct"/>
                  <w:tcBorders>
                    <w:top w:val="single" w:sz="4" w:space="0" w:color="auto"/>
                    <w:left w:val="single" w:sz="4" w:space="0" w:color="auto"/>
                    <w:bottom w:val="single" w:sz="4" w:space="0" w:color="auto"/>
                    <w:right w:val="single" w:sz="4" w:space="0" w:color="auto"/>
                  </w:tcBorders>
                  <w:hideMark/>
                </w:tcPr>
                <w:p w14:paraId="1ED675E1" w14:textId="77777777" w:rsidR="003E14AA" w:rsidRPr="003E14AA" w:rsidRDefault="003E14AA" w:rsidP="003E14AA">
                  <w:pPr>
                    <w:spacing w:after="60"/>
                    <w:rPr>
                      <w:sz w:val="20"/>
                      <w:szCs w:val="20"/>
                    </w:rPr>
                  </w:pPr>
                  <w:r w:rsidRPr="003E14AA">
                    <w:rPr>
                      <w:sz w:val="20"/>
                      <w:szCs w:val="20"/>
                    </w:rPr>
                    <w:t xml:space="preserve">RTRRIMBAMT </w:t>
                  </w:r>
                  <w:r w:rsidRPr="003E14AA">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474EE17" w14:textId="77777777" w:rsidR="003E14AA" w:rsidRPr="003E14AA" w:rsidRDefault="003E14AA" w:rsidP="003E14AA">
                  <w:pPr>
                    <w:spacing w:after="60"/>
                    <w:rPr>
                      <w:sz w:val="20"/>
                      <w:szCs w:val="20"/>
                    </w:rPr>
                  </w:pPr>
                  <w:r w:rsidRPr="003E14A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34DEA86C" w14:textId="77777777" w:rsidR="003E14AA" w:rsidRPr="003E14AA" w:rsidRDefault="003E14AA" w:rsidP="003E14AA">
                  <w:pPr>
                    <w:spacing w:after="60"/>
                    <w:rPr>
                      <w:i/>
                      <w:sz w:val="20"/>
                      <w:szCs w:val="20"/>
                    </w:rPr>
                  </w:pPr>
                  <w:r w:rsidRPr="003E14AA">
                    <w:rPr>
                      <w:i/>
                      <w:sz w:val="20"/>
                      <w:szCs w:val="20"/>
                    </w:rPr>
                    <w:t xml:space="preserve">Real-Time Responsive Reserve Imbalance Amount for the QSE - </w:t>
                  </w:r>
                  <w:r w:rsidRPr="003E14AA">
                    <w:rPr>
                      <w:sz w:val="20"/>
                      <w:szCs w:val="20"/>
                    </w:rPr>
                    <w:t xml:space="preserve">The total payment or charge to QSE </w:t>
                  </w:r>
                  <w:r w:rsidRPr="003E14AA">
                    <w:rPr>
                      <w:i/>
                      <w:sz w:val="20"/>
                      <w:szCs w:val="20"/>
                    </w:rPr>
                    <w:t>q</w:t>
                  </w:r>
                  <w:r w:rsidRPr="003E14AA">
                    <w:rPr>
                      <w:sz w:val="20"/>
                      <w:szCs w:val="20"/>
                    </w:rPr>
                    <w:t xml:space="preserve"> for the Real-Time RRS imbalance for each 15-minute Settlement Interval.</w:t>
                  </w:r>
                </w:p>
              </w:tc>
            </w:tr>
            <w:tr w:rsidR="003E14AA" w:rsidRPr="003E14AA" w14:paraId="4CC48D7A" w14:textId="77777777" w:rsidTr="004D77CF">
              <w:trPr>
                <w:cantSplit/>
              </w:trPr>
              <w:tc>
                <w:tcPr>
                  <w:tcW w:w="1146" w:type="pct"/>
                  <w:tcBorders>
                    <w:top w:val="single" w:sz="4" w:space="0" w:color="auto"/>
                    <w:left w:val="single" w:sz="4" w:space="0" w:color="auto"/>
                    <w:bottom w:val="single" w:sz="4" w:space="0" w:color="auto"/>
                    <w:right w:val="single" w:sz="4" w:space="0" w:color="auto"/>
                  </w:tcBorders>
                  <w:hideMark/>
                </w:tcPr>
                <w:p w14:paraId="7CC9A5BD" w14:textId="77777777" w:rsidR="003E14AA" w:rsidRPr="003E14AA" w:rsidRDefault="003E14AA" w:rsidP="003E14AA">
                  <w:pPr>
                    <w:spacing w:after="60"/>
                    <w:rPr>
                      <w:sz w:val="20"/>
                      <w:szCs w:val="20"/>
                    </w:rPr>
                  </w:pPr>
                  <w:r w:rsidRPr="003E14AA">
                    <w:rPr>
                      <w:sz w:val="20"/>
                      <w:szCs w:val="20"/>
                    </w:rPr>
                    <w:t xml:space="preserve">RTRROAMT </w:t>
                  </w:r>
                  <w:r w:rsidRPr="003E14AA">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5EE850D3" w14:textId="77777777" w:rsidR="003E14AA" w:rsidRPr="003E14AA" w:rsidRDefault="003E14AA" w:rsidP="003E14AA">
                  <w:pPr>
                    <w:spacing w:after="60"/>
                    <w:rPr>
                      <w:sz w:val="20"/>
                      <w:szCs w:val="20"/>
                    </w:rPr>
                  </w:pPr>
                  <w:r w:rsidRPr="003E14A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1719096" w14:textId="77777777" w:rsidR="003E14AA" w:rsidRPr="003E14AA" w:rsidRDefault="003E14AA" w:rsidP="003E14AA">
                  <w:pPr>
                    <w:spacing w:after="60"/>
                    <w:rPr>
                      <w:i/>
                      <w:sz w:val="20"/>
                      <w:szCs w:val="20"/>
                    </w:rPr>
                  </w:pPr>
                  <w:r w:rsidRPr="003E14AA">
                    <w:rPr>
                      <w:i/>
                      <w:sz w:val="20"/>
                      <w:szCs w:val="20"/>
                    </w:rPr>
                    <w:t>Real-Time Responsive Reserve Only Amount for the QSE</w:t>
                  </w:r>
                  <w:r w:rsidRPr="003E14AA">
                    <w:rPr>
                      <w:sz w:val="20"/>
                      <w:szCs w:val="20"/>
                    </w:rPr>
                    <w:t xml:space="preserve">— The total charge to QSE </w:t>
                  </w:r>
                  <w:r w:rsidRPr="003E14AA">
                    <w:rPr>
                      <w:i/>
                      <w:sz w:val="20"/>
                      <w:szCs w:val="20"/>
                    </w:rPr>
                    <w:t>q</w:t>
                  </w:r>
                  <w:r w:rsidRPr="003E14AA">
                    <w:rPr>
                      <w:sz w:val="20"/>
                      <w:szCs w:val="20"/>
                    </w:rPr>
                    <w:t xml:space="preserve"> in Real-Time for RRS only awards for each 15-minute Settlement Interval.</w:t>
                  </w:r>
                </w:p>
              </w:tc>
            </w:tr>
            <w:tr w:rsidR="003E14AA" w:rsidRPr="003E14AA" w14:paraId="327C138D" w14:textId="77777777" w:rsidTr="004D77CF">
              <w:trPr>
                <w:cantSplit/>
              </w:trPr>
              <w:tc>
                <w:tcPr>
                  <w:tcW w:w="1146" w:type="pct"/>
                  <w:tcBorders>
                    <w:top w:val="single" w:sz="4" w:space="0" w:color="auto"/>
                    <w:left w:val="single" w:sz="4" w:space="0" w:color="auto"/>
                    <w:bottom w:val="single" w:sz="4" w:space="0" w:color="auto"/>
                    <w:right w:val="single" w:sz="4" w:space="0" w:color="auto"/>
                  </w:tcBorders>
                  <w:hideMark/>
                </w:tcPr>
                <w:p w14:paraId="2B7469FF" w14:textId="77777777" w:rsidR="003E14AA" w:rsidRPr="003E14AA" w:rsidRDefault="003E14AA" w:rsidP="003E14AA">
                  <w:pPr>
                    <w:spacing w:after="60"/>
                    <w:rPr>
                      <w:sz w:val="20"/>
                      <w:szCs w:val="20"/>
                    </w:rPr>
                  </w:pPr>
                  <w:r w:rsidRPr="003E14AA">
                    <w:rPr>
                      <w:sz w:val="20"/>
                      <w:szCs w:val="20"/>
                    </w:rPr>
                    <w:t>RTRRIMBAMTTOT</w:t>
                  </w:r>
                </w:p>
              </w:tc>
              <w:tc>
                <w:tcPr>
                  <w:tcW w:w="675" w:type="pct"/>
                  <w:tcBorders>
                    <w:top w:val="single" w:sz="4" w:space="0" w:color="auto"/>
                    <w:left w:val="single" w:sz="4" w:space="0" w:color="auto"/>
                    <w:bottom w:val="single" w:sz="4" w:space="0" w:color="auto"/>
                    <w:right w:val="single" w:sz="4" w:space="0" w:color="auto"/>
                  </w:tcBorders>
                  <w:hideMark/>
                </w:tcPr>
                <w:p w14:paraId="2C132BF6" w14:textId="77777777" w:rsidR="003E14AA" w:rsidRPr="003E14AA" w:rsidRDefault="003E14AA" w:rsidP="003E14AA">
                  <w:pPr>
                    <w:spacing w:after="60"/>
                    <w:rPr>
                      <w:sz w:val="20"/>
                      <w:szCs w:val="20"/>
                    </w:rPr>
                  </w:pPr>
                  <w:r w:rsidRPr="003E14A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68A4B6A" w14:textId="77777777" w:rsidR="003E14AA" w:rsidRPr="003E14AA" w:rsidRDefault="003E14AA" w:rsidP="003E14AA">
                  <w:pPr>
                    <w:spacing w:after="60"/>
                    <w:rPr>
                      <w:i/>
                      <w:sz w:val="20"/>
                      <w:szCs w:val="20"/>
                    </w:rPr>
                  </w:pPr>
                  <w:r w:rsidRPr="003E14AA">
                    <w:rPr>
                      <w:i/>
                      <w:sz w:val="20"/>
                      <w:szCs w:val="20"/>
                    </w:rPr>
                    <w:t xml:space="preserve">Real-Time Responsive Reserve Imbalance Market Total Amount - </w:t>
                  </w:r>
                  <w:r w:rsidRPr="003E14AA">
                    <w:rPr>
                      <w:sz w:val="20"/>
                      <w:szCs w:val="20"/>
                    </w:rPr>
                    <w:t>The total payment or charge to all QSEs for the Real-Time RRS imbalance for each 15-minute Settlement Interval.</w:t>
                  </w:r>
                </w:p>
              </w:tc>
            </w:tr>
            <w:tr w:rsidR="003E14AA" w:rsidRPr="003E14AA" w14:paraId="0CD5ADF4" w14:textId="77777777" w:rsidTr="004D77CF">
              <w:trPr>
                <w:cantSplit/>
              </w:trPr>
              <w:tc>
                <w:tcPr>
                  <w:tcW w:w="1146" w:type="pct"/>
                  <w:tcBorders>
                    <w:top w:val="single" w:sz="4" w:space="0" w:color="auto"/>
                    <w:left w:val="single" w:sz="4" w:space="0" w:color="auto"/>
                    <w:bottom w:val="single" w:sz="4" w:space="0" w:color="auto"/>
                    <w:right w:val="single" w:sz="4" w:space="0" w:color="auto"/>
                  </w:tcBorders>
                  <w:hideMark/>
                </w:tcPr>
                <w:p w14:paraId="5D06CD61" w14:textId="77777777" w:rsidR="003E14AA" w:rsidRPr="003E14AA" w:rsidRDefault="003E14AA" w:rsidP="003E14AA">
                  <w:pPr>
                    <w:spacing w:after="60"/>
                    <w:rPr>
                      <w:sz w:val="20"/>
                      <w:szCs w:val="20"/>
                    </w:rPr>
                  </w:pPr>
                  <w:r w:rsidRPr="003E14AA">
                    <w:rPr>
                      <w:sz w:val="20"/>
                      <w:szCs w:val="20"/>
                    </w:rPr>
                    <w:t>RTRROAMTTOT</w:t>
                  </w:r>
                </w:p>
              </w:tc>
              <w:tc>
                <w:tcPr>
                  <w:tcW w:w="675" w:type="pct"/>
                  <w:tcBorders>
                    <w:top w:val="single" w:sz="4" w:space="0" w:color="auto"/>
                    <w:left w:val="single" w:sz="4" w:space="0" w:color="auto"/>
                    <w:bottom w:val="single" w:sz="4" w:space="0" w:color="auto"/>
                    <w:right w:val="single" w:sz="4" w:space="0" w:color="auto"/>
                  </w:tcBorders>
                  <w:hideMark/>
                </w:tcPr>
                <w:p w14:paraId="6901F52D" w14:textId="77777777" w:rsidR="003E14AA" w:rsidRPr="003E14AA" w:rsidRDefault="003E14AA" w:rsidP="003E14AA">
                  <w:pPr>
                    <w:spacing w:after="60"/>
                    <w:rPr>
                      <w:sz w:val="20"/>
                      <w:szCs w:val="20"/>
                    </w:rPr>
                  </w:pPr>
                  <w:r w:rsidRPr="003E14A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B27B19E" w14:textId="77777777" w:rsidR="003E14AA" w:rsidRPr="003E14AA" w:rsidRDefault="003E14AA" w:rsidP="003E14AA">
                  <w:pPr>
                    <w:spacing w:after="60"/>
                    <w:rPr>
                      <w:i/>
                      <w:sz w:val="20"/>
                      <w:szCs w:val="20"/>
                    </w:rPr>
                  </w:pPr>
                  <w:r w:rsidRPr="003E14AA">
                    <w:rPr>
                      <w:i/>
                      <w:sz w:val="20"/>
                      <w:szCs w:val="20"/>
                    </w:rPr>
                    <w:t xml:space="preserve">Real-Time Responsive Reserve Only Market Total Amount - </w:t>
                  </w:r>
                  <w:r w:rsidRPr="003E14AA">
                    <w:rPr>
                      <w:sz w:val="20"/>
                      <w:szCs w:val="20"/>
                    </w:rPr>
                    <w:t>The total charge to all QSEs in Real-Time for RRS only awards for each 15-minute Settlement Interval.</w:t>
                  </w:r>
                </w:p>
              </w:tc>
            </w:tr>
            <w:tr w:rsidR="003E14AA" w:rsidRPr="003E14AA" w14:paraId="4662F9AF" w14:textId="77777777" w:rsidTr="004D77CF">
              <w:trPr>
                <w:cantSplit/>
              </w:trPr>
              <w:tc>
                <w:tcPr>
                  <w:tcW w:w="1146" w:type="pct"/>
                  <w:tcBorders>
                    <w:top w:val="single" w:sz="4" w:space="0" w:color="auto"/>
                    <w:left w:val="single" w:sz="4" w:space="0" w:color="auto"/>
                    <w:bottom w:val="single" w:sz="4" w:space="0" w:color="auto"/>
                    <w:right w:val="single" w:sz="4" w:space="0" w:color="auto"/>
                  </w:tcBorders>
                  <w:hideMark/>
                </w:tcPr>
                <w:p w14:paraId="7C7F1BEA" w14:textId="77777777" w:rsidR="003E14AA" w:rsidRPr="003E14AA" w:rsidRDefault="003E14AA" w:rsidP="003E14AA">
                  <w:pPr>
                    <w:spacing w:after="60"/>
                    <w:rPr>
                      <w:sz w:val="20"/>
                      <w:szCs w:val="20"/>
                    </w:rPr>
                  </w:pPr>
                  <w:r w:rsidRPr="003E14AA">
                    <w:rPr>
                      <w:sz w:val="20"/>
                      <w:szCs w:val="20"/>
                    </w:rPr>
                    <w:t xml:space="preserve">RTRRTOAMT </w:t>
                  </w:r>
                  <w:r w:rsidRPr="003E14AA">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35EDBA4" w14:textId="77777777" w:rsidR="003E14AA" w:rsidRPr="003E14AA" w:rsidRDefault="003E14AA" w:rsidP="003E14AA">
                  <w:pPr>
                    <w:spacing w:after="60"/>
                    <w:rPr>
                      <w:sz w:val="20"/>
                      <w:szCs w:val="20"/>
                    </w:rPr>
                  </w:pPr>
                  <w:r w:rsidRPr="003E14A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91CF154" w14:textId="77777777" w:rsidR="003E14AA" w:rsidRPr="003E14AA" w:rsidRDefault="003E14AA" w:rsidP="003E14AA">
                  <w:pPr>
                    <w:spacing w:after="60"/>
                    <w:rPr>
                      <w:i/>
                      <w:sz w:val="20"/>
                      <w:szCs w:val="20"/>
                    </w:rPr>
                  </w:pPr>
                  <w:r w:rsidRPr="003E14AA">
                    <w:rPr>
                      <w:i/>
                      <w:sz w:val="20"/>
                      <w:szCs w:val="20"/>
                    </w:rPr>
                    <w:t>Real-Time Responsive Reserve Trade Overage Amount for the QSE</w:t>
                  </w:r>
                  <w:r w:rsidRPr="003E14AA">
                    <w:rPr>
                      <w:sz w:val="20"/>
                      <w:szCs w:val="20"/>
                    </w:rPr>
                    <w:t xml:space="preserve">— The total charge to QSE </w:t>
                  </w:r>
                  <w:r w:rsidRPr="003E14AA">
                    <w:rPr>
                      <w:i/>
                      <w:sz w:val="20"/>
                      <w:szCs w:val="20"/>
                    </w:rPr>
                    <w:t>q</w:t>
                  </w:r>
                  <w:r w:rsidRPr="003E14AA">
                    <w:rPr>
                      <w:sz w:val="20"/>
                      <w:szCs w:val="20"/>
                    </w:rPr>
                    <w:t xml:space="preserve"> in Real-Time for RRS trade overages for each 15-minute Settlement Interval.</w:t>
                  </w:r>
                </w:p>
              </w:tc>
            </w:tr>
            <w:tr w:rsidR="003E14AA" w:rsidRPr="003E14AA" w14:paraId="072B89EA" w14:textId="77777777" w:rsidTr="004D77CF">
              <w:trPr>
                <w:cantSplit/>
              </w:trPr>
              <w:tc>
                <w:tcPr>
                  <w:tcW w:w="1146" w:type="pct"/>
                  <w:tcBorders>
                    <w:top w:val="single" w:sz="4" w:space="0" w:color="auto"/>
                    <w:left w:val="single" w:sz="4" w:space="0" w:color="auto"/>
                    <w:bottom w:val="single" w:sz="4" w:space="0" w:color="auto"/>
                    <w:right w:val="single" w:sz="4" w:space="0" w:color="auto"/>
                  </w:tcBorders>
                  <w:hideMark/>
                </w:tcPr>
                <w:p w14:paraId="5E118411" w14:textId="77777777" w:rsidR="003E14AA" w:rsidRPr="003E14AA" w:rsidRDefault="003E14AA" w:rsidP="003E14AA">
                  <w:pPr>
                    <w:spacing w:after="60"/>
                    <w:rPr>
                      <w:sz w:val="20"/>
                      <w:szCs w:val="20"/>
                    </w:rPr>
                  </w:pPr>
                  <w:r w:rsidRPr="003E14AA">
                    <w:rPr>
                      <w:sz w:val="20"/>
                      <w:szCs w:val="20"/>
                    </w:rPr>
                    <w:t>RTRROAMTTOT</w:t>
                  </w:r>
                </w:p>
              </w:tc>
              <w:tc>
                <w:tcPr>
                  <w:tcW w:w="675" w:type="pct"/>
                  <w:tcBorders>
                    <w:top w:val="single" w:sz="4" w:space="0" w:color="auto"/>
                    <w:left w:val="single" w:sz="4" w:space="0" w:color="auto"/>
                    <w:bottom w:val="single" w:sz="4" w:space="0" w:color="auto"/>
                    <w:right w:val="single" w:sz="4" w:space="0" w:color="auto"/>
                  </w:tcBorders>
                  <w:hideMark/>
                </w:tcPr>
                <w:p w14:paraId="610463AE" w14:textId="77777777" w:rsidR="003E14AA" w:rsidRPr="003E14AA" w:rsidRDefault="003E14AA" w:rsidP="003E14AA">
                  <w:pPr>
                    <w:spacing w:after="60"/>
                    <w:rPr>
                      <w:sz w:val="20"/>
                      <w:szCs w:val="20"/>
                    </w:rPr>
                  </w:pPr>
                  <w:r w:rsidRPr="003E14A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070EC72" w14:textId="77777777" w:rsidR="003E14AA" w:rsidRPr="003E14AA" w:rsidRDefault="003E14AA" w:rsidP="003E14AA">
                  <w:pPr>
                    <w:spacing w:after="60"/>
                    <w:rPr>
                      <w:i/>
                      <w:sz w:val="20"/>
                      <w:szCs w:val="20"/>
                    </w:rPr>
                  </w:pPr>
                  <w:r w:rsidRPr="003E14AA">
                    <w:rPr>
                      <w:i/>
                      <w:sz w:val="20"/>
                      <w:szCs w:val="20"/>
                    </w:rPr>
                    <w:t xml:space="preserve">Real-Time Responsive Reserve Trade Overage Total Amount </w:t>
                  </w:r>
                  <w:r w:rsidRPr="003E14AA">
                    <w:rPr>
                      <w:sz w:val="20"/>
                      <w:szCs w:val="20"/>
                    </w:rPr>
                    <w:t>— The total charge to all QSEs for Real-Time RRS trade overages for each 15-minute Settlement Interval.</w:t>
                  </w:r>
                </w:p>
              </w:tc>
            </w:tr>
            <w:tr w:rsidR="003E14AA" w:rsidRPr="003E14AA" w14:paraId="472464C7" w14:textId="77777777" w:rsidTr="004D77CF">
              <w:trPr>
                <w:cantSplit/>
              </w:trPr>
              <w:tc>
                <w:tcPr>
                  <w:tcW w:w="1146" w:type="pct"/>
                  <w:tcBorders>
                    <w:top w:val="single" w:sz="4" w:space="0" w:color="auto"/>
                    <w:left w:val="single" w:sz="4" w:space="0" w:color="auto"/>
                    <w:bottom w:val="single" w:sz="4" w:space="0" w:color="auto"/>
                    <w:right w:val="single" w:sz="4" w:space="0" w:color="auto"/>
                  </w:tcBorders>
                  <w:hideMark/>
                </w:tcPr>
                <w:p w14:paraId="2C5687D6" w14:textId="77777777" w:rsidR="003E14AA" w:rsidRPr="003E14AA" w:rsidRDefault="003E14AA" w:rsidP="003E14AA">
                  <w:pPr>
                    <w:spacing w:after="60"/>
                    <w:rPr>
                      <w:sz w:val="20"/>
                      <w:szCs w:val="20"/>
                    </w:rPr>
                  </w:pPr>
                  <w:r w:rsidRPr="003E14AA">
                    <w:rPr>
                      <w:sz w:val="20"/>
                      <w:szCs w:val="20"/>
                    </w:rPr>
                    <w:t>LRS</w:t>
                  </w:r>
                  <w:r w:rsidRPr="003E14AA">
                    <w:rPr>
                      <w:sz w:val="20"/>
                      <w:szCs w:val="20"/>
                      <w:vertAlign w:val="subscript"/>
                    </w:rPr>
                    <w:t xml:space="preserve"> </w:t>
                  </w:r>
                  <w:r w:rsidRPr="003E14AA">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EA5FA12" w14:textId="77777777" w:rsidR="003E14AA" w:rsidRPr="003E14AA" w:rsidRDefault="003E14AA" w:rsidP="003E14AA">
                  <w:pPr>
                    <w:spacing w:after="60"/>
                    <w:rPr>
                      <w:sz w:val="20"/>
                      <w:szCs w:val="20"/>
                    </w:rPr>
                  </w:pPr>
                  <w:r w:rsidRPr="003E14AA">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10772DCA" w14:textId="77777777" w:rsidR="003E14AA" w:rsidRPr="003E14AA" w:rsidRDefault="003E14AA" w:rsidP="003E14AA">
                  <w:pPr>
                    <w:spacing w:after="60"/>
                    <w:rPr>
                      <w:i/>
                      <w:sz w:val="20"/>
                      <w:szCs w:val="20"/>
                    </w:rPr>
                  </w:pPr>
                  <w:r w:rsidRPr="003E14AA">
                    <w:rPr>
                      <w:i/>
                      <w:sz w:val="20"/>
                      <w:szCs w:val="20"/>
                    </w:rPr>
                    <w:t>Load Ratio Share per QSE</w:t>
                  </w:r>
                  <w:r w:rsidRPr="003E14AA">
                    <w:rPr>
                      <w:sz w:val="20"/>
                      <w:szCs w:val="20"/>
                    </w:rPr>
                    <w:t xml:space="preserve">—The LRS as defined in Section 6.6.2.2 for QSE </w:t>
                  </w:r>
                  <w:r w:rsidRPr="003E14AA">
                    <w:rPr>
                      <w:i/>
                      <w:sz w:val="20"/>
                      <w:szCs w:val="20"/>
                    </w:rPr>
                    <w:t>q</w:t>
                  </w:r>
                  <w:r w:rsidRPr="003E14AA">
                    <w:rPr>
                      <w:sz w:val="20"/>
                      <w:szCs w:val="20"/>
                    </w:rPr>
                    <w:t xml:space="preserve"> for the 15-minute Settlement Interval.</w:t>
                  </w:r>
                </w:p>
              </w:tc>
            </w:tr>
            <w:tr w:rsidR="003E14AA" w:rsidRPr="003E14AA" w14:paraId="5C3248EC" w14:textId="77777777" w:rsidTr="004D77CF">
              <w:trPr>
                <w:cantSplit/>
              </w:trPr>
              <w:tc>
                <w:tcPr>
                  <w:tcW w:w="1146" w:type="pct"/>
                  <w:tcBorders>
                    <w:top w:val="single" w:sz="4" w:space="0" w:color="auto"/>
                    <w:left w:val="single" w:sz="4" w:space="0" w:color="auto"/>
                    <w:bottom w:val="single" w:sz="4" w:space="0" w:color="auto"/>
                    <w:right w:val="single" w:sz="4" w:space="0" w:color="auto"/>
                  </w:tcBorders>
                  <w:hideMark/>
                </w:tcPr>
                <w:p w14:paraId="5A3B05F0" w14:textId="77777777" w:rsidR="003E14AA" w:rsidRPr="003E14AA" w:rsidRDefault="003E14AA" w:rsidP="003E14AA">
                  <w:pPr>
                    <w:spacing w:after="60"/>
                    <w:rPr>
                      <w:sz w:val="20"/>
                      <w:szCs w:val="20"/>
                    </w:rPr>
                  </w:pPr>
                  <w:r w:rsidRPr="003E14AA">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255FB00A" w14:textId="77777777" w:rsidR="003E14AA" w:rsidRPr="003E14AA" w:rsidRDefault="003E14AA" w:rsidP="003E14AA">
                  <w:pPr>
                    <w:spacing w:after="60"/>
                    <w:rPr>
                      <w:sz w:val="20"/>
                      <w:szCs w:val="20"/>
                    </w:rPr>
                  </w:pPr>
                  <w:r w:rsidRPr="003E14AA">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62F14007" w14:textId="77777777" w:rsidR="003E14AA" w:rsidRPr="003E14AA" w:rsidRDefault="003E14AA" w:rsidP="003E14AA">
                  <w:pPr>
                    <w:spacing w:after="60"/>
                    <w:rPr>
                      <w:i/>
                      <w:sz w:val="20"/>
                      <w:szCs w:val="20"/>
                    </w:rPr>
                  </w:pPr>
                  <w:r w:rsidRPr="003E14AA">
                    <w:rPr>
                      <w:sz w:val="20"/>
                      <w:szCs w:val="20"/>
                    </w:rPr>
                    <w:t>A QSE.</w:t>
                  </w:r>
                </w:p>
              </w:tc>
            </w:tr>
          </w:tbl>
          <w:p w14:paraId="102473A8" w14:textId="77777777" w:rsidR="003E14AA" w:rsidRPr="003E14AA" w:rsidRDefault="003E14AA" w:rsidP="003E14AA">
            <w:pPr>
              <w:spacing w:before="240" w:after="120"/>
              <w:ind w:left="1440" w:hanging="720"/>
            </w:pPr>
            <w:r w:rsidRPr="003E14AA">
              <w:t>(d)         For Non-Spin:</w:t>
            </w:r>
          </w:p>
          <w:p w14:paraId="6175B96A" w14:textId="77777777" w:rsidR="003E14AA" w:rsidRPr="003E14AA" w:rsidRDefault="003E14AA" w:rsidP="003E14AA">
            <w:pPr>
              <w:spacing w:before="240"/>
              <w:ind w:left="1440" w:hanging="720"/>
            </w:pPr>
            <w:r w:rsidRPr="003E14AA">
              <w:t xml:space="preserve">LARTNSAMT </w:t>
            </w:r>
            <w:r w:rsidRPr="003E14AA">
              <w:rPr>
                <w:i/>
                <w:vertAlign w:val="subscript"/>
              </w:rPr>
              <w:t>q</w:t>
            </w:r>
            <w:r w:rsidRPr="003E14AA">
              <w:t xml:space="preserve"> =</w:t>
            </w:r>
            <w:r w:rsidRPr="003E14AA">
              <w:tab/>
              <w:t xml:space="preserve">(-1) * (RTNSIMBAMTTOT + RTNSOAMTTOT + </w:t>
            </w:r>
          </w:p>
          <w:p w14:paraId="7C56F8FC" w14:textId="77777777" w:rsidR="003E14AA" w:rsidRPr="003E14AA" w:rsidRDefault="003E14AA" w:rsidP="003E14AA">
            <w:pPr>
              <w:spacing w:before="120" w:after="120"/>
              <w:ind w:left="2160" w:firstLine="720"/>
            </w:pPr>
            <w:r w:rsidRPr="003E14AA">
              <w:t xml:space="preserve">RTNSTOAMTTOT) * LRS </w:t>
            </w:r>
            <w:r w:rsidRPr="003E14AA">
              <w:rPr>
                <w:i/>
                <w:vertAlign w:val="subscript"/>
              </w:rPr>
              <w:t>q</w:t>
            </w:r>
          </w:p>
          <w:p w14:paraId="2F9AE7D0" w14:textId="77777777" w:rsidR="003E14AA" w:rsidRPr="003E14AA" w:rsidRDefault="003E14AA" w:rsidP="003E14AA">
            <w:pPr>
              <w:spacing w:before="120" w:after="120"/>
              <w:ind w:left="1440" w:hanging="720"/>
            </w:pPr>
            <w:r w:rsidRPr="003E14AA">
              <w:t>Where:</w:t>
            </w:r>
          </w:p>
          <w:p w14:paraId="64BBF199" w14:textId="77777777" w:rsidR="003E14AA" w:rsidRPr="003E14AA" w:rsidRDefault="003E14AA" w:rsidP="003E14AA">
            <w:pPr>
              <w:spacing w:before="120" w:after="120"/>
              <w:ind w:left="1440" w:hanging="720"/>
            </w:pPr>
            <w:r w:rsidRPr="003E14AA">
              <w:t xml:space="preserve">RTNSIMBAMTTOT = </w:t>
            </w:r>
            <w:r w:rsidRPr="003E14AA">
              <w:rPr>
                <w:noProof/>
              </w:rPr>
              <w:drawing>
                <wp:inline distT="0" distB="0" distL="0" distR="0" wp14:anchorId="19BB5245" wp14:editId="424FE7F3">
                  <wp:extent cx="142875" cy="294005"/>
                  <wp:effectExtent l="0" t="0" r="9525"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8"/>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E14AA">
              <w:t xml:space="preserve"> (RTNSIMBAMT </w:t>
            </w:r>
            <w:r w:rsidRPr="003E14AA">
              <w:rPr>
                <w:i/>
                <w:vertAlign w:val="subscript"/>
              </w:rPr>
              <w:t>q</w:t>
            </w:r>
            <w:r w:rsidRPr="003E14AA">
              <w:t>)</w:t>
            </w:r>
          </w:p>
          <w:p w14:paraId="19306F06" w14:textId="77777777" w:rsidR="003E14AA" w:rsidRPr="003E14AA" w:rsidRDefault="003E14AA" w:rsidP="003E14AA">
            <w:pPr>
              <w:spacing w:before="120" w:after="120"/>
              <w:ind w:left="1440" w:hanging="720"/>
            </w:pPr>
            <w:r w:rsidRPr="003E14AA">
              <w:t xml:space="preserve">RTNSOAMTTOT = </w:t>
            </w:r>
            <w:r w:rsidRPr="003E14AA">
              <w:rPr>
                <w:noProof/>
              </w:rPr>
              <w:drawing>
                <wp:inline distT="0" distB="0" distL="0" distR="0" wp14:anchorId="0E8228AD" wp14:editId="325F2EB2">
                  <wp:extent cx="142875" cy="294005"/>
                  <wp:effectExtent l="0" t="0" r="952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7"/>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E14AA">
              <w:t xml:space="preserve"> (RTNSOAMT </w:t>
            </w:r>
            <w:r w:rsidRPr="003E14AA">
              <w:rPr>
                <w:i/>
                <w:vertAlign w:val="subscript"/>
              </w:rPr>
              <w:t>q</w:t>
            </w:r>
            <w:r w:rsidRPr="003E14AA">
              <w:t>)</w:t>
            </w:r>
          </w:p>
          <w:p w14:paraId="721FF6FE" w14:textId="77777777" w:rsidR="003E14AA" w:rsidRPr="003E14AA" w:rsidRDefault="003E14AA" w:rsidP="003E14AA">
            <w:pPr>
              <w:spacing w:before="120" w:after="120"/>
              <w:ind w:left="1440" w:hanging="720"/>
            </w:pPr>
            <w:r w:rsidRPr="003E14AA">
              <w:t xml:space="preserve">RTNSTOAMTTOT = </w:t>
            </w:r>
            <w:r w:rsidRPr="003E14AA">
              <w:rPr>
                <w:noProof/>
              </w:rPr>
              <w:drawing>
                <wp:inline distT="0" distB="0" distL="0" distR="0" wp14:anchorId="088F1ED6" wp14:editId="759EA5BF">
                  <wp:extent cx="142875" cy="294005"/>
                  <wp:effectExtent l="0" t="0" r="9525"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6"/>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E14AA">
              <w:t xml:space="preserve"> (RTNSTOAMT </w:t>
            </w:r>
            <w:r w:rsidRPr="003E14AA">
              <w:rPr>
                <w:i/>
                <w:vertAlign w:val="subscript"/>
              </w:rPr>
              <w:t>q</w:t>
            </w:r>
            <w:r w:rsidRPr="003E14AA">
              <w:t>)</w:t>
            </w:r>
          </w:p>
          <w:p w14:paraId="4F5368DB" w14:textId="77777777" w:rsidR="003E14AA" w:rsidRPr="003E14AA" w:rsidRDefault="003E14AA" w:rsidP="003E14AA">
            <w:r w:rsidRPr="003E14A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3E14AA" w:rsidRPr="003E14AA" w14:paraId="00057DA1" w14:textId="77777777" w:rsidTr="004D77CF">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4DEA79B1" w14:textId="77777777" w:rsidR="003E14AA" w:rsidRPr="003E14AA" w:rsidRDefault="003E14AA" w:rsidP="003E14AA">
                  <w:pPr>
                    <w:spacing w:after="120"/>
                    <w:rPr>
                      <w:b/>
                      <w:iCs/>
                      <w:sz w:val="20"/>
                      <w:szCs w:val="20"/>
                    </w:rPr>
                  </w:pPr>
                  <w:r w:rsidRPr="003E14AA">
                    <w:rPr>
                      <w:b/>
                      <w:iCs/>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374B56DD" w14:textId="77777777" w:rsidR="003E14AA" w:rsidRPr="003E14AA" w:rsidRDefault="003E14AA" w:rsidP="003E14AA">
                  <w:pPr>
                    <w:spacing w:after="120"/>
                    <w:rPr>
                      <w:b/>
                      <w:iCs/>
                      <w:sz w:val="20"/>
                      <w:szCs w:val="20"/>
                    </w:rPr>
                  </w:pPr>
                  <w:r w:rsidRPr="003E14AA">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605034C6" w14:textId="77777777" w:rsidR="003E14AA" w:rsidRPr="003E14AA" w:rsidRDefault="003E14AA" w:rsidP="003E14AA">
                  <w:pPr>
                    <w:spacing w:after="120"/>
                    <w:rPr>
                      <w:b/>
                      <w:iCs/>
                      <w:sz w:val="20"/>
                      <w:szCs w:val="20"/>
                    </w:rPr>
                  </w:pPr>
                  <w:r w:rsidRPr="003E14AA">
                    <w:rPr>
                      <w:b/>
                      <w:iCs/>
                      <w:sz w:val="20"/>
                      <w:szCs w:val="20"/>
                    </w:rPr>
                    <w:t>Description</w:t>
                  </w:r>
                </w:p>
              </w:tc>
            </w:tr>
            <w:tr w:rsidR="003E14AA" w:rsidRPr="003E14AA" w14:paraId="44038442" w14:textId="77777777" w:rsidTr="004D77CF">
              <w:trPr>
                <w:cantSplit/>
              </w:trPr>
              <w:tc>
                <w:tcPr>
                  <w:tcW w:w="1146" w:type="pct"/>
                  <w:tcBorders>
                    <w:top w:val="single" w:sz="4" w:space="0" w:color="auto"/>
                    <w:left w:val="single" w:sz="4" w:space="0" w:color="auto"/>
                    <w:bottom w:val="single" w:sz="4" w:space="0" w:color="auto"/>
                    <w:right w:val="single" w:sz="4" w:space="0" w:color="auto"/>
                  </w:tcBorders>
                  <w:hideMark/>
                </w:tcPr>
                <w:p w14:paraId="6DB139F7" w14:textId="77777777" w:rsidR="003E14AA" w:rsidRPr="003E14AA" w:rsidRDefault="003E14AA" w:rsidP="003E14AA">
                  <w:pPr>
                    <w:spacing w:after="60"/>
                    <w:rPr>
                      <w:sz w:val="20"/>
                      <w:szCs w:val="20"/>
                    </w:rPr>
                  </w:pPr>
                  <w:r w:rsidRPr="003E14AA">
                    <w:rPr>
                      <w:sz w:val="20"/>
                      <w:szCs w:val="20"/>
                    </w:rPr>
                    <w:t xml:space="preserve">LARTNSAMT </w:t>
                  </w:r>
                  <w:r w:rsidRPr="003E14AA">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4309A694" w14:textId="77777777" w:rsidR="003E14AA" w:rsidRPr="003E14AA" w:rsidRDefault="003E14AA" w:rsidP="003E14AA">
                  <w:pPr>
                    <w:spacing w:after="60"/>
                    <w:rPr>
                      <w:sz w:val="20"/>
                      <w:szCs w:val="20"/>
                    </w:rPr>
                  </w:pPr>
                  <w:r w:rsidRPr="003E14A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6448481E" w14:textId="77777777" w:rsidR="003E14AA" w:rsidRPr="003E14AA" w:rsidRDefault="003E14AA" w:rsidP="003E14AA">
                  <w:pPr>
                    <w:spacing w:after="60"/>
                    <w:rPr>
                      <w:i/>
                      <w:sz w:val="20"/>
                      <w:szCs w:val="20"/>
                    </w:rPr>
                  </w:pPr>
                  <w:r w:rsidRPr="003E14AA">
                    <w:rPr>
                      <w:i/>
                      <w:sz w:val="20"/>
                      <w:szCs w:val="20"/>
                    </w:rPr>
                    <w:t>Load-Allocated Real-Time Non-Spin Amount for the QSE</w:t>
                  </w:r>
                  <w:r w:rsidRPr="003E14AA">
                    <w:rPr>
                      <w:sz w:val="20"/>
                      <w:szCs w:val="20"/>
                    </w:rPr>
                    <w:t xml:space="preserve"> </w:t>
                  </w:r>
                  <w:r w:rsidRPr="003E14AA">
                    <w:rPr>
                      <w:sz w:val="20"/>
                      <w:szCs w:val="20"/>
                    </w:rPr>
                    <w:sym w:font="Symbol" w:char="F0BE"/>
                  </w:r>
                  <w:r w:rsidRPr="003E14AA">
                    <w:rPr>
                      <w:sz w:val="20"/>
                      <w:szCs w:val="20"/>
                    </w:rPr>
                    <w:t xml:space="preserve"> The QSE’s share of the total Real-Time Non-Spin amount for the 15-minute Settlement Interval.</w:t>
                  </w:r>
                </w:p>
              </w:tc>
            </w:tr>
            <w:tr w:rsidR="003E14AA" w:rsidRPr="003E14AA" w14:paraId="75A3FE57" w14:textId="77777777" w:rsidTr="004D77CF">
              <w:trPr>
                <w:cantSplit/>
              </w:trPr>
              <w:tc>
                <w:tcPr>
                  <w:tcW w:w="1146" w:type="pct"/>
                  <w:tcBorders>
                    <w:top w:val="single" w:sz="4" w:space="0" w:color="auto"/>
                    <w:left w:val="single" w:sz="4" w:space="0" w:color="auto"/>
                    <w:bottom w:val="single" w:sz="4" w:space="0" w:color="auto"/>
                    <w:right w:val="single" w:sz="4" w:space="0" w:color="auto"/>
                  </w:tcBorders>
                  <w:hideMark/>
                </w:tcPr>
                <w:p w14:paraId="55F5BE41" w14:textId="77777777" w:rsidR="003E14AA" w:rsidRPr="003E14AA" w:rsidRDefault="003E14AA" w:rsidP="003E14AA">
                  <w:pPr>
                    <w:spacing w:after="60"/>
                    <w:rPr>
                      <w:sz w:val="20"/>
                      <w:szCs w:val="20"/>
                    </w:rPr>
                  </w:pPr>
                  <w:r w:rsidRPr="003E14AA">
                    <w:rPr>
                      <w:sz w:val="20"/>
                      <w:szCs w:val="20"/>
                    </w:rPr>
                    <w:t xml:space="preserve">RTNSIMBAMT </w:t>
                  </w:r>
                  <w:r w:rsidRPr="003E14AA">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4F909B21" w14:textId="77777777" w:rsidR="003E14AA" w:rsidRPr="003E14AA" w:rsidRDefault="003E14AA" w:rsidP="003E14AA">
                  <w:pPr>
                    <w:spacing w:after="60"/>
                    <w:rPr>
                      <w:sz w:val="20"/>
                      <w:szCs w:val="20"/>
                    </w:rPr>
                  </w:pPr>
                  <w:r w:rsidRPr="003E14A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99C20D2" w14:textId="77777777" w:rsidR="003E14AA" w:rsidRPr="003E14AA" w:rsidRDefault="003E14AA" w:rsidP="003E14AA">
                  <w:pPr>
                    <w:spacing w:after="60"/>
                    <w:rPr>
                      <w:i/>
                      <w:sz w:val="20"/>
                      <w:szCs w:val="20"/>
                    </w:rPr>
                  </w:pPr>
                  <w:r w:rsidRPr="003E14AA">
                    <w:rPr>
                      <w:i/>
                      <w:sz w:val="20"/>
                      <w:szCs w:val="20"/>
                    </w:rPr>
                    <w:t xml:space="preserve">Real-Time Non-Spin Imbalance Amount for the QSE - </w:t>
                  </w:r>
                  <w:r w:rsidRPr="003E14AA">
                    <w:rPr>
                      <w:sz w:val="20"/>
                      <w:szCs w:val="20"/>
                    </w:rPr>
                    <w:t xml:space="preserve">The total payment or charge to QSE </w:t>
                  </w:r>
                  <w:r w:rsidRPr="003E14AA">
                    <w:rPr>
                      <w:i/>
                      <w:sz w:val="20"/>
                      <w:szCs w:val="20"/>
                    </w:rPr>
                    <w:t>q</w:t>
                  </w:r>
                  <w:r w:rsidRPr="003E14AA">
                    <w:rPr>
                      <w:sz w:val="20"/>
                      <w:szCs w:val="20"/>
                    </w:rPr>
                    <w:t xml:space="preserve"> for the Real-Time Non-Spin imbalance for each 15-minute Settlement Interval.</w:t>
                  </w:r>
                </w:p>
              </w:tc>
            </w:tr>
            <w:tr w:rsidR="003E14AA" w:rsidRPr="003E14AA" w14:paraId="3B806E15" w14:textId="77777777" w:rsidTr="004D77CF">
              <w:trPr>
                <w:cantSplit/>
              </w:trPr>
              <w:tc>
                <w:tcPr>
                  <w:tcW w:w="1146" w:type="pct"/>
                  <w:tcBorders>
                    <w:top w:val="single" w:sz="4" w:space="0" w:color="auto"/>
                    <w:left w:val="single" w:sz="4" w:space="0" w:color="auto"/>
                    <w:bottom w:val="single" w:sz="4" w:space="0" w:color="auto"/>
                    <w:right w:val="single" w:sz="4" w:space="0" w:color="auto"/>
                  </w:tcBorders>
                  <w:hideMark/>
                </w:tcPr>
                <w:p w14:paraId="2F6138BB" w14:textId="77777777" w:rsidR="003E14AA" w:rsidRPr="003E14AA" w:rsidRDefault="003E14AA" w:rsidP="003E14AA">
                  <w:pPr>
                    <w:spacing w:after="60"/>
                    <w:rPr>
                      <w:sz w:val="20"/>
                      <w:szCs w:val="20"/>
                    </w:rPr>
                  </w:pPr>
                  <w:r w:rsidRPr="003E14AA">
                    <w:rPr>
                      <w:sz w:val="20"/>
                      <w:szCs w:val="20"/>
                    </w:rPr>
                    <w:lastRenderedPageBreak/>
                    <w:t xml:space="preserve">RTNSOAMT </w:t>
                  </w:r>
                  <w:r w:rsidRPr="003E14AA">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FCA31C7" w14:textId="77777777" w:rsidR="003E14AA" w:rsidRPr="003E14AA" w:rsidRDefault="003E14AA" w:rsidP="003E14AA">
                  <w:pPr>
                    <w:spacing w:after="60"/>
                    <w:rPr>
                      <w:sz w:val="20"/>
                      <w:szCs w:val="20"/>
                    </w:rPr>
                  </w:pPr>
                  <w:r w:rsidRPr="003E14A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AE482F2" w14:textId="77777777" w:rsidR="003E14AA" w:rsidRPr="003E14AA" w:rsidRDefault="003E14AA" w:rsidP="003E14AA">
                  <w:pPr>
                    <w:spacing w:after="60"/>
                    <w:rPr>
                      <w:i/>
                      <w:sz w:val="20"/>
                      <w:szCs w:val="20"/>
                    </w:rPr>
                  </w:pPr>
                  <w:r w:rsidRPr="003E14AA">
                    <w:rPr>
                      <w:i/>
                      <w:sz w:val="20"/>
                      <w:szCs w:val="20"/>
                    </w:rPr>
                    <w:t>Real-Time Non-Spin Only Amount for the QSE</w:t>
                  </w:r>
                  <w:r w:rsidRPr="003E14AA">
                    <w:rPr>
                      <w:sz w:val="20"/>
                      <w:szCs w:val="20"/>
                    </w:rPr>
                    <w:t xml:space="preserve">— The total charge to QSE </w:t>
                  </w:r>
                  <w:r w:rsidRPr="003E14AA">
                    <w:rPr>
                      <w:i/>
                      <w:sz w:val="20"/>
                      <w:szCs w:val="20"/>
                    </w:rPr>
                    <w:t>q</w:t>
                  </w:r>
                  <w:r w:rsidRPr="003E14AA">
                    <w:rPr>
                      <w:sz w:val="20"/>
                      <w:szCs w:val="20"/>
                    </w:rPr>
                    <w:t xml:space="preserve"> in Real-Time for Non-Spin only awards for each 15-minute Settlement Interval.</w:t>
                  </w:r>
                </w:p>
              </w:tc>
            </w:tr>
            <w:tr w:rsidR="003E14AA" w:rsidRPr="003E14AA" w14:paraId="7F454E39" w14:textId="77777777" w:rsidTr="004D77CF">
              <w:trPr>
                <w:cantSplit/>
              </w:trPr>
              <w:tc>
                <w:tcPr>
                  <w:tcW w:w="1146" w:type="pct"/>
                  <w:tcBorders>
                    <w:top w:val="single" w:sz="4" w:space="0" w:color="auto"/>
                    <w:left w:val="single" w:sz="4" w:space="0" w:color="auto"/>
                    <w:bottom w:val="single" w:sz="4" w:space="0" w:color="auto"/>
                    <w:right w:val="single" w:sz="4" w:space="0" w:color="auto"/>
                  </w:tcBorders>
                  <w:hideMark/>
                </w:tcPr>
                <w:p w14:paraId="490BF23F" w14:textId="77777777" w:rsidR="003E14AA" w:rsidRPr="003E14AA" w:rsidRDefault="003E14AA" w:rsidP="003E14AA">
                  <w:pPr>
                    <w:spacing w:after="60"/>
                    <w:rPr>
                      <w:sz w:val="20"/>
                      <w:szCs w:val="20"/>
                    </w:rPr>
                  </w:pPr>
                  <w:r w:rsidRPr="003E14AA">
                    <w:rPr>
                      <w:sz w:val="20"/>
                      <w:szCs w:val="20"/>
                    </w:rPr>
                    <w:t>RTNSIMBAMTTOT</w:t>
                  </w:r>
                </w:p>
              </w:tc>
              <w:tc>
                <w:tcPr>
                  <w:tcW w:w="675" w:type="pct"/>
                  <w:tcBorders>
                    <w:top w:val="single" w:sz="4" w:space="0" w:color="auto"/>
                    <w:left w:val="single" w:sz="4" w:space="0" w:color="auto"/>
                    <w:bottom w:val="single" w:sz="4" w:space="0" w:color="auto"/>
                    <w:right w:val="single" w:sz="4" w:space="0" w:color="auto"/>
                  </w:tcBorders>
                  <w:hideMark/>
                </w:tcPr>
                <w:p w14:paraId="6A5933D3" w14:textId="77777777" w:rsidR="003E14AA" w:rsidRPr="003E14AA" w:rsidRDefault="003E14AA" w:rsidP="003E14AA">
                  <w:pPr>
                    <w:spacing w:after="60"/>
                    <w:rPr>
                      <w:sz w:val="20"/>
                      <w:szCs w:val="20"/>
                    </w:rPr>
                  </w:pPr>
                  <w:r w:rsidRPr="003E14A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B2616CA" w14:textId="77777777" w:rsidR="003E14AA" w:rsidRPr="003E14AA" w:rsidRDefault="003E14AA" w:rsidP="003E14AA">
                  <w:pPr>
                    <w:spacing w:after="60"/>
                    <w:rPr>
                      <w:i/>
                      <w:sz w:val="20"/>
                      <w:szCs w:val="20"/>
                    </w:rPr>
                  </w:pPr>
                  <w:r w:rsidRPr="003E14AA">
                    <w:rPr>
                      <w:i/>
                      <w:sz w:val="20"/>
                      <w:szCs w:val="20"/>
                    </w:rPr>
                    <w:t xml:space="preserve">Real-Time Non-Spin Imbalance Market Total Amount - </w:t>
                  </w:r>
                  <w:r w:rsidRPr="003E14AA">
                    <w:rPr>
                      <w:sz w:val="20"/>
                      <w:szCs w:val="20"/>
                    </w:rPr>
                    <w:t>The total payment or charge to all QSEs for the Real-Time Non-Spin imbalance for each 15-minute Settlement Interval.</w:t>
                  </w:r>
                </w:p>
              </w:tc>
            </w:tr>
            <w:tr w:rsidR="003E14AA" w:rsidRPr="003E14AA" w14:paraId="529C06A6" w14:textId="77777777" w:rsidTr="004D77CF">
              <w:trPr>
                <w:cantSplit/>
              </w:trPr>
              <w:tc>
                <w:tcPr>
                  <w:tcW w:w="1146" w:type="pct"/>
                  <w:tcBorders>
                    <w:top w:val="single" w:sz="4" w:space="0" w:color="auto"/>
                    <w:left w:val="single" w:sz="4" w:space="0" w:color="auto"/>
                    <w:bottom w:val="single" w:sz="4" w:space="0" w:color="auto"/>
                    <w:right w:val="single" w:sz="4" w:space="0" w:color="auto"/>
                  </w:tcBorders>
                  <w:hideMark/>
                </w:tcPr>
                <w:p w14:paraId="20D6D0E0" w14:textId="77777777" w:rsidR="003E14AA" w:rsidRPr="003E14AA" w:rsidRDefault="003E14AA" w:rsidP="003E14AA">
                  <w:pPr>
                    <w:spacing w:after="60"/>
                    <w:rPr>
                      <w:sz w:val="20"/>
                      <w:szCs w:val="20"/>
                    </w:rPr>
                  </w:pPr>
                  <w:r w:rsidRPr="003E14AA">
                    <w:rPr>
                      <w:sz w:val="20"/>
                      <w:szCs w:val="20"/>
                    </w:rPr>
                    <w:t>RTNSOAMTTOT</w:t>
                  </w:r>
                </w:p>
              </w:tc>
              <w:tc>
                <w:tcPr>
                  <w:tcW w:w="675" w:type="pct"/>
                  <w:tcBorders>
                    <w:top w:val="single" w:sz="4" w:space="0" w:color="auto"/>
                    <w:left w:val="single" w:sz="4" w:space="0" w:color="auto"/>
                    <w:bottom w:val="single" w:sz="4" w:space="0" w:color="auto"/>
                    <w:right w:val="single" w:sz="4" w:space="0" w:color="auto"/>
                  </w:tcBorders>
                  <w:hideMark/>
                </w:tcPr>
                <w:p w14:paraId="6C17F811" w14:textId="77777777" w:rsidR="003E14AA" w:rsidRPr="003E14AA" w:rsidRDefault="003E14AA" w:rsidP="003E14AA">
                  <w:pPr>
                    <w:spacing w:after="60"/>
                    <w:rPr>
                      <w:sz w:val="20"/>
                      <w:szCs w:val="20"/>
                    </w:rPr>
                  </w:pPr>
                  <w:r w:rsidRPr="003E14A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6E948415" w14:textId="77777777" w:rsidR="003E14AA" w:rsidRPr="003E14AA" w:rsidRDefault="003E14AA" w:rsidP="003E14AA">
                  <w:pPr>
                    <w:spacing w:after="60"/>
                    <w:rPr>
                      <w:i/>
                      <w:sz w:val="20"/>
                      <w:szCs w:val="20"/>
                    </w:rPr>
                  </w:pPr>
                  <w:r w:rsidRPr="003E14AA">
                    <w:rPr>
                      <w:i/>
                      <w:sz w:val="20"/>
                      <w:szCs w:val="20"/>
                    </w:rPr>
                    <w:t xml:space="preserve">Real-Time Non-Spin Only Market Total Amount - </w:t>
                  </w:r>
                  <w:r w:rsidRPr="003E14AA">
                    <w:rPr>
                      <w:sz w:val="20"/>
                      <w:szCs w:val="20"/>
                    </w:rPr>
                    <w:t>The total charge to all QSEs in Real-Time for Non-Spin only awards for each 15-minute Settlement Interval.</w:t>
                  </w:r>
                </w:p>
              </w:tc>
            </w:tr>
            <w:tr w:rsidR="003E14AA" w:rsidRPr="003E14AA" w14:paraId="5FBF0A55" w14:textId="77777777" w:rsidTr="004D77CF">
              <w:trPr>
                <w:cantSplit/>
              </w:trPr>
              <w:tc>
                <w:tcPr>
                  <w:tcW w:w="1146" w:type="pct"/>
                  <w:tcBorders>
                    <w:top w:val="single" w:sz="4" w:space="0" w:color="auto"/>
                    <w:left w:val="single" w:sz="4" w:space="0" w:color="auto"/>
                    <w:bottom w:val="single" w:sz="4" w:space="0" w:color="auto"/>
                    <w:right w:val="single" w:sz="4" w:space="0" w:color="auto"/>
                  </w:tcBorders>
                  <w:hideMark/>
                </w:tcPr>
                <w:p w14:paraId="46B7F33C" w14:textId="77777777" w:rsidR="003E14AA" w:rsidRPr="003E14AA" w:rsidRDefault="003E14AA" w:rsidP="003E14AA">
                  <w:pPr>
                    <w:spacing w:after="60"/>
                    <w:rPr>
                      <w:sz w:val="20"/>
                      <w:szCs w:val="20"/>
                    </w:rPr>
                  </w:pPr>
                  <w:r w:rsidRPr="003E14AA">
                    <w:rPr>
                      <w:sz w:val="20"/>
                      <w:szCs w:val="20"/>
                    </w:rPr>
                    <w:t xml:space="preserve">RTNSTOAMT </w:t>
                  </w:r>
                  <w:r w:rsidRPr="003E14AA">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19FB11FA" w14:textId="77777777" w:rsidR="003E14AA" w:rsidRPr="003E14AA" w:rsidRDefault="003E14AA" w:rsidP="003E14AA">
                  <w:pPr>
                    <w:spacing w:after="60"/>
                    <w:rPr>
                      <w:sz w:val="20"/>
                      <w:szCs w:val="20"/>
                    </w:rPr>
                  </w:pPr>
                  <w:r w:rsidRPr="003E14A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FED5ABE" w14:textId="77777777" w:rsidR="003E14AA" w:rsidRPr="003E14AA" w:rsidRDefault="003E14AA" w:rsidP="003E14AA">
                  <w:pPr>
                    <w:spacing w:after="60"/>
                    <w:rPr>
                      <w:i/>
                      <w:sz w:val="20"/>
                      <w:szCs w:val="20"/>
                    </w:rPr>
                  </w:pPr>
                  <w:r w:rsidRPr="003E14AA">
                    <w:rPr>
                      <w:i/>
                      <w:sz w:val="20"/>
                      <w:szCs w:val="20"/>
                    </w:rPr>
                    <w:t>Real-Time Non-Spin Trade Overage Amount for the QSE</w:t>
                  </w:r>
                  <w:r w:rsidRPr="003E14AA">
                    <w:rPr>
                      <w:sz w:val="20"/>
                      <w:szCs w:val="20"/>
                    </w:rPr>
                    <w:t xml:space="preserve">— The total charge to QSE </w:t>
                  </w:r>
                  <w:r w:rsidRPr="003E14AA">
                    <w:rPr>
                      <w:i/>
                      <w:sz w:val="20"/>
                      <w:szCs w:val="20"/>
                    </w:rPr>
                    <w:t>q</w:t>
                  </w:r>
                  <w:r w:rsidRPr="003E14AA">
                    <w:rPr>
                      <w:sz w:val="20"/>
                      <w:szCs w:val="20"/>
                    </w:rPr>
                    <w:t xml:space="preserve"> in Real-Time for Non-Spin trade overages for each 15-minute Settlement Interval.</w:t>
                  </w:r>
                </w:p>
              </w:tc>
            </w:tr>
            <w:tr w:rsidR="003E14AA" w:rsidRPr="003E14AA" w14:paraId="4C399C23" w14:textId="77777777" w:rsidTr="004D77CF">
              <w:trPr>
                <w:cantSplit/>
              </w:trPr>
              <w:tc>
                <w:tcPr>
                  <w:tcW w:w="1146" w:type="pct"/>
                  <w:tcBorders>
                    <w:top w:val="single" w:sz="4" w:space="0" w:color="auto"/>
                    <w:left w:val="single" w:sz="4" w:space="0" w:color="auto"/>
                    <w:bottom w:val="single" w:sz="4" w:space="0" w:color="auto"/>
                    <w:right w:val="single" w:sz="4" w:space="0" w:color="auto"/>
                  </w:tcBorders>
                  <w:hideMark/>
                </w:tcPr>
                <w:p w14:paraId="3EFC3A84" w14:textId="77777777" w:rsidR="003E14AA" w:rsidRPr="003E14AA" w:rsidRDefault="003E14AA" w:rsidP="003E14AA">
                  <w:pPr>
                    <w:spacing w:after="60"/>
                    <w:rPr>
                      <w:sz w:val="20"/>
                      <w:szCs w:val="20"/>
                    </w:rPr>
                  </w:pPr>
                  <w:r w:rsidRPr="003E14AA">
                    <w:rPr>
                      <w:sz w:val="20"/>
                      <w:szCs w:val="20"/>
                    </w:rPr>
                    <w:t>RTNSOAMTTOT</w:t>
                  </w:r>
                </w:p>
              </w:tc>
              <w:tc>
                <w:tcPr>
                  <w:tcW w:w="675" w:type="pct"/>
                  <w:tcBorders>
                    <w:top w:val="single" w:sz="4" w:space="0" w:color="auto"/>
                    <w:left w:val="single" w:sz="4" w:space="0" w:color="auto"/>
                    <w:bottom w:val="single" w:sz="4" w:space="0" w:color="auto"/>
                    <w:right w:val="single" w:sz="4" w:space="0" w:color="auto"/>
                  </w:tcBorders>
                  <w:hideMark/>
                </w:tcPr>
                <w:p w14:paraId="6D5DB969" w14:textId="77777777" w:rsidR="003E14AA" w:rsidRPr="003E14AA" w:rsidRDefault="003E14AA" w:rsidP="003E14AA">
                  <w:pPr>
                    <w:spacing w:after="60"/>
                    <w:rPr>
                      <w:sz w:val="20"/>
                      <w:szCs w:val="20"/>
                    </w:rPr>
                  </w:pPr>
                  <w:r w:rsidRPr="003E14A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3F9EDAB8" w14:textId="77777777" w:rsidR="003E14AA" w:rsidRPr="003E14AA" w:rsidRDefault="003E14AA" w:rsidP="003E14AA">
                  <w:pPr>
                    <w:spacing w:after="60"/>
                    <w:rPr>
                      <w:i/>
                      <w:sz w:val="20"/>
                      <w:szCs w:val="20"/>
                    </w:rPr>
                  </w:pPr>
                  <w:r w:rsidRPr="003E14AA">
                    <w:rPr>
                      <w:i/>
                      <w:sz w:val="20"/>
                      <w:szCs w:val="20"/>
                    </w:rPr>
                    <w:t xml:space="preserve">Real-Time Non-Spin Trade Overage Total Amount </w:t>
                  </w:r>
                  <w:r w:rsidRPr="003E14AA">
                    <w:rPr>
                      <w:sz w:val="20"/>
                      <w:szCs w:val="20"/>
                    </w:rPr>
                    <w:t>— The total charge to all QSEs for Real-Time Non-Spin trade overages for each 15-minute Settlement Interval.</w:t>
                  </w:r>
                </w:p>
              </w:tc>
            </w:tr>
            <w:tr w:rsidR="003E14AA" w:rsidRPr="003E14AA" w14:paraId="3E3AAA06" w14:textId="77777777" w:rsidTr="004D77CF">
              <w:trPr>
                <w:cantSplit/>
              </w:trPr>
              <w:tc>
                <w:tcPr>
                  <w:tcW w:w="1146" w:type="pct"/>
                  <w:tcBorders>
                    <w:top w:val="single" w:sz="4" w:space="0" w:color="auto"/>
                    <w:left w:val="single" w:sz="4" w:space="0" w:color="auto"/>
                    <w:bottom w:val="single" w:sz="4" w:space="0" w:color="auto"/>
                    <w:right w:val="single" w:sz="4" w:space="0" w:color="auto"/>
                  </w:tcBorders>
                  <w:hideMark/>
                </w:tcPr>
                <w:p w14:paraId="5927B5A4" w14:textId="77777777" w:rsidR="003E14AA" w:rsidRPr="003E14AA" w:rsidRDefault="003E14AA" w:rsidP="003E14AA">
                  <w:pPr>
                    <w:spacing w:after="60"/>
                    <w:rPr>
                      <w:sz w:val="20"/>
                      <w:szCs w:val="20"/>
                    </w:rPr>
                  </w:pPr>
                  <w:r w:rsidRPr="003E14AA">
                    <w:rPr>
                      <w:sz w:val="20"/>
                      <w:szCs w:val="20"/>
                    </w:rPr>
                    <w:t>LRS</w:t>
                  </w:r>
                  <w:r w:rsidRPr="003E14AA">
                    <w:rPr>
                      <w:sz w:val="20"/>
                      <w:szCs w:val="20"/>
                      <w:vertAlign w:val="subscript"/>
                    </w:rPr>
                    <w:t xml:space="preserve"> </w:t>
                  </w:r>
                  <w:r w:rsidRPr="003E14AA">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637046FE" w14:textId="77777777" w:rsidR="003E14AA" w:rsidRPr="003E14AA" w:rsidRDefault="003E14AA" w:rsidP="003E14AA">
                  <w:pPr>
                    <w:spacing w:after="60"/>
                    <w:rPr>
                      <w:sz w:val="20"/>
                      <w:szCs w:val="20"/>
                    </w:rPr>
                  </w:pPr>
                  <w:r w:rsidRPr="003E14AA">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6560661F" w14:textId="77777777" w:rsidR="003E14AA" w:rsidRPr="003E14AA" w:rsidRDefault="003E14AA" w:rsidP="003E14AA">
                  <w:pPr>
                    <w:spacing w:after="60"/>
                    <w:rPr>
                      <w:i/>
                      <w:sz w:val="20"/>
                      <w:szCs w:val="20"/>
                    </w:rPr>
                  </w:pPr>
                  <w:r w:rsidRPr="003E14AA">
                    <w:rPr>
                      <w:i/>
                      <w:sz w:val="20"/>
                      <w:szCs w:val="20"/>
                    </w:rPr>
                    <w:t>Load Ratio Share per QSE</w:t>
                  </w:r>
                  <w:r w:rsidRPr="003E14AA">
                    <w:rPr>
                      <w:sz w:val="20"/>
                      <w:szCs w:val="20"/>
                    </w:rPr>
                    <w:t xml:space="preserve">—The LRS as defined in Section 6.6.2.2 for QSE </w:t>
                  </w:r>
                  <w:r w:rsidRPr="003E14AA">
                    <w:rPr>
                      <w:i/>
                      <w:sz w:val="20"/>
                      <w:szCs w:val="20"/>
                    </w:rPr>
                    <w:t>q</w:t>
                  </w:r>
                  <w:r w:rsidRPr="003E14AA">
                    <w:rPr>
                      <w:sz w:val="20"/>
                      <w:szCs w:val="20"/>
                    </w:rPr>
                    <w:t xml:space="preserve"> for the 15-minute Settlement Interval.</w:t>
                  </w:r>
                </w:p>
              </w:tc>
            </w:tr>
            <w:tr w:rsidR="003E14AA" w:rsidRPr="003E14AA" w14:paraId="1BAE934E" w14:textId="77777777" w:rsidTr="004D77CF">
              <w:trPr>
                <w:cantSplit/>
              </w:trPr>
              <w:tc>
                <w:tcPr>
                  <w:tcW w:w="1146" w:type="pct"/>
                  <w:tcBorders>
                    <w:top w:val="single" w:sz="4" w:space="0" w:color="auto"/>
                    <w:left w:val="single" w:sz="4" w:space="0" w:color="auto"/>
                    <w:bottom w:val="single" w:sz="4" w:space="0" w:color="auto"/>
                    <w:right w:val="single" w:sz="4" w:space="0" w:color="auto"/>
                  </w:tcBorders>
                  <w:hideMark/>
                </w:tcPr>
                <w:p w14:paraId="6B997E32" w14:textId="77777777" w:rsidR="003E14AA" w:rsidRPr="003E14AA" w:rsidRDefault="003E14AA" w:rsidP="003E14AA">
                  <w:pPr>
                    <w:spacing w:after="60"/>
                    <w:rPr>
                      <w:sz w:val="20"/>
                      <w:szCs w:val="20"/>
                    </w:rPr>
                  </w:pPr>
                  <w:r w:rsidRPr="003E14AA">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7A8B3215" w14:textId="77777777" w:rsidR="003E14AA" w:rsidRPr="003E14AA" w:rsidRDefault="003E14AA" w:rsidP="003E14AA">
                  <w:pPr>
                    <w:spacing w:after="60"/>
                    <w:rPr>
                      <w:sz w:val="20"/>
                      <w:szCs w:val="20"/>
                    </w:rPr>
                  </w:pPr>
                  <w:r w:rsidRPr="003E14AA">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490D3B73" w14:textId="77777777" w:rsidR="003E14AA" w:rsidRPr="003E14AA" w:rsidRDefault="003E14AA" w:rsidP="003E14AA">
                  <w:pPr>
                    <w:spacing w:after="60"/>
                    <w:rPr>
                      <w:i/>
                      <w:sz w:val="20"/>
                      <w:szCs w:val="20"/>
                    </w:rPr>
                  </w:pPr>
                  <w:r w:rsidRPr="003E14AA">
                    <w:rPr>
                      <w:sz w:val="20"/>
                      <w:szCs w:val="20"/>
                    </w:rPr>
                    <w:t>A QSE.</w:t>
                  </w:r>
                </w:p>
              </w:tc>
            </w:tr>
          </w:tbl>
          <w:p w14:paraId="1355D9BA" w14:textId="77777777" w:rsidR="003E14AA" w:rsidRPr="003E14AA" w:rsidRDefault="003E14AA" w:rsidP="003E14AA">
            <w:pPr>
              <w:spacing w:before="240" w:after="120"/>
              <w:ind w:left="1440" w:hanging="720"/>
            </w:pPr>
            <w:r w:rsidRPr="003E14AA">
              <w:t xml:space="preserve"> (e)         For ERCOT Contingency Reserve Service (ECRS):</w:t>
            </w:r>
          </w:p>
          <w:p w14:paraId="5F8E657F" w14:textId="77777777" w:rsidR="003E14AA" w:rsidRPr="003E14AA" w:rsidRDefault="003E14AA" w:rsidP="003E14AA">
            <w:pPr>
              <w:spacing w:before="120"/>
              <w:ind w:left="1440" w:hanging="720"/>
            </w:pPr>
            <w:r w:rsidRPr="003E14AA">
              <w:t xml:space="preserve">LARTECRAMT </w:t>
            </w:r>
            <w:r w:rsidRPr="003E14AA">
              <w:rPr>
                <w:i/>
                <w:vertAlign w:val="subscript"/>
              </w:rPr>
              <w:t>q</w:t>
            </w:r>
            <w:r w:rsidRPr="003E14AA">
              <w:t xml:space="preserve"> = (-1) * (RTECRIMBAMTTOT + RTECROAMTTOT + </w:t>
            </w:r>
          </w:p>
          <w:p w14:paraId="74D8AA6D" w14:textId="77777777" w:rsidR="003E14AA" w:rsidRPr="003E14AA" w:rsidRDefault="003E14AA" w:rsidP="003E14AA">
            <w:pPr>
              <w:spacing w:before="120" w:after="120"/>
              <w:ind w:left="1440" w:hanging="720"/>
            </w:pPr>
            <w:r w:rsidRPr="003E14AA">
              <w:t xml:space="preserve"> </w:t>
            </w:r>
            <w:r w:rsidRPr="003E14AA">
              <w:tab/>
            </w:r>
            <w:r w:rsidRPr="003E14AA">
              <w:tab/>
            </w:r>
            <w:r w:rsidRPr="003E14AA">
              <w:tab/>
              <w:t xml:space="preserve">RTECRTOAMTTOT) * LRS </w:t>
            </w:r>
            <w:r w:rsidRPr="003E14AA">
              <w:rPr>
                <w:i/>
                <w:vertAlign w:val="subscript"/>
              </w:rPr>
              <w:t>q</w:t>
            </w:r>
          </w:p>
          <w:p w14:paraId="370F0A04" w14:textId="77777777" w:rsidR="003E14AA" w:rsidRPr="003E14AA" w:rsidRDefault="003E14AA" w:rsidP="003E14AA">
            <w:pPr>
              <w:spacing w:before="120" w:after="120"/>
              <w:ind w:left="1440" w:hanging="720"/>
            </w:pPr>
            <w:r w:rsidRPr="003E14AA">
              <w:t>Where:</w:t>
            </w:r>
          </w:p>
          <w:p w14:paraId="56FFFD04" w14:textId="77777777" w:rsidR="003E14AA" w:rsidRPr="003E14AA" w:rsidRDefault="003E14AA" w:rsidP="003E14AA">
            <w:pPr>
              <w:spacing w:before="120" w:after="120"/>
              <w:ind w:left="1440" w:hanging="720"/>
            </w:pPr>
            <w:r w:rsidRPr="003E14AA">
              <w:t xml:space="preserve">RTECRIMBAMTTOT = </w:t>
            </w:r>
            <w:r w:rsidRPr="003E14AA">
              <w:rPr>
                <w:noProof/>
              </w:rPr>
              <w:drawing>
                <wp:inline distT="0" distB="0" distL="0" distR="0" wp14:anchorId="62497E74" wp14:editId="388521E6">
                  <wp:extent cx="142875" cy="294005"/>
                  <wp:effectExtent l="0" t="0" r="952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5"/>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E14AA">
              <w:t xml:space="preserve"> (RTECRIMBAMT </w:t>
            </w:r>
            <w:r w:rsidRPr="003E14AA">
              <w:rPr>
                <w:i/>
                <w:vertAlign w:val="subscript"/>
              </w:rPr>
              <w:t>q</w:t>
            </w:r>
            <w:r w:rsidRPr="003E14AA">
              <w:t>)</w:t>
            </w:r>
          </w:p>
          <w:p w14:paraId="359A59D2" w14:textId="77777777" w:rsidR="003E14AA" w:rsidRPr="003E14AA" w:rsidRDefault="003E14AA" w:rsidP="003E14AA">
            <w:pPr>
              <w:spacing w:before="120" w:after="120"/>
              <w:ind w:left="1440" w:hanging="720"/>
            </w:pPr>
            <w:r w:rsidRPr="003E14AA">
              <w:t xml:space="preserve">RTECROAMTTOT = </w:t>
            </w:r>
            <w:r w:rsidRPr="003E14AA">
              <w:rPr>
                <w:noProof/>
                <w:position w:val="-22"/>
              </w:rPr>
              <w:drawing>
                <wp:inline distT="0" distB="0" distL="0" distR="0" wp14:anchorId="667254C3" wp14:editId="4B2A9F5F">
                  <wp:extent cx="142875" cy="294005"/>
                  <wp:effectExtent l="0" t="0" r="952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E14AA">
              <w:rPr>
                <w:b/>
              </w:rPr>
              <w:t xml:space="preserve"> </w:t>
            </w:r>
            <w:r w:rsidRPr="003E14AA">
              <w:t xml:space="preserve">(RTECROAMT </w:t>
            </w:r>
            <w:r w:rsidRPr="003E14AA">
              <w:rPr>
                <w:i/>
                <w:vertAlign w:val="subscript"/>
              </w:rPr>
              <w:t>q</w:t>
            </w:r>
            <w:r w:rsidRPr="003E14AA">
              <w:t>)</w:t>
            </w:r>
          </w:p>
          <w:p w14:paraId="7D749F2F" w14:textId="77777777" w:rsidR="003E14AA" w:rsidRPr="003E14AA" w:rsidRDefault="003E14AA" w:rsidP="003E14AA">
            <w:pPr>
              <w:spacing w:before="120" w:after="120"/>
              <w:ind w:left="1440" w:hanging="720"/>
            </w:pPr>
            <w:r w:rsidRPr="003E14AA">
              <w:t xml:space="preserve">RTECRTOAMTTOT = </w:t>
            </w:r>
            <w:r w:rsidRPr="003E14AA">
              <w:rPr>
                <w:noProof/>
                <w:position w:val="-22"/>
              </w:rPr>
              <w:drawing>
                <wp:inline distT="0" distB="0" distL="0" distR="0" wp14:anchorId="3D30D3E2" wp14:editId="153D4CD0">
                  <wp:extent cx="142875" cy="294005"/>
                  <wp:effectExtent l="0" t="0" r="952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4"/>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E14AA">
              <w:rPr>
                <w:b/>
              </w:rPr>
              <w:t xml:space="preserve"> </w:t>
            </w:r>
            <w:r w:rsidRPr="003E14AA">
              <w:t xml:space="preserve">(RTECRTOAMT </w:t>
            </w:r>
            <w:r w:rsidRPr="003E14AA">
              <w:rPr>
                <w:i/>
                <w:vertAlign w:val="subscript"/>
              </w:rPr>
              <w:t>q</w:t>
            </w:r>
            <w:r w:rsidRPr="003E14AA">
              <w:t>)</w:t>
            </w:r>
          </w:p>
          <w:p w14:paraId="7E0BBC5D" w14:textId="77777777" w:rsidR="003E14AA" w:rsidRPr="003E14AA" w:rsidRDefault="003E14AA" w:rsidP="003E14AA">
            <w:r w:rsidRPr="003E14A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5"/>
              <w:gridCol w:w="1162"/>
              <w:gridCol w:w="5723"/>
            </w:tblGrid>
            <w:tr w:rsidR="003E14AA" w:rsidRPr="003E14AA" w14:paraId="1A73A05E" w14:textId="77777777" w:rsidTr="004D77CF">
              <w:trPr>
                <w:cantSplit/>
                <w:tblHeader/>
              </w:trPr>
              <w:tc>
                <w:tcPr>
                  <w:tcW w:w="1221" w:type="pct"/>
                  <w:tcBorders>
                    <w:top w:val="single" w:sz="4" w:space="0" w:color="auto"/>
                    <w:left w:val="single" w:sz="4" w:space="0" w:color="auto"/>
                    <w:bottom w:val="single" w:sz="4" w:space="0" w:color="auto"/>
                    <w:right w:val="single" w:sz="4" w:space="0" w:color="auto"/>
                  </w:tcBorders>
                  <w:hideMark/>
                </w:tcPr>
                <w:p w14:paraId="23464A60" w14:textId="77777777" w:rsidR="003E14AA" w:rsidRPr="003E14AA" w:rsidRDefault="003E14AA" w:rsidP="003E14AA">
                  <w:pPr>
                    <w:spacing w:after="120"/>
                    <w:rPr>
                      <w:b/>
                      <w:iCs/>
                      <w:sz w:val="20"/>
                      <w:szCs w:val="20"/>
                    </w:rPr>
                  </w:pPr>
                  <w:r w:rsidRPr="003E14AA">
                    <w:rPr>
                      <w:b/>
                      <w:iCs/>
                      <w:sz w:val="20"/>
                      <w:szCs w:val="20"/>
                    </w:rPr>
                    <w:t>Variable</w:t>
                  </w:r>
                </w:p>
              </w:tc>
              <w:tc>
                <w:tcPr>
                  <w:tcW w:w="638" w:type="pct"/>
                  <w:tcBorders>
                    <w:top w:val="single" w:sz="4" w:space="0" w:color="auto"/>
                    <w:left w:val="single" w:sz="4" w:space="0" w:color="auto"/>
                    <w:bottom w:val="single" w:sz="4" w:space="0" w:color="auto"/>
                    <w:right w:val="single" w:sz="4" w:space="0" w:color="auto"/>
                  </w:tcBorders>
                  <w:hideMark/>
                </w:tcPr>
                <w:p w14:paraId="5AA011D3" w14:textId="77777777" w:rsidR="003E14AA" w:rsidRPr="003E14AA" w:rsidRDefault="003E14AA" w:rsidP="003E14AA">
                  <w:pPr>
                    <w:spacing w:after="120"/>
                    <w:rPr>
                      <w:b/>
                      <w:iCs/>
                      <w:sz w:val="20"/>
                      <w:szCs w:val="20"/>
                    </w:rPr>
                  </w:pPr>
                  <w:r w:rsidRPr="003E14AA">
                    <w:rPr>
                      <w:b/>
                      <w:iCs/>
                      <w:sz w:val="20"/>
                      <w:szCs w:val="20"/>
                    </w:rPr>
                    <w:t>Unit</w:t>
                  </w:r>
                </w:p>
              </w:tc>
              <w:tc>
                <w:tcPr>
                  <w:tcW w:w="3141" w:type="pct"/>
                  <w:tcBorders>
                    <w:top w:val="single" w:sz="4" w:space="0" w:color="auto"/>
                    <w:left w:val="single" w:sz="4" w:space="0" w:color="auto"/>
                    <w:bottom w:val="single" w:sz="4" w:space="0" w:color="auto"/>
                    <w:right w:val="single" w:sz="4" w:space="0" w:color="auto"/>
                  </w:tcBorders>
                  <w:hideMark/>
                </w:tcPr>
                <w:p w14:paraId="49D8BA65" w14:textId="77777777" w:rsidR="003E14AA" w:rsidRPr="003E14AA" w:rsidRDefault="003E14AA" w:rsidP="003E14AA">
                  <w:pPr>
                    <w:spacing w:after="120"/>
                    <w:rPr>
                      <w:b/>
                      <w:iCs/>
                      <w:sz w:val="20"/>
                      <w:szCs w:val="20"/>
                    </w:rPr>
                  </w:pPr>
                  <w:r w:rsidRPr="003E14AA">
                    <w:rPr>
                      <w:b/>
                      <w:iCs/>
                      <w:sz w:val="20"/>
                      <w:szCs w:val="20"/>
                    </w:rPr>
                    <w:t>Description</w:t>
                  </w:r>
                </w:p>
              </w:tc>
            </w:tr>
            <w:tr w:rsidR="003E14AA" w:rsidRPr="003E14AA" w14:paraId="358C9DB3" w14:textId="77777777" w:rsidTr="004D77CF">
              <w:trPr>
                <w:cantSplit/>
              </w:trPr>
              <w:tc>
                <w:tcPr>
                  <w:tcW w:w="1221" w:type="pct"/>
                  <w:tcBorders>
                    <w:top w:val="single" w:sz="4" w:space="0" w:color="auto"/>
                    <w:left w:val="single" w:sz="4" w:space="0" w:color="auto"/>
                    <w:bottom w:val="single" w:sz="4" w:space="0" w:color="auto"/>
                    <w:right w:val="single" w:sz="4" w:space="0" w:color="auto"/>
                  </w:tcBorders>
                  <w:hideMark/>
                </w:tcPr>
                <w:p w14:paraId="60DBEA4C" w14:textId="77777777" w:rsidR="003E14AA" w:rsidRPr="003E14AA" w:rsidRDefault="003E14AA" w:rsidP="003E14AA">
                  <w:pPr>
                    <w:spacing w:after="60"/>
                    <w:rPr>
                      <w:sz w:val="20"/>
                      <w:szCs w:val="20"/>
                    </w:rPr>
                  </w:pPr>
                  <w:r w:rsidRPr="003E14AA">
                    <w:rPr>
                      <w:sz w:val="20"/>
                      <w:szCs w:val="20"/>
                    </w:rPr>
                    <w:t xml:space="preserve">LARTECRAMT </w:t>
                  </w:r>
                  <w:r w:rsidRPr="003E14AA">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6FB84FA1" w14:textId="77777777" w:rsidR="003E14AA" w:rsidRPr="003E14AA" w:rsidRDefault="003E14AA" w:rsidP="003E14AA">
                  <w:pPr>
                    <w:spacing w:after="60"/>
                    <w:rPr>
                      <w:sz w:val="20"/>
                      <w:szCs w:val="20"/>
                    </w:rPr>
                  </w:pPr>
                  <w:r w:rsidRPr="003E14AA">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0CD3D485" w14:textId="77777777" w:rsidR="003E14AA" w:rsidRPr="003E14AA" w:rsidRDefault="003E14AA" w:rsidP="003E14AA">
                  <w:pPr>
                    <w:spacing w:after="60"/>
                    <w:rPr>
                      <w:i/>
                      <w:sz w:val="20"/>
                      <w:szCs w:val="20"/>
                    </w:rPr>
                  </w:pPr>
                  <w:r w:rsidRPr="003E14AA">
                    <w:rPr>
                      <w:i/>
                      <w:sz w:val="20"/>
                      <w:szCs w:val="20"/>
                    </w:rPr>
                    <w:t xml:space="preserve">Load-Allocated Real-Time ERCOT Contingency Reserve Service Amount for the QSE - </w:t>
                  </w:r>
                  <w:r w:rsidRPr="003E14AA">
                    <w:rPr>
                      <w:sz w:val="20"/>
                      <w:szCs w:val="20"/>
                    </w:rPr>
                    <w:t xml:space="preserve">The QSE </w:t>
                  </w:r>
                  <w:r w:rsidRPr="003E14AA">
                    <w:rPr>
                      <w:i/>
                      <w:sz w:val="20"/>
                      <w:szCs w:val="20"/>
                    </w:rPr>
                    <w:t>q</w:t>
                  </w:r>
                  <w:r w:rsidRPr="003E14AA">
                    <w:rPr>
                      <w:sz w:val="20"/>
                      <w:szCs w:val="20"/>
                    </w:rPr>
                    <w:t>’s share of the total Real-Time ECRS amount for the 15-minute Settlement Interval.</w:t>
                  </w:r>
                </w:p>
              </w:tc>
            </w:tr>
            <w:tr w:rsidR="003E14AA" w:rsidRPr="003E14AA" w14:paraId="49E45A72" w14:textId="77777777" w:rsidTr="004D77CF">
              <w:trPr>
                <w:cantSplit/>
              </w:trPr>
              <w:tc>
                <w:tcPr>
                  <w:tcW w:w="1221" w:type="pct"/>
                  <w:tcBorders>
                    <w:top w:val="single" w:sz="4" w:space="0" w:color="auto"/>
                    <w:left w:val="single" w:sz="4" w:space="0" w:color="auto"/>
                    <w:bottom w:val="single" w:sz="4" w:space="0" w:color="auto"/>
                    <w:right w:val="single" w:sz="4" w:space="0" w:color="auto"/>
                  </w:tcBorders>
                  <w:hideMark/>
                </w:tcPr>
                <w:p w14:paraId="6E8ABC62" w14:textId="77777777" w:rsidR="003E14AA" w:rsidRPr="003E14AA" w:rsidRDefault="003E14AA" w:rsidP="003E14AA">
                  <w:pPr>
                    <w:spacing w:after="60"/>
                    <w:rPr>
                      <w:sz w:val="20"/>
                      <w:szCs w:val="20"/>
                    </w:rPr>
                  </w:pPr>
                  <w:r w:rsidRPr="003E14AA">
                    <w:rPr>
                      <w:sz w:val="20"/>
                      <w:szCs w:val="20"/>
                    </w:rPr>
                    <w:t xml:space="preserve">RTECRIMBAMT </w:t>
                  </w:r>
                  <w:r w:rsidRPr="003E14AA">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5B69EC11" w14:textId="77777777" w:rsidR="003E14AA" w:rsidRPr="003E14AA" w:rsidRDefault="003E14AA" w:rsidP="003E14AA">
                  <w:pPr>
                    <w:spacing w:after="60"/>
                    <w:rPr>
                      <w:sz w:val="20"/>
                      <w:szCs w:val="20"/>
                    </w:rPr>
                  </w:pPr>
                  <w:r w:rsidRPr="003E14AA">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09923ABF" w14:textId="77777777" w:rsidR="003E14AA" w:rsidRPr="003E14AA" w:rsidRDefault="003E14AA" w:rsidP="003E14AA">
                  <w:pPr>
                    <w:spacing w:after="60"/>
                    <w:rPr>
                      <w:i/>
                      <w:sz w:val="20"/>
                      <w:szCs w:val="20"/>
                    </w:rPr>
                  </w:pPr>
                  <w:r w:rsidRPr="003E14AA">
                    <w:rPr>
                      <w:i/>
                      <w:sz w:val="20"/>
                      <w:szCs w:val="20"/>
                    </w:rPr>
                    <w:t xml:space="preserve">Real-Time ERCOT Contingency Reserve Service Imbalance Amount for the QSE - </w:t>
                  </w:r>
                  <w:r w:rsidRPr="003E14AA">
                    <w:rPr>
                      <w:sz w:val="20"/>
                      <w:szCs w:val="20"/>
                    </w:rPr>
                    <w:t xml:space="preserve">The total payment or charge to QSE </w:t>
                  </w:r>
                  <w:r w:rsidRPr="003E14AA">
                    <w:rPr>
                      <w:i/>
                      <w:sz w:val="20"/>
                      <w:szCs w:val="20"/>
                    </w:rPr>
                    <w:t>q</w:t>
                  </w:r>
                  <w:r w:rsidRPr="003E14AA">
                    <w:rPr>
                      <w:sz w:val="20"/>
                      <w:szCs w:val="20"/>
                    </w:rPr>
                    <w:t xml:space="preserve"> for the Real-Time ECRS imbalance for each 15-minute Settlement Interval.</w:t>
                  </w:r>
                </w:p>
              </w:tc>
            </w:tr>
            <w:tr w:rsidR="003E14AA" w:rsidRPr="003E14AA" w14:paraId="012AA1D6" w14:textId="77777777" w:rsidTr="004D77CF">
              <w:trPr>
                <w:cantSplit/>
              </w:trPr>
              <w:tc>
                <w:tcPr>
                  <w:tcW w:w="1221" w:type="pct"/>
                  <w:tcBorders>
                    <w:top w:val="single" w:sz="4" w:space="0" w:color="auto"/>
                    <w:left w:val="single" w:sz="4" w:space="0" w:color="auto"/>
                    <w:bottom w:val="single" w:sz="4" w:space="0" w:color="auto"/>
                    <w:right w:val="single" w:sz="4" w:space="0" w:color="auto"/>
                  </w:tcBorders>
                  <w:hideMark/>
                </w:tcPr>
                <w:p w14:paraId="586EB5EF" w14:textId="77777777" w:rsidR="003E14AA" w:rsidRPr="003E14AA" w:rsidRDefault="003E14AA" w:rsidP="003E14AA">
                  <w:pPr>
                    <w:spacing w:after="60"/>
                    <w:rPr>
                      <w:sz w:val="20"/>
                      <w:szCs w:val="20"/>
                    </w:rPr>
                  </w:pPr>
                  <w:r w:rsidRPr="003E14AA">
                    <w:rPr>
                      <w:sz w:val="20"/>
                      <w:szCs w:val="20"/>
                    </w:rPr>
                    <w:t xml:space="preserve">RTECROAMT </w:t>
                  </w:r>
                  <w:r w:rsidRPr="003E14AA">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2A466898" w14:textId="77777777" w:rsidR="003E14AA" w:rsidRPr="003E14AA" w:rsidRDefault="003E14AA" w:rsidP="003E14AA">
                  <w:pPr>
                    <w:spacing w:after="60"/>
                    <w:rPr>
                      <w:sz w:val="20"/>
                      <w:szCs w:val="20"/>
                    </w:rPr>
                  </w:pPr>
                  <w:r w:rsidRPr="003E14AA">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6A274FBB" w14:textId="77777777" w:rsidR="003E14AA" w:rsidRPr="003E14AA" w:rsidRDefault="003E14AA" w:rsidP="003E14AA">
                  <w:pPr>
                    <w:spacing w:after="60"/>
                    <w:rPr>
                      <w:i/>
                      <w:sz w:val="20"/>
                      <w:szCs w:val="20"/>
                    </w:rPr>
                  </w:pPr>
                  <w:r w:rsidRPr="003E14AA">
                    <w:rPr>
                      <w:i/>
                      <w:sz w:val="20"/>
                      <w:szCs w:val="20"/>
                    </w:rPr>
                    <w:t xml:space="preserve">Real-Time ERCOT Contingency Reserve Service Only Amount for the QSE— </w:t>
                  </w:r>
                  <w:r w:rsidRPr="003E14AA">
                    <w:rPr>
                      <w:sz w:val="20"/>
                      <w:szCs w:val="20"/>
                    </w:rPr>
                    <w:t xml:space="preserve">The total charge to QSE </w:t>
                  </w:r>
                  <w:r w:rsidRPr="003E14AA">
                    <w:rPr>
                      <w:i/>
                      <w:sz w:val="20"/>
                      <w:szCs w:val="20"/>
                    </w:rPr>
                    <w:t>q</w:t>
                  </w:r>
                  <w:r w:rsidRPr="003E14AA">
                    <w:rPr>
                      <w:sz w:val="20"/>
                      <w:szCs w:val="20"/>
                    </w:rPr>
                    <w:t xml:space="preserve"> in Real-Time for ECRS only awards for each 15-minute Settlement Interval.</w:t>
                  </w:r>
                </w:p>
              </w:tc>
            </w:tr>
            <w:tr w:rsidR="003E14AA" w:rsidRPr="003E14AA" w14:paraId="36E4B1BA" w14:textId="77777777" w:rsidTr="004D77CF">
              <w:trPr>
                <w:cantSplit/>
              </w:trPr>
              <w:tc>
                <w:tcPr>
                  <w:tcW w:w="1221" w:type="pct"/>
                  <w:tcBorders>
                    <w:top w:val="single" w:sz="4" w:space="0" w:color="auto"/>
                    <w:left w:val="single" w:sz="4" w:space="0" w:color="auto"/>
                    <w:bottom w:val="single" w:sz="4" w:space="0" w:color="auto"/>
                    <w:right w:val="single" w:sz="4" w:space="0" w:color="auto"/>
                  </w:tcBorders>
                  <w:hideMark/>
                </w:tcPr>
                <w:p w14:paraId="5B8F4D9B" w14:textId="77777777" w:rsidR="003E14AA" w:rsidRPr="003E14AA" w:rsidRDefault="003E14AA" w:rsidP="003E14AA">
                  <w:pPr>
                    <w:spacing w:after="60"/>
                    <w:rPr>
                      <w:sz w:val="20"/>
                      <w:szCs w:val="20"/>
                    </w:rPr>
                  </w:pPr>
                  <w:r w:rsidRPr="003E14AA">
                    <w:rPr>
                      <w:sz w:val="20"/>
                      <w:szCs w:val="20"/>
                    </w:rPr>
                    <w:t>RTECRIMBAMTTOT</w:t>
                  </w:r>
                </w:p>
              </w:tc>
              <w:tc>
                <w:tcPr>
                  <w:tcW w:w="638" w:type="pct"/>
                  <w:tcBorders>
                    <w:top w:val="single" w:sz="4" w:space="0" w:color="auto"/>
                    <w:left w:val="single" w:sz="4" w:space="0" w:color="auto"/>
                    <w:bottom w:val="single" w:sz="4" w:space="0" w:color="auto"/>
                    <w:right w:val="single" w:sz="4" w:space="0" w:color="auto"/>
                  </w:tcBorders>
                  <w:hideMark/>
                </w:tcPr>
                <w:p w14:paraId="23A11C5C" w14:textId="77777777" w:rsidR="003E14AA" w:rsidRPr="003E14AA" w:rsidRDefault="003E14AA" w:rsidP="003E14AA">
                  <w:pPr>
                    <w:spacing w:after="60"/>
                    <w:rPr>
                      <w:sz w:val="20"/>
                      <w:szCs w:val="20"/>
                    </w:rPr>
                  </w:pPr>
                  <w:r w:rsidRPr="003E14AA">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76C9CDAF" w14:textId="77777777" w:rsidR="003E14AA" w:rsidRPr="003E14AA" w:rsidRDefault="003E14AA" w:rsidP="003E14AA">
                  <w:pPr>
                    <w:spacing w:after="60"/>
                    <w:rPr>
                      <w:i/>
                      <w:sz w:val="20"/>
                      <w:szCs w:val="20"/>
                    </w:rPr>
                  </w:pPr>
                  <w:r w:rsidRPr="003E14AA">
                    <w:rPr>
                      <w:i/>
                      <w:sz w:val="20"/>
                      <w:szCs w:val="20"/>
                    </w:rPr>
                    <w:t xml:space="preserve">Real-Time ERCOT Contingency Reserve Service Imbalance Market Total Amount - </w:t>
                  </w:r>
                  <w:r w:rsidRPr="003E14AA">
                    <w:rPr>
                      <w:sz w:val="20"/>
                      <w:szCs w:val="20"/>
                    </w:rPr>
                    <w:t>The total payment or charge to all QSEs for the Real-Time ECRS imbalance for each 15-minute Settlement Interval.</w:t>
                  </w:r>
                </w:p>
              </w:tc>
            </w:tr>
            <w:tr w:rsidR="003E14AA" w:rsidRPr="003E14AA" w14:paraId="7FD8DD32" w14:textId="77777777" w:rsidTr="004D77CF">
              <w:trPr>
                <w:cantSplit/>
              </w:trPr>
              <w:tc>
                <w:tcPr>
                  <w:tcW w:w="1221" w:type="pct"/>
                  <w:tcBorders>
                    <w:top w:val="single" w:sz="4" w:space="0" w:color="auto"/>
                    <w:left w:val="single" w:sz="4" w:space="0" w:color="auto"/>
                    <w:bottom w:val="single" w:sz="4" w:space="0" w:color="auto"/>
                    <w:right w:val="single" w:sz="4" w:space="0" w:color="auto"/>
                  </w:tcBorders>
                  <w:hideMark/>
                </w:tcPr>
                <w:p w14:paraId="7E830FD9" w14:textId="77777777" w:rsidR="003E14AA" w:rsidRPr="003E14AA" w:rsidRDefault="003E14AA" w:rsidP="003E14AA">
                  <w:pPr>
                    <w:spacing w:after="60"/>
                    <w:rPr>
                      <w:sz w:val="20"/>
                      <w:szCs w:val="20"/>
                    </w:rPr>
                  </w:pPr>
                  <w:r w:rsidRPr="003E14AA">
                    <w:rPr>
                      <w:sz w:val="20"/>
                      <w:szCs w:val="20"/>
                    </w:rPr>
                    <w:t>RTECROAMTTOT</w:t>
                  </w:r>
                </w:p>
              </w:tc>
              <w:tc>
                <w:tcPr>
                  <w:tcW w:w="638" w:type="pct"/>
                  <w:tcBorders>
                    <w:top w:val="single" w:sz="4" w:space="0" w:color="auto"/>
                    <w:left w:val="single" w:sz="4" w:space="0" w:color="auto"/>
                    <w:bottom w:val="single" w:sz="4" w:space="0" w:color="auto"/>
                    <w:right w:val="single" w:sz="4" w:space="0" w:color="auto"/>
                  </w:tcBorders>
                  <w:hideMark/>
                </w:tcPr>
                <w:p w14:paraId="0503EB86" w14:textId="77777777" w:rsidR="003E14AA" w:rsidRPr="003E14AA" w:rsidRDefault="003E14AA" w:rsidP="003E14AA">
                  <w:pPr>
                    <w:spacing w:after="60"/>
                    <w:rPr>
                      <w:sz w:val="20"/>
                      <w:szCs w:val="20"/>
                    </w:rPr>
                  </w:pPr>
                  <w:r w:rsidRPr="003E14AA">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026F388B" w14:textId="77777777" w:rsidR="003E14AA" w:rsidRPr="003E14AA" w:rsidRDefault="003E14AA" w:rsidP="003E14AA">
                  <w:pPr>
                    <w:spacing w:after="60"/>
                    <w:rPr>
                      <w:i/>
                      <w:sz w:val="20"/>
                      <w:szCs w:val="20"/>
                    </w:rPr>
                  </w:pPr>
                  <w:r w:rsidRPr="003E14AA">
                    <w:rPr>
                      <w:i/>
                      <w:sz w:val="20"/>
                      <w:szCs w:val="20"/>
                    </w:rPr>
                    <w:t xml:space="preserve">Real-Time ERCOT Contingency Reserve Service Only Market Total Amount - </w:t>
                  </w:r>
                  <w:r w:rsidRPr="003E14AA">
                    <w:rPr>
                      <w:sz w:val="20"/>
                      <w:szCs w:val="20"/>
                    </w:rPr>
                    <w:t>The total charge to all QSEs in Real-Time for ECRS only awards for each 15-minute Settlement Interval.</w:t>
                  </w:r>
                </w:p>
              </w:tc>
            </w:tr>
            <w:tr w:rsidR="003E14AA" w:rsidRPr="003E14AA" w14:paraId="5F5233C3" w14:textId="77777777" w:rsidTr="004D77CF">
              <w:trPr>
                <w:cantSplit/>
              </w:trPr>
              <w:tc>
                <w:tcPr>
                  <w:tcW w:w="1221" w:type="pct"/>
                  <w:tcBorders>
                    <w:top w:val="single" w:sz="4" w:space="0" w:color="auto"/>
                    <w:left w:val="single" w:sz="4" w:space="0" w:color="auto"/>
                    <w:bottom w:val="single" w:sz="4" w:space="0" w:color="auto"/>
                    <w:right w:val="single" w:sz="4" w:space="0" w:color="auto"/>
                  </w:tcBorders>
                  <w:hideMark/>
                </w:tcPr>
                <w:p w14:paraId="3DAAC9EB" w14:textId="77777777" w:rsidR="003E14AA" w:rsidRPr="003E14AA" w:rsidRDefault="003E14AA" w:rsidP="003E14AA">
                  <w:pPr>
                    <w:spacing w:after="60"/>
                    <w:rPr>
                      <w:sz w:val="20"/>
                      <w:szCs w:val="20"/>
                    </w:rPr>
                  </w:pPr>
                  <w:r w:rsidRPr="003E14AA">
                    <w:rPr>
                      <w:sz w:val="20"/>
                      <w:szCs w:val="20"/>
                    </w:rPr>
                    <w:lastRenderedPageBreak/>
                    <w:t xml:space="preserve">RTECRTOAMT </w:t>
                  </w:r>
                  <w:r w:rsidRPr="003E14AA">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5C11056D" w14:textId="77777777" w:rsidR="003E14AA" w:rsidRPr="003E14AA" w:rsidRDefault="003E14AA" w:rsidP="003E14AA">
                  <w:pPr>
                    <w:spacing w:after="60"/>
                    <w:rPr>
                      <w:sz w:val="20"/>
                      <w:szCs w:val="20"/>
                    </w:rPr>
                  </w:pPr>
                  <w:r w:rsidRPr="003E14AA">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140A0443" w14:textId="77777777" w:rsidR="003E14AA" w:rsidRPr="003E14AA" w:rsidRDefault="003E14AA" w:rsidP="003E14AA">
                  <w:pPr>
                    <w:spacing w:after="60"/>
                    <w:rPr>
                      <w:i/>
                      <w:sz w:val="20"/>
                      <w:szCs w:val="20"/>
                    </w:rPr>
                  </w:pPr>
                  <w:r w:rsidRPr="003E14AA">
                    <w:rPr>
                      <w:i/>
                      <w:sz w:val="20"/>
                      <w:szCs w:val="20"/>
                    </w:rPr>
                    <w:t>Real-Time ERCOT Contingency Reserve Service Trade Overage Amount for the QSE</w:t>
                  </w:r>
                  <w:r w:rsidRPr="003E14AA">
                    <w:rPr>
                      <w:sz w:val="20"/>
                      <w:szCs w:val="20"/>
                    </w:rPr>
                    <w:t xml:space="preserve">— The total charge to QSE </w:t>
                  </w:r>
                  <w:r w:rsidRPr="003E14AA">
                    <w:rPr>
                      <w:i/>
                      <w:sz w:val="20"/>
                      <w:szCs w:val="20"/>
                    </w:rPr>
                    <w:t>q</w:t>
                  </w:r>
                  <w:r w:rsidRPr="003E14AA">
                    <w:rPr>
                      <w:sz w:val="20"/>
                      <w:szCs w:val="20"/>
                    </w:rPr>
                    <w:t xml:space="preserve"> in Real-Time for ECRS trade overages for each 15-minute Settlement Interval.</w:t>
                  </w:r>
                </w:p>
              </w:tc>
            </w:tr>
            <w:tr w:rsidR="003E14AA" w:rsidRPr="003E14AA" w14:paraId="6B72D0CA" w14:textId="77777777" w:rsidTr="004D77CF">
              <w:trPr>
                <w:cantSplit/>
              </w:trPr>
              <w:tc>
                <w:tcPr>
                  <w:tcW w:w="1221" w:type="pct"/>
                  <w:tcBorders>
                    <w:top w:val="single" w:sz="4" w:space="0" w:color="auto"/>
                    <w:left w:val="single" w:sz="4" w:space="0" w:color="auto"/>
                    <w:bottom w:val="single" w:sz="4" w:space="0" w:color="auto"/>
                    <w:right w:val="single" w:sz="4" w:space="0" w:color="auto"/>
                  </w:tcBorders>
                  <w:hideMark/>
                </w:tcPr>
                <w:p w14:paraId="6F98AD3C" w14:textId="77777777" w:rsidR="003E14AA" w:rsidRPr="003E14AA" w:rsidRDefault="003E14AA" w:rsidP="003E14AA">
                  <w:pPr>
                    <w:spacing w:after="60"/>
                    <w:rPr>
                      <w:sz w:val="20"/>
                      <w:szCs w:val="20"/>
                    </w:rPr>
                  </w:pPr>
                  <w:r w:rsidRPr="003E14AA">
                    <w:rPr>
                      <w:sz w:val="20"/>
                      <w:szCs w:val="20"/>
                    </w:rPr>
                    <w:t>RTECROAMTTOT</w:t>
                  </w:r>
                </w:p>
              </w:tc>
              <w:tc>
                <w:tcPr>
                  <w:tcW w:w="638" w:type="pct"/>
                  <w:tcBorders>
                    <w:top w:val="single" w:sz="4" w:space="0" w:color="auto"/>
                    <w:left w:val="single" w:sz="4" w:space="0" w:color="auto"/>
                    <w:bottom w:val="single" w:sz="4" w:space="0" w:color="auto"/>
                    <w:right w:val="single" w:sz="4" w:space="0" w:color="auto"/>
                  </w:tcBorders>
                  <w:hideMark/>
                </w:tcPr>
                <w:p w14:paraId="4F3AB821" w14:textId="77777777" w:rsidR="003E14AA" w:rsidRPr="003E14AA" w:rsidRDefault="003E14AA" w:rsidP="003E14AA">
                  <w:pPr>
                    <w:spacing w:after="60"/>
                    <w:rPr>
                      <w:sz w:val="20"/>
                      <w:szCs w:val="20"/>
                    </w:rPr>
                  </w:pPr>
                  <w:r w:rsidRPr="003E14AA">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1AB6A208" w14:textId="77777777" w:rsidR="003E14AA" w:rsidRPr="003E14AA" w:rsidRDefault="003E14AA" w:rsidP="003E14AA">
                  <w:pPr>
                    <w:spacing w:after="60"/>
                    <w:rPr>
                      <w:i/>
                      <w:sz w:val="20"/>
                      <w:szCs w:val="20"/>
                    </w:rPr>
                  </w:pPr>
                  <w:r w:rsidRPr="003E14AA">
                    <w:rPr>
                      <w:i/>
                      <w:sz w:val="20"/>
                      <w:szCs w:val="20"/>
                    </w:rPr>
                    <w:t xml:space="preserve">Real-Time ERCOT Contingency Reserve Service Trade Overage Total Amount </w:t>
                  </w:r>
                  <w:r w:rsidRPr="003E14AA">
                    <w:rPr>
                      <w:sz w:val="20"/>
                      <w:szCs w:val="20"/>
                    </w:rPr>
                    <w:t>— The total charge to all QSEs for Real-Time ECRS trade overages for each 15-minute Settlement Interval.</w:t>
                  </w:r>
                </w:p>
              </w:tc>
            </w:tr>
            <w:tr w:rsidR="003E14AA" w:rsidRPr="003E14AA" w14:paraId="0B897469" w14:textId="77777777" w:rsidTr="004D77CF">
              <w:trPr>
                <w:cantSplit/>
              </w:trPr>
              <w:tc>
                <w:tcPr>
                  <w:tcW w:w="1221" w:type="pct"/>
                  <w:tcBorders>
                    <w:top w:val="single" w:sz="4" w:space="0" w:color="auto"/>
                    <w:left w:val="single" w:sz="4" w:space="0" w:color="auto"/>
                    <w:bottom w:val="single" w:sz="4" w:space="0" w:color="auto"/>
                    <w:right w:val="single" w:sz="4" w:space="0" w:color="auto"/>
                  </w:tcBorders>
                  <w:hideMark/>
                </w:tcPr>
                <w:p w14:paraId="2EC0C4F4" w14:textId="77777777" w:rsidR="003E14AA" w:rsidRPr="003E14AA" w:rsidRDefault="003E14AA" w:rsidP="003E14AA">
                  <w:pPr>
                    <w:spacing w:after="60"/>
                    <w:rPr>
                      <w:b/>
                      <w:sz w:val="20"/>
                      <w:szCs w:val="20"/>
                    </w:rPr>
                  </w:pPr>
                  <w:r w:rsidRPr="003E14AA">
                    <w:rPr>
                      <w:sz w:val="20"/>
                      <w:szCs w:val="20"/>
                    </w:rPr>
                    <w:t>LRS</w:t>
                  </w:r>
                  <w:r w:rsidRPr="003E14AA">
                    <w:rPr>
                      <w:sz w:val="20"/>
                      <w:szCs w:val="20"/>
                      <w:vertAlign w:val="subscript"/>
                    </w:rPr>
                    <w:t xml:space="preserve"> </w:t>
                  </w:r>
                  <w:r w:rsidRPr="003E14AA">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345089F3" w14:textId="77777777" w:rsidR="003E14AA" w:rsidRPr="003E14AA" w:rsidRDefault="003E14AA" w:rsidP="003E14AA">
                  <w:pPr>
                    <w:spacing w:after="60"/>
                    <w:rPr>
                      <w:sz w:val="20"/>
                      <w:szCs w:val="20"/>
                    </w:rPr>
                  </w:pPr>
                  <w:r w:rsidRPr="003E14AA">
                    <w:rPr>
                      <w:sz w:val="20"/>
                      <w:szCs w:val="20"/>
                    </w:rPr>
                    <w:t>none</w:t>
                  </w:r>
                </w:p>
              </w:tc>
              <w:tc>
                <w:tcPr>
                  <w:tcW w:w="3141" w:type="pct"/>
                  <w:tcBorders>
                    <w:top w:val="single" w:sz="4" w:space="0" w:color="auto"/>
                    <w:left w:val="single" w:sz="4" w:space="0" w:color="auto"/>
                    <w:bottom w:val="single" w:sz="4" w:space="0" w:color="auto"/>
                    <w:right w:val="single" w:sz="4" w:space="0" w:color="auto"/>
                  </w:tcBorders>
                  <w:hideMark/>
                </w:tcPr>
                <w:p w14:paraId="10C909CB" w14:textId="77777777" w:rsidR="003E14AA" w:rsidRPr="003E14AA" w:rsidRDefault="003E14AA" w:rsidP="003E14AA">
                  <w:pPr>
                    <w:spacing w:after="60"/>
                    <w:rPr>
                      <w:i/>
                      <w:sz w:val="20"/>
                      <w:szCs w:val="20"/>
                    </w:rPr>
                  </w:pPr>
                  <w:r w:rsidRPr="003E14AA">
                    <w:rPr>
                      <w:i/>
                      <w:sz w:val="20"/>
                      <w:szCs w:val="20"/>
                    </w:rPr>
                    <w:t>Load Ratio Share per QSE</w:t>
                  </w:r>
                  <w:r w:rsidRPr="003E14AA">
                    <w:rPr>
                      <w:sz w:val="20"/>
                      <w:szCs w:val="20"/>
                    </w:rPr>
                    <w:t xml:space="preserve">—The LRS as defined in Section 6.6.2.2 for QSE </w:t>
                  </w:r>
                  <w:r w:rsidRPr="003E14AA">
                    <w:rPr>
                      <w:i/>
                      <w:sz w:val="20"/>
                      <w:szCs w:val="20"/>
                    </w:rPr>
                    <w:t>q</w:t>
                  </w:r>
                  <w:r w:rsidRPr="003E14AA">
                    <w:rPr>
                      <w:sz w:val="20"/>
                      <w:szCs w:val="20"/>
                    </w:rPr>
                    <w:t xml:space="preserve"> for the 15-minute Settlement Interval.</w:t>
                  </w:r>
                </w:p>
              </w:tc>
            </w:tr>
            <w:tr w:rsidR="003E14AA" w:rsidRPr="003E14AA" w14:paraId="6627C7EF" w14:textId="77777777" w:rsidTr="004D77CF">
              <w:trPr>
                <w:cantSplit/>
              </w:trPr>
              <w:tc>
                <w:tcPr>
                  <w:tcW w:w="1221" w:type="pct"/>
                  <w:tcBorders>
                    <w:top w:val="single" w:sz="4" w:space="0" w:color="auto"/>
                    <w:left w:val="single" w:sz="4" w:space="0" w:color="auto"/>
                    <w:bottom w:val="single" w:sz="4" w:space="0" w:color="auto"/>
                    <w:right w:val="single" w:sz="4" w:space="0" w:color="auto"/>
                  </w:tcBorders>
                  <w:hideMark/>
                </w:tcPr>
                <w:p w14:paraId="33439472" w14:textId="77777777" w:rsidR="003E14AA" w:rsidRPr="003E14AA" w:rsidRDefault="003E14AA" w:rsidP="003E14AA">
                  <w:pPr>
                    <w:spacing w:after="60"/>
                    <w:rPr>
                      <w:sz w:val="20"/>
                      <w:szCs w:val="20"/>
                    </w:rPr>
                  </w:pPr>
                  <w:r w:rsidRPr="003E14AA">
                    <w:rPr>
                      <w:i/>
                      <w:sz w:val="20"/>
                      <w:szCs w:val="20"/>
                    </w:rPr>
                    <w:t>q</w:t>
                  </w:r>
                </w:p>
              </w:tc>
              <w:tc>
                <w:tcPr>
                  <w:tcW w:w="638" w:type="pct"/>
                  <w:tcBorders>
                    <w:top w:val="single" w:sz="4" w:space="0" w:color="auto"/>
                    <w:left w:val="single" w:sz="4" w:space="0" w:color="auto"/>
                    <w:bottom w:val="single" w:sz="4" w:space="0" w:color="auto"/>
                    <w:right w:val="single" w:sz="4" w:space="0" w:color="auto"/>
                  </w:tcBorders>
                  <w:hideMark/>
                </w:tcPr>
                <w:p w14:paraId="42A2AB03" w14:textId="77777777" w:rsidR="003E14AA" w:rsidRPr="003E14AA" w:rsidRDefault="003E14AA" w:rsidP="003E14AA">
                  <w:pPr>
                    <w:spacing w:after="60"/>
                    <w:rPr>
                      <w:sz w:val="20"/>
                      <w:szCs w:val="20"/>
                    </w:rPr>
                  </w:pPr>
                  <w:r w:rsidRPr="003E14AA">
                    <w:rPr>
                      <w:sz w:val="20"/>
                      <w:szCs w:val="20"/>
                    </w:rPr>
                    <w:t>none</w:t>
                  </w:r>
                </w:p>
              </w:tc>
              <w:tc>
                <w:tcPr>
                  <w:tcW w:w="3141" w:type="pct"/>
                  <w:tcBorders>
                    <w:top w:val="single" w:sz="4" w:space="0" w:color="auto"/>
                    <w:left w:val="single" w:sz="4" w:space="0" w:color="auto"/>
                    <w:bottom w:val="single" w:sz="4" w:space="0" w:color="auto"/>
                    <w:right w:val="single" w:sz="4" w:space="0" w:color="auto"/>
                  </w:tcBorders>
                  <w:hideMark/>
                </w:tcPr>
                <w:p w14:paraId="75876482" w14:textId="77777777" w:rsidR="003E14AA" w:rsidRPr="003E14AA" w:rsidRDefault="003E14AA" w:rsidP="003E14AA">
                  <w:pPr>
                    <w:spacing w:after="60"/>
                    <w:rPr>
                      <w:i/>
                      <w:sz w:val="20"/>
                      <w:szCs w:val="20"/>
                    </w:rPr>
                  </w:pPr>
                  <w:r w:rsidRPr="003E14AA">
                    <w:rPr>
                      <w:sz w:val="20"/>
                      <w:szCs w:val="20"/>
                    </w:rPr>
                    <w:t>A QSE.</w:t>
                  </w:r>
                </w:p>
              </w:tc>
            </w:tr>
          </w:tbl>
          <w:p w14:paraId="1F2E0DA5" w14:textId="77777777" w:rsidR="003E14AA" w:rsidRPr="003E14AA" w:rsidRDefault="003E14AA" w:rsidP="003E14AA">
            <w:pPr>
              <w:spacing w:after="240"/>
              <w:ind w:left="720" w:hanging="720"/>
            </w:pPr>
          </w:p>
        </w:tc>
      </w:tr>
    </w:tbl>
    <w:p w14:paraId="33234E5D" w14:textId="77777777" w:rsidR="003E14AA" w:rsidRPr="003E14AA" w:rsidRDefault="003E14AA" w:rsidP="003E14AA">
      <w:pPr>
        <w:spacing w:before="120" w:after="120"/>
      </w:pPr>
    </w:p>
    <w:sectPr w:rsidR="003E14AA" w:rsidRPr="003E14AA">
      <w:headerReference w:type="default" r:id="rId75"/>
      <w:footerReference w:type="even" r:id="rId76"/>
      <w:footerReference w:type="default" r:id="rId77"/>
      <w:footerReference w:type="first" r:id="rId7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3" w:author="ERCOT Market Rules" w:date="2022-03-30T15:00:00Z" w:initials="CP">
    <w:p w14:paraId="049DD907" w14:textId="480A0670" w:rsidR="003E14AA" w:rsidRDefault="003E14AA">
      <w:pPr>
        <w:pStyle w:val="CommentText"/>
      </w:pPr>
      <w:r>
        <w:rPr>
          <w:rStyle w:val="CommentReference"/>
        </w:rPr>
        <w:annotationRef/>
      </w:r>
      <w:r>
        <w:t>Please note NPRR1085 also proposes revisions to this section.</w:t>
      </w:r>
    </w:p>
  </w:comment>
  <w:comment w:id="208" w:author="ERCOT Market Rules" w:date="2022-03-30T15:01:00Z" w:initials="CP">
    <w:p w14:paraId="76F8B493" w14:textId="41EEEF50" w:rsidR="00871D4B" w:rsidRDefault="00871D4B">
      <w:pPr>
        <w:pStyle w:val="CommentText"/>
      </w:pPr>
      <w:r>
        <w:rPr>
          <w:rStyle w:val="CommentReference"/>
        </w:rPr>
        <w:annotationRef/>
      </w:r>
      <w:r>
        <w:t>Please note NPRR1100 also proposes revisions to this section.</w:t>
      </w:r>
    </w:p>
  </w:comment>
  <w:comment w:id="891" w:author="ERCOT Market Rules" w:date="2022-03-30T15:02:00Z" w:initials="CP">
    <w:p w14:paraId="065F9FA4" w14:textId="28278C67" w:rsidR="00871D4B" w:rsidRDefault="00871D4B">
      <w:pPr>
        <w:pStyle w:val="CommentText"/>
      </w:pPr>
      <w:r>
        <w:rPr>
          <w:rStyle w:val="CommentReference"/>
        </w:rPr>
        <w:annotationRef/>
      </w:r>
      <w:r>
        <w:t>Please note NPRR1113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49DD907" w15:done="0"/>
  <w15:commentEx w15:paraId="76F8B493" w15:done="0"/>
  <w15:commentEx w15:paraId="065F9FA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EEEF14" w16cex:dateUtc="2022-03-30T20:00:00Z"/>
  <w16cex:commentExtensible w16cex:durableId="25EEEF57" w16cex:dateUtc="2022-03-30T20:01:00Z"/>
  <w16cex:commentExtensible w16cex:durableId="25EEEF6A" w16cex:dateUtc="2022-03-30T20: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49DD907" w16cid:durableId="25EEEF14"/>
  <w16cid:commentId w16cid:paraId="76F8B493" w16cid:durableId="25EEEF57"/>
  <w16cid:commentId w16cid:paraId="065F9FA4" w16cid:durableId="25EEEF6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864AD8" w14:textId="77777777" w:rsidR="003C7051" w:rsidRDefault="003C7051">
      <w:r>
        <w:separator/>
      </w:r>
    </w:p>
  </w:endnote>
  <w:endnote w:type="continuationSeparator" w:id="0">
    <w:p w14:paraId="69984C08" w14:textId="77777777" w:rsidR="003C7051" w:rsidRDefault="003C7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DF811" w14:textId="77777777" w:rsidR="003C7051" w:rsidRPr="00412DCA" w:rsidRDefault="003C705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D1427" w14:textId="0F9E886F" w:rsidR="003C7051" w:rsidRDefault="003C7051">
    <w:pPr>
      <w:pStyle w:val="Footer"/>
      <w:tabs>
        <w:tab w:val="clear" w:pos="4320"/>
        <w:tab w:val="clear" w:pos="8640"/>
        <w:tab w:val="right" w:pos="9360"/>
      </w:tabs>
      <w:rPr>
        <w:rFonts w:ascii="Arial" w:hAnsi="Arial" w:cs="Arial"/>
        <w:sz w:val="18"/>
      </w:rPr>
    </w:pPr>
    <w:r>
      <w:rPr>
        <w:rFonts w:ascii="Arial" w:hAnsi="Arial" w:cs="Arial"/>
        <w:sz w:val="18"/>
      </w:rPr>
      <w:t>1092NPRR-</w:t>
    </w:r>
    <w:r w:rsidR="003E14AA">
      <w:rPr>
        <w:rFonts w:ascii="Arial" w:hAnsi="Arial" w:cs="Arial"/>
        <w:sz w:val="18"/>
      </w:rPr>
      <w:t>35</w:t>
    </w:r>
    <w:r>
      <w:rPr>
        <w:rFonts w:ascii="Arial" w:hAnsi="Arial" w:cs="Arial"/>
        <w:sz w:val="18"/>
      </w:rPr>
      <w:t xml:space="preserve"> </w:t>
    </w:r>
    <w:r w:rsidR="005D02EF">
      <w:rPr>
        <w:rFonts w:ascii="Arial" w:hAnsi="Arial" w:cs="Arial"/>
        <w:sz w:val="18"/>
      </w:rPr>
      <w:t>TAC</w:t>
    </w:r>
    <w:r>
      <w:rPr>
        <w:rFonts w:ascii="Arial" w:hAnsi="Arial" w:cs="Arial"/>
        <w:sz w:val="18"/>
      </w:rPr>
      <w:t xml:space="preserve"> Report 0</w:t>
    </w:r>
    <w:r w:rsidR="003E14AA">
      <w:rPr>
        <w:rFonts w:ascii="Arial" w:hAnsi="Arial" w:cs="Arial"/>
        <w:sz w:val="18"/>
      </w:rPr>
      <w:t>330</w:t>
    </w:r>
    <w:r>
      <w:rPr>
        <w:rFonts w:ascii="Arial" w:hAnsi="Arial" w:cs="Arial"/>
        <w:sz w:val="18"/>
      </w:rPr>
      <w:t>22</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p w14:paraId="3B2B1986" w14:textId="77777777" w:rsidR="003C7051" w:rsidRPr="00412DCA" w:rsidRDefault="003C7051">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01E7D" w14:textId="77777777" w:rsidR="003C7051" w:rsidRPr="00412DCA" w:rsidRDefault="003C705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7E9D3E" w14:textId="77777777" w:rsidR="003C7051" w:rsidRDefault="003C7051">
      <w:r>
        <w:separator/>
      </w:r>
    </w:p>
  </w:footnote>
  <w:footnote w:type="continuationSeparator" w:id="0">
    <w:p w14:paraId="437EC487" w14:textId="77777777" w:rsidR="003C7051" w:rsidRDefault="003C70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A2949" w14:textId="3755EE5C" w:rsidR="003C7051" w:rsidRDefault="005D02EF" w:rsidP="006E4597">
    <w:pPr>
      <w:pStyle w:val="Header"/>
      <w:jc w:val="center"/>
      <w:rPr>
        <w:sz w:val="32"/>
      </w:rPr>
    </w:pPr>
    <w:r>
      <w:rPr>
        <w:sz w:val="32"/>
      </w:rPr>
      <w:t>TAC</w:t>
    </w:r>
    <w:r w:rsidR="003C7051">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C862F3"/>
    <w:multiLevelType w:val="hybridMultilevel"/>
    <w:tmpl w:val="3898739E"/>
    <w:lvl w:ilvl="0" w:tplc="D792AA20">
      <w:start w:val="1"/>
      <w:numFmt w:val="lowerLetter"/>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452A2FA6"/>
    <w:multiLevelType w:val="hybridMultilevel"/>
    <w:tmpl w:val="A086A488"/>
    <w:lvl w:ilvl="0" w:tplc="A342A84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6D132FFC"/>
    <w:multiLevelType w:val="hybridMultilevel"/>
    <w:tmpl w:val="39480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6"/>
  </w:num>
  <w:num w:numId="3">
    <w:abstractNumId w:val="17"/>
  </w:num>
  <w:num w:numId="4">
    <w:abstractNumId w:val="1"/>
  </w:num>
  <w:num w:numId="5">
    <w:abstractNumId w:val="11"/>
  </w:num>
  <w:num w:numId="6">
    <w:abstractNumId w:val="11"/>
  </w:num>
  <w:num w:numId="7">
    <w:abstractNumId w:val="11"/>
  </w:num>
  <w:num w:numId="8">
    <w:abstractNumId w:val="11"/>
  </w:num>
  <w:num w:numId="9">
    <w:abstractNumId w:val="11"/>
  </w:num>
  <w:num w:numId="10">
    <w:abstractNumId w:val="11"/>
  </w:num>
  <w:num w:numId="11">
    <w:abstractNumId w:val="11"/>
  </w:num>
  <w:num w:numId="12">
    <w:abstractNumId w:val="11"/>
  </w:num>
  <w:num w:numId="13">
    <w:abstractNumId w:val="11"/>
  </w:num>
  <w:num w:numId="14">
    <w:abstractNumId w:val="5"/>
  </w:num>
  <w:num w:numId="15">
    <w:abstractNumId w:val="10"/>
  </w:num>
  <w:num w:numId="16">
    <w:abstractNumId w:val="13"/>
  </w:num>
  <w:num w:numId="17">
    <w:abstractNumId w:val="15"/>
  </w:num>
  <w:num w:numId="18">
    <w:abstractNumId w:val="6"/>
  </w:num>
  <w:num w:numId="19">
    <w:abstractNumId w:val="12"/>
  </w:num>
  <w:num w:numId="20">
    <w:abstractNumId w:val="2"/>
  </w:num>
  <w:num w:numId="21">
    <w:abstractNumId w:val="9"/>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4"/>
  </w:num>
  <w:num w:numId="25">
    <w:abstractNumId w:val="1"/>
  </w:num>
  <w:num w:numId="26">
    <w:abstractNumId w:val="5"/>
  </w:num>
  <w:num w:numId="27">
    <w:abstractNumId w:val="7"/>
  </w:num>
  <w:num w:numId="28">
    <w:abstractNumId w:val="8"/>
  </w:num>
  <w:num w:numId="29">
    <w:abstractNumId w:val="3"/>
  </w:num>
  <w:num w:numId="30">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MM 111921">
    <w15:presenceInfo w15:providerId="None" w15:userId="IMM 111921"/>
  </w15:person>
  <w15:person w15:author="Joint Commenters 032522">
    <w15:presenceInfo w15:providerId="None" w15:userId="Joint Commenters 032522"/>
  </w15:person>
  <w15:person w15:author="ERCOT Market Rules">
    <w15:presenceInfo w15:providerId="None" w15:userId="ERCOT Market Rules"/>
  </w15:person>
  <w15:person w15:author="ERCOT 122321">
    <w15:presenceInfo w15:providerId="None" w15:userId="ERCOT 122321"/>
  </w15:person>
  <w15:person w15:author="Reliant 032822">
    <w15:presenceInfo w15:providerId="None" w15:userId="Reliant 032822"/>
  </w15:person>
  <w15:person w15:author="Joint Commenters 013122">
    <w15:presenceInfo w15:providerId="None" w15:userId="Joint Commenters 013122"/>
  </w15:person>
  <w15:person w15:author="Joint Commenters 032422">
    <w15:presenceInfo w15:providerId="None" w15:userId="Joint Commenters 032422"/>
  </w15:person>
  <w15:person w15:author="TAC 033022">
    <w15:presenceInfo w15:providerId="None" w15:userId="TAC 033022"/>
  </w15:person>
  <w15:person w15:author="ERCOT 120621">
    <w15:presenceInfo w15:providerId="None" w15:userId="ERCOT 1206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706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0BD2"/>
    <w:rsid w:val="00060A5A"/>
    <w:rsid w:val="00064B44"/>
    <w:rsid w:val="00067FE2"/>
    <w:rsid w:val="0007682E"/>
    <w:rsid w:val="000B1C7C"/>
    <w:rsid w:val="000D1AEB"/>
    <w:rsid w:val="000D3E64"/>
    <w:rsid w:val="000E43A8"/>
    <w:rsid w:val="000F13C5"/>
    <w:rsid w:val="00105A36"/>
    <w:rsid w:val="00130360"/>
    <w:rsid w:val="001313B4"/>
    <w:rsid w:val="0014546D"/>
    <w:rsid w:val="001500D9"/>
    <w:rsid w:val="00156C55"/>
    <w:rsid w:val="00156DB7"/>
    <w:rsid w:val="00157228"/>
    <w:rsid w:val="00160C3C"/>
    <w:rsid w:val="0017783C"/>
    <w:rsid w:val="0019314C"/>
    <w:rsid w:val="001A1898"/>
    <w:rsid w:val="001D527A"/>
    <w:rsid w:val="001E78A6"/>
    <w:rsid w:val="001F38F0"/>
    <w:rsid w:val="001F6431"/>
    <w:rsid w:val="00225642"/>
    <w:rsid w:val="00237430"/>
    <w:rsid w:val="00254AAC"/>
    <w:rsid w:val="00276A99"/>
    <w:rsid w:val="00286AD9"/>
    <w:rsid w:val="002966F3"/>
    <w:rsid w:val="002A478A"/>
    <w:rsid w:val="002B69F3"/>
    <w:rsid w:val="002B763A"/>
    <w:rsid w:val="002D382A"/>
    <w:rsid w:val="002F1A63"/>
    <w:rsid w:val="002F1EDD"/>
    <w:rsid w:val="002F4D55"/>
    <w:rsid w:val="003013F2"/>
    <w:rsid w:val="0030232A"/>
    <w:rsid w:val="0030694A"/>
    <w:rsid w:val="003069F4"/>
    <w:rsid w:val="0031505E"/>
    <w:rsid w:val="00335656"/>
    <w:rsid w:val="00357704"/>
    <w:rsid w:val="00360920"/>
    <w:rsid w:val="00364052"/>
    <w:rsid w:val="00384709"/>
    <w:rsid w:val="00386C35"/>
    <w:rsid w:val="003A3D77"/>
    <w:rsid w:val="003B5AED"/>
    <w:rsid w:val="003C6B7B"/>
    <w:rsid w:val="003C7051"/>
    <w:rsid w:val="003E14AA"/>
    <w:rsid w:val="0040322E"/>
    <w:rsid w:val="00406FE6"/>
    <w:rsid w:val="004135BD"/>
    <w:rsid w:val="004302A4"/>
    <w:rsid w:val="00445933"/>
    <w:rsid w:val="004463BA"/>
    <w:rsid w:val="00446602"/>
    <w:rsid w:val="004822D4"/>
    <w:rsid w:val="0049290B"/>
    <w:rsid w:val="004A4451"/>
    <w:rsid w:val="004D3958"/>
    <w:rsid w:val="004E1F78"/>
    <w:rsid w:val="004E4E72"/>
    <w:rsid w:val="004F30A0"/>
    <w:rsid w:val="004F7B22"/>
    <w:rsid w:val="005008DF"/>
    <w:rsid w:val="005045D0"/>
    <w:rsid w:val="00524B5E"/>
    <w:rsid w:val="00534C6C"/>
    <w:rsid w:val="00550EA5"/>
    <w:rsid w:val="0056617C"/>
    <w:rsid w:val="005841C0"/>
    <w:rsid w:val="0059260F"/>
    <w:rsid w:val="00593E1C"/>
    <w:rsid w:val="005B1F14"/>
    <w:rsid w:val="005D02EF"/>
    <w:rsid w:val="005D4AC0"/>
    <w:rsid w:val="005E5074"/>
    <w:rsid w:val="005E5360"/>
    <w:rsid w:val="00612E4F"/>
    <w:rsid w:val="006154EF"/>
    <w:rsid w:val="00615D5E"/>
    <w:rsid w:val="00622E99"/>
    <w:rsid w:val="00625E5D"/>
    <w:rsid w:val="00644881"/>
    <w:rsid w:val="0066370F"/>
    <w:rsid w:val="00675933"/>
    <w:rsid w:val="00680427"/>
    <w:rsid w:val="006944D1"/>
    <w:rsid w:val="006A0784"/>
    <w:rsid w:val="006A3279"/>
    <w:rsid w:val="006A697B"/>
    <w:rsid w:val="006B4DDE"/>
    <w:rsid w:val="006D5ED6"/>
    <w:rsid w:val="006E4597"/>
    <w:rsid w:val="0070273A"/>
    <w:rsid w:val="007131A4"/>
    <w:rsid w:val="00723203"/>
    <w:rsid w:val="00743968"/>
    <w:rsid w:val="00744491"/>
    <w:rsid w:val="007647E8"/>
    <w:rsid w:val="00780B05"/>
    <w:rsid w:val="00785415"/>
    <w:rsid w:val="00791CB9"/>
    <w:rsid w:val="00793130"/>
    <w:rsid w:val="007A1BE1"/>
    <w:rsid w:val="007B3233"/>
    <w:rsid w:val="007B5A42"/>
    <w:rsid w:val="007C199B"/>
    <w:rsid w:val="007C3C51"/>
    <w:rsid w:val="007D3073"/>
    <w:rsid w:val="007D64B9"/>
    <w:rsid w:val="007D72D4"/>
    <w:rsid w:val="007E0452"/>
    <w:rsid w:val="007E0DDA"/>
    <w:rsid w:val="007E6AB5"/>
    <w:rsid w:val="007F648C"/>
    <w:rsid w:val="00805EAB"/>
    <w:rsid w:val="008070C0"/>
    <w:rsid w:val="00811C12"/>
    <w:rsid w:val="00845778"/>
    <w:rsid w:val="00846072"/>
    <w:rsid w:val="00871D4B"/>
    <w:rsid w:val="00887E28"/>
    <w:rsid w:val="00892343"/>
    <w:rsid w:val="008971A6"/>
    <w:rsid w:val="008B6222"/>
    <w:rsid w:val="008D5C3A"/>
    <w:rsid w:val="008E6DA2"/>
    <w:rsid w:val="00907B1E"/>
    <w:rsid w:val="00943AFD"/>
    <w:rsid w:val="00945137"/>
    <w:rsid w:val="00963A51"/>
    <w:rsid w:val="009806D7"/>
    <w:rsid w:val="00983B6E"/>
    <w:rsid w:val="009936F8"/>
    <w:rsid w:val="00996874"/>
    <w:rsid w:val="009A1882"/>
    <w:rsid w:val="009A3772"/>
    <w:rsid w:val="009D17F0"/>
    <w:rsid w:val="009E4B04"/>
    <w:rsid w:val="009F7E66"/>
    <w:rsid w:val="00A31909"/>
    <w:rsid w:val="00A42796"/>
    <w:rsid w:val="00A46C59"/>
    <w:rsid w:val="00A5311D"/>
    <w:rsid w:val="00A67102"/>
    <w:rsid w:val="00A75BC8"/>
    <w:rsid w:val="00A77A08"/>
    <w:rsid w:val="00AA02EA"/>
    <w:rsid w:val="00AD3B58"/>
    <w:rsid w:val="00AF56C6"/>
    <w:rsid w:val="00B032E8"/>
    <w:rsid w:val="00B17FEB"/>
    <w:rsid w:val="00B367C2"/>
    <w:rsid w:val="00B57F96"/>
    <w:rsid w:val="00B62919"/>
    <w:rsid w:val="00B63AB5"/>
    <w:rsid w:val="00B67892"/>
    <w:rsid w:val="00B81B84"/>
    <w:rsid w:val="00B93339"/>
    <w:rsid w:val="00BA4D33"/>
    <w:rsid w:val="00BC2D06"/>
    <w:rsid w:val="00BD7A4A"/>
    <w:rsid w:val="00BE1810"/>
    <w:rsid w:val="00C111B8"/>
    <w:rsid w:val="00C50313"/>
    <w:rsid w:val="00C744EB"/>
    <w:rsid w:val="00C90702"/>
    <w:rsid w:val="00C917FF"/>
    <w:rsid w:val="00C93BB7"/>
    <w:rsid w:val="00C9766A"/>
    <w:rsid w:val="00CA0E54"/>
    <w:rsid w:val="00CA5E01"/>
    <w:rsid w:val="00CB215A"/>
    <w:rsid w:val="00CC49EB"/>
    <w:rsid w:val="00CC4F39"/>
    <w:rsid w:val="00CD081D"/>
    <w:rsid w:val="00CD544C"/>
    <w:rsid w:val="00CF4256"/>
    <w:rsid w:val="00D04FE8"/>
    <w:rsid w:val="00D135D5"/>
    <w:rsid w:val="00D176CF"/>
    <w:rsid w:val="00D271E3"/>
    <w:rsid w:val="00D44FD4"/>
    <w:rsid w:val="00D47A80"/>
    <w:rsid w:val="00D85807"/>
    <w:rsid w:val="00D87349"/>
    <w:rsid w:val="00D91855"/>
    <w:rsid w:val="00D91EE9"/>
    <w:rsid w:val="00D97220"/>
    <w:rsid w:val="00D9740D"/>
    <w:rsid w:val="00DC1E73"/>
    <w:rsid w:val="00DF1B81"/>
    <w:rsid w:val="00E040D9"/>
    <w:rsid w:val="00E14D47"/>
    <w:rsid w:val="00E1641C"/>
    <w:rsid w:val="00E26708"/>
    <w:rsid w:val="00E34958"/>
    <w:rsid w:val="00E37AB0"/>
    <w:rsid w:val="00E70A0C"/>
    <w:rsid w:val="00E71C39"/>
    <w:rsid w:val="00E74518"/>
    <w:rsid w:val="00E87AB4"/>
    <w:rsid w:val="00E928DD"/>
    <w:rsid w:val="00E94F04"/>
    <w:rsid w:val="00EA56E6"/>
    <w:rsid w:val="00EB0D4F"/>
    <w:rsid w:val="00EC335F"/>
    <w:rsid w:val="00EC48FB"/>
    <w:rsid w:val="00EF02D7"/>
    <w:rsid w:val="00EF232A"/>
    <w:rsid w:val="00F01FED"/>
    <w:rsid w:val="00F04DF5"/>
    <w:rsid w:val="00F05A69"/>
    <w:rsid w:val="00F32CB5"/>
    <w:rsid w:val="00F43FFD"/>
    <w:rsid w:val="00F44236"/>
    <w:rsid w:val="00F52517"/>
    <w:rsid w:val="00FA57B2"/>
    <w:rsid w:val="00FB509B"/>
    <w:rsid w:val="00FC3D4B"/>
    <w:rsid w:val="00FC6312"/>
    <w:rsid w:val="00FE36E3"/>
    <w:rsid w:val="00FE6B01"/>
    <w:rsid w:val="00FF46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7"/>
    <o:shapelayout v:ext="edit">
      <o:idmap v:ext="edit" data="1"/>
    </o:shapelayout>
  </w:shapeDefaults>
  <w:decimalSymbol w:val="."/>
  <w:listSeparator w:val=","/>
  <w14:docId w14:val="6EC87A60"/>
  <w15:chartTrackingRefBased/>
  <w15:docId w15:val="{44CCCE5F-BCD0-4D91-9366-EE5E1B08E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uiPriority="99" w:qFormat="1"/>
    <w:lsdException w:name="heading 8" w:uiPriority="99" w:qFormat="1"/>
    <w:lsdException w:name="heading 9" w:uiPriority="9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annotation text" w:uiPriority="99"/>
    <w:lsdException w:name="footer" w:uiPriority="99"/>
    <w:lsdException w:name="index heading" w:uiPriority="99"/>
    <w:lsdException w:name="caption" w:semiHidden="1" w:uiPriority="99" w:unhideWhenUsed="1" w:qFormat="1"/>
    <w:lsdException w:name="table of figures" w:uiPriority="99"/>
    <w:lsdException w:name="envelope address" w:uiPriority="99"/>
    <w:lsdException w:name="envelope return" w:uiPriority="99"/>
    <w:lsdException w:name="endnote text" w:uiPriority="99"/>
    <w:lsdException w:name="table of authorities" w:uiPriority="99"/>
    <w:lsdException w:name="macro" w:uiPriority="99"/>
    <w:lsdException w:name="toa heading" w:uiPriority="99"/>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99" w:qFormat="1"/>
    <w:lsdException w:name="Closing" w:uiPriority="99"/>
    <w:lsdException w:name="Signature" w:uiPriority="99"/>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99" w:qFormat="1"/>
    <w:lsdException w:name="Salutation" w:uiPriority="99"/>
    <w:lsdException w:name="Date"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Strong" w:qFormat="1"/>
    <w:lsdException w:name="Emphasis" w:qFormat="1"/>
    <w:lsdException w:name="Document Map" w:uiPriority="99"/>
    <w:lsdException w:name="Plain Text" w:uiPriority="99"/>
    <w:lsdException w:name="E-mail Signature" w:uiPriority="99"/>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uiPriority w:val="99"/>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uiPriority w:val="99"/>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uiPriority w:val="99"/>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uiPriority w:val="99"/>
    <w:pPr>
      <w:spacing w:after="120"/>
    </w:pPr>
  </w:style>
  <w:style w:type="paragraph" w:customStyle="1" w:styleId="TXUHeader">
    <w:name w:val="TXUHeader"/>
    <w:basedOn w:val="TXUNormal"/>
    <w:uiPriority w:val="99"/>
    <w:pPr>
      <w:tabs>
        <w:tab w:val="right" w:pos="9360"/>
      </w:tabs>
      <w:spacing w:after="0"/>
    </w:pPr>
    <w:rPr>
      <w:noProof/>
      <w:sz w:val="16"/>
    </w:rPr>
  </w:style>
  <w:style w:type="paragraph" w:customStyle="1" w:styleId="TXUHeaderForm">
    <w:name w:val="TXUHeaderForm"/>
    <w:basedOn w:val="TXUHeader"/>
    <w:next w:val="Normal"/>
    <w:uiPriority w:val="99"/>
    <w:rPr>
      <w:sz w:val="24"/>
    </w:rPr>
  </w:style>
  <w:style w:type="paragraph" w:customStyle="1" w:styleId="TXUSubject">
    <w:name w:val="TXUSubject"/>
    <w:basedOn w:val="TXUNormal"/>
    <w:next w:val="TXUNormal"/>
    <w:uiPriority w:val="99"/>
    <w:pPr>
      <w:spacing w:after="240"/>
    </w:pPr>
    <w:rPr>
      <w:b/>
    </w:rPr>
  </w:style>
  <w:style w:type="paragraph" w:customStyle="1" w:styleId="TXUFooter">
    <w:name w:val="TXUFooter"/>
    <w:basedOn w:val="TXUNormal"/>
    <w:uiPriority w:val="99"/>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uiPriority w:val="99"/>
    <w:rPr>
      <w:sz w:val="20"/>
    </w:rPr>
  </w:style>
  <w:style w:type="paragraph" w:customStyle="1" w:styleId="Comments">
    <w:name w:val="Comments"/>
    <w:basedOn w:val="Normal"/>
    <w:uiPriority w:val="99"/>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Body Text Char Char,Body Text Char1 Char Char,Body Text Char Char Char Char,Char Char Char Char Char Cha"/>
    <w:basedOn w:val="Normal"/>
    <w:link w:val="BodyTextChar5"/>
    <w:uiPriority w:val="99"/>
    <w:pPr>
      <w:spacing w:after="240"/>
    </w:pPr>
  </w:style>
  <w:style w:type="paragraph" w:styleId="BodyTextIndent">
    <w:name w:val="Body Text Indent"/>
    <w:aliases w:val="Char"/>
    <w:basedOn w:val="Normal"/>
    <w:link w:val="BodyTextIndentChar2"/>
    <w:uiPriority w:val="99"/>
    <w:pPr>
      <w:spacing w:after="240"/>
      <w:ind w:left="720"/>
    </w:pPr>
    <w:rPr>
      <w:iCs/>
      <w:szCs w:val="20"/>
    </w:rPr>
  </w:style>
  <w:style w:type="paragraph" w:customStyle="1" w:styleId="Bullet">
    <w:name w:val="Bullet"/>
    <w:basedOn w:val="Normal"/>
    <w:link w:val="BulletChar"/>
    <w:uiPriority w:val="99"/>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uiPriority w:val="99"/>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uiPriority w:val="99"/>
    <w:pPr>
      <w:numPr>
        <w:ilvl w:val="0"/>
        <w:numId w:val="0"/>
      </w:numPr>
      <w:tabs>
        <w:tab w:val="clear" w:pos="1728"/>
        <w:tab w:val="left" w:pos="1980"/>
      </w:tabs>
      <w:ind w:left="1980" w:hanging="1980"/>
    </w:pPr>
    <w:rPr>
      <w:b/>
      <w:i/>
    </w:rPr>
  </w:style>
  <w:style w:type="paragraph" w:customStyle="1" w:styleId="H8">
    <w:name w:val="H8"/>
    <w:basedOn w:val="Heading8"/>
    <w:next w:val="BodyText"/>
    <w:uiPriority w:val="99"/>
    <w:pPr>
      <w:numPr>
        <w:ilvl w:val="0"/>
        <w:numId w:val="0"/>
      </w:numPr>
      <w:tabs>
        <w:tab w:val="clear" w:pos="1872"/>
        <w:tab w:val="left" w:pos="2160"/>
      </w:tabs>
      <w:ind w:left="2160" w:hanging="2160"/>
    </w:pPr>
    <w:rPr>
      <w:b/>
      <w:i w:val="0"/>
    </w:rPr>
  </w:style>
  <w:style w:type="paragraph" w:customStyle="1" w:styleId="H9">
    <w:name w:val="H9"/>
    <w:basedOn w:val="Heading9"/>
    <w:next w:val="BodyText"/>
    <w:uiPriority w:val="99"/>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Char1,Char2 Char Char Char Char"/>
    <w:basedOn w:val="Normal"/>
    <w:link w:val="ListChar"/>
    <w:pPr>
      <w:spacing w:after="240"/>
      <w:ind w:left="720" w:hanging="720"/>
    </w:pPr>
    <w:rPr>
      <w:szCs w:val="20"/>
    </w:rPr>
  </w:style>
  <w:style w:type="paragraph" w:styleId="List2">
    <w:name w:val="List 2"/>
    <w:aliases w:val="Char2,Char2 Char Char"/>
    <w:basedOn w:val="Normal"/>
    <w:link w:val="List2Char"/>
    <w:uiPriority w:val="99"/>
    <w:pPr>
      <w:spacing w:after="240"/>
      <w:ind w:left="1440" w:hanging="720"/>
    </w:pPr>
    <w:rPr>
      <w:szCs w:val="20"/>
    </w:rPr>
  </w:style>
  <w:style w:type="paragraph" w:styleId="List3">
    <w:name w:val="List 3"/>
    <w:basedOn w:val="Normal"/>
    <w:uiPriority w:val="99"/>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uiPriority w:val="99"/>
    <w:rPr>
      <w:szCs w:val="20"/>
    </w:rPr>
  </w:style>
  <w:style w:type="paragraph" w:customStyle="1" w:styleId="TableBody">
    <w:name w:val="Table Body"/>
    <w:basedOn w:val="BodyText"/>
    <w:uiPriority w:val="99"/>
    <w:pPr>
      <w:spacing w:after="60"/>
    </w:pPr>
    <w:rPr>
      <w:iCs/>
      <w:sz w:val="20"/>
      <w:szCs w:val="20"/>
    </w:rPr>
  </w:style>
  <w:style w:type="paragraph" w:customStyle="1" w:styleId="TableBullet">
    <w:name w:val="Table Bullet"/>
    <w:basedOn w:val="TableBody"/>
    <w:pPr>
      <w:numPr>
        <w:numId w:val="14"/>
      </w:numPr>
      <w:tabs>
        <w:tab w:val="clear" w:pos="360"/>
        <w:tab w:val="num" w:pos="432"/>
      </w:tabs>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uiPriority w:val="99"/>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Char1 Char,Char2 Char Char Char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uiPriority w:val="99"/>
    <w:semiHidden/>
    <w:unhideWhenUsed/>
    <w:rsid w:val="00744491"/>
    <w:rPr>
      <w:color w:val="605E5C"/>
      <w:shd w:val="clear" w:color="auto" w:fill="E1DFDD"/>
    </w:rPr>
  </w:style>
  <w:style w:type="paragraph" w:customStyle="1" w:styleId="BodyTextNumbered">
    <w:name w:val="Body Text Numbered"/>
    <w:basedOn w:val="BodyText"/>
    <w:link w:val="BodyTextNumberedChar"/>
    <w:rsid w:val="00D135D5"/>
    <w:pPr>
      <w:ind w:left="720" w:hanging="720"/>
    </w:pPr>
    <w:rPr>
      <w:szCs w:val="20"/>
    </w:rPr>
  </w:style>
  <w:style w:type="character" w:customStyle="1" w:styleId="BodyTextNumberedChar">
    <w:name w:val="Body Text Numbered Char"/>
    <w:link w:val="BodyTextNumbered"/>
    <w:rsid w:val="00D135D5"/>
    <w:rPr>
      <w:sz w:val="24"/>
    </w:rPr>
  </w:style>
  <w:style w:type="character" w:customStyle="1" w:styleId="H4Char">
    <w:name w:val="H4 Char"/>
    <w:link w:val="H4"/>
    <w:rsid w:val="00D135D5"/>
    <w:rPr>
      <w:b/>
      <w:bCs/>
      <w:snapToGrid w:val="0"/>
      <w:sz w:val="24"/>
    </w:rPr>
  </w:style>
  <w:style w:type="character" w:customStyle="1" w:styleId="InstructionsChar">
    <w:name w:val="Instructions Char"/>
    <w:link w:val="Instructions"/>
    <w:rsid w:val="00D135D5"/>
    <w:rPr>
      <w:b/>
      <w:i/>
      <w:iCs/>
      <w:sz w:val="24"/>
      <w:szCs w:val="24"/>
    </w:rPr>
  </w:style>
  <w:style w:type="character" w:customStyle="1" w:styleId="HeaderChar">
    <w:name w:val="Header Char"/>
    <w:link w:val="Header"/>
    <w:rsid w:val="00B93339"/>
    <w:rPr>
      <w:rFonts w:ascii="Arial" w:hAnsi="Arial"/>
      <w:b/>
      <w:bCs/>
      <w:sz w:val="24"/>
      <w:szCs w:val="24"/>
    </w:rPr>
  </w:style>
  <w:style w:type="character" w:customStyle="1" w:styleId="Heading1Char">
    <w:name w:val="Heading 1 Char"/>
    <w:aliases w:val="h1 Char"/>
    <w:basedOn w:val="DefaultParagraphFont"/>
    <w:link w:val="Heading1"/>
    <w:rsid w:val="00A46C59"/>
    <w:rPr>
      <w:b/>
      <w:caps/>
      <w:sz w:val="24"/>
    </w:rPr>
  </w:style>
  <w:style w:type="character" w:customStyle="1" w:styleId="Heading2Char">
    <w:name w:val="Heading 2 Char"/>
    <w:aliases w:val="h2 Char"/>
    <w:basedOn w:val="DefaultParagraphFont"/>
    <w:link w:val="Heading2"/>
    <w:rsid w:val="00A46C59"/>
    <w:rPr>
      <w:b/>
      <w:sz w:val="24"/>
    </w:rPr>
  </w:style>
  <w:style w:type="character" w:customStyle="1" w:styleId="Heading3Char">
    <w:name w:val="Heading 3 Char"/>
    <w:aliases w:val="h3 Char"/>
    <w:basedOn w:val="DefaultParagraphFont"/>
    <w:link w:val="Heading3"/>
    <w:uiPriority w:val="9"/>
    <w:rsid w:val="00A46C59"/>
    <w:rPr>
      <w:b/>
      <w:bCs/>
      <w:i/>
      <w:sz w:val="24"/>
    </w:rPr>
  </w:style>
  <w:style w:type="character" w:customStyle="1" w:styleId="Heading4Char">
    <w:name w:val="Heading 4 Char"/>
    <w:aliases w:val="h4 Char,delete Char"/>
    <w:basedOn w:val="DefaultParagraphFont"/>
    <w:link w:val="Heading4"/>
    <w:uiPriority w:val="9"/>
    <w:rsid w:val="00A46C59"/>
    <w:rPr>
      <w:b/>
      <w:bCs/>
      <w:snapToGrid w:val="0"/>
      <w:sz w:val="24"/>
    </w:rPr>
  </w:style>
  <w:style w:type="character" w:customStyle="1" w:styleId="Heading5Char">
    <w:name w:val="Heading 5 Char"/>
    <w:aliases w:val="h5 Char"/>
    <w:basedOn w:val="DefaultParagraphFont"/>
    <w:link w:val="Heading5"/>
    <w:rsid w:val="00A46C59"/>
    <w:rPr>
      <w:b/>
      <w:bCs/>
      <w:i/>
      <w:iCs/>
      <w:sz w:val="24"/>
      <w:szCs w:val="26"/>
    </w:rPr>
  </w:style>
  <w:style w:type="character" w:customStyle="1" w:styleId="Heading6Char">
    <w:name w:val="Heading 6 Char"/>
    <w:aliases w:val="h6 Char"/>
    <w:basedOn w:val="DefaultParagraphFont"/>
    <w:link w:val="Heading6"/>
    <w:rsid w:val="00A46C59"/>
    <w:rPr>
      <w:b/>
      <w:bCs/>
      <w:sz w:val="24"/>
      <w:szCs w:val="22"/>
    </w:rPr>
  </w:style>
  <w:style w:type="character" w:customStyle="1" w:styleId="Heading7Char">
    <w:name w:val="Heading 7 Char"/>
    <w:basedOn w:val="DefaultParagraphFont"/>
    <w:link w:val="Heading7"/>
    <w:uiPriority w:val="99"/>
    <w:rsid w:val="00A46C59"/>
    <w:rPr>
      <w:sz w:val="24"/>
      <w:szCs w:val="24"/>
    </w:rPr>
  </w:style>
  <w:style w:type="character" w:customStyle="1" w:styleId="Heading8Char">
    <w:name w:val="Heading 8 Char"/>
    <w:basedOn w:val="DefaultParagraphFont"/>
    <w:link w:val="Heading8"/>
    <w:uiPriority w:val="99"/>
    <w:rsid w:val="00A46C59"/>
    <w:rPr>
      <w:i/>
      <w:iCs/>
      <w:sz w:val="24"/>
      <w:szCs w:val="24"/>
    </w:rPr>
  </w:style>
  <w:style w:type="character" w:customStyle="1" w:styleId="Heading9Char">
    <w:name w:val="Heading 9 Char"/>
    <w:basedOn w:val="DefaultParagraphFont"/>
    <w:link w:val="Heading9"/>
    <w:uiPriority w:val="99"/>
    <w:rsid w:val="00A46C59"/>
    <w:rPr>
      <w:b/>
      <w:sz w:val="24"/>
      <w:szCs w:val="24"/>
    </w:rPr>
  </w:style>
  <w:style w:type="paragraph" w:styleId="HTMLAddress">
    <w:name w:val="HTML Address"/>
    <w:basedOn w:val="Normal"/>
    <w:link w:val="HTMLAddressChar"/>
    <w:unhideWhenUsed/>
    <w:rsid w:val="00A46C59"/>
    <w:rPr>
      <w:i/>
      <w:iCs/>
      <w:szCs w:val="20"/>
    </w:rPr>
  </w:style>
  <w:style w:type="character" w:customStyle="1" w:styleId="HTMLAddressChar">
    <w:name w:val="HTML Address Char"/>
    <w:basedOn w:val="DefaultParagraphFont"/>
    <w:link w:val="HTMLAddress"/>
    <w:rsid w:val="00A46C59"/>
    <w:rPr>
      <w:i/>
      <w:iCs/>
      <w:sz w:val="24"/>
    </w:rPr>
  </w:style>
  <w:style w:type="character" w:customStyle="1" w:styleId="Heading1Char1">
    <w:name w:val="Heading 1 Char1"/>
    <w:aliases w:val="h1 Char1"/>
    <w:rsid w:val="00A46C59"/>
    <w:rPr>
      <w:rFonts w:ascii="Calibri Light" w:eastAsia="Times New Roman" w:hAnsi="Calibri Light" w:cs="Times New Roman" w:hint="default"/>
      <w:color w:val="2E74B5"/>
      <w:sz w:val="32"/>
      <w:szCs w:val="32"/>
    </w:rPr>
  </w:style>
  <w:style w:type="character" w:customStyle="1" w:styleId="Heading2Char1">
    <w:name w:val="Heading 2 Char1"/>
    <w:aliases w:val="h2 Char1"/>
    <w:semiHidden/>
    <w:rsid w:val="00A46C59"/>
    <w:rPr>
      <w:rFonts w:ascii="Calibri Light" w:eastAsia="Times New Roman" w:hAnsi="Calibri Light" w:cs="Times New Roman" w:hint="default"/>
      <w:color w:val="2E74B5"/>
      <w:sz w:val="26"/>
      <w:szCs w:val="26"/>
    </w:rPr>
  </w:style>
  <w:style w:type="character" w:customStyle="1" w:styleId="Heading3Char1">
    <w:name w:val="Heading 3 Char1"/>
    <w:aliases w:val="h3 Char1"/>
    <w:uiPriority w:val="9"/>
    <w:semiHidden/>
    <w:rsid w:val="00A46C59"/>
    <w:rPr>
      <w:rFonts w:ascii="Calibri Light" w:eastAsia="Times New Roman" w:hAnsi="Calibri Light" w:cs="Times New Roman" w:hint="default"/>
      <w:color w:val="1F4D78"/>
      <w:sz w:val="24"/>
      <w:szCs w:val="24"/>
    </w:rPr>
  </w:style>
  <w:style w:type="character" w:customStyle="1" w:styleId="Heading4Char1">
    <w:name w:val="Heading 4 Char1"/>
    <w:aliases w:val="h4 Char1,delete Char1"/>
    <w:uiPriority w:val="9"/>
    <w:semiHidden/>
    <w:rsid w:val="00A46C59"/>
    <w:rPr>
      <w:rFonts w:ascii="Calibri Light" w:eastAsia="Times New Roman" w:hAnsi="Calibri Light" w:cs="Times New Roman" w:hint="default"/>
      <w:i/>
      <w:iCs/>
      <w:color w:val="2E74B5"/>
      <w:sz w:val="24"/>
      <w:szCs w:val="24"/>
    </w:rPr>
  </w:style>
  <w:style w:type="character" w:customStyle="1" w:styleId="Heading5Char1">
    <w:name w:val="Heading 5 Char1"/>
    <w:aliases w:val="h5 Char1"/>
    <w:semiHidden/>
    <w:rsid w:val="00A46C59"/>
    <w:rPr>
      <w:rFonts w:ascii="Calibri Light" w:eastAsia="Times New Roman" w:hAnsi="Calibri Light" w:cs="Times New Roman" w:hint="default"/>
      <w:color w:val="2E74B5"/>
      <w:sz w:val="24"/>
      <w:szCs w:val="24"/>
    </w:rPr>
  </w:style>
  <w:style w:type="character" w:customStyle="1" w:styleId="Heading6Char1">
    <w:name w:val="Heading 6 Char1"/>
    <w:aliases w:val="h6 Char1"/>
    <w:semiHidden/>
    <w:rsid w:val="00A46C59"/>
    <w:rPr>
      <w:rFonts w:ascii="Calibri Light" w:eastAsia="Times New Roman" w:hAnsi="Calibri Light" w:cs="Times New Roman" w:hint="default"/>
      <w:color w:val="1F4D78"/>
      <w:sz w:val="24"/>
      <w:szCs w:val="24"/>
    </w:rPr>
  </w:style>
  <w:style w:type="paragraph" w:styleId="HTMLPreformatted">
    <w:name w:val="HTML Preformatted"/>
    <w:basedOn w:val="Normal"/>
    <w:link w:val="HTMLPreformattedChar"/>
    <w:unhideWhenUsed/>
    <w:rsid w:val="00A46C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A46C59"/>
    <w:rPr>
      <w:rFonts w:ascii="Courier New" w:hAnsi="Courier New" w:cs="Courier New"/>
    </w:rPr>
  </w:style>
  <w:style w:type="paragraph" w:customStyle="1" w:styleId="msonormal0">
    <w:name w:val="msonormal"/>
    <w:basedOn w:val="Normal"/>
    <w:uiPriority w:val="99"/>
    <w:rsid w:val="00A46C59"/>
    <w:pPr>
      <w:spacing w:before="100" w:beforeAutospacing="1" w:after="100" w:afterAutospacing="1"/>
    </w:pPr>
  </w:style>
  <w:style w:type="paragraph" w:styleId="Index1">
    <w:name w:val="index 1"/>
    <w:basedOn w:val="Normal"/>
    <w:next w:val="Normal"/>
    <w:autoRedefine/>
    <w:uiPriority w:val="99"/>
    <w:unhideWhenUsed/>
    <w:rsid w:val="00A46C59"/>
    <w:pPr>
      <w:ind w:left="240" w:hanging="240"/>
    </w:pPr>
    <w:rPr>
      <w:szCs w:val="20"/>
    </w:rPr>
  </w:style>
  <w:style w:type="paragraph" w:styleId="Index2">
    <w:name w:val="index 2"/>
    <w:basedOn w:val="Normal"/>
    <w:next w:val="Normal"/>
    <w:autoRedefine/>
    <w:uiPriority w:val="99"/>
    <w:unhideWhenUsed/>
    <w:rsid w:val="00A46C59"/>
    <w:pPr>
      <w:ind w:left="480" w:hanging="240"/>
    </w:pPr>
    <w:rPr>
      <w:szCs w:val="20"/>
    </w:rPr>
  </w:style>
  <w:style w:type="paragraph" w:styleId="Index3">
    <w:name w:val="index 3"/>
    <w:basedOn w:val="Normal"/>
    <w:next w:val="Normal"/>
    <w:autoRedefine/>
    <w:uiPriority w:val="99"/>
    <w:unhideWhenUsed/>
    <w:rsid w:val="00A46C59"/>
    <w:pPr>
      <w:ind w:left="720" w:hanging="240"/>
    </w:pPr>
    <w:rPr>
      <w:szCs w:val="20"/>
    </w:rPr>
  </w:style>
  <w:style w:type="paragraph" w:styleId="Index4">
    <w:name w:val="index 4"/>
    <w:basedOn w:val="Normal"/>
    <w:next w:val="Normal"/>
    <w:autoRedefine/>
    <w:uiPriority w:val="99"/>
    <w:unhideWhenUsed/>
    <w:rsid w:val="00A46C59"/>
    <w:pPr>
      <w:ind w:left="960" w:hanging="240"/>
    </w:pPr>
    <w:rPr>
      <w:szCs w:val="20"/>
    </w:rPr>
  </w:style>
  <w:style w:type="paragraph" w:styleId="Index5">
    <w:name w:val="index 5"/>
    <w:basedOn w:val="Normal"/>
    <w:next w:val="Normal"/>
    <w:autoRedefine/>
    <w:uiPriority w:val="99"/>
    <w:unhideWhenUsed/>
    <w:rsid w:val="00A46C59"/>
    <w:pPr>
      <w:ind w:left="1200" w:hanging="240"/>
    </w:pPr>
    <w:rPr>
      <w:szCs w:val="20"/>
    </w:rPr>
  </w:style>
  <w:style w:type="paragraph" w:styleId="Index6">
    <w:name w:val="index 6"/>
    <w:basedOn w:val="Normal"/>
    <w:next w:val="Normal"/>
    <w:autoRedefine/>
    <w:uiPriority w:val="99"/>
    <w:unhideWhenUsed/>
    <w:rsid w:val="00A46C59"/>
    <w:pPr>
      <w:ind w:left="1440" w:hanging="240"/>
    </w:pPr>
    <w:rPr>
      <w:szCs w:val="20"/>
    </w:rPr>
  </w:style>
  <w:style w:type="paragraph" w:styleId="Index7">
    <w:name w:val="index 7"/>
    <w:basedOn w:val="Normal"/>
    <w:next w:val="Normal"/>
    <w:autoRedefine/>
    <w:uiPriority w:val="99"/>
    <w:unhideWhenUsed/>
    <w:rsid w:val="00A46C59"/>
    <w:pPr>
      <w:ind w:left="1680" w:hanging="240"/>
    </w:pPr>
    <w:rPr>
      <w:szCs w:val="20"/>
    </w:rPr>
  </w:style>
  <w:style w:type="paragraph" w:styleId="Index8">
    <w:name w:val="index 8"/>
    <w:basedOn w:val="Normal"/>
    <w:next w:val="Normal"/>
    <w:autoRedefine/>
    <w:uiPriority w:val="99"/>
    <w:unhideWhenUsed/>
    <w:rsid w:val="00A46C59"/>
    <w:pPr>
      <w:ind w:left="1920" w:hanging="240"/>
    </w:pPr>
    <w:rPr>
      <w:szCs w:val="20"/>
    </w:rPr>
  </w:style>
  <w:style w:type="paragraph" w:styleId="Index9">
    <w:name w:val="index 9"/>
    <w:basedOn w:val="Normal"/>
    <w:next w:val="Normal"/>
    <w:autoRedefine/>
    <w:uiPriority w:val="99"/>
    <w:unhideWhenUsed/>
    <w:rsid w:val="00A46C59"/>
    <w:pPr>
      <w:ind w:left="2160" w:hanging="240"/>
    </w:pPr>
    <w:rPr>
      <w:szCs w:val="20"/>
    </w:rPr>
  </w:style>
  <w:style w:type="paragraph" w:styleId="NormalIndent">
    <w:name w:val="Normal Indent"/>
    <w:basedOn w:val="Normal"/>
    <w:uiPriority w:val="99"/>
    <w:unhideWhenUsed/>
    <w:rsid w:val="00A46C59"/>
    <w:pPr>
      <w:ind w:left="720"/>
    </w:pPr>
    <w:rPr>
      <w:szCs w:val="20"/>
    </w:rPr>
  </w:style>
  <w:style w:type="character" w:customStyle="1" w:styleId="FootnoteTextChar">
    <w:name w:val="Footnote Text Char"/>
    <w:basedOn w:val="DefaultParagraphFont"/>
    <w:link w:val="FootnoteText"/>
    <w:rsid w:val="00A46C59"/>
    <w:rPr>
      <w:sz w:val="18"/>
    </w:rPr>
  </w:style>
  <w:style w:type="character" w:customStyle="1" w:styleId="CommentTextChar">
    <w:name w:val="Comment Text Char"/>
    <w:basedOn w:val="DefaultParagraphFont"/>
    <w:link w:val="CommentText"/>
    <w:uiPriority w:val="99"/>
    <w:semiHidden/>
    <w:rsid w:val="00A46C59"/>
  </w:style>
  <w:style w:type="character" w:customStyle="1" w:styleId="FooterChar">
    <w:name w:val="Footer Char"/>
    <w:basedOn w:val="DefaultParagraphFont"/>
    <w:link w:val="Footer"/>
    <w:uiPriority w:val="99"/>
    <w:rsid w:val="00A46C59"/>
    <w:rPr>
      <w:sz w:val="24"/>
      <w:szCs w:val="24"/>
    </w:rPr>
  </w:style>
  <w:style w:type="paragraph" w:styleId="IndexHeading">
    <w:name w:val="index heading"/>
    <w:basedOn w:val="Normal"/>
    <w:next w:val="Index1"/>
    <w:uiPriority w:val="99"/>
    <w:unhideWhenUsed/>
    <w:rsid w:val="00A46C59"/>
    <w:rPr>
      <w:rFonts w:ascii="Arial" w:hAnsi="Arial" w:cs="Arial"/>
      <w:b/>
      <w:bCs/>
      <w:szCs w:val="20"/>
    </w:rPr>
  </w:style>
  <w:style w:type="paragraph" w:styleId="Caption">
    <w:name w:val="caption"/>
    <w:basedOn w:val="Normal"/>
    <w:next w:val="Normal"/>
    <w:uiPriority w:val="99"/>
    <w:semiHidden/>
    <w:unhideWhenUsed/>
    <w:qFormat/>
    <w:rsid w:val="00A46C59"/>
    <w:rPr>
      <w:b/>
      <w:bCs/>
      <w:sz w:val="20"/>
      <w:szCs w:val="20"/>
    </w:rPr>
  </w:style>
  <w:style w:type="paragraph" w:styleId="TableofFigures">
    <w:name w:val="table of figures"/>
    <w:basedOn w:val="Normal"/>
    <w:next w:val="Normal"/>
    <w:uiPriority w:val="99"/>
    <w:unhideWhenUsed/>
    <w:rsid w:val="00A46C59"/>
    <w:rPr>
      <w:szCs w:val="20"/>
    </w:rPr>
  </w:style>
  <w:style w:type="paragraph" w:styleId="EnvelopeAddress">
    <w:name w:val="envelope address"/>
    <w:basedOn w:val="Normal"/>
    <w:uiPriority w:val="99"/>
    <w:unhideWhenUsed/>
    <w:rsid w:val="00A46C59"/>
    <w:pPr>
      <w:framePr w:w="7920" w:h="1980" w:hSpace="180" w:wrap="auto" w:hAnchor="page" w:xAlign="center" w:yAlign="bottom"/>
      <w:ind w:left="2880"/>
    </w:pPr>
    <w:rPr>
      <w:rFonts w:ascii="Arial" w:hAnsi="Arial" w:cs="Arial"/>
    </w:rPr>
  </w:style>
  <w:style w:type="paragraph" w:styleId="EnvelopeReturn">
    <w:name w:val="envelope return"/>
    <w:basedOn w:val="Normal"/>
    <w:uiPriority w:val="99"/>
    <w:unhideWhenUsed/>
    <w:rsid w:val="00A46C59"/>
    <w:rPr>
      <w:rFonts w:ascii="Arial" w:hAnsi="Arial" w:cs="Arial"/>
      <w:sz w:val="20"/>
      <w:szCs w:val="20"/>
    </w:rPr>
  </w:style>
  <w:style w:type="paragraph" w:styleId="EndnoteText">
    <w:name w:val="endnote text"/>
    <w:basedOn w:val="Normal"/>
    <w:link w:val="EndnoteTextChar"/>
    <w:uiPriority w:val="99"/>
    <w:unhideWhenUsed/>
    <w:rsid w:val="00A46C59"/>
    <w:rPr>
      <w:sz w:val="20"/>
      <w:szCs w:val="20"/>
    </w:rPr>
  </w:style>
  <w:style w:type="character" w:customStyle="1" w:styleId="EndnoteTextChar">
    <w:name w:val="Endnote Text Char"/>
    <w:basedOn w:val="DefaultParagraphFont"/>
    <w:link w:val="EndnoteText"/>
    <w:uiPriority w:val="99"/>
    <w:rsid w:val="00A46C59"/>
  </w:style>
  <w:style w:type="paragraph" w:styleId="TableofAuthorities">
    <w:name w:val="table of authorities"/>
    <w:basedOn w:val="Normal"/>
    <w:next w:val="Normal"/>
    <w:uiPriority w:val="99"/>
    <w:unhideWhenUsed/>
    <w:rsid w:val="00A46C59"/>
    <w:pPr>
      <w:ind w:left="240" w:hanging="240"/>
    </w:pPr>
    <w:rPr>
      <w:szCs w:val="20"/>
    </w:rPr>
  </w:style>
  <w:style w:type="paragraph" w:styleId="MacroText">
    <w:name w:val="macro"/>
    <w:link w:val="MacroTextChar"/>
    <w:uiPriority w:val="99"/>
    <w:unhideWhenUsed/>
    <w:rsid w:val="00A46C5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uiPriority w:val="99"/>
    <w:rsid w:val="00A46C59"/>
    <w:rPr>
      <w:rFonts w:ascii="Courier New" w:hAnsi="Courier New" w:cs="Courier New"/>
    </w:rPr>
  </w:style>
  <w:style w:type="paragraph" w:styleId="TOAHeading">
    <w:name w:val="toa heading"/>
    <w:basedOn w:val="Normal"/>
    <w:next w:val="Normal"/>
    <w:uiPriority w:val="99"/>
    <w:unhideWhenUsed/>
    <w:rsid w:val="00A46C59"/>
    <w:pPr>
      <w:spacing w:before="120"/>
    </w:pPr>
    <w:rPr>
      <w:rFonts w:ascii="Arial" w:hAnsi="Arial" w:cs="Arial"/>
      <w:b/>
      <w:bCs/>
    </w:rPr>
  </w:style>
  <w:style w:type="paragraph" w:styleId="ListBullet">
    <w:name w:val="List Bullet"/>
    <w:basedOn w:val="Normal"/>
    <w:uiPriority w:val="99"/>
    <w:unhideWhenUsed/>
    <w:rsid w:val="00A46C59"/>
    <w:pPr>
      <w:tabs>
        <w:tab w:val="num" w:pos="360"/>
      </w:tabs>
      <w:ind w:left="360" w:hanging="360"/>
    </w:pPr>
    <w:rPr>
      <w:szCs w:val="20"/>
    </w:rPr>
  </w:style>
  <w:style w:type="paragraph" w:styleId="ListNumber">
    <w:name w:val="List Number"/>
    <w:basedOn w:val="Normal"/>
    <w:uiPriority w:val="99"/>
    <w:unhideWhenUsed/>
    <w:rsid w:val="00A46C59"/>
    <w:pPr>
      <w:tabs>
        <w:tab w:val="num" w:pos="360"/>
      </w:tabs>
      <w:ind w:left="360" w:hanging="360"/>
    </w:pPr>
    <w:rPr>
      <w:szCs w:val="20"/>
    </w:rPr>
  </w:style>
  <w:style w:type="paragraph" w:styleId="List4">
    <w:name w:val="List 4"/>
    <w:basedOn w:val="Normal"/>
    <w:uiPriority w:val="99"/>
    <w:unhideWhenUsed/>
    <w:rsid w:val="00A46C59"/>
    <w:pPr>
      <w:ind w:left="1440" w:hanging="360"/>
    </w:pPr>
    <w:rPr>
      <w:szCs w:val="20"/>
    </w:rPr>
  </w:style>
  <w:style w:type="paragraph" w:styleId="List5">
    <w:name w:val="List 5"/>
    <w:basedOn w:val="Normal"/>
    <w:uiPriority w:val="99"/>
    <w:unhideWhenUsed/>
    <w:rsid w:val="00A46C59"/>
    <w:pPr>
      <w:ind w:left="1800" w:hanging="360"/>
    </w:pPr>
    <w:rPr>
      <w:szCs w:val="20"/>
    </w:rPr>
  </w:style>
  <w:style w:type="paragraph" w:styleId="ListBullet2">
    <w:name w:val="List Bullet 2"/>
    <w:basedOn w:val="Normal"/>
    <w:uiPriority w:val="99"/>
    <w:unhideWhenUsed/>
    <w:rsid w:val="00A46C59"/>
    <w:pPr>
      <w:tabs>
        <w:tab w:val="num" w:pos="720"/>
      </w:tabs>
      <w:ind w:left="720" w:hanging="360"/>
    </w:pPr>
    <w:rPr>
      <w:szCs w:val="20"/>
    </w:rPr>
  </w:style>
  <w:style w:type="paragraph" w:styleId="ListBullet3">
    <w:name w:val="List Bullet 3"/>
    <w:basedOn w:val="Normal"/>
    <w:uiPriority w:val="99"/>
    <w:unhideWhenUsed/>
    <w:rsid w:val="00A46C59"/>
    <w:pPr>
      <w:tabs>
        <w:tab w:val="num" w:pos="1080"/>
      </w:tabs>
      <w:ind w:left="1080" w:hanging="360"/>
    </w:pPr>
    <w:rPr>
      <w:szCs w:val="20"/>
    </w:rPr>
  </w:style>
  <w:style w:type="paragraph" w:styleId="ListBullet4">
    <w:name w:val="List Bullet 4"/>
    <w:basedOn w:val="Normal"/>
    <w:uiPriority w:val="99"/>
    <w:unhideWhenUsed/>
    <w:rsid w:val="00A46C59"/>
    <w:pPr>
      <w:tabs>
        <w:tab w:val="num" w:pos="1440"/>
      </w:tabs>
      <w:ind w:left="1440" w:hanging="360"/>
    </w:pPr>
    <w:rPr>
      <w:szCs w:val="20"/>
    </w:rPr>
  </w:style>
  <w:style w:type="paragraph" w:styleId="ListBullet5">
    <w:name w:val="List Bullet 5"/>
    <w:basedOn w:val="Normal"/>
    <w:uiPriority w:val="99"/>
    <w:unhideWhenUsed/>
    <w:rsid w:val="00A46C59"/>
    <w:pPr>
      <w:tabs>
        <w:tab w:val="num" w:pos="1800"/>
      </w:tabs>
      <w:ind w:left="1800" w:hanging="360"/>
    </w:pPr>
    <w:rPr>
      <w:szCs w:val="20"/>
    </w:rPr>
  </w:style>
  <w:style w:type="paragraph" w:styleId="ListNumber2">
    <w:name w:val="List Number 2"/>
    <w:basedOn w:val="Normal"/>
    <w:uiPriority w:val="99"/>
    <w:unhideWhenUsed/>
    <w:rsid w:val="00A46C59"/>
    <w:pPr>
      <w:tabs>
        <w:tab w:val="num" w:pos="720"/>
      </w:tabs>
      <w:ind w:left="720" w:hanging="360"/>
    </w:pPr>
    <w:rPr>
      <w:szCs w:val="20"/>
    </w:rPr>
  </w:style>
  <w:style w:type="paragraph" w:styleId="ListNumber3">
    <w:name w:val="List Number 3"/>
    <w:basedOn w:val="Normal"/>
    <w:uiPriority w:val="99"/>
    <w:unhideWhenUsed/>
    <w:rsid w:val="00A46C59"/>
    <w:pPr>
      <w:tabs>
        <w:tab w:val="num" w:pos="1080"/>
      </w:tabs>
      <w:ind w:left="1080" w:hanging="360"/>
    </w:pPr>
    <w:rPr>
      <w:szCs w:val="20"/>
    </w:rPr>
  </w:style>
  <w:style w:type="paragraph" w:styleId="ListNumber4">
    <w:name w:val="List Number 4"/>
    <w:basedOn w:val="Normal"/>
    <w:uiPriority w:val="99"/>
    <w:unhideWhenUsed/>
    <w:rsid w:val="00A46C59"/>
    <w:pPr>
      <w:tabs>
        <w:tab w:val="num" w:pos="1440"/>
      </w:tabs>
      <w:ind w:left="1440" w:hanging="360"/>
    </w:pPr>
    <w:rPr>
      <w:szCs w:val="20"/>
    </w:rPr>
  </w:style>
  <w:style w:type="paragraph" w:styleId="ListNumber5">
    <w:name w:val="List Number 5"/>
    <w:basedOn w:val="Normal"/>
    <w:uiPriority w:val="99"/>
    <w:unhideWhenUsed/>
    <w:rsid w:val="00A46C59"/>
    <w:pPr>
      <w:tabs>
        <w:tab w:val="num" w:pos="1800"/>
      </w:tabs>
      <w:ind w:left="1800" w:hanging="360"/>
    </w:pPr>
    <w:rPr>
      <w:szCs w:val="20"/>
    </w:rPr>
  </w:style>
  <w:style w:type="paragraph" w:styleId="Title">
    <w:name w:val="Title"/>
    <w:basedOn w:val="Normal"/>
    <w:link w:val="TitleChar"/>
    <w:uiPriority w:val="99"/>
    <w:qFormat/>
    <w:rsid w:val="00A46C59"/>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99"/>
    <w:rsid w:val="00A46C59"/>
    <w:rPr>
      <w:rFonts w:ascii="Arial" w:hAnsi="Arial" w:cs="Arial"/>
      <w:b/>
      <w:bCs/>
      <w:kern w:val="28"/>
      <w:sz w:val="32"/>
      <w:szCs w:val="32"/>
    </w:rPr>
  </w:style>
  <w:style w:type="paragraph" w:styleId="Closing">
    <w:name w:val="Closing"/>
    <w:basedOn w:val="Normal"/>
    <w:link w:val="ClosingChar"/>
    <w:uiPriority w:val="99"/>
    <w:unhideWhenUsed/>
    <w:rsid w:val="00A46C59"/>
    <w:pPr>
      <w:ind w:left="4320"/>
    </w:pPr>
    <w:rPr>
      <w:szCs w:val="20"/>
    </w:rPr>
  </w:style>
  <w:style w:type="character" w:customStyle="1" w:styleId="ClosingChar">
    <w:name w:val="Closing Char"/>
    <w:basedOn w:val="DefaultParagraphFont"/>
    <w:link w:val="Closing"/>
    <w:uiPriority w:val="99"/>
    <w:rsid w:val="00A46C59"/>
    <w:rPr>
      <w:sz w:val="24"/>
    </w:rPr>
  </w:style>
  <w:style w:type="paragraph" w:styleId="Signature">
    <w:name w:val="Signature"/>
    <w:basedOn w:val="Normal"/>
    <w:link w:val="SignatureChar"/>
    <w:uiPriority w:val="99"/>
    <w:unhideWhenUsed/>
    <w:rsid w:val="00A46C59"/>
    <w:pPr>
      <w:ind w:left="4320"/>
    </w:pPr>
    <w:rPr>
      <w:szCs w:val="20"/>
    </w:rPr>
  </w:style>
  <w:style w:type="character" w:customStyle="1" w:styleId="SignatureChar">
    <w:name w:val="Signature Char"/>
    <w:basedOn w:val="DefaultParagraphFont"/>
    <w:link w:val="Signature"/>
    <w:uiPriority w:val="99"/>
    <w:rsid w:val="00A46C59"/>
    <w:rPr>
      <w:sz w:val="24"/>
    </w:rPr>
  </w:style>
  <w:style w:type="character" w:customStyle="1" w:styleId="BodyTextChar1">
    <w:name w:val="Body Text Char1"/>
    <w:aliases w:val="Char Char Char Char Char Char Char,Char Char Char Char Char Char Charh2 Char,... Char,Char Char Char Char Char Char Char1,Char Char Char Char Char Char Char Char2,Body Text Char Char Char,Body Text Char1 Char Char Char"/>
    <w:locked/>
    <w:rsid w:val="00A46C59"/>
    <w:rPr>
      <w:sz w:val="24"/>
      <w:szCs w:val="24"/>
    </w:rPr>
  </w:style>
  <w:style w:type="character" w:customStyle="1" w:styleId="BodyTextIndentChar1">
    <w:name w:val="Body Text Indent Char1"/>
    <w:aliases w:val="Char Char1"/>
    <w:uiPriority w:val="99"/>
    <w:rsid w:val="00A46C59"/>
    <w:rPr>
      <w:b/>
      <w:bCs/>
      <w:i/>
      <w:iCs/>
      <w:sz w:val="24"/>
      <w:szCs w:val="26"/>
      <w:lang w:val="en-US" w:eastAsia="en-US" w:bidi="ar-SA"/>
    </w:rPr>
  </w:style>
  <w:style w:type="character" w:customStyle="1" w:styleId="BodyTextIndentChar">
    <w:name w:val="Body Text Indent Char"/>
    <w:aliases w:val="Char Char"/>
    <w:basedOn w:val="DefaultParagraphFont"/>
    <w:uiPriority w:val="99"/>
    <w:semiHidden/>
    <w:rsid w:val="00A46C59"/>
    <w:rPr>
      <w:rFonts w:ascii="Verdana" w:hAnsi="Verdana"/>
      <w:sz w:val="16"/>
    </w:rPr>
  </w:style>
  <w:style w:type="paragraph" w:styleId="ListContinue">
    <w:name w:val="List Continue"/>
    <w:basedOn w:val="Normal"/>
    <w:uiPriority w:val="99"/>
    <w:unhideWhenUsed/>
    <w:rsid w:val="00A46C59"/>
    <w:pPr>
      <w:spacing w:after="120"/>
      <w:ind w:left="360"/>
    </w:pPr>
    <w:rPr>
      <w:szCs w:val="20"/>
    </w:rPr>
  </w:style>
  <w:style w:type="paragraph" w:styleId="ListContinue2">
    <w:name w:val="List Continue 2"/>
    <w:basedOn w:val="Normal"/>
    <w:uiPriority w:val="99"/>
    <w:unhideWhenUsed/>
    <w:rsid w:val="00A46C59"/>
    <w:pPr>
      <w:spacing w:after="120"/>
      <w:ind w:left="720"/>
    </w:pPr>
    <w:rPr>
      <w:szCs w:val="20"/>
    </w:rPr>
  </w:style>
  <w:style w:type="paragraph" w:styleId="ListContinue3">
    <w:name w:val="List Continue 3"/>
    <w:basedOn w:val="Normal"/>
    <w:uiPriority w:val="99"/>
    <w:unhideWhenUsed/>
    <w:rsid w:val="00A46C59"/>
    <w:pPr>
      <w:spacing w:after="120"/>
      <w:ind w:left="1080"/>
    </w:pPr>
    <w:rPr>
      <w:szCs w:val="20"/>
    </w:rPr>
  </w:style>
  <w:style w:type="paragraph" w:styleId="ListContinue4">
    <w:name w:val="List Continue 4"/>
    <w:basedOn w:val="Normal"/>
    <w:uiPriority w:val="99"/>
    <w:unhideWhenUsed/>
    <w:rsid w:val="00A46C59"/>
    <w:pPr>
      <w:spacing w:after="120"/>
      <w:ind w:left="1440"/>
    </w:pPr>
    <w:rPr>
      <w:szCs w:val="20"/>
    </w:rPr>
  </w:style>
  <w:style w:type="paragraph" w:styleId="ListContinue5">
    <w:name w:val="List Continue 5"/>
    <w:basedOn w:val="Normal"/>
    <w:uiPriority w:val="99"/>
    <w:unhideWhenUsed/>
    <w:rsid w:val="00A46C59"/>
    <w:pPr>
      <w:spacing w:after="120"/>
      <w:ind w:left="1800"/>
    </w:pPr>
    <w:rPr>
      <w:szCs w:val="20"/>
    </w:rPr>
  </w:style>
  <w:style w:type="paragraph" w:styleId="MessageHeader">
    <w:name w:val="Message Header"/>
    <w:basedOn w:val="Normal"/>
    <w:link w:val="MessageHeaderChar"/>
    <w:uiPriority w:val="99"/>
    <w:unhideWhenUsed/>
    <w:rsid w:val="00A46C59"/>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uiPriority w:val="99"/>
    <w:rsid w:val="00A46C59"/>
    <w:rPr>
      <w:rFonts w:ascii="Arial" w:hAnsi="Arial" w:cs="Arial"/>
      <w:sz w:val="24"/>
      <w:szCs w:val="24"/>
      <w:shd w:val="pct20" w:color="auto" w:fill="auto"/>
    </w:rPr>
  </w:style>
  <w:style w:type="paragraph" w:styleId="Subtitle">
    <w:name w:val="Subtitle"/>
    <w:basedOn w:val="Normal"/>
    <w:link w:val="SubtitleChar"/>
    <w:uiPriority w:val="99"/>
    <w:qFormat/>
    <w:rsid w:val="00A46C59"/>
    <w:pPr>
      <w:spacing w:after="60"/>
      <w:jc w:val="center"/>
      <w:outlineLvl w:val="1"/>
    </w:pPr>
    <w:rPr>
      <w:rFonts w:ascii="Arial" w:hAnsi="Arial" w:cs="Arial"/>
    </w:rPr>
  </w:style>
  <w:style w:type="character" w:customStyle="1" w:styleId="SubtitleChar">
    <w:name w:val="Subtitle Char"/>
    <w:basedOn w:val="DefaultParagraphFont"/>
    <w:link w:val="Subtitle"/>
    <w:uiPriority w:val="99"/>
    <w:rsid w:val="00A46C59"/>
    <w:rPr>
      <w:rFonts w:ascii="Arial" w:hAnsi="Arial" w:cs="Arial"/>
      <w:sz w:val="24"/>
      <w:szCs w:val="24"/>
    </w:rPr>
  </w:style>
  <w:style w:type="paragraph" w:styleId="Salutation">
    <w:name w:val="Salutation"/>
    <w:basedOn w:val="Normal"/>
    <w:next w:val="Normal"/>
    <w:link w:val="SalutationChar"/>
    <w:uiPriority w:val="99"/>
    <w:unhideWhenUsed/>
    <w:rsid w:val="00A46C59"/>
    <w:rPr>
      <w:szCs w:val="20"/>
    </w:rPr>
  </w:style>
  <w:style w:type="character" w:customStyle="1" w:styleId="SalutationChar">
    <w:name w:val="Salutation Char"/>
    <w:basedOn w:val="DefaultParagraphFont"/>
    <w:link w:val="Salutation"/>
    <w:uiPriority w:val="99"/>
    <w:rsid w:val="00A46C59"/>
    <w:rPr>
      <w:sz w:val="24"/>
    </w:rPr>
  </w:style>
  <w:style w:type="paragraph" w:styleId="Date">
    <w:name w:val="Date"/>
    <w:basedOn w:val="Normal"/>
    <w:next w:val="Normal"/>
    <w:link w:val="DateChar"/>
    <w:uiPriority w:val="99"/>
    <w:unhideWhenUsed/>
    <w:rsid w:val="00A46C59"/>
    <w:rPr>
      <w:szCs w:val="20"/>
    </w:rPr>
  </w:style>
  <w:style w:type="character" w:customStyle="1" w:styleId="DateChar">
    <w:name w:val="Date Char"/>
    <w:basedOn w:val="DefaultParagraphFont"/>
    <w:link w:val="Date"/>
    <w:uiPriority w:val="99"/>
    <w:rsid w:val="00A46C59"/>
    <w:rPr>
      <w:sz w:val="24"/>
    </w:rPr>
  </w:style>
  <w:style w:type="paragraph" w:styleId="BodyTextFirstIndent2">
    <w:name w:val="Body Text First Indent 2"/>
    <w:basedOn w:val="BodyTextIndent"/>
    <w:link w:val="BodyTextFirstIndent2Char"/>
    <w:uiPriority w:val="99"/>
    <w:unhideWhenUsed/>
    <w:rsid w:val="00A46C59"/>
    <w:pPr>
      <w:spacing w:after="120"/>
      <w:ind w:left="360" w:firstLine="210"/>
    </w:pPr>
    <w:rPr>
      <w:iCs w:val="0"/>
    </w:rPr>
  </w:style>
  <w:style w:type="character" w:customStyle="1" w:styleId="BodyTextIndentChar2">
    <w:name w:val="Body Text Indent Char2"/>
    <w:aliases w:val="Char Char2"/>
    <w:basedOn w:val="DefaultParagraphFont"/>
    <w:link w:val="BodyTextIndent"/>
    <w:rsid w:val="00A46C59"/>
    <w:rPr>
      <w:iCs/>
      <w:sz w:val="24"/>
    </w:rPr>
  </w:style>
  <w:style w:type="character" w:customStyle="1" w:styleId="BodyTextFirstIndent2Char">
    <w:name w:val="Body Text First Indent 2 Char"/>
    <w:basedOn w:val="BodyTextIndentChar2"/>
    <w:link w:val="BodyTextFirstIndent2"/>
    <w:uiPriority w:val="99"/>
    <w:rsid w:val="00A46C59"/>
    <w:rPr>
      <w:iCs w:val="0"/>
      <w:sz w:val="24"/>
    </w:rPr>
  </w:style>
  <w:style w:type="paragraph" w:styleId="NoteHeading">
    <w:name w:val="Note Heading"/>
    <w:basedOn w:val="Normal"/>
    <w:next w:val="Normal"/>
    <w:link w:val="NoteHeadingChar"/>
    <w:uiPriority w:val="99"/>
    <w:unhideWhenUsed/>
    <w:rsid w:val="00A46C59"/>
    <w:rPr>
      <w:szCs w:val="20"/>
    </w:rPr>
  </w:style>
  <w:style w:type="character" w:customStyle="1" w:styleId="NoteHeadingChar">
    <w:name w:val="Note Heading Char"/>
    <w:basedOn w:val="DefaultParagraphFont"/>
    <w:link w:val="NoteHeading"/>
    <w:uiPriority w:val="99"/>
    <w:rsid w:val="00A46C59"/>
    <w:rPr>
      <w:sz w:val="24"/>
    </w:rPr>
  </w:style>
  <w:style w:type="paragraph" w:styleId="BodyText2">
    <w:name w:val="Body Text 2"/>
    <w:basedOn w:val="Normal"/>
    <w:link w:val="BodyText2Char"/>
    <w:uiPriority w:val="99"/>
    <w:unhideWhenUsed/>
    <w:rsid w:val="00A46C59"/>
    <w:pPr>
      <w:spacing w:after="120" w:line="480" w:lineRule="auto"/>
    </w:pPr>
    <w:rPr>
      <w:szCs w:val="20"/>
    </w:rPr>
  </w:style>
  <w:style w:type="character" w:customStyle="1" w:styleId="BodyText2Char">
    <w:name w:val="Body Text 2 Char"/>
    <w:basedOn w:val="DefaultParagraphFont"/>
    <w:link w:val="BodyText2"/>
    <w:uiPriority w:val="99"/>
    <w:rsid w:val="00A46C59"/>
    <w:rPr>
      <w:sz w:val="24"/>
    </w:rPr>
  </w:style>
  <w:style w:type="paragraph" w:styleId="BodyText3">
    <w:name w:val="Body Text 3"/>
    <w:basedOn w:val="Normal"/>
    <w:link w:val="BodyText3Char"/>
    <w:uiPriority w:val="99"/>
    <w:unhideWhenUsed/>
    <w:rsid w:val="00A46C59"/>
    <w:pPr>
      <w:spacing w:after="120"/>
    </w:pPr>
    <w:rPr>
      <w:sz w:val="16"/>
      <w:szCs w:val="16"/>
    </w:rPr>
  </w:style>
  <w:style w:type="character" w:customStyle="1" w:styleId="BodyText3Char">
    <w:name w:val="Body Text 3 Char"/>
    <w:basedOn w:val="DefaultParagraphFont"/>
    <w:link w:val="BodyText3"/>
    <w:uiPriority w:val="99"/>
    <w:rsid w:val="00A46C59"/>
    <w:rPr>
      <w:sz w:val="16"/>
      <w:szCs w:val="16"/>
    </w:rPr>
  </w:style>
  <w:style w:type="paragraph" w:styleId="BodyTextIndent2">
    <w:name w:val="Body Text Indent 2"/>
    <w:basedOn w:val="Normal"/>
    <w:link w:val="BodyTextIndent2Char"/>
    <w:uiPriority w:val="99"/>
    <w:unhideWhenUsed/>
    <w:rsid w:val="00A46C59"/>
    <w:pPr>
      <w:spacing w:after="120" w:line="480" w:lineRule="auto"/>
      <w:ind w:left="360"/>
    </w:pPr>
    <w:rPr>
      <w:szCs w:val="20"/>
    </w:rPr>
  </w:style>
  <w:style w:type="character" w:customStyle="1" w:styleId="BodyTextIndent2Char">
    <w:name w:val="Body Text Indent 2 Char"/>
    <w:basedOn w:val="DefaultParagraphFont"/>
    <w:link w:val="BodyTextIndent2"/>
    <w:uiPriority w:val="99"/>
    <w:rsid w:val="00A46C59"/>
    <w:rPr>
      <w:sz w:val="24"/>
    </w:rPr>
  </w:style>
  <w:style w:type="paragraph" w:styleId="BodyTextIndent3">
    <w:name w:val="Body Text Indent 3"/>
    <w:basedOn w:val="Normal"/>
    <w:link w:val="BodyTextIndent3Char"/>
    <w:uiPriority w:val="99"/>
    <w:unhideWhenUsed/>
    <w:rsid w:val="00A46C59"/>
    <w:pPr>
      <w:spacing w:after="120"/>
      <w:ind w:left="360"/>
    </w:pPr>
    <w:rPr>
      <w:sz w:val="16"/>
      <w:szCs w:val="16"/>
    </w:rPr>
  </w:style>
  <w:style w:type="character" w:customStyle="1" w:styleId="BodyTextIndent3Char">
    <w:name w:val="Body Text Indent 3 Char"/>
    <w:basedOn w:val="DefaultParagraphFont"/>
    <w:link w:val="BodyTextIndent3"/>
    <w:uiPriority w:val="99"/>
    <w:rsid w:val="00A46C59"/>
    <w:rPr>
      <w:sz w:val="16"/>
      <w:szCs w:val="16"/>
    </w:rPr>
  </w:style>
  <w:style w:type="paragraph" w:styleId="BlockText">
    <w:name w:val="Block Text"/>
    <w:basedOn w:val="Normal"/>
    <w:uiPriority w:val="99"/>
    <w:unhideWhenUsed/>
    <w:rsid w:val="00A46C59"/>
    <w:pPr>
      <w:spacing w:after="120"/>
      <w:ind w:left="1440" w:right="1440"/>
    </w:pPr>
    <w:rPr>
      <w:szCs w:val="20"/>
    </w:rPr>
  </w:style>
  <w:style w:type="paragraph" w:styleId="DocumentMap">
    <w:name w:val="Document Map"/>
    <w:basedOn w:val="Normal"/>
    <w:link w:val="DocumentMapChar"/>
    <w:uiPriority w:val="99"/>
    <w:unhideWhenUsed/>
    <w:rsid w:val="00A46C59"/>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rsid w:val="00A46C59"/>
    <w:rPr>
      <w:rFonts w:ascii="Tahoma" w:hAnsi="Tahoma" w:cs="Tahoma"/>
      <w:shd w:val="clear" w:color="auto" w:fill="000080"/>
    </w:rPr>
  </w:style>
  <w:style w:type="paragraph" w:styleId="PlainText">
    <w:name w:val="Plain Text"/>
    <w:basedOn w:val="Normal"/>
    <w:link w:val="PlainTextChar"/>
    <w:uiPriority w:val="99"/>
    <w:unhideWhenUsed/>
    <w:rsid w:val="00A46C59"/>
    <w:rPr>
      <w:rFonts w:ascii="Courier New" w:hAnsi="Courier New" w:cs="Courier New"/>
      <w:sz w:val="20"/>
      <w:szCs w:val="20"/>
    </w:rPr>
  </w:style>
  <w:style w:type="character" w:customStyle="1" w:styleId="PlainTextChar">
    <w:name w:val="Plain Text Char"/>
    <w:basedOn w:val="DefaultParagraphFont"/>
    <w:link w:val="PlainText"/>
    <w:uiPriority w:val="99"/>
    <w:rsid w:val="00A46C59"/>
    <w:rPr>
      <w:rFonts w:ascii="Courier New" w:hAnsi="Courier New" w:cs="Courier New"/>
    </w:rPr>
  </w:style>
  <w:style w:type="paragraph" w:styleId="E-mailSignature">
    <w:name w:val="E-mail Signature"/>
    <w:basedOn w:val="Normal"/>
    <w:link w:val="E-mailSignatureChar"/>
    <w:uiPriority w:val="99"/>
    <w:unhideWhenUsed/>
    <w:rsid w:val="00A46C59"/>
    <w:rPr>
      <w:szCs w:val="20"/>
    </w:rPr>
  </w:style>
  <w:style w:type="character" w:customStyle="1" w:styleId="E-mailSignatureChar">
    <w:name w:val="E-mail Signature Char"/>
    <w:basedOn w:val="DefaultParagraphFont"/>
    <w:link w:val="E-mailSignature"/>
    <w:uiPriority w:val="99"/>
    <w:rsid w:val="00A46C59"/>
    <w:rPr>
      <w:sz w:val="24"/>
    </w:rPr>
  </w:style>
  <w:style w:type="character" w:customStyle="1" w:styleId="CommentSubjectChar">
    <w:name w:val="Comment Subject Char"/>
    <w:basedOn w:val="CommentTextChar"/>
    <w:link w:val="CommentSubject"/>
    <w:uiPriority w:val="99"/>
    <w:semiHidden/>
    <w:rsid w:val="00A46C59"/>
    <w:rPr>
      <w:b/>
      <w:bCs/>
    </w:rPr>
  </w:style>
  <w:style w:type="character" w:customStyle="1" w:styleId="BalloonTextChar">
    <w:name w:val="Balloon Text Char"/>
    <w:basedOn w:val="DefaultParagraphFont"/>
    <w:link w:val="BalloonText"/>
    <w:uiPriority w:val="99"/>
    <w:semiHidden/>
    <w:rsid w:val="00A46C59"/>
    <w:rPr>
      <w:rFonts w:ascii="Tahoma" w:hAnsi="Tahoma" w:cs="Tahoma"/>
      <w:sz w:val="16"/>
      <w:szCs w:val="16"/>
    </w:rPr>
  </w:style>
  <w:style w:type="paragraph" w:styleId="NoSpacing">
    <w:name w:val="No Spacing"/>
    <w:uiPriority w:val="1"/>
    <w:qFormat/>
    <w:rsid w:val="00A46C59"/>
    <w:rPr>
      <w:sz w:val="24"/>
      <w:szCs w:val="24"/>
    </w:rPr>
  </w:style>
  <w:style w:type="paragraph" w:styleId="ListParagraph">
    <w:name w:val="List Paragraph"/>
    <w:basedOn w:val="Normal"/>
    <w:uiPriority w:val="34"/>
    <w:qFormat/>
    <w:rsid w:val="00A46C59"/>
    <w:pPr>
      <w:ind w:left="720"/>
      <w:contextualSpacing/>
    </w:pPr>
  </w:style>
  <w:style w:type="character" w:customStyle="1" w:styleId="BulletChar">
    <w:name w:val="Bullet Char"/>
    <w:link w:val="Bullet"/>
    <w:uiPriority w:val="99"/>
    <w:locked/>
    <w:rsid w:val="00A46C59"/>
    <w:rPr>
      <w:sz w:val="24"/>
    </w:rPr>
  </w:style>
  <w:style w:type="character" w:customStyle="1" w:styleId="H2Char">
    <w:name w:val="H2 Char"/>
    <w:link w:val="H2"/>
    <w:locked/>
    <w:rsid w:val="00A46C59"/>
    <w:rPr>
      <w:b/>
      <w:sz w:val="24"/>
    </w:rPr>
  </w:style>
  <w:style w:type="character" w:customStyle="1" w:styleId="H3Char">
    <w:name w:val="H3 Char"/>
    <w:link w:val="H3"/>
    <w:locked/>
    <w:rsid w:val="00A46C59"/>
    <w:rPr>
      <w:b/>
      <w:bCs/>
      <w:i/>
      <w:sz w:val="24"/>
    </w:rPr>
  </w:style>
  <w:style w:type="character" w:customStyle="1" w:styleId="FormulaBoldChar">
    <w:name w:val="Formula Bold Char"/>
    <w:link w:val="FormulaBold"/>
    <w:locked/>
    <w:rsid w:val="00A46C59"/>
    <w:rPr>
      <w:b/>
      <w:bCs/>
      <w:sz w:val="24"/>
      <w:szCs w:val="24"/>
    </w:rPr>
  </w:style>
  <w:style w:type="character" w:customStyle="1" w:styleId="H5Char">
    <w:name w:val="H5 Char"/>
    <w:link w:val="H5"/>
    <w:locked/>
    <w:rsid w:val="00A46C59"/>
    <w:rPr>
      <w:b/>
      <w:bCs/>
      <w:i/>
      <w:iCs/>
      <w:sz w:val="24"/>
      <w:szCs w:val="26"/>
    </w:rPr>
  </w:style>
  <w:style w:type="character" w:customStyle="1" w:styleId="H6Char">
    <w:name w:val="H6 Char"/>
    <w:link w:val="H6"/>
    <w:locked/>
    <w:rsid w:val="00A46C59"/>
    <w:rPr>
      <w:b/>
      <w:bCs/>
      <w:sz w:val="24"/>
      <w:szCs w:val="22"/>
    </w:rPr>
  </w:style>
  <w:style w:type="character" w:customStyle="1" w:styleId="VariableDefinitionChar">
    <w:name w:val="Variable Definition Char"/>
    <w:link w:val="VariableDefinition"/>
    <w:locked/>
    <w:rsid w:val="00A46C59"/>
    <w:rPr>
      <w:iCs/>
      <w:sz w:val="24"/>
    </w:rPr>
  </w:style>
  <w:style w:type="character" w:customStyle="1" w:styleId="FormulaChar">
    <w:name w:val="Formula Char"/>
    <w:link w:val="Formula"/>
    <w:locked/>
    <w:rsid w:val="00A46C59"/>
    <w:rPr>
      <w:bCs/>
      <w:sz w:val="24"/>
      <w:szCs w:val="24"/>
    </w:rPr>
  </w:style>
  <w:style w:type="paragraph" w:customStyle="1" w:styleId="tablecontents">
    <w:name w:val="table contents"/>
    <w:basedOn w:val="Normal"/>
    <w:uiPriority w:val="99"/>
    <w:rsid w:val="00A46C59"/>
    <w:rPr>
      <w:sz w:val="20"/>
      <w:szCs w:val="20"/>
    </w:rPr>
  </w:style>
  <w:style w:type="paragraph" w:customStyle="1" w:styleId="Default">
    <w:name w:val="Default"/>
    <w:uiPriority w:val="99"/>
    <w:rsid w:val="00A46C59"/>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uiPriority w:val="99"/>
    <w:rsid w:val="00A46C59"/>
    <w:pPr>
      <w:tabs>
        <w:tab w:val="left" w:pos="2160"/>
      </w:tabs>
      <w:spacing w:after="240"/>
      <w:ind w:left="4320" w:hanging="3600"/>
      <w:contextualSpacing/>
    </w:pPr>
    <w:rPr>
      <w:iCs/>
      <w:szCs w:val="20"/>
    </w:rPr>
  </w:style>
  <w:style w:type="paragraph" w:customStyle="1" w:styleId="Char3">
    <w:name w:val="Char3"/>
    <w:basedOn w:val="Normal"/>
    <w:uiPriority w:val="99"/>
    <w:rsid w:val="00A46C59"/>
    <w:pPr>
      <w:spacing w:after="160" w:line="240" w:lineRule="exact"/>
    </w:pPr>
    <w:rPr>
      <w:rFonts w:ascii="Verdana" w:hAnsi="Verdana"/>
      <w:sz w:val="16"/>
      <w:szCs w:val="20"/>
    </w:rPr>
  </w:style>
  <w:style w:type="paragraph" w:customStyle="1" w:styleId="formula0">
    <w:name w:val="formula"/>
    <w:basedOn w:val="Normal"/>
    <w:uiPriority w:val="99"/>
    <w:rsid w:val="00A46C59"/>
    <w:pPr>
      <w:spacing w:after="120"/>
      <w:ind w:left="720" w:hanging="720"/>
    </w:pPr>
  </w:style>
  <w:style w:type="paragraph" w:customStyle="1" w:styleId="tablebody0">
    <w:name w:val="tablebody"/>
    <w:basedOn w:val="Normal"/>
    <w:uiPriority w:val="99"/>
    <w:rsid w:val="00A46C59"/>
    <w:pPr>
      <w:spacing w:after="60"/>
    </w:pPr>
    <w:rPr>
      <w:sz w:val="20"/>
      <w:szCs w:val="20"/>
    </w:rPr>
  </w:style>
  <w:style w:type="paragraph" w:customStyle="1" w:styleId="Char4">
    <w:name w:val="Char4"/>
    <w:basedOn w:val="Normal"/>
    <w:uiPriority w:val="99"/>
    <w:rsid w:val="00A46C59"/>
    <w:pPr>
      <w:spacing w:after="160" w:line="240" w:lineRule="exact"/>
    </w:pPr>
    <w:rPr>
      <w:rFonts w:ascii="Verdana" w:hAnsi="Verdana"/>
      <w:sz w:val="16"/>
      <w:szCs w:val="20"/>
    </w:rPr>
  </w:style>
  <w:style w:type="paragraph" w:customStyle="1" w:styleId="Char32">
    <w:name w:val="Char32"/>
    <w:basedOn w:val="Normal"/>
    <w:uiPriority w:val="99"/>
    <w:rsid w:val="00A46C59"/>
    <w:pPr>
      <w:spacing w:after="160" w:line="240" w:lineRule="exact"/>
    </w:pPr>
    <w:rPr>
      <w:rFonts w:ascii="Verdana" w:hAnsi="Verdana"/>
      <w:sz w:val="16"/>
      <w:szCs w:val="20"/>
    </w:rPr>
  </w:style>
  <w:style w:type="paragraph" w:customStyle="1" w:styleId="Char31">
    <w:name w:val="Char31"/>
    <w:basedOn w:val="Normal"/>
    <w:uiPriority w:val="99"/>
    <w:rsid w:val="00A46C59"/>
    <w:pPr>
      <w:spacing w:after="160" w:line="240" w:lineRule="exact"/>
    </w:pPr>
    <w:rPr>
      <w:rFonts w:ascii="Verdana" w:hAnsi="Verdana"/>
      <w:sz w:val="16"/>
      <w:szCs w:val="20"/>
    </w:rPr>
  </w:style>
  <w:style w:type="paragraph" w:customStyle="1" w:styleId="TableBulletBullet">
    <w:name w:val="Table Bullet/Bullet"/>
    <w:basedOn w:val="Normal"/>
    <w:uiPriority w:val="99"/>
    <w:rsid w:val="00A46C59"/>
    <w:pPr>
      <w:numPr>
        <w:numId w:val="24"/>
      </w:numPr>
      <w:tabs>
        <w:tab w:val="clear" w:pos="720"/>
        <w:tab w:val="num" w:pos="360"/>
      </w:tabs>
      <w:ind w:left="0" w:firstLine="0"/>
    </w:pPr>
    <w:rPr>
      <w:szCs w:val="20"/>
    </w:rPr>
  </w:style>
  <w:style w:type="paragraph" w:customStyle="1" w:styleId="Char11">
    <w:name w:val="Char11"/>
    <w:basedOn w:val="Normal"/>
    <w:uiPriority w:val="99"/>
    <w:rsid w:val="00A46C59"/>
    <w:pPr>
      <w:spacing w:after="160" w:line="240" w:lineRule="exact"/>
    </w:pPr>
    <w:rPr>
      <w:rFonts w:ascii="Verdana" w:hAnsi="Verdana"/>
      <w:sz w:val="16"/>
      <w:szCs w:val="20"/>
    </w:rPr>
  </w:style>
  <w:style w:type="paragraph" w:customStyle="1" w:styleId="ColorfulList-Accent11">
    <w:name w:val="Colorful List - Accent 11"/>
    <w:basedOn w:val="Normal"/>
    <w:uiPriority w:val="99"/>
    <w:qFormat/>
    <w:rsid w:val="00A46C59"/>
    <w:pPr>
      <w:ind w:left="720"/>
      <w:contextualSpacing/>
    </w:pPr>
  </w:style>
  <w:style w:type="character" w:customStyle="1" w:styleId="BulletIndentChar">
    <w:name w:val="Bullet Indent Char"/>
    <w:link w:val="BulletIndent"/>
    <w:uiPriority w:val="99"/>
    <w:locked/>
    <w:rsid w:val="00A46C59"/>
    <w:rPr>
      <w:sz w:val="24"/>
    </w:rPr>
  </w:style>
  <w:style w:type="character" w:customStyle="1" w:styleId="ListSubChar">
    <w:name w:val="List Sub Char"/>
    <w:link w:val="ListSub"/>
    <w:locked/>
    <w:rsid w:val="00A46C59"/>
    <w:rPr>
      <w:sz w:val="24"/>
    </w:rPr>
  </w:style>
  <w:style w:type="paragraph" w:customStyle="1" w:styleId="TermDefinition">
    <w:name w:val="Term Definition"/>
    <w:basedOn w:val="Normal"/>
    <w:uiPriority w:val="99"/>
    <w:rsid w:val="00A46C59"/>
    <w:pPr>
      <w:spacing w:after="60"/>
      <w:ind w:left="720"/>
    </w:pPr>
    <w:rPr>
      <w:szCs w:val="20"/>
    </w:rPr>
  </w:style>
  <w:style w:type="character" w:customStyle="1" w:styleId="TermTitleChar">
    <w:name w:val="Term Title Char"/>
    <w:link w:val="TermTitle"/>
    <w:locked/>
    <w:rsid w:val="00A46C59"/>
    <w:rPr>
      <w:b/>
      <w:sz w:val="24"/>
    </w:rPr>
  </w:style>
  <w:style w:type="paragraph" w:customStyle="1" w:styleId="TermTitle">
    <w:name w:val="Term Title"/>
    <w:basedOn w:val="Normal"/>
    <w:link w:val="TermTitleChar"/>
    <w:rsid w:val="00A46C59"/>
    <w:pPr>
      <w:spacing w:before="120"/>
      <w:ind w:left="720"/>
    </w:pPr>
    <w:rPr>
      <w:b/>
      <w:szCs w:val="20"/>
    </w:rPr>
  </w:style>
  <w:style w:type="paragraph" w:customStyle="1" w:styleId="Style1">
    <w:name w:val="Style1"/>
    <w:basedOn w:val="BodyText3"/>
    <w:uiPriority w:val="99"/>
    <w:rsid w:val="00A46C59"/>
    <w:rPr>
      <w:b/>
      <w:sz w:val="40"/>
      <w:szCs w:val="40"/>
    </w:rPr>
  </w:style>
  <w:style w:type="paragraph" w:customStyle="1" w:styleId="note">
    <w:name w:val="note"/>
    <w:basedOn w:val="Normal"/>
    <w:uiPriority w:val="99"/>
    <w:rsid w:val="00A46C59"/>
    <w:rPr>
      <w:sz w:val="22"/>
      <w:szCs w:val="20"/>
    </w:rPr>
  </w:style>
  <w:style w:type="paragraph" w:customStyle="1" w:styleId="List1">
    <w:name w:val="List1"/>
    <w:basedOn w:val="H4"/>
    <w:uiPriority w:val="99"/>
    <w:rsid w:val="00A46C59"/>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uiPriority w:val="99"/>
    <w:rsid w:val="00A46C59"/>
    <w:pPr>
      <w:tabs>
        <w:tab w:val="num" w:pos="2520"/>
      </w:tabs>
      <w:spacing w:after="120"/>
      <w:ind w:left="2520" w:hanging="720"/>
    </w:pPr>
    <w:rPr>
      <w:szCs w:val="20"/>
    </w:rPr>
  </w:style>
  <w:style w:type="character" w:customStyle="1" w:styleId="BulletCharCharChar">
    <w:name w:val="Bullet Char Char Char"/>
    <w:link w:val="BulletCharChar"/>
    <w:locked/>
    <w:rsid w:val="00A46C59"/>
    <w:rPr>
      <w:sz w:val="24"/>
    </w:rPr>
  </w:style>
  <w:style w:type="paragraph" w:customStyle="1" w:styleId="BulletCharChar">
    <w:name w:val="Bullet Char Char"/>
    <w:basedOn w:val="Normal"/>
    <w:link w:val="BulletCharCharChar"/>
    <w:rsid w:val="00A46C59"/>
    <w:pPr>
      <w:tabs>
        <w:tab w:val="num" w:pos="450"/>
      </w:tabs>
      <w:spacing w:after="180"/>
      <w:ind w:left="450" w:hanging="360"/>
    </w:pPr>
    <w:rPr>
      <w:szCs w:val="20"/>
    </w:rPr>
  </w:style>
  <w:style w:type="paragraph" w:customStyle="1" w:styleId="bodytextnumbered0">
    <w:name w:val="bodytextnumbered"/>
    <w:basedOn w:val="Normal"/>
    <w:uiPriority w:val="99"/>
    <w:rsid w:val="00A46C59"/>
    <w:pPr>
      <w:spacing w:after="240"/>
      <w:ind w:left="720" w:hanging="720"/>
    </w:pPr>
    <w:rPr>
      <w:rFonts w:eastAsia="Calibri"/>
    </w:rPr>
  </w:style>
  <w:style w:type="paragraph" w:customStyle="1" w:styleId="PJMNormal">
    <w:name w:val="PJM_Normal"/>
    <w:basedOn w:val="Default"/>
    <w:next w:val="Default"/>
    <w:uiPriority w:val="99"/>
    <w:rsid w:val="00A46C59"/>
    <w:pPr>
      <w:spacing w:before="120" w:after="120"/>
    </w:pPr>
    <w:rPr>
      <w:rFonts w:cs="Times New Roman"/>
      <w:color w:val="auto"/>
    </w:rPr>
  </w:style>
  <w:style w:type="paragraph" w:customStyle="1" w:styleId="PJMListOutline1">
    <w:name w:val="PJM_List_Outline_1"/>
    <w:basedOn w:val="Default"/>
    <w:next w:val="Default"/>
    <w:uiPriority w:val="99"/>
    <w:rsid w:val="00A46C59"/>
    <w:pPr>
      <w:spacing w:before="120" w:after="120"/>
    </w:pPr>
    <w:rPr>
      <w:rFonts w:cs="Times New Roman"/>
      <w:color w:val="auto"/>
    </w:rPr>
  </w:style>
  <w:style w:type="paragraph" w:customStyle="1" w:styleId="VariableDefinition1">
    <w:name w:val="Variable Definition+1"/>
    <w:basedOn w:val="Default"/>
    <w:next w:val="Default"/>
    <w:uiPriority w:val="99"/>
    <w:rsid w:val="00A46C59"/>
    <w:pPr>
      <w:spacing w:after="240"/>
    </w:pPr>
    <w:rPr>
      <w:rFonts w:ascii="Times New Roman" w:hAnsi="Times New Roman" w:cs="Times New Roman"/>
      <w:color w:val="auto"/>
    </w:rPr>
  </w:style>
  <w:style w:type="paragraph" w:customStyle="1" w:styleId="ListSub2">
    <w:name w:val="List Sub+2"/>
    <w:basedOn w:val="Default"/>
    <w:next w:val="Default"/>
    <w:uiPriority w:val="99"/>
    <w:rsid w:val="00A46C59"/>
    <w:pPr>
      <w:spacing w:after="240"/>
    </w:pPr>
    <w:rPr>
      <w:rFonts w:ascii="Times New Roman" w:hAnsi="Times New Roman" w:cs="Times New Roman"/>
      <w:color w:val="auto"/>
    </w:rPr>
  </w:style>
  <w:style w:type="paragraph" w:customStyle="1" w:styleId="H">
    <w:name w:val="H%"/>
    <w:basedOn w:val="H4"/>
    <w:uiPriority w:val="99"/>
    <w:rsid w:val="00A46C59"/>
    <w:pPr>
      <w:snapToGrid w:val="0"/>
    </w:pPr>
    <w:rPr>
      <w:rFonts w:ascii="Calibri" w:eastAsia="Calibri" w:hAnsi="Calibri"/>
      <w:snapToGrid/>
      <w:szCs w:val="24"/>
    </w:rPr>
  </w:style>
  <w:style w:type="paragraph" w:customStyle="1" w:styleId="Style2">
    <w:name w:val="Style2"/>
    <w:basedOn w:val="H5"/>
    <w:autoRedefine/>
    <w:uiPriority w:val="99"/>
    <w:rsid w:val="00A46C59"/>
    <w:rPr>
      <w:rFonts w:ascii="Calibri" w:eastAsia="Calibri" w:hAnsi="Calibri"/>
      <w:i w:val="0"/>
    </w:rPr>
  </w:style>
  <w:style w:type="paragraph" w:customStyle="1" w:styleId="listintroduction0">
    <w:name w:val="listintroduction"/>
    <w:basedOn w:val="Normal"/>
    <w:uiPriority w:val="99"/>
    <w:rsid w:val="00A46C59"/>
    <w:pPr>
      <w:keepNext/>
      <w:spacing w:after="240"/>
    </w:pPr>
  </w:style>
  <w:style w:type="paragraph" w:customStyle="1" w:styleId="RegularText">
    <w:name w:val="Regular Text"/>
    <w:basedOn w:val="Normal"/>
    <w:uiPriority w:val="99"/>
    <w:rsid w:val="00A46C59"/>
    <w:pPr>
      <w:spacing w:before="120" w:after="120"/>
      <w:ind w:left="432"/>
      <w:jc w:val="both"/>
    </w:pPr>
    <w:rPr>
      <w:szCs w:val="20"/>
    </w:rPr>
  </w:style>
  <w:style w:type="character" w:customStyle="1" w:styleId="InstructionsCharCharCharCharCharCharChar">
    <w:name w:val="Instructions Char Char Char Char Char Char Char"/>
    <w:link w:val="InstructionsCharCharCharCharCharChar"/>
    <w:locked/>
    <w:rsid w:val="00A46C59"/>
    <w:rPr>
      <w:sz w:val="24"/>
      <w:szCs w:val="24"/>
    </w:rPr>
  </w:style>
  <w:style w:type="paragraph" w:customStyle="1" w:styleId="InstructionsCharCharCharCharCharChar">
    <w:name w:val="Instructions Char Char Char Char Char Char"/>
    <w:basedOn w:val="Normal"/>
    <w:link w:val="InstructionsCharCharCharCharCharCharChar"/>
    <w:rsid w:val="00A46C59"/>
  </w:style>
  <w:style w:type="character" w:customStyle="1" w:styleId="ListIntroductionChar">
    <w:name w:val="List Introduction Char"/>
    <w:link w:val="ListIntroduction"/>
    <w:locked/>
    <w:rsid w:val="00A46C59"/>
    <w:rPr>
      <w:iCs/>
      <w:sz w:val="24"/>
    </w:rPr>
  </w:style>
  <w:style w:type="paragraph" w:customStyle="1" w:styleId="equals">
    <w:name w:val="equals"/>
    <w:basedOn w:val="Normal"/>
    <w:uiPriority w:val="99"/>
    <w:rsid w:val="00A46C59"/>
    <w:pPr>
      <w:spacing w:after="240"/>
      <w:ind w:left="3168" w:hanging="2880"/>
    </w:pPr>
    <w:rPr>
      <w:iCs/>
      <w:szCs w:val="20"/>
    </w:rPr>
  </w:style>
  <w:style w:type="paragraph" w:customStyle="1" w:styleId="Acronym">
    <w:name w:val="Acronym"/>
    <w:basedOn w:val="Normal"/>
    <w:uiPriority w:val="99"/>
    <w:rsid w:val="00A46C59"/>
    <w:pPr>
      <w:tabs>
        <w:tab w:val="left" w:pos="1440"/>
      </w:tabs>
    </w:pPr>
    <w:rPr>
      <w:iCs/>
      <w:szCs w:val="20"/>
    </w:rPr>
  </w:style>
  <w:style w:type="paragraph" w:customStyle="1" w:styleId="BulletIndent2">
    <w:name w:val="Bullet Indent 2"/>
    <w:basedOn w:val="BulletIndent"/>
    <w:uiPriority w:val="99"/>
    <w:rsid w:val="00A46C59"/>
    <w:pPr>
      <w:numPr>
        <w:numId w:val="0"/>
      </w:numPr>
      <w:tabs>
        <w:tab w:val="left" w:pos="2520"/>
      </w:tabs>
      <w:ind w:left="2520" w:hanging="547"/>
    </w:pPr>
  </w:style>
  <w:style w:type="character" w:styleId="FootnoteReference">
    <w:name w:val="footnote reference"/>
    <w:unhideWhenUsed/>
    <w:rsid w:val="00A46C59"/>
    <w:rPr>
      <w:vertAlign w:val="superscript"/>
    </w:rPr>
  </w:style>
  <w:style w:type="character" w:styleId="PlaceholderText">
    <w:name w:val="Placeholder Text"/>
    <w:uiPriority w:val="99"/>
    <w:semiHidden/>
    <w:rsid w:val="00A46C59"/>
    <w:rPr>
      <w:color w:val="808080"/>
    </w:rPr>
  </w:style>
  <w:style w:type="character" w:customStyle="1" w:styleId="BodyTextChar">
    <w:name w:val="Body Text Char"/>
    <w:aliases w:val="Char1 Char1,Char1 Char Char Char,Body Text Char2 Char Char Char1,Body Text Char2 Char Char Char Char Char Char Char Char Char Char Char Char1,Body Text Char1 Char Ch Char,List Char1,Char Char Char Char Char Char Char Char,Body Text Char3"/>
    <w:uiPriority w:val="99"/>
    <w:rsid w:val="00A46C59"/>
    <w:rPr>
      <w:iCs/>
      <w:sz w:val="24"/>
      <w:lang w:val="en-US" w:eastAsia="en-US" w:bidi="ar-SA"/>
    </w:rPr>
  </w:style>
  <w:style w:type="character" w:customStyle="1" w:styleId="ListChar2">
    <w:name w:val="List Char2"/>
    <w:aliases w:val="Char1 Char2"/>
    <w:locked/>
    <w:rsid w:val="00A46C59"/>
    <w:rPr>
      <w:sz w:val="24"/>
      <w:lang w:val="x-none" w:eastAsia="x-none"/>
    </w:rPr>
  </w:style>
  <w:style w:type="character" w:customStyle="1" w:styleId="BodyTextNumberedChar1">
    <w:name w:val="Body Text Numbered Char1"/>
    <w:locked/>
    <w:rsid w:val="00A46C59"/>
    <w:rPr>
      <w:sz w:val="24"/>
      <w:szCs w:val="24"/>
    </w:rPr>
  </w:style>
  <w:style w:type="character" w:customStyle="1" w:styleId="BodyTextNumberedCharChar">
    <w:name w:val="Body Text Numbered Char Char"/>
    <w:locked/>
    <w:rsid w:val="00A46C59"/>
    <w:rPr>
      <w:sz w:val="24"/>
      <w:szCs w:val="24"/>
    </w:rPr>
  </w:style>
  <w:style w:type="character" w:customStyle="1" w:styleId="CharCharCharChar">
    <w:name w:val="Char Char Char Char"/>
    <w:aliases w:val="Body Text Char2 Char Char"/>
    <w:rsid w:val="00A46C59"/>
    <w:rPr>
      <w:iCs/>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A46C59"/>
    <w:rPr>
      <w:sz w:val="24"/>
      <w:lang w:val="en-US" w:eastAsia="en-US" w:bidi="ar-SA"/>
    </w:rPr>
  </w:style>
  <w:style w:type="character" w:customStyle="1" w:styleId="BodyTextCharChar2">
    <w:name w:val="Body Text Char Char2"/>
    <w:aliases w:val="Char Char Char Char Char Char Char Char1,Body Text Char Char Char Char Char,Char Char Char Char Char Char Char Char1 Char Char Char,Char Char Char Char Char Char1 Char"/>
    <w:rsid w:val="00A46C59"/>
    <w:rPr>
      <w:iCs/>
      <w:sz w:val="24"/>
      <w:lang w:val="en-US" w:eastAsia="en-US" w:bidi="ar-SA"/>
    </w:rPr>
  </w:style>
  <w:style w:type="character" w:customStyle="1" w:styleId="msoins0">
    <w:name w:val="msoins"/>
    <w:rsid w:val="00A46C59"/>
  </w:style>
  <w:style w:type="character" w:customStyle="1" w:styleId="List2Char">
    <w:name w:val="List 2 Char"/>
    <w:aliases w:val="Char2 Char,Char2 Char Char Char"/>
    <w:link w:val="List2"/>
    <w:uiPriority w:val="99"/>
    <w:locked/>
    <w:rsid w:val="00A46C59"/>
    <w:rPr>
      <w:sz w:val="24"/>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A46C59"/>
    <w:rPr>
      <w:iCs/>
      <w:sz w:val="24"/>
      <w:lang w:val="en-US" w:eastAsia="en-US" w:bidi="ar-SA"/>
    </w:rPr>
  </w:style>
  <w:style w:type="character" w:customStyle="1" w:styleId="H2CharChar">
    <w:name w:val="H2 Char Char"/>
    <w:rsid w:val="00A46C59"/>
    <w:rPr>
      <w:b w:val="0"/>
      <w:bCs w:val="0"/>
      <w:sz w:val="24"/>
      <w:lang w:val="en-US" w:eastAsia="en-US" w:bidi="ar-SA"/>
    </w:rPr>
  </w:style>
  <w:style w:type="character" w:customStyle="1" w:styleId="CharCharCharCharChar">
    <w:name w:val="Char Char Char Char Char"/>
    <w:aliases w:val="Body Text Char2 Char2,Char Char Char Char Char1,Body Text Char2 Char"/>
    <w:rsid w:val="00A46C59"/>
    <w:rPr>
      <w:iCs/>
      <w:sz w:val="24"/>
      <w:lang w:val="en-US" w:eastAsia="en-US" w:bidi="ar-SA"/>
    </w:rPr>
  </w:style>
  <w:style w:type="character" w:customStyle="1" w:styleId="BodyTextChar2Char1">
    <w:name w:val="Body Text Char2 Char1"/>
    <w:aliases w:val="Char Char Char Char11,Char Char Char Char111"/>
    <w:rsid w:val="00A46C59"/>
    <w:rPr>
      <w:iCs/>
      <w:sz w:val="24"/>
      <w:lang w:val="en-US" w:eastAsia="en-US" w:bidi="ar-SA"/>
    </w:rPr>
  </w:style>
  <w:style w:type="character" w:customStyle="1" w:styleId="DeltaViewInsertion">
    <w:name w:val="DeltaView Insertion"/>
    <w:rsid w:val="00A46C59"/>
    <w:rPr>
      <w:color w:val="0000FF"/>
      <w:spacing w:val="0"/>
      <w:u w:val="double"/>
    </w:rPr>
  </w:style>
  <w:style w:type="character" w:customStyle="1" w:styleId="DeltaViewMoveDestination">
    <w:name w:val="DeltaView Move Destination"/>
    <w:rsid w:val="00A46C59"/>
    <w:rPr>
      <w:color w:val="00C000"/>
      <w:spacing w:val="0"/>
      <w:u w:val="double"/>
    </w:rPr>
  </w:style>
  <w:style w:type="character" w:customStyle="1" w:styleId="BodyTextChar2">
    <w:name w:val="Body Text Char2"/>
    <w:semiHidden/>
    <w:rsid w:val="00A46C59"/>
    <w:rPr>
      <w:rFonts w:ascii="Times New Roman" w:eastAsia="Times New Roman" w:hAnsi="Times New Roman" w:cs="Times New Roman" w:hint="default"/>
      <w:sz w:val="24"/>
      <w:szCs w:val="24"/>
    </w:rPr>
  </w:style>
  <w:style w:type="character" w:customStyle="1" w:styleId="BodyTextChar4">
    <w:name w:val="Body Text Char4"/>
    <w:basedOn w:val="DefaultParagraphFont"/>
    <w:uiPriority w:val="99"/>
    <w:semiHidden/>
    <w:rsid w:val="00A46C59"/>
    <w:rPr>
      <w:sz w:val="24"/>
      <w:szCs w:val="24"/>
    </w:rPr>
  </w:style>
  <w:style w:type="paragraph" w:styleId="BodyTextFirstIndent">
    <w:name w:val="Body Text First Indent"/>
    <w:basedOn w:val="BodyText"/>
    <w:link w:val="BodyTextFirstIndentChar"/>
    <w:unhideWhenUsed/>
    <w:rsid w:val="00A46C59"/>
    <w:pPr>
      <w:spacing w:after="0"/>
      <w:ind w:firstLine="360"/>
    </w:pPr>
  </w:style>
  <w:style w:type="character" w:customStyle="1" w:styleId="BodyTextChar5">
    <w:name w:val="Body Text Char5"/>
    <w:aliases w:val="Char Char Char Char Char Char Char2,Char Char Char Char Char Char Charh2 Char1,... Char1,Body Text Char Char Char1,Body Text Char1 Char Char Char1,Body Text Char Char Char Char Char1,Char Char Char Char Char Cha Char"/>
    <w:basedOn w:val="DefaultParagraphFont"/>
    <w:link w:val="BodyText"/>
    <w:uiPriority w:val="99"/>
    <w:rsid w:val="00A46C59"/>
    <w:rPr>
      <w:sz w:val="24"/>
      <w:szCs w:val="24"/>
    </w:rPr>
  </w:style>
  <w:style w:type="character" w:customStyle="1" w:styleId="BodyTextFirstIndentChar">
    <w:name w:val="Body Text First Indent Char"/>
    <w:basedOn w:val="BodyTextChar5"/>
    <w:link w:val="BodyTextFirstIndent"/>
    <w:rsid w:val="00A46C59"/>
    <w:rPr>
      <w:sz w:val="24"/>
      <w:szCs w:val="24"/>
    </w:rPr>
  </w:style>
  <w:style w:type="character" w:customStyle="1" w:styleId="H3Char1">
    <w:name w:val="H3 Char1"/>
    <w:rsid w:val="00A46C59"/>
    <w:rPr>
      <w:b/>
      <w:bCs/>
      <w:i/>
      <w:iCs w:val="0"/>
      <w:sz w:val="24"/>
      <w:lang w:val="en-US" w:eastAsia="en-US" w:bidi="ar-SA"/>
    </w:rPr>
  </w:style>
  <w:style w:type="character" w:customStyle="1" w:styleId="bodytextnumberedchar0">
    <w:name w:val="bodytextnumberedchar"/>
    <w:rsid w:val="00A46C59"/>
  </w:style>
  <w:style w:type="character" w:customStyle="1" w:styleId="TableHeadChar">
    <w:name w:val="Table Head Char"/>
    <w:rsid w:val="00A46C59"/>
    <w:rPr>
      <w:b/>
      <w:bCs w:val="0"/>
      <w:iCs/>
      <w:sz w:val="24"/>
      <w:lang w:val="en-US" w:eastAsia="en-US" w:bidi="ar-SA"/>
    </w:rPr>
  </w:style>
  <w:style w:type="character" w:customStyle="1" w:styleId="Char1CharChar">
    <w:name w:val="Char1 Char Char"/>
    <w:rsid w:val="00A46C59"/>
    <w:rPr>
      <w:iCs/>
      <w:sz w:val="24"/>
      <w:lang w:val="en-US" w:eastAsia="en-US" w:bidi="ar-SA"/>
    </w:rPr>
  </w:style>
  <w:style w:type="character" w:customStyle="1" w:styleId="Char21">
    <w:name w:val="Char21"/>
    <w:rsid w:val="00A46C59"/>
    <w:rPr>
      <w:b/>
      <w:bCs/>
      <w:i/>
      <w:iCs w:val="0"/>
      <w:sz w:val="24"/>
      <w:lang w:val="en-US" w:eastAsia="en-US" w:bidi="ar-SA"/>
    </w:rPr>
  </w:style>
  <w:style w:type="character" w:customStyle="1" w:styleId="CharCharChar">
    <w:name w:val="Char Char Char"/>
    <w:rsid w:val="00A46C59"/>
    <w:rPr>
      <w:sz w:val="24"/>
      <w:lang w:val="en-US" w:eastAsia="en-US" w:bidi="ar-SA"/>
    </w:rPr>
  </w:style>
  <w:style w:type="character" w:customStyle="1" w:styleId="h3CharChar">
    <w:name w:val="h3 Char Char"/>
    <w:rsid w:val="00A46C59"/>
    <w:rPr>
      <w:b/>
      <w:bCs/>
      <w:i/>
      <w:iCs w:val="0"/>
      <w:sz w:val="24"/>
      <w:lang w:val="en-US" w:eastAsia="en-US" w:bidi="ar-SA"/>
    </w:rPr>
  </w:style>
  <w:style w:type="character" w:customStyle="1" w:styleId="InstructionsCharChar">
    <w:name w:val="Instructions Char Char"/>
    <w:rsid w:val="00A46C59"/>
    <w:rPr>
      <w:b/>
      <w:bCs w:val="0"/>
      <w:i/>
      <w:iCs/>
      <w:sz w:val="24"/>
      <w:szCs w:val="24"/>
      <w:lang w:val="en-US" w:eastAsia="en-US" w:bidi="ar-SA"/>
    </w:rPr>
  </w:style>
  <w:style w:type="character" w:customStyle="1" w:styleId="CharCharCharChar1">
    <w:name w:val="Char Char Char Char1"/>
    <w:aliases w:val="Char1 Char Char Char Char"/>
    <w:rsid w:val="00A46C59"/>
    <w:rPr>
      <w:sz w:val="24"/>
      <w:lang w:val="en-US" w:eastAsia="en-US" w:bidi="ar-SA"/>
    </w:rPr>
  </w:style>
  <w:style w:type="character" w:customStyle="1" w:styleId="H3CharChar0">
    <w:name w:val="H3 Char Char"/>
    <w:rsid w:val="00A46C59"/>
    <w:rPr>
      <w:b w:val="0"/>
      <w:bCs w:val="0"/>
      <w:i w:val="0"/>
      <w:iCs w:val="0"/>
      <w:sz w:val="24"/>
      <w:lang w:val="en-US" w:eastAsia="en-US" w:bidi="ar-SA"/>
    </w:rPr>
  </w:style>
  <w:style w:type="character" w:customStyle="1" w:styleId="ListIntroductionCharChar">
    <w:name w:val="List Introduction Char Char"/>
    <w:rsid w:val="00A46C59"/>
    <w:rPr>
      <w:iCs/>
      <w:sz w:val="24"/>
      <w:lang w:val="en-US" w:eastAsia="en-US" w:bidi="ar-SA"/>
    </w:rPr>
  </w:style>
  <w:style w:type="character" w:customStyle="1" w:styleId="H4CharChar">
    <w:name w:val="H4 Char Char"/>
    <w:rsid w:val="00A46C59"/>
    <w:rPr>
      <w:b/>
      <w:bCs/>
      <w:snapToGrid w:val="0"/>
      <w:sz w:val="24"/>
      <w:lang w:val="en-US" w:eastAsia="en-US" w:bidi="ar-SA"/>
    </w:rPr>
  </w:style>
  <w:style w:type="character" w:customStyle="1" w:styleId="Char2CharChar1">
    <w:name w:val="Char2 Char Char1"/>
    <w:rsid w:val="00A46C59"/>
    <w:rPr>
      <w:sz w:val="24"/>
      <w:lang w:val="en-US" w:eastAsia="en-US" w:bidi="ar-SA"/>
    </w:rPr>
  </w:style>
  <w:style w:type="character" w:customStyle="1" w:styleId="CharChar3">
    <w:name w:val="Char Char3"/>
    <w:rsid w:val="00A46C59"/>
    <w:rPr>
      <w:sz w:val="24"/>
      <w:lang w:val="en-US" w:eastAsia="en-US" w:bidi="ar-SA"/>
    </w:rPr>
  </w:style>
  <w:style w:type="character" w:customStyle="1" w:styleId="CharChar4">
    <w:name w:val="Char Char4"/>
    <w:rsid w:val="00A46C59"/>
    <w:rPr>
      <w:sz w:val="24"/>
      <w:lang w:val="en-US" w:eastAsia="en-US" w:bidi="ar-SA"/>
    </w:rPr>
  </w:style>
  <w:style w:type="character" w:customStyle="1" w:styleId="Char1CharChar1">
    <w:name w:val="Char1 Char Char1"/>
    <w:rsid w:val="00A46C59"/>
    <w:rPr>
      <w:sz w:val="24"/>
      <w:lang w:val="en-US" w:eastAsia="en-US" w:bidi="ar-SA"/>
    </w:rPr>
  </w:style>
  <w:style w:type="character" w:customStyle="1" w:styleId="CharChar12">
    <w:name w:val="Char Char12"/>
    <w:rsid w:val="00A46C59"/>
    <w:rPr>
      <w:sz w:val="24"/>
      <w:lang w:val="en-US" w:eastAsia="en-US" w:bidi="ar-SA"/>
    </w:rPr>
  </w:style>
  <w:style w:type="character" w:customStyle="1" w:styleId="CharChar5">
    <w:name w:val="Char Char5"/>
    <w:rsid w:val="00A46C59"/>
    <w:rPr>
      <w:iCs/>
      <w:sz w:val="24"/>
      <w:lang w:val="en-US" w:eastAsia="en-US" w:bidi="ar-SA"/>
    </w:rPr>
  </w:style>
  <w:style w:type="character" w:customStyle="1" w:styleId="CharCharCharChar3">
    <w:name w:val="Char Char Char Char3"/>
    <w:rsid w:val="00A46C59"/>
    <w:rPr>
      <w:iCs/>
      <w:sz w:val="24"/>
      <w:lang w:val="en-US" w:eastAsia="en-US" w:bidi="ar-SA"/>
    </w:rPr>
  </w:style>
  <w:style w:type="character" w:customStyle="1" w:styleId="CharChar42">
    <w:name w:val="Char Char42"/>
    <w:rsid w:val="00A46C59"/>
    <w:rPr>
      <w:sz w:val="24"/>
      <w:lang w:val="en-US" w:eastAsia="en-US" w:bidi="ar-SA"/>
    </w:rPr>
  </w:style>
  <w:style w:type="character" w:customStyle="1" w:styleId="CharCharChar2">
    <w:name w:val="Char Char Char2"/>
    <w:rsid w:val="00A46C59"/>
    <w:rPr>
      <w:iCs/>
      <w:sz w:val="24"/>
      <w:lang w:val="en-US" w:eastAsia="en-US" w:bidi="ar-SA"/>
    </w:rPr>
  </w:style>
  <w:style w:type="character" w:customStyle="1" w:styleId="Char1CharChar12">
    <w:name w:val="Char1 Char Char12"/>
    <w:rsid w:val="00A46C59"/>
    <w:rPr>
      <w:sz w:val="24"/>
      <w:lang w:val="en-US" w:eastAsia="en-US" w:bidi="ar-SA"/>
    </w:rPr>
  </w:style>
  <w:style w:type="character" w:customStyle="1" w:styleId="CharCharChar22">
    <w:name w:val="Char Char Char22"/>
    <w:rsid w:val="00A46C59"/>
    <w:rPr>
      <w:iCs/>
      <w:sz w:val="24"/>
      <w:lang w:val="en-US" w:eastAsia="en-US" w:bidi="ar-SA"/>
    </w:rPr>
  </w:style>
  <w:style w:type="character" w:customStyle="1" w:styleId="CharChar6">
    <w:name w:val="Char Char6"/>
    <w:rsid w:val="00A46C59"/>
    <w:rPr>
      <w:sz w:val="24"/>
      <w:lang w:val="en-US" w:eastAsia="en-US" w:bidi="ar-SA"/>
    </w:rPr>
  </w:style>
  <w:style w:type="character" w:customStyle="1" w:styleId="ListCharChar">
    <w:name w:val="List Char Char"/>
    <w:rsid w:val="00A46C59"/>
    <w:rPr>
      <w:sz w:val="24"/>
      <w:lang w:val="en-US" w:eastAsia="en-US" w:bidi="ar-SA"/>
    </w:rPr>
  </w:style>
  <w:style w:type="character" w:customStyle="1" w:styleId="CharChar11">
    <w:name w:val="Char Char11"/>
    <w:rsid w:val="00A46C59"/>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w:rsid w:val="00A46C59"/>
    <w:rPr>
      <w:iCs/>
      <w:sz w:val="24"/>
      <w:lang w:val="en-US" w:eastAsia="en-US" w:bidi="ar-SA"/>
    </w:rPr>
  </w:style>
  <w:style w:type="character" w:customStyle="1" w:styleId="CharChar41">
    <w:name w:val="Char Char41"/>
    <w:rsid w:val="00A46C59"/>
    <w:rPr>
      <w:sz w:val="24"/>
      <w:lang w:val="en-US" w:eastAsia="en-US" w:bidi="ar-SA"/>
    </w:rPr>
  </w:style>
  <w:style w:type="character" w:customStyle="1" w:styleId="CharCharChar21">
    <w:name w:val="Char Char Char21"/>
    <w:rsid w:val="00A46C59"/>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w:rsid w:val="00A46C59"/>
    <w:rPr>
      <w:iCs/>
      <w:sz w:val="24"/>
      <w:lang w:val="en-US" w:eastAsia="en-US" w:bidi="ar-SA"/>
    </w:rPr>
  </w:style>
  <w:style w:type="character" w:customStyle="1" w:styleId="TextChar">
    <w:name w:val="Text Char"/>
    <w:rsid w:val="00A46C59"/>
    <w:rPr>
      <w:iCs/>
      <w:sz w:val="24"/>
      <w:lang w:val="en-US" w:eastAsia="en-US" w:bidi="ar-SA"/>
    </w:rPr>
  </w:style>
  <w:style w:type="character" w:customStyle="1" w:styleId="ListCharChar1">
    <w:name w:val="List Char Char1"/>
    <w:rsid w:val="00A46C59"/>
    <w:rPr>
      <w:sz w:val="24"/>
      <w:lang w:val="en-US" w:eastAsia="en-US" w:bidi="ar-SA"/>
    </w:rPr>
  </w:style>
  <w:style w:type="character" w:customStyle="1" w:styleId="UnresolvedMention1">
    <w:name w:val="Unresolved Mention1"/>
    <w:uiPriority w:val="99"/>
    <w:semiHidden/>
    <w:rsid w:val="00A46C59"/>
    <w:rPr>
      <w:color w:val="605E5C"/>
      <w:shd w:val="clear" w:color="auto" w:fill="E1DFDD"/>
    </w:rPr>
  </w:style>
  <w:style w:type="table" w:customStyle="1" w:styleId="FormulaVariableTable1">
    <w:name w:val="Formula Variable Table1"/>
    <w:basedOn w:val="TableNormal"/>
    <w:rsid w:val="00A46C59"/>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1">
    <w:name w:val="Table Grid1"/>
    <w:basedOn w:val="TableNormal"/>
    <w:rsid w:val="00A46C59"/>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A46C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A46C59"/>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BoxedLanguage2">
    <w:name w:val="Boxed Language2"/>
    <w:basedOn w:val="TableNormal"/>
    <w:rsid w:val="00A46C59"/>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A46C59"/>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rsid w:val="00A46C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A46C59"/>
    <w:tblPr>
      <w:tblInd w:w="0" w:type="nil"/>
    </w:tblPr>
  </w:style>
  <w:style w:type="table" w:customStyle="1" w:styleId="TableGrid11">
    <w:name w:val="Table Grid11"/>
    <w:basedOn w:val="TableNormal"/>
    <w:rsid w:val="00A46C59"/>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A46C59"/>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A46C59"/>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rsid w:val="00A46C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A46C59"/>
    <w:tblPr>
      <w:tblInd w:w="0" w:type="nil"/>
    </w:tblPr>
  </w:style>
  <w:style w:type="table" w:customStyle="1" w:styleId="TableGrid12">
    <w:name w:val="Table Grid12"/>
    <w:basedOn w:val="TableNormal"/>
    <w:rsid w:val="00A46C59"/>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rsid w:val="00A46C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A46C59"/>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A46C59"/>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594827213">
      <w:bodyDiv w:val="1"/>
      <w:marLeft w:val="0"/>
      <w:marRight w:val="0"/>
      <w:marTop w:val="0"/>
      <w:marBottom w:val="0"/>
      <w:divBdr>
        <w:top w:val="none" w:sz="0" w:space="0" w:color="auto"/>
        <w:left w:val="none" w:sz="0" w:space="0" w:color="auto"/>
        <w:bottom w:val="none" w:sz="0" w:space="0" w:color="auto"/>
        <w:right w:val="none" w:sz="0" w:space="0" w:color="auto"/>
      </w:divBdr>
    </w:div>
    <w:div w:id="607933351">
      <w:bodyDiv w:val="1"/>
      <w:marLeft w:val="0"/>
      <w:marRight w:val="0"/>
      <w:marTop w:val="0"/>
      <w:marBottom w:val="0"/>
      <w:divBdr>
        <w:top w:val="none" w:sz="0" w:space="0" w:color="auto"/>
        <w:left w:val="none" w:sz="0" w:space="0" w:color="auto"/>
        <w:bottom w:val="none" w:sz="0" w:space="0" w:color="auto"/>
        <w:right w:val="none" w:sz="0" w:space="0" w:color="auto"/>
      </w:divBdr>
    </w:div>
    <w:div w:id="770201028">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8331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4.wmf"/><Relationship Id="rId21" Type="http://schemas.microsoft.com/office/2011/relationships/commentsExtended" Target="commentsExtended.xml"/><Relationship Id="rId42" Type="http://schemas.openxmlformats.org/officeDocument/2006/relationships/oleObject" Target="embeddings/oleObject16.bin"/><Relationship Id="rId47" Type="http://schemas.openxmlformats.org/officeDocument/2006/relationships/oleObject" Target="embeddings/oleObject19.bin"/><Relationship Id="rId63" Type="http://schemas.openxmlformats.org/officeDocument/2006/relationships/oleObject" Target="embeddings/oleObject33.bin"/><Relationship Id="rId68" Type="http://schemas.openxmlformats.org/officeDocument/2006/relationships/oleObject" Target="embeddings/oleObject36.bin"/><Relationship Id="rId16" Type="http://schemas.openxmlformats.org/officeDocument/2006/relationships/control" Target="activeX/activeX5.xml"/><Relationship Id="rId11" Type="http://schemas.openxmlformats.org/officeDocument/2006/relationships/image" Target="media/image2.wmf"/><Relationship Id="rId32" Type="http://schemas.openxmlformats.org/officeDocument/2006/relationships/oleObject" Target="embeddings/oleObject7.bin"/><Relationship Id="rId37" Type="http://schemas.openxmlformats.org/officeDocument/2006/relationships/oleObject" Target="embeddings/oleObject11.bin"/><Relationship Id="rId53" Type="http://schemas.openxmlformats.org/officeDocument/2006/relationships/oleObject" Target="embeddings/oleObject25.bin"/><Relationship Id="rId58" Type="http://schemas.openxmlformats.org/officeDocument/2006/relationships/image" Target="media/image8.png"/><Relationship Id="rId74" Type="http://schemas.openxmlformats.org/officeDocument/2006/relationships/image" Target="media/image12.wmf"/><Relationship Id="rId79"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image" Target="media/image9.wmf"/><Relationship Id="rId19" Type="http://schemas.openxmlformats.org/officeDocument/2006/relationships/hyperlink" Target="mailto:Cory.phillips@ercot.com" TargetMode="External"/><Relationship Id="rId14" Type="http://schemas.openxmlformats.org/officeDocument/2006/relationships/control" Target="activeX/activeX3.xml"/><Relationship Id="rId22" Type="http://schemas.microsoft.com/office/2016/09/relationships/commentsIds" Target="commentsIds.xml"/><Relationship Id="rId27" Type="http://schemas.openxmlformats.org/officeDocument/2006/relationships/oleObject" Target="embeddings/oleObject2.bin"/><Relationship Id="rId30" Type="http://schemas.openxmlformats.org/officeDocument/2006/relationships/oleObject" Target="embeddings/oleObject5.bin"/><Relationship Id="rId35" Type="http://schemas.openxmlformats.org/officeDocument/2006/relationships/oleObject" Target="embeddings/oleObject9.bin"/><Relationship Id="rId43" Type="http://schemas.openxmlformats.org/officeDocument/2006/relationships/oleObject" Target="embeddings/oleObject17.bin"/><Relationship Id="rId48" Type="http://schemas.openxmlformats.org/officeDocument/2006/relationships/oleObject" Target="embeddings/oleObject20.bin"/><Relationship Id="rId56" Type="http://schemas.openxmlformats.org/officeDocument/2006/relationships/oleObject" Target="embeddings/oleObject28.bin"/><Relationship Id="rId64" Type="http://schemas.openxmlformats.org/officeDocument/2006/relationships/image" Target="media/image10.png"/><Relationship Id="rId69" Type="http://schemas.openxmlformats.org/officeDocument/2006/relationships/oleObject" Target="embeddings/oleObject37.bin"/><Relationship Id="rId77" Type="http://schemas.openxmlformats.org/officeDocument/2006/relationships/footer" Target="footer2.xml"/><Relationship Id="rId8" Type="http://schemas.openxmlformats.org/officeDocument/2006/relationships/hyperlink" Target="http://www.ercot.com/mktrules/issues/NPRR1092" TargetMode="External"/><Relationship Id="rId51" Type="http://schemas.openxmlformats.org/officeDocument/2006/relationships/oleObject" Target="embeddings/oleObject23.bin"/><Relationship Id="rId72" Type="http://schemas.openxmlformats.org/officeDocument/2006/relationships/oleObject" Target="embeddings/oleObject40.bin"/><Relationship Id="rId80" Type="http://schemas.microsoft.com/office/2011/relationships/people" Target="people.xm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oleObject" Target="embeddings/oleObject1.bin"/><Relationship Id="rId33" Type="http://schemas.openxmlformats.org/officeDocument/2006/relationships/image" Target="media/image5.wmf"/><Relationship Id="rId38" Type="http://schemas.openxmlformats.org/officeDocument/2006/relationships/oleObject" Target="embeddings/oleObject12.bin"/><Relationship Id="rId46" Type="http://schemas.openxmlformats.org/officeDocument/2006/relationships/oleObject" Target="embeddings/oleObject18.bin"/><Relationship Id="rId59" Type="http://schemas.openxmlformats.org/officeDocument/2006/relationships/oleObject" Target="embeddings/oleObject30.bin"/><Relationship Id="rId67" Type="http://schemas.openxmlformats.org/officeDocument/2006/relationships/image" Target="media/image11.wmf"/><Relationship Id="rId20" Type="http://schemas.openxmlformats.org/officeDocument/2006/relationships/comments" Target="comments.xml"/><Relationship Id="rId41" Type="http://schemas.openxmlformats.org/officeDocument/2006/relationships/oleObject" Target="embeddings/oleObject15.bin"/><Relationship Id="rId54" Type="http://schemas.openxmlformats.org/officeDocument/2006/relationships/oleObject" Target="embeddings/oleObject26.bin"/><Relationship Id="rId62" Type="http://schemas.openxmlformats.org/officeDocument/2006/relationships/oleObject" Target="embeddings/oleObject32.bin"/><Relationship Id="rId70" Type="http://schemas.openxmlformats.org/officeDocument/2006/relationships/oleObject" Target="embeddings/oleObject38.bin"/><Relationship Id="rId75"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4.xml"/><Relationship Id="rId23" Type="http://schemas.microsoft.com/office/2018/08/relationships/commentsExtensible" Target="commentsExtensible.xml"/><Relationship Id="rId28" Type="http://schemas.openxmlformats.org/officeDocument/2006/relationships/oleObject" Target="embeddings/oleObject3.bin"/><Relationship Id="rId36" Type="http://schemas.openxmlformats.org/officeDocument/2006/relationships/oleObject" Target="embeddings/oleObject10.bin"/><Relationship Id="rId49" Type="http://schemas.openxmlformats.org/officeDocument/2006/relationships/oleObject" Target="embeddings/oleObject21.bin"/><Relationship Id="rId57" Type="http://schemas.openxmlformats.org/officeDocument/2006/relationships/oleObject" Target="embeddings/oleObject29.bin"/><Relationship Id="rId10" Type="http://schemas.openxmlformats.org/officeDocument/2006/relationships/control" Target="activeX/activeX1.xml"/><Relationship Id="rId31" Type="http://schemas.openxmlformats.org/officeDocument/2006/relationships/oleObject" Target="embeddings/oleObject6.bin"/><Relationship Id="rId44" Type="http://schemas.openxmlformats.org/officeDocument/2006/relationships/image" Target="media/image6.wmf"/><Relationship Id="rId52" Type="http://schemas.openxmlformats.org/officeDocument/2006/relationships/oleObject" Target="embeddings/oleObject24.bin"/><Relationship Id="rId60" Type="http://schemas.openxmlformats.org/officeDocument/2006/relationships/oleObject" Target="embeddings/oleObject31.bin"/><Relationship Id="rId65" Type="http://schemas.openxmlformats.org/officeDocument/2006/relationships/oleObject" Target="embeddings/oleObject34.bin"/><Relationship Id="rId73" Type="http://schemas.openxmlformats.org/officeDocument/2006/relationships/oleObject" Target="embeddings/oleObject41.bin"/><Relationship Id="rId78" Type="http://schemas.openxmlformats.org/officeDocument/2006/relationships/footer" Target="footer3.xml"/><Relationship Id="rId8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cbivens@potomaceconomics.com" TargetMode="External"/><Relationship Id="rId39" Type="http://schemas.openxmlformats.org/officeDocument/2006/relationships/oleObject" Target="embeddings/oleObject13.bin"/><Relationship Id="rId34" Type="http://schemas.openxmlformats.org/officeDocument/2006/relationships/oleObject" Target="embeddings/oleObject8.bin"/><Relationship Id="rId50" Type="http://schemas.openxmlformats.org/officeDocument/2006/relationships/oleObject" Target="embeddings/oleObject22.bin"/><Relationship Id="rId55" Type="http://schemas.openxmlformats.org/officeDocument/2006/relationships/oleObject" Target="embeddings/oleObject27.bin"/><Relationship Id="rId76"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oleObject" Target="embeddings/oleObject39.bin"/><Relationship Id="rId2" Type="http://schemas.openxmlformats.org/officeDocument/2006/relationships/numbering" Target="numbering.xml"/><Relationship Id="rId29" Type="http://schemas.openxmlformats.org/officeDocument/2006/relationships/oleObject" Target="embeddings/oleObject4.bin"/><Relationship Id="rId24" Type="http://schemas.openxmlformats.org/officeDocument/2006/relationships/image" Target="media/image3.wmf"/><Relationship Id="rId40" Type="http://schemas.openxmlformats.org/officeDocument/2006/relationships/oleObject" Target="embeddings/oleObject14.bin"/><Relationship Id="rId45" Type="http://schemas.openxmlformats.org/officeDocument/2006/relationships/image" Target="media/image7.wmf"/><Relationship Id="rId66" Type="http://schemas.openxmlformats.org/officeDocument/2006/relationships/oleObject" Target="embeddings/oleObject35.bin"/></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100</Pages>
  <Words>31937</Words>
  <Characters>194735</Characters>
  <Application>Microsoft Office Word</Application>
  <DocSecurity>4</DocSecurity>
  <Lines>1622</Lines>
  <Paragraphs>452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226220</CharactersWithSpaces>
  <SharedDoc>false</SharedDoc>
  <HLinks>
    <vt:vector size="12" baseType="variant">
      <vt:variant>
        <vt:i4>3538957</vt:i4>
      </vt:variant>
      <vt:variant>
        <vt:i4>18</vt:i4>
      </vt:variant>
      <vt:variant>
        <vt:i4>0</vt:i4>
      </vt:variant>
      <vt:variant>
        <vt:i4>5</vt:i4>
      </vt:variant>
      <vt:variant>
        <vt:lpwstr>mailto:cbivens@potomaceconomics.com</vt:lpwstr>
      </vt:variant>
      <vt:variant>
        <vt:lpwstr/>
      </vt:variant>
      <vt:variant>
        <vt:i4>1572914</vt:i4>
      </vt:variant>
      <vt:variant>
        <vt:i4>3</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NRG</cp:lastModifiedBy>
  <cp:revision>2</cp:revision>
  <cp:lastPrinted>2013-11-15T22:11:00Z</cp:lastPrinted>
  <dcterms:created xsi:type="dcterms:W3CDTF">2022-04-01T16:38:00Z</dcterms:created>
  <dcterms:modified xsi:type="dcterms:W3CDTF">2022-04-01T16:38:00Z</dcterms:modified>
</cp:coreProperties>
</file>