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2CB65659"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del w:id="0" w:author="Mago, Nitika" w:date="2022-04-06T15:41:00Z">
        <w:r w:rsidR="00426BBD" w:rsidDel="005816CD">
          <w:rPr>
            <w:sz w:val="32"/>
            <w:szCs w:val="32"/>
          </w:rPr>
          <w:delText>12</w:delText>
        </w:r>
      </w:del>
      <w:ins w:id="1" w:author="Mago, Nitika" w:date="2022-04-06T15:41:00Z">
        <w:r w:rsidR="005816CD">
          <w:rPr>
            <w:sz w:val="32"/>
            <w:szCs w:val="32"/>
          </w:rPr>
          <w:t>XX</w:t>
        </w:r>
      </w:ins>
      <w:r w:rsidR="00426BBD">
        <w:rPr>
          <w:sz w:val="32"/>
          <w:szCs w:val="32"/>
        </w:rPr>
        <w:t>/</w:t>
      </w:r>
      <w:del w:id="2" w:author="Mago, Nitika" w:date="2022-04-06T15:41:00Z">
        <w:r w:rsidR="00426BBD" w:rsidDel="005816CD">
          <w:rPr>
            <w:sz w:val="32"/>
            <w:szCs w:val="32"/>
          </w:rPr>
          <w:delText>10</w:delText>
        </w:r>
      </w:del>
      <w:ins w:id="3" w:author="Mago, Nitika" w:date="2022-04-06T15:41:00Z">
        <w:r w:rsidR="005816CD">
          <w:rPr>
            <w:sz w:val="32"/>
            <w:szCs w:val="32"/>
          </w:rPr>
          <w:t>XX</w:t>
        </w:r>
      </w:ins>
      <w:r w:rsidR="00426BBD">
        <w:rPr>
          <w:sz w:val="32"/>
          <w:szCs w:val="32"/>
        </w:rPr>
        <w:t>/202</w:t>
      </w:r>
      <w:ins w:id="4" w:author="Mago, Nitika" w:date="2022-04-06T15:41:00Z">
        <w:r w:rsidR="005816CD">
          <w:rPr>
            <w:sz w:val="32"/>
            <w:szCs w:val="32"/>
          </w:rPr>
          <w:t>X</w:t>
        </w:r>
      </w:ins>
      <w:del w:id="5" w:author="Mago, Nitika" w:date="2022-04-06T15:41:00Z">
        <w:r w:rsidR="00426BBD" w:rsidDel="005816CD">
          <w:rPr>
            <w:sz w:val="32"/>
            <w:szCs w:val="32"/>
          </w:rPr>
          <w:delText>1</w:delText>
        </w:r>
      </w:del>
    </w:p>
    <w:p w14:paraId="51CCD585" w14:textId="2E401AB1" w:rsidR="00D62FE5" w:rsidRPr="00D62FE5" w:rsidRDefault="00D62FE5">
      <w:pPr>
        <w:pStyle w:val="BodyTextIndent"/>
        <w:jc w:val="center"/>
        <w:rPr>
          <w:sz w:val="32"/>
          <w:szCs w:val="32"/>
        </w:rPr>
      </w:pPr>
      <w:r w:rsidRPr="00F90EF2">
        <w:rPr>
          <w:sz w:val="32"/>
          <w:szCs w:val="32"/>
        </w:rPr>
        <w:t xml:space="preserve">Effective Date of </w:t>
      </w:r>
      <w:del w:id="6" w:author="Mago, Nitika" w:date="2022-04-06T15:53:00Z">
        <w:r w:rsidR="006F34CB" w:rsidRPr="00F90EF2" w:rsidDel="005816CD">
          <w:rPr>
            <w:sz w:val="32"/>
            <w:szCs w:val="32"/>
          </w:rPr>
          <w:delText>0</w:delText>
        </w:r>
        <w:r w:rsidR="009F69F3" w:rsidDel="005816CD">
          <w:rPr>
            <w:sz w:val="32"/>
            <w:szCs w:val="32"/>
          </w:rPr>
          <w:delText>1</w:delText>
        </w:r>
      </w:del>
      <w:ins w:id="7" w:author="Mago, Nitika" w:date="2022-04-06T15:53:00Z">
        <w:r w:rsidR="005816CD">
          <w:rPr>
            <w:sz w:val="32"/>
            <w:szCs w:val="32"/>
          </w:rPr>
          <w:t>XX</w:t>
        </w:r>
      </w:ins>
      <w:r w:rsidRPr="00F90EF2">
        <w:rPr>
          <w:sz w:val="32"/>
          <w:szCs w:val="32"/>
        </w:rPr>
        <w:t>/</w:t>
      </w:r>
      <w:del w:id="8" w:author="Mago, Nitika" w:date="2022-04-06T15:53:00Z">
        <w:r w:rsidR="005A4323" w:rsidRPr="00F90EF2" w:rsidDel="005816CD">
          <w:rPr>
            <w:sz w:val="32"/>
            <w:szCs w:val="32"/>
          </w:rPr>
          <w:delText>01</w:delText>
        </w:r>
      </w:del>
      <w:ins w:id="9" w:author="Mago, Nitika" w:date="2022-04-06T15:53:00Z">
        <w:r w:rsidR="005816CD">
          <w:rPr>
            <w:sz w:val="32"/>
            <w:szCs w:val="32"/>
          </w:rPr>
          <w:t>XX</w:t>
        </w:r>
      </w:ins>
      <w:r w:rsidRPr="00F90EF2">
        <w:rPr>
          <w:sz w:val="32"/>
          <w:szCs w:val="32"/>
        </w:rPr>
        <w:t>/</w:t>
      </w:r>
      <w:del w:id="10" w:author="Mago, Nitika" w:date="2022-04-06T15:53:00Z">
        <w:r w:rsidR="006F34CB" w:rsidRPr="00F90EF2" w:rsidDel="005816CD">
          <w:rPr>
            <w:sz w:val="32"/>
            <w:szCs w:val="32"/>
          </w:rPr>
          <w:delText>20</w:delText>
        </w:r>
        <w:r w:rsidR="00032A17" w:rsidDel="005816CD">
          <w:rPr>
            <w:sz w:val="32"/>
            <w:szCs w:val="32"/>
          </w:rPr>
          <w:delText>2</w:delText>
        </w:r>
        <w:r w:rsidR="000B6B05" w:rsidDel="005816CD">
          <w:rPr>
            <w:sz w:val="32"/>
            <w:szCs w:val="32"/>
          </w:rPr>
          <w:delText>2</w:delText>
        </w:r>
      </w:del>
      <w:ins w:id="11" w:author="Mago, Nitika" w:date="2022-04-06T15:53:00Z">
        <w:r w:rsidR="005816CD">
          <w:rPr>
            <w:sz w:val="32"/>
            <w:szCs w:val="32"/>
          </w:rPr>
          <w:t>XXX</w:t>
        </w:r>
      </w:ins>
      <w:ins w:id="12" w:author="Mago, Nitika" w:date="2022-04-06T15:54:00Z">
        <w:r w:rsidR="005816CD">
          <w:rPr>
            <w:sz w:val="32"/>
            <w:szCs w:val="32"/>
          </w:rPr>
          <w:t>X</w:t>
        </w:r>
      </w:ins>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3EA3C30D" w14:textId="40B8203B" w:rsidR="005D3335"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88052829" w:history="1">
        <w:r w:rsidR="005D3335" w:rsidRPr="00665CAD">
          <w:rPr>
            <w:rStyle w:val="Hyperlink"/>
            <w:noProof/>
          </w:rPr>
          <w:t>Introduction</w:t>
        </w:r>
        <w:r w:rsidR="005D3335">
          <w:rPr>
            <w:noProof/>
            <w:webHidden/>
          </w:rPr>
          <w:tab/>
        </w:r>
        <w:r w:rsidR="005D3335">
          <w:rPr>
            <w:noProof/>
            <w:webHidden/>
          </w:rPr>
          <w:fldChar w:fldCharType="begin"/>
        </w:r>
        <w:r w:rsidR="005D3335">
          <w:rPr>
            <w:noProof/>
            <w:webHidden/>
          </w:rPr>
          <w:instrText xml:space="preserve"> PAGEREF _Toc88052829 \h </w:instrText>
        </w:r>
        <w:r w:rsidR="005D3335">
          <w:rPr>
            <w:noProof/>
            <w:webHidden/>
          </w:rPr>
        </w:r>
        <w:r w:rsidR="005D3335">
          <w:rPr>
            <w:noProof/>
            <w:webHidden/>
          </w:rPr>
          <w:fldChar w:fldCharType="separate"/>
        </w:r>
        <w:r w:rsidR="0051646F">
          <w:rPr>
            <w:noProof/>
            <w:webHidden/>
          </w:rPr>
          <w:t>2</w:t>
        </w:r>
        <w:r w:rsidR="005D3335">
          <w:rPr>
            <w:noProof/>
            <w:webHidden/>
          </w:rPr>
          <w:fldChar w:fldCharType="end"/>
        </w:r>
      </w:hyperlink>
    </w:p>
    <w:p w14:paraId="2B7E9613" w14:textId="3191223D" w:rsidR="005D3335" w:rsidRDefault="008E6E5C">
      <w:pPr>
        <w:pStyle w:val="TOC3"/>
        <w:tabs>
          <w:tab w:val="right" w:leader="dot" w:pos="9350"/>
        </w:tabs>
        <w:rPr>
          <w:rFonts w:asciiTheme="minorHAnsi" w:eastAsiaTheme="minorEastAsia" w:hAnsiTheme="minorHAnsi" w:cstheme="minorBidi"/>
          <w:smallCaps w:val="0"/>
          <w:noProof/>
          <w:sz w:val="22"/>
          <w:szCs w:val="22"/>
        </w:rPr>
      </w:pPr>
      <w:hyperlink w:anchor="_Toc88052830" w:history="1">
        <w:r w:rsidR="005D3335" w:rsidRPr="00665CAD">
          <w:rPr>
            <w:rStyle w:val="Hyperlink"/>
            <w:noProof/>
          </w:rPr>
          <w:t>Regulation Service Requirement Details</w:t>
        </w:r>
        <w:r w:rsidR="005D3335">
          <w:rPr>
            <w:noProof/>
            <w:webHidden/>
          </w:rPr>
          <w:tab/>
        </w:r>
        <w:r w:rsidR="005D3335">
          <w:rPr>
            <w:noProof/>
            <w:webHidden/>
          </w:rPr>
          <w:fldChar w:fldCharType="begin"/>
        </w:r>
        <w:r w:rsidR="005D3335">
          <w:rPr>
            <w:noProof/>
            <w:webHidden/>
          </w:rPr>
          <w:instrText xml:space="preserve"> PAGEREF _Toc88052830 \h </w:instrText>
        </w:r>
        <w:r w:rsidR="005D3335">
          <w:rPr>
            <w:noProof/>
            <w:webHidden/>
          </w:rPr>
        </w:r>
        <w:r w:rsidR="005D3335">
          <w:rPr>
            <w:noProof/>
            <w:webHidden/>
          </w:rPr>
          <w:fldChar w:fldCharType="separate"/>
        </w:r>
        <w:r w:rsidR="0051646F">
          <w:rPr>
            <w:noProof/>
            <w:webHidden/>
          </w:rPr>
          <w:t>3</w:t>
        </w:r>
        <w:r w:rsidR="005D3335">
          <w:rPr>
            <w:noProof/>
            <w:webHidden/>
          </w:rPr>
          <w:fldChar w:fldCharType="end"/>
        </w:r>
      </w:hyperlink>
    </w:p>
    <w:p w14:paraId="32503444" w14:textId="54BD23BB" w:rsidR="005D3335" w:rsidRDefault="008E6E5C">
      <w:pPr>
        <w:pStyle w:val="TOC3"/>
        <w:tabs>
          <w:tab w:val="right" w:leader="dot" w:pos="9350"/>
        </w:tabs>
        <w:rPr>
          <w:rFonts w:asciiTheme="minorHAnsi" w:eastAsiaTheme="minorEastAsia" w:hAnsiTheme="minorHAnsi" w:cstheme="minorBidi"/>
          <w:smallCaps w:val="0"/>
          <w:noProof/>
          <w:sz w:val="22"/>
          <w:szCs w:val="22"/>
        </w:rPr>
      </w:pPr>
      <w:hyperlink w:anchor="_Toc88052831" w:history="1">
        <w:r w:rsidR="005D3335" w:rsidRPr="00665CAD">
          <w:rPr>
            <w:rStyle w:val="Hyperlink"/>
            <w:noProof/>
          </w:rPr>
          <w:t>Non-Spinning Reserve (Non-Spin) Requirement Details</w:t>
        </w:r>
        <w:r w:rsidR="005D3335">
          <w:rPr>
            <w:noProof/>
            <w:webHidden/>
          </w:rPr>
          <w:tab/>
        </w:r>
        <w:r w:rsidR="005D3335">
          <w:rPr>
            <w:noProof/>
            <w:webHidden/>
          </w:rPr>
          <w:fldChar w:fldCharType="begin"/>
        </w:r>
        <w:r w:rsidR="005D3335">
          <w:rPr>
            <w:noProof/>
            <w:webHidden/>
          </w:rPr>
          <w:instrText xml:space="preserve"> PAGEREF _Toc88052831 \h </w:instrText>
        </w:r>
        <w:r w:rsidR="005D3335">
          <w:rPr>
            <w:noProof/>
            <w:webHidden/>
          </w:rPr>
        </w:r>
        <w:r w:rsidR="005D3335">
          <w:rPr>
            <w:noProof/>
            <w:webHidden/>
          </w:rPr>
          <w:fldChar w:fldCharType="separate"/>
        </w:r>
        <w:r w:rsidR="0051646F">
          <w:rPr>
            <w:noProof/>
            <w:webHidden/>
          </w:rPr>
          <w:t>9</w:t>
        </w:r>
        <w:r w:rsidR="005D3335">
          <w:rPr>
            <w:noProof/>
            <w:webHidden/>
          </w:rPr>
          <w:fldChar w:fldCharType="end"/>
        </w:r>
      </w:hyperlink>
    </w:p>
    <w:p w14:paraId="49F1D49E" w14:textId="3FB141BC" w:rsidR="005D3335" w:rsidRDefault="008E6E5C">
      <w:pPr>
        <w:pStyle w:val="TOC3"/>
        <w:tabs>
          <w:tab w:val="right" w:leader="dot" w:pos="9350"/>
        </w:tabs>
        <w:rPr>
          <w:rFonts w:asciiTheme="minorHAnsi" w:eastAsiaTheme="minorEastAsia" w:hAnsiTheme="minorHAnsi" w:cstheme="minorBidi"/>
          <w:smallCaps w:val="0"/>
          <w:noProof/>
          <w:sz w:val="22"/>
          <w:szCs w:val="22"/>
        </w:rPr>
      </w:pPr>
      <w:hyperlink w:anchor="_Toc88052832" w:history="1">
        <w:r w:rsidR="005D3335" w:rsidRPr="00665CAD">
          <w:rPr>
            <w:rStyle w:val="Hyperlink"/>
            <w:noProof/>
          </w:rPr>
          <w:t>Responsive Reserve (RRS) Requirement Details</w:t>
        </w:r>
        <w:r w:rsidR="005D3335">
          <w:rPr>
            <w:noProof/>
            <w:webHidden/>
          </w:rPr>
          <w:tab/>
        </w:r>
        <w:r w:rsidR="005D3335">
          <w:rPr>
            <w:noProof/>
            <w:webHidden/>
          </w:rPr>
          <w:fldChar w:fldCharType="begin"/>
        </w:r>
        <w:r w:rsidR="005D3335">
          <w:rPr>
            <w:noProof/>
            <w:webHidden/>
          </w:rPr>
          <w:instrText xml:space="preserve"> PAGEREF _Toc88052832 \h </w:instrText>
        </w:r>
        <w:r w:rsidR="005D3335">
          <w:rPr>
            <w:noProof/>
            <w:webHidden/>
          </w:rPr>
        </w:r>
        <w:r w:rsidR="005D3335">
          <w:rPr>
            <w:noProof/>
            <w:webHidden/>
          </w:rPr>
          <w:fldChar w:fldCharType="separate"/>
        </w:r>
        <w:r w:rsidR="0051646F">
          <w:rPr>
            <w:noProof/>
            <w:webHidden/>
          </w:rPr>
          <w:t>15</w:t>
        </w:r>
        <w:r w:rsidR="005D3335">
          <w:rPr>
            <w:noProof/>
            <w:webHidden/>
          </w:rPr>
          <w:fldChar w:fldCharType="end"/>
        </w:r>
      </w:hyperlink>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3" w:name="_Toc88052829"/>
      <w:r>
        <w:lastRenderedPageBreak/>
        <w:t>Introduction</w:t>
      </w:r>
      <w:bookmarkEnd w:id="13"/>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4" w:name="_Toc342049962"/>
      <w:r>
        <w:br w:type="page"/>
      </w:r>
      <w:bookmarkStart w:id="15" w:name="_Toc88052830"/>
      <w:r w:rsidR="00B320AB" w:rsidRPr="003A24F9">
        <w:lastRenderedPageBreak/>
        <w:t xml:space="preserve">Regulation </w:t>
      </w:r>
      <w:r w:rsidR="00070BB4" w:rsidRPr="003A24F9">
        <w:t>Service</w:t>
      </w:r>
      <w:r w:rsidR="00B320AB" w:rsidRPr="003A24F9">
        <w:t xml:space="preserve"> Requirement Details</w:t>
      </w:r>
      <w:bookmarkEnd w:id="14"/>
      <w:bookmarkEnd w:id="15"/>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w:t>
      </w:r>
      <w:proofErr w:type="gramStart"/>
      <w:r w:rsidR="00E854D1" w:rsidRPr="003A24F9">
        <w:rPr>
          <w:iCs/>
          <w:szCs w:val="20"/>
        </w:rPr>
        <w:t>in order to</w:t>
      </w:r>
      <w:proofErr w:type="gramEnd"/>
      <w:r w:rsidR="00E854D1" w:rsidRPr="003A24F9">
        <w:rPr>
          <w:iCs/>
          <w:szCs w:val="20"/>
        </w:rPr>
        <w:t xml:space="preserve">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proofErr w:type="gramStart"/>
      <w:r w:rsidRPr="003A24F9">
        <w:rPr>
          <w:iCs/>
          <w:szCs w:val="20"/>
        </w:rPr>
        <w:t>In order to</w:t>
      </w:r>
      <w:proofErr w:type="gramEnd"/>
      <w:r w:rsidRPr="003A24F9">
        <w:rPr>
          <w:iCs/>
          <w:szCs w:val="20"/>
        </w:rPr>
        <w:t xml:space="preserve">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w:t>
      </w:r>
      <w:r w:rsidR="0022345B">
        <w:rPr>
          <w:iCs/>
          <w:szCs w:val="20"/>
        </w:rPr>
        <w:lastRenderedPageBreak/>
        <w:t xml:space="preserve">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w:t>
      </w:r>
      <w:proofErr w:type="gramStart"/>
      <w:r w:rsidR="000D0621" w:rsidRPr="003A24F9">
        <w:rPr>
          <w:iCs/>
          <w:szCs w:val="20"/>
        </w:rPr>
        <w:t>during the course of</w:t>
      </w:r>
      <w:proofErr w:type="gramEnd"/>
      <w:r w:rsidR="000D0621" w:rsidRPr="003A24F9">
        <w:rPr>
          <w:iCs/>
          <w:szCs w:val="20"/>
        </w:rPr>
        <w:t xml:space="preserve">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w:t>
      </w:r>
      <w:proofErr w:type="gramStart"/>
      <w:r w:rsidR="00626A43" w:rsidRPr="003A24F9">
        <w:rPr>
          <w:iCs/>
          <w:szCs w:val="20"/>
        </w:rPr>
        <w:t>hours  in</w:t>
      </w:r>
      <w:proofErr w:type="gramEnd"/>
      <w:r w:rsidR="00626A43" w:rsidRPr="003A24F9">
        <w:rPr>
          <w:iCs/>
          <w:szCs w:val="20"/>
        </w:rPr>
        <w:t xml:space="preserve">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E016D1" w:rsidRPr="00CC576E" w14:paraId="72D5D23B"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E016D1" w:rsidRPr="0012615F" w:rsidRDefault="00E016D1" w:rsidP="00E016D1">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CA121A6" w14:textId="0DA16785"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C94B9D8" w14:textId="040D1962"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226" w:type="pct"/>
            <w:tcBorders>
              <w:top w:val="single" w:sz="8" w:space="0" w:color="000000"/>
              <w:left w:val="single" w:sz="4" w:space="0" w:color="000000"/>
              <w:bottom w:val="single" w:sz="8" w:space="0" w:color="000000"/>
              <w:right w:val="single" w:sz="4" w:space="0" w:color="000000"/>
            </w:tcBorders>
            <w:vAlign w:val="bottom"/>
          </w:tcPr>
          <w:p w14:paraId="40AA5375" w14:textId="059383B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61508DFD" w14:textId="072FF4E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A63FE9F" w14:textId="55D2B5A1"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2C0031" w14:textId="0F8EC36C"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481016E4" w14:textId="72EBC938"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2C4B006C" w14:textId="5A935204"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45BEFAC" w14:textId="60BE5A36" w:rsidR="00E016D1" w:rsidRPr="009A486F" w:rsidRDefault="00E016D1" w:rsidP="00E016D1">
            <w:pPr>
              <w:widowControl/>
              <w:autoSpaceDE/>
              <w:autoSpaceDN/>
              <w:adjustRightInd/>
              <w:jc w:val="center"/>
              <w:rPr>
                <w:bCs/>
                <w:sz w:val="22"/>
                <w:szCs w:val="22"/>
              </w:rPr>
            </w:pPr>
            <w:r>
              <w:rPr>
                <w:rFonts w:ascii="Arial" w:hAnsi="Arial" w:cs="Arial"/>
                <w:sz w:val="20"/>
                <w:szCs w:val="20"/>
              </w:rPr>
              <w:t>4.2</w:t>
            </w:r>
          </w:p>
        </w:tc>
        <w:tc>
          <w:tcPr>
            <w:tcW w:w="190" w:type="pct"/>
            <w:tcBorders>
              <w:top w:val="single" w:sz="8" w:space="0" w:color="000000"/>
              <w:left w:val="single" w:sz="4" w:space="0" w:color="000000"/>
              <w:bottom w:val="single" w:sz="8" w:space="0" w:color="000000"/>
              <w:right w:val="single" w:sz="4" w:space="0" w:color="000000"/>
            </w:tcBorders>
            <w:vAlign w:val="bottom"/>
          </w:tcPr>
          <w:p w14:paraId="66067B6A" w14:textId="0197C601" w:rsidR="00E016D1" w:rsidRPr="009A486F" w:rsidRDefault="00E016D1" w:rsidP="00E016D1">
            <w:pPr>
              <w:widowControl/>
              <w:autoSpaceDE/>
              <w:autoSpaceDN/>
              <w:adjustRightInd/>
              <w:jc w:val="center"/>
              <w:rPr>
                <w:bCs/>
                <w:sz w:val="22"/>
                <w:szCs w:val="22"/>
              </w:rPr>
            </w:pPr>
            <w:r>
              <w:rPr>
                <w:rFonts w:ascii="Arial" w:hAnsi="Arial" w:cs="Arial"/>
                <w:sz w:val="20"/>
                <w:szCs w:val="20"/>
              </w:rPr>
              <w:t>3.7</w:t>
            </w:r>
          </w:p>
        </w:tc>
        <w:tc>
          <w:tcPr>
            <w:tcW w:w="190" w:type="pct"/>
            <w:tcBorders>
              <w:top w:val="single" w:sz="8" w:space="0" w:color="000000"/>
              <w:left w:val="single" w:sz="4" w:space="0" w:color="000000"/>
              <w:bottom w:val="single" w:sz="8" w:space="0" w:color="000000"/>
              <w:right w:val="single" w:sz="4" w:space="0" w:color="000000"/>
            </w:tcBorders>
            <w:vAlign w:val="bottom"/>
          </w:tcPr>
          <w:p w14:paraId="21B97ADC" w14:textId="3693B58F"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63AB0C3B" w14:textId="5BA8F455"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34012A1F" w14:textId="7BB24DD2"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2BB9B650" w14:textId="0260758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0E93E6BE" w14:textId="4989F989"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B07CC08" w14:textId="4D36E4C6"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552B33E9" w14:textId="4DF34EE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57345C9" w14:textId="0A26DEFE"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2492F8C" w14:textId="10457F68"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1EDB2" w14:textId="5535770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40F8855A" w14:textId="7F24DF06"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920B6AC" w14:textId="448CD6F3"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70CAA52" w14:textId="6A1F062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5BEECA5A" w14:textId="433C4396"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r>
      <w:tr w:rsidR="00E016D1" w:rsidRPr="00CC576E" w14:paraId="234F93C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E016D1" w:rsidRPr="0012615F" w:rsidRDefault="00E016D1" w:rsidP="00E016D1">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646E7603" w14:textId="79F9B285"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7CB233B1" w14:textId="7B42A12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5B760F00" w14:textId="462C894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B2A5D06" w14:textId="359ACF8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33F89D9" w14:textId="0F18D92C"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797F511" w14:textId="47502003"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BA15F99" w14:textId="67E8E15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58DD59EE" w14:textId="6C18AC2D"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3ECFE823" w14:textId="09922CB1" w:rsidR="00E016D1" w:rsidRPr="009A486F" w:rsidRDefault="00E016D1" w:rsidP="00E016D1">
            <w:pPr>
              <w:widowControl/>
              <w:autoSpaceDE/>
              <w:autoSpaceDN/>
              <w:adjustRightInd/>
              <w:jc w:val="center"/>
              <w:rPr>
                <w:bCs/>
                <w:sz w:val="22"/>
                <w:szCs w:val="22"/>
              </w:rPr>
            </w:pPr>
            <w:r>
              <w:rPr>
                <w:rFonts w:ascii="Arial" w:hAnsi="Arial" w:cs="Arial"/>
                <w:sz w:val="20"/>
                <w:szCs w:val="20"/>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4909570A" w14:textId="47C93CF8"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190" w:type="pct"/>
            <w:tcBorders>
              <w:top w:val="single" w:sz="8" w:space="0" w:color="000000"/>
              <w:left w:val="single" w:sz="4" w:space="0" w:color="000000"/>
              <w:bottom w:val="single" w:sz="8" w:space="0" w:color="000000"/>
              <w:right w:val="single" w:sz="4" w:space="0" w:color="000000"/>
            </w:tcBorders>
            <w:vAlign w:val="bottom"/>
          </w:tcPr>
          <w:p w14:paraId="065CE9B0" w14:textId="0E34D88E"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357DAA41" w14:textId="1C6466A0"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226" w:type="pct"/>
            <w:tcBorders>
              <w:top w:val="single" w:sz="8" w:space="0" w:color="000000"/>
              <w:left w:val="single" w:sz="4" w:space="0" w:color="000000"/>
              <w:bottom w:val="single" w:sz="8" w:space="0" w:color="000000"/>
              <w:right w:val="single" w:sz="4" w:space="0" w:color="000000"/>
            </w:tcBorders>
            <w:vAlign w:val="bottom"/>
          </w:tcPr>
          <w:p w14:paraId="30F944A0" w14:textId="52C1D3F4"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65CA6CC3" w14:textId="70ED0A95"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21BB6F5A" w14:textId="50BBF941"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EAB8280" w14:textId="565607A8"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4BA21D3" w14:textId="3D70981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3B04D67" w14:textId="23877EF4"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226" w:type="pct"/>
            <w:tcBorders>
              <w:top w:val="single" w:sz="8" w:space="0" w:color="000000"/>
              <w:left w:val="single" w:sz="4" w:space="0" w:color="000000"/>
              <w:bottom w:val="single" w:sz="8" w:space="0" w:color="000000"/>
              <w:right w:val="single" w:sz="4" w:space="0" w:color="000000"/>
            </w:tcBorders>
            <w:vAlign w:val="bottom"/>
          </w:tcPr>
          <w:p w14:paraId="4D9659A2" w14:textId="201E0CE4"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BF98760" w14:textId="3BE14DC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4ECB3A73" w14:textId="4D71F2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58E400B" w14:textId="276C75B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D3BBFEA" w14:textId="06EBC3D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8" w:space="0" w:color="000000"/>
            </w:tcBorders>
            <w:vAlign w:val="bottom"/>
          </w:tcPr>
          <w:p w14:paraId="183E264A" w14:textId="1DC50652"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r>
      <w:tr w:rsidR="00E016D1" w:rsidRPr="00CC576E" w14:paraId="3B034A0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E016D1" w:rsidRPr="0012615F" w:rsidRDefault="00E016D1" w:rsidP="00E016D1">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4ABDDC8" w14:textId="2A902AE4"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5067F907" w14:textId="77CA4205"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3FC9644C" w14:textId="2553A7D0"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C19A0E3" w14:textId="1559A2E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6E3DDFCE" w14:textId="2ACBC85F"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6BFDCA4" w14:textId="66D2A4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8074B2" w14:textId="39FAC11D"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70098077" w14:textId="63CF555E"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7925116" w14:textId="240ADD3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033D9C93" w14:textId="4FD4D680" w:rsidR="00E016D1" w:rsidRPr="009A486F" w:rsidRDefault="00E016D1" w:rsidP="00E016D1">
            <w:pPr>
              <w:widowControl/>
              <w:autoSpaceDE/>
              <w:autoSpaceDN/>
              <w:adjustRightInd/>
              <w:jc w:val="center"/>
              <w:rPr>
                <w:bCs/>
                <w:sz w:val="22"/>
                <w:szCs w:val="22"/>
              </w:rPr>
            </w:pPr>
            <w:r>
              <w:rPr>
                <w:rFonts w:ascii="Arial" w:hAnsi="Arial" w:cs="Arial"/>
                <w:sz w:val="20"/>
                <w:szCs w:val="20"/>
              </w:rPr>
              <w:t>4.1</w:t>
            </w:r>
          </w:p>
        </w:tc>
        <w:tc>
          <w:tcPr>
            <w:tcW w:w="190" w:type="pct"/>
            <w:tcBorders>
              <w:top w:val="single" w:sz="8" w:space="0" w:color="000000"/>
              <w:left w:val="single" w:sz="4" w:space="0" w:color="000000"/>
              <w:bottom w:val="single" w:sz="8" w:space="0" w:color="000000"/>
              <w:right w:val="single" w:sz="4" w:space="0" w:color="000000"/>
            </w:tcBorders>
            <w:vAlign w:val="bottom"/>
          </w:tcPr>
          <w:p w14:paraId="6DAC763C" w14:textId="3335D8B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226" w:type="pct"/>
            <w:tcBorders>
              <w:top w:val="single" w:sz="8" w:space="0" w:color="000000"/>
              <w:left w:val="single" w:sz="4" w:space="0" w:color="000000"/>
              <w:bottom w:val="single" w:sz="8" w:space="0" w:color="000000"/>
              <w:right w:val="single" w:sz="4" w:space="0" w:color="000000"/>
            </w:tcBorders>
            <w:vAlign w:val="bottom"/>
          </w:tcPr>
          <w:p w14:paraId="0C40DCE7" w14:textId="33C70998"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2F675320" w14:textId="75C7D96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29ECB7DC" w14:textId="0EEBD4FB"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564677" w14:textId="08565A35"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DDA315F" w14:textId="73CF5F7E"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36A50A50" w14:textId="758F6679"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74898231" w14:textId="195B19F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5A54778D" w14:textId="57008CE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57B4FD6" w14:textId="4B2B124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6B2A900" w14:textId="4E69E24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F0A19F9" w14:textId="4F1A6A2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21934F68" w14:textId="4367220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8" w:space="0" w:color="000000"/>
            </w:tcBorders>
            <w:vAlign w:val="bottom"/>
          </w:tcPr>
          <w:p w14:paraId="2B5A1C7A" w14:textId="6691216F"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r>
      <w:tr w:rsidR="00E016D1" w:rsidRPr="00CC576E" w14:paraId="483B1CD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E016D1" w:rsidRPr="0012615F" w:rsidRDefault="00E016D1" w:rsidP="00E016D1">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08977015" w14:textId="68BC96AF"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4B38F40" w14:textId="25ED9EFA"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78B57E0" w14:textId="27F8A9C6"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7B70D1B" w14:textId="0995D950"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47EB1C0" w14:textId="54BE975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B761700" w14:textId="2EC1F207"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C5D2568" w14:textId="616EBA3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0C86B" w14:textId="6FEA378D" w:rsidR="00E016D1" w:rsidRPr="009A486F" w:rsidRDefault="00E016D1" w:rsidP="00E016D1">
            <w:pPr>
              <w:widowControl/>
              <w:autoSpaceDE/>
              <w:autoSpaceDN/>
              <w:adjustRightInd/>
              <w:jc w:val="center"/>
              <w:rPr>
                <w:bCs/>
                <w:sz w:val="22"/>
                <w:szCs w:val="22"/>
              </w:rPr>
            </w:pPr>
            <w:r>
              <w:rPr>
                <w:rFonts w:ascii="Arial" w:hAnsi="Arial" w:cs="Arial"/>
                <w:sz w:val="20"/>
                <w:szCs w:val="20"/>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6DC58F34" w14:textId="07621430"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8" w:space="0" w:color="000000"/>
              <w:right w:val="single" w:sz="4" w:space="0" w:color="000000"/>
            </w:tcBorders>
            <w:vAlign w:val="bottom"/>
          </w:tcPr>
          <w:p w14:paraId="4F13B207" w14:textId="58AD2192"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41A1A55D" w14:textId="04EDB75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1AD0F" w14:textId="2E9FE551"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65691534" w14:textId="472D244D"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0B5F565E" w14:textId="29D66994"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63810BE5" w14:textId="219D10CF"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8B22F6C" w14:textId="219A97F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16D23D45" w14:textId="42C48C23"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1A853D49" w14:textId="0940F768"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048CDC5C" w14:textId="1C5FF859"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2AEE69CC" w14:textId="28C71E37"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175D8FAD" w14:textId="79DEDA13"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7B5DAE25" w14:textId="756110A5"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53EEBA86" w14:textId="27C892F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087694E7" w14:textId="54BBAFE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4629A5C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E016D1" w:rsidRPr="0012615F" w:rsidRDefault="00E016D1" w:rsidP="00E016D1">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3F99DD5A" w14:textId="3F5903E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CCD92A6" w14:textId="54F73824"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457FB2AF" w14:textId="2B318FA7"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4EF6CF3F" w14:textId="2760B39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6D797E66" w14:textId="43D66AFE"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8F2F913" w14:textId="13D36286" w:rsidR="00E016D1" w:rsidRPr="009A486F" w:rsidRDefault="00E016D1" w:rsidP="00E016D1">
            <w:pPr>
              <w:widowControl/>
              <w:autoSpaceDE/>
              <w:autoSpaceDN/>
              <w:adjustRightInd/>
              <w:jc w:val="center"/>
              <w:rPr>
                <w:bCs/>
                <w:sz w:val="22"/>
                <w:szCs w:val="22"/>
              </w:rPr>
            </w:pPr>
            <w:r>
              <w:rPr>
                <w:rFonts w:ascii="Arial" w:hAnsi="Arial" w:cs="Arial"/>
                <w:sz w:val="20"/>
                <w:szCs w:val="20"/>
              </w:rPr>
              <w:t>2.9</w:t>
            </w:r>
          </w:p>
        </w:tc>
        <w:tc>
          <w:tcPr>
            <w:tcW w:w="190" w:type="pct"/>
            <w:tcBorders>
              <w:top w:val="single" w:sz="8" w:space="0" w:color="000000"/>
              <w:left w:val="single" w:sz="4" w:space="0" w:color="000000"/>
              <w:bottom w:val="single" w:sz="8" w:space="0" w:color="000000"/>
              <w:right w:val="single" w:sz="4" w:space="0" w:color="000000"/>
            </w:tcBorders>
            <w:vAlign w:val="bottom"/>
          </w:tcPr>
          <w:p w14:paraId="4C4A4F01" w14:textId="2F7776C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9C5B1ED" w14:textId="1513E6A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1047C5C4" w14:textId="3783E637" w:rsidR="00E016D1" w:rsidRPr="009A486F" w:rsidRDefault="00E016D1" w:rsidP="00E016D1">
            <w:pPr>
              <w:widowControl/>
              <w:autoSpaceDE/>
              <w:autoSpaceDN/>
              <w:adjustRightInd/>
              <w:jc w:val="center"/>
              <w:rPr>
                <w:bCs/>
                <w:sz w:val="22"/>
                <w:szCs w:val="22"/>
              </w:rPr>
            </w:pPr>
            <w:r>
              <w:rPr>
                <w:rFonts w:ascii="Arial" w:hAnsi="Arial" w:cs="Arial"/>
                <w:sz w:val="20"/>
                <w:szCs w:val="20"/>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2C7A9C90" w14:textId="5A238E24"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6D5082A" w14:textId="2110E3D5"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65A73AE0" w14:textId="2001134F"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226" w:type="pct"/>
            <w:tcBorders>
              <w:top w:val="single" w:sz="8" w:space="0" w:color="000000"/>
              <w:left w:val="single" w:sz="4" w:space="0" w:color="000000"/>
              <w:bottom w:val="single" w:sz="8" w:space="0" w:color="000000"/>
              <w:right w:val="single" w:sz="4" w:space="0" w:color="000000"/>
            </w:tcBorders>
            <w:vAlign w:val="bottom"/>
          </w:tcPr>
          <w:p w14:paraId="5B8A9AE2" w14:textId="644E88A0"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6F64C570" w14:textId="33DC548B"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7F744C4" w14:textId="26A419FC"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3415B60C" w14:textId="0085A8F3"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FF5AF98" w14:textId="22AF21E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226" w:type="pct"/>
            <w:tcBorders>
              <w:top w:val="single" w:sz="8" w:space="0" w:color="000000"/>
              <w:left w:val="single" w:sz="4" w:space="0" w:color="000000"/>
              <w:bottom w:val="single" w:sz="8" w:space="0" w:color="000000"/>
              <w:right w:val="single" w:sz="4" w:space="0" w:color="000000"/>
            </w:tcBorders>
            <w:vAlign w:val="bottom"/>
          </w:tcPr>
          <w:p w14:paraId="4F5E2DC3" w14:textId="33B595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B0E7FFB" w14:textId="5830A17C"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2650C0D6" w14:textId="5CB0022D"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0302A6F1" w14:textId="67505EB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17CB0CD2" w14:textId="114DD784"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63B7A0A4" w14:textId="7251984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169AA7F2" w14:textId="3F4CA866"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r>
      <w:tr w:rsidR="00E016D1" w:rsidRPr="00CC576E" w14:paraId="4F4ACF7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E016D1" w:rsidRPr="0012615F" w:rsidRDefault="00E016D1" w:rsidP="00E016D1">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28657E79" w14:textId="7AE536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58B1A0AD" w14:textId="466BD0B0"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316DF9F2" w14:textId="3131D2C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31A7E5F" w14:textId="5F6F9972"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A6EEAF7" w14:textId="575E8800"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C38C126" w14:textId="60943CD1"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0856AA39" w14:textId="31EE0F71"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7FCCF0E5" w14:textId="14D34303" w:rsidR="00E016D1" w:rsidRPr="009A486F" w:rsidRDefault="00E016D1" w:rsidP="00E016D1">
            <w:pPr>
              <w:widowControl/>
              <w:autoSpaceDE/>
              <w:autoSpaceDN/>
              <w:adjustRightInd/>
              <w:jc w:val="center"/>
              <w:rPr>
                <w:bCs/>
                <w:sz w:val="22"/>
                <w:szCs w:val="22"/>
              </w:rPr>
            </w:pPr>
            <w:r>
              <w:rPr>
                <w:rFonts w:ascii="Arial" w:hAnsi="Arial" w:cs="Arial"/>
                <w:sz w:val="20"/>
                <w:szCs w:val="20"/>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4427720" w14:textId="07BE7F38"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34E1033B" w14:textId="32233281"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3745CAF9" w14:textId="0B554A52"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226" w:type="pct"/>
            <w:tcBorders>
              <w:top w:val="single" w:sz="8" w:space="0" w:color="000000"/>
              <w:left w:val="single" w:sz="4" w:space="0" w:color="000000"/>
              <w:bottom w:val="single" w:sz="8" w:space="0" w:color="000000"/>
              <w:right w:val="single" w:sz="4" w:space="0" w:color="000000"/>
            </w:tcBorders>
            <w:vAlign w:val="bottom"/>
          </w:tcPr>
          <w:p w14:paraId="0B887273" w14:textId="6210DBE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226" w:type="pct"/>
            <w:tcBorders>
              <w:top w:val="single" w:sz="8" w:space="0" w:color="000000"/>
              <w:left w:val="single" w:sz="4" w:space="0" w:color="000000"/>
              <w:bottom w:val="single" w:sz="8" w:space="0" w:color="000000"/>
              <w:right w:val="single" w:sz="4" w:space="0" w:color="000000"/>
            </w:tcBorders>
            <w:vAlign w:val="bottom"/>
          </w:tcPr>
          <w:p w14:paraId="0C9B5DE7" w14:textId="3BD0AB32"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3F6E1C44" w14:textId="4F44702F"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E3F4320" w14:textId="0F909EC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5BFF2E71" w14:textId="3A29159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7A57CCA" w14:textId="552ED42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52B1461F" w14:textId="008E4EF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5DBECF3" w14:textId="6E771471"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111E1061" w14:textId="6958294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9671482" w14:textId="7634D30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28A8CB5" w14:textId="63907088"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44A82F" w14:textId="373A0C3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CF50843" w14:textId="48F368A8"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B7AA221"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E016D1" w:rsidRPr="0012615F" w:rsidRDefault="00E016D1" w:rsidP="00E016D1">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00B9062F" w14:textId="3D02C43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52EF16B" w14:textId="2E2EE50D"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04F0867E" w14:textId="5815E07D"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1A644EF1" w14:textId="5A520129"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15352BC0" w14:textId="1703755D"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33DC2111" w14:textId="7ABA20BC"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1EED6B7C" w14:textId="5186D617"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15413384" w14:textId="3CD00BB2" w:rsidR="00E016D1" w:rsidRPr="009A486F" w:rsidRDefault="00E016D1" w:rsidP="00E016D1">
            <w:pPr>
              <w:widowControl/>
              <w:autoSpaceDE/>
              <w:autoSpaceDN/>
              <w:adjustRightInd/>
              <w:jc w:val="center"/>
              <w:rPr>
                <w:bCs/>
                <w:sz w:val="22"/>
                <w:szCs w:val="22"/>
              </w:rPr>
            </w:pPr>
            <w:r>
              <w:rPr>
                <w:rFonts w:ascii="Arial" w:hAnsi="Arial" w:cs="Arial"/>
                <w:sz w:val="20"/>
                <w:szCs w:val="20"/>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0161FCAA" w14:textId="145D6F41"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2726B198" w14:textId="5F81BDF1"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1277D1AA" w14:textId="0F60C2A3"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19B323A4" w14:textId="0E1792E7"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086B013E" w14:textId="396B57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0C1B5B44" w14:textId="6605AA3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088F039" w14:textId="025FF3F9"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7074727D" w14:textId="361F51D4"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E591B4F" w14:textId="6A92F89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B798B86" w14:textId="2357FA7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226" w:type="pct"/>
            <w:tcBorders>
              <w:top w:val="single" w:sz="8" w:space="0" w:color="000000"/>
              <w:left w:val="single" w:sz="4" w:space="0" w:color="000000"/>
              <w:bottom w:val="single" w:sz="8" w:space="0" w:color="000000"/>
              <w:right w:val="single" w:sz="4" w:space="0" w:color="000000"/>
            </w:tcBorders>
            <w:vAlign w:val="bottom"/>
          </w:tcPr>
          <w:p w14:paraId="00EA8E1E" w14:textId="0130B53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15AC0E2" w14:textId="44A50733"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1A6697B" w14:textId="0A1211EA"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8296EA5" w14:textId="7245E98A"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869D69" w14:textId="7F1D416C"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0F51AD86" w14:textId="2063DAD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77CB12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E016D1" w:rsidRPr="0012615F" w:rsidRDefault="00E016D1" w:rsidP="00E016D1">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4082FDDC" w14:textId="31CE9D9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1B404" w14:textId="5E810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6573E826" w14:textId="17AA4A9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2A9DECD2" w14:textId="7AFD1D2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793072A" w14:textId="5B557E19"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2E8685B0" w14:textId="79D35FD1"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389F3" w14:textId="3D0FD3D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D902763" w14:textId="233F470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7E43E165" w14:textId="4D93F862"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0D2AD721" w14:textId="40ACAD94"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BD525" w14:textId="3B8BE8C6"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226" w:type="pct"/>
            <w:tcBorders>
              <w:top w:val="single" w:sz="8" w:space="0" w:color="000000"/>
              <w:left w:val="single" w:sz="4" w:space="0" w:color="000000"/>
              <w:bottom w:val="single" w:sz="8" w:space="0" w:color="000000"/>
              <w:right w:val="single" w:sz="4" w:space="0" w:color="000000"/>
            </w:tcBorders>
            <w:vAlign w:val="bottom"/>
          </w:tcPr>
          <w:p w14:paraId="727CC335" w14:textId="016DBDE3"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3759AF22" w14:textId="6A1A6BA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6A06DF7" w14:textId="12A0DCBC"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53A76290" w14:textId="4040C8ED"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577D133D" w14:textId="10690185"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457FEB2" w14:textId="276C017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ED2F64F" w14:textId="7581FEC2"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226" w:type="pct"/>
            <w:tcBorders>
              <w:top w:val="single" w:sz="8" w:space="0" w:color="000000"/>
              <w:left w:val="single" w:sz="4" w:space="0" w:color="000000"/>
              <w:bottom w:val="single" w:sz="8" w:space="0" w:color="000000"/>
              <w:right w:val="single" w:sz="4" w:space="0" w:color="000000"/>
            </w:tcBorders>
            <w:vAlign w:val="bottom"/>
          </w:tcPr>
          <w:p w14:paraId="2E403A73" w14:textId="17175D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10F0A18" w14:textId="766414F0"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9031D06" w14:textId="788428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377D5502" w14:textId="0115BD77"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E3301CB" w14:textId="3A122FE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65D8C14E" w14:textId="66C4C18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50906EC9"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E016D1" w:rsidRPr="0012615F" w:rsidRDefault="00E016D1" w:rsidP="00E016D1">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64480BAA" w14:textId="254153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3AF45273" w14:textId="561CE37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4A0BC983" w14:textId="2D4FCEE2"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413E8839" w14:textId="69C08ED6"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16FCC030" w14:textId="1B34A6A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659DDE" w14:textId="4DEAE2C9"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4A6642D6" w14:textId="470B0BBE"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01EE8E1" w14:textId="0DCE3FE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4CD8D11C" w14:textId="3C757BFF"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190" w:type="pct"/>
            <w:tcBorders>
              <w:top w:val="single" w:sz="8" w:space="0" w:color="000000"/>
              <w:left w:val="single" w:sz="4" w:space="0" w:color="000000"/>
              <w:bottom w:val="single" w:sz="8" w:space="0" w:color="000000"/>
              <w:right w:val="single" w:sz="4" w:space="0" w:color="000000"/>
            </w:tcBorders>
            <w:vAlign w:val="bottom"/>
          </w:tcPr>
          <w:p w14:paraId="34DB030D" w14:textId="0222B6A3"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110E86E" w14:textId="08C54C4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226" w:type="pct"/>
            <w:tcBorders>
              <w:top w:val="single" w:sz="8" w:space="0" w:color="000000"/>
              <w:left w:val="single" w:sz="4" w:space="0" w:color="000000"/>
              <w:bottom w:val="single" w:sz="8" w:space="0" w:color="000000"/>
              <w:right w:val="single" w:sz="4" w:space="0" w:color="000000"/>
            </w:tcBorders>
            <w:vAlign w:val="bottom"/>
          </w:tcPr>
          <w:p w14:paraId="10B1B495" w14:textId="140B2692"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0C696BD5" w14:textId="0AD3680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435A8A98" w14:textId="6B4B8E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0383B640" w14:textId="4C96852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EF35E3C" w14:textId="457FBA6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09730B5A" w14:textId="501FF8CF"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1D87305F" w14:textId="7598F7C9"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226" w:type="pct"/>
            <w:tcBorders>
              <w:top w:val="single" w:sz="8" w:space="0" w:color="000000"/>
              <w:left w:val="single" w:sz="4" w:space="0" w:color="000000"/>
              <w:bottom w:val="single" w:sz="8" w:space="0" w:color="000000"/>
              <w:right w:val="single" w:sz="4" w:space="0" w:color="000000"/>
            </w:tcBorders>
            <w:vAlign w:val="bottom"/>
          </w:tcPr>
          <w:p w14:paraId="66577A96" w14:textId="0866CB04"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4506B0AC" w14:textId="6A8708A1"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48AB5" w14:textId="596300D2"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2539FB87" w14:textId="46236D8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3C731F3E" w14:textId="582E9E5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7826604" w14:textId="0F7CC9C5"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227F504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E016D1" w:rsidRPr="0012615F" w:rsidRDefault="00E016D1" w:rsidP="00E016D1">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4EC344C4" w14:textId="41554875"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3431F7FC" w14:textId="7FC98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7C033DC8" w14:textId="7200E14F"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23662D8D" w14:textId="26D0960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1EE327F" w14:textId="2B17530C"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4A13F56C" w14:textId="38D9AD0E"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ABB0E6A" w14:textId="11D0C6AF"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5250512" w14:textId="1162DDD3"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28407A74" w14:textId="18E4AE9D" w:rsidR="00E016D1" w:rsidRPr="009A486F" w:rsidRDefault="00E016D1" w:rsidP="00E016D1">
            <w:pPr>
              <w:widowControl/>
              <w:autoSpaceDE/>
              <w:autoSpaceDN/>
              <w:adjustRightInd/>
              <w:jc w:val="center"/>
              <w:rPr>
                <w:bCs/>
                <w:sz w:val="22"/>
                <w:szCs w:val="22"/>
              </w:rPr>
            </w:pPr>
            <w:r>
              <w:rPr>
                <w:rFonts w:ascii="Arial" w:hAnsi="Arial" w:cs="Arial"/>
                <w:sz w:val="20"/>
                <w:szCs w:val="20"/>
              </w:rPr>
              <w:t>5.1</w:t>
            </w:r>
          </w:p>
        </w:tc>
        <w:tc>
          <w:tcPr>
            <w:tcW w:w="190" w:type="pct"/>
            <w:tcBorders>
              <w:top w:val="single" w:sz="8" w:space="0" w:color="000000"/>
              <w:left w:val="single" w:sz="4" w:space="0" w:color="000000"/>
              <w:bottom w:val="single" w:sz="8" w:space="0" w:color="000000"/>
              <w:right w:val="single" w:sz="4" w:space="0" w:color="000000"/>
            </w:tcBorders>
            <w:vAlign w:val="bottom"/>
          </w:tcPr>
          <w:p w14:paraId="4CA671CE" w14:textId="180B710A"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2868D87C" w14:textId="09FC425C"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226" w:type="pct"/>
            <w:tcBorders>
              <w:top w:val="single" w:sz="8" w:space="0" w:color="000000"/>
              <w:left w:val="single" w:sz="4" w:space="0" w:color="000000"/>
              <w:bottom w:val="single" w:sz="8" w:space="0" w:color="000000"/>
              <w:right w:val="single" w:sz="4" w:space="0" w:color="000000"/>
            </w:tcBorders>
            <w:vAlign w:val="bottom"/>
          </w:tcPr>
          <w:p w14:paraId="5945CF0F" w14:textId="2D8A7FF7"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66254D43" w14:textId="355BF79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4011E2E0" w14:textId="2435C23B"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0939758F" w14:textId="3D6926A1"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F9BAE" w14:textId="05FBB620"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7AE44CE8" w14:textId="24868F9E"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226" w:type="pct"/>
            <w:tcBorders>
              <w:top w:val="single" w:sz="8" w:space="0" w:color="000000"/>
              <w:left w:val="single" w:sz="4" w:space="0" w:color="000000"/>
              <w:bottom w:val="single" w:sz="8" w:space="0" w:color="000000"/>
              <w:right w:val="single" w:sz="4" w:space="0" w:color="000000"/>
            </w:tcBorders>
            <w:vAlign w:val="bottom"/>
          </w:tcPr>
          <w:p w14:paraId="2367534C" w14:textId="59405765"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4DF35D8E" w14:textId="1465A3F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C58ED5A" w14:textId="1A50389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A96443A" w14:textId="12989882"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1C43732" w14:textId="031F72E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F862FA3" w14:textId="688863FB"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39DE5C14" w14:textId="53708062"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347345A8"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E016D1" w:rsidRPr="0012615F" w:rsidRDefault="00E016D1" w:rsidP="00E016D1">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26E75FC9" w14:textId="1DFA052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15525B58" w14:textId="1BA52D19"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1386F0B9" w14:textId="2ABFCFD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3ACDB410" w14:textId="1B94D741"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0818EE7" w14:textId="381286E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0553D32B" w14:textId="39CEC8F4"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7BD8C247" w14:textId="4CFFFB7A"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45A22931" w14:textId="135F5210"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190" w:type="pct"/>
            <w:tcBorders>
              <w:top w:val="single" w:sz="8" w:space="0" w:color="000000"/>
              <w:left w:val="single" w:sz="4" w:space="0" w:color="000000"/>
              <w:bottom w:val="single" w:sz="8" w:space="0" w:color="000000"/>
              <w:right w:val="single" w:sz="4" w:space="0" w:color="000000"/>
            </w:tcBorders>
            <w:vAlign w:val="bottom"/>
          </w:tcPr>
          <w:p w14:paraId="79132014" w14:textId="4ADBE20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6DC292F4" w14:textId="707A81C0" w:rsidR="00E016D1" w:rsidRPr="009A486F" w:rsidRDefault="00E016D1" w:rsidP="00E016D1">
            <w:pPr>
              <w:widowControl/>
              <w:autoSpaceDE/>
              <w:autoSpaceDN/>
              <w:adjustRightInd/>
              <w:jc w:val="center"/>
              <w:rPr>
                <w:bCs/>
                <w:sz w:val="22"/>
                <w:szCs w:val="22"/>
              </w:rPr>
            </w:pPr>
            <w:r>
              <w:rPr>
                <w:rFonts w:ascii="Arial" w:hAnsi="Arial" w:cs="Arial"/>
                <w:sz w:val="20"/>
                <w:szCs w:val="20"/>
              </w:rPr>
              <w:t>3.0</w:t>
            </w:r>
          </w:p>
        </w:tc>
        <w:tc>
          <w:tcPr>
            <w:tcW w:w="190" w:type="pct"/>
            <w:tcBorders>
              <w:top w:val="single" w:sz="8" w:space="0" w:color="000000"/>
              <w:left w:val="single" w:sz="4" w:space="0" w:color="000000"/>
              <w:bottom w:val="single" w:sz="8" w:space="0" w:color="000000"/>
              <w:right w:val="single" w:sz="4" w:space="0" w:color="000000"/>
            </w:tcBorders>
            <w:vAlign w:val="bottom"/>
          </w:tcPr>
          <w:p w14:paraId="5C8C85DD" w14:textId="26D09BD6"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15F8466E" w14:textId="2BF7289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70B2A6F3" w14:textId="43DD56D7"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0BBB2F0" w14:textId="1D59471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BCC6201" w14:textId="050997DA"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AD87869" w14:textId="5C132CC8"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D9028E4" w14:textId="66A9E36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3E7D7703" w14:textId="1E85ABBB"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6E4B932A" w14:textId="0919D91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6459B3BB" w14:textId="3FA9E4A7"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60510857" w14:textId="73B5B5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FB9D1AA" w14:textId="1CFA4F7A"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6AD3B5A" w14:textId="49C7CDD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2ECAC84F" w14:textId="112FA43E"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12253A02"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E016D1" w:rsidRPr="0012615F" w:rsidRDefault="00E016D1" w:rsidP="00E016D1">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6068B6C7" w14:textId="6BBCA5C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12" w:space="0" w:color="000000"/>
              <w:right w:val="single" w:sz="4" w:space="0" w:color="000000"/>
            </w:tcBorders>
            <w:vAlign w:val="bottom"/>
          </w:tcPr>
          <w:p w14:paraId="2C38D333" w14:textId="3F30B988"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12" w:space="0" w:color="000000"/>
              <w:right w:val="single" w:sz="4" w:space="0" w:color="000000"/>
            </w:tcBorders>
            <w:vAlign w:val="bottom"/>
          </w:tcPr>
          <w:p w14:paraId="1B0B1C61" w14:textId="4B4A6229"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12" w:space="0" w:color="000000"/>
              <w:right w:val="single" w:sz="4" w:space="0" w:color="000000"/>
            </w:tcBorders>
            <w:vAlign w:val="bottom"/>
          </w:tcPr>
          <w:p w14:paraId="144C6858" w14:textId="7FA48AD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12" w:space="0" w:color="000000"/>
              <w:right w:val="single" w:sz="4" w:space="0" w:color="000000"/>
            </w:tcBorders>
            <w:vAlign w:val="bottom"/>
          </w:tcPr>
          <w:p w14:paraId="524BA6CC" w14:textId="66706DE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12" w:space="0" w:color="000000"/>
              <w:right w:val="single" w:sz="4" w:space="0" w:color="000000"/>
            </w:tcBorders>
            <w:vAlign w:val="bottom"/>
          </w:tcPr>
          <w:p w14:paraId="3B4ACE1B" w14:textId="0234BEC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12" w:space="0" w:color="000000"/>
              <w:right w:val="single" w:sz="4" w:space="0" w:color="000000"/>
            </w:tcBorders>
            <w:vAlign w:val="bottom"/>
          </w:tcPr>
          <w:p w14:paraId="3FD1AE29" w14:textId="3C8801A2"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6A133841" w14:textId="48B36AD0"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12" w:space="0" w:color="000000"/>
              <w:right w:val="single" w:sz="4" w:space="0" w:color="000000"/>
            </w:tcBorders>
            <w:vAlign w:val="bottom"/>
          </w:tcPr>
          <w:p w14:paraId="7E61FBE3" w14:textId="26157891"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12" w:space="0" w:color="000000"/>
              <w:right w:val="single" w:sz="4" w:space="0" w:color="000000"/>
            </w:tcBorders>
            <w:vAlign w:val="bottom"/>
          </w:tcPr>
          <w:p w14:paraId="10093159" w14:textId="20BF25B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12" w:space="0" w:color="000000"/>
              <w:right w:val="single" w:sz="4" w:space="0" w:color="000000"/>
            </w:tcBorders>
            <w:vAlign w:val="bottom"/>
          </w:tcPr>
          <w:p w14:paraId="4BB6DCCD" w14:textId="60160164"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41418A86" w14:textId="47405077"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0A6C1FA8" w14:textId="095BB7BB"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12" w:space="0" w:color="000000"/>
              <w:right w:val="single" w:sz="4" w:space="0" w:color="000000"/>
            </w:tcBorders>
            <w:vAlign w:val="bottom"/>
          </w:tcPr>
          <w:p w14:paraId="710735DD" w14:textId="1EA433E3"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3CAA4437" w14:textId="1C6752B9"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6B07BF3B" w14:textId="42DD531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12" w:space="0" w:color="000000"/>
              <w:right w:val="single" w:sz="4" w:space="0" w:color="000000"/>
            </w:tcBorders>
            <w:vAlign w:val="bottom"/>
          </w:tcPr>
          <w:p w14:paraId="23401EB1" w14:textId="3FC9183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6DE62146" w14:textId="20B373D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30976461" w14:textId="1F6FC1DE"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3AF2B115" w14:textId="1D6D356C"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12" w:space="0" w:color="000000"/>
              <w:right w:val="single" w:sz="4" w:space="0" w:color="000000"/>
            </w:tcBorders>
            <w:vAlign w:val="bottom"/>
          </w:tcPr>
          <w:p w14:paraId="0B805649" w14:textId="01A72690"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557AF853" w14:textId="047F09E1"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12" w:space="0" w:color="000000"/>
              <w:right w:val="single" w:sz="4" w:space="0" w:color="000000"/>
            </w:tcBorders>
            <w:vAlign w:val="bottom"/>
          </w:tcPr>
          <w:p w14:paraId="69955EC4" w14:textId="18AAAC9F"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8" w:space="0" w:color="000000"/>
              <w:bottom w:val="single" w:sz="12" w:space="0" w:color="000000"/>
              <w:right w:val="single" w:sz="8" w:space="0" w:color="000000"/>
            </w:tcBorders>
            <w:vAlign w:val="bottom"/>
          </w:tcPr>
          <w:p w14:paraId="22618482" w14:textId="66AD115B"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E016D1" w:rsidRPr="00CC576E" w14:paraId="65771AFE"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E016D1" w:rsidRPr="000357D1" w:rsidRDefault="00E016D1" w:rsidP="00E016D1">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1A28F9D4" w14:textId="187FB678"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104FE6D" w14:textId="7687E08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7A16F38" w14:textId="55BE5B96"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48617" w14:textId="02CC65B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5091CE3" w14:textId="76678169"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9A6061C" w14:textId="7BDC881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1452B40" w14:textId="565EB1C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99103D" w14:textId="09D5FE47"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1C10D3C5" w14:textId="7188900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23" w:type="pct"/>
            <w:tcBorders>
              <w:top w:val="single" w:sz="4" w:space="0" w:color="000000"/>
              <w:left w:val="single" w:sz="4" w:space="0" w:color="000000"/>
              <w:bottom w:val="single" w:sz="4" w:space="0" w:color="000000"/>
              <w:right w:val="single" w:sz="4" w:space="0" w:color="000000"/>
            </w:tcBorders>
            <w:vAlign w:val="bottom"/>
          </w:tcPr>
          <w:p w14:paraId="4C98FDB7" w14:textId="1F0968A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4A2475" w14:textId="46FFC27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202" w:type="pct"/>
            <w:tcBorders>
              <w:top w:val="single" w:sz="4" w:space="0" w:color="000000"/>
              <w:left w:val="single" w:sz="4" w:space="0" w:color="000000"/>
              <w:bottom w:val="single" w:sz="4" w:space="0" w:color="000000"/>
              <w:right w:val="single" w:sz="4" w:space="0" w:color="000000"/>
            </w:tcBorders>
            <w:vAlign w:val="bottom"/>
          </w:tcPr>
          <w:p w14:paraId="4B656136" w14:textId="5CD4A1ED"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0B4F441D" w14:textId="6454F89B"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7AF4CACC" w14:textId="2AD247A6"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1C14F224" w14:textId="60137003"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6A9A16A2" w14:textId="64BD1295"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97" w:type="pct"/>
            <w:tcBorders>
              <w:top w:val="single" w:sz="4" w:space="0" w:color="000000"/>
              <w:left w:val="single" w:sz="4" w:space="0" w:color="000000"/>
              <w:bottom w:val="single" w:sz="4" w:space="0" w:color="000000"/>
              <w:right w:val="single" w:sz="4" w:space="0" w:color="000000"/>
            </w:tcBorders>
            <w:vAlign w:val="bottom"/>
          </w:tcPr>
          <w:p w14:paraId="34633099" w14:textId="447EC2C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79" w:type="pct"/>
            <w:tcBorders>
              <w:top w:val="single" w:sz="4" w:space="0" w:color="000000"/>
              <w:left w:val="single" w:sz="4" w:space="0" w:color="000000"/>
              <w:bottom w:val="single" w:sz="4" w:space="0" w:color="000000"/>
              <w:right w:val="single" w:sz="4" w:space="0" w:color="000000"/>
            </w:tcBorders>
            <w:vAlign w:val="bottom"/>
          </w:tcPr>
          <w:p w14:paraId="5C4C3F10" w14:textId="4E026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1" w:type="pct"/>
            <w:tcBorders>
              <w:top w:val="single" w:sz="4" w:space="0" w:color="000000"/>
              <w:left w:val="single" w:sz="4" w:space="0" w:color="000000"/>
              <w:bottom w:val="single" w:sz="4" w:space="0" w:color="000000"/>
              <w:right w:val="single" w:sz="4" w:space="0" w:color="000000"/>
            </w:tcBorders>
            <w:vAlign w:val="bottom"/>
          </w:tcPr>
          <w:p w14:paraId="741C2EB6" w14:textId="4CC8A6D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8" w:type="pct"/>
            <w:tcBorders>
              <w:top w:val="single" w:sz="4" w:space="0" w:color="000000"/>
              <w:left w:val="single" w:sz="4" w:space="0" w:color="000000"/>
              <w:bottom w:val="single" w:sz="4" w:space="0" w:color="000000"/>
              <w:right w:val="single" w:sz="4" w:space="0" w:color="000000"/>
            </w:tcBorders>
            <w:vAlign w:val="bottom"/>
          </w:tcPr>
          <w:p w14:paraId="7838FD84" w14:textId="48B5B0A4"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3D62A578" w14:textId="7D466D4C"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83" w:type="pct"/>
            <w:tcBorders>
              <w:top w:val="single" w:sz="4" w:space="0" w:color="000000"/>
              <w:left w:val="single" w:sz="4" w:space="0" w:color="000000"/>
              <w:bottom w:val="single" w:sz="4" w:space="0" w:color="000000"/>
              <w:right w:val="single" w:sz="4" w:space="0" w:color="000000"/>
            </w:tcBorders>
            <w:vAlign w:val="bottom"/>
          </w:tcPr>
          <w:p w14:paraId="0C72B175" w14:textId="11DC0821"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50" w:type="pct"/>
            <w:tcBorders>
              <w:top w:val="single" w:sz="4" w:space="0" w:color="000000"/>
              <w:left w:val="single" w:sz="4" w:space="0" w:color="000000"/>
              <w:bottom w:val="single" w:sz="4" w:space="0" w:color="000000"/>
              <w:right w:val="single" w:sz="4" w:space="0" w:color="000000"/>
            </w:tcBorders>
            <w:vAlign w:val="bottom"/>
          </w:tcPr>
          <w:p w14:paraId="270E8636" w14:textId="413095D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6" w:type="pct"/>
            <w:tcBorders>
              <w:top w:val="single" w:sz="4" w:space="0" w:color="000000"/>
              <w:left w:val="single" w:sz="4" w:space="0" w:color="000000"/>
              <w:bottom w:val="single" w:sz="4" w:space="0" w:color="000000"/>
              <w:right w:val="single" w:sz="8" w:space="0" w:color="000000"/>
            </w:tcBorders>
            <w:vAlign w:val="bottom"/>
          </w:tcPr>
          <w:p w14:paraId="733F7BA3" w14:textId="7FF1D16A"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r>
      <w:tr w:rsidR="00E016D1" w:rsidRPr="00CC576E" w14:paraId="363AC7D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E016D1" w:rsidRPr="000357D1" w:rsidRDefault="00E016D1" w:rsidP="00E016D1">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0BEFFFF7" w14:textId="7AFBCE0F"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13B6DD7" w14:textId="291D0DB6"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2FF1930B" w14:textId="5AA3C71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61A2E0D7" w14:textId="581ADF7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0987BC3" w14:textId="19FB5443"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34D0B1A5" w14:textId="59DC50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3BDD8F" w14:textId="73FAC7E5"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AF8FE4" w14:textId="76D3881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7E2FE89A" w14:textId="2C18A369"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23" w:type="pct"/>
            <w:tcBorders>
              <w:top w:val="single" w:sz="4" w:space="0" w:color="000000"/>
              <w:left w:val="single" w:sz="4" w:space="0" w:color="000000"/>
              <w:bottom w:val="single" w:sz="4" w:space="0" w:color="000000"/>
              <w:right w:val="single" w:sz="4" w:space="0" w:color="000000"/>
            </w:tcBorders>
            <w:vAlign w:val="bottom"/>
          </w:tcPr>
          <w:p w14:paraId="0EFB66CA" w14:textId="4841D0E1"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DA31D30" w14:textId="1FF72A7F"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202" w:type="pct"/>
            <w:tcBorders>
              <w:top w:val="single" w:sz="4" w:space="0" w:color="000000"/>
              <w:left w:val="single" w:sz="4" w:space="0" w:color="000000"/>
              <w:bottom w:val="single" w:sz="4" w:space="0" w:color="000000"/>
              <w:right w:val="single" w:sz="4" w:space="0" w:color="000000"/>
            </w:tcBorders>
            <w:vAlign w:val="bottom"/>
          </w:tcPr>
          <w:p w14:paraId="55A3910E" w14:textId="68260D0C"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F009F06" w14:textId="16CF6712"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202" w:type="pct"/>
            <w:tcBorders>
              <w:top w:val="single" w:sz="4" w:space="0" w:color="000000"/>
              <w:left w:val="single" w:sz="4" w:space="0" w:color="000000"/>
              <w:bottom w:val="single" w:sz="4" w:space="0" w:color="000000"/>
              <w:right w:val="single" w:sz="4" w:space="0" w:color="000000"/>
            </w:tcBorders>
            <w:vAlign w:val="bottom"/>
          </w:tcPr>
          <w:p w14:paraId="55E19A52" w14:textId="2DB1CB9F" w:rsidR="00E016D1" w:rsidRPr="009A486F" w:rsidRDefault="00E016D1" w:rsidP="00E016D1">
            <w:pPr>
              <w:widowControl/>
              <w:autoSpaceDE/>
              <w:autoSpaceDN/>
              <w:adjustRightInd/>
              <w:jc w:val="center"/>
              <w:rPr>
                <w:b/>
                <w:bCs/>
                <w:sz w:val="22"/>
                <w:szCs w:val="22"/>
              </w:rPr>
            </w:pPr>
            <w:r>
              <w:rPr>
                <w:rFonts w:ascii="Arial" w:hAnsi="Arial" w:cs="Arial"/>
                <w:sz w:val="20"/>
                <w:szCs w:val="20"/>
              </w:rPr>
              <w:t>2.7</w:t>
            </w:r>
          </w:p>
        </w:tc>
        <w:tc>
          <w:tcPr>
            <w:tcW w:w="197" w:type="pct"/>
            <w:tcBorders>
              <w:top w:val="single" w:sz="4" w:space="0" w:color="000000"/>
              <w:left w:val="single" w:sz="4" w:space="0" w:color="000000"/>
              <w:bottom w:val="single" w:sz="4" w:space="0" w:color="000000"/>
              <w:right w:val="single" w:sz="4" w:space="0" w:color="000000"/>
            </w:tcBorders>
            <w:vAlign w:val="bottom"/>
          </w:tcPr>
          <w:p w14:paraId="4AEA206B" w14:textId="18DD6170"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7" w:type="pct"/>
            <w:tcBorders>
              <w:top w:val="single" w:sz="4" w:space="0" w:color="000000"/>
              <w:left w:val="single" w:sz="4" w:space="0" w:color="000000"/>
              <w:bottom w:val="single" w:sz="4" w:space="0" w:color="000000"/>
              <w:right w:val="single" w:sz="4" w:space="0" w:color="000000"/>
            </w:tcBorders>
            <w:vAlign w:val="bottom"/>
          </w:tcPr>
          <w:p w14:paraId="12EA808A" w14:textId="7FEFD4E2"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4951F58A" w14:textId="2EC6E215"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79" w:type="pct"/>
            <w:tcBorders>
              <w:top w:val="single" w:sz="4" w:space="0" w:color="000000"/>
              <w:left w:val="single" w:sz="4" w:space="0" w:color="000000"/>
              <w:bottom w:val="single" w:sz="4" w:space="0" w:color="000000"/>
              <w:right w:val="single" w:sz="4" w:space="0" w:color="000000"/>
            </w:tcBorders>
            <w:vAlign w:val="bottom"/>
          </w:tcPr>
          <w:p w14:paraId="68458CF1" w14:textId="1EDBFC66"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1" w:type="pct"/>
            <w:tcBorders>
              <w:top w:val="single" w:sz="4" w:space="0" w:color="000000"/>
              <w:left w:val="single" w:sz="4" w:space="0" w:color="000000"/>
              <w:bottom w:val="single" w:sz="4" w:space="0" w:color="000000"/>
              <w:right w:val="single" w:sz="4" w:space="0" w:color="000000"/>
            </w:tcBorders>
            <w:vAlign w:val="bottom"/>
          </w:tcPr>
          <w:p w14:paraId="4F3CE346" w14:textId="786E9471"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68" w:type="pct"/>
            <w:tcBorders>
              <w:top w:val="single" w:sz="4" w:space="0" w:color="000000"/>
              <w:left w:val="single" w:sz="4" w:space="0" w:color="000000"/>
              <w:bottom w:val="single" w:sz="4" w:space="0" w:color="000000"/>
              <w:right w:val="single" w:sz="4" w:space="0" w:color="000000"/>
            </w:tcBorders>
            <w:vAlign w:val="bottom"/>
          </w:tcPr>
          <w:p w14:paraId="6DE7D995" w14:textId="4541A684" w:rsidR="00E016D1" w:rsidRPr="009A486F" w:rsidRDefault="00E016D1" w:rsidP="00E016D1">
            <w:pPr>
              <w:widowControl/>
              <w:autoSpaceDE/>
              <w:autoSpaceDN/>
              <w:adjustRightInd/>
              <w:jc w:val="center"/>
              <w:rPr>
                <w:b/>
                <w:bCs/>
                <w:sz w:val="22"/>
                <w:szCs w:val="22"/>
              </w:rPr>
            </w:pPr>
            <w:r>
              <w:rPr>
                <w:rFonts w:ascii="Arial" w:hAnsi="Arial" w:cs="Arial"/>
                <w:sz w:val="20"/>
                <w:szCs w:val="20"/>
              </w:rPr>
              <w:t>4.9</w:t>
            </w:r>
          </w:p>
        </w:tc>
        <w:tc>
          <w:tcPr>
            <w:tcW w:w="169" w:type="pct"/>
            <w:tcBorders>
              <w:top w:val="single" w:sz="4" w:space="0" w:color="000000"/>
              <w:left w:val="single" w:sz="4" w:space="0" w:color="000000"/>
              <w:bottom w:val="single" w:sz="4" w:space="0" w:color="000000"/>
              <w:right w:val="single" w:sz="4" w:space="0" w:color="000000"/>
            </w:tcBorders>
            <w:vAlign w:val="bottom"/>
          </w:tcPr>
          <w:p w14:paraId="72930B35" w14:textId="029DEC5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83" w:type="pct"/>
            <w:tcBorders>
              <w:top w:val="single" w:sz="4" w:space="0" w:color="000000"/>
              <w:left w:val="single" w:sz="4" w:space="0" w:color="000000"/>
              <w:bottom w:val="single" w:sz="4" w:space="0" w:color="000000"/>
              <w:right w:val="single" w:sz="4" w:space="0" w:color="000000"/>
            </w:tcBorders>
            <w:vAlign w:val="bottom"/>
          </w:tcPr>
          <w:p w14:paraId="0E21E79E" w14:textId="7F80D65D"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50" w:type="pct"/>
            <w:tcBorders>
              <w:top w:val="single" w:sz="4" w:space="0" w:color="000000"/>
              <w:left w:val="single" w:sz="4" w:space="0" w:color="000000"/>
              <w:bottom w:val="single" w:sz="4" w:space="0" w:color="000000"/>
              <w:right w:val="single" w:sz="4" w:space="0" w:color="000000"/>
            </w:tcBorders>
            <w:vAlign w:val="bottom"/>
          </w:tcPr>
          <w:p w14:paraId="45BF5983" w14:textId="0CACAB4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4" w:space="0" w:color="000000"/>
              <w:right w:val="single" w:sz="8" w:space="0" w:color="000000"/>
            </w:tcBorders>
            <w:vAlign w:val="bottom"/>
          </w:tcPr>
          <w:p w14:paraId="58D9CA82" w14:textId="573430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r>
      <w:tr w:rsidR="00E016D1" w:rsidRPr="00CC576E" w14:paraId="5FDBAFB4"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E016D1" w:rsidRPr="000357D1" w:rsidRDefault="00E016D1" w:rsidP="00E016D1">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2B617DBB" w14:textId="082B85C1"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621445A" w14:textId="08B6FEAE"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480D3B" w14:textId="6F550A36"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83076C9" w14:textId="2C75B1E1"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0649DB82" w14:textId="3A35CCB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A76BF93" w14:textId="3CFC8438"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8A050D5" w14:textId="3E692119"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949BA78" w14:textId="6227A43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7C83652E" w14:textId="25D457B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23" w:type="pct"/>
            <w:tcBorders>
              <w:top w:val="single" w:sz="4" w:space="0" w:color="000000"/>
              <w:left w:val="single" w:sz="4" w:space="0" w:color="000000"/>
              <w:bottom w:val="single" w:sz="4" w:space="0" w:color="000000"/>
              <w:right w:val="single" w:sz="4" w:space="0" w:color="000000"/>
            </w:tcBorders>
            <w:vAlign w:val="bottom"/>
          </w:tcPr>
          <w:p w14:paraId="57CDA2E0" w14:textId="5E358049"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06EE4D4F" w14:textId="45875FF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7F1892AE" w14:textId="757857D8"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4" w:space="0" w:color="000000"/>
              <w:right w:val="single" w:sz="4" w:space="0" w:color="000000"/>
            </w:tcBorders>
            <w:vAlign w:val="bottom"/>
          </w:tcPr>
          <w:p w14:paraId="6CC02C3F" w14:textId="24CEFB9F"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236E63A6" w14:textId="3397C9D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5CF1AD65" w14:textId="612831F2"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3E95F094" w14:textId="5E110B1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193B4565" w14:textId="4EE487EA"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79" w:type="pct"/>
            <w:tcBorders>
              <w:top w:val="single" w:sz="4" w:space="0" w:color="000000"/>
              <w:left w:val="single" w:sz="4" w:space="0" w:color="000000"/>
              <w:bottom w:val="single" w:sz="4" w:space="0" w:color="000000"/>
              <w:right w:val="single" w:sz="4" w:space="0" w:color="000000"/>
            </w:tcBorders>
            <w:vAlign w:val="bottom"/>
          </w:tcPr>
          <w:p w14:paraId="11E1EF30" w14:textId="303F0C2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1" w:type="pct"/>
            <w:tcBorders>
              <w:top w:val="single" w:sz="4" w:space="0" w:color="000000"/>
              <w:left w:val="single" w:sz="4" w:space="0" w:color="000000"/>
              <w:bottom w:val="single" w:sz="4" w:space="0" w:color="000000"/>
              <w:right w:val="single" w:sz="4" w:space="0" w:color="000000"/>
            </w:tcBorders>
            <w:vAlign w:val="bottom"/>
          </w:tcPr>
          <w:p w14:paraId="23A1C075" w14:textId="7DC2F0F6"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0F610EF1" w14:textId="3AA30CAC"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1986DD23" w14:textId="1C29ED57"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83" w:type="pct"/>
            <w:tcBorders>
              <w:top w:val="single" w:sz="4" w:space="0" w:color="000000"/>
              <w:left w:val="single" w:sz="4" w:space="0" w:color="000000"/>
              <w:bottom w:val="single" w:sz="4" w:space="0" w:color="000000"/>
              <w:right w:val="single" w:sz="4" w:space="0" w:color="000000"/>
            </w:tcBorders>
            <w:vAlign w:val="bottom"/>
          </w:tcPr>
          <w:p w14:paraId="65DE5A49" w14:textId="0F82E7B1"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50" w:type="pct"/>
            <w:tcBorders>
              <w:top w:val="single" w:sz="4" w:space="0" w:color="000000"/>
              <w:left w:val="single" w:sz="4" w:space="0" w:color="000000"/>
              <w:bottom w:val="single" w:sz="4" w:space="0" w:color="000000"/>
              <w:right w:val="single" w:sz="4" w:space="0" w:color="000000"/>
            </w:tcBorders>
            <w:vAlign w:val="bottom"/>
          </w:tcPr>
          <w:p w14:paraId="1E3A82CE" w14:textId="2BFF36E9"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06" w:type="pct"/>
            <w:tcBorders>
              <w:top w:val="single" w:sz="4" w:space="0" w:color="000000"/>
              <w:left w:val="single" w:sz="4" w:space="0" w:color="000000"/>
              <w:bottom w:val="single" w:sz="4" w:space="0" w:color="000000"/>
              <w:right w:val="single" w:sz="8" w:space="0" w:color="000000"/>
            </w:tcBorders>
            <w:vAlign w:val="bottom"/>
          </w:tcPr>
          <w:p w14:paraId="45B8DBF9" w14:textId="78EA58AA"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6038C8F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E016D1" w:rsidRPr="000357D1" w:rsidRDefault="00E016D1" w:rsidP="00E016D1">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9A5338A" w14:textId="515871A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01B72022" w14:textId="490D3CA2"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69587A83" w14:textId="1BDBDD5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0260DC59" w14:textId="5CC6CE7C"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58F1E3E6" w14:textId="51EC454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2C0D6C8" w14:textId="7029E97D"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4AFC9A89" w14:textId="12EF4B90"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7C1587A" w14:textId="01327D3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81" w:type="pct"/>
            <w:tcBorders>
              <w:top w:val="single" w:sz="4" w:space="0" w:color="000000"/>
              <w:left w:val="single" w:sz="4" w:space="0" w:color="000000"/>
              <w:bottom w:val="single" w:sz="4" w:space="0" w:color="000000"/>
              <w:right w:val="single" w:sz="4" w:space="0" w:color="000000"/>
            </w:tcBorders>
            <w:vAlign w:val="bottom"/>
          </w:tcPr>
          <w:p w14:paraId="2F6C30F0" w14:textId="08F9D59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23" w:type="pct"/>
            <w:tcBorders>
              <w:top w:val="single" w:sz="4" w:space="0" w:color="000000"/>
              <w:left w:val="single" w:sz="4" w:space="0" w:color="000000"/>
              <w:bottom w:val="single" w:sz="4" w:space="0" w:color="000000"/>
              <w:right w:val="single" w:sz="4" w:space="0" w:color="000000"/>
            </w:tcBorders>
            <w:vAlign w:val="bottom"/>
          </w:tcPr>
          <w:p w14:paraId="649E4140" w14:textId="73849178"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202" w:type="pct"/>
            <w:tcBorders>
              <w:top w:val="single" w:sz="4" w:space="0" w:color="000000"/>
              <w:left w:val="single" w:sz="4" w:space="0" w:color="000000"/>
              <w:bottom w:val="single" w:sz="4" w:space="0" w:color="000000"/>
              <w:right w:val="single" w:sz="4" w:space="0" w:color="000000"/>
            </w:tcBorders>
            <w:vAlign w:val="bottom"/>
          </w:tcPr>
          <w:p w14:paraId="263A1AD4" w14:textId="3FCD9F18"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1E24040B" w14:textId="4E5D2C9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6BBE958" w14:textId="6783902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1F3BC85" w14:textId="3D3D8A4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0E941535" w14:textId="7CEE670F"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61FE5264" w14:textId="60F49D2A"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74ABB2BF" w14:textId="233E31B2"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79F54338" w14:textId="2405408C"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91" w:type="pct"/>
            <w:tcBorders>
              <w:top w:val="single" w:sz="4" w:space="0" w:color="000000"/>
              <w:left w:val="single" w:sz="4" w:space="0" w:color="000000"/>
              <w:bottom w:val="single" w:sz="4" w:space="0" w:color="000000"/>
              <w:right w:val="single" w:sz="4" w:space="0" w:color="000000"/>
            </w:tcBorders>
            <w:vAlign w:val="bottom"/>
          </w:tcPr>
          <w:p w14:paraId="5120A2AB" w14:textId="788A0E40"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6C0D668A" w14:textId="6351B3D2"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5923B5F7" w14:textId="506C61D2" w:rsidR="00E016D1" w:rsidRPr="009A486F" w:rsidRDefault="00E016D1" w:rsidP="00E016D1">
            <w:pPr>
              <w:widowControl/>
              <w:autoSpaceDE/>
              <w:autoSpaceDN/>
              <w:adjustRightInd/>
              <w:jc w:val="center"/>
              <w:rPr>
                <w:b/>
                <w:bCs/>
                <w:sz w:val="22"/>
                <w:szCs w:val="22"/>
              </w:rPr>
            </w:pPr>
            <w:r>
              <w:rPr>
                <w:rFonts w:ascii="Arial" w:hAnsi="Arial" w:cs="Arial"/>
                <w:sz w:val="20"/>
                <w:szCs w:val="20"/>
              </w:rPr>
              <w:t>6.3</w:t>
            </w:r>
          </w:p>
        </w:tc>
        <w:tc>
          <w:tcPr>
            <w:tcW w:w="183" w:type="pct"/>
            <w:tcBorders>
              <w:top w:val="single" w:sz="4" w:space="0" w:color="000000"/>
              <w:left w:val="single" w:sz="4" w:space="0" w:color="000000"/>
              <w:bottom w:val="single" w:sz="4" w:space="0" w:color="000000"/>
              <w:right w:val="single" w:sz="4" w:space="0" w:color="000000"/>
            </w:tcBorders>
            <w:vAlign w:val="bottom"/>
          </w:tcPr>
          <w:p w14:paraId="4A08AC0E" w14:textId="68F189A8"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49BD816F" w14:textId="153AE01B"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61B4BD4" w14:textId="0EB418C5"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608B9952"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E016D1" w:rsidRPr="000357D1" w:rsidRDefault="00E016D1" w:rsidP="00E016D1">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7CED0553" w14:textId="2E26F072"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BF24075" w14:textId="26E305B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079F935C" w14:textId="6E5E9E62"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0FE4F582" w14:textId="3EEF073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5DAB41D5" w14:textId="72F3CAB9"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0E097EC5" w14:textId="0DB518F1"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D50FEBF" w14:textId="778A813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47499B2F" w14:textId="178CB0A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6DD343F2" w14:textId="0B6249E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5CE28E01" w14:textId="54B98B64"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7A6E9633" w14:textId="6D2553D1"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F851A8F" w14:textId="4C0D669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058DFDA" w14:textId="3926B89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5C908A6E" w14:textId="1D84D9C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97" w:type="pct"/>
            <w:tcBorders>
              <w:top w:val="single" w:sz="4" w:space="0" w:color="000000"/>
              <w:left w:val="single" w:sz="4" w:space="0" w:color="000000"/>
              <w:bottom w:val="single" w:sz="4" w:space="0" w:color="000000"/>
              <w:right w:val="single" w:sz="4" w:space="0" w:color="000000"/>
            </w:tcBorders>
            <w:vAlign w:val="bottom"/>
          </w:tcPr>
          <w:p w14:paraId="301B8ECE" w14:textId="0CA3FF2A"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2C423D71" w14:textId="0A80AD80"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43BF245" w14:textId="058CC6AB"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79" w:type="pct"/>
            <w:tcBorders>
              <w:top w:val="single" w:sz="4" w:space="0" w:color="000000"/>
              <w:left w:val="single" w:sz="4" w:space="0" w:color="000000"/>
              <w:bottom w:val="single" w:sz="4" w:space="0" w:color="000000"/>
              <w:right w:val="single" w:sz="4" w:space="0" w:color="000000"/>
            </w:tcBorders>
            <w:vAlign w:val="bottom"/>
          </w:tcPr>
          <w:p w14:paraId="0AC9E8DB" w14:textId="04AE4652"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91" w:type="pct"/>
            <w:tcBorders>
              <w:top w:val="single" w:sz="4" w:space="0" w:color="000000"/>
              <w:left w:val="single" w:sz="4" w:space="0" w:color="000000"/>
              <w:bottom w:val="single" w:sz="4" w:space="0" w:color="000000"/>
              <w:right w:val="single" w:sz="4" w:space="0" w:color="000000"/>
            </w:tcBorders>
            <w:vAlign w:val="bottom"/>
          </w:tcPr>
          <w:p w14:paraId="7EF6DE57" w14:textId="2CCC741C"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5FBCA611" w14:textId="3A8F121D"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9" w:type="pct"/>
            <w:tcBorders>
              <w:top w:val="single" w:sz="4" w:space="0" w:color="000000"/>
              <w:left w:val="single" w:sz="4" w:space="0" w:color="000000"/>
              <w:bottom w:val="single" w:sz="4" w:space="0" w:color="000000"/>
              <w:right w:val="single" w:sz="4" w:space="0" w:color="000000"/>
            </w:tcBorders>
            <w:vAlign w:val="bottom"/>
          </w:tcPr>
          <w:p w14:paraId="633BBAC2" w14:textId="1DB6C85D" w:rsidR="00E016D1" w:rsidRPr="009A486F" w:rsidRDefault="00E016D1" w:rsidP="00E016D1">
            <w:pPr>
              <w:widowControl/>
              <w:autoSpaceDE/>
              <w:autoSpaceDN/>
              <w:adjustRightInd/>
              <w:jc w:val="center"/>
              <w:rPr>
                <w:b/>
                <w:bCs/>
                <w:sz w:val="22"/>
                <w:szCs w:val="22"/>
              </w:rPr>
            </w:pPr>
            <w:r>
              <w:rPr>
                <w:rFonts w:ascii="Arial" w:hAnsi="Arial" w:cs="Arial"/>
                <w:sz w:val="20"/>
                <w:szCs w:val="20"/>
              </w:rPr>
              <w:t>6.2</w:t>
            </w:r>
          </w:p>
        </w:tc>
        <w:tc>
          <w:tcPr>
            <w:tcW w:w="183" w:type="pct"/>
            <w:tcBorders>
              <w:top w:val="single" w:sz="4" w:space="0" w:color="000000"/>
              <w:left w:val="single" w:sz="4" w:space="0" w:color="000000"/>
              <w:bottom w:val="single" w:sz="4" w:space="0" w:color="000000"/>
              <w:right w:val="single" w:sz="4" w:space="0" w:color="000000"/>
            </w:tcBorders>
            <w:vAlign w:val="bottom"/>
          </w:tcPr>
          <w:p w14:paraId="0578837D" w14:textId="08316BDC" w:rsidR="00E016D1" w:rsidRPr="009A486F" w:rsidRDefault="00E016D1" w:rsidP="00E016D1">
            <w:pPr>
              <w:widowControl/>
              <w:autoSpaceDE/>
              <w:autoSpaceDN/>
              <w:adjustRightInd/>
              <w:jc w:val="center"/>
              <w:rPr>
                <w:b/>
                <w:bCs/>
                <w:sz w:val="22"/>
                <w:szCs w:val="22"/>
              </w:rPr>
            </w:pPr>
            <w:r>
              <w:rPr>
                <w:rFonts w:ascii="Arial" w:hAnsi="Arial" w:cs="Arial"/>
                <w:sz w:val="20"/>
                <w:szCs w:val="20"/>
              </w:rPr>
              <w:t>6.1</w:t>
            </w:r>
          </w:p>
        </w:tc>
        <w:tc>
          <w:tcPr>
            <w:tcW w:w="150" w:type="pct"/>
            <w:tcBorders>
              <w:top w:val="single" w:sz="4" w:space="0" w:color="000000"/>
              <w:left w:val="single" w:sz="4" w:space="0" w:color="000000"/>
              <w:bottom w:val="single" w:sz="4" w:space="0" w:color="000000"/>
              <w:right w:val="single" w:sz="4" w:space="0" w:color="000000"/>
            </w:tcBorders>
            <w:vAlign w:val="bottom"/>
          </w:tcPr>
          <w:p w14:paraId="7B59122C" w14:textId="6B0382C1"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206" w:type="pct"/>
            <w:tcBorders>
              <w:top w:val="single" w:sz="4" w:space="0" w:color="000000"/>
              <w:left w:val="single" w:sz="4" w:space="0" w:color="000000"/>
              <w:bottom w:val="single" w:sz="4" w:space="0" w:color="000000"/>
              <w:right w:val="single" w:sz="8" w:space="0" w:color="000000"/>
            </w:tcBorders>
            <w:vAlign w:val="bottom"/>
          </w:tcPr>
          <w:p w14:paraId="231B11EE" w14:textId="00BC09E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r>
      <w:tr w:rsidR="00E016D1" w:rsidRPr="00CC576E" w14:paraId="4FEA3E7C"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E016D1" w:rsidRPr="000357D1" w:rsidRDefault="00E016D1" w:rsidP="00E016D1">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36D73E52" w14:textId="48D5541D"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7A7E9937" w14:textId="3B08AAE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65C8D37B" w14:textId="569191C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6466034D" w14:textId="2993213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38999736" w14:textId="0C6D25BA"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4ABE37" w14:textId="524D0AA4"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09704EC0" w14:textId="709E06A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489DE83" w14:textId="7971FCA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81" w:type="pct"/>
            <w:tcBorders>
              <w:top w:val="single" w:sz="4" w:space="0" w:color="000000"/>
              <w:left w:val="single" w:sz="4" w:space="0" w:color="000000"/>
              <w:bottom w:val="single" w:sz="4" w:space="0" w:color="000000"/>
              <w:right w:val="single" w:sz="4" w:space="0" w:color="000000"/>
            </w:tcBorders>
            <w:vAlign w:val="bottom"/>
          </w:tcPr>
          <w:p w14:paraId="282A1B5D" w14:textId="24F741C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7268751B" w14:textId="3CA258E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2C618119" w14:textId="3B39CDA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3A27253" w14:textId="3392F51B"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08B69C" w14:textId="27D1CF3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B52846B" w14:textId="3706887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67AEDF8D" w14:textId="10ADBB6F"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3AC30687" w14:textId="73FC5D60"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6DE4EDE" w14:textId="339713BA"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79" w:type="pct"/>
            <w:tcBorders>
              <w:top w:val="single" w:sz="4" w:space="0" w:color="000000"/>
              <w:left w:val="single" w:sz="4" w:space="0" w:color="000000"/>
              <w:bottom w:val="single" w:sz="4" w:space="0" w:color="000000"/>
              <w:right w:val="single" w:sz="4" w:space="0" w:color="000000"/>
            </w:tcBorders>
            <w:vAlign w:val="bottom"/>
          </w:tcPr>
          <w:p w14:paraId="79849514" w14:textId="45DC971E"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91" w:type="pct"/>
            <w:tcBorders>
              <w:top w:val="single" w:sz="4" w:space="0" w:color="000000"/>
              <w:left w:val="single" w:sz="4" w:space="0" w:color="000000"/>
              <w:bottom w:val="single" w:sz="4" w:space="0" w:color="000000"/>
              <w:right w:val="single" w:sz="4" w:space="0" w:color="000000"/>
            </w:tcBorders>
            <w:vAlign w:val="bottom"/>
          </w:tcPr>
          <w:p w14:paraId="6E5818D3" w14:textId="3A9E3DD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44BD3A88" w14:textId="63B7B9DF"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9" w:type="pct"/>
            <w:tcBorders>
              <w:top w:val="single" w:sz="4" w:space="0" w:color="000000"/>
              <w:left w:val="single" w:sz="4" w:space="0" w:color="000000"/>
              <w:bottom w:val="single" w:sz="4" w:space="0" w:color="000000"/>
              <w:right w:val="single" w:sz="4" w:space="0" w:color="000000"/>
            </w:tcBorders>
            <w:vAlign w:val="bottom"/>
          </w:tcPr>
          <w:p w14:paraId="2A7B5231" w14:textId="1A628C83" w:rsidR="00E016D1" w:rsidRPr="009A486F" w:rsidRDefault="00E016D1" w:rsidP="00E016D1">
            <w:pPr>
              <w:widowControl/>
              <w:autoSpaceDE/>
              <w:autoSpaceDN/>
              <w:adjustRightInd/>
              <w:jc w:val="center"/>
              <w:rPr>
                <w:b/>
                <w:bCs/>
                <w:sz w:val="22"/>
                <w:szCs w:val="22"/>
              </w:rPr>
            </w:pPr>
            <w:r>
              <w:rPr>
                <w:rFonts w:ascii="Arial" w:hAnsi="Arial" w:cs="Arial"/>
                <w:sz w:val="20"/>
                <w:szCs w:val="20"/>
              </w:rPr>
              <w:t>3.8</w:t>
            </w:r>
          </w:p>
        </w:tc>
        <w:tc>
          <w:tcPr>
            <w:tcW w:w="183" w:type="pct"/>
            <w:tcBorders>
              <w:top w:val="single" w:sz="4" w:space="0" w:color="000000"/>
              <w:left w:val="single" w:sz="4" w:space="0" w:color="000000"/>
              <w:bottom w:val="single" w:sz="4" w:space="0" w:color="000000"/>
              <w:right w:val="single" w:sz="4" w:space="0" w:color="000000"/>
            </w:tcBorders>
            <w:vAlign w:val="bottom"/>
          </w:tcPr>
          <w:p w14:paraId="580CF306" w14:textId="51B531A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50" w:type="pct"/>
            <w:tcBorders>
              <w:top w:val="single" w:sz="4" w:space="0" w:color="000000"/>
              <w:left w:val="single" w:sz="4" w:space="0" w:color="000000"/>
              <w:bottom w:val="single" w:sz="4" w:space="0" w:color="000000"/>
              <w:right w:val="single" w:sz="4" w:space="0" w:color="000000"/>
            </w:tcBorders>
            <w:vAlign w:val="bottom"/>
          </w:tcPr>
          <w:p w14:paraId="03D40320" w14:textId="2F3F29D0"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206" w:type="pct"/>
            <w:tcBorders>
              <w:top w:val="single" w:sz="4" w:space="0" w:color="000000"/>
              <w:left w:val="single" w:sz="4" w:space="0" w:color="000000"/>
              <w:bottom w:val="single" w:sz="4" w:space="0" w:color="000000"/>
              <w:right w:val="single" w:sz="8" w:space="0" w:color="000000"/>
            </w:tcBorders>
            <w:vAlign w:val="bottom"/>
          </w:tcPr>
          <w:p w14:paraId="7788A336" w14:textId="2533EF59"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r>
      <w:tr w:rsidR="00E016D1" w:rsidRPr="00CC576E" w14:paraId="1E10B59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E016D1" w:rsidRPr="000357D1" w:rsidRDefault="00E016D1" w:rsidP="00E016D1">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11B82D77" w14:textId="5471FA8E"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61B4F363" w14:textId="33A5EF88"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A0FE7" w14:textId="7FE2F4FE"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2F71032F" w14:textId="40DDA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D93FC11" w14:textId="11EEDA43"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139D16C" w14:textId="1338065F"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3223ED62" w14:textId="67592FA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4" w:space="0" w:color="000000"/>
              <w:right w:val="single" w:sz="4" w:space="0" w:color="000000"/>
            </w:tcBorders>
            <w:vAlign w:val="bottom"/>
          </w:tcPr>
          <w:p w14:paraId="27569794" w14:textId="6386A6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4001CD7A" w14:textId="3F9D7FB7"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23" w:type="pct"/>
            <w:tcBorders>
              <w:top w:val="single" w:sz="4" w:space="0" w:color="000000"/>
              <w:left w:val="single" w:sz="4" w:space="0" w:color="000000"/>
              <w:bottom w:val="single" w:sz="4" w:space="0" w:color="000000"/>
              <w:right w:val="single" w:sz="4" w:space="0" w:color="000000"/>
            </w:tcBorders>
            <w:vAlign w:val="bottom"/>
          </w:tcPr>
          <w:p w14:paraId="20348A74" w14:textId="1839696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AB04269" w14:textId="6D8D2054"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F06772" w14:textId="5A1E322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FBD6E2E" w14:textId="5376AA8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138DEF6" w14:textId="0A79DFC2"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1DCE4DC6" w14:textId="0089C49C"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E8A6692" w14:textId="404851D0"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97" w:type="pct"/>
            <w:tcBorders>
              <w:top w:val="single" w:sz="4" w:space="0" w:color="000000"/>
              <w:left w:val="single" w:sz="4" w:space="0" w:color="000000"/>
              <w:bottom w:val="single" w:sz="4" w:space="0" w:color="000000"/>
              <w:right w:val="single" w:sz="4" w:space="0" w:color="000000"/>
            </w:tcBorders>
            <w:vAlign w:val="bottom"/>
          </w:tcPr>
          <w:p w14:paraId="6E8DA702" w14:textId="31777ACC"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79" w:type="pct"/>
            <w:tcBorders>
              <w:top w:val="single" w:sz="4" w:space="0" w:color="000000"/>
              <w:left w:val="single" w:sz="4" w:space="0" w:color="000000"/>
              <w:bottom w:val="single" w:sz="4" w:space="0" w:color="000000"/>
              <w:right w:val="single" w:sz="4" w:space="0" w:color="000000"/>
            </w:tcBorders>
            <w:vAlign w:val="bottom"/>
          </w:tcPr>
          <w:p w14:paraId="4B4CEBDD" w14:textId="4FAEA812"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91" w:type="pct"/>
            <w:tcBorders>
              <w:top w:val="single" w:sz="4" w:space="0" w:color="000000"/>
              <w:left w:val="single" w:sz="4" w:space="0" w:color="000000"/>
              <w:bottom w:val="single" w:sz="4" w:space="0" w:color="000000"/>
              <w:right w:val="single" w:sz="4" w:space="0" w:color="000000"/>
            </w:tcBorders>
            <w:vAlign w:val="bottom"/>
          </w:tcPr>
          <w:p w14:paraId="61016C1A" w14:textId="7A728AB6"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0E9D1417" w14:textId="17404F99"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69" w:type="pct"/>
            <w:tcBorders>
              <w:top w:val="single" w:sz="4" w:space="0" w:color="000000"/>
              <w:left w:val="single" w:sz="4" w:space="0" w:color="000000"/>
              <w:bottom w:val="single" w:sz="4" w:space="0" w:color="000000"/>
              <w:right w:val="single" w:sz="4" w:space="0" w:color="000000"/>
            </w:tcBorders>
            <w:vAlign w:val="bottom"/>
          </w:tcPr>
          <w:p w14:paraId="3B186663" w14:textId="193A4E37" w:rsidR="00E016D1" w:rsidRPr="009A486F" w:rsidRDefault="00E016D1" w:rsidP="00E016D1">
            <w:pPr>
              <w:widowControl/>
              <w:autoSpaceDE/>
              <w:autoSpaceDN/>
              <w:adjustRightInd/>
              <w:jc w:val="center"/>
              <w:rPr>
                <w:b/>
                <w:bCs/>
                <w:sz w:val="22"/>
                <w:szCs w:val="22"/>
              </w:rPr>
            </w:pPr>
            <w:r>
              <w:rPr>
                <w:rFonts w:ascii="Arial" w:hAnsi="Arial" w:cs="Arial"/>
                <w:sz w:val="20"/>
                <w:szCs w:val="20"/>
              </w:rPr>
              <w:t>3.9</w:t>
            </w:r>
          </w:p>
        </w:tc>
        <w:tc>
          <w:tcPr>
            <w:tcW w:w="183" w:type="pct"/>
            <w:tcBorders>
              <w:top w:val="single" w:sz="4" w:space="0" w:color="000000"/>
              <w:left w:val="single" w:sz="4" w:space="0" w:color="000000"/>
              <w:bottom w:val="single" w:sz="4" w:space="0" w:color="000000"/>
              <w:right w:val="single" w:sz="4" w:space="0" w:color="000000"/>
            </w:tcBorders>
            <w:vAlign w:val="bottom"/>
          </w:tcPr>
          <w:p w14:paraId="321CA800" w14:textId="6CD75F35"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50" w:type="pct"/>
            <w:tcBorders>
              <w:top w:val="single" w:sz="4" w:space="0" w:color="000000"/>
              <w:left w:val="single" w:sz="4" w:space="0" w:color="000000"/>
              <w:bottom w:val="single" w:sz="4" w:space="0" w:color="000000"/>
              <w:right w:val="single" w:sz="4" w:space="0" w:color="000000"/>
            </w:tcBorders>
            <w:vAlign w:val="bottom"/>
          </w:tcPr>
          <w:p w14:paraId="1065DF25" w14:textId="1D6C5C2F"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206" w:type="pct"/>
            <w:tcBorders>
              <w:top w:val="single" w:sz="4" w:space="0" w:color="000000"/>
              <w:left w:val="single" w:sz="4" w:space="0" w:color="000000"/>
              <w:bottom w:val="single" w:sz="4" w:space="0" w:color="000000"/>
              <w:right w:val="single" w:sz="8" w:space="0" w:color="000000"/>
            </w:tcBorders>
            <w:vAlign w:val="bottom"/>
          </w:tcPr>
          <w:p w14:paraId="2F2E4B6F" w14:textId="61192827"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2C86E039"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E016D1" w:rsidRPr="000357D1" w:rsidRDefault="00E016D1" w:rsidP="00E016D1">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6120E6F1" w14:textId="1D26390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4648846B" w14:textId="5E66D21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670CD7AF" w14:textId="299631DE"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BB341B" w14:textId="0203DB0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2CAE05B" w14:textId="68F58888"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0C0DAFF2" w14:textId="2E83BB14"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042382D3" w14:textId="0EACA77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615E9D0F" w14:textId="10A03DD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05BC4270" w14:textId="6E7240B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23" w:type="pct"/>
            <w:tcBorders>
              <w:top w:val="single" w:sz="4" w:space="0" w:color="000000"/>
              <w:left w:val="single" w:sz="4" w:space="0" w:color="000000"/>
              <w:bottom w:val="single" w:sz="4" w:space="0" w:color="000000"/>
              <w:right w:val="single" w:sz="4" w:space="0" w:color="000000"/>
            </w:tcBorders>
            <w:vAlign w:val="bottom"/>
          </w:tcPr>
          <w:p w14:paraId="224D6B13" w14:textId="302AA3B9"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F118E13" w14:textId="6ED7BC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2F841E09" w14:textId="657516CA"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80FC68" w14:textId="57F83FB0"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1602A60" w14:textId="69B029E3"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214683D0" w14:textId="2643D95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93B7B5C" w14:textId="13F572F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9F8461F" w14:textId="4A4916F8"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79" w:type="pct"/>
            <w:tcBorders>
              <w:top w:val="single" w:sz="4" w:space="0" w:color="000000"/>
              <w:left w:val="single" w:sz="4" w:space="0" w:color="000000"/>
              <w:bottom w:val="single" w:sz="4" w:space="0" w:color="000000"/>
              <w:right w:val="single" w:sz="4" w:space="0" w:color="000000"/>
            </w:tcBorders>
            <w:vAlign w:val="bottom"/>
          </w:tcPr>
          <w:p w14:paraId="74A6FAF6" w14:textId="710317B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91" w:type="pct"/>
            <w:tcBorders>
              <w:top w:val="single" w:sz="4" w:space="0" w:color="000000"/>
              <w:left w:val="single" w:sz="4" w:space="0" w:color="000000"/>
              <w:bottom w:val="single" w:sz="4" w:space="0" w:color="000000"/>
              <w:right w:val="single" w:sz="4" w:space="0" w:color="000000"/>
            </w:tcBorders>
            <w:vAlign w:val="bottom"/>
          </w:tcPr>
          <w:p w14:paraId="44F69831" w14:textId="1EB279DD"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8" w:type="pct"/>
            <w:tcBorders>
              <w:top w:val="single" w:sz="4" w:space="0" w:color="000000"/>
              <w:left w:val="single" w:sz="4" w:space="0" w:color="000000"/>
              <w:bottom w:val="single" w:sz="4" w:space="0" w:color="000000"/>
              <w:right w:val="single" w:sz="4" w:space="0" w:color="000000"/>
            </w:tcBorders>
            <w:vAlign w:val="bottom"/>
          </w:tcPr>
          <w:p w14:paraId="43396E23" w14:textId="3FF9E2C9"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0D43027E" w14:textId="707E0824"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83" w:type="pct"/>
            <w:tcBorders>
              <w:top w:val="single" w:sz="4" w:space="0" w:color="000000"/>
              <w:left w:val="single" w:sz="4" w:space="0" w:color="000000"/>
              <w:bottom w:val="single" w:sz="4" w:space="0" w:color="000000"/>
              <w:right w:val="single" w:sz="4" w:space="0" w:color="000000"/>
            </w:tcBorders>
            <w:vAlign w:val="bottom"/>
          </w:tcPr>
          <w:p w14:paraId="5EC36414" w14:textId="2E0B4617"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08E337F9" w14:textId="018CA153"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FE703BB" w14:textId="0B158CC7"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r>
      <w:tr w:rsidR="00E016D1" w:rsidRPr="00CC576E" w14:paraId="5A7C823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E016D1" w:rsidRPr="000357D1" w:rsidRDefault="00E016D1" w:rsidP="00E016D1">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EBFB3F" w14:textId="54C6546F"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97" w:type="pct"/>
            <w:tcBorders>
              <w:top w:val="single" w:sz="4" w:space="0" w:color="000000"/>
              <w:left w:val="single" w:sz="4" w:space="0" w:color="000000"/>
              <w:bottom w:val="single" w:sz="4" w:space="0" w:color="000000"/>
              <w:right w:val="single" w:sz="4" w:space="0" w:color="000000"/>
            </w:tcBorders>
            <w:vAlign w:val="bottom"/>
          </w:tcPr>
          <w:p w14:paraId="7212706F" w14:textId="57A1F6C2"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8703647" w14:textId="7B845D1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13DF27A0" w14:textId="1FF556A4"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FFD2D4" w14:textId="2209861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B480793" w14:textId="626A79F2"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77647" w14:textId="29D5255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76186DE" w14:textId="710627B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337FBCE7" w14:textId="142E584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467EC3FB" w14:textId="50FE13B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08315AC4" w14:textId="3E47C8A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873B7DD" w14:textId="62E9485E"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3A618F00" w14:textId="2A8A239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BB7B430" w14:textId="1084A28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61887053" w14:textId="4B5C4892"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4A4A06A7" w14:textId="2E58EAF9"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14EE2118" w14:textId="243B1572"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79" w:type="pct"/>
            <w:tcBorders>
              <w:top w:val="single" w:sz="4" w:space="0" w:color="000000"/>
              <w:left w:val="single" w:sz="4" w:space="0" w:color="000000"/>
              <w:bottom w:val="single" w:sz="4" w:space="0" w:color="000000"/>
              <w:right w:val="single" w:sz="4" w:space="0" w:color="000000"/>
            </w:tcBorders>
            <w:vAlign w:val="bottom"/>
          </w:tcPr>
          <w:p w14:paraId="0E7842D4" w14:textId="09B278BB"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191" w:type="pct"/>
            <w:tcBorders>
              <w:top w:val="single" w:sz="4" w:space="0" w:color="000000"/>
              <w:left w:val="single" w:sz="4" w:space="0" w:color="000000"/>
              <w:bottom w:val="single" w:sz="4" w:space="0" w:color="000000"/>
              <w:right w:val="single" w:sz="4" w:space="0" w:color="000000"/>
            </w:tcBorders>
            <w:vAlign w:val="bottom"/>
          </w:tcPr>
          <w:p w14:paraId="36A87FD4" w14:textId="1ECE47E5"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793CC66C" w14:textId="6AA8EB3D"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2B951858" w14:textId="6D557533" w:rsidR="00E016D1" w:rsidRPr="009A486F" w:rsidRDefault="00E016D1" w:rsidP="00E016D1">
            <w:pPr>
              <w:widowControl/>
              <w:autoSpaceDE/>
              <w:autoSpaceDN/>
              <w:adjustRightInd/>
              <w:jc w:val="center"/>
              <w:rPr>
                <w:b/>
                <w:bCs/>
                <w:sz w:val="22"/>
                <w:szCs w:val="22"/>
              </w:rPr>
            </w:pPr>
            <w:r>
              <w:rPr>
                <w:rFonts w:ascii="Arial" w:hAnsi="Arial" w:cs="Arial"/>
                <w:sz w:val="20"/>
                <w:szCs w:val="20"/>
              </w:rPr>
              <w:t>5.6</w:t>
            </w:r>
          </w:p>
        </w:tc>
        <w:tc>
          <w:tcPr>
            <w:tcW w:w="183" w:type="pct"/>
            <w:tcBorders>
              <w:top w:val="single" w:sz="4" w:space="0" w:color="000000"/>
              <w:left w:val="single" w:sz="4" w:space="0" w:color="000000"/>
              <w:bottom w:val="single" w:sz="4" w:space="0" w:color="000000"/>
              <w:right w:val="single" w:sz="4" w:space="0" w:color="000000"/>
            </w:tcBorders>
            <w:vAlign w:val="bottom"/>
          </w:tcPr>
          <w:p w14:paraId="11D3AC3B" w14:textId="027E10E7"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50" w:type="pct"/>
            <w:tcBorders>
              <w:top w:val="single" w:sz="4" w:space="0" w:color="000000"/>
              <w:left w:val="single" w:sz="4" w:space="0" w:color="000000"/>
              <w:bottom w:val="single" w:sz="4" w:space="0" w:color="000000"/>
              <w:right w:val="single" w:sz="4" w:space="0" w:color="000000"/>
            </w:tcBorders>
            <w:vAlign w:val="bottom"/>
          </w:tcPr>
          <w:p w14:paraId="0083191F" w14:textId="395B2CA2"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206" w:type="pct"/>
            <w:tcBorders>
              <w:top w:val="single" w:sz="4" w:space="0" w:color="000000"/>
              <w:left w:val="single" w:sz="4" w:space="0" w:color="000000"/>
              <w:bottom w:val="single" w:sz="4" w:space="0" w:color="000000"/>
              <w:right w:val="single" w:sz="8" w:space="0" w:color="000000"/>
            </w:tcBorders>
            <w:vAlign w:val="bottom"/>
          </w:tcPr>
          <w:p w14:paraId="40676AE4" w14:textId="79CC1DF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r>
      <w:tr w:rsidR="00E016D1" w:rsidRPr="00CC576E" w14:paraId="1D5E28D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E016D1" w:rsidRPr="000357D1" w:rsidRDefault="00E016D1" w:rsidP="00E016D1">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3918ECCD" w14:textId="26A678C7"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0C414254" w14:textId="5B74416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E9A396D" w14:textId="15FF22A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3D99EB2E" w14:textId="77E2418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54E022B8" w14:textId="3DF7D8F7"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2F9" w14:textId="684B532B"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75CA6409" w14:textId="2CC297D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06C9558" w14:textId="40484A0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10AA365A" w14:textId="304BF0F7"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6CF3C507" w14:textId="6C67FD1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EDA8F6F" w14:textId="6C65082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01BD72C4" w14:textId="7AF6FEB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69B8" w14:textId="709662A8"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7E2CB19A" w14:textId="5453BF71"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13A65829" w14:textId="2BE427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F90D011" w14:textId="6ADF2239"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18B1EB4" w14:textId="0D30D494"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79" w:type="pct"/>
            <w:tcBorders>
              <w:top w:val="single" w:sz="4" w:space="0" w:color="000000"/>
              <w:left w:val="single" w:sz="4" w:space="0" w:color="000000"/>
              <w:bottom w:val="single" w:sz="4" w:space="0" w:color="000000"/>
              <w:right w:val="single" w:sz="4" w:space="0" w:color="000000"/>
            </w:tcBorders>
            <w:vAlign w:val="bottom"/>
          </w:tcPr>
          <w:p w14:paraId="7125A30C" w14:textId="2557EC96"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4BED0463" w14:textId="391C0086" w:rsidR="00E016D1" w:rsidRPr="009A486F" w:rsidRDefault="00E016D1" w:rsidP="00E016D1">
            <w:pPr>
              <w:widowControl/>
              <w:autoSpaceDE/>
              <w:autoSpaceDN/>
              <w:adjustRightInd/>
              <w:jc w:val="center"/>
              <w:rPr>
                <w:b/>
                <w:bCs/>
                <w:sz w:val="22"/>
                <w:szCs w:val="22"/>
              </w:rPr>
            </w:pPr>
            <w:r>
              <w:rPr>
                <w:rFonts w:ascii="Arial" w:hAnsi="Arial" w:cs="Arial"/>
                <w:sz w:val="20"/>
                <w:szCs w:val="20"/>
              </w:rPr>
              <w:t>3.3</w:t>
            </w:r>
          </w:p>
        </w:tc>
        <w:tc>
          <w:tcPr>
            <w:tcW w:w="168" w:type="pct"/>
            <w:tcBorders>
              <w:top w:val="single" w:sz="4" w:space="0" w:color="000000"/>
              <w:left w:val="single" w:sz="4" w:space="0" w:color="000000"/>
              <w:bottom w:val="single" w:sz="4" w:space="0" w:color="000000"/>
              <w:right w:val="single" w:sz="4" w:space="0" w:color="000000"/>
            </w:tcBorders>
            <w:vAlign w:val="bottom"/>
          </w:tcPr>
          <w:p w14:paraId="5ECE1BB6" w14:textId="024CD9D8"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69" w:type="pct"/>
            <w:tcBorders>
              <w:top w:val="single" w:sz="4" w:space="0" w:color="000000"/>
              <w:left w:val="single" w:sz="4" w:space="0" w:color="000000"/>
              <w:bottom w:val="single" w:sz="4" w:space="0" w:color="000000"/>
              <w:right w:val="single" w:sz="4" w:space="0" w:color="000000"/>
            </w:tcBorders>
            <w:vAlign w:val="bottom"/>
          </w:tcPr>
          <w:p w14:paraId="2409F57A" w14:textId="594DD9AE"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83" w:type="pct"/>
            <w:tcBorders>
              <w:top w:val="single" w:sz="4" w:space="0" w:color="000000"/>
              <w:left w:val="single" w:sz="4" w:space="0" w:color="000000"/>
              <w:bottom w:val="single" w:sz="4" w:space="0" w:color="000000"/>
              <w:right w:val="single" w:sz="4" w:space="0" w:color="000000"/>
            </w:tcBorders>
            <w:vAlign w:val="bottom"/>
          </w:tcPr>
          <w:p w14:paraId="2D1B136D" w14:textId="1AA4DA7B"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02C508BB" w14:textId="415E6B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206" w:type="pct"/>
            <w:tcBorders>
              <w:top w:val="single" w:sz="4" w:space="0" w:color="000000"/>
              <w:left w:val="single" w:sz="4" w:space="0" w:color="000000"/>
              <w:bottom w:val="single" w:sz="4" w:space="0" w:color="000000"/>
              <w:right w:val="single" w:sz="8" w:space="0" w:color="000000"/>
            </w:tcBorders>
            <w:vAlign w:val="bottom"/>
          </w:tcPr>
          <w:p w14:paraId="5BEC9006" w14:textId="5E44D2BC"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4885961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E016D1" w:rsidRPr="000357D1" w:rsidRDefault="00E016D1" w:rsidP="00E016D1">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7BBB33E7" w14:textId="11554C6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57C3233F" w14:textId="106066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42C0B50" w14:textId="5D56A0D2"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8BAFDB0" w14:textId="5F647A25"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18A32C12" w14:textId="2CAEBFD3"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6DE6DEE" w14:textId="4701C81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E2C1090" w14:textId="2A65C3F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B843AA1" w14:textId="1D1AC7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81" w:type="pct"/>
            <w:tcBorders>
              <w:top w:val="single" w:sz="4" w:space="0" w:color="000000"/>
              <w:left w:val="single" w:sz="4" w:space="0" w:color="000000"/>
              <w:bottom w:val="single" w:sz="4" w:space="0" w:color="000000"/>
              <w:right w:val="single" w:sz="4" w:space="0" w:color="000000"/>
            </w:tcBorders>
            <w:vAlign w:val="bottom"/>
          </w:tcPr>
          <w:p w14:paraId="7ACA15EA" w14:textId="2755D08C"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23" w:type="pct"/>
            <w:tcBorders>
              <w:top w:val="single" w:sz="4" w:space="0" w:color="000000"/>
              <w:left w:val="single" w:sz="4" w:space="0" w:color="000000"/>
              <w:bottom w:val="single" w:sz="4" w:space="0" w:color="000000"/>
              <w:right w:val="single" w:sz="4" w:space="0" w:color="000000"/>
            </w:tcBorders>
            <w:vAlign w:val="bottom"/>
          </w:tcPr>
          <w:p w14:paraId="35B7B3A2" w14:textId="222E4D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37330FB" w14:textId="6572FFE2"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F2EF" w14:textId="07CF6F8D"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6BB6AE49" w14:textId="3BF71DA9"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5A492333" w14:textId="1239A108"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42D83EF5" w14:textId="47E37211"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CF41843" w14:textId="7B9BDEEC"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3B53CBAF" w14:textId="25C40164"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79" w:type="pct"/>
            <w:tcBorders>
              <w:top w:val="single" w:sz="4" w:space="0" w:color="000000"/>
              <w:left w:val="single" w:sz="4" w:space="0" w:color="000000"/>
              <w:bottom w:val="single" w:sz="4" w:space="0" w:color="000000"/>
              <w:right w:val="single" w:sz="4" w:space="0" w:color="000000"/>
            </w:tcBorders>
            <w:vAlign w:val="bottom"/>
          </w:tcPr>
          <w:p w14:paraId="18B9D078" w14:textId="6B762454"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2B7F418B" w14:textId="2E5CA3E7"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4C0242F1" w14:textId="33089249"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69" w:type="pct"/>
            <w:tcBorders>
              <w:top w:val="single" w:sz="4" w:space="0" w:color="000000"/>
              <w:left w:val="single" w:sz="4" w:space="0" w:color="000000"/>
              <w:bottom w:val="single" w:sz="4" w:space="0" w:color="000000"/>
              <w:right w:val="single" w:sz="4" w:space="0" w:color="000000"/>
            </w:tcBorders>
            <w:vAlign w:val="bottom"/>
          </w:tcPr>
          <w:p w14:paraId="0DCF0267" w14:textId="6AE0CB4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83" w:type="pct"/>
            <w:tcBorders>
              <w:top w:val="single" w:sz="4" w:space="0" w:color="000000"/>
              <w:left w:val="single" w:sz="4" w:space="0" w:color="000000"/>
              <w:bottom w:val="single" w:sz="4" w:space="0" w:color="000000"/>
              <w:right w:val="single" w:sz="4" w:space="0" w:color="000000"/>
            </w:tcBorders>
            <w:vAlign w:val="bottom"/>
          </w:tcPr>
          <w:p w14:paraId="599BDDA4" w14:textId="4CE3CEBE"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B92CD92" w14:textId="5A7F2869"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06" w:type="pct"/>
            <w:tcBorders>
              <w:top w:val="single" w:sz="4" w:space="0" w:color="000000"/>
              <w:left w:val="single" w:sz="4" w:space="0" w:color="000000"/>
              <w:bottom w:val="single" w:sz="4" w:space="0" w:color="000000"/>
              <w:right w:val="single" w:sz="8" w:space="0" w:color="000000"/>
            </w:tcBorders>
            <w:vAlign w:val="bottom"/>
          </w:tcPr>
          <w:p w14:paraId="59E53094" w14:textId="5B3E38B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r>
      <w:tr w:rsidR="00E016D1" w:rsidRPr="00CC576E" w14:paraId="36D93FA5" w14:textId="77777777" w:rsidTr="00426B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E016D1" w:rsidRPr="000357D1" w:rsidRDefault="00E016D1" w:rsidP="00E016D1">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65843E12" w14:textId="7D13500C"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8" w:space="0" w:color="000000"/>
              <w:right w:val="single" w:sz="4" w:space="0" w:color="000000"/>
            </w:tcBorders>
            <w:vAlign w:val="bottom"/>
          </w:tcPr>
          <w:p w14:paraId="1D4E2C28" w14:textId="68F2CEB3"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8" w:space="0" w:color="000000"/>
              <w:right w:val="single" w:sz="4" w:space="0" w:color="000000"/>
            </w:tcBorders>
            <w:vAlign w:val="bottom"/>
          </w:tcPr>
          <w:p w14:paraId="5B00B86C" w14:textId="45F08A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8" w:space="0" w:color="000000"/>
              <w:right w:val="single" w:sz="4" w:space="0" w:color="000000"/>
            </w:tcBorders>
            <w:vAlign w:val="bottom"/>
          </w:tcPr>
          <w:p w14:paraId="45AFE26C" w14:textId="37ED43E8"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078E2540" w14:textId="2452E8AF"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7337BDD2" w14:textId="1BB54D6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8" w:space="0" w:color="000000"/>
              <w:right w:val="single" w:sz="4" w:space="0" w:color="000000"/>
            </w:tcBorders>
            <w:vAlign w:val="bottom"/>
          </w:tcPr>
          <w:p w14:paraId="3C7A1C9F" w14:textId="15673B5E"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8" w:space="0" w:color="000000"/>
              <w:right w:val="single" w:sz="4" w:space="0" w:color="000000"/>
            </w:tcBorders>
            <w:vAlign w:val="bottom"/>
          </w:tcPr>
          <w:p w14:paraId="33A8D901" w14:textId="345D3B8C"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81" w:type="pct"/>
            <w:tcBorders>
              <w:top w:val="single" w:sz="4" w:space="0" w:color="000000"/>
              <w:left w:val="single" w:sz="4" w:space="0" w:color="000000"/>
              <w:bottom w:val="single" w:sz="8" w:space="0" w:color="000000"/>
              <w:right w:val="single" w:sz="4" w:space="0" w:color="000000"/>
            </w:tcBorders>
            <w:vAlign w:val="bottom"/>
          </w:tcPr>
          <w:p w14:paraId="6F99BBA6" w14:textId="77C23EC0"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23" w:type="pct"/>
            <w:tcBorders>
              <w:top w:val="single" w:sz="4" w:space="0" w:color="000000"/>
              <w:left w:val="single" w:sz="4" w:space="0" w:color="000000"/>
              <w:bottom w:val="single" w:sz="8" w:space="0" w:color="000000"/>
              <w:right w:val="single" w:sz="4" w:space="0" w:color="000000"/>
            </w:tcBorders>
            <w:vAlign w:val="bottom"/>
          </w:tcPr>
          <w:p w14:paraId="77C0C9A9" w14:textId="71EE443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8" w:space="0" w:color="000000"/>
              <w:right w:val="single" w:sz="4" w:space="0" w:color="000000"/>
            </w:tcBorders>
            <w:vAlign w:val="bottom"/>
          </w:tcPr>
          <w:p w14:paraId="3A054A10" w14:textId="5CBC8EA2"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7F7106A" w14:textId="48B8B8CA"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5C3DB315" w14:textId="7195F259"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60C2124" w14:textId="207F3FCA"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8" w:space="0" w:color="000000"/>
              <w:right w:val="single" w:sz="4" w:space="0" w:color="000000"/>
            </w:tcBorders>
            <w:vAlign w:val="bottom"/>
          </w:tcPr>
          <w:p w14:paraId="5A604D39" w14:textId="4CBEDAC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8" w:space="0" w:color="000000"/>
              <w:right w:val="single" w:sz="4" w:space="0" w:color="000000"/>
            </w:tcBorders>
            <w:vAlign w:val="bottom"/>
          </w:tcPr>
          <w:p w14:paraId="3B7F7A2B" w14:textId="50DD1A67"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8" w:space="0" w:color="000000"/>
              <w:right w:val="single" w:sz="4" w:space="0" w:color="000000"/>
            </w:tcBorders>
            <w:vAlign w:val="bottom"/>
          </w:tcPr>
          <w:p w14:paraId="247EA421" w14:textId="4D4ACE23"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79" w:type="pct"/>
            <w:tcBorders>
              <w:top w:val="single" w:sz="4" w:space="0" w:color="000000"/>
              <w:left w:val="single" w:sz="4" w:space="0" w:color="000000"/>
              <w:bottom w:val="single" w:sz="8" w:space="0" w:color="000000"/>
              <w:right w:val="single" w:sz="4" w:space="0" w:color="000000"/>
            </w:tcBorders>
            <w:vAlign w:val="bottom"/>
          </w:tcPr>
          <w:p w14:paraId="296B5E08" w14:textId="49D3040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1" w:type="pct"/>
            <w:tcBorders>
              <w:top w:val="single" w:sz="4" w:space="0" w:color="000000"/>
              <w:left w:val="single" w:sz="4" w:space="0" w:color="000000"/>
              <w:bottom w:val="single" w:sz="8" w:space="0" w:color="000000"/>
              <w:right w:val="single" w:sz="4" w:space="0" w:color="000000"/>
            </w:tcBorders>
            <w:vAlign w:val="bottom"/>
          </w:tcPr>
          <w:p w14:paraId="17031CCB" w14:textId="3F4F8A24"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8" w:space="0" w:color="000000"/>
              <w:right w:val="single" w:sz="4" w:space="0" w:color="000000"/>
            </w:tcBorders>
            <w:vAlign w:val="bottom"/>
          </w:tcPr>
          <w:p w14:paraId="6D7460F3" w14:textId="697366FC" w:rsidR="00E016D1" w:rsidRPr="009A486F" w:rsidRDefault="00E016D1" w:rsidP="00E016D1">
            <w:pPr>
              <w:widowControl/>
              <w:autoSpaceDE/>
              <w:autoSpaceDN/>
              <w:adjustRightInd/>
              <w:jc w:val="center"/>
              <w:rPr>
                <w:b/>
                <w:bCs/>
                <w:sz w:val="22"/>
                <w:szCs w:val="22"/>
              </w:rPr>
            </w:pPr>
            <w:r>
              <w:rPr>
                <w:rFonts w:ascii="Arial" w:hAnsi="Arial" w:cs="Arial"/>
                <w:sz w:val="20"/>
                <w:szCs w:val="20"/>
              </w:rPr>
              <w:t>4.6</w:t>
            </w:r>
          </w:p>
        </w:tc>
        <w:tc>
          <w:tcPr>
            <w:tcW w:w="169" w:type="pct"/>
            <w:tcBorders>
              <w:top w:val="single" w:sz="4" w:space="0" w:color="000000"/>
              <w:left w:val="single" w:sz="4" w:space="0" w:color="000000"/>
              <w:bottom w:val="single" w:sz="8" w:space="0" w:color="000000"/>
              <w:right w:val="single" w:sz="4" w:space="0" w:color="000000"/>
            </w:tcBorders>
            <w:vAlign w:val="bottom"/>
          </w:tcPr>
          <w:p w14:paraId="24B835E0" w14:textId="0B42BE92"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83" w:type="pct"/>
            <w:tcBorders>
              <w:top w:val="single" w:sz="4" w:space="0" w:color="000000"/>
              <w:left w:val="single" w:sz="4" w:space="0" w:color="000000"/>
              <w:bottom w:val="single" w:sz="8" w:space="0" w:color="000000"/>
              <w:right w:val="single" w:sz="4" w:space="0" w:color="000000"/>
            </w:tcBorders>
            <w:vAlign w:val="bottom"/>
          </w:tcPr>
          <w:p w14:paraId="49F7A5EB" w14:textId="1A95A588"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50" w:type="pct"/>
            <w:tcBorders>
              <w:top w:val="single" w:sz="4" w:space="0" w:color="000000"/>
              <w:left w:val="single" w:sz="4" w:space="0" w:color="000000"/>
              <w:bottom w:val="single" w:sz="8" w:space="0" w:color="000000"/>
              <w:right w:val="single" w:sz="4" w:space="0" w:color="000000"/>
            </w:tcBorders>
            <w:vAlign w:val="bottom"/>
          </w:tcPr>
          <w:p w14:paraId="3CA51684" w14:textId="79FC189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8" w:space="0" w:color="000000"/>
              <w:right w:val="single" w:sz="8" w:space="0" w:color="000000"/>
            </w:tcBorders>
            <w:vAlign w:val="bottom"/>
          </w:tcPr>
          <w:p w14:paraId="245DA03E" w14:textId="5749207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36423" w:rsidRPr="00CC576E" w14:paraId="56F256E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36423" w:rsidRPr="0012615F" w:rsidRDefault="00936423" w:rsidP="0093642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E3D8E42" w14:textId="11BC45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875C5B" w14:textId="7ECE70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5EEFBDB" w14:textId="50CD7C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40D083" w14:textId="763876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8BDDCD" w14:textId="6F20F3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9C8BB64" w14:textId="5E2D0D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4C9D4D4" w14:textId="016E52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DF69943" w14:textId="00588A5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8628DC8" w14:textId="5FC0568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7E627D1" w14:textId="70C3F7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9.7</w:t>
            </w:r>
          </w:p>
        </w:tc>
        <w:tc>
          <w:tcPr>
            <w:tcW w:w="190" w:type="pct"/>
            <w:tcBorders>
              <w:top w:val="single" w:sz="8" w:space="0" w:color="000000"/>
              <w:left w:val="single" w:sz="4" w:space="0" w:color="000000"/>
              <w:bottom w:val="single" w:sz="8" w:space="0" w:color="000000"/>
              <w:right w:val="single" w:sz="4" w:space="0" w:color="000000"/>
            </w:tcBorders>
            <w:vAlign w:val="bottom"/>
          </w:tcPr>
          <w:p w14:paraId="339267ED" w14:textId="2900B3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226" w:type="pct"/>
            <w:tcBorders>
              <w:top w:val="single" w:sz="8" w:space="0" w:color="000000"/>
              <w:left w:val="single" w:sz="4" w:space="0" w:color="000000"/>
              <w:bottom w:val="single" w:sz="8" w:space="0" w:color="000000"/>
              <w:right w:val="single" w:sz="4" w:space="0" w:color="000000"/>
            </w:tcBorders>
            <w:vAlign w:val="bottom"/>
          </w:tcPr>
          <w:p w14:paraId="12A9B143" w14:textId="1AE413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9.9</w:t>
            </w:r>
          </w:p>
        </w:tc>
        <w:tc>
          <w:tcPr>
            <w:tcW w:w="226" w:type="pct"/>
            <w:tcBorders>
              <w:top w:val="single" w:sz="8" w:space="0" w:color="000000"/>
              <w:left w:val="single" w:sz="4" w:space="0" w:color="000000"/>
              <w:bottom w:val="single" w:sz="8" w:space="0" w:color="000000"/>
              <w:right w:val="single" w:sz="4" w:space="0" w:color="000000"/>
            </w:tcBorders>
            <w:vAlign w:val="bottom"/>
          </w:tcPr>
          <w:p w14:paraId="130219BB" w14:textId="3AC5AB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8.9</w:t>
            </w:r>
          </w:p>
        </w:tc>
        <w:tc>
          <w:tcPr>
            <w:tcW w:w="190" w:type="pct"/>
            <w:tcBorders>
              <w:top w:val="single" w:sz="8" w:space="0" w:color="000000"/>
              <w:left w:val="single" w:sz="4" w:space="0" w:color="000000"/>
              <w:bottom w:val="single" w:sz="8" w:space="0" w:color="000000"/>
              <w:right w:val="single" w:sz="4" w:space="0" w:color="000000"/>
            </w:tcBorders>
            <w:vAlign w:val="bottom"/>
          </w:tcPr>
          <w:p w14:paraId="52A1CBDC" w14:textId="4C475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bottom"/>
          </w:tcPr>
          <w:p w14:paraId="2416A837" w14:textId="6826337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14401209" w14:textId="1C9166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14.1</w:t>
            </w:r>
          </w:p>
        </w:tc>
        <w:tc>
          <w:tcPr>
            <w:tcW w:w="190" w:type="pct"/>
            <w:tcBorders>
              <w:top w:val="single" w:sz="8" w:space="0" w:color="000000"/>
              <w:left w:val="single" w:sz="4" w:space="0" w:color="000000"/>
              <w:bottom w:val="single" w:sz="8" w:space="0" w:color="000000"/>
              <w:right w:val="single" w:sz="4" w:space="0" w:color="000000"/>
            </w:tcBorders>
            <w:vAlign w:val="bottom"/>
          </w:tcPr>
          <w:p w14:paraId="7900A4C1" w14:textId="111ACE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15.1</w:t>
            </w:r>
          </w:p>
        </w:tc>
        <w:tc>
          <w:tcPr>
            <w:tcW w:w="226" w:type="pct"/>
            <w:tcBorders>
              <w:top w:val="single" w:sz="8" w:space="0" w:color="000000"/>
              <w:left w:val="single" w:sz="4" w:space="0" w:color="000000"/>
              <w:bottom w:val="single" w:sz="8" w:space="0" w:color="000000"/>
              <w:right w:val="single" w:sz="4" w:space="0" w:color="000000"/>
            </w:tcBorders>
            <w:vAlign w:val="bottom"/>
          </w:tcPr>
          <w:p w14:paraId="28BD76E0" w14:textId="4C6D5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07864579" w14:textId="19425D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523DB1E" w14:textId="2203D8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99F587" w14:textId="0895970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6CF78A" w14:textId="6DD0541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B612526" w14:textId="6C36E10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8DB0F9B" w14:textId="1064A2B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229D53C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36423" w:rsidRPr="0012615F" w:rsidRDefault="00936423" w:rsidP="0093642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523F561F" w14:textId="7FC3FF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D7CCC2" w14:textId="1D31BA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0BD72517" w14:textId="17BC19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7B6AB6F" w14:textId="262E49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5DBB77D" w14:textId="58BA8B0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91AFB0C" w14:textId="07748E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1DBD86" w14:textId="1D8C4B4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FC8012" w14:textId="2A309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7C9E379" w14:textId="2515C5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bottom"/>
          </w:tcPr>
          <w:p w14:paraId="67283D85" w14:textId="4F535F4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190" w:type="pct"/>
            <w:tcBorders>
              <w:top w:val="single" w:sz="8" w:space="0" w:color="000000"/>
              <w:left w:val="single" w:sz="4" w:space="0" w:color="000000"/>
              <w:bottom w:val="single" w:sz="8" w:space="0" w:color="000000"/>
              <w:right w:val="single" w:sz="4" w:space="0" w:color="000000"/>
            </w:tcBorders>
            <w:vAlign w:val="bottom"/>
          </w:tcPr>
          <w:p w14:paraId="0DCD09BC" w14:textId="4C7B44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0DFB32CA" w14:textId="2FFAA39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78D8196A" w14:textId="3D63933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190" w:type="pct"/>
            <w:tcBorders>
              <w:top w:val="single" w:sz="8" w:space="0" w:color="000000"/>
              <w:left w:val="single" w:sz="4" w:space="0" w:color="000000"/>
              <w:bottom w:val="single" w:sz="8" w:space="0" w:color="000000"/>
              <w:right w:val="single" w:sz="4" w:space="0" w:color="000000"/>
            </w:tcBorders>
            <w:vAlign w:val="bottom"/>
          </w:tcPr>
          <w:p w14:paraId="1553F3E4" w14:textId="301406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16.7</w:t>
            </w:r>
          </w:p>
        </w:tc>
        <w:tc>
          <w:tcPr>
            <w:tcW w:w="190" w:type="pct"/>
            <w:tcBorders>
              <w:top w:val="single" w:sz="8" w:space="0" w:color="000000"/>
              <w:left w:val="single" w:sz="4" w:space="0" w:color="000000"/>
              <w:bottom w:val="single" w:sz="8" w:space="0" w:color="000000"/>
              <w:right w:val="single" w:sz="4" w:space="0" w:color="000000"/>
            </w:tcBorders>
            <w:vAlign w:val="bottom"/>
          </w:tcPr>
          <w:p w14:paraId="50C03962" w14:textId="0B3986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14.3</w:t>
            </w:r>
          </w:p>
        </w:tc>
        <w:tc>
          <w:tcPr>
            <w:tcW w:w="190" w:type="pct"/>
            <w:tcBorders>
              <w:top w:val="single" w:sz="8" w:space="0" w:color="000000"/>
              <w:left w:val="single" w:sz="4" w:space="0" w:color="000000"/>
              <w:bottom w:val="single" w:sz="8" w:space="0" w:color="000000"/>
              <w:right w:val="single" w:sz="4" w:space="0" w:color="000000"/>
            </w:tcBorders>
            <w:vAlign w:val="bottom"/>
          </w:tcPr>
          <w:p w14:paraId="79665058" w14:textId="38EAC66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18.1</w:t>
            </w:r>
          </w:p>
        </w:tc>
        <w:tc>
          <w:tcPr>
            <w:tcW w:w="190" w:type="pct"/>
            <w:tcBorders>
              <w:top w:val="single" w:sz="8" w:space="0" w:color="000000"/>
              <w:left w:val="single" w:sz="4" w:space="0" w:color="000000"/>
              <w:bottom w:val="single" w:sz="8" w:space="0" w:color="000000"/>
              <w:right w:val="single" w:sz="4" w:space="0" w:color="000000"/>
            </w:tcBorders>
            <w:vAlign w:val="bottom"/>
          </w:tcPr>
          <w:p w14:paraId="652547D0" w14:textId="21CA43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17.6</w:t>
            </w:r>
          </w:p>
        </w:tc>
        <w:tc>
          <w:tcPr>
            <w:tcW w:w="226" w:type="pct"/>
            <w:tcBorders>
              <w:top w:val="single" w:sz="8" w:space="0" w:color="000000"/>
              <w:left w:val="single" w:sz="4" w:space="0" w:color="000000"/>
              <w:bottom w:val="single" w:sz="8" w:space="0" w:color="000000"/>
              <w:right w:val="single" w:sz="4" w:space="0" w:color="000000"/>
            </w:tcBorders>
            <w:vAlign w:val="bottom"/>
          </w:tcPr>
          <w:p w14:paraId="6240DC8A" w14:textId="6793DB2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12.3</w:t>
            </w:r>
          </w:p>
        </w:tc>
        <w:tc>
          <w:tcPr>
            <w:tcW w:w="226" w:type="pct"/>
            <w:tcBorders>
              <w:top w:val="single" w:sz="8" w:space="0" w:color="000000"/>
              <w:left w:val="single" w:sz="4" w:space="0" w:color="000000"/>
              <w:bottom w:val="single" w:sz="8" w:space="0" w:color="000000"/>
              <w:right w:val="single" w:sz="4" w:space="0" w:color="000000"/>
            </w:tcBorders>
            <w:vAlign w:val="bottom"/>
          </w:tcPr>
          <w:p w14:paraId="6D597C23" w14:textId="2E4C53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CFC3B09" w14:textId="412DE1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71868A" w14:textId="1832A0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430D71" w14:textId="6950F7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674917" w14:textId="6236A75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D6BFB88" w14:textId="65BE35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08347DBC"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36423" w:rsidRPr="0012615F" w:rsidRDefault="00936423" w:rsidP="0093642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05A6425" w14:textId="4D0637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C08A01" w14:textId="028716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37B026F" w14:textId="138351E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1193BC8" w14:textId="2FEAD08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017513C" w14:textId="5E4FD82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941BA7" w14:textId="382491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599A2" w14:textId="6DEB2DE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61385A9" w14:textId="724DD3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5FB8BDF" w14:textId="2EB9F5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E31D4EF" w14:textId="2F0D417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68C2B674" w14:textId="2A9645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226" w:type="pct"/>
            <w:tcBorders>
              <w:top w:val="single" w:sz="8" w:space="0" w:color="000000"/>
              <w:left w:val="single" w:sz="4" w:space="0" w:color="000000"/>
              <w:bottom w:val="single" w:sz="8" w:space="0" w:color="000000"/>
              <w:right w:val="single" w:sz="4" w:space="0" w:color="000000"/>
            </w:tcBorders>
            <w:vAlign w:val="bottom"/>
          </w:tcPr>
          <w:p w14:paraId="10DE73FC" w14:textId="61F551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14.2</w:t>
            </w:r>
          </w:p>
        </w:tc>
        <w:tc>
          <w:tcPr>
            <w:tcW w:w="226" w:type="pct"/>
            <w:tcBorders>
              <w:top w:val="single" w:sz="8" w:space="0" w:color="000000"/>
              <w:left w:val="single" w:sz="4" w:space="0" w:color="000000"/>
              <w:bottom w:val="single" w:sz="8" w:space="0" w:color="000000"/>
              <w:right w:val="single" w:sz="4" w:space="0" w:color="000000"/>
            </w:tcBorders>
            <w:vAlign w:val="bottom"/>
          </w:tcPr>
          <w:p w14:paraId="411436FB" w14:textId="1B4B8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E0A02" w14:textId="3CBABA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18.9</w:t>
            </w:r>
          </w:p>
        </w:tc>
        <w:tc>
          <w:tcPr>
            <w:tcW w:w="190" w:type="pct"/>
            <w:tcBorders>
              <w:top w:val="single" w:sz="8" w:space="0" w:color="000000"/>
              <w:left w:val="single" w:sz="4" w:space="0" w:color="000000"/>
              <w:bottom w:val="single" w:sz="8" w:space="0" w:color="000000"/>
              <w:right w:val="single" w:sz="4" w:space="0" w:color="000000"/>
            </w:tcBorders>
            <w:vAlign w:val="bottom"/>
          </w:tcPr>
          <w:p w14:paraId="4722CBDD" w14:textId="62A34A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19.4</w:t>
            </w:r>
          </w:p>
        </w:tc>
        <w:tc>
          <w:tcPr>
            <w:tcW w:w="190" w:type="pct"/>
            <w:tcBorders>
              <w:top w:val="single" w:sz="8" w:space="0" w:color="000000"/>
              <w:left w:val="single" w:sz="4" w:space="0" w:color="000000"/>
              <w:bottom w:val="single" w:sz="8" w:space="0" w:color="000000"/>
              <w:right w:val="single" w:sz="4" w:space="0" w:color="000000"/>
            </w:tcBorders>
            <w:vAlign w:val="bottom"/>
          </w:tcPr>
          <w:p w14:paraId="1CF3AEA9" w14:textId="2D78A5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190" w:type="pct"/>
            <w:tcBorders>
              <w:top w:val="single" w:sz="8" w:space="0" w:color="000000"/>
              <w:left w:val="single" w:sz="4" w:space="0" w:color="000000"/>
              <w:bottom w:val="single" w:sz="8" w:space="0" w:color="000000"/>
              <w:right w:val="single" w:sz="4" w:space="0" w:color="000000"/>
            </w:tcBorders>
            <w:vAlign w:val="bottom"/>
          </w:tcPr>
          <w:p w14:paraId="4B8046E9" w14:textId="0866D83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20.1</w:t>
            </w:r>
          </w:p>
        </w:tc>
        <w:tc>
          <w:tcPr>
            <w:tcW w:w="226" w:type="pct"/>
            <w:tcBorders>
              <w:top w:val="single" w:sz="8" w:space="0" w:color="000000"/>
              <w:left w:val="single" w:sz="4" w:space="0" w:color="000000"/>
              <w:bottom w:val="single" w:sz="8" w:space="0" w:color="000000"/>
              <w:right w:val="single" w:sz="4" w:space="0" w:color="000000"/>
            </w:tcBorders>
            <w:vAlign w:val="bottom"/>
          </w:tcPr>
          <w:p w14:paraId="132D375B" w14:textId="6C80A5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19.3</w:t>
            </w:r>
          </w:p>
        </w:tc>
        <w:tc>
          <w:tcPr>
            <w:tcW w:w="226" w:type="pct"/>
            <w:tcBorders>
              <w:top w:val="single" w:sz="8" w:space="0" w:color="000000"/>
              <w:left w:val="single" w:sz="4" w:space="0" w:color="000000"/>
              <w:bottom w:val="single" w:sz="8" w:space="0" w:color="000000"/>
              <w:right w:val="single" w:sz="4" w:space="0" w:color="000000"/>
            </w:tcBorders>
            <w:vAlign w:val="bottom"/>
          </w:tcPr>
          <w:p w14:paraId="48B16850" w14:textId="1E6910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17.2</w:t>
            </w:r>
          </w:p>
        </w:tc>
        <w:tc>
          <w:tcPr>
            <w:tcW w:w="190" w:type="pct"/>
            <w:tcBorders>
              <w:top w:val="single" w:sz="8" w:space="0" w:color="000000"/>
              <w:left w:val="single" w:sz="4" w:space="0" w:color="000000"/>
              <w:bottom w:val="single" w:sz="8" w:space="0" w:color="000000"/>
              <w:right w:val="single" w:sz="4" w:space="0" w:color="000000"/>
            </w:tcBorders>
            <w:vAlign w:val="bottom"/>
          </w:tcPr>
          <w:p w14:paraId="58FB9F20" w14:textId="3FB3241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48147534" w14:textId="567D01A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E118EB" w14:textId="14B5B92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D85BEB7" w14:textId="1A8C60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EF28066" w14:textId="165F518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1001610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36423" w:rsidRPr="0012615F" w:rsidRDefault="00936423" w:rsidP="0093642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7CD959E7" w14:textId="61C7ED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5AED80" w14:textId="4DF6F2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05627A1" w14:textId="15C899F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3B4D6A" w14:textId="4BC82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15B425" w14:textId="58D1E2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ACEB12" w14:textId="06DF4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C30682" w14:textId="3DE475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5DD4B2C" w14:textId="007F97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35999553" w14:textId="39DBDA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w:t>
            </w:r>
          </w:p>
        </w:tc>
        <w:tc>
          <w:tcPr>
            <w:tcW w:w="190" w:type="pct"/>
            <w:tcBorders>
              <w:top w:val="single" w:sz="8" w:space="0" w:color="000000"/>
              <w:left w:val="single" w:sz="4" w:space="0" w:color="000000"/>
              <w:bottom w:val="single" w:sz="8" w:space="0" w:color="000000"/>
              <w:right w:val="single" w:sz="4" w:space="0" w:color="000000"/>
            </w:tcBorders>
            <w:vAlign w:val="bottom"/>
          </w:tcPr>
          <w:p w14:paraId="60026FC9" w14:textId="425F50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190" w:type="pct"/>
            <w:tcBorders>
              <w:top w:val="single" w:sz="8" w:space="0" w:color="000000"/>
              <w:left w:val="single" w:sz="4" w:space="0" w:color="000000"/>
              <w:bottom w:val="single" w:sz="8" w:space="0" w:color="000000"/>
              <w:right w:val="single" w:sz="4" w:space="0" w:color="000000"/>
            </w:tcBorders>
            <w:vAlign w:val="bottom"/>
          </w:tcPr>
          <w:p w14:paraId="58875BAB" w14:textId="5D9271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8.6</w:t>
            </w:r>
          </w:p>
        </w:tc>
        <w:tc>
          <w:tcPr>
            <w:tcW w:w="226" w:type="pct"/>
            <w:tcBorders>
              <w:top w:val="single" w:sz="8" w:space="0" w:color="000000"/>
              <w:left w:val="single" w:sz="4" w:space="0" w:color="000000"/>
              <w:bottom w:val="single" w:sz="8" w:space="0" w:color="000000"/>
              <w:right w:val="single" w:sz="4" w:space="0" w:color="000000"/>
            </w:tcBorders>
            <w:vAlign w:val="bottom"/>
          </w:tcPr>
          <w:p w14:paraId="5BD48D4E" w14:textId="5625E2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226" w:type="pct"/>
            <w:tcBorders>
              <w:top w:val="single" w:sz="8" w:space="0" w:color="000000"/>
              <w:left w:val="single" w:sz="4" w:space="0" w:color="000000"/>
              <w:bottom w:val="single" w:sz="8" w:space="0" w:color="000000"/>
              <w:right w:val="single" w:sz="4" w:space="0" w:color="000000"/>
            </w:tcBorders>
            <w:vAlign w:val="bottom"/>
          </w:tcPr>
          <w:p w14:paraId="043DCF8B" w14:textId="0679C37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190" w:type="pct"/>
            <w:tcBorders>
              <w:top w:val="single" w:sz="8" w:space="0" w:color="000000"/>
              <w:left w:val="single" w:sz="4" w:space="0" w:color="000000"/>
              <w:bottom w:val="single" w:sz="8" w:space="0" w:color="000000"/>
              <w:right w:val="single" w:sz="4" w:space="0" w:color="000000"/>
            </w:tcBorders>
            <w:vAlign w:val="bottom"/>
          </w:tcPr>
          <w:p w14:paraId="524FB1AE" w14:textId="084B5C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8.1</w:t>
            </w:r>
          </w:p>
        </w:tc>
        <w:tc>
          <w:tcPr>
            <w:tcW w:w="190" w:type="pct"/>
            <w:tcBorders>
              <w:top w:val="single" w:sz="8" w:space="0" w:color="000000"/>
              <w:left w:val="single" w:sz="4" w:space="0" w:color="000000"/>
              <w:bottom w:val="single" w:sz="8" w:space="0" w:color="000000"/>
              <w:right w:val="single" w:sz="4" w:space="0" w:color="000000"/>
            </w:tcBorders>
            <w:vAlign w:val="bottom"/>
          </w:tcPr>
          <w:p w14:paraId="5660442A" w14:textId="4E2F53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4623E4EF" w14:textId="08A362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9151" w14:textId="7F18752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226" w:type="pct"/>
            <w:tcBorders>
              <w:top w:val="single" w:sz="8" w:space="0" w:color="000000"/>
              <w:left w:val="single" w:sz="4" w:space="0" w:color="000000"/>
              <w:bottom w:val="single" w:sz="8" w:space="0" w:color="000000"/>
              <w:right w:val="single" w:sz="4" w:space="0" w:color="000000"/>
            </w:tcBorders>
            <w:vAlign w:val="bottom"/>
          </w:tcPr>
          <w:p w14:paraId="655DD13A" w14:textId="6853F1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11.8</w:t>
            </w:r>
          </w:p>
        </w:tc>
        <w:tc>
          <w:tcPr>
            <w:tcW w:w="226" w:type="pct"/>
            <w:tcBorders>
              <w:top w:val="single" w:sz="8" w:space="0" w:color="000000"/>
              <w:left w:val="single" w:sz="4" w:space="0" w:color="000000"/>
              <w:bottom w:val="single" w:sz="8" w:space="0" w:color="000000"/>
              <w:right w:val="single" w:sz="4" w:space="0" w:color="000000"/>
            </w:tcBorders>
            <w:vAlign w:val="bottom"/>
          </w:tcPr>
          <w:p w14:paraId="5B308120" w14:textId="7771FC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17.5</w:t>
            </w:r>
          </w:p>
        </w:tc>
        <w:tc>
          <w:tcPr>
            <w:tcW w:w="190" w:type="pct"/>
            <w:tcBorders>
              <w:top w:val="single" w:sz="8" w:space="0" w:color="000000"/>
              <w:left w:val="single" w:sz="4" w:space="0" w:color="000000"/>
              <w:bottom w:val="single" w:sz="8" w:space="0" w:color="000000"/>
              <w:right w:val="single" w:sz="4" w:space="0" w:color="000000"/>
            </w:tcBorders>
            <w:vAlign w:val="bottom"/>
          </w:tcPr>
          <w:p w14:paraId="6ED68768" w14:textId="6AE35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715985E" w14:textId="2F1B93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52832417" w14:textId="4FE3E26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0C6D4F" w14:textId="7470B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53CA3934" w14:textId="228DFCF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04B50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36423" w:rsidRPr="0012615F" w:rsidRDefault="00936423" w:rsidP="0093642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48562F18" w14:textId="3C2DED0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5977EC" w14:textId="48EB6EA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C5A6828" w14:textId="0B00C4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5AB50E" w14:textId="3774AA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E08A7E" w14:textId="11BC05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62DC449" w14:textId="75308AA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D00D6C" w14:textId="62447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9FA71A" w14:textId="778E3E4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3DA5323" w14:textId="26F7552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9B40C27" w14:textId="79897CD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7.7</w:t>
            </w:r>
          </w:p>
        </w:tc>
        <w:tc>
          <w:tcPr>
            <w:tcW w:w="190" w:type="pct"/>
            <w:tcBorders>
              <w:top w:val="single" w:sz="8" w:space="0" w:color="000000"/>
              <w:left w:val="single" w:sz="4" w:space="0" w:color="000000"/>
              <w:bottom w:val="single" w:sz="8" w:space="0" w:color="000000"/>
              <w:right w:val="single" w:sz="4" w:space="0" w:color="000000"/>
            </w:tcBorders>
            <w:vAlign w:val="bottom"/>
          </w:tcPr>
          <w:p w14:paraId="3B4314FA" w14:textId="2A88657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226" w:type="pct"/>
            <w:tcBorders>
              <w:top w:val="single" w:sz="8" w:space="0" w:color="000000"/>
              <w:left w:val="single" w:sz="4" w:space="0" w:color="000000"/>
              <w:bottom w:val="single" w:sz="8" w:space="0" w:color="000000"/>
              <w:right w:val="single" w:sz="4" w:space="0" w:color="000000"/>
            </w:tcBorders>
            <w:vAlign w:val="bottom"/>
          </w:tcPr>
          <w:p w14:paraId="17888860" w14:textId="4DA909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bottom"/>
          </w:tcPr>
          <w:p w14:paraId="6BE47E46" w14:textId="68DC79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37CD347F" w14:textId="6D361B6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5663C9B9" w14:textId="4FC601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4D3E9306" w14:textId="7A3674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190" w:type="pct"/>
            <w:tcBorders>
              <w:top w:val="single" w:sz="8" w:space="0" w:color="000000"/>
              <w:left w:val="single" w:sz="4" w:space="0" w:color="000000"/>
              <w:bottom w:val="single" w:sz="8" w:space="0" w:color="000000"/>
              <w:right w:val="single" w:sz="4" w:space="0" w:color="000000"/>
            </w:tcBorders>
            <w:vAlign w:val="bottom"/>
          </w:tcPr>
          <w:p w14:paraId="749B3EB1" w14:textId="162CFD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10.3</w:t>
            </w:r>
          </w:p>
        </w:tc>
        <w:tc>
          <w:tcPr>
            <w:tcW w:w="226" w:type="pct"/>
            <w:tcBorders>
              <w:top w:val="single" w:sz="8" w:space="0" w:color="000000"/>
              <w:left w:val="single" w:sz="4" w:space="0" w:color="000000"/>
              <w:bottom w:val="single" w:sz="8" w:space="0" w:color="000000"/>
              <w:right w:val="single" w:sz="4" w:space="0" w:color="000000"/>
            </w:tcBorders>
            <w:vAlign w:val="bottom"/>
          </w:tcPr>
          <w:p w14:paraId="02C113A0" w14:textId="571257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10.7</w:t>
            </w:r>
          </w:p>
        </w:tc>
        <w:tc>
          <w:tcPr>
            <w:tcW w:w="226" w:type="pct"/>
            <w:tcBorders>
              <w:top w:val="single" w:sz="8" w:space="0" w:color="000000"/>
              <w:left w:val="single" w:sz="4" w:space="0" w:color="000000"/>
              <w:bottom w:val="single" w:sz="8" w:space="0" w:color="000000"/>
              <w:right w:val="single" w:sz="4" w:space="0" w:color="000000"/>
            </w:tcBorders>
            <w:vAlign w:val="bottom"/>
          </w:tcPr>
          <w:p w14:paraId="441A9666" w14:textId="75B781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190" w:type="pct"/>
            <w:tcBorders>
              <w:top w:val="single" w:sz="8" w:space="0" w:color="000000"/>
              <w:left w:val="single" w:sz="4" w:space="0" w:color="000000"/>
              <w:bottom w:val="single" w:sz="8" w:space="0" w:color="000000"/>
              <w:right w:val="single" w:sz="4" w:space="0" w:color="000000"/>
            </w:tcBorders>
            <w:vAlign w:val="bottom"/>
          </w:tcPr>
          <w:p w14:paraId="4B08A684" w14:textId="1BF0853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25E8F02B" w14:textId="753438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4526FC5" w14:textId="6F636BB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96C3B7" w14:textId="5428A8E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47DF13BB" w14:textId="36E429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1DB8A3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36423" w:rsidRPr="0012615F" w:rsidRDefault="00936423" w:rsidP="0093642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68DEC43F" w14:textId="6A169C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1B8D69" w14:textId="00709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D0CDDE5" w14:textId="79F06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A9717D" w14:textId="15BE81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36CF9" w14:textId="4867AB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287EDF" w14:textId="4C17FC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982453" w14:textId="4F337BF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B672E6" w14:textId="052745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862A6DE" w14:textId="4EAC28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BA846CC" w14:textId="3DAAD2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8" w:space="0" w:color="000000"/>
              <w:right w:val="single" w:sz="4" w:space="0" w:color="000000"/>
            </w:tcBorders>
            <w:vAlign w:val="bottom"/>
          </w:tcPr>
          <w:p w14:paraId="11B0EA23" w14:textId="5D66FA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6.2</w:t>
            </w:r>
          </w:p>
        </w:tc>
        <w:tc>
          <w:tcPr>
            <w:tcW w:w="226" w:type="pct"/>
            <w:tcBorders>
              <w:top w:val="single" w:sz="8" w:space="0" w:color="000000"/>
              <w:left w:val="single" w:sz="4" w:space="0" w:color="000000"/>
              <w:bottom w:val="single" w:sz="8" w:space="0" w:color="000000"/>
              <w:right w:val="single" w:sz="4" w:space="0" w:color="000000"/>
            </w:tcBorders>
            <w:vAlign w:val="bottom"/>
          </w:tcPr>
          <w:p w14:paraId="4B12F504" w14:textId="52B1CC3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8" w:space="0" w:color="000000"/>
              <w:right w:val="single" w:sz="4" w:space="0" w:color="000000"/>
            </w:tcBorders>
            <w:vAlign w:val="bottom"/>
          </w:tcPr>
          <w:p w14:paraId="314E6C0D" w14:textId="09F355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8940125" w14:textId="5727108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50FCBAC9" w14:textId="10B26F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0A96A2C4" w14:textId="285B15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4FEEE257" w14:textId="494CD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226" w:type="pct"/>
            <w:tcBorders>
              <w:top w:val="single" w:sz="8" w:space="0" w:color="000000"/>
              <w:left w:val="single" w:sz="4" w:space="0" w:color="000000"/>
              <w:bottom w:val="single" w:sz="8" w:space="0" w:color="000000"/>
              <w:right w:val="single" w:sz="4" w:space="0" w:color="000000"/>
            </w:tcBorders>
            <w:vAlign w:val="bottom"/>
          </w:tcPr>
          <w:p w14:paraId="1A6DF2BB" w14:textId="246EF9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226" w:type="pct"/>
            <w:tcBorders>
              <w:top w:val="single" w:sz="8" w:space="0" w:color="000000"/>
              <w:left w:val="single" w:sz="4" w:space="0" w:color="000000"/>
              <w:bottom w:val="single" w:sz="8" w:space="0" w:color="000000"/>
              <w:right w:val="single" w:sz="4" w:space="0" w:color="000000"/>
            </w:tcBorders>
            <w:vAlign w:val="bottom"/>
          </w:tcPr>
          <w:p w14:paraId="0705C295" w14:textId="50766D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13.1</w:t>
            </w:r>
          </w:p>
        </w:tc>
        <w:tc>
          <w:tcPr>
            <w:tcW w:w="190" w:type="pct"/>
            <w:tcBorders>
              <w:top w:val="single" w:sz="8" w:space="0" w:color="000000"/>
              <w:left w:val="single" w:sz="4" w:space="0" w:color="000000"/>
              <w:bottom w:val="single" w:sz="8" w:space="0" w:color="000000"/>
              <w:right w:val="single" w:sz="4" w:space="0" w:color="000000"/>
            </w:tcBorders>
            <w:vAlign w:val="bottom"/>
          </w:tcPr>
          <w:p w14:paraId="03068F05" w14:textId="6A58C1B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bottom"/>
          </w:tcPr>
          <w:p w14:paraId="2DA971D5" w14:textId="6A0C1F2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5880C901" w14:textId="6E1348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FAC06ED" w14:textId="74C3A9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5928A96" w14:textId="115423C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2C0B32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36423" w:rsidRPr="0012615F" w:rsidRDefault="00936423" w:rsidP="0093642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2ACFD3A4" w14:textId="63ECB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6F8FF" w14:textId="0A4794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ABB0DDF" w14:textId="772508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102FE7" w14:textId="62CF1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90AA67C" w14:textId="3DF2A9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A1965F" w14:textId="2153AE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A49C" w14:textId="224CE6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841D64D" w14:textId="7B45283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40C73BD0" w14:textId="272465F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64E6D5C" w14:textId="3A68F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6313E" w14:textId="66ED9F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435C1B06" w14:textId="44FAF80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bottom"/>
          </w:tcPr>
          <w:p w14:paraId="3F8586A1" w14:textId="6B0B1E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bottom"/>
          </w:tcPr>
          <w:p w14:paraId="008A92FA" w14:textId="249D36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5F35350B" w14:textId="3E2E0F7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1740D7FE" w14:textId="08153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190" w:type="pct"/>
            <w:tcBorders>
              <w:top w:val="single" w:sz="8" w:space="0" w:color="000000"/>
              <w:left w:val="single" w:sz="4" w:space="0" w:color="000000"/>
              <w:bottom w:val="single" w:sz="8" w:space="0" w:color="000000"/>
              <w:right w:val="single" w:sz="4" w:space="0" w:color="000000"/>
            </w:tcBorders>
            <w:vAlign w:val="bottom"/>
          </w:tcPr>
          <w:p w14:paraId="2DAAE6EB" w14:textId="321F926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10698F54" w14:textId="003FA53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226" w:type="pct"/>
            <w:tcBorders>
              <w:top w:val="single" w:sz="8" w:space="0" w:color="000000"/>
              <w:left w:val="single" w:sz="4" w:space="0" w:color="000000"/>
              <w:bottom w:val="single" w:sz="8" w:space="0" w:color="000000"/>
              <w:right w:val="single" w:sz="4" w:space="0" w:color="000000"/>
            </w:tcBorders>
            <w:vAlign w:val="bottom"/>
          </w:tcPr>
          <w:p w14:paraId="3CAC47B5" w14:textId="24B169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3847BB74" w14:textId="4518C5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2EF1CAB" w14:textId="6264B3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A2BA98F" w14:textId="4C3D6E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81499D6" w14:textId="6BC7CC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95E53C6" w14:textId="6AFB49D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66B3816"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36423" w:rsidRPr="0012615F" w:rsidRDefault="00936423" w:rsidP="0093642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7C05CD41" w14:textId="454BC2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A024B0" w14:textId="066F826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6BAC20F8" w14:textId="7EEB88D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79AA4D" w14:textId="2CED292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7872E80" w14:textId="2151561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80FDF3B" w14:textId="485FEF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3F3C881" w14:textId="23785C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5FD02F" w14:textId="5B86A3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28C27451" w14:textId="5742AC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46F507B7" w14:textId="33D7AD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190" w:type="pct"/>
            <w:tcBorders>
              <w:top w:val="single" w:sz="8" w:space="0" w:color="000000"/>
              <w:left w:val="single" w:sz="4" w:space="0" w:color="000000"/>
              <w:bottom w:val="single" w:sz="8" w:space="0" w:color="000000"/>
              <w:right w:val="single" w:sz="4" w:space="0" w:color="000000"/>
            </w:tcBorders>
            <w:vAlign w:val="bottom"/>
          </w:tcPr>
          <w:p w14:paraId="4135CB7A" w14:textId="741F71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5.4</w:t>
            </w:r>
          </w:p>
        </w:tc>
        <w:tc>
          <w:tcPr>
            <w:tcW w:w="226" w:type="pct"/>
            <w:tcBorders>
              <w:top w:val="single" w:sz="8" w:space="0" w:color="000000"/>
              <w:left w:val="single" w:sz="4" w:space="0" w:color="000000"/>
              <w:bottom w:val="single" w:sz="8" w:space="0" w:color="000000"/>
              <w:right w:val="single" w:sz="4" w:space="0" w:color="000000"/>
            </w:tcBorders>
            <w:vAlign w:val="bottom"/>
          </w:tcPr>
          <w:p w14:paraId="47CBD28C" w14:textId="754AA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92CC8" w14:textId="4C2E6D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0517F264" w14:textId="2C23C4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02BA9204" w14:textId="734069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4A8052F5" w14:textId="092E35F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37FB60FD" w14:textId="4CD954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226" w:type="pct"/>
            <w:tcBorders>
              <w:top w:val="single" w:sz="8" w:space="0" w:color="000000"/>
              <w:left w:val="single" w:sz="4" w:space="0" w:color="000000"/>
              <w:bottom w:val="single" w:sz="8" w:space="0" w:color="000000"/>
              <w:right w:val="single" w:sz="4" w:space="0" w:color="000000"/>
            </w:tcBorders>
            <w:vAlign w:val="bottom"/>
          </w:tcPr>
          <w:p w14:paraId="41C4AE8A" w14:textId="487AFC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226" w:type="pct"/>
            <w:tcBorders>
              <w:top w:val="single" w:sz="8" w:space="0" w:color="000000"/>
              <w:left w:val="single" w:sz="4" w:space="0" w:color="000000"/>
              <w:bottom w:val="single" w:sz="8" w:space="0" w:color="000000"/>
              <w:right w:val="single" w:sz="4" w:space="0" w:color="000000"/>
            </w:tcBorders>
            <w:vAlign w:val="bottom"/>
          </w:tcPr>
          <w:p w14:paraId="3168BBCD" w14:textId="3130AD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19F96EE2" w14:textId="337A95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111F8B8D" w14:textId="00BBAF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02396396" w14:textId="3B4315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EAE3048" w14:textId="179792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B7F1C3E" w14:textId="2CE713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DB4C6F"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36423" w:rsidRPr="0012615F" w:rsidRDefault="00936423" w:rsidP="0093642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0FB04A52" w14:textId="37F4E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91FF3B8" w14:textId="492C86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9D5C211" w14:textId="4C3798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82F97D" w14:textId="0BD3F8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AA1F27" w14:textId="5DEEC1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07A06FD" w14:textId="2B7C3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6B005D" w14:textId="56BB4F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F9AB34" w14:textId="6AF5DAB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bottom"/>
          </w:tcPr>
          <w:p w14:paraId="0029C54F" w14:textId="74D376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5D830BE3" w14:textId="6F7590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076BF968" w14:textId="0C39FD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544BC8E5" w14:textId="27B74F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226" w:type="pct"/>
            <w:tcBorders>
              <w:top w:val="single" w:sz="8" w:space="0" w:color="000000"/>
              <w:left w:val="single" w:sz="4" w:space="0" w:color="000000"/>
              <w:bottom w:val="single" w:sz="8" w:space="0" w:color="000000"/>
              <w:right w:val="single" w:sz="4" w:space="0" w:color="000000"/>
            </w:tcBorders>
            <w:vAlign w:val="bottom"/>
          </w:tcPr>
          <w:p w14:paraId="7A66E948" w14:textId="3E66951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5910652B" w14:textId="0072A8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6505FFC1" w14:textId="49BE42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323186DA" w14:textId="22FCA05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11.7</w:t>
            </w:r>
          </w:p>
        </w:tc>
        <w:tc>
          <w:tcPr>
            <w:tcW w:w="190" w:type="pct"/>
            <w:tcBorders>
              <w:top w:val="single" w:sz="8" w:space="0" w:color="000000"/>
              <w:left w:val="single" w:sz="4" w:space="0" w:color="000000"/>
              <w:bottom w:val="single" w:sz="8" w:space="0" w:color="000000"/>
              <w:right w:val="single" w:sz="4" w:space="0" w:color="000000"/>
            </w:tcBorders>
            <w:vAlign w:val="bottom"/>
          </w:tcPr>
          <w:p w14:paraId="310F16B6" w14:textId="509F3A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226" w:type="pct"/>
            <w:tcBorders>
              <w:top w:val="single" w:sz="8" w:space="0" w:color="000000"/>
              <w:left w:val="single" w:sz="4" w:space="0" w:color="000000"/>
              <w:bottom w:val="single" w:sz="8" w:space="0" w:color="000000"/>
              <w:right w:val="single" w:sz="4" w:space="0" w:color="000000"/>
            </w:tcBorders>
            <w:vAlign w:val="bottom"/>
          </w:tcPr>
          <w:p w14:paraId="2AE722D4" w14:textId="078259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002FE946" w14:textId="2EB891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9.3</w:t>
            </w:r>
          </w:p>
        </w:tc>
        <w:tc>
          <w:tcPr>
            <w:tcW w:w="190" w:type="pct"/>
            <w:tcBorders>
              <w:top w:val="single" w:sz="8" w:space="0" w:color="000000"/>
              <w:left w:val="single" w:sz="4" w:space="0" w:color="000000"/>
              <w:bottom w:val="single" w:sz="8" w:space="0" w:color="000000"/>
              <w:right w:val="single" w:sz="4" w:space="0" w:color="000000"/>
            </w:tcBorders>
            <w:vAlign w:val="bottom"/>
          </w:tcPr>
          <w:p w14:paraId="4914D621" w14:textId="79AA3B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3F679691" w14:textId="12C49CE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04081418" w14:textId="1BC459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4F780E9" w14:textId="569B3F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6193A37" w14:textId="1CCF5C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0AAE6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36423" w:rsidRPr="0012615F" w:rsidRDefault="00936423" w:rsidP="0093642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1089863F" w14:textId="5A168EC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6EFDA62" w14:textId="2E6F8CC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3A999D9F" w14:textId="08799C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240A332" w14:textId="3C88942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4C1851C" w14:textId="5EA8EB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F1C7C1B" w14:textId="116211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2D1F83E" w14:textId="7A45AC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2D3399" w14:textId="5E06A7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3D213C97" w14:textId="405F6E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3F1E35B0" w14:textId="28199CE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04FE69B2" w14:textId="79A64A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5.6</w:t>
            </w:r>
          </w:p>
        </w:tc>
        <w:tc>
          <w:tcPr>
            <w:tcW w:w="226" w:type="pct"/>
            <w:tcBorders>
              <w:top w:val="single" w:sz="8" w:space="0" w:color="000000"/>
              <w:left w:val="single" w:sz="4" w:space="0" w:color="000000"/>
              <w:bottom w:val="single" w:sz="8" w:space="0" w:color="000000"/>
              <w:right w:val="single" w:sz="4" w:space="0" w:color="000000"/>
            </w:tcBorders>
            <w:vAlign w:val="bottom"/>
          </w:tcPr>
          <w:p w14:paraId="2F299374" w14:textId="7B8B9E1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bottom"/>
          </w:tcPr>
          <w:p w14:paraId="690A8F0C" w14:textId="363DEB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5.2</w:t>
            </w:r>
          </w:p>
        </w:tc>
        <w:tc>
          <w:tcPr>
            <w:tcW w:w="190" w:type="pct"/>
            <w:tcBorders>
              <w:top w:val="single" w:sz="8" w:space="0" w:color="000000"/>
              <w:left w:val="single" w:sz="4" w:space="0" w:color="000000"/>
              <w:bottom w:val="single" w:sz="8" w:space="0" w:color="000000"/>
              <w:right w:val="single" w:sz="4" w:space="0" w:color="000000"/>
            </w:tcBorders>
            <w:vAlign w:val="bottom"/>
          </w:tcPr>
          <w:p w14:paraId="551EAB41" w14:textId="00935C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49CCC09" w14:textId="30488E1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5E4C2C91" w14:textId="6A8041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B569277" w14:textId="556390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333DA643" w14:textId="67AE44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226" w:type="pct"/>
            <w:tcBorders>
              <w:top w:val="single" w:sz="8" w:space="0" w:color="000000"/>
              <w:left w:val="single" w:sz="4" w:space="0" w:color="000000"/>
              <w:bottom w:val="single" w:sz="8" w:space="0" w:color="000000"/>
              <w:right w:val="single" w:sz="4" w:space="0" w:color="000000"/>
            </w:tcBorders>
            <w:vAlign w:val="bottom"/>
          </w:tcPr>
          <w:p w14:paraId="5F2039AC" w14:textId="2397E72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2515373" w14:textId="158CC5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34FB460F" w14:textId="548D072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BB7ADA" w14:textId="4157B6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64C907" w14:textId="5CFBCF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1280BE21" w14:textId="435F9F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427B9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36423" w:rsidRPr="0012615F" w:rsidRDefault="00936423" w:rsidP="0093642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3E08664E" w14:textId="468700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34992DA" w14:textId="442221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893B134" w14:textId="6C6240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01E2F7" w14:textId="1063C7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46D1E15" w14:textId="5EF7F5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927EB50" w14:textId="699BBF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B7B342E" w14:textId="1720FC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08D9390" w14:textId="677D6E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262E6C3" w14:textId="52099B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73B8C73" w14:textId="559FAA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6287E7CD" w14:textId="6960069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226" w:type="pct"/>
            <w:tcBorders>
              <w:top w:val="single" w:sz="8" w:space="0" w:color="000000"/>
              <w:left w:val="single" w:sz="4" w:space="0" w:color="000000"/>
              <w:bottom w:val="single" w:sz="8" w:space="0" w:color="000000"/>
              <w:right w:val="single" w:sz="4" w:space="0" w:color="000000"/>
            </w:tcBorders>
            <w:vAlign w:val="bottom"/>
          </w:tcPr>
          <w:p w14:paraId="12D47D04" w14:textId="23E9E7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7CCCB840" w14:textId="5F6AF9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54C5591F" w14:textId="25F54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31F8ED6D" w14:textId="4DF21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35B94F68" w14:textId="5A9A2B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8.5</w:t>
            </w:r>
          </w:p>
        </w:tc>
        <w:tc>
          <w:tcPr>
            <w:tcW w:w="190" w:type="pct"/>
            <w:tcBorders>
              <w:top w:val="single" w:sz="8" w:space="0" w:color="000000"/>
              <w:left w:val="single" w:sz="4" w:space="0" w:color="000000"/>
              <w:bottom w:val="single" w:sz="8" w:space="0" w:color="000000"/>
              <w:right w:val="single" w:sz="4" w:space="0" w:color="000000"/>
            </w:tcBorders>
            <w:vAlign w:val="bottom"/>
          </w:tcPr>
          <w:p w14:paraId="21281656" w14:textId="677DA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10.5</w:t>
            </w:r>
          </w:p>
        </w:tc>
        <w:tc>
          <w:tcPr>
            <w:tcW w:w="226" w:type="pct"/>
            <w:tcBorders>
              <w:top w:val="single" w:sz="8" w:space="0" w:color="000000"/>
              <w:left w:val="single" w:sz="4" w:space="0" w:color="000000"/>
              <w:bottom w:val="single" w:sz="8" w:space="0" w:color="000000"/>
              <w:right w:val="single" w:sz="4" w:space="0" w:color="000000"/>
            </w:tcBorders>
            <w:vAlign w:val="bottom"/>
          </w:tcPr>
          <w:p w14:paraId="19ED94A5" w14:textId="5A5A638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226" w:type="pct"/>
            <w:tcBorders>
              <w:top w:val="single" w:sz="8" w:space="0" w:color="000000"/>
              <w:left w:val="single" w:sz="4" w:space="0" w:color="000000"/>
              <w:bottom w:val="single" w:sz="8" w:space="0" w:color="000000"/>
              <w:right w:val="single" w:sz="4" w:space="0" w:color="000000"/>
            </w:tcBorders>
            <w:vAlign w:val="bottom"/>
          </w:tcPr>
          <w:p w14:paraId="4A6C48A5" w14:textId="58A9065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2BBF74" w14:textId="6764F85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5C92FE" w14:textId="27981F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7FE98D" w14:textId="11F9D80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2F8071" w14:textId="38E0AEE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55F4E10" w14:textId="1EA296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D2B5EA7"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36423" w:rsidRPr="0012615F" w:rsidRDefault="00936423" w:rsidP="0093642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2979660C" w14:textId="5E6745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14C994D" w14:textId="3AF0E8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12" w:space="0" w:color="000000"/>
              <w:right w:val="single" w:sz="4" w:space="0" w:color="000000"/>
            </w:tcBorders>
            <w:vAlign w:val="bottom"/>
          </w:tcPr>
          <w:p w14:paraId="62A1E8A0" w14:textId="471980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866312A" w14:textId="386436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3791FCF" w14:textId="7798F6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58C5EBF0" w14:textId="42252F8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BF948AE" w14:textId="279D85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656603AA" w14:textId="611EB8D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15A78367" w14:textId="72A6966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bottom"/>
          </w:tcPr>
          <w:p w14:paraId="5668B672" w14:textId="7BE5D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12" w:space="0" w:color="000000"/>
              <w:right w:val="single" w:sz="4" w:space="0" w:color="000000"/>
            </w:tcBorders>
            <w:vAlign w:val="bottom"/>
          </w:tcPr>
          <w:p w14:paraId="0A2C1DD1" w14:textId="3A8B16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6.6</w:t>
            </w:r>
          </w:p>
        </w:tc>
        <w:tc>
          <w:tcPr>
            <w:tcW w:w="226" w:type="pct"/>
            <w:tcBorders>
              <w:top w:val="single" w:sz="8" w:space="0" w:color="000000"/>
              <w:left w:val="single" w:sz="4" w:space="0" w:color="000000"/>
              <w:bottom w:val="single" w:sz="12" w:space="0" w:color="000000"/>
              <w:right w:val="single" w:sz="4" w:space="0" w:color="000000"/>
            </w:tcBorders>
            <w:vAlign w:val="bottom"/>
          </w:tcPr>
          <w:p w14:paraId="59808BB4" w14:textId="04DF102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5.7</w:t>
            </w:r>
          </w:p>
        </w:tc>
        <w:tc>
          <w:tcPr>
            <w:tcW w:w="226" w:type="pct"/>
            <w:tcBorders>
              <w:top w:val="single" w:sz="8" w:space="0" w:color="000000"/>
              <w:left w:val="single" w:sz="4" w:space="0" w:color="000000"/>
              <w:bottom w:val="single" w:sz="12" w:space="0" w:color="000000"/>
              <w:right w:val="single" w:sz="4" w:space="0" w:color="000000"/>
            </w:tcBorders>
            <w:vAlign w:val="bottom"/>
          </w:tcPr>
          <w:p w14:paraId="337C5BBF" w14:textId="7C7C2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4.5</w:t>
            </w:r>
          </w:p>
        </w:tc>
        <w:tc>
          <w:tcPr>
            <w:tcW w:w="190" w:type="pct"/>
            <w:tcBorders>
              <w:top w:val="single" w:sz="8" w:space="0" w:color="000000"/>
              <w:left w:val="single" w:sz="4" w:space="0" w:color="000000"/>
              <w:bottom w:val="single" w:sz="12" w:space="0" w:color="000000"/>
              <w:right w:val="single" w:sz="4" w:space="0" w:color="000000"/>
            </w:tcBorders>
            <w:vAlign w:val="bottom"/>
          </w:tcPr>
          <w:p w14:paraId="44D882AE" w14:textId="43134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190" w:type="pct"/>
            <w:tcBorders>
              <w:top w:val="single" w:sz="8" w:space="0" w:color="000000"/>
              <w:left w:val="single" w:sz="4" w:space="0" w:color="000000"/>
              <w:bottom w:val="single" w:sz="12" w:space="0" w:color="000000"/>
              <w:right w:val="single" w:sz="4" w:space="0" w:color="000000"/>
            </w:tcBorders>
            <w:vAlign w:val="bottom"/>
          </w:tcPr>
          <w:p w14:paraId="411A3450" w14:textId="56B9B4B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190" w:type="pct"/>
            <w:tcBorders>
              <w:top w:val="single" w:sz="8" w:space="0" w:color="000000"/>
              <w:left w:val="single" w:sz="4" w:space="0" w:color="000000"/>
              <w:bottom w:val="single" w:sz="12" w:space="0" w:color="000000"/>
              <w:right w:val="single" w:sz="4" w:space="0" w:color="000000"/>
            </w:tcBorders>
            <w:vAlign w:val="bottom"/>
          </w:tcPr>
          <w:p w14:paraId="2555B881" w14:textId="2D56B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13.7</w:t>
            </w:r>
          </w:p>
        </w:tc>
        <w:tc>
          <w:tcPr>
            <w:tcW w:w="190" w:type="pct"/>
            <w:tcBorders>
              <w:top w:val="single" w:sz="8" w:space="0" w:color="000000"/>
              <w:left w:val="single" w:sz="4" w:space="0" w:color="000000"/>
              <w:bottom w:val="single" w:sz="12" w:space="0" w:color="000000"/>
              <w:right w:val="single" w:sz="4" w:space="0" w:color="000000"/>
            </w:tcBorders>
            <w:vAlign w:val="bottom"/>
          </w:tcPr>
          <w:p w14:paraId="649405BA" w14:textId="72F025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226" w:type="pct"/>
            <w:tcBorders>
              <w:top w:val="single" w:sz="8" w:space="0" w:color="000000"/>
              <w:left w:val="single" w:sz="4" w:space="0" w:color="000000"/>
              <w:bottom w:val="single" w:sz="12" w:space="0" w:color="000000"/>
              <w:right w:val="single" w:sz="4" w:space="0" w:color="000000"/>
            </w:tcBorders>
            <w:vAlign w:val="bottom"/>
          </w:tcPr>
          <w:p w14:paraId="1DAC9ABF" w14:textId="01C8FE9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12" w:space="0" w:color="000000"/>
              <w:right w:val="single" w:sz="4" w:space="0" w:color="000000"/>
            </w:tcBorders>
            <w:vAlign w:val="bottom"/>
          </w:tcPr>
          <w:p w14:paraId="01B953A1" w14:textId="16DBD5A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DC9EA7B" w14:textId="0AA11A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63543DC" w14:textId="61742B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44790ADD" w14:textId="40A3402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2A2A61C" w14:textId="51E0C9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8" w:space="0" w:color="000000"/>
              <w:bottom w:val="single" w:sz="12" w:space="0" w:color="000000"/>
              <w:right w:val="single" w:sz="8" w:space="0" w:color="000000"/>
            </w:tcBorders>
            <w:vAlign w:val="bottom"/>
          </w:tcPr>
          <w:p w14:paraId="64CB7A9A" w14:textId="37A96D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606AA6" w:rsidRPr="00CC576E" w14:paraId="698F5E2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606AA6" w:rsidRPr="000357D1" w:rsidRDefault="00606AA6" w:rsidP="00606AA6">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30711D65" w14:textId="0235A1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E81672E" w14:textId="5E7D3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605874" w14:textId="052C557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2E4704" w14:textId="10D8882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671502" w14:textId="5DEC480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B9DBC2E" w14:textId="4C9380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EB01" w14:textId="51C86B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16C6B57" w14:textId="10C9A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475ECA9D" w14:textId="2390E4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223" w:type="pct"/>
            <w:tcBorders>
              <w:top w:val="single" w:sz="4" w:space="0" w:color="000000"/>
              <w:left w:val="single" w:sz="4" w:space="0" w:color="000000"/>
              <w:bottom w:val="single" w:sz="4" w:space="0" w:color="000000"/>
              <w:right w:val="single" w:sz="4" w:space="0" w:color="000000"/>
            </w:tcBorders>
            <w:vAlign w:val="bottom"/>
          </w:tcPr>
          <w:p w14:paraId="1A8FB2FE" w14:textId="08A9F96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12.1</w:t>
            </w:r>
          </w:p>
        </w:tc>
        <w:tc>
          <w:tcPr>
            <w:tcW w:w="202" w:type="pct"/>
            <w:tcBorders>
              <w:top w:val="single" w:sz="4" w:space="0" w:color="000000"/>
              <w:left w:val="single" w:sz="4" w:space="0" w:color="000000"/>
              <w:bottom w:val="single" w:sz="4" w:space="0" w:color="000000"/>
              <w:right w:val="single" w:sz="4" w:space="0" w:color="000000"/>
            </w:tcBorders>
            <w:vAlign w:val="bottom"/>
          </w:tcPr>
          <w:p w14:paraId="15D27878" w14:textId="7BD2114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202" w:type="pct"/>
            <w:tcBorders>
              <w:top w:val="single" w:sz="4" w:space="0" w:color="000000"/>
              <w:left w:val="single" w:sz="4" w:space="0" w:color="000000"/>
              <w:bottom w:val="single" w:sz="4" w:space="0" w:color="000000"/>
              <w:right w:val="single" w:sz="4" w:space="0" w:color="000000"/>
            </w:tcBorders>
            <w:vAlign w:val="bottom"/>
          </w:tcPr>
          <w:p w14:paraId="46643DEE" w14:textId="44EDAC5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12.6</w:t>
            </w:r>
          </w:p>
        </w:tc>
        <w:tc>
          <w:tcPr>
            <w:tcW w:w="197" w:type="pct"/>
            <w:tcBorders>
              <w:top w:val="single" w:sz="4" w:space="0" w:color="000000"/>
              <w:left w:val="single" w:sz="4" w:space="0" w:color="000000"/>
              <w:bottom w:val="single" w:sz="4" w:space="0" w:color="000000"/>
              <w:right w:val="single" w:sz="4" w:space="0" w:color="000000"/>
            </w:tcBorders>
            <w:vAlign w:val="bottom"/>
          </w:tcPr>
          <w:p w14:paraId="0EA89EFE" w14:textId="6CF9F7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82D58" w14:textId="4CA063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197" w:type="pct"/>
            <w:tcBorders>
              <w:top w:val="single" w:sz="4" w:space="0" w:color="000000"/>
              <w:left w:val="single" w:sz="4" w:space="0" w:color="000000"/>
              <w:bottom w:val="single" w:sz="4" w:space="0" w:color="000000"/>
              <w:right w:val="single" w:sz="4" w:space="0" w:color="000000"/>
            </w:tcBorders>
            <w:vAlign w:val="bottom"/>
          </w:tcPr>
          <w:p w14:paraId="67207636" w14:textId="400E29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15.5</w:t>
            </w:r>
          </w:p>
        </w:tc>
        <w:tc>
          <w:tcPr>
            <w:tcW w:w="197" w:type="pct"/>
            <w:tcBorders>
              <w:top w:val="single" w:sz="4" w:space="0" w:color="000000"/>
              <w:left w:val="single" w:sz="4" w:space="0" w:color="000000"/>
              <w:bottom w:val="single" w:sz="4" w:space="0" w:color="000000"/>
              <w:right w:val="single" w:sz="4" w:space="0" w:color="000000"/>
            </w:tcBorders>
            <w:vAlign w:val="bottom"/>
          </w:tcPr>
          <w:p w14:paraId="6363EF86" w14:textId="7A5584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13.7</w:t>
            </w:r>
          </w:p>
        </w:tc>
        <w:tc>
          <w:tcPr>
            <w:tcW w:w="197" w:type="pct"/>
            <w:tcBorders>
              <w:top w:val="single" w:sz="4" w:space="0" w:color="000000"/>
              <w:left w:val="single" w:sz="4" w:space="0" w:color="000000"/>
              <w:bottom w:val="single" w:sz="4" w:space="0" w:color="000000"/>
              <w:right w:val="single" w:sz="4" w:space="0" w:color="000000"/>
            </w:tcBorders>
            <w:vAlign w:val="bottom"/>
          </w:tcPr>
          <w:p w14:paraId="0BE8D5D4" w14:textId="3DCC6A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9.2</w:t>
            </w:r>
          </w:p>
        </w:tc>
        <w:tc>
          <w:tcPr>
            <w:tcW w:w="179" w:type="pct"/>
            <w:tcBorders>
              <w:top w:val="single" w:sz="4" w:space="0" w:color="000000"/>
              <w:left w:val="single" w:sz="4" w:space="0" w:color="000000"/>
              <w:bottom w:val="single" w:sz="4" w:space="0" w:color="000000"/>
              <w:right w:val="single" w:sz="4" w:space="0" w:color="000000"/>
            </w:tcBorders>
            <w:vAlign w:val="bottom"/>
          </w:tcPr>
          <w:p w14:paraId="7E5FD9F0" w14:textId="6618BBE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bottom"/>
          </w:tcPr>
          <w:p w14:paraId="3E38C7AB" w14:textId="5DEDC2D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68" w:type="pct"/>
            <w:tcBorders>
              <w:top w:val="single" w:sz="4" w:space="0" w:color="000000"/>
              <w:left w:val="single" w:sz="4" w:space="0" w:color="000000"/>
              <w:bottom w:val="single" w:sz="4" w:space="0" w:color="000000"/>
              <w:right w:val="single" w:sz="4" w:space="0" w:color="000000"/>
            </w:tcBorders>
            <w:vAlign w:val="bottom"/>
          </w:tcPr>
          <w:p w14:paraId="2350D226" w14:textId="0558B3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6E9ACC46" w14:textId="36DFD0D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39B9CC7" w14:textId="435AD69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DA682B" w14:textId="0EE731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CDB0659" w14:textId="5665C2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0C64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606AA6" w:rsidRPr="000357D1" w:rsidRDefault="00606AA6" w:rsidP="00606AA6">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2EBFF96C" w14:textId="18E82F0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5D07276" w14:textId="1E60A3D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8C3E49E" w14:textId="7C7949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E2673BE" w14:textId="541755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432FAB0" w14:textId="1E3EE30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2C83AC1" w14:textId="6D9876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82F207" w14:textId="0CFABF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88BD04E" w14:textId="0A9022B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81" w:type="pct"/>
            <w:tcBorders>
              <w:top w:val="single" w:sz="4" w:space="0" w:color="000000"/>
              <w:left w:val="single" w:sz="4" w:space="0" w:color="000000"/>
              <w:bottom w:val="single" w:sz="4" w:space="0" w:color="000000"/>
              <w:right w:val="single" w:sz="4" w:space="0" w:color="000000"/>
            </w:tcBorders>
            <w:vAlign w:val="bottom"/>
          </w:tcPr>
          <w:p w14:paraId="06C33168" w14:textId="569031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23" w:type="pct"/>
            <w:tcBorders>
              <w:top w:val="single" w:sz="4" w:space="0" w:color="000000"/>
              <w:left w:val="single" w:sz="4" w:space="0" w:color="000000"/>
              <w:bottom w:val="single" w:sz="4" w:space="0" w:color="000000"/>
              <w:right w:val="single" w:sz="4" w:space="0" w:color="000000"/>
            </w:tcBorders>
            <w:vAlign w:val="bottom"/>
          </w:tcPr>
          <w:p w14:paraId="094B19EF" w14:textId="74C7DA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212E8D50" w14:textId="321F32F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12.2</w:t>
            </w:r>
          </w:p>
        </w:tc>
        <w:tc>
          <w:tcPr>
            <w:tcW w:w="202" w:type="pct"/>
            <w:tcBorders>
              <w:top w:val="single" w:sz="4" w:space="0" w:color="000000"/>
              <w:left w:val="single" w:sz="4" w:space="0" w:color="000000"/>
              <w:bottom w:val="single" w:sz="4" w:space="0" w:color="000000"/>
              <w:right w:val="single" w:sz="4" w:space="0" w:color="000000"/>
            </w:tcBorders>
            <w:vAlign w:val="bottom"/>
          </w:tcPr>
          <w:p w14:paraId="11F00557" w14:textId="71F3117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197" w:type="pct"/>
            <w:tcBorders>
              <w:top w:val="single" w:sz="4" w:space="0" w:color="000000"/>
              <w:left w:val="single" w:sz="4" w:space="0" w:color="000000"/>
              <w:bottom w:val="single" w:sz="4" w:space="0" w:color="000000"/>
              <w:right w:val="single" w:sz="4" w:space="0" w:color="000000"/>
            </w:tcBorders>
            <w:vAlign w:val="bottom"/>
          </w:tcPr>
          <w:p w14:paraId="400994D3" w14:textId="14F1AC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202" w:type="pct"/>
            <w:tcBorders>
              <w:top w:val="single" w:sz="4" w:space="0" w:color="000000"/>
              <w:left w:val="single" w:sz="4" w:space="0" w:color="000000"/>
              <w:bottom w:val="single" w:sz="4" w:space="0" w:color="000000"/>
              <w:right w:val="single" w:sz="4" w:space="0" w:color="000000"/>
            </w:tcBorders>
            <w:vAlign w:val="bottom"/>
          </w:tcPr>
          <w:p w14:paraId="4A9F41A9" w14:textId="1678E2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14.6</w:t>
            </w:r>
          </w:p>
        </w:tc>
        <w:tc>
          <w:tcPr>
            <w:tcW w:w="197" w:type="pct"/>
            <w:tcBorders>
              <w:top w:val="single" w:sz="4" w:space="0" w:color="000000"/>
              <w:left w:val="single" w:sz="4" w:space="0" w:color="000000"/>
              <w:bottom w:val="single" w:sz="4" w:space="0" w:color="000000"/>
              <w:right w:val="single" w:sz="4" w:space="0" w:color="000000"/>
            </w:tcBorders>
            <w:vAlign w:val="bottom"/>
          </w:tcPr>
          <w:p w14:paraId="5AA6D685" w14:textId="368B8B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197" w:type="pct"/>
            <w:tcBorders>
              <w:top w:val="single" w:sz="4" w:space="0" w:color="000000"/>
              <w:left w:val="single" w:sz="4" w:space="0" w:color="000000"/>
              <w:bottom w:val="single" w:sz="4" w:space="0" w:color="000000"/>
              <w:right w:val="single" w:sz="4" w:space="0" w:color="000000"/>
            </w:tcBorders>
            <w:vAlign w:val="bottom"/>
          </w:tcPr>
          <w:p w14:paraId="4D809C42" w14:textId="22851B6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19.1</w:t>
            </w:r>
          </w:p>
        </w:tc>
        <w:tc>
          <w:tcPr>
            <w:tcW w:w="197" w:type="pct"/>
            <w:tcBorders>
              <w:top w:val="single" w:sz="4" w:space="0" w:color="000000"/>
              <w:left w:val="single" w:sz="4" w:space="0" w:color="000000"/>
              <w:bottom w:val="single" w:sz="4" w:space="0" w:color="000000"/>
              <w:right w:val="single" w:sz="4" w:space="0" w:color="000000"/>
            </w:tcBorders>
            <w:vAlign w:val="bottom"/>
          </w:tcPr>
          <w:p w14:paraId="59F7780D" w14:textId="67784F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17.5</w:t>
            </w:r>
          </w:p>
        </w:tc>
        <w:tc>
          <w:tcPr>
            <w:tcW w:w="179" w:type="pct"/>
            <w:tcBorders>
              <w:top w:val="single" w:sz="4" w:space="0" w:color="000000"/>
              <w:left w:val="single" w:sz="4" w:space="0" w:color="000000"/>
              <w:bottom w:val="single" w:sz="4" w:space="0" w:color="000000"/>
              <w:right w:val="single" w:sz="4" w:space="0" w:color="000000"/>
            </w:tcBorders>
            <w:vAlign w:val="bottom"/>
          </w:tcPr>
          <w:p w14:paraId="05C57008" w14:textId="0D8428A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1" w:type="pct"/>
            <w:tcBorders>
              <w:top w:val="single" w:sz="4" w:space="0" w:color="000000"/>
              <w:left w:val="single" w:sz="4" w:space="0" w:color="000000"/>
              <w:bottom w:val="single" w:sz="4" w:space="0" w:color="000000"/>
              <w:right w:val="single" w:sz="4" w:space="0" w:color="000000"/>
            </w:tcBorders>
            <w:vAlign w:val="bottom"/>
          </w:tcPr>
          <w:p w14:paraId="02678634" w14:textId="22178A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58941B35" w14:textId="7C17B4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44E4A170" w14:textId="34827F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21226B9" w14:textId="0D64AC2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D64434C" w14:textId="6A2C28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A76AE5F" w14:textId="3B1238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DF6717A"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606AA6" w:rsidRPr="000357D1" w:rsidRDefault="00606AA6" w:rsidP="00606AA6">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42656001" w14:textId="450052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620DB42" w14:textId="38645D6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5884518" w14:textId="7D5F106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7CFACEC" w14:textId="43061CA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298F4F" w14:textId="5C864AF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66B9EAA" w14:textId="26F7FD0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B2DF36" w14:textId="12B351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29F354" w14:textId="045453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w:t>
            </w:r>
          </w:p>
        </w:tc>
        <w:tc>
          <w:tcPr>
            <w:tcW w:w="181" w:type="pct"/>
            <w:tcBorders>
              <w:top w:val="single" w:sz="4" w:space="0" w:color="000000"/>
              <w:left w:val="single" w:sz="4" w:space="0" w:color="000000"/>
              <w:bottom w:val="single" w:sz="4" w:space="0" w:color="000000"/>
              <w:right w:val="single" w:sz="4" w:space="0" w:color="000000"/>
            </w:tcBorders>
            <w:vAlign w:val="bottom"/>
          </w:tcPr>
          <w:p w14:paraId="5A68E01D" w14:textId="320A74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23" w:type="pct"/>
            <w:tcBorders>
              <w:top w:val="single" w:sz="4" w:space="0" w:color="000000"/>
              <w:left w:val="single" w:sz="4" w:space="0" w:color="000000"/>
              <w:bottom w:val="single" w:sz="4" w:space="0" w:color="000000"/>
              <w:right w:val="single" w:sz="4" w:space="0" w:color="000000"/>
            </w:tcBorders>
            <w:vAlign w:val="bottom"/>
          </w:tcPr>
          <w:p w14:paraId="046AA975" w14:textId="5626F95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16.8</w:t>
            </w:r>
          </w:p>
        </w:tc>
        <w:tc>
          <w:tcPr>
            <w:tcW w:w="202" w:type="pct"/>
            <w:tcBorders>
              <w:top w:val="single" w:sz="4" w:space="0" w:color="000000"/>
              <w:left w:val="single" w:sz="4" w:space="0" w:color="000000"/>
              <w:bottom w:val="single" w:sz="4" w:space="0" w:color="000000"/>
              <w:right w:val="single" w:sz="4" w:space="0" w:color="000000"/>
            </w:tcBorders>
            <w:vAlign w:val="bottom"/>
          </w:tcPr>
          <w:p w14:paraId="0AF396B8" w14:textId="3037E1C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16.3</w:t>
            </w:r>
          </w:p>
        </w:tc>
        <w:tc>
          <w:tcPr>
            <w:tcW w:w="202" w:type="pct"/>
            <w:tcBorders>
              <w:top w:val="single" w:sz="4" w:space="0" w:color="000000"/>
              <w:left w:val="single" w:sz="4" w:space="0" w:color="000000"/>
              <w:bottom w:val="single" w:sz="4" w:space="0" w:color="000000"/>
              <w:right w:val="single" w:sz="4" w:space="0" w:color="000000"/>
            </w:tcBorders>
            <w:vAlign w:val="bottom"/>
          </w:tcPr>
          <w:p w14:paraId="3DE9C093" w14:textId="6ADCAB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13.3</w:t>
            </w:r>
          </w:p>
        </w:tc>
        <w:tc>
          <w:tcPr>
            <w:tcW w:w="197" w:type="pct"/>
            <w:tcBorders>
              <w:top w:val="single" w:sz="4" w:space="0" w:color="000000"/>
              <w:left w:val="single" w:sz="4" w:space="0" w:color="000000"/>
              <w:bottom w:val="single" w:sz="4" w:space="0" w:color="000000"/>
              <w:right w:val="single" w:sz="4" w:space="0" w:color="000000"/>
            </w:tcBorders>
            <w:vAlign w:val="bottom"/>
          </w:tcPr>
          <w:p w14:paraId="4B8D95ED" w14:textId="2EBCF5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17.2</w:t>
            </w:r>
          </w:p>
        </w:tc>
        <w:tc>
          <w:tcPr>
            <w:tcW w:w="202" w:type="pct"/>
            <w:tcBorders>
              <w:top w:val="single" w:sz="4" w:space="0" w:color="000000"/>
              <w:left w:val="single" w:sz="4" w:space="0" w:color="000000"/>
              <w:bottom w:val="single" w:sz="4" w:space="0" w:color="000000"/>
              <w:right w:val="single" w:sz="4" w:space="0" w:color="000000"/>
            </w:tcBorders>
            <w:vAlign w:val="bottom"/>
          </w:tcPr>
          <w:p w14:paraId="11BD8CBA" w14:textId="2225C4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15.7</w:t>
            </w:r>
          </w:p>
        </w:tc>
        <w:tc>
          <w:tcPr>
            <w:tcW w:w="197" w:type="pct"/>
            <w:tcBorders>
              <w:top w:val="single" w:sz="4" w:space="0" w:color="000000"/>
              <w:left w:val="single" w:sz="4" w:space="0" w:color="000000"/>
              <w:bottom w:val="single" w:sz="4" w:space="0" w:color="000000"/>
              <w:right w:val="single" w:sz="4" w:space="0" w:color="000000"/>
            </w:tcBorders>
            <w:vAlign w:val="bottom"/>
          </w:tcPr>
          <w:p w14:paraId="2FCC7711" w14:textId="1DF8A9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14.7</w:t>
            </w:r>
          </w:p>
        </w:tc>
        <w:tc>
          <w:tcPr>
            <w:tcW w:w="197" w:type="pct"/>
            <w:tcBorders>
              <w:top w:val="single" w:sz="4" w:space="0" w:color="000000"/>
              <w:left w:val="single" w:sz="4" w:space="0" w:color="000000"/>
              <w:bottom w:val="single" w:sz="4" w:space="0" w:color="000000"/>
              <w:right w:val="single" w:sz="4" w:space="0" w:color="000000"/>
            </w:tcBorders>
            <w:vAlign w:val="bottom"/>
          </w:tcPr>
          <w:p w14:paraId="52008331" w14:textId="677DFCA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17.7</w:t>
            </w:r>
          </w:p>
        </w:tc>
        <w:tc>
          <w:tcPr>
            <w:tcW w:w="197" w:type="pct"/>
            <w:tcBorders>
              <w:top w:val="single" w:sz="4" w:space="0" w:color="000000"/>
              <w:left w:val="single" w:sz="4" w:space="0" w:color="000000"/>
              <w:bottom w:val="single" w:sz="4" w:space="0" w:color="000000"/>
              <w:right w:val="single" w:sz="4" w:space="0" w:color="000000"/>
            </w:tcBorders>
            <w:vAlign w:val="bottom"/>
          </w:tcPr>
          <w:p w14:paraId="78B5DB98" w14:textId="6751A6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17.9</w:t>
            </w:r>
          </w:p>
        </w:tc>
        <w:tc>
          <w:tcPr>
            <w:tcW w:w="179" w:type="pct"/>
            <w:tcBorders>
              <w:top w:val="single" w:sz="4" w:space="0" w:color="000000"/>
              <w:left w:val="single" w:sz="4" w:space="0" w:color="000000"/>
              <w:bottom w:val="single" w:sz="4" w:space="0" w:color="000000"/>
              <w:right w:val="single" w:sz="4" w:space="0" w:color="000000"/>
            </w:tcBorders>
            <w:vAlign w:val="bottom"/>
          </w:tcPr>
          <w:p w14:paraId="73B64C87" w14:textId="427D7DE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16.7</w:t>
            </w:r>
          </w:p>
        </w:tc>
        <w:tc>
          <w:tcPr>
            <w:tcW w:w="191" w:type="pct"/>
            <w:tcBorders>
              <w:top w:val="single" w:sz="4" w:space="0" w:color="000000"/>
              <w:left w:val="single" w:sz="4" w:space="0" w:color="000000"/>
              <w:bottom w:val="single" w:sz="4" w:space="0" w:color="000000"/>
              <w:right w:val="single" w:sz="4" w:space="0" w:color="000000"/>
            </w:tcBorders>
            <w:vAlign w:val="bottom"/>
          </w:tcPr>
          <w:p w14:paraId="33A2D00E" w14:textId="6354F74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9.8</w:t>
            </w:r>
          </w:p>
        </w:tc>
        <w:tc>
          <w:tcPr>
            <w:tcW w:w="168" w:type="pct"/>
            <w:tcBorders>
              <w:top w:val="single" w:sz="4" w:space="0" w:color="000000"/>
              <w:left w:val="single" w:sz="4" w:space="0" w:color="000000"/>
              <w:bottom w:val="single" w:sz="4" w:space="0" w:color="000000"/>
              <w:right w:val="single" w:sz="4" w:space="0" w:color="000000"/>
            </w:tcBorders>
            <w:vAlign w:val="bottom"/>
          </w:tcPr>
          <w:p w14:paraId="08146A0D" w14:textId="4D9EC37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2.4</w:t>
            </w:r>
          </w:p>
        </w:tc>
        <w:tc>
          <w:tcPr>
            <w:tcW w:w="169" w:type="pct"/>
            <w:tcBorders>
              <w:top w:val="single" w:sz="4" w:space="0" w:color="000000"/>
              <w:left w:val="single" w:sz="4" w:space="0" w:color="000000"/>
              <w:bottom w:val="single" w:sz="4" w:space="0" w:color="000000"/>
              <w:right w:val="single" w:sz="4" w:space="0" w:color="000000"/>
            </w:tcBorders>
            <w:vAlign w:val="bottom"/>
          </w:tcPr>
          <w:p w14:paraId="12353AB5" w14:textId="5EBCBAC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1F19FE42" w14:textId="0956B1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3BEEE9" w14:textId="5DD3E9A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D493EAD" w14:textId="25B6F3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48F5EC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606AA6" w:rsidRPr="000357D1" w:rsidRDefault="00606AA6" w:rsidP="00606AA6">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B378B1E" w14:textId="76B5994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CE0E260" w14:textId="2FC73E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596D0A" w14:textId="09B55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3B9159E" w14:textId="0DBF06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7F00F9" w14:textId="74645E2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55419A" w14:textId="497BD5E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C26F35" w14:textId="2EC8F41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314249" w14:textId="6E4866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28C8B214" w14:textId="6A9E8C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7.9</w:t>
            </w:r>
          </w:p>
        </w:tc>
        <w:tc>
          <w:tcPr>
            <w:tcW w:w="223" w:type="pct"/>
            <w:tcBorders>
              <w:top w:val="single" w:sz="4" w:space="0" w:color="000000"/>
              <w:left w:val="single" w:sz="4" w:space="0" w:color="000000"/>
              <w:bottom w:val="single" w:sz="4" w:space="0" w:color="000000"/>
              <w:right w:val="single" w:sz="4" w:space="0" w:color="000000"/>
            </w:tcBorders>
            <w:vAlign w:val="bottom"/>
          </w:tcPr>
          <w:p w14:paraId="36646EA6" w14:textId="5F8FDC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45F5B7C9" w14:textId="2D0F98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9.4</w:t>
            </w:r>
          </w:p>
        </w:tc>
        <w:tc>
          <w:tcPr>
            <w:tcW w:w="202" w:type="pct"/>
            <w:tcBorders>
              <w:top w:val="single" w:sz="4" w:space="0" w:color="000000"/>
              <w:left w:val="single" w:sz="4" w:space="0" w:color="000000"/>
              <w:bottom w:val="single" w:sz="4" w:space="0" w:color="000000"/>
              <w:right w:val="single" w:sz="4" w:space="0" w:color="000000"/>
            </w:tcBorders>
            <w:vAlign w:val="bottom"/>
          </w:tcPr>
          <w:p w14:paraId="7E987FEB" w14:textId="4A64DC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97" w:type="pct"/>
            <w:tcBorders>
              <w:top w:val="single" w:sz="4" w:space="0" w:color="000000"/>
              <w:left w:val="single" w:sz="4" w:space="0" w:color="000000"/>
              <w:bottom w:val="single" w:sz="4" w:space="0" w:color="000000"/>
              <w:right w:val="single" w:sz="4" w:space="0" w:color="000000"/>
            </w:tcBorders>
            <w:vAlign w:val="bottom"/>
          </w:tcPr>
          <w:p w14:paraId="3B705BC6" w14:textId="1A5A4B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10.5</w:t>
            </w:r>
          </w:p>
        </w:tc>
        <w:tc>
          <w:tcPr>
            <w:tcW w:w="202" w:type="pct"/>
            <w:tcBorders>
              <w:top w:val="single" w:sz="4" w:space="0" w:color="000000"/>
              <w:left w:val="single" w:sz="4" w:space="0" w:color="000000"/>
              <w:bottom w:val="single" w:sz="4" w:space="0" w:color="000000"/>
              <w:right w:val="single" w:sz="4" w:space="0" w:color="000000"/>
            </w:tcBorders>
            <w:vAlign w:val="bottom"/>
          </w:tcPr>
          <w:p w14:paraId="607D8914" w14:textId="152219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B00AF6A" w14:textId="58346A5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10.0</w:t>
            </w:r>
          </w:p>
        </w:tc>
        <w:tc>
          <w:tcPr>
            <w:tcW w:w="197" w:type="pct"/>
            <w:tcBorders>
              <w:top w:val="single" w:sz="4" w:space="0" w:color="000000"/>
              <w:left w:val="single" w:sz="4" w:space="0" w:color="000000"/>
              <w:bottom w:val="single" w:sz="4" w:space="0" w:color="000000"/>
              <w:right w:val="single" w:sz="4" w:space="0" w:color="000000"/>
            </w:tcBorders>
            <w:vAlign w:val="bottom"/>
          </w:tcPr>
          <w:p w14:paraId="7456459A" w14:textId="6DE1609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92BD1" w14:textId="7A43E6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15.9</w:t>
            </w:r>
          </w:p>
        </w:tc>
        <w:tc>
          <w:tcPr>
            <w:tcW w:w="179" w:type="pct"/>
            <w:tcBorders>
              <w:top w:val="single" w:sz="4" w:space="0" w:color="000000"/>
              <w:left w:val="single" w:sz="4" w:space="0" w:color="000000"/>
              <w:bottom w:val="single" w:sz="4" w:space="0" w:color="000000"/>
              <w:right w:val="single" w:sz="4" w:space="0" w:color="000000"/>
            </w:tcBorders>
            <w:vAlign w:val="bottom"/>
          </w:tcPr>
          <w:p w14:paraId="56D2C8F7" w14:textId="19F1DF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14.8</w:t>
            </w:r>
          </w:p>
        </w:tc>
        <w:tc>
          <w:tcPr>
            <w:tcW w:w="191" w:type="pct"/>
            <w:tcBorders>
              <w:top w:val="single" w:sz="4" w:space="0" w:color="000000"/>
              <w:left w:val="single" w:sz="4" w:space="0" w:color="000000"/>
              <w:bottom w:val="single" w:sz="4" w:space="0" w:color="000000"/>
              <w:right w:val="single" w:sz="4" w:space="0" w:color="000000"/>
            </w:tcBorders>
            <w:vAlign w:val="bottom"/>
          </w:tcPr>
          <w:p w14:paraId="6F7495FA" w14:textId="6F062E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14.5</w:t>
            </w:r>
          </w:p>
        </w:tc>
        <w:tc>
          <w:tcPr>
            <w:tcW w:w="168" w:type="pct"/>
            <w:tcBorders>
              <w:top w:val="single" w:sz="4" w:space="0" w:color="000000"/>
              <w:left w:val="single" w:sz="4" w:space="0" w:color="000000"/>
              <w:bottom w:val="single" w:sz="4" w:space="0" w:color="000000"/>
              <w:right w:val="single" w:sz="4" w:space="0" w:color="000000"/>
            </w:tcBorders>
            <w:vAlign w:val="bottom"/>
          </w:tcPr>
          <w:p w14:paraId="66AA8763" w14:textId="5B2BAF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bottom"/>
          </w:tcPr>
          <w:p w14:paraId="3718CCA3" w14:textId="35F0B0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D6F63BA" w14:textId="6DAB54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551C098" w14:textId="60E11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C5661E1" w14:textId="35EE0F2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AB453C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606AA6" w:rsidRPr="000357D1" w:rsidRDefault="00606AA6" w:rsidP="00606AA6">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47582AFE" w14:textId="08C78F8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C763FE5" w14:textId="6AD9F16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F7E0410" w14:textId="460EE1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6ECBC8" w14:textId="43F080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8C75C5" w14:textId="7C75B5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8EF6AA" w14:textId="4AD11D4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99810A" w14:textId="535D71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F8600E" w14:textId="42E2CD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9EA01" w14:textId="11F5DBB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223" w:type="pct"/>
            <w:tcBorders>
              <w:top w:val="single" w:sz="4" w:space="0" w:color="000000"/>
              <w:left w:val="single" w:sz="4" w:space="0" w:color="000000"/>
              <w:bottom w:val="single" w:sz="4" w:space="0" w:color="000000"/>
              <w:right w:val="single" w:sz="4" w:space="0" w:color="000000"/>
            </w:tcBorders>
            <w:vAlign w:val="bottom"/>
          </w:tcPr>
          <w:p w14:paraId="4AE2F803" w14:textId="1FFAEE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202" w:type="pct"/>
            <w:tcBorders>
              <w:top w:val="single" w:sz="4" w:space="0" w:color="000000"/>
              <w:left w:val="single" w:sz="4" w:space="0" w:color="000000"/>
              <w:bottom w:val="single" w:sz="4" w:space="0" w:color="000000"/>
              <w:right w:val="single" w:sz="4" w:space="0" w:color="000000"/>
            </w:tcBorders>
            <w:vAlign w:val="bottom"/>
          </w:tcPr>
          <w:p w14:paraId="00516828" w14:textId="78A4F09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202" w:type="pct"/>
            <w:tcBorders>
              <w:top w:val="single" w:sz="4" w:space="0" w:color="000000"/>
              <w:left w:val="single" w:sz="4" w:space="0" w:color="000000"/>
              <w:bottom w:val="single" w:sz="4" w:space="0" w:color="000000"/>
              <w:right w:val="single" w:sz="4" w:space="0" w:color="000000"/>
            </w:tcBorders>
            <w:vAlign w:val="bottom"/>
          </w:tcPr>
          <w:p w14:paraId="4E156A92" w14:textId="6AAFCD3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26A64B0B" w14:textId="755FAA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5499AB5A" w14:textId="722DA6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7" w:type="pct"/>
            <w:tcBorders>
              <w:top w:val="single" w:sz="4" w:space="0" w:color="000000"/>
              <w:left w:val="single" w:sz="4" w:space="0" w:color="000000"/>
              <w:bottom w:val="single" w:sz="4" w:space="0" w:color="000000"/>
              <w:right w:val="single" w:sz="4" w:space="0" w:color="000000"/>
            </w:tcBorders>
            <w:vAlign w:val="bottom"/>
          </w:tcPr>
          <w:p w14:paraId="264F8B0A" w14:textId="5C62435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197" w:type="pct"/>
            <w:tcBorders>
              <w:top w:val="single" w:sz="4" w:space="0" w:color="000000"/>
              <w:left w:val="single" w:sz="4" w:space="0" w:color="000000"/>
              <w:bottom w:val="single" w:sz="4" w:space="0" w:color="000000"/>
              <w:right w:val="single" w:sz="4" w:space="0" w:color="000000"/>
            </w:tcBorders>
            <w:vAlign w:val="bottom"/>
          </w:tcPr>
          <w:p w14:paraId="5495D553" w14:textId="40BEB1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1325B110" w14:textId="6EA9AB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79" w:type="pct"/>
            <w:tcBorders>
              <w:top w:val="single" w:sz="4" w:space="0" w:color="000000"/>
              <w:left w:val="single" w:sz="4" w:space="0" w:color="000000"/>
              <w:bottom w:val="single" w:sz="4" w:space="0" w:color="000000"/>
              <w:right w:val="single" w:sz="4" w:space="0" w:color="000000"/>
            </w:tcBorders>
            <w:vAlign w:val="bottom"/>
          </w:tcPr>
          <w:p w14:paraId="28067979" w14:textId="7E2D74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1" w:type="pct"/>
            <w:tcBorders>
              <w:top w:val="single" w:sz="4" w:space="0" w:color="000000"/>
              <w:left w:val="single" w:sz="4" w:space="0" w:color="000000"/>
              <w:bottom w:val="single" w:sz="4" w:space="0" w:color="000000"/>
              <w:right w:val="single" w:sz="4" w:space="0" w:color="000000"/>
            </w:tcBorders>
            <w:vAlign w:val="bottom"/>
          </w:tcPr>
          <w:p w14:paraId="1B6ED573" w14:textId="30E4F1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7.7</w:t>
            </w:r>
          </w:p>
        </w:tc>
        <w:tc>
          <w:tcPr>
            <w:tcW w:w="168" w:type="pct"/>
            <w:tcBorders>
              <w:top w:val="single" w:sz="4" w:space="0" w:color="000000"/>
              <w:left w:val="single" w:sz="4" w:space="0" w:color="000000"/>
              <w:bottom w:val="single" w:sz="4" w:space="0" w:color="000000"/>
              <w:right w:val="single" w:sz="4" w:space="0" w:color="000000"/>
            </w:tcBorders>
            <w:vAlign w:val="bottom"/>
          </w:tcPr>
          <w:p w14:paraId="05FF62FD" w14:textId="5A20B9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31853EF4" w14:textId="348019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5FCCF593" w14:textId="31680C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4F5E78F" w14:textId="7FBDF8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8C14D03" w14:textId="35E847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4917588"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606AA6" w:rsidRPr="000357D1" w:rsidRDefault="00606AA6" w:rsidP="00606AA6">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7874B083" w14:textId="2B05F4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2FA47EC3" w14:textId="1E7EE4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49FCB57" w14:textId="050904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48B3E8" w14:textId="45F551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2A82F4" w14:textId="6F395A6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2EEA2E8" w14:textId="064E47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7EC7713" w14:textId="040CC1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0BF" w14:textId="786D90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4.1</w:t>
            </w:r>
          </w:p>
        </w:tc>
        <w:tc>
          <w:tcPr>
            <w:tcW w:w="181" w:type="pct"/>
            <w:tcBorders>
              <w:top w:val="single" w:sz="4" w:space="0" w:color="000000"/>
              <w:left w:val="single" w:sz="4" w:space="0" w:color="000000"/>
              <w:bottom w:val="single" w:sz="4" w:space="0" w:color="000000"/>
              <w:right w:val="single" w:sz="4" w:space="0" w:color="000000"/>
            </w:tcBorders>
            <w:vAlign w:val="bottom"/>
          </w:tcPr>
          <w:p w14:paraId="7574F5BE" w14:textId="1E5E11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223" w:type="pct"/>
            <w:tcBorders>
              <w:top w:val="single" w:sz="4" w:space="0" w:color="000000"/>
              <w:left w:val="single" w:sz="4" w:space="0" w:color="000000"/>
              <w:bottom w:val="single" w:sz="4" w:space="0" w:color="000000"/>
              <w:right w:val="single" w:sz="4" w:space="0" w:color="000000"/>
            </w:tcBorders>
            <w:vAlign w:val="bottom"/>
          </w:tcPr>
          <w:p w14:paraId="2304695E" w14:textId="19CA36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202" w:type="pct"/>
            <w:tcBorders>
              <w:top w:val="single" w:sz="4" w:space="0" w:color="000000"/>
              <w:left w:val="single" w:sz="4" w:space="0" w:color="000000"/>
              <w:bottom w:val="single" w:sz="4" w:space="0" w:color="000000"/>
              <w:right w:val="single" w:sz="4" w:space="0" w:color="000000"/>
            </w:tcBorders>
            <w:vAlign w:val="bottom"/>
          </w:tcPr>
          <w:p w14:paraId="7B4B11FD" w14:textId="7D97A93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6.9</w:t>
            </w:r>
          </w:p>
        </w:tc>
        <w:tc>
          <w:tcPr>
            <w:tcW w:w="202" w:type="pct"/>
            <w:tcBorders>
              <w:top w:val="single" w:sz="4" w:space="0" w:color="000000"/>
              <w:left w:val="single" w:sz="4" w:space="0" w:color="000000"/>
              <w:bottom w:val="single" w:sz="4" w:space="0" w:color="000000"/>
              <w:right w:val="single" w:sz="4" w:space="0" w:color="000000"/>
            </w:tcBorders>
            <w:vAlign w:val="bottom"/>
          </w:tcPr>
          <w:p w14:paraId="09FE04C2" w14:textId="3E42F8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4" w:space="0" w:color="000000"/>
              <w:right w:val="single" w:sz="4" w:space="0" w:color="000000"/>
            </w:tcBorders>
            <w:vAlign w:val="bottom"/>
          </w:tcPr>
          <w:p w14:paraId="7109450A" w14:textId="2A32BB3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7.1</w:t>
            </w:r>
          </w:p>
        </w:tc>
        <w:tc>
          <w:tcPr>
            <w:tcW w:w="202" w:type="pct"/>
            <w:tcBorders>
              <w:top w:val="single" w:sz="4" w:space="0" w:color="000000"/>
              <w:left w:val="single" w:sz="4" w:space="0" w:color="000000"/>
              <w:bottom w:val="single" w:sz="4" w:space="0" w:color="000000"/>
              <w:right w:val="single" w:sz="4" w:space="0" w:color="000000"/>
            </w:tcBorders>
            <w:vAlign w:val="bottom"/>
          </w:tcPr>
          <w:p w14:paraId="0BAA842D" w14:textId="7744815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bottom"/>
          </w:tcPr>
          <w:p w14:paraId="279D696C" w14:textId="1A23FE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5CE21B1D" w14:textId="71DF428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197" w:type="pct"/>
            <w:tcBorders>
              <w:top w:val="single" w:sz="4" w:space="0" w:color="000000"/>
              <w:left w:val="single" w:sz="4" w:space="0" w:color="000000"/>
              <w:bottom w:val="single" w:sz="4" w:space="0" w:color="000000"/>
              <w:right w:val="single" w:sz="4" w:space="0" w:color="000000"/>
            </w:tcBorders>
            <w:vAlign w:val="bottom"/>
          </w:tcPr>
          <w:p w14:paraId="6937214B" w14:textId="1D0954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03051A75" w14:textId="09F973D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191" w:type="pct"/>
            <w:tcBorders>
              <w:top w:val="single" w:sz="4" w:space="0" w:color="000000"/>
              <w:left w:val="single" w:sz="4" w:space="0" w:color="000000"/>
              <w:bottom w:val="single" w:sz="4" w:space="0" w:color="000000"/>
              <w:right w:val="single" w:sz="4" w:space="0" w:color="000000"/>
            </w:tcBorders>
            <w:vAlign w:val="bottom"/>
          </w:tcPr>
          <w:p w14:paraId="75D4B6AB" w14:textId="41DE55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6.5</w:t>
            </w:r>
          </w:p>
        </w:tc>
        <w:tc>
          <w:tcPr>
            <w:tcW w:w="168" w:type="pct"/>
            <w:tcBorders>
              <w:top w:val="single" w:sz="4" w:space="0" w:color="000000"/>
              <w:left w:val="single" w:sz="4" w:space="0" w:color="000000"/>
              <w:bottom w:val="single" w:sz="4" w:space="0" w:color="000000"/>
              <w:right w:val="single" w:sz="4" w:space="0" w:color="000000"/>
            </w:tcBorders>
            <w:vAlign w:val="bottom"/>
          </w:tcPr>
          <w:p w14:paraId="7C70B8DA" w14:textId="097957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69" w:type="pct"/>
            <w:tcBorders>
              <w:top w:val="single" w:sz="4" w:space="0" w:color="000000"/>
              <w:left w:val="single" w:sz="4" w:space="0" w:color="000000"/>
              <w:bottom w:val="single" w:sz="4" w:space="0" w:color="000000"/>
              <w:right w:val="single" w:sz="4" w:space="0" w:color="000000"/>
            </w:tcBorders>
            <w:vAlign w:val="bottom"/>
          </w:tcPr>
          <w:p w14:paraId="0B708859" w14:textId="0F0CC5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772B6943" w14:textId="78014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772329D" w14:textId="644F7B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30C93DD" w14:textId="583F1A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7C5A1D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606AA6" w:rsidRPr="000357D1" w:rsidRDefault="00606AA6" w:rsidP="00606AA6">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44508A4F" w14:textId="07FAD7D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60D6C3DA" w14:textId="3D381A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A246327" w14:textId="2C5C37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0FCAAA8" w14:textId="68CEBA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2BC08F" w14:textId="5DCD4F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86D30B" w14:textId="28603DF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C5AFD19" w14:textId="0F36C6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AC9973" w14:textId="4368758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1.8</w:t>
            </w:r>
          </w:p>
        </w:tc>
        <w:tc>
          <w:tcPr>
            <w:tcW w:w="181" w:type="pct"/>
            <w:tcBorders>
              <w:top w:val="single" w:sz="4" w:space="0" w:color="000000"/>
              <w:left w:val="single" w:sz="4" w:space="0" w:color="000000"/>
              <w:bottom w:val="single" w:sz="4" w:space="0" w:color="000000"/>
              <w:right w:val="single" w:sz="4" w:space="0" w:color="000000"/>
            </w:tcBorders>
            <w:vAlign w:val="bottom"/>
          </w:tcPr>
          <w:p w14:paraId="7D87A3DF" w14:textId="1970D1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223" w:type="pct"/>
            <w:tcBorders>
              <w:top w:val="single" w:sz="4" w:space="0" w:color="000000"/>
              <w:left w:val="single" w:sz="4" w:space="0" w:color="000000"/>
              <w:bottom w:val="single" w:sz="4" w:space="0" w:color="000000"/>
              <w:right w:val="single" w:sz="4" w:space="0" w:color="000000"/>
            </w:tcBorders>
            <w:vAlign w:val="bottom"/>
          </w:tcPr>
          <w:p w14:paraId="57A68CB5" w14:textId="1821C3B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2B70EEC5" w14:textId="625EF1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bottom"/>
          </w:tcPr>
          <w:p w14:paraId="2684CE70" w14:textId="6F7295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4.3</w:t>
            </w:r>
          </w:p>
        </w:tc>
        <w:tc>
          <w:tcPr>
            <w:tcW w:w="197" w:type="pct"/>
            <w:tcBorders>
              <w:top w:val="single" w:sz="4" w:space="0" w:color="000000"/>
              <w:left w:val="single" w:sz="4" w:space="0" w:color="000000"/>
              <w:bottom w:val="single" w:sz="4" w:space="0" w:color="000000"/>
              <w:right w:val="single" w:sz="4" w:space="0" w:color="000000"/>
            </w:tcBorders>
            <w:vAlign w:val="bottom"/>
          </w:tcPr>
          <w:p w14:paraId="4FF0747B" w14:textId="19E0981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6.2</w:t>
            </w:r>
          </w:p>
        </w:tc>
        <w:tc>
          <w:tcPr>
            <w:tcW w:w="202" w:type="pct"/>
            <w:tcBorders>
              <w:top w:val="single" w:sz="4" w:space="0" w:color="000000"/>
              <w:left w:val="single" w:sz="4" w:space="0" w:color="000000"/>
              <w:bottom w:val="single" w:sz="4" w:space="0" w:color="000000"/>
              <w:right w:val="single" w:sz="4" w:space="0" w:color="000000"/>
            </w:tcBorders>
            <w:vAlign w:val="bottom"/>
          </w:tcPr>
          <w:p w14:paraId="56B16BB3" w14:textId="5836AD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6F7D83C6" w14:textId="44AEB6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D35234A" w14:textId="7D919B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A979823" w14:textId="55FE9BD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8.6</w:t>
            </w:r>
          </w:p>
        </w:tc>
        <w:tc>
          <w:tcPr>
            <w:tcW w:w="179" w:type="pct"/>
            <w:tcBorders>
              <w:top w:val="single" w:sz="4" w:space="0" w:color="000000"/>
              <w:left w:val="single" w:sz="4" w:space="0" w:color="000000"/>
              <w:bottom w:val="single" w:sz="4" w:space="0" w:color="000000"/>
              <w:right w:val="single" w:sz="4" w:space="0" w:color="000000"/>
            </w:tcBorders>
            <w:vAlign w:val="bottom"/>
          </w:tcPr>
          <w:p w14:paraId="64B450C7" w14:textId="23ADE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1" w:type="pct"/>
            <w:tcBorders>
              <w:top w:val="single" w:sz="4" w:space="0" w:color="000000"/>
              <w:left w:val="single" w:sz="4" w:space="0" w:color="000000"/>
              <w:bottom w:val="single" w:sz="4" w:space="0" w:color="000000"/>
              <w:right w:val="single" w:sz="4" w:space="0" w:color="000000"/>
            </w:tcBorders>
            <w:vAlign w:val="bottom"/>
          </w:tcPr>
          <w:p w14:paraId="748BC8DE" w14:textId="61C58B3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68" w:type="pct"/>
            <w:tcBorders>
              <w:top w:val="single" w:sz="4" w:space="0" w:color="000000"/>
              <w:left w:val="single" w:sz="4" w:space="0" w:color="000000"/>
              <w:bottom w:val="single" w:sz="4" w:space="0" w:color="000000"/>
              <w:right w:val="single" w:sz="4" w:space="0" w:color="000000"/>
            </w:tcBorders>
            <w:vAlign w:val="bottom"/>
          </w:tcPr>
          <w:p w14:paraId="31A5E00A" w14:textId="727BD6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69" w:type="pct"/>
            <w:tcBorders>
              <w:top w:val="single" w:sz="4" w:space="0" w:color="000000"/>
              <w:left w:val="single" w:sz="4" w:space="0" w:color="000000"/>
              <w:bottom w:val="single" w:sz="4" w:space="0" w:color="000000"/>
              <w:right w:val="single" w:sz="4" w:space="0" w:color="000000"/>
            </w:tcBorders>
            <w:vAlign w:val="bottom"/>
          </w:tcPr>
          <w:p w14:paraId="4390AEFB" w14:textId="13EADFB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w:t>
            </w:r>
          </w:p>
        </w:tc>
        <w:tc>
          <w:tcPr>
            <w:tcW w:w="183" w:type="pct"/>
            <w:tcBorders>
              <w:top w:val="single" w:sz="4" w:space="0" w:color="000000"/>
              <w:left w:val="single" w:sz="4" w:space="0" w:color="000000"/>
              <w:bottom w:val="single" w:sz="4" w:space="0" w:color="000000"/>
              <w:right w:val="single" w:sz="4" w:space="0" w:color="000000"/>
            </w:tcBorders>
            <w:vAlign w:val="bottom"/>
          </w:tcPr>
          <w:p w14:paraId="2095BABD" w14:textId="34963A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2B299930" w14:textId="025DFF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5E68693" w14:textId="6B2037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59E4D7B1"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606AA6" w:rsidRPr="000357D1" w:rsidRDefault="00606AA6" w:rsidP="00606AA6">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542E3F4F" w14:textId="4E07C7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0D3F93FE" w14:textId="1B8D8D5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B1D2607" w14:textId="2075007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48C193" w14:textId="439F298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36CE83" w14:textId="4C09BDA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39D5493" w14:textId="2CBE32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C27533" w14:textId="17B16D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1711A7" w14:textId="0CC74E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w:t>
            </w:r>
          </w:p>
        </w:tc>
        <w:tc>
          <w:tcPr>
            <w:tcW w:w="181" w:type="pct"/>
            <w:tcBorders>
              <w:top w:val="single" w:sz="4" w:space="0" w:color="000000"/>
              <w:left w:val="single" w:sz="4" w:space="0" w:color="000000"/>
              <w:bottom w:val="single" w:sz="4" w:space="0" w:color="000000"/>
              <w:right w:val="single" w:sz="4" w:space="0" w:color="000000"/>
            </w:tcBorders>
            <w:vAlign w:val="bottom"/>
          </w:tcPr>
          <w:p w14:paraId="300CEB44" w14:textId="552885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8.3</w:t>
            </w:r>
          </w:p>
        </w:tc>
        <w:tc>
          <w:tcPr>
            <w:tcW w:w="223" w:type="pct"/>
            <w:tcBorders>
              <w:top w:val="single" w:sz="4" w:space="0" w:color="000000"/>
              <w:left w:val="single" w:sz="4" w:space="0" w:color="000000"/>
              <w:bottom w:val="single" w:sz="4" w:space="0" w:color="000000"/>
              <w:right w:val="single" w:sz="4" w:space="0" w:color="000000"/>
            </w:tcBorders>
            <w:vAlign w:val="bottom"/>
          </w:tcPr>
          <w:p w14:paraId="7AAA60FF" w14:textId="0E922DC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819E8" w14:textId="18F262E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202" w:type="pct"/>
            <w:tcBorders>
              <w:top w:val="single" w:sz="4" w:space="0" w:color="000000"/>
              <w:left w:val="single" w:sz="4" w:space="0" w:color="000000"/>
              <w:bottom w:val="single" w:sz="4" w:space="0" w:color="000000"/>
              <w:right w:val="single" w:sz="4" w:space="0" w:color="000000"/>
            </w:tcBorders>
            <w:vAlign w:val="bottom"/>
          </w:tcPr>
          <w:p w14:paraId="4FE6E279" w14:textId="25C9730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678B2C46" w14:textId="3C4E294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202" w:type="pct"/>
            <w:tcBorders>
              <w:top w:val="single" w:sz="4" w:space="0" w:color="000000"/>
              <w:left w:val="single" w:sz="4" w:space="0" w:color="000000"/>
              <w:bottom w:val="single" w:sz="4" w:space="0" w:color="000000"/>
              <w:right w:val="single" w:sz="4" w:space="0" w:color="000000"/>
            </w:tcBorders>
            <w:vAlign w:val="bottom"/>
          </w:tcPr>
          <w:p w14:paraId="612E5DFB" w14:textId="1D929E4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4AD85D3F" w14:textId="1CCECB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7" w:type="pct"/>
            <w:tcBorders>
              <w:top w:val="single" w:sz="4" w:space="0" w:color="000000"/>
              <w:left w:val="single" w:sz="4" w:space="0" w:color="000000"/>
              <w:bottom w:val="single" w:sz="4" w:space="0" w:color="000000"/>
              <w:right w:val="single" w:sz="4" w:space="0" w:color="000000"/>
            </w:tcBorders>
            <w:vAlign w:val="bottom"/>
          </w:tcPr>
          <w:p w14:paraId="697E056A" w14:textId="4464D9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22A290F2" w14:textId="6BE71A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519F5ACC" w14:textId="1BE3AC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11.3</w:t>
            </w:r>
          </w:p>
        </w:tc>
        <w:tc>
          <w:tcPr>
            <w:tcW w:w="191" w:type="pct"/>
            <w:tcBorders>
              <w:top w:val="single" w:sz="4" w:space="0" w:color="000000"/>
              <w:left w:val="single" w:sz="4" w:space="0" w:color="000000"/>
              <w:bottom w:val="single" w:sz="4" w:space="0" w:color="000000"/>
              <w:right w:val="single" w:sz="4" w:space="0" w:color="000000"/>
            </w:tcBorders>
            <w:vAlign w:val="bottom"/>
          </w:tcPr>
          <w:p w14:paraId="696B1781" w14:textId="086446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5.7</w:t>
            </w:r>
          </w:p>
        </w:tc>
        <w:tc>
          <w:tcPr>
            <w:tcW w:w="168" w:type="pct"/>
            <w:tcBorders>
              <w:top w:val="single" w:sz="4" w:space="0" w:color="000000"/>
              <w:left w:val="single" w:sz="4" w:space="0" w:color="000000"/>
              <w:bottom w:val="single" w:sz="4" w:space="0" w:color="000000"/>
              <w:right w:val="single" w:sz="4" w:space="0" w:color="000000"/>
            </w:tcBorders>
            <w:vAlign w:val="bottom"/>
          </w:tcPr>
          <w:p w14:paraId="4C719012" w14:textId="09F4A4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9" w:type="pct"/>
            <w:tcBorders>
              <w:top w:val="single" w:sz="4" w:space="0" w:color="000000"/>
              <w:left w:val="single" w:sz="4" w:space="0" w:color="000000"/>
              <w:bottom w:val="single" w:sz="4" w:space="0" w:color="000000"/>
              <w:right w:val="single" w:sz="4" w:space="0" w:color="000000"/>
            </w:tcBorders>
            <w:vAlign w:val="bottom"/>
          </w:tcPr>
          <w:p w14:paraId="3BB0E512" w14:textId="09665B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0C50B7E9" w14:textId="36CC53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FAC2D5B" w14:textId="57AF4F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B54A904" w14:textId="7B8C89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196B34"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606AA6" w:rsidRPr="000357D1" w:rsidRDefault="00606AA6" w:rsidP="00606AA6">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F36FA3" w14:textId="597393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00E8B72" w14:textId="41ED15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0855FB" w14:textId="3F6EC2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D72F2F" w14:textId="17275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3A1656" w14:textId="5B4A198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877A940" w14:textId="44C2E2A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4C515" w14:textId="037E15D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9297F62" w14:textId="17194FB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4808BAC0" w14:textId="411331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5.6</w:t>
            </w:r>
          </w:p>
        </w:tc>
        <w:tc>
          <w:tcPr>
            <w:tcW w:w="223" w:type="pct"/>
            <w:tcBorders>
              <w:top w:val="single" w:sz="4" w:space="0" w:color="000000"/>
              <w:left w:val="single" w:sz="4" w:space="0" w:color="000000"/>
              <w:bottom w:val="single" w:sz="4" w:space="0" w:color="000000"/>
              <w:right w:val="single" w:sz="4" w:space="0" w:color="000000"/>
            </w:tcBorders>
            <w:vAlign w:val="bottom"/>
          </w:tcPr>
          <w:p w14:paraId="11F1442D" w14:textId="184D0A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FD11F74" w14:textId="5E8B32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202" w:type="pct"/>
            <w:tcBorders>
              <w:top w:val="single" w:sz="4" w:space="0" w:color="000000"/>
              <w:left w:val="single" w:sz="4" w:space="0" w:color="000000"/>
              <w:bottom w:val="single" w:sz="4" w:space="0" w:color="000000"/>
              <w:right w:val="single" w:sz="4" w:space="0" w:color="000000"/>
            </w:tcBorders>
            <w:vAlign w:val="bottom"/>
          </w:tcPr>
          <w:p w14:paraId="44B08C51" w14:textId="1D1DBC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403DDE9" w14:textId="18CA175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202" w:type="pct"/>
            <w:tcBorders>
              <w:top w:val="single" w:sz="4" w:space="0" w:color="000000"/>
              <w:left w:val="single" w:sz="4" w:space="0" w:color="000000"/>
              <w:bottom w:val="single" w:sz="4" w:space="0" w:color="000000"/>
              <w:right w:val="single" w:sz="4" w:space="0" w:color="000000"/>
            </w:tcBorders>
            <w:vAlign w:val="bottom"/>
          </w:tcPr>
          <w:p w14:paraId="63650F5B" w14:textId="1BED650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197" w:type="pct"/>
            <w:tcBorders>
              <w:top w:val="single" w:sz="4" w:space="0" w:color="000000"/>
              <w:left w:val="single" w:sz="4" w:space="0" w:color="000000"/>
              <w:bottom w:val="single" w:sz="4" w:space="0" w:color="000000"/>
              <w:right w:val="single" w:sz="4" w:space="0" w:color="000000"/>
            </w:tcBorders>
            <w:vAlign w:val="bottom"/>
          </w:tcPr>
          <w:p w14:paraId="370AFC7D" w14:textId="7D48A46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3B850680" w14:textId="66D75F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97" w:type="pct"/>
            <w:tcBorders>
              <w:top w:val="single" w:sz="4" w:space="0" w:color="000000"/>
              <w:left w:val="single" w:sz="4" w:space="0" w:color="000000"/>
              <w:bottom w:val="single" w:sz="4" w:space="0" w:color="000000"/>
              <w:right w:val="single" w:sz="4" w:space="0" w:color="000000"/>
            </w:tcBorders>
            <w:vAlign w:val="bottom"/>
          </w:tcPr>
          <w:p w14:paraId="79573417" w14:textId="6F7E577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79" w:type="pct"/>
            <w:tcBorders>
              <w:top w:val="single" w:sz="4" w:space="0" w:color="000000"/>
              <w:left w:val="single" w:sz="4" w:space="0" w:color="000000"/>
              <w:bottom w:val="single" w:sz="4" w:space="0" w:color="000000"/>
              <w:right w:val="single" w:sz="4" w:space="0" w:color="000000"/>
            </w:tcBorders>
            <w:vAlign w:val="bottom"/>
          </w:tcPr>
          <w:p w14:paraId="21763D29" w14:textId="5CEE9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191" w:type="pct"/>
            <w:tcBorders>
              <w:top w:val="single" w:sz="4" w:space="0" w:color="000000"/>
              <w:left w:val="single" w:sz="4" w:space="0" w:color="000000"/>
              <w:bottom w:val="single" w:sz="4" w:space="0" w:color="000000"/>
              <w:right w:val="single" w:sz="4" w:space="0" w:color="000000"/>
            </w:tcBorders>
            <w:vAlign w:val="bottom"/>
          </w:tcPr>
          <w:p w14:paraId="50150976" w14:textId="494F74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4.4</w:t>
            </w:r>
          </w:p>
        </w:tc>
        <w:tc>
          <w:tcPr>
            <w:tcW w:w="168" w:type="pct"/>
            <w:tcBorders>
              <w:top w:val="single" w:sz="4" w:space="0" w:color="000000"/>
              <w:left w:val="single" w:sz="4" w:space="0" w:color="000000"/>
              <w:bottom w:val="single" w:sz="4" w:space="0" w:color="000000"/>
              <w:right w:val="single" w:sz="4" w:space="0" w:color="000000"/>
            </w:tcBorders>
            <w:vAlign w:val="bottom"/>
          </w:tcPr>
          <w:p w14:paraId="5218DD37" w14:textId="082591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w:t>
            </w:r>
          </w:p>
        </w:tc>
        <w:tc>
          <w:tcPr>
            <w:tcW w:w="169" w:type="pct"/>
            <w:tcBorders>
              <w:top w:val="single" w:sz="4" w:space="0" w:color="000000"/>
              <w:left w:val="single" w:sz="4" w:space="0" w:color="000000"/>
              <w:bottom w:val="single" w:sz="4" w:space="0" w:color="000000"/>
              <w:right w:val="single" w:sz="4" w:space="0" w:color="000000"/>
            </w:tcBorders>
            <w:vAlign w:val="bottom"/>
          </w:tcPr>
          <w:p w14:paraId="1EEB6FA8" w14:textId="243BE7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927505B" w14:textId="291C24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442821D" w14:textId="37A305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68637DA" w14:textId="041A58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3046A82"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606AA6" w:rsidRPr="000357D1" w:rsidRDefault="00606AA6" w:rsidP="00606AA6">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46A0BB56" w14:textId="01C24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F3FAB7C" w14:textId="153320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8A27455" w14:textId="658358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B55DB3D" w14:textId="7AF0AC1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7C87E63" w14:textId="7E07EA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583E5" w14:textId="10AC637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5C19933" w14:textId="4071012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F1EE510" w14:textId="4A4734F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1F465EBF" w14:textId="28C7360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5.1</w:t>
            </w:r>
          </w:p>
        </w:tc>
        <w:tc>
          <w:tcPr>
            <w:tcW w:w="223" w:type="pct"/>
            <w:tcBorders>
              <w:top w:val="single" w:sz="4" w:space="0" w:color="000000"/>
              <w:left w:val="single" w:sz="4" w:space="0" w:color="000000"/>
              <w:bottom w:val="single" w:sz="4" w:space="0" w:color="000000"/>
              <w:right w:val="single" w:sz="4" w:space="0" w:color="000000"/>
            </w:tcBorders>
            <w:vAlign w:val="bottom"/>
          </w:tcPr>
          <w:p w14:paraId="69AD873F" w14:textId="7D7180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412A6F20" w14:textId="065C221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14:paraId="13F60667" w14:textId="1794B9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7" w:type="pct"/>
            <w:tcBorders>
              <w:top w:val="single" w:sz="4" w:space="0" w:color="000000"/>
              <w:left w:val="single" w:sz="4" w:space="0" w:color="000000"/>
              <w:bottom w:val="single" w:sz="4" w:space="0" w:color="000000"/>
              <w:right w:val="single" w:sz="4" w:space="0" w:color="000000"/>
            </w:tcBorders>
            <w:vAlign w:val="bottom"/>
          </w:tcPr>
          <w:p w14:paraId="606066D9" w14:textId="3FAF7B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D566CF8" w14:textId="4A2927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bottom"/>
          </w:tcPr>
          <w:p w14:paraId="279F53A4" w14:textId="27D4401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197" w:type="pct"/>
            <w:tcBorders>
              <w:top w:val="single" w:sz="4" w:space="0" w:color="000000"/>
              <w:left w:val="single" w:sz="4" w:space="0" w:color="000000"/>
              <w:bottom w:val="single" w:sz="4" w:space="0" w:color="000000"/>
              <w:right w:val="single" w:sz="4" w:space="0" w:color="000000"/>
            </w:tcBorders>
            <w:vAlign w:val="bottom"/>
          </w:tcPr>
          <w:p w14:paraId="265883A3" w14:textId="14AC34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EBB83" w14:textId="2D7788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79" w:type="pct"/>
            <w:tcBorders>
              <w:top w:val="single" w:sz="4" w:space="0" w:color="000000"/>
              <w:left w:val="single" w:sz="4" w:space="0" w:color="000000"/>
              <w:bottom w:val="single" w:sz="4" w:space="0" w:color="000000"/>
              <w:right w:val="single" w:sz="4" w:space="0" w:color="000000"/>
            </w:tcBorders>
            <w:vAlign w:val="bottom"/>
          </w:tcPr>
          <w:p w14:paraId="2C2C6C61" w14:textId="5DC00BE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1" w:type="pct"/>
            <w:tcBorders>
              <w:top w:val="single" w:sz="4" w:space="0" w:color="000000"/>
              <w:left w:val="single" w:sz="4" w:space="0" w:color="000000"/>
              <w:bottom w:val="single" w:sz="4" w:space="0" w:color="000000"/>
              <w:right w:val="single" w:sz="4" w:space="0" w:color="000000"/>
            </w:tcBorders>
            <w:vAlign w:val="bottom"/>
          </w:tcPr>
          <w:p w14:paraId="3F468C45" w14:textId="2B95913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8" w:type="pct"/>
            <w:tcBorders>
              <w:top w:val="single" w:sz="4" w:space="0" w:color="000000"/>
              <w:left w:val="single" w:sz="4" w:space="0" w:color="000000"/>
              <w:bottom w:val="single" w:sz="4" w:space="0" w:color="000000"/>
              <w:right w:val="single" w:sz="4" w:space="0" w:color="000000"/>
            </w:tcBorders>
            <w:vAlign w:val="bottom"/>
          </w:tcPr>
          <w:p w14:paraId="10801467" w14:textId="23F074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0.2</w:t>
            </w:r>
          </w:p>
        </w:tc>
        <w:tc>
          <w:tcPr>
            <w:tcW w:w="169" w:type="pct"/>
            <w:tcBorders>
              <w:top w:val="single" w:sz="4" w:space="0" w:color="000000"/>
              <w:left w:val="single" w:sz="4" w:space="0" w:color="000000"/>
              <w:bottom w:val="single" w:sz="4" w:space="0" w:color="000000"/>
              <w:right w:val="single" w:sz="4" w:space="0" w:color="000000"/>
            </w:tcBorders>
            <w:vAlign w:val="bottom"/>
          </w:tcPr>
          <w:p w14:paraId="1C9B6506" w14:textId="5AB208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07F541A" w14:textId="7B00B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7FCA1068" w14:textId="652B4A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5E45102" w14:textId="48CFA0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30578036"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606AA6" w:rsidRPr="000357D1" w:rsidRDefault="00606AA6" w:rsidP="00606AA6">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14D2CAA4" w14:textId="605037B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5B4B663" w14:textId="00763B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0C5F8BD" w14:textId="52C9031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E43F68" w14:textId="048775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0613CF8" w14:textId="5BA8E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D6CB4CE" w14:textId="7A9A70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E614450" w14:textId="11DE80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486861C" w14:textId="20026BB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2.7</w:t>
            </w:r>
          </w:p>
        </w:tc>
        <w:tc>
          <w:tcPr>
            <w:tcW w:w="181" w:type="pct"/>
            <w:tcBorders>
              <w:top w:val="single" w:sz="4" w:space="0" w:color="000000"/>
              <w:left w:val="single" w:sz="4" w:space="0" w:color="000000"/>
              <w:bottom w:val="single" w:sz="4" w:space="0" w:color="000000"/>
              <w:right w:val="single" w:sz="4" w:space="0" w:color="000000"/>
            </w:tcBorders>
            <w:vAlign w:val="bottom"/>
          </w:tcPr>
          <w:p w14:paraId="37D399DE" w14:textId="17EA0AC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9.0</w:t>
            </w:r>
          </w:p>
        </w:tc>
        <w:tc>
          <w:tcPr>
            <w:tcW w:w="223" w:type="pct"/>
            <w:tcBorders>
              <w:top w:val="single" w:sz="4" w:space="0" w:color="000000"/>
              <w:left w:val="single" w:sz="4" w:space="0" w:color="000000"/>
              <w:bottom w:val="single" w:sz="4" w:space="0" w:color="000000"/>
              <w:right w:val="single" w:sz="4" w:space="0" w:color="000000"/>
            </w:tcBorders>
            <w:vAlign w:val="bottom"/>
          </w:tcPr>
          <w:p w14:paraId="4BC2AE3E" w14:textId="08ABD4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202" w:type="pct"/>
            <w:tcBorders>
              <w:top w:val="single" w:sz="4" w:space="0" w:color="000000"/>
              <w:left w:val="single" w:sz="4" w:space="0" w:color="000000"/>
              <w:bottom w:val="single" w:sz="4" w:space="0" w:color="000000"/>
              <w:right w:val="single" w:sz="4" w:space="0" w:color="000000"/>
            </w:tcBorders>
            <w:vAlign w:val="bottom"/>
          </w:tcPr>
          <w:p w14:paraId="06A35D23" w14:textId="42F692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7.4</w:t>
            </w:r>
          </w:p>
        </w:tc>
        <w:tc>
          <w:tcPr>
            <w:tcW w:w="202" w:type="pct"/>
            <w:tcBorders>
              <w:top w:val="single" w:sz="4" w:space="0" w:color="000000"/>
              <w:left w:val="single" w:sz="4" w:space="0" w:color="000000"/>
              <w:bottom w:val="single" w:sz="4" w:space="0" w:color="000000"/>
              <w:right w:val="single" w:sz="4" w:space="0" w:color="000000"/>
            </w:tcBorders>
            <w:vAlign w:val="bottom"/>
          </w:tcPr>
          <w:p w14:paraId="4438CEAC" w14:textId="086199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197" w:type="pct"/>
            <w:tcBorders>
              <w:top w:val="single" w:sz="4" w:space="0" w:color="000000"/>
              <w:left w:val="single" w:sz="4" w:space="0" w:color="000000"/>
              <w:bottom w:val="single" w:sz="4" w:space="0" w:color="000000"/>
              <w:right w:val="single" w:sz="4" w:space="0" w:color="000000"/>
            </w:tcBorders>
            <w:vAlign w:val="bottom"/>
          </w:tcPr>
          <w:p w14:paraId="525D76D9" w14:textId="234D48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3EEB" w14:textId="66D629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4.5</w:t>
            </w:r>
          </w:p>
        </w:tc>
        <w:tc>
          <w:tcPr>
            <w:tcW w:w="197" w:type="pct"/>
            <w:tcBorders>
              <w:top w:val="single" w:sz="4" w:space="0" w:color="000000"/>
              <w:left w:val="single" w:sz="4" w:space="0" w:color="000000"/>
              <w:bottom w:val="single" w:sz="4" w:space="0" w:color="000000"/>
              <w:right w:val="single" w:sz="4" w:space="0" w:color="000000"/>
            </w:tcBorders>
            <w:vAlign w:val="bottom"/>
          </w:tcPr>
          <w:p w14:paraId="6C6BA046" w14:textId="410BC6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7" w:type="pct"/>
            <w:tcBorders>
              <w:top w:val="single" w:sz="4" w:space="0" w:color="000000"/>
              <w:left w:val="single" w:sz="4" w:space="0" w:color="000000"/>
              <w:bottom w:val="single" w:sz="4" w:space="0" w:color="000000"/>
              <w:right w:val="single" w:sz="4" w:space="0" w:color="000000"/>
            </w:tcBorders>
            <w:vAlign w:val="bottom"/>
          </w:tcPr>
          <w:p w14:paraId="77F094A3" w14:textId="7BD64E1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9.1</w:t>
            </w:r>
          </w:p>
        </w:tc>
        <w:tc>
          <w:tcPr>
            <w:tcW w:w="197" w:type="pct"/>
            <w:tcBorders>
              <w:top w:val="single" w:sz="4" w:space="0" w:color="000000"/>
              <w:left w:val="single" w:sz="4" w:space="0" w:color="000000"/>
              <w:bottom w:val="single" w:sz="4" w:space="0" w:color="000000"/>
              <w:right w:val="single" w:sz="4" w:space="0" w:color="000000"/>
            </w:tcBorders>
            <w:vAlign w:val="bottom"/>
          </w:tcPr>
          <w:p w14:paraId="6383311E" w14:textId="677F65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79" w:type="pct"/>
            <w:tcBorders>
              <w:top w:val="single" w:sz="4" w:space="0" w:color="000000"/>
              <w:left w:val="single" w:sz="4" w:space="0" w:color="000000"/>
              <w:bottom w:val="single" w:sz="4" w:space="0" w:color="000000"/>
              <w:right w:val="single" w:sz="4" w:space="0" w:color="000000"/>
            </w:tcBorders>
            <w:vAlign w:val="bottom"/>
          </w:tcPr>
          <w:p w14:paraId="3B002823" w14:textId="1D6138F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91" w:type="pct"/>
            <w:tcBorders>
              <w:top w:val="single" w:sz="4" w:space="0" w:color="000000"/>
              <w:left w:val="single" w:sz="4" w:space="0" w:color="000000"/>
              <w:bottom w:val="single" w:sz="4" w:space="0" w:color="000000"/>
              <w:right w:val="single" w:sz="4" w:space="0" w:color="000000"/>
            </w:tcBorders>
            <w:vAlign w:val="bottom"/>
          </w:tcPr>
          <w:p w14:paraId="10109132" w14:textId="35D2554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669EF3C4" w14:textId="611F96C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7AFAA6C7" w14:textId="13E863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83" w:type="pct"/>
            <w:tcBorders>
              <w:top w:val="single" w:sz="4" w:space="0" w:color="000000"/>
              <w:left w:val="single" w:sz="4" w:space="0" w:color="000000"/>
              <w:bottom w:val="single" w:sz="4" w:space="0" w:color="000000"/>
              <w:right w:val="single" w:sz="4" w:space="0" w:color="000000"/>
            </w:tcBorders>
            <w:vAlign w:val="bottom"/>
          </w:tcPr>
          <w:p w14:paraId="7CDD14CE" w14:textId="5547A8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8740E0F" w14:textId="391AD17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74C2C98" w14:textId="54E38A3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050C86C2" w14:textId="77777777" w:rsidTr="00426BBD">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606AA6" w:rsidRPr="000357D1" w:rsidRDefault="00606AA6" w:rsidP="00606AA6">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1ADEB0C0" w14:textId="383955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8" w:space="0" w:color="000000"/>
              <w:right w:val="single" w:sz="4" w:space="0" w:color="000000"/>
            </w:tcBorders>
            <w:vAlign w:val="bottom"/>
          </w:tcPr>
          <w:p w14:paraId="6C2F66D3" w14:textId="0A86E98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188ABE1" w14:textId="74B9FC5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2336C110" w14:textId="1E1292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06995311" w14:textId="497A3E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431454E5" w14:textId="71B930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E09A4FD" w14:textId="688FA06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530B68E8" w14:textId="690925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8" w:space="0" w:color="000000"/>
              <w:right w:val="single" w:sz="4" w:space="0" w:color="000000"/>
            </w:tcBorders>
            <w:vAlign w:val="bottom"/>
          </w:tcPr>
          <w:p w14:paraId="77C474CE" w14:textId="1EF14F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223" w:type="pct"/>
            <w:tcBorders>
              <w:top w:val="single" w:sz="4" w:space="0" w:color="000000"/>
              <w:left w:val="single" w:sz="4" w:space="0" w:color="000000"/>
              <w:bottom w:val="single" w:sz="8" w:space="0" w:color="000000"/>
              <w:right w:val="single" w:sz="4" w:space="0" w:color="000000"/>
            </w:tcBorders>
            <w:vAlign w:val="bottom"/>
          </w:tcPr>
          <w:p w14:paraId="46C1EB96" w14:textId="2A85FE8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202" w:type="pct"/>
            <w:tcBorders>
              <w:top w:val="single" w:sz="4" w:space="0" w:color="000000"/>
              <w:left w:val="single" w:sz="4" w:space="0" w:color="000000"/>
              <w:bottom w:val="single" w:sz="8" w:space="0" w:color="000000"/>
              <w:right w:val="single" w:sz="4" w:space="0" w:color="000000"/>
            </w:tcBorders>
            <w:vAlign w:val="bottom"/>
          </w:tcPr>
          <w:p w14:paraId="1877B0F0" w14:textId="7182A2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8.2</w:t>
            </w:r>
          </w:p>
        </w:tc>
        <w:tc>
          <w:tcPr>
            <w:tcW w:w="202" w:type="pct"/>
            <w:tcBorders>
              <w:top w:val="single" w:sz="4" w:space="0" w:color="000000"/>
              <w:left w:val="single" w:sz="4" w:space="0" w:color="000000"/>
              <w:bottom w:val="single" w:sz="8" w:space="0" w:color="000000"/>
              <w:right w:val="single" w:sz="4" w:space="0" w:color="000000"/>
            </w:tcBorders>
            <w:vAlign w:val="bottom"/>
          </w:tcPr>
          <w:p w14:paraId="42CB99B0" w14:textId="3BA4460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197" w:type="pct"/>
            <w:tcBorders>
              <w:top w:val="single" w:sz="4" w:space="0" w:color="000000"/>
              <w:left w:val="single" w:sz="4" w:space="0" w:color="000000"/>
              <w:bottom w:val="single" w:sz="8" w:space="0" w:color="000000"/>
              <w:right w:val="single" w:sz="4" w:space="0" w:color="000000"/>
            </w:tcBorders>
            <w:vAlign w:val="bottom"/>
          </w:tcPr>
          <w:p w14:paraId="17D3DF1D" w14:textId="281E9B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6.0</w:t>
            </w:r>
          </w:p>
        </w:tc>
        <w:tc>
          <w:tcPr>
            <w:tcW w:w="202" w:type="pct"/>
            <w:tcBorders>
              <w:top w:val="single" w:sz="4" w:space="0" w:color="000000"/>
              <w:left w:val="single" w:sz="4" w:space="0" w:color="000000"/>
              <w:bottom w:val="single" w:sz="8" w:space="0" w:color="000000"/>
              <w:right w:val="single" w:sz="4" w:space="0" w:color="000000"/>
            </w:tcBorders>
            <w:vAlign w:val="bottom"/>
          </w:tcPr>
          <w:p w14:paraId="36231DC6" w14:textId="394A43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8" w:space="0" w:color="000000"/>
              <w:right w:val="single" w:sz="4" w:space="0" w:color="000000"/>
            </w:tcBorders>
            <w:vAlign w:val="bottom"/>
          </w:tcPr>
          <w:p w14:paraId="7C39FE48" w14:textId="711CF5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8" w:space="0" w:color="000000"/>
              <w:right w:val="single" w:sz="4" w:space="0" w:color="000000"/>
            </w:tcBorders>
            <w:vAlign w:val="bottom"/>
          </w:tcPr>
          <w:p w14:paraId="57DD09B0" w14:textId="7EF87D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197" w:type="pct"/>
            <w:tcBorders>
              <w:top w:val="single" w:sz="4" w:space="0" w:color="000000"/>
              <w:left w:val="single" w:sz="4" w:space="0" w:color="000000"/>
              <w:bottom w:val="single" w:sz="8" w:space="0" w:color="000000"/>
              <w:right w:val="single" w:sz="4" w:space="0" w:color="000000"/>
            </w:tcBorders>
            <w:vAlign w:val="bottom"/>
          </w:tcPr>
          <w:p w14:paraId="55C996C1" w14:textId="1E02B38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79" w:type="pct"/>
            <w:tcBorders>
              <w:top w:val="single" w:sz="4" w:space="0" w:color="000000"/>
              <w:left w:val="single" w:sz="4" w:space="0" w:color="000000"/>
              <w:bottom w:val="single" w:sz="8" w:space="0" w:color="000000"/>
              <w:right w:val="single" w:sz="4" w:space="0" w:color="000000"/>
            </w:tcBorders>
            <w:vAlign w:val="bottom"/>
          </w:tcPr>
          <w:p w14:paraId="31A94095" w14:textId="68AD12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91" w:type="pct"/>
            <w:tcBorders>
              <w:top w:val="single" w:sz="4" w:space="0" w:color="000000"/>
              <w:left w:val="single" w:sz="4" w:space="0" w:color="000000"/>
              <w:bottom w:val="single" w:sz="8" w:space="0" w:color="000000"/>
              <w:right w:val="single" w:sz="4" w:space="0" w:color="000000"/>
            </w:tcBorders>
            <w:vAlign w:val="bottom"/>
          </w:tcPr>
          <w:p w14:paraId="451F5F22" w14:textId="52A5491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8" w:space="0" w:color="000000"/>
              <w:right w:val="single" w:sz="4" w:space="0" w:color="000000"/>
            </w:tcBorders>
            <w:vAlign w:val="bottom"/>
          </w:tcPr>
          <w:p w14:paraId="5F916E5F" w14:textId="29F25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8" w:space="0" w:color="000000"/>
              <w:right w:val="single" w:sz="4" w:space="0" w:color="000000"/>
            </w:tcBorders>
            <w:vAlign w:val="bottom"/>
          </w:tcPr>
          <w:p w14:paraId="6944163D" w14:textId="522C08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8" w:space="0" w:color="000000"/>
              <w:right w:val="single" w:sz="4" w:space="0" w:color="000000"/>
            </w:tcBorders>
            <w:vAlign w:val="bottom"/>
          </w:tcPr>
          <w:p w14:paraId="7416194B" w14:textId="7E4B7C7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8" w:space="0" w:color="000000"/>
              <w:right w:val="single" w:sz="4" w:space="0" w:color="000000"/>
            </w:tcBorders>
            <w:vAlign w:val="bottom"/>
          </w:tcPr>
          <w:p w14:paraId="0ED54B1C" w14:textId="30F380C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8" w:space="0" w:color="000000"/>
              <w:right w:val="single" w:sz="8" w:space="0" w:color="000000"/>
            </w:tcBorders>
            <w:vAlign w:val="bottom"/>
          </w:tcPr>
          <w:p w14:paraId="27AF2433" w14:textId="08A13E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16" w:name="_Toc342049963"/>
      <w:bookmarkStart w:id="17" w:name="_Toc88052831"/>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16"/>
      <w:bookmarkEnd w:id="17"/>
    </w:p>
    <w:p w14:paraId="5EFB972F" w14:textId="77777777" w:rsidR="00B320AB" w:rsidRDefault="00B320AB" w:rsidP="00DC7664">
      <w:pPr>
        <w:pStyle w:val="Heading5"/>
        <w:spacing w:after="100" w:afterAutospacing="1"/>
        <w:jc w:val="both"/>
      </w:pPr>
      <w:r>
        <w:t>Introduction</w:t>
      </w:r>
    </w:p>
    <w:p w14:paraId="74E3DB7C" w14:textId="648702AB"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w:t>
      </w:r>
      <w:proofErr w:type="gramStart"/>
      <w:r>
        <w:t>Non-Spin</w:t>
      </w:r>
      <w:proofErr w:type="gramEnd"/>
      <w:r>
        <w:t xml:space="preserve">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38D8D56F" w:rsidR="0022345B" w:rsidRDefault="0022345B" w:rsidP="00DC7664">
      <w:pPr>
        <w:pStyle w:val="BodyTextNumbered"/>
        <w:ind w:left="0" w:firstLine="0"/>
        <w:jc w:val="both"/>
      </w:pPr>
      <w:r>
        <w:t xml:space="preserve">The periods when load is </w:t>
      </w:r>
      <w:proofErr w:type="gramStart"/>
      <w:r>
        <w:t>increasing</w:t>
      </w:r>
      <w:proofErr w:type="gramEnd"/>
      <w:r>
        <w:t xml:space="preserve">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w:t>
      </w:r>
      <w:proofErr w:type="gramStart"/>
      <w:r>
        <w:t>Non-Spin</w:t>
      </w:r>
      <w:proofErr w:type="gramEnd"/>
      <w:r>
        <w:t xml:space="preserve">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7025D587" w14:textId="77777777" w:rsidR="0022345B" w:rsidRDefault="0022345B" w:rsidP="00DC7664">
      <w:pPr>
        <w:pStyle w:val="BodyTextNumbered"/>
        <w:ind w:left="0" w:firstLine="0"/>
        <w:jc w:val="both"/>
      </w:pPr>
      <w:r>
        <w:t xml:space="preserve">Examples of circumstances when </w:t>
      </w:r>
      <w:proofErr w:type="gramStart"/>
      <w:r>
        <w:t>Non-Spin</w:t>
      </w:r>
      <w:proofErr w:type="gramEnd"/>
      <w:r>
        <w:t xml:space="preserve"> has been used are:</w:t>
      </w:r>
    </w:p>
    <w:p w14:paraId="767D8E4E" w14:textId="77777777" w:rsidR="0022345B" w:rsidRDefault="0022345B" w:rsidP="00DC7664">
      <w:pPr>
        <w:pStyle w:val="List"/>
        <w:numPr>
          <w:ilvl w:val="0"/>
          <w:numId w:val="23"/>
        </w:numPr>
        <w:ind w:hanging="720"/>
        <w:jc w:val="both"/>
      </w:pPr>
      <w:r>
        <w:t xml:space="preserve">Across peak hours during spring and fall months when hotter than expected weather with large amounts of capacity offline resulted in Energy Emergency Alert (EEA) </w:t>
      </w:r>
      <w:proofErr w:type="gramStart"/>
      <w:r>
        <w:t>events;</w:t>
      </w:r>
      <w:proofErr w:type="gramEnd"/>
    </w:p>
    <w:p w14:paraId="49C946B0" w14:textId="77777777" w:rsidR="0022345B" w:rsidRDefault="0022345B" w:rsidP="00DC7664">
      <w:pPr>
        <w:pStyle w:val="List"/>
        <w:numPr>
          <w:ilvl w:val="0"/>
          <w:numId w:val="23"/>
        </w:numPr>
        <w:ind w:hanging="720"/>
        <w:jc w:val="both"/>
      </w:pPr>
      <w:r>
        <w:t xml:space="preserve">Afternoons during summer seasons when high loads and unit outages outstripped the capability of base load and normal cyclic </w:t>
      </w:r>
      <w:proofErr w:type="gramStart"/>
      <w:r>
        <w:t>units;</w:t>
      </w:r>
      <w:proofErr w:type="gramEnd"/>
    </w:p>
    <w:p w14:paraId="49A9AD9F" w14:textId="77777777" w:rsidR="0022345B" w:rsidRDefault="0022345B" w:rsidP="00DC7664">
      <w:pPr>
        <w:pStyle w:val="List"/>
        <w:numPr>
          <w:ilvl w:val="0"/>
          <w:numId w:val="23"/>
        </w:numPr>
        <w:ind w:hanging="720"/>
        <w:jc w:val="both"/>
      </w:pPr>
      <w:r>
        <w:t xml:space="preserve">Cold weather events when early morning load pickup outpaced the ability of generation to </w:t>
      </w:r>
      <w:proofErr w:type="gramStart"/>
      <w:r>
        <w:t>follow;</w:t>
      </w:r>
      <w:proofErr w:type="gramEnd"/>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180DA63" w:rsidR="0022345B" w:rsidRDefault="0022345B" w:rsidP="00DC7664">
      <w:pPr>
        <w:pStyle w:val="List"/>
        <w:numPr>
          <w:ilvl w:val="0"/>
          <w:numId w:val="23"/>
        </w:numPr>
        <w:ind w:hanging="720"/>
        <w:jc w:val="both"/>
      </w:pPr>
      <w:r>
        <w:t xml:space="preserve">During periods when the </w:t>
      </w:r>
      <w:r w:rsidR="00D838DE">
        <w:t>net load (load – wind – solar)</w:t>
      </w:r>
      <w:r>
        <w:t xml:space="preserve"> increased</w:t>
      </w:r>
      <w:r w:rsidR="00D838DE">
        <w:t xml:space="preserve"> more than forecasted</w:t>
      </w:r>
      <w:r>
        <w:t>.</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 xml:space="preserve">Analysis for Non-Spin requirements are conducted using data from the same month of previous three years.  For the purpose of determining the amount of </w:t>
      </w:r>
      <w:proofErr w:type="gramStart"/>
      <w:r>
        <w:t>Non-Spin</w:t>
      </w:r>
      <w:proofErr w:type="gramEnd"/>
      <w:r>
        <w:t xml:space="preserve"> to purchase for each hour of the day,</w:t>
      </w:r>
      <w:r w:rsidR="00DB043D">
        <w:t xml:space="preserve"> hours will be placed into 4-</w:t>
      </w:r>
      <w:r>
        <w:t xml:space="preserve">hour blocks.  The </w:t>
      </w:r>
      <w:r w:rsidR="00D62CAA">
        <w:t>net load</w:t>
      </w:r>
      <w:r>
        <w:t xml:space="preserve"> uncertainty for the analyzed days for all hours which </w:t>
      </w:r>
      <w:proofErr w:type="gramStart"/>
      <w:r>
        <w:t xml:space="preserve">are </w:t>
      </w:r>
      <w:r w:rsidR="00DB043D">
        <w:t>considered to be</w:t>
      </w:r>
      <w:proofErr w:type="gramEnd"/>
      <w:r w:rsidR="00DB043D">
        <w:t xml:space="preserv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w:t>
      </w:r>
      <w:proofErr w:type="gramStart"/>
      <w:r w:rsidR="00E158FF">
        <w:t>Non-Spin</w:t>
      </w:r>
      <w:proofErr w:type="gramEnd"/>
      <w:r w:rsidR="00E158FF">
        <w:t xml:space="preserve">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w:t>
      </w:r>
      <w:proofErr w:type="gramStart"/>
      <w:r w:rsidR="00E158FF">
        <w:t>Non-Spin</w:t>
      </w:r>
      <w:proofErr w:type="gramEnd"/>
      <w:r w:rsidR="00E158FF">
        <w:t xml:space="preserve"> block” quantity</w:t>
      </w:r>
      <w:r w:rsidR="00D575F6">
        <w:t xml:space="preserve"> that the hour falls in</w:t>
      </w:r>
      <w:r>
        <w:t>.</w:t>
      </w:r>
    </w:p>
    <w:p w14:paraId="759E5F44" w14:textId="60DA96BE" w:rsidR="00F802A7" w:rsidRDefault="005C06D5" w:rsidP="000D4AE3">
      <w:pPr>
        <w:pStyle w:val="BodyTextNumbered"/>
        <w:ind w:left="0" w:firstLine="0"/>
        <w:jc w:val="both"/>
        <w:rPr>
          <w:ins w:id="18" w:author="Mago, Nitika" w:date="2022-02-25T16:15:00Z"/>
        </w:rPr>
      </w:pPr>
      <w:bookmarkStart w:id="19" w:name="_Hlk87454449"/>
      <w:r>
        <w:t xml:space="preserve">ERCOT will post the monthly amounts for </w:t>
      </w:r>
      <w:proofErr w:type="gramStart"/>
      <w:r>
        <w:t>Non-Spin</w:t>
      </w:r>
      <w:proofErr w:type="gramEnd"/>
      <w:r>
        <w:t xml:space="preserve"> requirements </w:t>
      </w:r>
      <w:r w:rsidRPr="005C28BF">
        <w:t>for</w:t>
      </w:r>
      <w:r>
        <w:t xml:space="preserve"> the upcoming year on the MIS.</w:t>
      </w:r>
      <w:r w:rsidR="00F802A7">
        <w:t xml:space="preserve"> </w:t>
      </w:r>
      <w:bookmarkStart w:id="20"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20"/>
    </w:p>
    <w:p w14:paraId="3CD5E4F2" w14:textId="2936D347" w:rsidR="00842CF9" w:rsidRDefault="00842CF9" w:rsidP="000D4AE3">
      <w:pPr>
        <w:pStyle w:val="BodyTextNumbered"/>
        <w:ind w:left="0" w:firstLine="0"/>
        <w:jc w:val="both"/>
      </w:pPr>
      <w:ins w:id="21" w:author="Mago, Nitika" w:date="2022-02-25T16:15:00Z">
        <w:r>
          <w:t xml:space="preserve">The minimum amount of </w:t>
        </w:r>
        <w:proofErr w:type="gramStart"/>
        <w:r>
          <w:t>Non-Spin</w:t>
        </w:r>
        <w:proofErr w:type="gramEnd"/>
        <w:r>
          <w:t xml:space="preserve"> </w:t>
        </w:r>
      </w:ins>
      <w:ins w:id="22" w:author="Mago, Nitika" w:date="2022-02-25T16:18:00Z">
        <w:r w:rsidR="002168BE">
          <w:t xml:space="preserve">procured </w:t>
        </w:r>
      </w:ins>
      <w:ins w:id="23" w:author="Mago, Nitika" w:date="2022-02-25T16:15:00Z">
        <w:r>
          <w:t xml:space="preserve">from SCED dispatchable Resources </w:t>
        </w:r>
      </w:ins>
      <w:ins w:id="24" w:author="Mago, Nitika" w:date="2022-03-21T12:36:00Z">
        <w:r w:rsidR="006A6804">
          <w:t xml:space="preserve">in any hour </w:t>
        </w:r>
      </w:ins>
      <w:ins w:id="25" w:author="Mago, Nitika" w:date="2022-02-25T16:15:00Z">
        <w:r>
          <w:t xml:space="preserve">shall </w:t>
        </w:r>
      </w:ins>
      <w:ins w:id="26" w:author="Mago, Nitika" w:date="2022-02-25T16:16:00Z">
        <w:r>
          <w:t xml:space="preserve">not </w:t>
        </w:r>
      </w:ins>
      <w:ins w:id="27" w:author="Mago, Nitika" w:date="2022-02-25T16:15:00Z">
        <w:r>
          <w:t xml:space="preserve">be less than </w:t>
        </w:r>
      </w:ins>
      <w:ins w:id="28" w:author="Mago, Nitika" w:date="2022-03-21T10:35:00Z">
        <w:r w:rsidR="004F0241" w:rsidRPr="004F0241">
          <w:t>ERCOT’s Most Severe Single Contingency (MSSC) value</w:t>
        </w:r>
      </w:ins>
      <w:ins w:id="29" w:author="Mago, Nitika" w:date="2022-02-25T16:16:00Z">
        <w:r>
          <w:t>.</w:t>
        </w:r>
      </w:ins>
    </w:p>
    <w:bookmarkEnd w:id="19"/>
    <w:p w14:paraId="16C8E17A" w14:textId="77777777" w:rsidR="00F802A7" w:rsidRDefault="00F802A7" w:rsidP="00DC7664">
      <w:pPr>
        <w:pStyle w:val="BodyTextNumbered"/>
        <w:ind w:left="0" w:firstLine="0"/>
        <w:jc w:val="both"/>
      </w:pPr>
    </w:p>
    <w:p w14:paraId="746E8698" w14:textId="77777777" w:rsidR="007F24C1" w:rsidRPr="002C73F6" w:rsidRDefault="007F24C1" w:rsidP="00DC7664">
      <w:pPr>
        <w:pStyle w:val="Heading5"/>
        <w:spacing w:after="100" w:afterAutospacing="1"/>
        <w:jc w:val="both"/>
      </w:pPr>
      <w:r w:rsidRPr="002C73F6">
        <w:t>Procedure</w:t>
      </w:r>
    </w:p>
    <w:p w14:paraId="4F2E739F" w14:textId="193BDF98" w:rsidR="00D62CAA" w:rsidRDefault="005C06D5" w:rsidP="00DC7664">
      <w:pPr>
        <w:pStyle w:val="BodyTextNumbered"/>
        <w:ind w:left="0" w:firstLine="0"/>
        <w:jc w:val="both"/>
      </w:pPr>
      <w:r>
        <w:t>ERCOT will determine the</w:t>
      </w:r>
      <w:r w:rsidR="00D62CAA">
        <w:t xml:space="preserve"> </w:t>
      </w:r>
      <w:proofErr w:type="gramStart"/>
      <w:r w:rsidR="00D62CAA">
        <w:t>Non-Spin</w:t>
      </w:r>
      <w:proofErr w:type="gramEnd"/>
      <w:r w:rsidR="00D62CAA">
        <w:t xml:space="preserve"> requirement using the </w:t>
      </w:r>
      <w:r w:rsidR="00623874">
        <w:t>85</w:t>
      </w:r>
      <w:r w:rsidR="00623874" w:rsidRPr="006C525D">
        <w:rPr>
          <w:vertAlign w:val="superscript"/>
        </w:rPr>
        <w:t>th</w:t>
      </w:r>
      <w:r w:rsidR="00623874">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r w:rsidR="00623874">
        <w:t xml:space="preserve">six </w:t>
      </w:r>
      <w:r>
        <w:t xml:space="preserve">hours prior to each Operating Hour.  The </w:t>
      </w:r>
      <w:r w:rsidR="00D62CAA">
        <w:t>net load</w:t>
      </w:r>
      <w:r>
        <w:t xml:space="preserve"> uncertainty is then defined as the difference between </w:t>
      </w:r>
      <w:r w:rsidR="00623874" w:rsidRPr="00623874">
        <w:t>the highest 5-min</w:t>
      </w:r>
      <w:r w:rsidR="00623874">
        <w:t>ute</w:t>
      </w:r>
      <w:r w:rsidR="00623874" w:rsidRPr="00623874">
        <w:t xml:space="preserve"> net load within the hour</w:t>
      </w:r>
      <w:r w:rsidR="00623874" w:rsidDel="00623874">
        <w:t xml:space="preserve"> </w:t>
      </w:r>
      <w:r>
        <w:t xml:space="preserve">and the forecasted </w:t>
      </w:r>
      <w:r w:rsidR="00D62CAA">
        <w:t>net load</w:t>
      </w:r>
      <w:r>
        <w:t xml:space="preserve">.  </w:t>
      </w:r>
    </w:p>
    <w:p w14:paraId="44168516" w14:textId="2A58E3A9"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r w:rsidR="00CE1E2F">
        <w:rPr>
          <w:iCs/>
        </w:rPr>
        <w:t>85</w:t>
      </w:r>
      <w:r w:rsidR="00CE1E2F" w:rsidRPr="00F0210F">
        <w:rPr>
          <w:iCs/>
          <w:vertAlign w:val="superscript"/>
        </w:rPr>
        <w:t>th</w:t>
      </w:r>
      <w:r w:rsidR="00CE1E2F">
        <w:rPr>
          <w:iCs/>
        </w:rPr>
        <w:t xml:space="preserve"> </w:t>
      </w:r>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r w:rsidR="00D575F6">
        <w:rPr>
          <w:iCs/>
        </w:rPr>
        <w:t>and</w:t>
      </w:r>
      <w:r>
        <w:rPr>
          <w:iCs/>
        </w:rPr>
        <w:t xml:space="preserve"> </w:t>
      </w:r>
      <w:r w:rsidR="00CE1E2F">
        <w:rPr>
          <w:iCs/>
        </w:rPr>
        <w:t>85</w:t>
      </w:r>
      <w:r w:rsidR="00CE1E2F" w:rsidRPr="006C525D">
        <w:rPr>
          <w:iCs/>
          <w:vertAlign w:val="superscript"/>
        </w:rPr>
        <w:t>th</w:t>
      </w:r>
      <w:r w:rsidR="00CE1E2F">
        <w:rPr>
          <w:iCs/>
        </w:rPr>
        <w:t xml:space="preserve"> </w:t>
      </w:r>
      <w:r>
        <w:rPr>
          <w:iCs/>
        </w:rPr>
        <w:t xml:space="preserve">percentile for periods with lowest risks.   </w:t>
      </w:r>
    </w:p>
    <w:p w14:paraId="2EFC6D2B" w14:textId="2F228849" w:rsidR="00853FD4" w:rsidRDefault="00345FE3" w:rsidP="00DC7664">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proofErr w:type="gramStart"/>
      <w:r w:rsidR="00923847">
        <w:rPr>
          <w:iCs/>
        </w:rPr>
        <w:t>Non-Spin</w:t>
      </w:r>
      <w:proofErr w:type="gramEnd"/>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w:t>
      </w:r>
      <w:proofErr w:type="gramStart"/>
      <w:r w:rsidR="00CB7783">
        <w:rPr>
          <w:iCs/>
        </w:rPr>
        <w:t>Non-S</w:t>
      </w:r>
      <w:r>
        <w:rPr>
          <w:iCs/>
        </w:rPr>
        <w:t>pin</w:t>
      </w:r>
      <w:proofErr w:type="gramEnd"/>
      <w:r>
        <w:rPr>
          <w:iCs/>
        </w:rPr>
        <w:t xml:space="preserve">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proofErr w:type="gramStart"/>
      <w:r w:rsidR="00CB7783">
        <w:rPr>
          <w:iCs/>
        </w:rPr>
        <w:t>Non-S</w:t>
      </w:r>
      <w:r>
        <w:rPr>
          <w:iCs/>
        </w:rPr>
        <w:t>pin</w:t>
      </w:r>
      <w:proofErr w:type="gramEnd"/>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proofErr w:type="gramStart"/>
      <w:r w:rsidR="004D646C">
        <w:rPr>
          <w:iCs/>
        </w:rPr>
        <w:t>Non-Spin</w:t>
      </w:r>
      <w:proofErr w:type="gramEnd"/>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w:t>
      </w:r>
      <w:r w:rsidR="004D646C">
        <w:rPr>
          <w:iCs/>
        </w:rPr>
        <w:lastRenderedPageBreak/>
        <w:t xml:space="preserve">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proofErr w:type="gramStart"/>
      <w:r w:rsidR="00E66AD4">
        <w:rPr>
          <w:iCs/>
        </w:rPr>
        <w:t>Non-Spin</w:t>
      </w:r>
      <w:proofErr w:type="gramEnd"/>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 xml:space="preserve">the </w:t>
      </w:r>
      <w:proofErr w:type="gramStart"/>
      <w:r w:rsidR="00EF04B5">
        <w:rPr>
          <w:iCs/>
        </w:rPr>
        <w:t>Non-Spin</w:t>
      </w:r>
      <w:proofErr w:type="gramEnd"/>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w:t>
      </w:r>
      <w:proofErr w:type="gramStart"/>
      <w:r w:rsidR="007E34EA">
        <w:rPr>
          <w:iCs/>
        </w:rPr>
        <w:t>reflects</w:t>
      </w:r>
      <w:proofErr w:type="gramEnd"/>
      <w:r w:rsidR="007E34EA">
        <w:rPr>
          <w:iCs/>
        </w:rPr>
        <w:t xml:space="preserve">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5AD333B5"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w:t>
      </w:r>
      <w:proofErr w:type="gramStart"/>
      <w:r>
        <w:t>Non-Spin</w:t>
      </w:r>
      <w:proofErr w:type="gramEnd"/>
      <w:r>
        <w:t xml:space="preserve">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w:t>
      </w:r>
      <w:proofErr w:type="gramStart"/>
      <w:r w:rsidR="001D65F6">
        <w:t>Non-Spin</w:t>
      </w:r>
      <w:proofErr w:type="gramEnd"/>
      <w:r w:rsidR="001D65F6">
        <w:t xml:space="preserve">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w:t>
      </w:r>
      <w:proofErr w:type="gramStart"/>
      <w:r w:rsidR="005C06D5">
        <w:t>Non-Spin</w:t>
      </w:r>
      <w:proofErr w:type="gramEnd"/>
      <w:r w:rsidR="005C06D5">
        <w:t xml:space="preserve">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30"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0A68D3" w:rsidRPr="00CC576E" w14:paraId="5E3CE4B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31884546" w14:textId="737382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53D65995" w14:textId="316C75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1378A16" w14:textId="28D6BB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B9497B" w14:textId="50D574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144C535" w14:textId="27DC42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4E4DB4" w14:textId="47EB86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507EF38" w14:textId="3188B2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C7128B5" w14:textId="64457B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1C33A124" w14:textId="58A1AC4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03B99F73" w14:textId="4D5C35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26A931" w14:textId="65814C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D3568EE" w14:textId="2C5373F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077225" w14:textId="1895D2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9B2AD6B" w14:textId="46C5FD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6B38949" w14:textId="348828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0A67DD3" w14:textId="668454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E35EC5C" w14:textId="7DA7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15B93DB2" w14:textId="1079D4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E8098F2" w14:textId="2CE3A9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26788077" w14:textId="34ED9F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77E51524" w14:textId="1B0090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2A6903F6" w14:textId="7FBB75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9C9ADD7" w14:textId="55A1EB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691ED0CB" w14:textId="3FD434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2A07D09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C18B91" w14:textId="4AEA9E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6113E07D" w14:textId="25C4A5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297F8B2" w14:textId="040F2E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B2CA3F9" w14:textId="55749A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A9B6318" w14:textId="7563CC2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356F2D" w14:textId="109C66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F6FAEC" w14:textId="5B1D2C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0506F3" w14:textId="0950A3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3BE8829A" w14:textId="759CB8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61E71E1E" w14:textId="186926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A7B4C5F" w14:textId="14F89F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72DD2CB" w14:textId="211383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3FCA05E" w14:textId="04B6E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DA12231" w14:textId="77C0B8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9A9AF28" w14:textId="378581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DB16706" w14:textId="17B594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CA34AE" w14:textId="2C1035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D53FFCE" w14:textId="04DE28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A8960C4" w14:textId="59B387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035244BB" w14:textId="5759F2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0623616D" w14:textId="30B649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165D3B84" w14:textId="5C3E7B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1C0E1CE" w14:textId="641BD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2FA36288" w14:textId="1AC9ED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40C4A862"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073AA42D" w14:textId="4FBB72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6FB90928" w14:textId="6532DA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8A12B92" w14:textId="6AE828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A114ECA" w14:textId="6757DC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508718E" w14:textId="30C00B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FF903B6" w14:textId="5277E7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F1066FD" w14:textId="5D0566A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4BB3C8" w14:textId="333F650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0A3CB828" w14:textId="221310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5671885C" w14:textId="5061C5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C891A3C" w14:textId="51E590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2C06523" w14:textId="6ED492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F4B46C" w14:textId="6C0DA6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BBA82BA" w14:textId="62A797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D35FE32" w14:textId="526F3A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1B65C232" w14:textId="1015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29D7BFB9" w14:textId="261907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54E2E197" w14:textId="294FAD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EF53F57" w14:textId="70BE4B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418BAC25" w14:textId="4F58D5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657E27B" w14:textId="1DF8C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149856C3" w14:textId="6D014F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34534A8" w14:textId="6642578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01E541" w14:textId="1A258E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2E81DE5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6D269636" w14:textId="2DCA033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7C5D7B4B" w14:textId="39E957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94FD8D2" w14:textId="47BC74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DAB68" w14:textId="23CB14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3E59AB0" w14:textId="40E3ED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6A6C069C" w14:textId="03241F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D46831C" w14:textId="1BD6D2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2520AD5A" w14:textId="1B647D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71A729E9" w14:textId="793F8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34FFD624" w14:textId="152EA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5C6FEB7" w14:textId="397E84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E2691F0" w14:textId="45B271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8B98DC3" w14:textId="69B056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180490E" w14:textId="2CE155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17F8868" w14:textId="5B92A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44A0F451" w14:textId="233092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DC9AF0D" w14:textId="196E15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6D4D6794" w14:textId="2F4BCCA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4D8B7B4C" w14:textId="09F745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7B05E70D" w14:textId="6E375A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C7DD2C3" w14:textId="5C9E7E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720B5230" w14:textId="475D80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75CE2FD" w14:textId="6908BA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7CDEF4" w14:textId="0EF4AF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507EB44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4E09F18" w14:textId="5C0E37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18444A77" w14:textId="28831E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EE97C8B" w14:textId="49319F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2E5B94A6" w14:textId="0FCB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A6267F8" w14:textId="7EA34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C3B4964" w14:textId="589DC3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97B794B" w14:textId="376562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E8DE61" w14:textId="476E8F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60A8088D" w14:textId="777647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295CF6D8" w14:textId="0FAD30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E768C57" w14:textId="022205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54F2D792" w14:textId="6E3E08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344E086" w14:textId="5CCB18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466180D" w14:textId="7667C7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BB55402" w14:textId="06632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664C4C8" w14:textId="25A88A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72DE0512" w14:textId="4DDAFC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4A756A44" w14:textId="6514EB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57A8DBE" w14:textId="6E8E03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199C801A" w14:textId="592143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3EB2343" w14:textId="6C16AF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0EB49590" w14:textId="3D58AB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40DA6F15" w14:textId="0DB474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16E45432" w14:textId="5EF367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7D25F88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0DD3CC9C" w14:textId="3AE6A0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15D4428" w14:textId="3CA176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20C70F2" w14:textId="195D50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255D984" w14:textId="2BE8DA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6286827B" w14:textId="1F0EF0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8751" w14:textId="1B3293E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27C1813" w14:textId="7E60D3F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DB46F17" w14:textId="63B09C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E168531" w14:textId="097B1D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41009FB6" w14:textId="5317C7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4FFBED25" w14:textId="525DE7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0EC59117" w14:textId="778FA4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4C5BE15E" w14:textId="5CA601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7BE1ADF5" w14:textId="679B92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1BDB95E7" w14:textId="5647A9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212892C" w14:textId="164708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C25370D" w14:textId="3E24D9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2ABDADF0" w14:textId="26B1FE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49C69D37" w14:textId="156B00D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638A1654" w14:textId="450C68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43877C11" w14:textId="080E6D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FAF7310" w14:textId="2C85A3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8DE1350" w14:textId="1DE62F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0A97D07D" w14:textId="22B22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4E645D1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22D31B7A" w14:textId="282BE41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7D1CCAC" w14:textId="36D99B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A28C" w14:textId="5520D5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B59BA4F" w14:textId="67AC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C4D66A7" w14:textId="51608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067FB8C" w14:textId="7EC69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029EC66" w14:textId="237C51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35EC3EC" w14:textId="734DB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58F05CE" w14:textId="080A57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0ADE9E35" w14:textId="0FD7CE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9682029" w14:textId="652790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4AA6949E" w14:textId="39EEFCF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3A0556D" w14:textId="206B13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68FA233E" w14:textId="46D14C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F26EA0C" w14:textId="667322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2EDB71B" w14:textId="69F9C2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4968477" w14:textId="2D96EB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3D64943C" w14:textId="11C917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569794D1" w14:textId="6AA505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1034F9A9" w14:textId="57D969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5B5A72CD" w14:textId="4AC027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7F31B55" w14:textId="48C939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046C6533" w14:textId="6AB9FF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4D72F66C" w14:textId="7C916F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01DE674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7E5A7E55" w14:textId="7266C6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70AD6C00" w14:textId="6BE619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8153635" w14:textId="756BC6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0CD72FB" w14:textId="42A9B4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14C0FE53" w14:textId="0370E5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AE9626F" w14:textId="1D1F70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6722393" w14:textId="5A2045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3CBA3C9" w14:textId="230F3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0657005C" w14:textId="19A0ED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52B56E96" w14:textId="4DB971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5604DEE" w14:textId="5E436A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2A9A6A58" w14:textId="5B53E36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0EE855E" w14:textId="3C479EB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597F20FE" w14:textId="229FAF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D2192CD" w14:textId="631FEB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C09C8AC" w14:textId="5AA132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6E642E3F" w14:textId="7509ED4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144F16D5" w14:textId="18E05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392BAB3E" w14:textId="710429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5B553666" w14:textId="47BE73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6F14CED4" w14:textId="704F0C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0C4F8AD0" w14:textId="239CF0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628D0156" w14:textId="56B28B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56792DC9" w14:textId="1AAAFA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2CC3FF6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01A08B58" w14:textId="2C6108E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70E65E5" w14:textId="219EAE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E67BB23" w14:textId="5F89F9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7C8314DA" w14:textId="4B403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BC3DD57" w14:textId="7A34D9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40F2D0C" w14:textId="588DDA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53FE20D" w14:textId="54F868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ECFEB82" w14:textId="58CB53F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AAB73" w14:textId="0B6155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7E030B8" w14:textId="301F5A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B9E9CC" w14:textId="3DEA7B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5D4B009D" w14:textId="67855D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1636825" w14:textId="026E0D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D9F1680" w14:textId="52FB30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B2F1C24" w14:textId="099141A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395783CB" w14:textId="248F91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D67E01B" w14:textId="32C18D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450D5216" w14:textId="46697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B12ED96" w14:textId="56FF1F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103153EF" w14:textId="146CAA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4F6DB364" w14:textId="27C34F7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3E87ECAD" w14:textId="0ACB82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7F8F9185" w14:textId="3C651F9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41CE9201" w14:textId="0E7A34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76DAD3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50796372" w14:textId="01499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F17E" w14:textId="7F9A95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28549E4" w14:textId="687122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705E83" w14:textId="57447B4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7E68149" w14:textId="793984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0FAA21D" w14:textId="2E8E57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2A0F25" w14:textId="25BAEE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93EBC2" w14:textId="0F4AF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7C87234" w14:textId="494A49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FD210FA" w14:textId="4204C69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8E229B9" w14:textId="4C43C0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767956B" w14:textId="5E2BEF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BDC0355" w14:textId="569177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278CF6F" w14:textId="2594A38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1FBAC365" w14:textId="5251564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AE6CD16" w14:textId="156756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356A533" w14:textId="38761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E0C7810" w14:textId="252C4E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0F66ABD2" w14:textId="2FC674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70DA5EFE" w14:textId="6B7575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47B2FF6" w14:textId="143997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4EBA33F" w14:textId="0062E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5EE2682C" w14:textId="6DE190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EC35A58" w14:textId="0163BD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089A211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69732CB8" w14:textId="6A6A9D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287871C" w14:textId="171851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456DEBE" w14:textId="1AF85C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3ABE0E4" w14:textId="450814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3DF4858" w14:textId="62040F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7E736AF" w14:textId="50E12D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C297B77" w14:textId="6991271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E725E4B" w14:textId="00969F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349849D3" w14:textId="2D6A8B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5154F0C1" w14:textId="6B7FBD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2A4F26E" w14:textId="1E83CC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CF54964" w14:textId="4145BA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790D5C96" w14:textId="2B22D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10A5EFD7" w14:textId="71F9FA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8EEBCA2" w14:textId="1E102D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09C76F2B" w14:textId="6DBBF5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3006FB4" w14:textId="5ECE28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2CA373E" w14:textId="25E43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2B5F9C0" w14:textId="3FF35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3A3B0562" w14:textId="75C0DF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54A47CA" w14:textId="03485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DB0B2EE" w14:textId="091EE6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4ECCFDD2" w14:textId="018424A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9324552" w14:textId="457F3F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31E25D6" w14:textId="77777777" w:rsidTr="0051646F">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B17C6D2" w14:textId="3DB3F3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bottom"/>
          </w:tcPr>
          <w:p w14:paraId="0A3345D4" w14:textId="3B8FCB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C0A79E7" w14:textId="1687CB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8F39358" w14:textId="728E56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3687DB2" w14:textId="59A417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3AAAF0A1" w14:textId="07221DF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4ADE1798" w14:textId="42E53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53C0A85" w14:textId="6DA502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8" w:space="0" w:color="000000"/>
              <w:right w:val="single" w:sz="4" w:space="0" w:color="000000"/>
            </w:tcBorders>
            <w:vAlign w:val="bottom"/>
          </w:tcPr>
          <w:p w14:paraId="2B6C642A" w14:textId="6E629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8" w:space="0" w:color="000000"/>
              <w:right w:val="single" w:sz="4" w:space="0" w:color="000000"/>
            </w:tcBorders>
            <w:vAlign w:val="bottom"/>
          </w:tcPr>
          <w:p w14:paraId="784B5C8C" w14:textId="570F615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E2A5706" w14:textId="041625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39597E3C" w14:textId="60B67DC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394CA3C8" w14:textId="5403F88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4C33FD48" w14:textId="37617C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8893E5" w14:textId="31EF3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6F9E5868" w14:textId="41EA87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28B29208" w14:textId="5D68DE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8" w:space="0" w:color="000000"/>
              <w:right w:val="single" w:sz="4" w:space="0" w:color="000000"/>
            </w:tcBorders>
            <w:vAlign w:val="bottom"/>
          </w:tcPr>
          <w:p w14:paraId="659912D9" w14:textId="1B2CA7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8" w:space="0" w:color="000000"/>
              <w:right w:val="single" w:sz="4" w:space="0" w:color="000000"/>
            </w:tcBorders>
            <w:vAlign w:val="bottom"/>
          </w:tcPr>
          <w:p w14:paraId="3C74F5C9" w14:textId="1B17FD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8" w:space="0" w:color="000000"/>
              <w:right w:val="single" w:sz="4" w:space="0" w:color="000000"/>
            </w:tcBorders>
            <w:vAlign w:val="bottom"/>
          </w:tcPr>
          <w:p w14:paraId="6E05E986" w14:textId="02675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8" w:space="0" w:color="000000"/>
              <w:right w:val="single" w:sz="4" w:space="0" w:color="000000"/>
            </w:tcBorders>
            <w:vAlign w:val="bottom"/>
          </w:tcPr>
          <w:p w14:paraId="73DC9AC9" w14:textId="52A3D8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8" w:space="0" w:color="000000"/>
              <w:right w:val="single" w:sz="4" w:space="0" w:color="000000"/>
            </w:tcBorders>
            <w:vAlign w:val="bottom"/>
          </w:tcPr>
          <w:p w14:paraId="712AFA71" w14:textId="72A3B8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8" w:space="0" w:color="000000"/>
              <w:right w:val="single" w:sz="4" w:space="0" w:color="000000"/>
            </w:tcBorders>
            <w:vAlign w:val="bottom"/>
          </w:tcPr>
          <w:p w14:paraId="18D6B0C6" w14:textId="0DF082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8" w:space="0" w:color="000000"/>
              <w:right w:val="single" w:sz="8" w:space="0" w:color="000000"/>
            </w:tcBorders>
            <w:vAlign w:val="bottom"/>
          </w:tcPr>
          <w:p w14:paraId="7F4848CF" w14:textId="5EC8E8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0A68D3" w:rsidRPr="00AA6A8E" w14:paraId="03A8E79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140A293D" w14:textId="5C8CE4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4DCC015" w14:textId="24148C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C1C4F1" w14:textId="435A22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AD06D3" w14:textId="73F144F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7EBAC1C" w14:textId="09EF13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3697BF" w14:textId="33B95A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6851AD" w14:textId="68C9C0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61124B23" w14:textId="1EFAD0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15D97022" w14:textId="172797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51AF89D7" w14:textId="64DB32E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5647CD81" w14:textId="483DA0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BA3A3E2" w14:textId="7F40C9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FD2DCA8" w14:textId="7381BA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76804C8" w14:textId="52DED5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C8C27ED" w14:textId="49B4F35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67E47C92" w14:textId="3DE9647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438BE633" w14:textId="3DC02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690B015A" w14:textId="104196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663FB6D4" w14:textId="3F2A219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3555DAC1" w14:textId="4E58A7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39B5DBA1" w14:textId="3A144D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0B78E33" w14:textId="37EB94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CD704C7" w14:textId="63B4C7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FDF46B9" w14:textId="2955B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15B76C"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BB9879" w14:textId="576D3A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7CD51BE5" w14:textId="14750A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69C0B08" w14:textId="691A4C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B5FFD5B" w14:textId="30F59A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C8788E4" w14:textId="5930207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69B5DFB" w14:textId="265ACC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714723" w14:textId="046CBE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21C30B91" w14:textId="5ACE96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529F8B46" w14:textId="42763A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4DAECEDA" w14:textId="4CC1F0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4642538B" w14:textId="4728AA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98BC6DF" w14:textId="7E2C2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2594EE1" w14:textId="7E6EFF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733B693" w14:textId="035D09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5EFFF05" w14:textId="234CF9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73173695" w14:textId="5B1328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5C95F52D" w14:textId="08FD22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7FEBB3B5" w14:textId="721238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105A2A55" w14:textId="4009C1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E16B0DB" w14:textId="5151F4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78BA150" w14:textId="502CA6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2B87FA9" w14:textId="5BEADE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B064B24" w14:textId="5C5FBF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B7D6842" w14:textId="605427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962FE9"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5D8D9E76" w14:textId="17895D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1D04F0CF" w14:textId="0BD08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96E3CE" w14:textId="5A3B2B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AE2EEC" w14:textId="2B0224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4B12D0" w14:textId="0C30B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01D91CD" w14:textId="439E438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96F2FF3" w14:textId="29919E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8F6C3F" w14:textId="528456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E38872D" w14:textId="3A08F7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9A69E77" w14:textId="04FBA0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81A2242" w14:textId="44508B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5DA10E73" w14:textId="610E4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06B42EC4" w14:textId="7B21DA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4972D8A3" w14:textId="5CBC6BB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5EDD156" w14:textId="437DCE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1F84AE34" w14:textId="4C6268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01BD230" w14:textId="76578D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065B585A" w14:textId="17DFCF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79593129" w14:textId="002DB5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6DBFE222" w14:textId="748956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5533672" w14:textId="53D5A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45CBC9C" w14:textId="46DC7C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44BC76A0" w14:textId="13924B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D1FBCAF" w14:textId="6E7803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3D4D2C8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750A7A6B" w14:textId="0D1D4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E07481E" w14:textId="36D828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8667A71" w14:textId="1D8FE0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E742F32" w14:textId="33A85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A436B75" w14:textId="5BED9B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77E1642" w14:textId="4585DD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B28C901" w14:textId="3B7FFE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6B3FBD7" w14:textId="3840DB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1D11DBA" w14:textId="2B4148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0E6E525F" w14:textId="027A81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5ACC45" w14:textId="30BD2FB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5B5106" w14:textId="64DD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29404AD8" w14:textId="1DE169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283F718" w14:textId="6B8E50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3BAB1728" w14:textId="4DA894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2DA41F4A" w14:textId="575479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C5137D9" w14:textId="5EC680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22D82AC5" w14:textId="002CC2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59ED7E1D" w14:textId="50327C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070C015F" w14:textId="3BDAD82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29D3D06" w14:textId="55A23D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53B1322" w14:textId="4C0B59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1659ADE3" w14:textId="6A73AE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970893A" w14:textId="72F1AC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6726B8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58B136C" w14:textId="3C6B6C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374F372" w14:textId="0022A7C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8AC34C1" w14:textId="4C8B99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70AFDF" w14:textId="229BB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17DD19" w14:textId="4A00AB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D89CED1" w14:textId="16C18B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4ACFED62" w14:textId="1A02203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5D2B10E" w14:textId="5E9B9C0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1EDF2182" w14:textId="12BE7B0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71152D46" w14:textId="3082D9B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476C759" w14:textId="26E72C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CA70FA" w14:textId="0D9C6D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05D2A3E" w14:textId="45126F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12A7D71" w14:textId="6F49F2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761B279F" w14:textId="02DE93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ACBFB39" w14:textId="2FC9CB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E7161F1" w14:textId="6B9D760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6EC74924" w14:textId="12C6F9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6E4DEE2D" w14:textId="765CF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3EB7172E" w14:textId="68CE56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110109AB" w14:textId="4EE4F6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6FDCA34F" w14:textId="40C11D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7E7204C2" w14:textId="4B97A4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72D7871" w14:textId="1391B3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EDC678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6058903C" w14:textId="579A91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0A226BD" w14:textId="5FDF47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B4EB71" w14:textId="13D6AD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2B90C2A" w14:textId="2DDA65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149759" w14:textId="2E69B0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0FF2758" w14:textId="27B21B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795381B" w14:textId="76CFE6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7296352E" w14:textId="20D3F6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07830998" w14:textId="7EB08A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4913C4A4" w14:textId="55AD75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166B98CE" w14:textId="7A7C13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38D1C66B" w14:textId="05040C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2B5B775" w14:textId="0772D5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BF35F" w14:textId="5B66DB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CC4649F" w14:textId="13F53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54EAD4" w14:textId="4292D0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5C169EF" w14:textId="1551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0809C208" w14:textId="74E50A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96555F7" w14:textId="11E188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3F9FD340" w14:textId="143140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71781517" w14:textId="40908D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26CE0134" w14:textId="048DB5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810E675" w14:textId="4B8496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B65E3AE" w14:textId="389521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0591451"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7E16BB0C" w14:textId="4C31E2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912C12E" w14:textId="30C7027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9EB6F" w14:textId="5DB5D3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919E67B" w14:textId="2388C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BB88E" w14:textId="51DEF5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D3D816" w14:textId="718CF4D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1575D1" w14:textId="4799A5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5F55CB1C" w14:textId="6C8192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95DD87F" w14:textId="41D5B6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20476C7C" w14:textId="3ED6F2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6F199DB2" w14:textId="571165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4C3AEE6" w14:textId="517BF5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2198380" w14:textId="1B85B2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7D68617" w14:textId="731216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0BE2E9DD" w14:textId="17FD0E5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B327E08" w14:textId="621C0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B19BBF7" w14:textId="6837455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254CE260" w14:textId="2B6B5E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1195493B" w14:textId="51074E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2727136F" w14:textId="205BE3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2121493E" w14:textId="003B9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150380AE" w14:textId="09B91F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26C4CAE" w14:textId="1DFCB4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FC69543" w14:textId="029ADF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C4B1DC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2B6E21E8" w14:textId="0A8CF0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3B178E75" w14:textId="5BE7F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C0FBCB" w14:textId="6DA59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8853B1" w14:textId="05F063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FFF88F1" w14:textId="7227D7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353EA5" w14:textId="7D790F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AB12983" w14:textId="285F56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2992842C" w14:textId="6C894D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4E54FF1" w14:textId="6A6B0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1C38C717" w14:textId="283FA7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493A7E9E" w14:textId="2D0404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64185541" w14:textId="0E2BD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148B80FF" w14:textId="420D082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6E07D12" w14:textId="08FF83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D2AEB7D" w14:textId="4D587D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298ECFB" w14:textId="56E42E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FC83978" w14:textId="0ACCC4A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F5173BA" w14:textId="6CA0EC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52D19D2E" w14:textId="74A355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4E87DC28" w14:textId="391B934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4D15BA54" w14:textId="71ED46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559A1383" w14:textId="36A67E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12EB711E" w14:textId="2C4369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F4E48" w14:textId="3136157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F14C52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2F01B0C6" w14:textId="02E1CF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EE76043" w14:textId="2BF331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D64DD5B" w14:textId="2BB963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8CBF01" w14:textId="023D38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8661F" w14:textId="01A2CA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EC2AE84" w14:textId="5D4760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DADF683" w14:textId="163E37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45D6E365" w14:textId="6BD5BF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5FDE716E" w14:textId="021FD15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73B27DB2" w14:textId="19AFA4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218D15B8" w14:textId="023509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3C86F7A8" w14:textId="47C89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0D7AA45" w14:textId="74AD92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0CABE26D" w14:textId="41E337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391A1C68" w14:textId="44CB5C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39C08D16" w14:textId="48B9DA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2AF14D86" w14:textId="1CF2D8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637E0EE" w14:textId="2B560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28BCB65F" w14:textId="1E5AD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AAD1EEB" w14:textId="1F011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0E88175C" w14:textId="0916A7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5F4CCD0" w14:textId="451CB1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B61F75D" w14:textId="78DED3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285BA6A5" w14:textId="176D6B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A2DCA8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371078AC" w14:textId="5BD03A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0DF2370E" w14:textId="5E4F0D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036BC06" w14:textId="19C914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ED804E6" w14:textId="522AFA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0D9C6" w14:textId="55E74E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2EF6244" w14:textId="25CA9A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4997C62" w14:textId="6887D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7F457F7C" w14:textId="3E335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38BE9F" w14:textId="5264F4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23F595EE" w14:textId="060BB2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1F859FD5" w14:textId="09D8D7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4517615" w14:textId="5EBF95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2BFD51" w14:textId="76E184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6A1BF4D" w14:textId="449D60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634D3A0" w14:textId="6494A8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3A7751E" w14:textId="362407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A44F17D" w14:textId="1F508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41F13056" w14:textId="707A6C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5CD82AAF" w14:textId="23ADC9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BEA5470" w14:textId="5D0B73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17B636DD" w14:textId="1B6753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4637E99" w14:textId="65FB13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7FC83E8" w14:textId="6C37DD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D2A54" w14:textId="363D8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EEC84E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2C251FC0" w14:textId="72AB76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73FD4A7" w14:textId="36E0E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6CDE495" w14:textId="6DDF6ED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C700C5" w14:textId="2FABAF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755AD5" w14:textId="686B59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9257" w14:textId="79680B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D3D0246" w14:textId="278206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88D1C23" w14:textId="424CDD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7D22FD" w14:textId="19D9E2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63B40732" w14:textId="56D3E7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C84E75A" w14:textId="1A66E0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1AC2788" w14:textId="77CE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758352" w14:textId="456E74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B3B9E61" w14:textId="398A9B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937D4EA" w14:textId="158C854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DF00180" w14:textId="4AE2A9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B768C4C" w14:textId="7484B5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DF1491B" w14:textId="222661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7C8E5045" w14:textId="356504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7AAA617F" w14:textId="7F6AED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56B3DD8" w14:textId="442843D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2E307949" w14:textId="57C069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14A9BC11" w14:textId="0B8AE3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EA083C9" w14:textId="6A486B2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D14B514" w14:textId="77777777" w:rsidTr="0051646F">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0C28892" w14:textId="77442D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8" w:space="0" w:color="000000"/>
              <w:right w:val="single" w:sz="4" w:space="0" w:color="000000"/>
            </w:tcBorders>
            <w:vAlign w:val="bottom"/>
          </w:tcPr>
          <w:p w14:paraId="21FE2D4C" w14:textId="0D8DDD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F1C716F" w14:textId="167723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71388B55" w14:textId="739357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1463E2E" w14:textId="7697AC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ECC3FC2" w14:textId="33BA6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CB6AF2D" w14:textId="12160B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76AFF95" w14:textId="72B4F7C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8" w:space="0" w:color="000000"/>
              <w:right w:val="single" w:sz="4" w:space="0" w:color="000000"/>
            </w:tcBorders>
            <w:vAlign w:val="bottom"/>
          </w:tcPr>
          <w:p w14:paraId="4EDBAD60" w14:textId="2391850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8" w:space="0" w:color="000000"/>
              <w:right w:val="single" w:sz="4" w:space="0" w:color="000000"/>
            </w:tcBorders>
            <w:vAlign w:val="bottom"/>
          </w:tcPr>
          <w:p w14:paraId="5C972932" w14:textId="20A81B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E143D87" w14:textId="6C30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59894021" w14:textId="0E3EB5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6E14E6" w14:textId="16BA80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77246609" w14:textId="0BD15B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4A6B6719" w14:textId="79A0153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155F0AD1" w14:textId="0D5A97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7A2EBA81" w14:textId="6777BB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8" w:space="0" w:color="000000"/>
              <w:right w:val="single" w:sz="4" w:space="0" w:color="000000"/>
            </w:tcBorders>
            <w:vAlign w:val="bottom"/>
          </w:tcPr>
          <w:p w14:paraId="6DB5EB1C" w14:textId="775776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8" w:space="0" w:color="000000"/>
              <w:right w:val="single" w:sz="4" w:space="0" w:color="000000"/>
            </w:tcBorders>
            <w:vAlign w:val="bottom"/>
          </w:tcPr>
          <w:p w14:paraId="770981F0" w14:textId="715E1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8" w:space="0" w:color="000000"/>
              <w:right w:val="single" w:sz="4" w:space="0" w:color="000000"/>
            </w:tcBorders>
            <w:vAlign w:val="bottom"/>
          </w:tcPr>
          <w:p w14:paraId="42CABC43" w14:textId="42ACFF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8" w:space="0" w:color="000000"/>
              <w:right w:val="single" w:sz="4" w:space="0" w:color="000000"/>
            </w:tcBorders>
            <w:vAlign w:val="bottom"/>
          </w:tcPr>
          <w:p w14:paraId="76A53BB7" w14:textId="01DC5F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8" w:space="0" w:color="000000"/>
              <w:right w:val="single" w:sz="4" w:space="0" w:color="000000"/>
            </w:tcBorders>
            <w:vAlign w:val="bottom"/>
          </w:tcPr>
          <w:p w14:paraId="3BF0D278" w14:textId="7E547A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8" w:space="0" w:color="000000"/>
              <w:right w:val="single" w:sz="4" w:space="0" w:color="000000"/>
            </w:tcBorders>
            <w:vAlign w:val="bottom"/>
          </w:tcPr>
          <w:p w14:paraId="20C70A28" w14:textId="09DCA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8" w:space="0" w:color="000000"/>
              <w:right w:val="single" w:sz="8" w:space="0" w:color="000000"/>
            </w:tcBorders>
            <w:vAlign w:val="bottom"/>
          </w:tcPr>
          <w:p w14:paraId="0EDD5BBA" w14:textId="7037C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bl>
    <w:p w14:paraId="666FC5F0" w14:textId="77777777" w:rsidR="0051646F" w:rsidRDefault="0051646F"/>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841E30" w:rsidRPr="00E66AD4" w14:paraId="37315584" w14:textId="61EF4999"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841E30" w:rsidRPr="000357D1" w:rsidRDefault="00841E30" w:rsidP="00841E30">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vAlign w:val="bottom"/>
          </w:tcPr>
          <w:p w14:paraId="2ACE5817" w14:textId="29E572E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4" w:type="pct"/>
            <w:tcBorders>
              <w:top w:val="single" w:sz="4" w:space="0" w:color="000000"/>
              <w:left w:val="single" w:sz="4" w:space="0" w:color="000000"/>
              <w:bottom w:val="single" w:sz="4" w:space="0" w:color="000000"/>
              <w:right w:val="single" w:sz="4" w:space="0" w:color="000000"/>
            </w:tcBorders>
            <w:vAlign w:val="bottom"/>
          </w:tcPr>
          <w:p w14:paraId="49162D6B" w14:textId="627659D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72D92B26" w14:textId="716271D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10594360" w14:textId="68B616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4B7A6303" w14:textId="2C9A69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31353937" w14:textId="3ACB40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61E0C5A0" w14:textId="227960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070A7261" w14:textId="257CEB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78" w:type="pct"/>
            <w:tcBorders>
              <w:top w:val="single" w:sz="4" w:space="0" w:color="000000"/>
              <w:left w:val="single" w:sz="4" w:space="0" w:color="000000"/>
              <w:bottom w:val="single" w:sz="4" w:space="0" w:color="000000"/>
              <w:right w:val="single" w:sz="4" w:space="0" w:color="000000"/>
            </w:tcBorders>
            <w:vAlign w:val="bottom"/>
          </w:tcPr>
          <w:p w14:paraId="36D2B241" w14:textId="446E5C0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219" w:type="pct"/>
            <w:tcBorders>
              <w:top w:val="single" w:sz="4" w:space="0" w:color="000000"/>
              <w:left w:val="single" w:sz="4" w:space="0" w:color="000000"/>
              <w:bottom w:val="single" w:sz="4" w:space="0" w:color="000000"/>
              <w:right w:val="single" w:sz="4" w:space="0" w:color="000000"/>
            </w:tcBorders>
            <w:vAlign w:val="bottom"/>
          </w:tcPr>
          <w:p w14:paraId="4C0D383C" w14:textId="58CE5D5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323340B9" w14:textId="7FE01E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7346B466" w14:textId="53FE5E4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4" w:type="pct"/>
            <w:tcBorders>
              <w:top w:val="single" w:sz="4" w:space="0" w:color="000000"/>
              <w:left w:val="single" w:sz="4" w:space="0" w:color="000000"/>
              <w:bottom w:val="single" w:sz="4" w:space="0" w:color="000000"/>
              <w:right w:val="single" w:sz="4" w:space="0" w:color="000000"/>
            </w:tcBorders>
            <w:vAlign w:val="bottom"/>
          </w:tcPr>
          <w:p w14:paraId="7A8399EC" w14:textId="6072A9F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8" w:type="pct"/>
            <w:tcBorders>
              <w:top w:val="single" w:sz="4" w:space="0" w:color="000000"/>
              <w:left w:val="single" w:sz="4" w:space="0" w:color="000000"/>
              <w:bottom w:val="single" w:sz="4" w:space="0" w:color="000000"/>
              <w:right w:val="single" w:sz="4" w:space="0" w:color="000000"/>
            </w:tcBorders>
            <w:vAlign w:val="bottom"/>
          </w:tcPr>
          <w:p w14:paraId="25B4F017" w14:textId="29EF7E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296B77DA" w14:textId="63D265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1AE1A357" w14:textId="19881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5D43FC79" w14:textId="155FEA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76" w:type="pct"/>
            <w:tcBorders>
              <w:top w:val="single" w:sz="4" w:space="0" w:color="000000"/>
              <w:left w:val="single" w:sz="4" w:space="0" w:color="000000"/>
              <w:bottom w:val="single" w:sz="4" w:space="0" w:color="000000"/>
              <w:right w:val="single" w:sz="4" w:space="0" w:color="000000"/>
            </w:tcBorders>
            <w:vAlign w:val="bottom"/>
          </w:tcPr>
          <w:p w14:paraId="14398CD2" w14:textId="1BB295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87" w:type="pct"/>
            <w:tcBorders>
              <w:top w:val="single" w:sz="4" w:space="0" w:color="000000"/>
              <w:left w:val="single" w:sz="4" w:space="0" w:color="000000"/>
              <w:bottom w:val="single" w:sz="4" w:space="0" w:color="000000"/>
              <w:right w:val="single" w:sz="4" w:space="0" w:color="000000"/>
            </w:tcBorders>
            <w:vAlign w:val="bottom"/>
          </w:tcPr>
          <w:p w14:paraId="7EDC061D" w14:textId="2D26A0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5" w:type="pct"/>
            <w:tcBorders>
              <w:top w:val="single" w:sz="4" w:space="0" w:color="000000"/>
              <w:left w:val="single" w:sz="4" w:space="0" w:color="000000"/>
              <w:bottom w:val="single" w:sz="4" w:space="0" w:color="000000"/>
              <w:right w:val="single" w:sz="4" w:space="0" w:color="000000"/>
            </w:tcBorders>
            <w:vAlign w:val="bottom"/>
          </w:tcPr>
          <w:p w14:paraId="59E37EB8" w14:textId="3DE4E3E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6" w:type="pct"/>
            <w:tcBorders>
              <w:top w:val="single" w:sz="4" w:space="0" w:color="000000"/>
              <w:left w:val="single" w:sz="4" w:space="0" w:color="000000"/>
              <w:bottom w:val="single" w:sz="4" w:space="0" w:color="000000"/>
              <w:right w:val="single" w:sz="4" w:space="0" w:color="000000"/>
            </w:tcBorders>
            <w:vAlign w:val="bottom"/>
          </w:tcPr>
          <w:p w14:paraId="0781402C" w14:textId="110866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80" w:type="pct"/>
            <w:tcBorders>
              <w:top w:val="single" w:sz="4" w:space="0" w:color="000000"/>
              <w:left w:val="single" w:sz="4" w:space="0" w:color="000000"/>
              <w:bottom w:val="single" w:sz="4" w:space="0" w:color="000000"/>
              <w:right w:val="single" w:sz="4" w:space="0" w:color="000000"/>
            </w:tcBorders>
            <w:vAlign w:val="bottom"/>
          </w:tcPr>
          <w:p w14:paraId="04879DF9" w14:textId="0A620AB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95" w:type="pct"/>
            <w:tcBorders>
              <w:top w:val="single" w:sz="4" w:space="0" w:color="000000"/>
              <w:left w:val="single" w:sz="4" w:space="0" w:color="000000"/>
              <w:bottom w:val="single" w:sz="4" w:space="0" w:color="000000"/>
              <w:right w:val="single" w:sz="4" w:space="0" w:color="000000"/>
            </w:tcBorders>
            <w:vAlign w:val="bottom"/>
          </w:tcPr>
          <w:p w14:paraId="61C3FF98" w14:textId="6E41B5D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244" w:type="pct"/>
            <w:vAlign w:val="bottom"/>
          </w:tcPr>
          <w:p w14:paraId="33E764C6" w14:textId="69E8FAA0"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742</w:t>
            </w:r>
          </w:p>
        </w:tc>
      </w:tr>
      <w:tr w:rsidR="00841E30" w:rsidRPr="00E66AD4" w14:paraId="23AFDAD8" w14:textId="79D3B82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841E30" w:rsidRPr="000357D1" w:rsidRDefault="00841E30" w:rsidP="00841E30">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vAlign w:val="bottom"/>
          </w:tcPr>
          <w:p w14:paraId="7B09702C" w14:textId="29E3B4F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4" w:type="pct"/>
            <w:tcBorders>
              <w:top w:val="single" w:sz="4" w:space="0" w:color="000000"/>
              <w:left w:val="single" w:sz="4" w:space="0" w:color="000000"/>
              <w:bottom w:val="single" w:sz="4" w:space="0" w:color="000000"/>
              <w:right w:val="single" w:sz="4" w:space="0" w:color="000000"/>
            </w:tcBorders>
            <w:vAlign w:val="bottom"/>
          </w:tcPr>
          <w:p w14:paraId="3421474A" w14:textId="1FA1AC8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BB8ACBC" w14:textId="1864F0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6C793BE" w14:textId="737C19F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17BCC25" w14:textId="7AFD702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5538579" w14:textId="67C444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50347196" w14:textId="6F72EC3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06F66049" w14:textId="26DC66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78" w:type="pct"/>
            <w:tcBorders>
              <w:top w:val="single" w:sz="4" w:space="0" w:color="000000"/>
              <w:left w:val="single" w:sz="4" w:space="0" w:color="000000"/>
              <w:bottom w:val="single" w:sz="4" w:space="0" w:color="000000"/>
              <w:right w:val="single" w:sz="4" w:space="0" w:color="000000"/>
            </w:tcBorders>
            <w:vAlign w:val="bottom"/>
          </w:tcPr>
          <w:p w14:paraId="34D88D5D" w14:textId="7043CE9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219" w:type="pct"/>
            <w:tcBorders>
              <w:top w:val="single" w:sz="4" w:space="0" w:color="000000"/>
              <w:left w:val="single" w:sz="4" w:space="0" w:color="000000"/>
              <w:bottom w:val="single" w:sz="4" w:space="0" w:color="000000"/>
              <w:right w:val="single" w:sz="4" w:space="0" w:color="000000"/>
            </w:tcBorders>
            <w:vAlign w:val="bottom"/>
          </w:tcPr>
          <w:p w14:paraId="72B3EF24" w14:textId="7458AC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7BEA276B" w14:textId="08E549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60F73113" w14:textId="5F449FC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4" w:type="pct"/>
            <w:tcBorders>
              <w:top w:val="single" w:sz="4" w:space="0" w:color="000000"/>
              <w:left w:val="single" w:sz="4" w:space="0" w:color="000000"/>
              <w:bottom w:val="single" w:sz="4" w:space="0" w:color="000000"/>
              <w:right w:val="single" w:sz="4" w:space="0" w:color="000000"/>
            </w:tcBorders>
            <w:vAlign w:val="bottom"/>
          </w:tcPr>
          <w:p w14:paraId="062293D3" w14:textId="66B2C6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8" w:type="pct"/>
            <w:tcBorders>
              <w:top w:val="single" w:sz="4" w:space="0" w:color="000000"/>
              <w:left w:val="single" w:sz="4" w:space="0" w:color="000000"/>
              <w:bottom w:val="single" w:sz="4" w:space="0" w:color="000000"/>
              <w:right w:val="single" w:sz="4" w:space="0" w:color="000000"/>
            </w:tcBorders>
            <w:vAlign w:val="bottom"/>
          </w:tcPr>
          <w:p w14:paraId="778DCB08" w14:textId="7384459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5B2F9C1" w14:textId="346E46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0E2420BB" w14:textId="0594D4B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B086194" w14:textId="39B0DC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76" w:type="pct"/>
            <w:tcBorders>
              <w:top w:val="single" w:sz="4" w:space="0" w:color="000000"/>
              <w:left w:val="single" w:sz="4" w:space="0" w:color="000000"/>
              <w:bottom w:val="single" w:sz="4" w:space="0" w:color="000000"/>
              <w:right w:val="single" w:sz="4" w:space="0" w:color="000000"/>
            </w:tcBorders>
            <w:vAlign w:val="bottom"/>
          </w:tcPr>
          <w:p w14:paraId="2B9434B9" w14:textId="5109DA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87" w:type="pct"/>
            <w:tcBorders>
              <w:top w:val="single" w:sz="4" w:space="0" w:color="000000"/>
              <w:left w:val="single" w:sz="4" w:space="0" w:color="000000"/>
              <w:bottom w:val="single" w:sz="4" w:space="0" w:color="000000"/>
              <w:right w:val="single" w:sz="4" w:space="0" w:color="000000"/>
            </w:tcBorders>
            <w:vAlign w:val="bottom"/>
          </w:tcPr>
          <w:p w14:paraId="6FB75B65" w14:textId="022077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5" w:type="pct"/>
            <w:tcBorders>
              <w:top w:val="single" w:sz="4" w:space="0" w:color="000000"/>
              <w:left w:val="single" w:sz="4" w:space="0" w:color="000000"/>
              <w:bottom w:val="single" w:sz="4" w:space="0" w:color="000000"/>
              <w:right w:val="single" w:sz="4" w:space="0" w:color="000000"/>
            </w:tcBorders>
            <w:vAlign w:val="bottom"/>
          </w:tcPr>
          <w:p w14:paraId="683A28C0" w14:textId="3292C6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6" w:type="pct"/>
            <w:tcBorders>
              <w:top w:val="single" w:sz="4" w:space="0" w:color="000000"/>
              <w:left w:val="single" w:sz="4" w:space="0" w:color="000000"/>
              <w:bottom w:val="single" w:sz="4" w:space="0" w:color="000000"/>
              <w:right w:val="single" w:sz="4" w:space="0" w:color="000000"/>
            </w:tcBorders>
            <w:vAlign w:val="bottom"/>
          </w:tcPr>
          <w:p w14:paraId="1A3A3FB8" w14:textId="43C87E1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80" w:type="pct"/>
            <w:tcBorders>
              <w:top w:val="single" w:sz="4" w:space="0" w:color="000000"/>
              <w:left w:val="single" w:sz="4" w:space="0" w:color="000000"/>
              <w:bottom w:val="single" w:sz="4" w:space="0" w:color="000000"/>
              <w:right w:val="single" w:sz="4" w:space="0" w:color="000000"/>
            </w:tcBorders>
            <w:vAlign w:val="bottom"/>
          </w:tcPr>
          <w:p w14:paraId="47AB33E2" w14:textId="7D992F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95" w:type="pct"/>
            <w:tcBorders>
              <w:top w:val="single" w:sz="4" w:space="0" w:color="000000"/>
              <w:left w:val="single" w:sz="4" w:space="0" w:color="000000"/>
              <w:bottom w:val="single" w:sz="4" w:space="0" w:color="000000"/>
              <w:right w:val="single" w:sz="4" w:space="0" w:color="000000"/>
            </w:tcBorders>
            <w:vAlign w:val="bottom"/>
          </w:tcPr>
          <w:p w14:paraId="0DF24E3B" w14:textId="78D2C0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244" w:type="pct"/>
            <w:vAlign w:val="bottom"/>
          </w:tcPr>
          <w:p w14:paraId="4A4BEB9C" w14:textId="4826FC4B"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764</w:t>
            </w:r>
          </w:p>
        </w:tc>
      </w:tr>
      <w:tr w:rsidR="00841E30" w:rsidRPr="00E66AD4" w14:paraId="3E44E4F7" w14:textId="0DDAD575"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841E30" w:rsidRPr="000357D1" w:rsidRDefault="00841E30" w:rsidP="00841E30">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vAlign w:val="bottom"/>
          </w:tcPr>
          <w:p w14:paraId="2A87A7AC" w14:textId="1AA9B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4" w:type="pct"/>
            <w:tcBorders>
              <w:top w:val="single" w:sz="4" w:space="0" w:color="000000"/>
              <w:left w:val="single" w:sz="4" w:space="0" w:color="000000"/>
              <w:bottom w:val="single" w:sz="4" w:space="0" w:color="000000"/>
              <w:right w:val="single" w:sz="4" w:space="0" w:color="000000"/>
            </w:tcBorders>
            <w:vAlign w:val="bottom"/>
          </w:tcPr>
          <w:p w14:paraId="313847BA" w14:textId="7B2CBA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57248708" w14:textId="7DF338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F5D1D4B" w14:textId="76D884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239827E" w14:textId="6B5ECC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134FD0C0" w14:textId="2EE6B32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78081955" w14:textId="63728E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69C0CBEF" w14:textId="3CE295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78" w:type="pct"/>
            <w:tcBorders>
              <w:top w:val="single" w:sz="4" w:space="0" w:color="000000"/>
              <w:left w:val="single" w:sz="4" w:space="0" w:color="000000"/>
              <w:bottom w:val="single" w:sz="4" w:space="0" w:color="000000"/>
              <w:right w:val="single" w:sz="4" w:space="0" w:color="000000"/>
            </w:tcBorders>
            <w:vAlign w:val="bottom"/>
          </w:tcPr>
          <w:p w14:paraId="245C8BFB" w14:textId="5B9BD8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219" w:type="pct"/>
            <w:tcBorders>
              <w:top w:val="single" w:sz="4" w:space="0" w:color="000000"/>
              <w:left w:val="single" w:sz="4" w:space="0" w:color="000000"/>
              <w:bottom w:val="single" w:sz="4" w:space="0" w:color="000000"/>
              <w:right w:val="single" w:sz="4" w:space="0" w:color="000000"/>
            </w:tcBorders>
            <w:vAlign w:val="bottom"/>
          </w:tcPr>
          <w:p w14:paraId="0D72F534" w14:textId="04C922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0E357747" w14:textId="332B85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342D98CA" w14:textId="27AC0A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4" w:type="pct"/>
            <w:tcBorders>
              <w:top w:val="single" w:sz="4" w:space="0" w:color="000000"/>
              <w:left w:val="single" w:sz="4" w:space="0" w:color="000000"/>
              <w:bottom w:val="single" w:sz="4" w:space="0" w:color="000000"/>
              <w:right w:val="single" w:sz="4" w:space="0" w:color="000000"/>
            </w:tcBorders>
            <w:vAlign w:val="bottom"/>
          </w:tcPr>
          <w:p w14:paraId="544B477C" w14:textId="0E09D30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8" w:type="pct"/>
            <w:tcBorders>
              <w:top w:val="single" w:sz="4" w:space="0" w:color="000000"/>
              <w:left w:val="single" w:sz="4" w:space="0" w:color="000000"/>
              <w:bottom w:val="single" w:sz="4" w:space="0" w:color="000000"/>
              <w:right w:val="single" w:sz="4" w:space="0" w:color="000000"/>
            </w:tcBorders>
            <w:vAlign w:val="bottom"/>
          </w:tcPr>
          <w:p w14:paraId="67025289" w14:textId="29F0E8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5F254096" w14:textId="1A12F6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332BAD22" w14:textId="64977F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2D9DC7BF" w14:textId="230200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76" w:type="pct"/>
            <w:tcBorders>
              <w:top w:val="single" w:sz="4" w:space="0" w:color="000000"/>
              <w:left w:val="single" w:sz="4" w:space="0" w:color="000000"/>
              <w:bottom w:val="single" w:sz="4" w:space="0" w:color="000000"/>
              <w:right w:val="single" w:sz="4" w:space="0" w:color="000000"/>
            </w:tcBorders>
            <w:vAlign w:val="bottom"/>
          </w:tcPr>
          <w:p w14:paraId="1904AE6D" w14:textId="1ECF7E8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87" w:type="pct"/>
            <w:tcBorders>
              <w:top w:val="single" w:sz="4" w:space="0" w:color="000000"/>
              <w:left w:val="single" w:sz="4" w:space="0" w:color="000000"/>
              <w:bottom w:val="single" w:sz="4" w:space="0" w:color="000000"/>
              <w:right w:val="single" w:sz="4" w:space="0" w:color="000000"/>
            </w:tcBorders>
            <w:vAlign w:val="bottom"/>
          </w:tcPr>
          <w:p w14:paraId="63A43C60" w14:textId="193693A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5" w:type="pct"/>
            <w:tcBorders>
              <w:top w:val="single" w:sz="4" w:space="0" w:color="000000"/>
              <w:left w:val="single" w:sz="4" w:space="0" w:color="000000"/>
              <w:bottom w:val="single" w:sz="4" w:space="0" w:color="000000"/>
              <w:right w:val="single" w:sz="4" w:space="0" w:color="000000"/>
            </w:tcBorders>
            <w:vAlign w:val="bottom"/>
          </w:tcPr>
          <w:p w14:paraId="2EAD123B" w14:textId="5DCB62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6" w:type="pct"/>
            <w:tcBorders>
              <w:top w:val="single" w:sz="4" w:space="0" w:color="000000"/>
              <w:left w:val="single" w:sz="4" w:space="0" w:color="000000"/>
              <w:bottom w:val="single" w:sz="4" w:space="0" w:color="000000"/>
              <w:right w:val="single" w:sz="4" w:space="0" w:color="000000"/>
            </w:tcBorders>
            <w:vAlign w:val="bottom"/>
          </w:tcPr>
          <w:p w14:paraId="40A135BA" w14:textId="5E9C48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80" w:type="pct"/>
            <w:tcBorders>
              <w:top w:val="single" w:sz="4" w:space="0" w:color="000000"/>
              <w:left w:val="single" w:sz="4" w:space="0" w:color="000000"/>
              <w:bottom w:val="single" w:sz="4" w:space="0" w:color="000000"/>
              <w:right w:val="single" w:sz="4" w:space="0" w:color="000000"/>
            </w:tcBorders>
            <w:vAlign w:val="bottom"/>
          </w:tcPr>
          <w:p w14:paraId="039707AD" w14:textId="2C9DA6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95" w:type="pct"/>
            <w:tcBorders>
              <w:top w:val="single" w:sz="4" w:space="0" w:color="000000"/>
              <w:left w:val="single" w:sz="4" w:space="0" w:color="000000"/>
              <w:bottom w:val="single" w:sz="4" w:space="0" w:color="000000"/>
              <w:right w:val="single" w:sz="4" w:space="0" w:color="000000"/>
            </w:tcBorders>
            <w:vAlign w:val="bottom"/>
          </w:tcPr>
          <w:p w14:paraId="540E28ED" w14:textId="36F78B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244" w:type="pct"/>
            <w:vAlign w:val="bottom"/>
          </w:tcPr>
          <w:p w14:paraId="1F3B9AE2" w14:textId="51A20F83"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677</w:t>
            </w:r>
          </w:p>
        </w:tc>
      </w:tr>
      <w:tr w:rsidR="00841E30" w:rsidRPr="00E66AD4" w14:paraId="73C6D51A" w14:textId="5519880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841E30" w:rsidRPr="000357D1" w:rsidRDefault="00841E30" w:rsidP="00841E30">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vAlign w:val="bottom"/>
          </w:tcPr>
          <w:p w14:paraId="3C2BE5BC" w14:textId="513A05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4" w:type="pct"/>
            <w:tcBorders>
              <w:top w:val="single" w:sz="4" w:space="0" w:color="000000"/>
              <w:left w:val="single" w:sz="4" w:space="0" w:color="000000"/>
              <w:bottom w:val="single" w:sz="4" w:space="0" w:color="000000"/>
              <w:right w:val="single" w:sz="4" w:space="0" w:color="000000"/>
            </w:tcBorders>
            <w:vAlign w:val="bottom"/>
          </w:tcPr>
          <w:p w14:paraId="7B1926A6" w14:textId="39E69C5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EECA7D7" w14:textId="5F07B60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7EFAE8F" w14:textId="45DE116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31087A6B" w14:textId="734DF8A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D4D25E0" w14:textId="1149E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3B2D566" w14:textId="5BFEE0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7EB1676B" w14:textId="5BE7C6C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78" w:type="pct"/>
            <w:tcBorders>
              <w:top w:val="single" w:sz="4" w:space="0" w:color="000000"/>
              <w:left w:val="single" w:sz="4" w:space="0" w:color="000000"/>
              <w:bottom w:val="single" w:sz="4" w:space="0" w:color="000000"/>
              <w:right w:val="single" w:sz="4" w:space="0" w:color="000000"/>
            </w:tcBorders>
            <w:vAlign w:val="bottom"/>
          </w:tcPr>
          <w:p w14:paraId="76D96B01" w14:textId="65C23D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219" w:type="pct"/>
            <w:tcBorders>
              <w:top w:val="single" w:sz="4" w:space="0" w:color="000000"/>
              <w:left w:val="single" w:sz="4" w:space="0" w:color="000000"/>
              <w:bottom w:val="single" w:sz="4" w:space="0" w:color="000000"/>
              <w:right w:val="single" w:sz="4" w:space="0" w:color="000000"/>
            </w:tcBorders>
            <w:vAlign w:val="bottom"/>
          </w:tcPr>
          <w:p w14:paraId="0DEAFE60" w14:textId="67CE815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0B2D69D7" w14:textId="7843E0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68422316" w14:textId="5F0AA9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4" w:type="pct"/>
            <w:tcBorders>
              <w:top w:val="single" w:sz="4" w:space="0" w:color="000000"/>
              <w:left w:val="single" w:sz="4" w:space="0" w:color="000000"/>
              <w:bottom w:val="single" w:sz="4" w:space="0" w:color="000000"/>
              <w:right w:val="single" w:sz="4" w:space="0" w:color="000000"/>
            </w:tcBorders>
            <w:vAlign w:val="bottom"/>
          </w:tcPr>
          <w:p w14:paraId="4C48F5DB" w14:textId="3715DF3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8" w:type="pct"/>
            <w:tcBorders>
              <w:top w:val="single" w:sz="4" w:space="0" w:color="000000"/>
              <w:left w:val="single" w:sz="4" w:space="0" w:color="000000"/>
              <w:bottom w:val="single" w:sz="4" w:space="0" w:color="000000"/>
              <w:right w:val="single" w:sz="4" w:space="0" w:color="000000"/>
            </w:tcBorders>
            <w:vAlign w:val="bottom"/>
          </w:tcPr>
          <w:p w14:paraId="260CBDDC" w14:textId="5D21AF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1DC5898" w14:textId="705E5AF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0D3F977D" w14:textId="6ED58A8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BA348D6" w14:textId="112F549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76" w:type="pct"/>
            <w:tcBorders>
              <w:top w:val="single" w:sz="4" w:space="0" w:color="000000"/>
              <w:left w:val="single" w:sz="4" w:space="0" w:color="000000"/>
              <w:bottom w:val="single" w:sz="4" w:space="0" w:color="000000"/>
              <w:right w:val="single" w:sz="4" w:space="0" w:color="000000"/>
            </w:tcBorders>
            <w:vAlign w:val="bottom"/>
          </w:tcPr>
          <w:p w14:paraId="222E1CF3" w14:textId="5FCD54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87" w:type="pct"/>
            <w:tcBorders>
              <w:top w:val="single" w:sz="4" w:space="0" w:color="000000"/>
              <w:left w:val="single" w:sz="4" w:space="0" w:color="000000"/>
              <w:bottom w:val="single" w:sz="4" w:space="0" w:color="000000"/>
              <w:right w:val="single" w:sz="4" w:space="0" w:color="000000"/>
            </w:tcBorders>
            <w:vAlign w:val="bottom"/>
          </w:tcPr>
          <w:p w14:paraId="5E195CA2" w14:textId="632C30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5" w:type="pct"/>
            <w:tcBorders>
              <w:top w:val="single" w:sz="4" w:space="0" w:color="000000"/>
              <w:left w:val="single" w:sz="4" w:space="0" w:color="000000"/>
              <w:bottom w:val="single" w:sz="4" w:space="0" w:color="000000"/>
              <w:right w:val="single" w:sz="4" w:space="0" w:color="000000"/>
            </w:tcBorders>
            <w:vAlign w:val="bottom"/>
          </w:tcPr>
          <w:p w14:paraId="0E03A233" w14:textId="31492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6" w:type="pct"/>
            <w:tcBorders>
              <w:top w:val="single" w:sz="4" w:space="0" w:color="000000"/>
              <w:left w:val="single" w:sz="4" w:space="0" w:color="000000"/>
              <w:bottom w:val="single" w:sz="4" w:space="0" w:color="000000"/>
              <w:right w:val="single" w:sz="4" w:space="0" w:color="000000"/>
            </w:tcBorders>
            <w:vAlign w:val="bottom"/>
          </w:tcPr>
          <w:p w14:paraId="3C722EDB" w14:textId="5DE5AD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80" w:type="pct"/>
            <w:tcBorders>
              <w:top w:val="single" w:sz="4" w:space="0" w:color="000000"/>
              <w:left w:val="single" w:sz="4" w:space="0" w:color="000000"/>
              <w:bottom w:val="single" w:sz="4" w:space="0" w:color="000000"/>
              <w:right w:val="single" w:sz="4" w:space="0" w:color="000000"/>
            </w:tcBorders>
            <w:vAlign w:val="bottom"/>
          </w:tcPr>
          <w:p w14:paraId="037C6779" w14:textId="4F2C4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95" w:type="pct"/>
            <w:tcBorders>
              <w:top w:val="single" w:sz="4" w:space="0" w:color="000000"/>
              <w:left w:val="single" w:sz="4" w:space="0" w:color="000000"/>
              <w:bottom w:val="single" w:sz="4" w:space="0" w:color="000000"/>
              <w:right w:val="single" w:sz="4" w:space="0" w:color="000000"/>
            </w:tcBorders>
            <w:vAlign w:val="bottom"/>
          </w:tcPr>
          <w:p w14:paraId="569A2D40" w14:textId="712574C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244" w:type="pct"/>
            <w:vAlign w:val="bottom"/>
          </w:tcPr>
          <w:p w14:paraId="4F839ED3" w14:textId="44FD3854"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883</w:t>
            </w:r>
          </w:p>
        </w:tc>
      </w:tr>
      <w:tr w:rsidR="00841E30" w:rsidRPr="00E66AD4" w14:paraId="0CE479BE" w14:textId="113F4C00"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841E30" w:rsidRPr="000357D1" w:rsidRDefault="00841E30" w:rsidP="00841E30">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vAlign w:val="bottom"/>
          </w:tcPr>
          <w:p w14:paraId="0CB401F0" w14:textId="4166C01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4" w:type="pct"/>
            <w:tcBorders>
              <w:top w:val="single" w:sz="4" w:space="0" w:color="000000"/>
              <w:left w:val="single" w:sz="4" w:space="0" w:color="000000"/>
              <w:bottom w:val="single" w:sz="4" w:space="0" w:color="000000"/>
              <w:right w:val="single" w:sz="4" w:space="0" w:color="000000"/>
            </w:tcBorders>
            <w:vAlign w:val="bottom"/>
          </w:tcPr>
          <w:p w14:paraId="70BB13B9" w14:textId="1DE4EAF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3F0A19B" w14:textId="72168B5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174ABD2" w14:textId="65ECC71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03F08271" w14:textId="479DF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3CC8D2C9" w14:textId="1195454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7F4B4986" w14:textId="268FCB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06509816" w14:textId="758F04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78" w:type="pct"/>
            <w:tcBorders>
              <w:top w:val="single" w:sz="4" w:space="0" w:color="000000"/>
              <w:left w:val="single" w:sz="4" w:space="0" w:color="000000"/>
              <w:bottom w:val="single" w:sz="4" w:space="0" w:color="000000"/>
              <w:right w:val="single" w:sz="4" w:space="0" w:color="000000"/>
            </w:tcBorders>
            <w:vAlign w:val="bottom"/>
          </w:tcPr>
          <w:p w14:paraId="5CE747F3" w14:textId="0AB57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219" w:type="pct"/>
            <w:tcBorders>
              <w:top w:val="single" w:sz="4" w:space="0" w:color="000000"/>
              <w:left w:val="single" w:sz="4" w:space="0" w:color="000000"/>
              <w:bottom w:val="single" w:sz="4" w:space="0" w:color="000000"/>
              <w:right w:val="single" w:sz="4" w:space="0" w:color="000000"/>
            </w:tcBorders>
            <w:vAlign w:val="bottom"/>
          </w:tcPr>
          <w:p w14:paraId="2FC02BD1" w14:textId="6FC7DA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A5DB209" w14:textId="611DFA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783FD8D" w14:textId="56262C7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4" w:type="pct"/>
            <w:tcBorders>
              <w:top w:val="single" w:sz="4" w:space="0" w:color="000000"/>
              <w:left w:val="single" w:sz="4" w:space="0" w:color="000000"/>
              <w:bottom w:val="single" w:sz="4" w:space="0" w:color="000000"/>
              <w:right w:val="single" w:sz="4" w:space="0" w:color="000000"/>
            </w:tcBorders>
            <w:vAlign w:val="bottom"/>
          </w:tcPr>
          <w:p w14:paraId="1DA2F4D9" w14:textId="1185A4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8" w:type="pct"/>
            <w:tcBorders>
              <w:top w:val="single" w:sz="4" w:space="0" w:color="000000"/>
              <w:left w:val="single" w:sz="4" w:space="0" w:color="000000"/>
              <w:bottom w:val="single" w:sz="4" w:space="0" w:color="000000"/>
              <w:right w:val="single" w:sz="4" w:space="0" w:color="000000"/>
            </w:tcBorders>
            <w:vAlign w:val="bottom"/>
          </w:tcPr>
          <w:p w14:paraId="0F97EE98" w14:textId="4EFF14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52A8F4D1" w14:textId="2AD352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C4C739" w14:textId="0806F5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1BB29E" w14:textId="0E072B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76" w:type="pct"/>
            <w:tcBorders>
              <w:top w:val="single" w:sz="4" w:space="0" w:color="000000"/>
              <w:left w:val="single" w:sz="4" w:space="0" w:color="000000"/>
              <w:bottom w:val="single" w:sz="4" w:space="0" w:color="000000"/>
              <w:right w:val="single" w:sz="4" w:space="0" w:color="000000"/>
            </w:tcBorders>
            <w:vAlign w:val="bottom"/>
          </w:tcPr>
          <w:p w14:paraId="5FA03A3A" w14:textId="440B12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87" w:type="pct"/>
            <w:tcBorders>
              <w:top w:val="single" w:sz="4" w:space="0" w:color="000000"/>
              <w:left w:val="single" w:sz="4" w:space="0" w:color="000000"/>
              <w:bottom w:val="single" w:sz="4" w:space="0" w:color="000000"/>
              <w:right w:val="single" w:sz="4" w:space="0" w:color="000000"/>
            </w:tcBorders>
            <w:vAlign w:val="bottom"/>
          </w:tcPr>
          <w:p w14:paraId="20E6B351" w14:textId="77CD9E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5" w:type="pct"/>
            <w:tcBorders>
              <w:top w:val="single" w:sz="4" w:space="0" w:color="000000"/>
              <w:left w:val="single" w:sz="4" w:space="0" w:color="000000"/>
              <w:bottom w:val="single" w:sz="4" w:space="0" w:color="000000"/>
              <w:right w:val="single" w:sz="4" w:space="0" w:color="000000"/>
            </w:tcBorders>
            <w:vAlign w:val="bottom"/>
          </w:tcPr>
          <w:p w14:paraId="4D79E1A6" w14:textId="265517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6" w:type="pct"/>
            <w:tcBorders>
              <w:top w:val="single" w:sz="4" w:space="0" w:color="000000"/>
              <w:left w:val="single" w:sz="4" w:space="0" w:color="000000"/>
              <w:bottom w:val="single" w:sz="4" w:space="0" w:color="000000"/>
              <w:right w:val="single" w:sz="4" w:space="0" w:color="000000"/>
            </w:tcBorders>
            <w:vAlign w:val="bottom"/>
          </w:tcPr>
          <w:p w14:paraId="57D2721F" w14:textId="296204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80" w:type="pct"/>
            <w:tcBorders>
              <w:top w:val="single" w:sz="4" w:space="0" w:color="000000"/>
              <w:left w:val="single" w:sz="4" w:space="0" w:color="000000"/>
              <w:bottom w:val="single" w:sz="4" w:space="0" w:color="000000"/>
              <w:right w:val="single" w:sz="4" w:space="0" w:color="000000"/>
            </w:tcBorders>
            <w:vAlign w:val="bottom"/>
          </w:tcPr>
          <w:p w14:paraId="3F7100C7" w14:textId="3047CE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95" w:type="pct"/>
            <w:tcBorders>
              <w:top w:val="single" w:sz="4" w:space="0" w:color="000000"/>
              <w:left w:val="single" w:sz="4" w:space="0" w:color="000000"/>
              <w:bottom w:val="single" w:sz="4" w:space="0" w:color="000000"/>
              <w:right w:val="single" w:sz="4" w:space="0" w:color="000000"/>
            </w:tcBorders>
            <w:vAlign w:val="bottom"/>
          </w:tcPr>
          <w:p w14:paraId="6D37B33F" w14:textId="4DB7B0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244" w:type="pct"/>
            <w:vAlign w:val="bottom"/>
          </w:tcPr>
          <w:p w14:paraId="4453486F" w14:textId="1AFCA1B6"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852</w:t>
            </w:r>
          </w:p>
        </w:tc>
      </w:tr>
      <w:tr w:rsidR="00841E30" w:rsidRPr="00E66AD4" w14:paraId="7C22FD5E" w14:textId="2D1623F1"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841E30" w:rsidRPr="000357D1" w:rsidRDefault="00841E30" w:rsidP="00841E30">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vAlign w:val="bottom"/>
          </w:tcPr>
          <w:p w14:paraId="2818CB66" w14:textId="68D475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4" w:type="pct"/>
            <w:tcBorders>
              <w:top w:val="single" w:sz="4" w:space="0" w:color="000000"/>
              <w:left w:val="single" w:sz="4" w:space="0" w:color="000000"/>
              <w:bottom w:val="single" w:sz="4" w:space="0" w:color="000000"/>
              <w:right w:val="single" w:sz="4" w:space="0" w:color="000000"/>
            </w:tcBorders>
            <w:vAlign w:val="bottom"/>
          </w:tcPr>
          <w:p w14:paraId="5A3FDA66" w14:textId="399CF97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5EAA6CCB" w14:textId="561B9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4B1C9D9C" w14:textId="7C4C08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23D738CC" w14:textId="0BEF75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12AABCC2" w14:textId="7C7825A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3B181F5D" w14:textId="2849F9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2778182A" w14:textId="3903B77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78" w:type="pct"/>
            <w:tcBorders>
              <w:top w:val="single" w:sz="4" w:space="0" w:color="000000"/>
              <w:left w:val="single" w:sz="4" w:space="0" w:color="000000"/>
              <w:bottom w:val="single" w:sz="4" w:space="0" w:color="000000"/>
              <w:right w:val="single" w:sz="4" w:space="0" w:color="000000"/>
            </w:tcBorders>
            <w:vAlign w:val="bottom"/>
          </w:tcPr>
          <w:p w14:paraId="4543D3E1" w14:textId="5EA1B60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219" w:type="pct"/>
            <w:tcBorders>
              <w:top w:val="single" w:sz="4" w:space="0" w:color="000000"/>
              <w:left w:val="single" w:sz="4" w:space="0" w:color="000000"/>
              <w:bottom w:val="single" w:sz="4" w:space="0" w:color="000000"/>
              <w:right w:val="single" w:sz="4" w:space="0" w:color="000000"/>
            </w:tcBorders>
            <w:vAlign w:val="bottom"/>
          </w:tcPr>
          <w:p w14:paraId="562449A9" w14:textId="7CD02E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492AB9F3" w14:textId="599626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072C8C27" w14:textId="704AD3D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4" w:type="pct"/>
            <w:tcBorders>
              <w:top w:val="single" w:sz="4" w:space="0" w:color="000000"/>
              <w:left w:val="single" w:sz="4" w:space="0" w:color="000000"/>
              <w:bottom w:val="single" w:sz="4" w:space="0" w:color="000000"/>
              <w:right w:val="single" w:sz="4" w:space="0" w:color="000000"/>
            </w:tcBorders>
            <w:vAlign w:val="bottom"/>
          </w:tcPr>
          <w:p w14:paraId="530964B8" w14:textId="01AEBE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8" w:type="pct"/>
            <w:tcBorders>
              <w:top w:val="single" w:sz="4" w:space="0" w:color="000000"/>
              <w:left w:val="single" w:sz="4" w:space="0" w:color="000000"/>
              <w:bottom w:val="single" w:sz="4" w:space="0" w:color="000000"/>
              <w:right w:val="single" w:sz="4" w:space="0" w:color="000000"/>
            </w:tcBorders>
            <w:vAlign w:val="bottom"/>
          </w:tcPr>
          <w:p w14:paraId="2A69DBA9" w14:textId="27DB49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3A1C9CB0" w14:textId="22A8D47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6B3F1E9" w14:textId="41ECC7C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0548003" w14:textId="33B90D9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76" w:type="pct"/>
            <w:tcBorders>
              <w:top w:val="single" w:sz="4" w:space="0" w:color="000000"/>
              <w:left w:val="single" w:sz="4" w:space="0" w:color="000000"/>
              <w:bottom w:val="single" w:sz="4" w:space="0" w:color="000000"/>
              <w:right w:val="single" w:sz="4" w:space="0" w:color="000000"/>
            </w:tcBorders>
            <w:vAlign w:val="bottom"/>
          </w:tcPr>
          <w:p w14:paraId="74BFE368" w14:textId="5D4BFE3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87" w:type="pct"/>
            <w:tcBorders>
              <w:top w:val="single" w:sz="4" w:space="0" w:color="000000"/>
              <w:left w:val="single" w:sz="4" w:space="0" w:color="000000"/>
              <w:bottom w:val="single" w:sz="4" w:space="0" w:color="000000"/>
              <w:right w:val="single" w:sz="4" w:space="0" w:color="000000"/>
            </w:tcBorders>
            <w:vAlign w:val="bottom"/>
          </w:tcPr>
          <w:p w14:paraId="0083F16A" w14:textId="4764C7C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5" w:type="pct"/>
            <w:tcBorders>
              <w:top w:val="single" w:sz="4" w:space="0" w:color="000000"/>
              <w:left w:val="single" w:sz="4" w:space="0" w:color="000000"/>
              <w:bottom w:val="single" w:sz="4" w:space="0" w:color="000000"/>
              <w:right w:val="single" w:sz="4" w:space="0" w:color="000000"/>
            </w:tcBorders>
            <w:vAlign w:val="bottom"/>
          </w:tcPr>
          <w:p w14:paraId="60D120E2" w14:textId="00509C1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6" w:type="pct"/>
            <w:tcBorders>
              <w:top w:val="single" w:sz="4" w:space="0" w:color="000000"/>
              <w:left w:val="single" w:sz="4" w:space="0" w:color="000000"/>
              <w:bottom w:val="single" w:sz="4" w:space="0" w:color="000000"/>
              <w:right w:val="single" w:sz="4" w:space="0" w:color="000000"/>
            </w:tcBorders>
            <w:vAlign w:val="bottom"/>
          </w:tcPr>
          <w:p w14:paraId="51E772D7" w14:textId="2F81222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80" w:type="pct"/>
            <w:tcBorders>
              <w:top w:val="single" w:sz="4" w:space="0" w:color="000000"/>
              <w:left w:val="single" w:sz="4" w:space="0" w:color="000000"/>
              <w:bottom w:val="single" w:sz="4" w:space="0" w:color="000000"/>
              <w:right w:val="single" w:sz="4" w:space="0" w:color="000000"/>
            </w:tcBorders>
            <w:vAlign w:val="bottom"/>
          </w:tcPr>
          <w:p w14:paraId="372D8742" w14:textId="08081F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95" w:type="pct"/>
            <w:tcBorders>
              <w:top w:val="single" w:sz="4" w:space="0" w:color="000000"/>
              <w:left w:val="single" w:sz="4" w:space="0" w:color="000000"/>
              <w:bottom w:val="single" w:sz="4" w:space="0" w:color="000000"/>
              <w:right w:val="single" w:sz="4" w:space="0" w:color="000000"/>
            </w:tcBorders>
            <w:vAlign w:val="bottom"/>
          </w:tcPr>
          <w:p w14:paraId="68AAD10E" w14:textId="3AAA07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244" w:type="pct"/>
            <w:vAlign w:val="bottom"/>
          </w:tcPr>
          <w:p w14:paraId="456DA5EC" w14:textId="27E67D4C"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1129</w:t>
            </w:r>
          </w:p>
        </w:tc>
      </w:tr>
      <w:tr w:rsidR="00841E30" w:rsidRPr="00E66AD4" w14:paraId="53498752" w14:textId="36398FBF"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841E30" w:rsidRPr="000357D1" w:rsidRDefault="00841E30" w:rsidP="00841E30">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vAlign w:val="bottom"/>
          </w:tcPr>
          <w:p w14:paraId="0973E611" w14:textId="5061972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4" w:type="pct"/>
            <w:tcBorders>
              <w:top w:val="single" w:sz="4" w:space="0" w:color="000000"/>
              <w:left w:val="single" w:sz="4" w:space="0" w:color="000000"/>
              <w:bottom w:val="single" w:sz="4" w:space="0" w:color="000000"/>
              <w:right w:val="single" w:sz="4" w:space="0" w:color="000000"/>
            </w:tcBorders>
            <w:vAlign w:val="bottom"/>
          </w:tcPr>
          <w:p w14:paraId="3E4DC2CA" w14:textId="4AF0F5D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8368418" w14:textId="1913C2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6E7655D9" w14:textId="26186A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CC84A76" w14:textId="11B9D85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3ADD689C" w14:textId="21AC30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5B02F70C" w14:textId="65CF99F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1BCC610D" w14:textId="685285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78" w:type="pct"/>
            <w:tcBorders>
              <w:top w:val="single" w:sz="4" w:space="0" w:color="000000"/>
              <w:left w:val="single" w:sz="4" w:space="0" w:color="000000"/>
              <w:bottom w:val="single" w:sz="4" w:space="0" w:color="000000"/>
              <w:right w:val="single" w:sz="4" w:space="0" w:color="000000"/>
            </w:tcBorders>
            <w:vAlign w:val="bottom"/>
          </w:tcPr>
          <w:p w14:paraId="0AB3F376" w14:textId="40D95B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219" w:type="pct"/>
            <w:tcBorders>
              <w:top w:val="single" w:sz="4" w:space="0" w:color="000000"/>
              <w:left w:val="single" w:sz="4" w:space="0" w:color="000000"/>
              <w:bottom w:val="single" w:sz="4" w:space="0" w:color="000000"/>
              <w:right w:val="single" w:sz="4" w:space="0" w:color="000000"/>
            </w:tcBorders>
            <w:vAlign w:val="bottom"/>
          </w:tcPr>
          <w:p w14:paraId="348FB123" w14:textId="6DAAF1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8B5932" w14:textId="520CCB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E97F9A" w14:textId="4FF16E5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4" w:type="pct"/>
            <w:tcBorders>
              <w:top w:val="single" w:sz="4" w:space="0" w:color="000000"/>
              <w:left w:val="single" w:sz="4" w:space="0" w:color="000000"/>
              <w:bottom w:val="single" w:sz="4" w:space="0" w:color="000000"/>
              <w:right w:val="single" w:sz="4" w:space="0" w:color="000000"/>
            </w:tcBorders>
            <w:vAlign w:val="bottom"/>
          </w:tcPr>
          <w:p w14:paraId="23D0DF69" w14:textId="7C223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8" w:type="pct"/>
            <w:tcBorders>
              <w:top w:val="single" w:sz="4" w:space="0" w:color="000000"/>
              <w:left w:val="single" w:sz="4" w:space="0" w:color="000000"/>
              <w:bottom w:val="single" w:sz="4" w:space="0" w:color="000000"/>
              <w:right w:val="single" w:sz="4" w:space="0" w:color="000000"/>
            </w:tcBorders>
            <w:vAlign w:val="bottom"/>
          </w:tcPr>
          <w:p w14:paraId="1F1775EB" w14:textId="489929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621389BE" w14:textId="36D8D7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229821E8" w14:textId="37C4D45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415979A1" w14:textId="1512B7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76" w:type="pct"/>
            <w:tcBorders>
              <w:top w:val="single" w:sz="4" w:space="0" w:color="000000"/>
              <w:left w:val="single" w:sz="4" w:space="0" w:color="000000"/>
              <w:bottom w:val="single" w:sz="4" w:space="0" w:color="000000"/>
              <w:right w:val="single" w:sz="4" w:space="0" w:color="000000"/>
            </w:tcBorders>
            <w:vAlign w:val="bottom"/>
          </w:tcPr>
          <w:p w14:paraId="209BDFBF" w14:textId="0A04E5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87" w:type="pct"/>
            <w:tcBorders>
              <w:top w:val="single" w:sz="4" w:space="0" w:color="000000"/>
              <w:left w:val="single" w:sz="4" w:space="0" w:color="000000"/>
              <w:bottom w:val="single" w:sz="4" w:space="0" w:color="000000"/>
              <w:right w:val="single" w:sz="4" w:space="0" w:color="000000"/>
            </w:tcBorders>
            <w:vAlign w:val="bottom"/>
          </w:tcPr>
          <w:p w14:paraId="16E35617" w14:textId="78EA3A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5" w:type="pct"/>
            <w:tcBorders>
              <w:top w:val="single" w:sz="4" w:space="0" w:color="000000"/>
              <w:left w:val="single" w:sz="4" w:space="0" w:color="000000"/>
              <w:bottom w:val="single" w:sz="4" w:space="0" w:color="000000"/>
              <w:right w:val="single" w:sz="4" w:space="0" w:color="000000"/>
            </w:tcBorders>
            <w:vAlign w:val="bottom"/>
          </w:tcPr>
          <w:p w14:paraId="2A6A7092" w14:textId="4CC06D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6" w:type="pct"/>
            <w:tcBorders>
              <w:top w:val="single" w:sz="4" w:space="0" w:color="000000"/>
              <w:left w:val="single" w:sz="4" w:space="0" w:color="000000"/>
              <w:bottom w:val="single" w:sz="4" w:space="0" w:color="000000"/>
              <w:right w:val="single" w:sz="4" w:space="0" w:color="000000"/>
            </w:tcBorders>
            <w:vAlign w:val="bottom"/>
          </w:tcPr>
          <w:p w14:paraId="506D5E11" w14:textId="0D42A8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80" w:type="pct"/>
            <w:tcBorders>
              <w:top w:val="single" w:sz="4" w:space="0" w:color="000000"/>
              <w:left w:val="single" w:sz="4" w:space="0" w:color="000000"/>
              <w:bottom w:val="single" w:sz="4" w:space="0" w:color="000000"/>
              <w:right w:val="single" w:sz="4" w:space="0" w:color="000000"/>
            </w:tcBorders>
            <w:vAlign w:val="bottom"/>
          </w:tcPr>
          <w:p w14:paraId="0EBE8187" w14:textId="5148DB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95" w:type="pct"/>
            <w:tcBorders>
              <w:top w:val="single" w:sz="4" w:space="0" w:color="000000"/>
              <w:left w:val="single" w:sz="4" w:space="0" w:color="000000"/>
              <w:bottom w:val="single" w:sz="4" w:space="0" w:color="000000"/>
              <w:right w:val="single" w:sz="4" w:space="0" w:color="000000"/>
            </w:tcBorders>
            <w:vAlign w:val="bottom"/>
          </w:tcPr>
          <w:p w14:paraId="3D7BD93B" w14:textId="732232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244" w:type="pct"/>
            <w:vAlign w:val="bottom"/>
          </w:tcPr>
          <w:p w14:paraId="594C5CA4" w14:textId="01F39BD8"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834</w:t>
            </w:r>
          </w:p>
        </w:tc>
      </w:tr>
      <w:tr w:rsidR="00841E30" w:rsidRPr="00E66AD4" w14:paraId="4662DADC" w14:textId="26CC4F28"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841E30" w:rsidRPr="000357D1" w:rsidRDefault="00841E30" w:rsidP="00841E30">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vAlign w:val="bottom"/>
          </w:tcPr>
          <w:p w14:paraId="16C4724F" w14:textId="79AE507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4" w:type="pct"/>
            <w:tcBorders>
              <w:top w:val="single" w:sz="4" w:space="0" w:color="000000"/>
              <w:left w:val="single" w:sz="4" w:space="0" w:color="000000"/>
              <w:bottom w:val="single" w:sz="4" w:space="0" w:color="000000"/>
              <w:right w:val="single" w:sz="4" w:space="0" w:color="000000"/>
            </w:tcBorders>
            <w:vAlign w:val="bottom"/>
          </w:tcPr>
          <w:p w14:paraId="0961EDCF" w14:textId="2F5192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0CECDF04" w14:textId="675C6C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7634547F" w14:textId="5FA89B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09A873E" w14:textId="627123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3434025" w14:textId="29686C1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600B77D" w14:textId="26071B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48C0D66" w14:textId="79B8B35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78" w:type="pct"/>
            <w:tcBorders>
              <w:top w:val="single" w:sz="4" w:space="0" w:color="000000"/>
              <w:left w:val="single" w:sz="4" w:space="0" w:color="000000"/>
              <w:bottom w:val="single" w:sz="4" w:space="0" w:color="000000"/>
              <w:right w:val="single" w:sz="4" w:space="0" w:color="000000"/>
            </w:tcBorders>
            <w:vAlign w:val="bottom"/>
          </w:tcPr>
          <w:p w14:paraId="3BEAFDD6" w14:textId="3DC5A0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219" w:type="pct"/>
            <w:tcBorders>
              <w:top w:val="single" w:sz="4" w:space="0" w:color="000000"/>
              <w:left w:val="single" w:sz="4" w:space="0" w:color="000000"/>
              <w:bottom w:val="single" w:sz="4" w:space="0" w:color="000000"/>
              <w:right w:val="single" w:sz="4" w:space="0" w:color="000000"/>
            </w:tcBorders>
            <w:vAlign w:val="bottom"/>
          </w:tcPr>
          <w:p w14:paraId="4118D747" w14:textId="61B1A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107A524" w14:textId="7885A0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4D575AED" w14:textId="396536D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4" w:type="pct"/>
            <w:tcBorders>
              <w:top w:val="single" w:sz="4" w:space="0" w:color="000000"/>
              <w:left w:val="single" w:sz="4" w:space="0" w:color="000000"/>
              <w:bottom w:val="single" w:sz="4" w:space="0" w:color="000000"/>
              <w:right w:val="single" w:sz="4" w:space="0" w:color="000000"/>
            </w:tcBorders>
            <w:vAlign w:val="bottom"/>
          </w:tcPr>
          <w:p w14:paraId="2B4811E3" w14:textId="7AF5E57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8" w:type="pct"/>
            <w:tcBorders>
              <w:top w:val="single" w:sz="4" w:space="0" w:color="000000"/>
              <w:left w:val="single" w:sz="4" w:space="0" w:color="000000"/>
              <w:bottom w:val="single" w:sz="4" w:space="0" w:color="000000"/>
              <w:right w:val="single" w:sz="4" w:space="0" w:color="000000"/>
            </w:tcBorders>
            <w:vAlign w:val="bottom"/>
          </w:tcPr>
          <w:p w14:paraId="06E2F880" w14:textId="46700C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4C640178" w14:textId="5392B1D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33993090" w14:textId="3DBC6C1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16E8C13B" w14:textId="008BFE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76" w:type="pct"/>
            <w:tcBorders>
              <w:top w:val="single" w:sz="4" w:space="0" w:color="000000"/>
              <w:left w:val="single" w:sz="4" w:space="0" w:color="000000"/>
              <w:bottom w:val="single" w:sz="4" w:space="0" w:color="000000"/>
              <w:right w:val="single" w:sz="4" w:space="0" w:color="000000"/>
            </w:tcBorders>
            <w:vAlign w:val="bottom"/>
          </w:tcPr>
          <w:p w14:paraId="7A49C1C2" w14:textId="15B82B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87" w:type="pct"/>
            <w:tcBorders>
              <w:top w:val="single" w:sz="4" w:space="0" w:color="000000"/>
              <w:left w:val="single" w:sz="4" w:space="0" w:color="000000"/>
              <w:bottom w:val="single" w:sz="4" w:space="0" w:color="000000"/>
              <w:right w:val="single" w:sz="4" w:space="0" w:color="000000"/>
            </w:tcBorders>
            <w:vAlign w:val="bottom"/>
          </w:tcPr>
          <w:p w14:paraId="7A9B1AB2" w14:textId="555FC52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5" w:type="pct"/>
            <w:tcBorders>
              <w:top w:val="single" w:sz="4" w:space="0" w:color="000000"/>
              <w:left w:val="single" w:sz="4" w:space="0" w:color="000000"/>
              <w:bottom w:val="single" w:sz="4" w:space="0" w:color="000000"/>
              <w:right w:val="single" w:sz="4" w:space="0" w:color="000000"/>
            </w:tcBorders>
            <w:vAlign w:val="bottom"/>
          </w:tcPr>
          <w:p w14:paraId="2B5C1C2C" w14:textId="561BA0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6" w:type="pct"/>
            <w:tcBorders>
              <w:top w:val="single" w:sz="4" w:space="0" w:color="000000"/>
              <w:left w:val="single" w:sz="4" w:space="0" w:color="000000"/>
              <w:bottom w:val="single" w:sz="4" w:space="0" w:color="000000"/>
              <w:right w:val="single" w:sz="4" w:space="0" w:color="000000"/>
            </w:tcBorders>
            <w:vAlign w:val="bottom"/>
          </w:tcPr>
          <w:p w14:paraId="07B1810E" w14:textId="7CF6C3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80" w:type="pct"/>
            <w:tcBorders>
              <w:top w:val="single" w:sz="4" w:space="0" w:color="000000"/>
              <w:left w:val="single" w:sz="4" w:space="0" w:color="000000"/>
              <w:bottom w:val="single" w:sz="4" w:space="0" w:color="000000"/>
              <w:right w:val="single" w:sz="4" w:space="0" w:color="000000"/>
            </w:tcBorders>
            <w:vAlign w:val="bottom"/>
          </w:tcPr>
          <w:p w14:paraId="3FB0AAFC" w14:textId="21B2479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95" w:type="pct"/>
            <w:tcBorders>
              <w:top w:val="single" w:sz="4" w:space="0" w:color="000000"/>
              <w:left w:val="single" w:sz="4" w:space="0" w:color="000000"/>
              <w:bottom w:val="single" w:sz="4" w:space="0" w:color="000000"/>
              <w:right w:val="single" w:sz="4" w:space="0" w:color="000000"/>
            </w:tcBorders>
            <w:vAlign w:val="bottom"/>
          </w:tcPr>
          <w:p w14:paraId="779C6886" w14:textId="4F704B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244" w:type="pct"/>
            <w:vAlign w:val="bottom"/>
          </w:tcPr>
          <w:p w14:paraId="07057E90" w14:textId="22163EC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705</w:t>
            </w:r>
          </w:p>
        </w:tc>
      </w:tr>
      <w:tr w:rsidR="00841E30" w:rsidRPr="00E66AD4" w14:paraId="048281DC" w14:textId="1EEC622A"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841E30" w:rsidRPr="000357D1" w:rsidRDefault="00841E30" w:rsidP="00841E30">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vAlign w:val="bottom"/>
          </w:tcPr>
          <w:p w14:paraId="2BB7A946" w14:textId="4A72CC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4" w:type="pct"/>
            <w:tcBorders>
              <w:top w:val="single" w:sz="4" w:space="0" w:color="000000"/>
              <w:left w:val="single" w:sz="4" w:space="0" w:color="000000"/>
              <w:bottom w:val="single" w:sz="4" w:space="0" w:color="000000"/>
              <w:right w:val="single" w:sz="4" w:space="0" w:color="000000"/>
            </w:tcBorders>
            <w:vAlign w:val="bottom"/>
          </w:tcPr>
          <w:p w14:paraId="3FE5A68A" w14:textId="311783A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6832DA3E" w14:textId="6E224C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01EB5BC3" w14:textId="34CC52E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D2BF625" w14:textId="1D9573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5A8ECD06" w14:textId="097D2B4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35C3905" w14:textId="21F20F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7404467C" w14:textId="5E4D1B0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78" w:type="pct"/>
            <w:tcBorders>
              <w:top w:val="single" w:sz="4" w:space="0" w:color="000000"/>
              <w:left w:val="single" w:sz="4" w:space="0" w:color="000000"/>
              <w:bottom w:val="single" w:sz="4" w:space="0" w:color="000000"/>
              <w:right w:val="single" w:sz="4" w:space="0" w:color="000000"/>
            </w:tcBorders>
            <w:vAlign w:val="bottom"/>
          </w:tcPr>
          <w:p w14:paraId="631102CC" w14:textId="4F12A9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219" w:type="pct"/>
            <w:tcBorders>
              <w:top w:val="single" w:sz="4" w:space="0" w:color="000000"/>
              <w:left w:val="single" w:sz="4" w:space="0" w:color="000000"/>
              <w:bottom w:val="single" w:sz="4" w:space="0" w:color="000000"/>
              <w:right w:val="single" w:sz="4" w:space="0" w:color="000000"/>
            </w:tcBorders>
            <w:vAlign w:val="bottom"/>
          </w:tcPr>
          <w:p w14:paraId="1EA540C6" w14:textId="19EDD7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44B2BEA7" w14:textId="54707A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1848D487" w14:textId="7A21F54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4" w:type="pct"/>
            <w:tcBorders>
              <w:top w:val="single" w:sz="4" w:space="0" w:color="000000"/>
              <w:left w:val="single" w:sz="4" w:space="0" w:color="000000"/>
              <w:bottom w:val="single" w:sz="4" w:space="0" w:color="000000"/>
              <w:right w:val="single" w:sz="4" w:space="0" w:color="000000"/>
            </w:tcBorders>
            <w:vAlign w:val="bottom"/>
          </w:tcPr>
          <w:p w14:paraId="3D0DF9F0" w14:textId="03CAD9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8" w:type="pct"/>
            <w:tcBorders>
              <w:top w:val="single" w:sz="4" w:space="0" w:color="000000"/>
              <w:left w:val="single" w:sz="4" w:space="0" w:color="000000"/>
              <w:bottom w:val="single" w:sz="4" w:space="0" w:color="000000"/>
              <w:right w:val="single" w:sz="4" w:space="0" w:color="000000"/>
            </w:tcBorders>
            <w:vAlign w:val="bottom"/>
          </w:tcPr>
          <w:p w14:paraId="5C3A3D2F" w14:textId="17FAFC2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414A1B7A" w14:textId="12A825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530CE445" w14:textId="57ADEE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309E19D0" w14:textId="46B4A0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76" w:type="pct"/>
            <w:tcBorders>
              <w:top w:val="single" w:sz="4" w:space="0" w:color="000000"/>
              <w:left w:val="single" w:sz="4" w:space="0" w:color="000000"/>
              <w:bottom w:val="single" w:sz="4" w:space="0" w:color="000000"/>
              <w:right w:val="single" w:sz="4" w:space="0" w:color="000000"/>
            </w:tcBorders>
            <w:vAlign w:val="bottom"/>
          </w:tcPr>
          <w:p w14:paraId="3C5105DF" w14:textId="1A7AEEE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87" w:type="pct"/>
            <w:tcBorders>
              <w:top w:val="single" w:sz="4" w:space="0" w:color="000000"/>
              <w:left w:val="single" w:sz="4" w:space="0" w:color="000000"/>
              <w:bottom w:val="single" w:sz="4" w:space="0" w:color="000000"/>
              <w:right w:val="single" w:sz="4" w:space="0" w:color="000000"/>
            </w:tcBorders>
            <w:vAlign w:val="bottom"/>
          </w:tcPr>
          <w:p w14:paraId="0B5B1687" w14:textId="792CF3E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5" w:type="pct"/>
            <w:tcBorders>
              <w:top w:val="single" w:sz="4" w:space="0" w:color="000000"/>
              <w:left w:val="single" w:sz="4" w:space="0" w:color="000000"/>
              <w:bottom w:val="single" w:sz="4" w:space="0" w:color="000000"/>
              <w:right w:val="single" w:sz="4" w:space="0" w:color="000000"/>
            </w:tcBorders>
            <w:vAlign w:val="bottom"/>
          </w:tcPr>
          <w:p w14:paraId="407BFCB4" w14:textId="4C96D8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6" w:type="pct"/>
            <w:tcBorders>
              <w:top w:val="single" w:sz="4" w:space="0" w:color="000000"/>
              <w:left w:val="single" w:sz="4" w:space="0" w:color="000000"/>
              <w:bottom w:val="single" w:sz="4" w:space="0" w:color="000000"/>
              <w:right w:val="single" w:sz="4" w:space="0" w:color="000000"/>
            </w:tcBorders>
            <w:vAlign w:val="bottom"/>
          </w:tcPr>
          <w:p w14:paraId="6F9A600D" w14:textId="5201C3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80" w:type="pct"/>
            <w:tcBorders>
              <w:top w:val="single" w:sz="4" w:space="0" w:color="000000"/>
              <w:left w:val="single" w:sz="4" w:space="0" w:color="000000"/>
              <w:bottom w:val="single" w:sz="4" w:space="0" w:color="000000"/>
              <w:right w:val="single" w:sz="4" w:space="0" w:color="000000"/>
            </w:tcBorders>
            <w:vAlign w:val="bottom"/>
          </w:tcPr>
          <w:p w14:paraId="1063CAB0" w14:textId="28BD85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95" w:type="pct"/>
            <w:tcBorders>
              <w:top w:val="single" w:sz="4" w:space="0" w:color="000000"/>
              <w:left w:val="single" w:sz="4" w:space="0" w:color="000000"/>
              <w:bottom w:val="single" w:sz="4" w:space="0" w:color="000000"/>
              <w:right w:val="single" w:sz="4" w:space="0" w:color="000000"/>
            </w:tcBorders>
            <w:vAlign w:val="bottom"/>
          </w:tcPr>
          <w:p w14:paraId="5F636E12" w14:textId="09C08A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244" w:type="pct"/>
            <w:vAlign w:val="bottom"/>
          </w:tcPr>
          <w:p w14:paraId="6D7E99EE" w14:textId="3A7E5372"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841</w:t>
            </w:r>
          </w:p>
        </w:tc>
      </w:tr>
      <w:tr w:rsidR="00841E30" w:rsidRPr="00E66AD4" w14:paraId="5892B0DA" w14:textId="49A7E2E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841E30" w:rsidRPr="000357D1" w:rsidRDefault="00841E30" w:rsidP="00841E30">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vAlign w:val="bottom"/>
          </w:tcPr>
          <w:p w14:paraId="6200A2CC" w14:textId="1B54140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4" w:type="pct"/>
            <w:tcBorders>
              <w:top w:val="single" w:sz="4" w:space="0" w:color="000000"/>
              <w:left w:val="single" w:sz="4" w:space="0" w:color="000000"/>
              <w:bottom w:val="single" w:sz="4" w:space="0" w:color="000000"/>
              <w:right w:val="single" w:sz="4" w:space="0" w:color="000000"/>
            </w:tcBorders>
            <w:vAlign w:val="bottom"/>
          </w:tcPr>
          <w:p w14:paraId="4D725E13" w14:textId="0390512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378FE34F" w14:textId="52869A3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6101076" w14:textId="10D60C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515452A3" w14:textId="7EB563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AF313E7" w14:textId="0FBE73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4A4F52D8" w14:textId="18747FF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6029FEB6" w14:textId="485DCC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78" w:type="pct"/>
            <w:tcBorders>
              <w:top w:val="single" w:sz="4" w:space="0" w:color="000000"/>
              <w:left w:val="single" w:sz="4" w:space="0" w:color="000000"/>
              <w:bottom w:val="single" w:sz="4" w:space="0" w:color="000000"/>
              <w:right w:val="single" w:sz="4" w:space="0" w:color="000000"/>
            </w:tcBorders>
            <w:vAlign w:val="bottom"/>
          </w:tcPr>
          <w:p w14:paraId="461D6894" w14:textId="5169A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219" w:type="pct"/>
            <w:tcBorders>
              <w:top w:val="single" w:sz="4" w:space="0" w:color="000000"/>
              <w:left w:val="single" w:sz="4" w:space="0" w:color="000000"/>
              <w:bottom w:val="single" w:sz="4" w:space="0" w:color="000000"/>
              <w:right w:val="single" w:sz="4" w:space="0" w:color="000000"/>
            </w:tcBorders>
            <w:vAlign w:val="bottom"/>
          </w:tcPr>
          <w:p w14:paraId="7141D526" w14:textId="5E2CD4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059AF56A" w14:textId="78D3B04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24C5987C" w14:textId="6C1FC6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4" w:type="pct"/>
            <w:tcBorders>
              <w:top w:val="single" w:sz="4" w:space="0" w:color="000000"/>
              <w:left w:val="single" w:sz="4" w:space="0" w:color="000000"/>
              <w:bottom w:val="single" w:sz="4" w:space="0" w:color="000000"/>
              <w:right w:val="single" w:sz="4" w:space="0" w:color="000000"/>
            </w:tcBorders>
            <w:vAlign w:val="bottom"/>
          </w:tcPr>
          <w:p w14:paraId="4B7790A2" w14:textId="1A047EE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8" w:type="pct"/>
            <w:tcBorders>
              <w:top w:val="single" w:sz="4" w:space="0" w:color="000000"/>
              <w:left w:val="single" w:sz="4" w:space="0" w:color="000000"/>
              <w:bottom w:val="single" w:sz="4" w:space="0" w:color="000000"/>
              <w:right w:val="single" w:sz="4" w:space="0" w:color="000000"/>
            </w:tcBorders>
            <w:vAlign w:val="bottom"/>
          </w:tcPr>
          <w:p w14:paraId="44F46A8C" w14:textId="39854A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6FA85293" w14:textId="497677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2774C9D0" w14:textId="60E41A4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466F0681" w14:textId="29D061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76" w:type="pct"/>
            <w:tcBorders>
              <w:top w:val="single" w:sz="4" w:space="0" w:color="000000"/>
              <w:left w:val="single" w:sz="4" w:space="0" w:color="000000"/>
              <w:bottom w:val="single" w:sz="4" w:space="0" w:color="000000"/>
              <w:right w:val="single" w:sz="4" w:space="0" w:color="000000"/>
            </w:tcBorders>
            <w:vAlign w:val="bottom"/>
          </w:tcPr>
          <w:p w14:paraId="2C5969D1" w14:textId="3A3EC0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87" w:type="pct"/>
            <w:tcBorders>
              <w:top w:val="single" w:sz="4" w:space="0" w:color="000000"/>
              <w:left w:val="single" w:sz="4" w:space="0" w:color="000000"/>
              <w:bottom w:val="single" w:sz="4" w:space="0" w:color="000000"/>
              <w:right w:val="single" w:sz="4" w:space="0" w:color="000000"/>
            </w:tcBorders>
            <w:vAlign w:val="bottom"/>
          </w:tcPr>
          <w:p w14:paraId="7D3D406D" w14:textId="146F76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5" w:type="pct"/>
            <w:tcBorders>
              <w:top w:val="single" w:sz="4" w:space="0" w:color="000000"/>
              <w:left w:val="single" w:sz="4" w:space="0" w:color="000000"/>
              <w:bottom w:val="single" w:sz="4" w:space="0" w:color="000000"/>
              <w:right w:val="single" w:sz="4" w:space="0" w:color="000000"/>
            </w:tcBorders>
            <w:vAlign w:val="bottom"/>
          </w:tcPr>
          <w:p w14:paraId="31DD9D12" w14:textId="1318C9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6" w:type="pct"/>
            <w:tcBorders>
              <w:top w:val="single" w:sz="4" w:space="0" w:color="000000"/>
              <w:left w:val="single" w:sz="4" w:space="0" w:color="000000"/>
              <w:bottom w:val="single" w:sz="4" w:space="0" w:color="000000"/>
              <w:right w:val="single" w:sz="4" w:space="0" w:color="000000"/>
            </w:tcBorders>
            <w:vAlign w:val="bottom"/>
          </w:tcPr>
          <w:p w14:paraId="1DDF7E9A" w14:textId="38F7E3B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80" w:type="pct"/>
            <w:tcBorders>
              <w:top w:val="single" w:sz="4" w:space="0" w:color="000000"/>
              <w:left w:val="single" w:sz="4" w:space="0" w:color="000000"/>
              <w:bottom w:val="single" w:sz="4" w:space="0" w:color="000000"/>
              <w:right w:val="single" w:sz="4" w:space="0" w:color="000000"/>
            </w:tcBorders>
            <w:vAlign w:val="bottom"/>
          </w:tcPr>
          <w:p w14:paraId="2208A33A" w14:textId="18E782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95" w:type="pct"/>
            <w:tcBorders>
              <w:top w:val="single" w:sz="4" w:space="0" w:color="000000"/>
              <w:left w:val="single" w:sz="4" w:space="0" w:color="000000"/>
              <w:bottom w:val="single" w:sz="4" w:space="0" w:color="000000"/>
              <w:right w:val="single" w:sz="4" w:space="0" w:color="000000"/>
            </w:tcBorders>
            <w:vAlign w:val="bottom"/>
          </w:tcPr>
          <w:p w14:paraId="406AB446" w14:textId="047DAA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244" w:type="pct"/>
            <w:vAlign w:val="bottom"/>
          </w:tcPr>
          <w:p w14:paraId="48B7DA42" w14:textId="63FDCA6A"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788</w:t>
            </w:r>
          </w:p>
        </w:tc>
      </w:tr>
      <w:tr w:rsidR="00841E30" w:rsidRPr="00E66AD4" w14:paraId="39EAAB89" w14:textId="4C7E39F6"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841E30" w:rsidRPr="000357D1" w:rsidRDefault="00841E30" w:rsidP="00841E30">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vAlign w:val="bottom"/>
          </w:tcPr>
          <w:p w14:paraId="668B083F" w14:textId="1A4B1E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4" w:type="pct"/>
            <w:tcBorders>
              <w:top w:val="single" w:sz="4" w:space="0" w:color="000000"/>
              <w:left w:val="single" w:sz="4" w:space="0" w:color="000000"/>
              <w:bottom w:val="single" w:sz="4" w:space="0" w:color="000000"/>
              <w:right w:val="single" w:sz="4" w:space="0" w:color="000000"/>
            </w:tcBorders>
            <w:vAlign w:val="bottom"/>
          </w:tcPr>
          <w:p w14:paraId="7EC83FC2" w14:textId="4EDAED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634304BD" w14:textId="3FE47F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1D19ABE4" w14:textId="3C01AB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7CE40C83" w14:textId="271EBB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53C0F0C1" w14:textId="6114AC4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2BE0FCFF" w14:textId="71230F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1569727" w14:textId="6906CEA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78" w:type="pct"/>
            <w:tcBorders>
              <w:top w:val="single" w:sz="4" w:space="0" w:color="000000"/>
              <w:left w:val="single" w:sz="4" w:space="0" w:color="000000"/>
              <w:bottom w:val="single" w:sz="4" w:space="0" w:color="000000"/>
              <w:right w:val="single" w:sz="4" w:space="0" w:color="000000"/>
            </w:tcBorders>
            <w:vAlign w:val="bottom"/>
          </w:tcPr>
          <w:p w14:paraId="21F1AF2D" w14:textId="4531D84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219" w:type="pct"/>
            <w:tcBorders>
              <w:top w:val="single" w:sz="4" w:space="0" w:color="000000"/>
              <w:left w:val="single" w:sz="4" w:space="0" w:color="000000"/>
              <w:bottom w:val="single" w:sz="4" w:space="0" w:color="000000"/>
              <w:right w:val="single" w:sz="4" w:space="0" w:color="000000"/>
            </w:tcBorders>
            <w:vAlign w:val="bottom"/>
          </w:tcPr>
          <w:p w14:paraId="4FDA1C80" w14:textId="2442AA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D843B74" w14:textId="2C92FB3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54E9D2FE" w14:textId="1DBD22B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4" w:type="pct"/>
            <w:tcBorders>
              <w:top w:val="single" w:sz="4" w:space="0" w:color="000000"/>
              <w:left w:val="single" w:sz="4" w:space="0" w:color="000000"/>
              <w:bottom w:val="single" w:sz="4" w:space="0" w:color="000000"/>
              <w:right w:val="single" w:sz="4" w:space="0" w:color="000000"/>
            </w:tcBorders>
            <w:vAlign w:val="bottom"/>
          </w:tcPr>
          <w:p w14:paraId="29502BDF" w14:textId="7BEA5C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8" w:type="pct"/>
            <w:tcBorders>
              <w:top w:val="single" w:sz="4" w:space="0" w:color="000000"/>
              <w:left w:val="single" w:sz="4" w:space="0" w:color="000000"/>
              <w:bottom w:val="single" w:sz="4" w:space="0" w:color="000000"/>
              <w:right w:val="single" w:sz="4" w:space="0" w:color="000000"/>
            </w:tcBorders>
            <w:vAlign w:val="bottom"/>
          </w:tcPr>
          <w:p w14:paraId="03AFDC70" w14:textId="68E736D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0CA860AD" w14:textId="093030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329171DD" w14:textId="18CDC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10C9FACA" w14:textId="29D0CF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76" w:type="pct"/>
            <w:tcBorders>
              <w:top w:val="single" w:sz="4" w:space="0" w:color="000000"/>
              <w:left w:val="single" w:sz="4" w:space="0" w:color="000000"/>
              <w:bottom w:val="single" w:sz="4" w:space="0" w:color="000000"/>
              <w:right w:val="single" w:sz="4" w:space="0" w:color="000000"/>
            </w:tcBorders>
            <w:vAlign w:val="bottom"/>
          </w:tcPr>
          <w:p w14:paraId="2FA6C025" w14:textId="4AC1981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87" w:type="pct"/>
            <w:tcBorders>
              <w:top w:val="single" w:sz="4" w:space="0" w:color="000000"/>
              <w:left w:val="single" w:sz="4" w:space="0" w:color="000000"/>
              <w:bottom w:val="single" w:sz="4" w:space="0" w:color="000000"/>
              <w:right w:val="single" w:sz="4" w:space="0" w:color="000000"/>
            </w:tcBorders>
            <w:vAlign w:val="bottom"/>
          </w:tcPr>
          <w:p w14:paraId="2B261E17" w14:textId="7FF453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5" w:type="pct"/>
            <w:tcBorders>
              <w:top w:val="single" w:sz="4" w:space="0" w:color="000000"/>
              <w:left w:val="single" w:sz="4" w:space="0" w:color="000000"/>
              <w:bottom w:val="single" w:sz="4" w:space="0" w:color="000000"/>
              <w:right w:val="single" w:sz="4" w:space="0" w:color="000000"/>
            </w:tcBorders>
            <w:vAlign w:val="bottom"/>
          </w:tcPr>
          <w:p w14:paraId="705D193E" w14:textId="5B45171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6" w:type="pct"/>
            <w:tcBorders>
              <w:top w:val="single" w:sz="4" w:space="0" w:color="000000"/>
              <w:left w:val="single" w:sz="4" w:space="0" w:color="000000"/>
              <w:bottom w:val="single" w:sz="4" w:space="0" w:color="000000"/>
              <w:right w:val="single" w:sz="4" w:space="0" w:color="000000"/>
            </w:tcBorders>
            <w:vAlign w:val="bottom"/>
          </w:tcPr>
          <w:p w14:paraId="3E9E44E7" w14:textId="0494E0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80" w:type="pct"/>
            <w:tcBorders>
              <w:top w:val="single" w:sz="4" w:space="0" w:color="000000"/>
              <w:left w:val="single" w:sz="4" w:space="0" w:color="000000"/>
              <w:bottom w:val="single" w:sz="4" w:space="0" w:color="000000"/>
              <w:right w:val="single" w:sz="4" w:space="0" w:color="000000"/>
            </w:tcBorders>
            <w:vAlign w:val="bottom"/>
          </w:tcPr>
          <w:p w14:paraId="58C6229D" w14:textId="5E7CDD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95" w:type="pct"/>
            <w:tcBorders>
              <w:top w:val="single" w:sz="4" w:space="0" w:color="000000"/>
              <w:left w:val="single" w:sz="4" w:space="0" w:color="000000"/>
              <w:bottom w:val="single" w:sz="4" w:space="0" w:color="000000"/>
              <w:right w:val="single" w:sz="4" w:space="0" w:color="000000"/>
            </w:tcBorders>
            <w:vAlign w:val="bottom"/>
          </w:tcPr>
          <w:p w14:paraId="442AD2ED" w14:textId="775363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244" w:type="pct"/>
            <w:vAlign w:val="bottom"/>
          </w:tcPr>
          <w:p w14:paraId="218263D1" w14:textId="4924DC6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1018</w:t>
            </w:r>
          </w:p>
        </w:tc>
      </w:tr>
      <w:tr w:rsidR="00841E30" w:rsidRPr="00E66AD4" w14:paraId="7D357262" w14:textId="74DB4FBB" w:rsidTr="0051646F">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841E30" w:rsidRPr="000357D1" w:rsidRDefault="00841E30" w:rsidP="00841E30">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vAlign w:val="bottom"/>
          </w:tcPr>
          <w:p w14:paraId="36527310" w14:textId="2627F6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4" w:type="pct"/>
            <w:tcBorders>
              <w:top w:val="single" w:sz="4" w:space="0" w:color="000000"/>
              <w:left w:val="single" w:sz="4" w:space="0" w:color="000000"/>
              <w:bottom w:val="single" w:sz="8" w:space="0" w:color="000000"/>
              <w:right w:val="single" w:sz="4" w:space="0" w:color="000000"/>
            </w:tcBorders>
            <w:vAlign w:val="bottom"/>
          </w:tcPr>
          <w:p w14:paraId="14150D19" w14:textId="66358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6A43B39" w14:textId="2DD788C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6580A397" w14:textId="40A6DC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1310C64E" w14:textId="5C788D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59447C6" w14:textId="17CE06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24923B91" w14:textId="55CA9B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1903EBD7" w14:textId="58AA3C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78" w:type="pct"/>
            <w:tcBorders>
              <w:top w:val="single" w:sz="4" w:space="0" w:color="000000"/>
              <w:left w:val="single" w:sz="4" w:space="0" w:color="000000"/>
              <w:bottom w:val="single" w:sz="8" w:space="0" w:color="000000"/>
              <w:right w:val="single" w:sz="4" w:space="0" w:color="000000"/>
            </w:tcBorders>
            <w:vAlign w:val="bottom"/>
          </w:tcPr>
          <w:p w14:paraId="467B597E" w14:textId="15EE35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219" w:type="pct"/>
            <w:tcBorders>
              <w:top w:val="single" w:sz="4" w:space="0" w:color="000000"/>
              <w:left w:val="single" w:sz="4" w:space="0" w:color="000000"/>
              <w:bottom w:val="single" w:sz="8" w:space="0" w:color="000000"/>
              <w:right w:val="single" w:sz="4" w:space="0" w:color="000000"/>
            </w:tcBorders>
            <w:vAlign w:val="bottom"/>
          </w:tcPr>
          <w:p w14:paraId="05250E12" w14:textId="6E812D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79996D1A" w14:textId="6CCA2A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0DFB70DD" w14:textId="22D872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4" w:type="pct"/>
            <w:tcBorders>
              <w:top w:val="single" w:sz="4" w:space="0" w:color="000000"/>
              <w:left w:val="single" w:sz="4" w:space="0" w:color="000000"/>
              <w:bottom w:val="single" w:sz="8" w:space="0" w:color="000000"/>
              <w:right w:val="single" w:sz="4" w:space="0" w:color="000000"/>
            </w:tcBorders>
            <w:vAlign w:val="bottom"/>
          </w:tcPr>
          <w:p w14:paraId="02258FDA" w14:textId="64B17B7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8" w:type="pct"/>
            <w:tcBorders>
              <w:top w:val="single" w:sz="4" w:space="0" w:color="000000"/>
              <w:left w:val="single" w:sz="4" w:space="0" w:color="000000"/>
              <w:bottom w:val="single" w:sz="8" w:space="0" w:color="000000"/>
              <w:right w:val="single" w:sz="4" w:space="0" w:color="000000"/>
            </w:tcBorders>
            <w:vAlign w:val="bottom"/>
          </w:tcPr>
          <w:p w14:paraId="760C4F32" w14:textId="07D9CE2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5147296D" w14:textId="49C5C2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20D1988" w14:textId="42C91B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B995591" w14:textId="381F4C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76" w:type="pct"/>
            <w:tcBorders>
              <w:top w:val="single" w:sz="4" w:space="0" w:color="000000"/>
              <w:left w:val="single" w:sz="4" w:space="0" w:color="000000"/>
              <w:bottom w:val="single" w:sz="8" w:space="0" w:color="000000"/>
              <w:right w:val="single" w:sz="4" w:space="0" w:color="000000"/>
            </w:tcBorders>
            <w:vAlign w:val="bottom"/>
          </w:tcPr>
          <w:p w14:paraId="04746961" w14:textId="23C43D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87" w:type="pct"/>
            <w:tcBorders>
              <w:top w:val="single" w:sz="4" w:space="0" w:color="000000"/>
              <w:left w:val="single" w:sz="4" w:space="0" w:color="000000"/>
              <w:bottom w:val="single" w:sz="8" w:space="0" w:color="000000"/>
              <w:right w:val="single" w:sz="4" w:space="0" w:color="000000"/>
            </w:tcBorders>
            <w:vAlign w:val="bottom"/>
          </w:tcPr>
          <w:p w14:paraId="00FB6F94" w14:textId="3A7A34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5" w:type="pct"/>
            <w:tcBorders>
              <w:top w:val="single" w:sz="4" w:space="0" w:color="000000"/>
              <w:left w:val="single" w:sz="4" w:space="0" w:color="000000"/>
              <w:bottom w:val="single" w:sz="8" w:space="0" w:color="000000"/>
              <w:right w:val="single" w:sz="4" w:space="0" w:color="000000"/>
            </w:tcBorders>
            <w:vAlign w:val="bottom"/>
          </w:tcPr>
          <w:p w14:paraId="48F4433A" w14:textId="7D38EF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6" w:type="pct"/>
            <w:tcBorders>
              <w:top w:val="single" w:sz="4" w:space="0" w:color="000000"/>
              <w:left w:val="single" w:sz="4" w:space="0" w:color="000000"/>
              <w:bottom w:val="single" w:sz="8" w:space="0" w:color="000000"/>
              <w:right w:val="single" w:sz="4" w:space="0" w:color="000000"/>
            </w:tcBorders>
            <w:vAlign w:val="bottom"/>
          </w:tcPr>
          <w:p w14:paraId="5DC3E654" w14:textId="0C40D9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80" w:type="pct"/>
            <w:tcBorders>
              <w:top w:val="single" w:sz="4" w:space="0" w:color="000000"/>
              <w:left w:val="single" w:sz="4" w:space="0" w:color="000000"/>
              <w:bottom w:val="single" w:sz="8" w:space="0" w:color="000000"/>
              <w:right w:val="single" w:sz="4" w:space="0" w:color="000000"/>
            </w:tcBorders>
            <w:vAlign w:val="bottom"/>
          </w:tcPr>
          <w:p w14:paraId="3F681D27" w14:textId="2EE8BC3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95" w:type="pct"/>
            <w:tcBorders>
              <w:top w:val="single" w:sz="4" w:space="0" w:color="000000"/>
              <w:left w:val="single" w:sz="4" w:space="0" w:color="000000"/>
              <w:bottom w:val="single" w:sz="8" w:space="0" w:color="000000"/>
              <w:right w:val="single" w:sz="4" w:space="0" w:color="000000"/>
            </w:tcBorders>
            <w:vAlign w:val="bottom"/>
          </w:tcPr>
          <w:p w14:paraId="18332595" w14:textId="3188761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244" w:type="pct"/>
            <w:vAlign w:val="bottom"/>
          </w:tcPr>
          <w:p w14:paraId="1C8EA9EE" w14:textId="6E557FAE"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606</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51646F">
      <w:pPr>
        <w:pStyle w:val="H3"/>
        <w:tabs>
          <w:tab w:val="clear" w:pos="1080"/>
          <w:tab w:val="left" w:pos="7485"/>
        </w:tabs>
        <w:ind w:left="0" w:firstLine="0"/>
        <w:jc w:val="both"/>
      </w:pPr>
      <w:bookmarkStart w:id="31" w:name="_Toc88052832"/>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30"/>
      <w:bookmarkEnd w:id="31"/>
      <w:r w:rsidR="00B320AB" w:rsidRPr="003A24F9">
        <w:t xml:space="preserve"> </w:t>
      </w:r>
    </w:p>
    <w:p w14:paraId="6677FE17" w14:textId="68FD0F7A"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w:t>
      </w:r>
      <w:proofErr w:type="gramStart"/>
      <w:r w:rsidRPr="00E81DE2">
        <w:t>one to one</w:t>
      </w:r>
      <w:proofErr w:type="gramEnd"/>
      <w:r w:rsidRPr="00E81DE2">
        <w:t xml:space="preserve"> equivalency ratio.  The minimum level of RRS procured from Resources providing RRS using Primary Frequency Response shall be determined for each month by ERCOT </w:t>
      </w:r>
      <w:proofErr w:type="gramStart"/>
      <w:r w:rsidRPr="00E81DE2">
        <w:t>through the use of</w:t>
      </w:r>
      <w:proofErr w:type="gramEnd"/>
      <w:r w:rsidRPr="00E81DE2">
        <w:t xml:space="preserve"> studies and shall not be less than </w:t>
      </w:r>
      <w:r w:rsidR="00BF7A67">
        <w:t>1,240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245B963E" w14:textId="77777777" w:rsidR="00A63BC3" w:rsidRPr="00E81DE2" w:rsidRDefault="00A63BC3" w:rsidP="00A63BC3">
      <w:pPr>
        <w:spacing w:after="240"/>
        <w:jc w:val="both"/>
        <w:rPr>
          <w:szCs w:val="20"/>
        </w:rPr>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Load Resources.  </w:t>
      </w:r>
    </w:p>
    <w:p w14:paraId="689F92DA" w14:textId="77777777" w:rsidR="00A63BC3" w:rsidRDefault="00A63BC3" w:rsidP="00A63BC3">
      <w:pPr>
        <w:spacing w:after="240"/>
        <w:jc w:val="both"/>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p>
    <w:p w14:paraId="4CD1963A" w14:textId="77777777"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4C446" w14:textId="77777777" w:rsidR="008E6E5C" w:rsidRDefault="008E6E5C">
      <w:r>
        <w:separator/>
      </w:r>
    </w:p>
  </w:endnote>
  <w:endnote w:type="continuationSeparator" w:id="0">
    <w:p w14:paraId="059AF7B5" w14:textId="77777777" w:rsidR="008E6E5C" w:rsidRDefault="008E6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4F47A2DF" w:rsidR="008C28FC" w:rsidRPr="00C45C33" w:rsidRDefault="008C28FC" w:rsidP="0071158E">
    <w:pPr>
      <w:pStyle w:val="Footer"/>
      <w:ind w:right="360"/>
      <w:rPr>
        <w:sz w:val="20"/>
      </w:rPr>
    </w:pPr>
    <w:r>
      <w:rPr>
        <w:sz w:val="20"/>
      </w:rPr>
      <w:t>ERCOT Methodologies for Determining Minimum Ancillary Service Requirements 01012</w:t>
    </w:r>
    <w:r w:rsidR="005A2C98">
      <w:rPr>
        <w:sz w:val="20"/>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0A401FE7" w:rsidR="008C28FC" w:rsidRPr="00284F2C" w:rsidRDefault="008C28FC" w:rsidP="00284F2C">
    <w:pPr>
      <w:pStyle w:val="Footer"/>
      <w:ind w:right="360"/>
      <w:rPr>
        <w:sz w:val="20"/>
      </w:rPr>
    </w:pPr>
    <w:r>
      <w:rPr>
        <w:sz w:val="20"/>
      </w:rPr>
      <w:t>ERCOT Methodologies for Determining Minimum Ancillary Service Requirements 010122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2AD5E" w14:textId="77777777" w:rsidR="008E6E5C" w:rsidRDefault="008E6E5C">
      <w:r>
        <w:separator/>
      </w:r>
    </w:p>
  </w:footnote>
  <w:footnote w:type="continuationSeparator" w:id="0">
    <w:p w14:paraId="6644E026" w14:textId="77777777" w:rsidR="008E6E5C" w:rsidRDefault="008E6E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o, Nitika">
    <w15:presenceInfo w15:providerId="AD" w15:userId="S::Nitika.Mago@ercot.com::eb4dfd7f-5a13-4bd1-acb0-2d627733e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645D"/>
    <w:rsid w:val="00107487"/>
    <w:rsid w:val="00110306"/>
    <w:rsid w:val="0011745E"/>
    <w:rsid w:val="00120B71"/>
    <w:rsid w:val="001229D8"/>
    <w:rsid w:val="00122AB8"/>
    <w:rsid w:val="00124B4A"/>
    <w:rsid w:val="0012615F"/>
    <w:rsid w:val="001327B8"/>
    <w:rsid w:val="00133C01"/>
    <w:rsid w:val="00133CE1"/>
    <w:rsid w:val="00133FF3"/>
    <w:rsid w:val="00134647"/>
    <w:rsid w:val="00143296"/>
    <w:rsid w:val="00143829"/>
    <w:rsid w:val="00152AC8"/>
    <w:rsid w:val="001601D0"/>
    <w:rsid w:val="0016787D"/>
    <w:rsid w:val="00167C32"/>
    <w:rsid w:val="0017415B"/>
    <w:rsid w:val="00174A5A"/>
    <w:rsid w:val="00176EA2"/>
    <w:rsid w:val="00177833"/>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6471"/>
    <w:rsid w:val="002105A2"/>
    <w:rsid w:val="00210D5B"/>
    <w:rsid w:val="00211A63"/>
    <w:rsid w:val="00211C67"/>
    <w:rsid w:val="00214673"/>
    <w:rsid w:val="002168BE"/>
    <w:rsid w:val="00221C29"/>
    <w:rsid w:val="002229D8"/>
    <w:rsid w:val="0022337D"/>
    <w:rsid w:val="0022345B"/>
    <w:rsid w:val="00223874"/>
    <w:rsid w:val="00223D49"/>
    <w:rsid w:val="002251DB"/>
    <w:rsid w:val="0022573A"/>
    <w:rsid w:val="00226E76"/>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BD3"/>
    <w:rsid w:val="002E7C37"/>
    <w:rsid w:val="002F217F"/>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57DC0"/>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5826"/>
    <w:rsid w:val="003D336D"/>
    <w:rsid w:val="003D4B7A"/>
    <w:rsid w:val="003D57AD"/>
    <w:rsid w:val="003E0024"/>
    <w:rsid w:val="003E224C"/>
    <w:rsid w:val="003E3504"/>
    <w:rsid w:val="003E5623"/>
    <w:rsid w:val="003F1B3F"/>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2777"/>
    <w:rsid w:val="00443BC6"/>
    <w:rsid w:val="00450571"/>
    <w:rsid w:val="00451A44"/>
    <w:rsid w:val="00454845"/>
    <w:rsid w:val="004611D5"/>
    <w:rsid w:val="00463676"/>
    <w:rsid w:val="00471209"/>
    <w:rsid w:val="00471DC6"/>
    <w:rsid w:val="00473F6C"/>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646C"/>
    <w:rsid w:val="004E1212"/>
    <w:rsid w:val="004E3896"/>
    <w:rsid w:val="004F0241"/>
    <w:rsid w:val="004F17C9"/>
    <w:rsid w:val="004F63AA"/>
    <w:rsid w:val="004F7B83"/>
    <w:rsid w:val="004F7F8B"/>
    <w:rsid w:val="00501303"/>
    <w:rsid w:val="005147DE"/>
    <w:rsid w:val="0051542F"/>
    <w:rsid w:val="0051646F"/>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420"/>
    <w:rsid w:val="00553817"/>
    <w:rsid w:val="0056464E"/>
    <w:rsid w:val="00570D2A"/>
    <w:rsid w:val="00573179"/>
    <w:rsid w:val="005816CD"/>
    <w:rsid w:val="00583BE4"/>
    <w:rsid w:val="00584562"/>
    <w:rsid w:val="005879C2"/>
    <w:rsid w:val="00587C24"/>
    <w:rsid w:val="005929B3"/>
    <w:rsid w:val="00593720"/>
    <w:rsid w:val="00595D4A"/>
    <w:rsid w:val="00595F6F"/>
    <w:rsid w:val="00597880"/>
    <w:rsid w:val="005A0CB2"/>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619"/>
    <w:rsid w:val="005C28BF"/>
    <w:rsid w:val="005C2DFA"/>
    <w:rsid w:val="005C4A80"/>
    <w:rsid w:val="005C6DFA"/>
    <w:rsid w:val="005C7834"/>
    <w:rsid w:val="005D0372"/>
    <w:rsid w:val="005D08EF"/>
    <w:rsid w:val="005D28EA"/>
    <w:rsid w:val="005D2EE3"/>
    <w:rsid w:val="005D3335"/>
    <w:rsid w:val="005D4BF3"/>
    <w:rsid w:val="005D606E"/>
    <w:rsid w:val="005E0B95"/>
    <w:rsid w:val="005E3D8D"/>
    <w:rsid w:val="005E7A70"/>
    <w:rsid w:val="005F05D4"/>
    <w:rsid w:val="005F2540"/>
    <w:rsid w:val="005F7A23"/>
    <w:rsid w:val="005F7CDF"/>
    <w:rsid w:val="006004C0"/>
    <w:rsid w:val="00604C13"/>
    <w:rsid w:val="0060514C"/>
    <w:rsid w:val="006053CF"/>
    <w:rsid w:val="006063A8"/>
    <w:rsid w:val="00606AA6"/>
    <w:rsid w:val="00610A60"/>
    <w:rsid w:val="00611084"/>
    <w:rsid w:val="00611831"/>
    <w:rsid w:val="0061205B"/>
    <w:rsid w:val="00614923"/>
    <w:rsid w:val="00617158"/>
    <w:rsid w:val="00617D2C"/>
    <w:rsid w:val="00622E58"/>
    <w:rsid w:val="00623874"/>
    <w:rsid w:val="00626A43"/>
    <w:rsid w:val="00626C47"/>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6CD6"/>
    <w:rsid w:val="00677AD0"/>
    <w:rsid w:val="00682794"/>
    <w:rsid w:val="00687CB3"/>
    <w:rsid w:val="00690144"/>
    <w:rsid w:val="006902D1"/>
    <w:rsid w:val="00690929"/>
    <w:rsid w:val="00690CB8"/>
    <w:rsid w:val="0069310D"/>
    <w:rsid w:val="006A44F5"/>
    <w:rsid w:val="006A4739"/>
    <w:rsid w:val="006A639D"/>
    <w:rsid w:val="006A63B5"/>
    <w:rsid w:val="006A6804"/>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37CA4"/>
    <w:rsid w:val="00741400"/>
    <w:rsid w:val="00741B77"/>
    <w:rsid w:val="00743D83"/>
    <w:rsid w:val="00750269"/>
    <w:rsid w:val="00754022"/>
    <w:rsid w:val="0075586A"/>
    <w:rsid w:val="007569F0"/>
    <w:rsid w:val="007579A6"/>
    <w:rsid w:val="00763B57"/>
    <w:rsid w:val="007657AA"/>
    <w:rsid w:val="00765A97"/>
    <w:rsid w:val="00785BE2"/>
    <w:rsid w:val="007900E0"/>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70E6"/>
    <w:rsid w:val="00827F1D"/>
    <w:rsid w:val="00833762"/>
    <w:rsid w:val="00835BF5"/>
    <w:rsid w:val="00837574"/>
    <w:rsid w:val="00837E46"/>
    <w:rsid w:val="00840561"/>
    <w:rsid w:val="008410B4"/>
    <w:rsid w:val="00841E30"/>
    <w:rsid w:val="00842CA7"/>
    <w:rsid w:val="00842CF9"/>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B0451"/>
    <w:rsid w:val="008B07CA"/>
    <w:rsid w:val="008B6300"/>
    <w:rsid w:val="008B7196"/>
    <w:rsid w:val="008C28FC"/>
    <w:rsid w:val="008C572D"/>
    <w:rsid w:val="008D649A"/>
    <w:rsid w:val="008E6E5C"/>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66B5"/>
    <w:rsid w:val="00932A25"/>
    <w:rsid w:val="00936423"/>
    <w:rsid w:val="00937F37"/>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A486F"/>
    <w:rsid w:val="009A52D6"/>
    <w:rsid w:val="009B03EE"/>
    <w:rsid w:val="009B0884"/>
    <w:rsid w:val="009B212A"/>
    <w:rsid w:val="009B34EE"/>
    <w:rsid w:val="009C09A4"/>
    <w:rsid w:val="009C5D0F"/>
    <w:rsid w:val="009D1108"/>
    <w:rsid w:val="009D56D9"/>
    <w:rsid w:val="009D5A8D"/>
    <w:rsid w:val="009D704B"/>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499B"/>
    <w:rsid w:val="00A26CAB"/>
    <w:rsid w:val="00A30E17"/>
    <w:rsid w:val="00A30F53"/>
    <w:rsid w:val="00A32B87"/>
    <w:rsid w:val="00A37906"/>
    <w:rsid w:val="00A419DD"/>
    <w:rsid w:val="00A43D70"/>
    <w:rsid w:val="00A46144"/>
    <w:rsid w:val="00A50C1E"/>
    <w:rsid w:val="00A52299"/>
    <w:rsid w:val="00A524B5"/>
    <w:rsid w:val="00A542D6"/>
    <w:rsid w:val="00A54365"/>
    <w:rsid w:val="00A62760"/>
    <w:rsid w:val="00A62BB5"/>
    <w:rsid w:val="00A637B2"/>
    <w:rsid w:val="00A63BA7"/>
    <w:rsid w:val="00A63BC3"/>
    <w:rsid w:val="00A65743"/>
    <w:rsid w:val="00A71A89"/>
    <w:rsid w:val="00A745FA"/>
    <w:rsid w:val="00A76C99"/>
    <w:rsid w:val="00A80D4C"/>
    <w:rsid w:val="00A81D46"/>
    <w:rsid w:val="00A84A2F"/>
    <w:rsid w:val="00A86855"/>
    <w:rsid w:val="00A905BE"/>
    <w:rsid w:val="00A910AF"/>
    <w:rsid w:val="00A95627"/>
    <w:rsid w:val="00A973E8"/>
    <w:rsid w:val="00A97B8E"/>
    <w:rsid w:val="00AA0154"/>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AF1847"/>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4B88"/>
    <w:rsid w:val="00B81D6B"/>
    <w:rsid w:val="00B928FE"/>
    <w:rsid w:val="00BA0CEC"/>
    <w:rsid w:val="00BA1537"/>
    <w:rsid w:val="00BA23E4"/>
    <w:rsid w:val="00BA3399"/>
    <w:rsid w:val="00BA6F5C"/>
    <w:rsid w:val="00BA73CE"/>
    <w:rsid w:val="00BB0479"/>
    <w:rsid w:val="00BB47DF"/>
    <w:rsid w:val="00BB750A"/>
    <w:rsid w:val="00BC078C"/>
    <w:rsid w:val="00BC4190"/>
    <w:rsid w:val="00BC7492"/>
    <w:rsid w:val="00BD102F"/>
    <w:rsid w:val="00BD6AB8"/>
    <w:rsid w:val="00BE0B67"/>
    <w:rsid w:val="00BE1437"/>
    <w:rsid w:val="00BE4561"/>
    <w:rsid w:val="00BE6FCF"/>
    <w:rsid w:val="00BE7F31"/>
    <w:rsid w:val="00BF0705"/>
    <w:rsid w:val="00BF1790"/>
    <w:rsid w:val="00BF1B48"/>
    <w:rsid w:val="00BF2839"/>
    <w:rsid w:val="00BF319A"/>
    <w:rsid w:val="00BF35CE"/>
    <w:rsid w:val="00BF5AAE"/>
    <w:rsid w:val="00BF5C8E"/>
    <w:rsid w:val="00BF733B"/>
    <w:rsid w:val="00BF7A03"/>
    <w:rsid w:val="00BF7A67"/>
    <w:rsid w:val="00C02D78"/>
    <w:rsid w:val="00C0538F"/>
    <w:rsid w:val="00C079E6"/>
    <w:rsid w:val="00C12172"/>
    <w:rsid w:val="00C167F7"/>
    <w:rsid w:val="00C223F6"/>
    <w:rsid w:val="00C2453B"/>
    <w:rsid w:val="00C25142"/>
    <w:rsid w:val="00C3023F"/>
    <w:rsid w:val="00C31D92"/>
    <w:rsid w:val="00C331CC"/>
    <w:rsid w:val="00C3383F"/>
    <w:rsid w:val="00C373EC"/>
    <w:rsid w:val="00C37DBA"/>
    <w:rsid w:val="00C40FB9"/>
    <w:rsid w:val="00C41273"/>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62E1"/>
    <w:rsid w:val="00C87B05"/>
    <w:rsid w:val="00C90421"/>
    <w:rsid w:val="00C94199"/>
    <w:rsid w:val="00C94CD7"/>
    <w:rsid w:val="00C96337"/>
    <w:rsid w:val="00C9640A"/>
    <w:rsid w:val="00C97612"/>
    <w:rsid w:val="00CA572E"/>
    <w:rsid w:val="00CA607C"/>
    <w:rsid w:val="00CA6243"/>
    <w:rsid w:val="00CB0E1A"/>
    <w:rsid w:val="00CB1780"/>
    <w:rsid w:val="00CB1DF8"/>
    <w:rsid w:val="00CB2C3A"/>
    <w:rsid w:val="00CB5983"/>
    <w:rsid w:val="00CB5B9B"/>
    <w:rsid w:val="00CB7783"/>
    <w:rsid w:val="00CC25D1"/>
    <w:rsid w:val="00CC26E6"/>
    <w:rsid w:val="00CC4426"/>
    <w:rsid w:val="00CC576E"/>
    <w:rsid w:val="00CC758B"/>
    <w:rsid w:val="00CD1898"/>
    <w:rsid w:val="00CD19E5"/>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36A6"/>
    <w:rsid w:val="00D24700"/>
    <w:rsid w:val="00D27834"/>
    <w:rsid w:val="00D30CB0"/>
    <w:rsid w:val="00D333E4"/>
    <w:rsid w:val="00D34875"/>
    <w:rsid w:val="00D370FD"/>
    <w:rsid w:val="00D4695A"/>
    <w:rsid w:val="00D477A9"/>
    <w:rsid w:val="00D5144E"/>
    <w:rsid w:val="00D51B06"/>
    <w:rsid w:val="00D52AB7"/>
    <w:rsid w:val="00D538D5"/>
    <w:rsid w:val="00D54486"/>
    <w:rsid w:val="00D55D4F"/>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7413"/>
    <w:rsid w:val="00D875FF"/>
    <w:rsid w:val="00D901B0"/>
    <w:rsid w:val="00D927DC"/>
    <w:rsid w:val="00D9337A"/>
    <w:rsid w:val="00DB02AF"/>
    <w:rsid w:val="00DB043D"/>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16D1"/>
    <w:rsid w:val="00E02C8A"/>
    <w:rsid w:val="00E05A26"/>
    <w:rsid w:val="00E05CC7"/>
    <w:rsid w:val="00E101A7"/>
    <w:rsid w:val="00E107AD"/>
    <w:rsid w:val="00E137B3"/>
    <w:rsid w:val="00E15173"/>
    <w:rsid w:val="00E158FF"/>
    <w:rsid w:val="00E16CFA"/>
    <w:rsid w:val="00E20730"/>
    <w:rsid w:val="00E21052"/>
    <w:rsid w:val="00E2286E"/>
    <w:rsid w:val="00E27F82"/>
    <w:rsid w:val="00E302F5"/>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3CB7"/>
    <w:rsid w:val="00E73E6E"/>
    <w:rsid w:val="00E76BE2"/>
    <w:rsid w:val="00E77FCB"/>
    <w:rsid w:val="00E818B8"/>
    <w:rsid w:val="00E854D1"/>
    <w:rsid w:val="00E859B2"/>
    <w:rsid w:val="00E85BA6"/>
    <w:rsid w:val="00E90E9E"/>
    <w:rsid w:val="00E929DB"/>
    <w:rsid w:val="00E92F3D"/>
    <w:rsid w:val="00E95BDD"/>
    <w:rsid w:val="00E97F65"/>
    <w:rsid w:val="00EA2C1E"/>
    <w:rsid w:val="00EA3223"/>
    <w:rsid w:val="00EA51E6"/>
    <w:rsid w:val="00EA55AB"/>
    <w:rsid w:val="00EB6CE8"/>
    <w:rsid w:val="00EC31F8"/>
    <w:rsid w:val="00EC4D96"/>
    <w:rsid w:val="00EC5147"/>
    <w:rsid w:val="00ED1C48"/>
    <w:rsid w:val="00ED496E"/>
    <w:rsid w:val="00ED4DE7"/>
    <w:rsid w:val="00EE0EC6"/>
    <w:rsid w:val="00EE293C"/>
    <w:rsid w:val="00EE5F0E"/>
    <w:rsid w:val="00EE6004"/>
    <w:rsid w:val="00EF04B5"/>
    <w:rsid w:val="00EF0CB5"/>
    <w:rsid w:val="00EF57EA"/>
    <w:rsid w:val="00EF5CEC"/>
    <w:rsid w:val="00F014BA"/>
    <w:rsid w:val="00F0210F"/>
    <w:rsid w:val="00F022F1"/>
    <w:rsid w:val="00F02FD4"/>
    <w:rsid w:val="00F114D2"/>
    <w:rsid w:val="00F1588E"/>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77CE7"/>
    <w:rsid w:val="00F802A7"/>
    <w:rsid w:val="00F81111"/>
    <w:rsid w:val="00F81986"/>
    <w:rsid w:val="00F909AD"/>
    <w:rsid w:val="00F90AB6"/>
    <w:rsid w:val="00F90EF2"/>
    <w:rsid w:val="00F92191"/>
    <w:rsid w:val="00F93766"/>
    <w:rsid w:val="00F938F1"/>
    <w:rsid w:val="00FA3983"/>
    <w:rsid w:val="00FA65FB"/>
    <w:rsid w:val="00FA6DB5"/>
    <w:rsid w:val="00FC0098"/>
    <w:rsid w:val="00FC534C"/>
    <w:rsid w:val="00FC544E"/>
    <w:rsid w:val="00FD061B"/>
    <w:rsid w:val="00FD13C4"/>
    <w:rsid w:val="00FD1F08"/>
    <w:rsid w:val="00FD3C86"/>
    <w:rsid w:val="00FD4EA9"/>
    <w:rsid w:val="00FD6FC9"/>
    <w:rsid w:val="00FE039F"/>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4036</Words>
  <Characters>23009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26992</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Mago, Nitika</cp:lastModifiedBy>
  <cp:revision>2</cp:revision>
  <cp:lastPrinted>2013-11-25T23:07:00Z</cp:lastPrinted>
  <dcterms:created xsi:type="dcterms:W3CDTF">2022-04-06T20:54:00Z</dcterms:created>
  <dcterms:modified xsi:type="dcterms:W3CDTF">2022-04-06T20:54:00Z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