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14:paraId="07118E1F" w14:textId="77777777" w:rsidTr="00D72CFE">
        <w:tc>
          <w:tcPr>
            <w:tcW w:w="1620" w:type="dxa"/>
            <w:tcBorders>
              <w:bottom w:val="single" w:sz="4" w:space="0" w:color="auto"/>
            </w:tcBorders>
            <w:shd w:val="clear" w:color="auto" w:fill="FFFFFF"/>
            <w:vAlign w:val="center"/>
          </w:tcPr>
          <w:p w14:paraId="7C0EDF2A" w14:textId="77777777" w:rsidR="00DE4B68"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t>NPRR Number</w:t>
            </w:r>
          </w:p>
        </w:tc>
        <w:tc>
          <w:tcPr>
            <w:tcW w:w="1260" w:type="dxa"/>
            <w:tcBorders>
              <w:bottom w:val="single" w:sz="4" w:space="0" w:color="auto"/>
            </w:tcBorders>
            <w:vAlign w:val="center"/>
          </w:tcPr>
          <w:p w14:paraId="61943F19" w14:textId="77777777" w:rsidR="00DE4B68" w:rsidRDefault="00757FA8" w:rsidP="00D72CFE">
            <w:pPr>
              <w:pStyle w:val="Header"/>
            </w:pPr>
            <w:hyperlink r:id="rId8" w:history="1">
              <w:r w:rsidR="00DE4B68" w:rsidRPr="00993CCA">
                <w:rPr>
                  <w:rStyle w:val="Hyperlink"/>
                </w:rPr>
                <w:t>1108</w:t>
              </w:r>
            </w:hyperlink>
          </w:p>
        </w:tc>
        <w:tc>
          <w:tcPr>
            <w:tcW w:w="900" w:type="dxa"/>
            <w:tcBorders>
              <w:bottom w:val="single" w:sz="4" w:space="0" w:color="auto"/>
            </w:tcBorders>
            <w:shd w:val="clear" w:color="auto" w:fill="FFFFFF"/>
            <w:vAlign w:val="center"/>
          </w:tcPr>
          <w:p w14:paraId="0F459134" w14:textId="77777777" w:rsidR="00DE4B68" w:rsidRDefault="00DE4B68" w:rsidP="00D72CFE">
            <w:pPr>
              <w:pStyle w:val="Header"/>
            </w:pPr>
            <w:r>
              <w:t>NPRR Title</w:t>
            </w:r>
          </w:p>
        </w:tc>
        <w:tc>
          <w:tcPr>
            <w:tcW w:w="6660" w:type="dxa"/>
            <w:tcBorders>
              <w:bottom w:val="single" w:sz="4" w:space="0" w:color="auto"/>
            </w:tcBorders>
            <w:vAlign w:val="center"/>
          </w:tcPr>
          <w:p w14:paraId="7AE039AD" w14:textId="4FA8BAFC" w:rsidR="00DE4B68" w:rsidRDefault="00DE4B68" w:rsidP="00D72CFE">
            <w:pPr>
              <w:pStyle w:val="Header"/>
            </w:pPr>
            <w:r>
              <w:t>ERCOT Shall Approve or Deny All Resource Outage Requests</w:t>
            </w:r>
          </w:p>
        </w:tc>
      </w:tr>
      <w:tr w:rsidR="00DE4B68" w14:paraId="6DD1A1CE" w14:textId="77777777" w:rsidTr="00D72CFE">
        <w:trPr>
          <w:trHeight w:val="413"/>
        </w:trPr>
        <w:tc>
          <w:tcPr>
            <w:tcW w:w="2880" w:type="dxa"/>
            <w:gridSpan w:val="2"/>
            <w:tcBorders>
              <w:top w:val="nil"/>
              <w:left w:val="nil"/>
              <w:bottom w:val="single" w:sz="4" w:space="0" w:color="auto"/>
              <w:right w:val="nil"/>
            </w:tcBorders>
            <w:vAlign w:val="center"/>
          </w:tcPr>
          <w:p w14:paraId="478600DF" w14:textId="77777777" w:rsidR="00DE4B68" w:rsidRDefault="00DE4B68" w:rsidP="00D72CFE">
            <w:pPr>
              <w:pStyle w:val="NormalArial"/>
            </w:pPr>
          </w:p>
        </w:tc>
        <w:tc>
          <w:tcPr>
            <w:tcW w:w="7560" w:type="dxa"/>
            <w:gridSpan w:val="2"/>
            <w:tcBorders>
              <w:top w:val="single" w:sz="4" w:space="0" w:color="auto"/>
              <w:left w:val="nil"/>
              <w:bottom w:val="nil"/>
              <w:right w:val="nil"/>
            </w:tcBorders>
            <w:vAlign w:val="center"/>
          </w:tcPr>
          <w:p w14:paraId="7ADC3B08" w14:textId="77777777" w:rsidR="00DE4B68" w:rsidRDefault="00DE4B68" w:rsidP="00D72CFE">
            <w:pPr>
              <w:pStyle w:val="NormalArial"/>
            </w:pPr>
          </w:p>
        </w:tc>
      </w:tr>
      <w:tr w:rsidR="00DE4B68" w14:paraId="10174F1A"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395E70" w14:textId="77777777" w:rsidR="00DE4B68" w:rsidRDefault="00DE4B68" w:rsidP="00D72CFE">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8B93E" w14:textId="21081D56" w:rsidR="00DE4B68" w:rsidRDefault="00DE4B68" w:rsidP="00D72CFE">
            <w:pPr>
              <w:pStyle w:val="NormalArial"/>
            </w:pPr>
            <w:r>
              <w:t xml:space="preserve">February </w:t>
            </w:r>
            <w:r w:rsidR="00757FA8">
              <w:t>22</w:t>
            </w:r>
            <w:r>
              <w:t>, 2022</w:t>
            </w:r>
          </w:p>
        </w:tc>
      </w:tr>
      <w:tr w:rsidR="00DE4B68" w14:paraId="2442B6A4"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942482C" w14:textId="77777777" w:rsidR="00DE4B68" w:rsidRDefault="00DE4B68" w:rsidP="00D72CFE">
            <w:pPr>
              <w:pStyle w:val="NormalArial"/>
            </w:pPr>
          </w:p>
        </w:tc>
        <w:tc>
          <w:tcPr>
            <w:tcW w:w="7560" w:type="dxa"/>
            <w:gridSpan w:val="2"/>
            <w:tcBorders>
              <w:top w:val="nil"/>
              <w:left w:val="nil"/>
              <w:bottom w:val="nil"/>
              <w:right w:val="nil"/>
            </w:tcBorders>
            <w:vAlign w:val="center"/>
          </w:tcPr>
          <w:p w14:paraId="2ED7B4E0" w14:textId="77777777" w:rsidR="00DE4B68" w:rsidRDefault="00DE4B68" w:rsidP="00D72CFE">
            <w:pPr>
              <w:pStyle w:val="NormalArial"/>
            </w:pPr>
          </w:p>
        </w:tc>
      </w:tr>
      <w:tr w:rsidR="00DE4B68" w14:paraId="04162DED" w14:textId="77777777" w:rsidTr="00D72CFE">
        <w:trPr>
          <w:trHeight w:val="440"/>
        </w:trPr>
        <w:tc>
          <w:tcPr>
            <w:tcW w:w="10440" w:type="dxa"/>
            <w:gridSpan w:val="4"/>
            <w:tcBorders>
              <w:top w:val="single" w:sz="4" w:space="0" w:color="auto"/>
            </w:tcBorders>
            <w:shd w:val="clear" w:color="auto" w:fill="FFFFFF"/>
            <w:vAlign w:val="center"/>
          </w:tcPr>
          <w:p w14:paraId="2E656D13" w14:textId="77777777" w:rsidR="00DE4B68" w:rsidRDefault="00DE4B68" w:rsidP="00D72CFE">
            <w:pPr>
              <w:pStyle w:val="Header"/>
              <w:jc w:val="center"/>
            </w:pPr>
            <w:r>
              <w:t>Submitter’s Information</w:t>
            </w:r>
          </w:p>
        </w:tc>
      </w:tr>
      <w:tr w:rsidR="00DE4B68" w14:paraId="0ABE759D" w14:textId="77777777" w:rsidTr="00D72CFE">
        <w:trPr>
          <w:trHeight w:val="350"/>
        </w:trPr>
        <w:tc>
          <w:tcPr>
            <w:tcW w:w="2880" w:type="dxa"/>
            <w:gridSpan w:val="2"/>
            <w:shd w:val="clear" w:color="auto" w:fill="FFFFFF"/>
            <w:vAlign w:val="center"/>
          </w:tcPr>
          <w:p w14:paraId="61EC7D2A" w14:textId="77777777" w:rsidR="00DE4B68" w:rsidRPr="00EC55B3" w:rsidRDefault="00DE4B68" w:rsidP="00D72CFE">
            <w:pPr>
              <w:pStyle w:val="Header"/>
            </w:pPr>
            <w:r w:rsidRPr="00EC55B3">
              <w:t>Name</w:t>
            </w:r>
          </w:p>
        </w:tc>
        <w:tc>
          <w:tcPr>
            <w:tcW w:w="7560" w:type="dxa"/>
            <w:gridSpan w:val="2"/>
            <w:vAlign w:val="center"/>
          </w:tcPr>
          <w:p w14:paraId="488AAA92" w14:textId="77777777" w:rsidR="00DE4B68" w:rsidRDefault="00DE4B68" w:rsidP="00D72CFE">
            <w:pPr>
              <w:pStyle w:val="NormalArial"/>
            </w:pPr>
            <w:r>
              <w:t>Shun Hsien (Fred) Huang</w:t>
            </w:r>
          </w:p>
        </w:tc>
      </w:tr>
      <w:tr w:rsidR="00DE4B68" w14:paraId="16FE1054" w14:textId="77777777" w:rsidTr="00D72CFE">
        <w:trPr>
          <w:trHeight w:val="350"/>
        </w:trPr>
        <w:tc>
          <w:tcPr>
            <w:tcW w:w="2880" w:type="dxa"/>
            <w:gridSpan w:val="2"/>
            <w:shd w:val="clear" w:color="auto" w:fill="FFFFFF"/>
            <w:vAlign w:val="center"/>
          </w:tcPr>
          <w:p w14:paraId="47B2C1F4" w14:textId="77777777" w:rsidR="00DE4B68" w:rsidRPr="00EC55B3" w:rsidRDefault="00DE4B68" w:rsidP="00D72CFE">
            <w:pPr>
              <w:pStyle w:val="Header"/>
            </w:pPr>
            <w:r w:rsidRPr="00EC55B3">
              <w:t>E-mail Address</w:t>
            </w:r>
          </w:p>
        </w:tc>
        <w:tc>
          <w:tcPr>
            <w:tcW w:w="7560" w:type="dxa"/>
            <w:gridSpan w:val="2"/>
            <w:vAlign w:val="center"/>
          </w:tcPr>
          <w:p w14:paraId="2FC79724" w14:textId="77777777" w:rsidR="00DE4B68" w:rsidRDefault="00757FA8" w:rsidP="00D72CFE">
            <w:pPr>
              <w:pStyle w:val="NormalArial"/>
            </w:pPr>
            <w:hyperlink r:id="rId9" w:history="1">
              <w:r w:rsidR="00DE4B68" w:rsidRPr="00C02299">
                <w:rPr>
                  <w:rStyle w:val="Hyperlink"/>
                </w:rPr>
                <w:t>Shun-Hsien.Huang@ercot.com</w:t>
              </w:r>
            </w:hyperlink>
          </w:p>
        </w:tc>
      </w:tr>
      <w:tr w:rsidR="00DE4B68" w14:paraId="07EC3B3D" w14:textId="77777777" w:rsidTr="00D72CFE">
        <w:trPr>
          <w:trHeight w:val="350"/>
        </w:trPr>
        <w:tc>
          <w:tcPr>
            <w:tcW w:w="2880" w:type="dxa"/>
            <w:gridSpan w:val="2"/>
            <w:shd w:val="clear" w:color="auto" w:fill="FFFFFF"/>
            <w:vAlign w:val="center"/>
          </w:tcPr>
          <w:p w14:paraId="2BC52E99" w14:textId="77777777" w:rsidR="00DE4B68" w:rsidRPr="00EC55B3" w:rsidRDefault="00DE4B68" w:rsidP="00D72CFE">
            <w:pPr>
              <w:pStyle w:val="Header"/>
            </w:pPr>
            <w:r w:rsidRPr="00EC55B3">
              <w:t>Company</w:t>
            </w:r>
          </w:p>
        </w:tc>
        <w:tc>
          <w:tcPr>
            <w:tcW w:w="7560" w:type="dxa"/>
            <w:gridSpan w:val="2"/>
            <w:vAlign w:val="center"/>
          </w:tcPr>
          <w:p w14:paraId="46997361" w14:textId="77777777" w:rsidR="00DE4B68" w:rsidRDefault="00DE4B68" w:rsidP="00D72CFE">
            <w:pPr>
              <w:pStyle w:val="NormalArial"/>
            </w:pPr>
            <w:r>
              <w:t>ERCOT</w:t>
            </w:r>
          </w:p>
        </w:tc>
      </w:tr>
      <w:tr w:rsidR="00DE4B68" w14:paraId="10696C6D" w14:textId="77777777" w:rsidTr="00D72CFE">
        <w:trPr>
          <w:trHeight w:val="350"/>
        </w:trPr>
        <w:tc>
          <w:tcPr>
            <w:tcW w:w="2880" w:type="dxa"/>
            <w:gridSpan w:val="2"/>
            <w:tcBorders>
              <w:bottom w:val="single" w:sz="4" w:space="0" w:color="auto"/>
            </w:tcBorders>
            <w:shd w:val="clear" w:color="auto" w:fill="FFFFFF"/>
            <w:vAlign w:val="center"/>
          </w:tcPr>
          <w:p w14:paraId="0CA95553" w14:textId="77777777" w:rsidR="00DE4B68" w:rsidRPr="00EC55B3" w:rsidRDefault="00DE4B68" w:rsidP="00D72CFE">
            <w:pPr>
              <w:pStyle w:val="Header"/>
            </w:pPr>
            <w:r w:rsidRPr="00EC55B3">
              <w:t>Phone Number</w:t>
            </w:r>
          </w:p>
        </w:tc>
        <w:tc>
          <w:tcPr>
            <w:tcW w:w="7560" w:type="dxa"/>
            <w:gridSpan w:val="2"/>
            <w:tcBorders>
              <w:bottom w:val="single" w:sz="4" w:space="0" w:color="auto"/>
            </w:tcBorders>
            <w:vAlign w:val="center"/>
          </w:tcPr>
          <w:p w14:paraId="573B138A" w14:textId="77777777" w:rsidR="00DE4B68" w:rsidRDefault="00DE4B68" w:rsidP="00D72CFE">
            <w:pPr>
              <w:pStyle w:val="NormalArial"/>
            </w:pPr>
            <w:r>
              <w:t>512-248-6665</w:t>
            </w:r>
          </w:p>
        </w:tc>
      </w:tr>
      <w:tr w:rsidR="00DE4B68" w14:paraId="3A074792" w14:textId="77777777" w:rsidTr="00D72CFE">
        <w:trPr>
          <w:trHeight w:val="350"/>
        </w:trPr>
        <w:tc>
          <w:tcPr>
            <w:tcW w:w="2880" w:type="dxa"/>
            <w:gridSpan w:val="2"/>
            <w:shd w:val="clear" w:color="auto" w:fill="FFFFFF"/>
            <w:vAlign w:val="center"/>
          </w:tcPr>
          <w:p w14:paraId="37715C87" w14:textId="77777777" w:rsidR="00DE4B68" w:rsidRPr="00EC55B3" w:rsidRDefault="00DE4B68" w:rsidP="00D72CFE">
            <w:pPr>
              <w:pStyle w:val="Header"/>
            </w:pPr>
            <w:r>
              <w:t>Cell</w:t>
            </w:r>
            <w:r w:rsidRPr="00EC55B3">
              <w:t xml:space="preserve"> Number</w:t>
            </w:r>
          </w:p>
        </w:tc>
        <w:tc>
          <w:tcPr>
            <w:tcW w:w="7560" w:type="dxa"/>
            <w:gridSpan w:val="2"/>
            <w:vAlign w:val="center"/>
          </w:tcPr>
          <w:p w14:paraId="12F77319" w14:textId="77777777" w:rsidR="00DE4B68" w:rsidRDefault="00DE4B68" w:rsidP="00D72CFE">
            <w:pPr>
              <w:pStyle w:val="NormalArial"/>
            </w:pPr>
          </w:p>
        </w:tc>
      </w:tr>
      <w:tr w:rsidR="00DE4B68" w14:paraId="2AE4A950" w14:textId="77777777" w:rsidTr="00D72CFE">
        <w:trPr>
          <w:trHeight w:val="350"/>
        </w:trPr>
        <w:tc>
          <w:tcPr>
            <w:tcW w:w="2880" w:type="dxa"/>
            <w:gridSpan w:val="2"/>
            <w:tcBorders>
              <w:bottom w:val="single" w:sz="4" w:space="0" w:color="auto"/>
            </w:tcBorders>
            <w:shd w:val="clear" w:color="auto" w:fill="FFFFFF"/>
            <w:vAlign w:val="center"/>
          </w:tcPr>
          <w:p w14:paraId="44517C70" w14:textId="77777777" w:rsidR="00DE4B68" w:rsidRPr="00EC55B3" w:rsidDel="00075A94" w:rsidRDefault="00DE4B68" w:rsidP="00D72CFE">
            <w:pPr>
              <w:pStyle w:val="Header"/>
            </w:pPr>
            <w:r>
              <w:t>Market Segment</w:t>
            </w:r>
          </w:p>
        </w:tc>
        <w:tc>
          <w:tcPr>
            <w:tcW w:w="7560" w:type="dxa"/>
            <w:gridSpan w:val="2"/>
            <w:tcBorders>
              <w:bottom w:val="single" w:sz="4" w:space="0" w:color="auto"/>
            </w:tcBorders>
            <w:vAlign w:val="center"/>
          </w:tcPr>
          <w:p w14:paraId="051FAAB6" w14:textId="77777777" w:rsidR="00DE4B68" w:rsidRDefault="00DE4B68" w:rsidP="00D72CFE">
            <w:pPr>
              <w:pStyle w:val="NormalArial"/>
            </w:pPr>
            <w:r>
              <w:t>Not applicable</w:t>
            </w:r>
          </w:p>
        </w:tc>
      </w:tr>
    </w:tbl>
    <w:p w14:paraId="21402773" w14:textId="7920B531" w:rsidR="00DE4B68"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14:paraId="2B5930B0" w14:textId="77777777" w:rsidTr="00D72CFE">
        <w:trPr>
          <w:trHeight w:val="350"/>
        </w:trPr>
        <w:tc>
          <w:tcPr>
            <w:tcW w:w="10440" w:type="dxa"/>
            <w:tcBorders>
              <w:bottom w:val="single" w:sz="4" w:space="0" w:color="auto"/>
            </w:tcBorders>
            <w:shd w:val="clear" w:color="auto" w:fill="FFFFFF"/>
            <w:vAlign w:val="center"/>
          </w:tcPr>
          <w:p w14:paraId="0FC24837" w14:textId="797A5BFE" w:rsidR="00DE4B68" w:rsidRDefault="00DE4B68" w:rsidP="00D72CFE">
            <w:pPr>
              <w:pStyle w:val="Header"/>
              <w:jc w:val="center"/>
            </w:pPr>
            <w:r>
              <w:t>Comments</w:t>
            </w:r>
          </w:p>
        </w:tc>
      </w:tr>
    </w:tbl>
    <w:p w14:paraId="24B97BA1" w14:textId="078E0E82" w:rsidR="00DE4B68" w:rsidRDefault="00DE4B68" w:rsidP="00DE4B68">
      <w:pPr>
        <w:pStyle w:val="NormalArial"/>
        <w:spacing w:before="120" w:after="120"/>
      </w:pPr>
      <w:r>
        <w:t>ERCOT submits these comments to respon</w:t>
      </w:r>
      <w:r w:rsidR="001C6593">
        <w:t>d</w:t>
      </w:r>
      <w:r>
        <w:t xml:space="preserve"> to comments </w:t>
      </w:r>
      <w:r w:rsidR="001C6593">
        <w:t xml:space="preserve">provided by stakeholders </w:t>
      </w:r>
      <w:r w:rsidR="00952B2D">
        <w:t xml:space="preserve">at </w:t>
      </w:r>
      <w:r>
        <w:t xml:space="preserve">the </w:t>
      </w:r>
      <w:r w:rsidR="008B4863">
        <w:t xml:space="preserve">December 17, 2021 and </w:t>
      </w:r>
      <w:r w:rsidR="002D3E64">
        <w:t xml:space="preserve">January 28, 2022 </w:t>
      </w:r>
      <w:r w:rsidR="00CB4035">
        <w:t>Wholesale Market Working Group (</w:t>
      </w:r>
      <w:r>
        <w:t>WMWG</w:t>
      </w:r>
      <w:r w:rsidR="00CB4035">
        <w:t>)</w:t>
      </w:r>
      <w:r>
        <w:t xml:space="preserve"> </w:t>
      </w:r>
      <w:r w:rsidR="00CF7324">
        <w:t>meeting</w:t>
      </w:r>
      <w:r w:rsidR="008B4863">
        <w:t>s</w:t>
      </w:r>
      <w:r w:rsidR="00CF7324">
        <w:t xml:space="preserve"> </w:t>
      </w:r>
      <w:r>
        <w:t xml:space="preserve">and </w:t>
      </w:r>
      <w:r w:rsidR="00952B2D">
        <w:t xml:space="preserve">to propose </w:t>
      </w:r>
      <w:r>
        <w:t>change</w:t>
      </w:r>
      <w:r w:rsidR="00952B2D">
        <w:t>s</w:t>
      </w:r>
      <w:r>
        <w:t xml:space="preserve"> </w:t>
      </w:r>
      <w:r w:rsidR="001C6593">
        <w:t xml:space="preserve">to </w:t>
      </w:r>
      <w:r>
        <w:t xml:space="preserve">the </w:t>
      </w:r>
      <w:r w:rsidR="001C6593">
        <w:t xml:space="preserve">initially proposed </w:t>
      </w:r>
      <w:r>
        <w:t>implementation plans.  Specifically, the changes include:</w:t>
      </w:r>
    </w:p>
    <w:p w14:paraId="7AC89445" w14:textId="7207049A" w:rsidR="00DE4B68" w:rsidRDefault="00DE4B68" w:rsidP="00DE4B68">
      <w:pPr>
        <w:pStyle w:val="NormalArial"/>
        <w:numPr>
          <w:ilvl w:val="0"/>
          <w:numId w:val="23"/>
        </w:numPr>
        <w:spacing w:before="120" w:after="120"/>
        <w:ind w:left="720"/>
      </w:pPr>
      <w:r>
        <w:t xml:space="preserve">Revising the initially proposed two </w:t>
      </w:r>
      <w:r w:rsidR="00711306">
        <w:t xml:space="preserve">implementation </w:t>
      </w:r>
      <w:r>
        <w:t xml:space="preserve">phase to one </w:t>
      </w:r>
      <w:r w:rsidR="001C6593">
        <w:t xml:space="preserve">phase </w:t>
      </w:r>
      <w:r>
        <w:t xml:space="preserve">that </w:t>
      </w:r>
      <w:r w:rsidR="001C6593">
        <w:t>would require a project to provide for</w:t>
      </w:r>
      <w:r>
        <w:t xml:space="preserve"> automation of calculation</w:t>
      </w:r>
      <w:r w:rsidR="001C6593">
        <w:t>s</w:t>
      </w:r>
      <w:r>
        <w:t>, process</w:t>
      </w:r>
      <w:r w:rsidR="001C6593">
        <w:t>es</w:t>
      </w:r>
      <w:r>
        <w:t xml:space="preserve">, and report creation and posting; </w:t>
      </w:r>
    </w:p>
    <w:p w14:paraId="7BED1186" w14:textId="6265DD41" w:rsidR="00DE4B68" w:rsidRDefault="00DE4B68" w:rsidP="00DE4B68">
      <w:pPr>
        <w:pStyle w:val="NormalArial"/>
        <w:numPr>
          <w:ilvl w:val="0"/>
          <w:numId w:val="23"/>
        </w:numPr>
        <w:spacing w:before="120" w:after="120"/>
        <w:ind w:left="720"/>
      </w:pPr>
      <w:r>
        <w:t>Changing the report posting requirement from once per day to twice per day for each day of the next 60 months; and</w:t>
      </w:r>
    </w:p>
    <w:p w14:paraId="73195203" w14:textId="12486A08" w:rsidR="00DE4B68" w:rsidRDefault="00DE4B68" w:rsidP="00DE4B68">
      <w:pPr>
        <w:pStyle w:val="NormalArial"/>
        <w:numPr>
          <w:ilvl w:val="0"/>
          <w:numId w:val="23"/>
        </w:numPr>
        <w:spacing w:before="120" w:after="120"/>
        <w:ind w:left="720"/>
      </w:pPr>
      <w:r>
        <w:t>Making other minor changes and language clarifications (</w:t>
      </w:r>
      <w:proofErr w:type="gramStart"/>
      <w:r>
        <w:t>e.g.</w:t>
      </w:r>
      <w:proofErr w:type="gramEnd"/>
      <w:r>
        <w:t xml:space="preserve"> the timelines for responses by ERCOT for </w:t>
      </w:r>
      <w:r w:rsidR="00D74C35">
        <w:t xml:space="preserve">requested </w:t>
      </w:r>
      <w:r>
        <w:t>Resource Outage plan</w:t>
      </w:r>
      <w:r w:rsidR="00D74C35">
        <w:t>s</w:t>
      </w:r>
      <w:r>
        <w:t>)</w:t>
      </w:r>
      <w:r w:rsidR="00CB4035">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14:paraId="2A3C31A8" w14:textId="77777777" w:rsidTr="00D72CFE">
        <w:trPr>
          <w:trHeight w:val="350"/>
        </w:trPr>
        <w:tc>
          <w:tcPr>
            <w:tcW w:w="10440" w:type="dxa"/>
            <w:tcBorders>
              <w:bottom w:val="single" w:sz="4" w:space="0" w:color="auto"/>
            </w:tcBorders>
            <w:shd w:val="clear" w:color="auto" w:fill="FFFFFF"/>
            <w:vAlign w:val="center"/>
          </w:tcPr>
          <w:p w14:paraId="2D6C2E62" w14:textId="77777777" w:rsidR="00DE4B68" w:rsidRDefault="00DE4B68" w:rsidP="00D72CFE">
            <w:pPr>
              <w:pStyle w:val="Header"/>
              <w:jc w:val="center"/>
            </w:pPr>
            <w:r>
              <w:t>Revised Cover Page Language</w:t>
            </w:r>
          </w:p>
        </w:tc>
      </w:tr>
    </w:tbl>
    <w:p w14:paraId="6249BB84" w14:textId="19497A0E" w:rsidR="00DE4B68"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E3380" w14:paraId="0CDE8533" w14:textId="77777777" w:rsidTr="003A268E">
        <w:tc>
          <w:tcPr>
            <w:tcW w:w="1620" w:type="dxa"/>
            <w:tcBorders>
              <w:bottom w:val="single" w:sz="4" w:space="0" w:color="auto"/>
            </w:tcBorders>
            <w:shd w:val="clear" w:color="auto" w:fill="FFFFFF"/>
            <w:vAlign w:val="center"/>
          </w:tcPr>
          <w:p w14:paraId="4586DE34" w14:textId="77777777" w:rsidR="00BE3380" w:rsidRDefault="00BE3380" w:rsidP="003A268E">
            <w:pPr>
              <w:pStyle w:val="Header"/>
              <w:rPr>
                <w:rFonts w:ascii="Verdana" w:hAnsi="Verdana"/>
                <w:sz w:val="22"/>
              </w:rPr>
            </w:pPr>
            <w:r>
              <w:t>NPRR Number</w:t>
            </w:r>
          </w:p>
        </w:tc>
        <w:tc>
          <w:tcPr>
            <w:tcW w:w="1260" w:type="dxa"/>
            <w:tcBorders>
              <w:bottom w:val="single" w:sz="4" w:space="0" w:color="auto"/>
            </w:tcBorders>
            <w:vAlign w:val="center"/>
          </w:tcPr>
          <w:p w14:paraId="6207493B" w14:textId="77777777" w:rsidR="00BE3380" w:rsidRDefault="00757FA8" w:rsidP="003A268E">
            <w:pPr>
              <w:pStyle w:val="Header"/>
            </w:pPr>
            <w:hyperlink r:id="rId10" w:history="1">
              <w:r w:rsidR="00BE3380" w:rsidRPr="00993CCA">
                <w:rPr>
                  <w:rStyle w:val="Hyperlink"/>
                </w:rPr>
                <w:t>1108</w:t>
              </w:r>
            </w:hyperlink>
          </w:p>
        </w:tc>
        <w:tc>
          <w:tcPr>
            <w:tcW w:w="900" w:type="dxa"/>
            <w:tcBorders>
              <w:bottom w:val="single" w:sz="4" w:space="0" w:color="auto"/>
            </w:tcBorders>
            <w:shd w:val="clear" w:color="auto" w:fill="FFFFFF"/>
            <w:vAlign w:val="center"/>
          </w:tcPr>
          <w:p w14:paraId="4C913C31" w14:textId="77777777" w:rsidR="00BE3380" w:rsidRDefault="00BE3380" w:rsidP="003A268E">
            <w:pPr>
              <w:pStyle w:val="Header"/>
            </w:pPr>
            <w:r>
              <w:t>NPRR Title</w:t>
            </w:r>
          </w:p>
        </w:tc>
        <w:tc>
          <w:tcPr>
            <w:tcW w:w="6660" w:type="dxa"/>
            <w:tcBorders>
              <w:bottom w:val="single" w:sz="4" w:space="0" w:color="auto"/>
            </w:tcBorders>
            <w:vAlign w:val="center"/>
          </w:tcPr>
          <w:p w14:paraId="7ABF02E2" w14:textId="77777777" w:rsidR="00BE3380" w:rsidRDefault="00BE3380" w:rsidP="003A268E">
            <w:pPr>
              <w:pStyle w:val="Header"/>
            </w:pPr>
            <w:r>
              <w:t xml:space="preserve">ERCOT Shall Approve or Deny All Resource </w:t>
            </w:r>
            <w:ins w:id="4" w:author="ERCOT 022222" w:date="2022-02-22T12:49:00Z">
              <w:r>
                <w:t xml:space="preserve">Planned </w:t>
              </w:r>
            </w:ins>
            <w:r>
              <w:t>Outage Requests</w:t>
            </w:r>
          </w:p>
        </w:tc>
      </w:tr>
      <w:tr w:rsidR="00DE4B68" w:rsidRPr="00FB509B" w14:paraId="4B719DA6" w14:textId="77777777" w:rsidTr="00D72CFE">
        <w:trPr>
          <w:trHeight w:val="5435"/>
        </w:trPr>
        <w:tc>
          <w:tcPr>
            <w:tcW w:w="2880" w:type="dxa"/>
            <w:gridSpan w:val="2"/>
            <w:tcBorders>
              <w:top w:val="single" w:sz="4" w:space="0" w:color="auto"/>
              <w:bottom w:val="single" w:sz="4" w:space="0" w:color="auto"/>
            </w:tcBorders>
            <w:shd w:val="clear" w:color="auto" w:fill="FFFFFF"/>
            <w:vAlign w:val="center"/>
          </w:tcPr>
          <w:p w14:paraId="41ABADB7" w14:textId="77777777" w:rsidR="00DE4B68" w:rsidRDefault="00DE4B68" w:rsidP="00D72CFE">
            <w:pPr>
              <w:pStyle w:val="Header"/>
            </w:pPr>
            <w:r>
              <w:lastRenderedPageBreak/>
              <w:t xml:space="preserve">Nodal Protocol Sections Requiring Revision </w:t>
            </w:r>
          </w:p>
        </w:tc>
        <w:tc>
          <w:tcPr>
            <w:tcW w:w="7560" w:type="dxa"/>
            <w:gridSpan w:val="2"/>
            <w:tcBorders>
              <w:top w:val="single" w:sz="4" w:space="0" w:color="auto"/>
            </w:tcBorders>
            <w:vAlign w:val="center"/>
          </w:tcPr>
          <w:p w14:paraId="72341B7F" w14:textId="77777777" w:rsidR="00DE4B68" w:rsidRDefault="00DE4B68" w:rsidP="00D72CFE">
            <w:pPr>
              <w:pStyle w:val="NormalArial"/>
            </w:pPr>
            <w:r>
              <w:t>2.1, Definitions</w:t>
            </w:r>
          </w:p>
          <w:p w14:paraId="540FC50E" w14:textId="77777777" w:rsidR="00DE4B68" w:rsidRDefault="00DE4B68" w:rsidP="00D72CFE">
            <w:pPr>
              <w:pStyle w:val="NormalArial"/>
            </w:pPr>
            <w:r w:rsidRPr="00746BBA">
              <w:t>3.1.1</w:t>
            </w:r>
            <w:r>
              <w:t xml:space="preserve">, </w:t>
            </w:r>
            <w:r w:rsidRPr="00746BBA">
              <w:t>Role of ERCOT</w:t>
            </w:r>
          </w:p>
          <w:p w14:paraId="7C0795E8" w14:textId="77777777" w:rsidR="00DE4B68" w:rsidRDefault="00DE4B68" w:rsidP="00D72CFE">
            <w:pPr>
              <w:pStyle w:val="NormalArial"/>
            </w:pPr>
            <w:r w:rsidRPr="00746BBA">
              <w:t>3.1.2</w:t>
            </w:r>
            <w:r>
              <w:t xml:space="preserve">, </w:t>
            </w:r>
            <w:r w:rsidRPr="00746BBA">
              <w:t>Planned Outage, Maintenance Outage, or Rescheduled Outage Data Reporting</w:t>
            </w:r>
          </w:p>
          <w:p w14:paraId="4A0ECDBB" w14:textId="77777777" w:rsidR="00DE4B68" w:rsidRDefault="00DE4B68" w:rsidP="00D72CFE">
            <w:pPr>
              <w:pStyle w:val="NormalArial"/>
            </w:pPr>
            <w:r w:rsidRPr="00746BBA">
              <w:t>3.1.3.2</w:t>
            </w:r>
            <w:r>
              <w:t xml:space="preserve">, </w:t>
            </w:r>
            <w:r w:rsidRPr="00746BBA">
              <w:t>Resources</w:t>
            </w:r>
          </w:p>
          <w:p w14:paraId="34F760DE" w14:textId="77777777" w:rsidR="00DE4B68" w:rsidRDefault="00DE4B68" w:rsidP="00D72CFE">
            <w:pPr>
              <w:pStyle w:val="NormalArial"/>
            </w:pPr>
            <w:r w:rsidRPr="00746BBA">
              <w:t>3.1.6</w:t>
            </w:r>
            <w:r>
              <w:t xml:space="preserve">, </w:t>
            </w:r>
            <w:r w:rsidRPr="00746BBA">
              <w:t>Outages of Resources Other than Reliability Resources</w:t>
            </w:r>
          </w:p>
          <w:p w14:paraId="114BE7A3" w14:textId="77777777" w:rsidR="00DE4B68" w:rsidRDefault="00DE4B68" w:rsidP="00D72CFE">
            <w:pPr>
              <w:pStyle w:val="NormalArial"/>
            </w:pPr>
            <w:r w:rsidRPr="00746BBA">
              <w:t>3.1.6.1</w:t>
            </w:r>
            <w:r>
              <w:t xml:space="preserve">, </w:t>
            </w:r>
            <w:r w:rsidRPr="00746BBA">
              <w:t>Receipt of Resource Requests by ERCOT</w:t>
            </w:r>
          </w:p>
          <w:p w14:paraId="28021A87" w14:textId="77777777" w:rsidR="00DE4B68" w:rsidRDefault="00DE4B68" w:rsidP="00D72CFE">
            <w:pPr>
              <w:pStyle w:val="NormalArial"/>
            </w:pPr>
            <w:r w:rsidRPr="00AE0E6D">
              <w:t>3.1.6.2</w:t>
            </w:r>
            <w:r>
              <w:t xml:space="preserve">, </w:t>
            </w:r>
            <w:r w:rsidRPr="00AE0E6D">
              <w:t>Resource</w:t>
            </w:r>
            <w:r>
              <w:t>s</w:t>
            </w:r>
            <w:r w:rsidRPr="00AE0E6D">
              <w:t xml:space="preserve"> Outage Plan</w:t>
            </w:r>
          </w:p>
          <w:p w14:paraId="73C07D5D" w14:textId="77777777" w:rsidR="00DE4B68" w:rsidRDefault="00DE4B68" w:rsidP="00D72CFE">
            <w:pPr>
              <w:pStyle w:val="NormalArial"/>
            </w:pPr>
            <w:r w:rsidRPr="000C0E7E">
              <w:t>3.1.6.4</w:t>
            </w:r>
            <w:r>
              <w:t xml:space="preserve">, </w:t>
            </w:r>
            <w:r w:rsidRPr="000C0E7E">
              <w:t>Approval of Changes to a Resource Outage Plan</w:t>
            </w:r>
          </w:p>
          <w:p w14:paraId="3A964E33" w14:textId="77777777" w:rsidR="00DE4B68" w:rsidRDefault="00DE4B68" w:rsidP="00D72CFE">
            <w:pPr>
              <w:pStyle w:val="NormalArial"/>
            </w:pPr>
            <w:r w:rsidRPr="000C0E7E">
              <w:t>3.1.6.6</w:t>
            </w:r>
            <w:r>
              <w:t xml:space="preserve">, </w:t>
            </w:r>
            <w:r w:rsidRPr="000C0E7E">
              <w:t>Timelines for Response by ERCOT for Resource Outages</w:t>
            </w:r>
          </w:p>
          <w:p w14:paraId="3342C648" w14:textId="77777777" w:rsidR="00DE4B68" w:rsidRDefault="00DE4B68" w:rsidP="00D72CFE">
            <w:pPr>
              <w:pStyle w:val="NormalArial"/>
            </w:pPr>
            <w:r w:rsidRPr="000C0E7E">
              <w:t>3.1.6.7</w:t>
            </w:r>
            <w:r>
              <w:t xml:space="preserve">, </w:t>
            </w:r>
            <w:r w:rsidRPr="000C0E7E">
              <w:t>Delay</w:t>
            </w:r>
          </w:p>
          <w:p w14:paraId="23BD8423" w14:textId="77777777" w:rsidR="00DE4B68" w:rsidRDefault="00DE4B68" w:rsidP="00D72CFE">
            <w:pPr>
              <w:pStyle w:val="NormalArial"/>
            </w:pPr>
            <w:r w:rsidRPr="000C0E7E">
              <w:t>3.1.6.8</w:t>
            </w:r>
            <w:r>
              <w:t xml:space="preserve">, </w:t>
            </w:r>
            <w:r w:rsidRPr="000C0E7E">
              <w:t>Resource Outage Rejection Notice</w:t>
            </w:r>
          </w:p>
          <w:p w14:paraId="3882ED3C" w14:textId="77777777" w:rsidR="00DE4B68" w:rsidRDefault="00DE4B68" w:rsidP="00D72CFE">
            <w:pPr>
              <w:pStyle w:val="NormalArial"/>
            </w:pPr>
            <w:r>
              <w:t>3.1.6.9, Withdrawal of Approval or Acceptance and Rescheduling of Approved or Accepted Planned Outages of Resource Facilities</w:t>
            </w:r>
          </w:p>
          <w:p w14:paraId="11D3EB52" w14:textId="77777777" w:rsidR="00DE4B68" w:rsidRDefault="00DE4B68" w:rsidP="00D72CFE">
            <w:pPr>
              <w:pStyle w:val="NormalArial"/>
            </w:pPr>
            <w:r w:rsidRPr="000C0E7E">
              <w:t>3.1.6.10</w:t>
            </w:r>
            <w:r>
              <w:t xml:space="preserve">, </w:t>
            </w:r>
            <w:r w:rsidRPr="000C0E7E">
              <w:t>Opportunity Outage</w:t>
            </w:r>
          </w:p>
          <w:p w14:paraId="09F75813" w14:textId="77777777" w:rsidR="00DE4B68" w:rsidRDefault="00DE4B68" w:rsidP="00D72CFE">
            <w:pPr>
              <w:pStyle w:val="NormalArial"/>
            </w:pPr>
            <w:r w:rsidRPr="0086234F">
              <w:t>3.1.6.13</w:t>
            </w:r>
            <w:r>
              <w:t xml:space="preserve">, </w:t>
            </w:r>
            <w:r w:rsidRPr="0086234F">
              <w:t xml:space="preserve">Maximum Daily </w:t>
            </w:r>
            <w:ins w:id="5" w:author="ERCOT 022222" w:date="2022-01-27T09:10:00Z">
              <w:r>
                <w:t xml:space="preserve">Resource </w:t>
              </w:r>
            </w:ins>
            <w:r w:rsidRPr="0086234F">
              <w:t xml:space="preserve">Planned </w:t>
            </w:r>
            <w:del w:id="6" w:author="ERCOT 022222" w:date="2022-01-27T09:10:00Z">
              <w:r w:rsidRPr="0086234F" w:rsidDel="00356504">
                <w:delText xml:space="preserve">Resource </w:delText>
              </w:r>
            </w:del>
            <w:r w:rsidRPr="0086234F">
              <w:t>Outage Capacity</w:t>
            </w:r>
            <w:r>
              <w:t xml:space="preserve"> (new)</w:t>
            </w:r>
          </w:p>
          <w:p w14:paraId="70FA759D" w14:textId="77777777" w:rsidR="00DE4B68" w:rsidRDefault="00DE4B68" w:rsidP="00D72CFE">
            <w:pPr>
              <w:pStyle w:val="NormalArial"/>
            </w:pPr>
            <w:r w:rsidRPr="0086234F">
              <w:t>3.1.7</w:t>
            </w:r>
            <w:r>
              <w:t xml:space="preserve">, </w:t>
            </w:r>
            <w:r w:rsidRPr="0086234F">
              <w:t>Reliability Resource Outages</w:t>
            </w:r>
          </w:p>
          <w:p w14:paraId="537F0863" w14:textId="77777777" w:rsidR="00DE4B68" w:rsidRPr="00FB509B" w:rsidRDefault="00DE4B68" w:rsidP="00D72CFE">
            <w:pPr>
              <w:pStyle w:val="NormalArial"/>
            </w:pPr>
            <w:r w:rsidRPr="0086234F">
              <w:t>3.1.7.1</w:t>
            </w:r>
            <w:r>
              <w:t xml:space="preserve">, </w:t>
            </w:r>
            <w:r w:rsidRPr="0086234F">
              <w:t>Timelines for Response by ERCOT on Reliability Resource Outages</w:t>
            </w:r>
          </w:p>
        </w:tc>
      </w:tr>
      <w:tr w:rsidR="00DE4B68" w:rsidRPr="00FB509B" w14:paraId="774836CE" w14:textId="77777777" w:rsidTr="00DE4B68">
        <w:trPr>
          <w:trHeight w:val="458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B9C16B" w14:textId="77777777" w:rsidR="00DE4B68" w:rsidRDefault="00DE4B68" w:rsidP="00D72CFE">
            <w:pPr>
              <w:pStyle w:val="Header"/>
            </w:pPr>
            <w: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3E1716" w14:textId="3B82B26F" w:rsidR="00DE4B68" w:rsidRDefault="00DE4B68" w:rsidP="00DE4B68">
            <w:pPr>
              <w:pStyle w:val="NormalArial"/>
              <w:spacing w:before="120" w:after="120"/>
            </w:pPr>
            <w:r>
              <w:t xml:space="preserve">This Nodal Protocol Revision Request (NPRR) defines a process by which ERCOT will review, coordinate, and approve or deny all </w:t>
            </w:r>
            <w:ins w:id="7" w:author="ERCOT 022222" w:date="2022-01-27T09:26:00Z">
              <w:r>
                <w:t xml:space="preserve">Resource </w:t>
              </w:r>
            </w:ins>
            <w:r>
              <w:t>Planned Outage</w:t>
            </w:r>
            <w:r>
              <w:t>s</w:t>
            </w:r>
            <w:r>
              <w:t>, including those that are submitted more than 45 days prior to the planned start of the Outage.  In conjunction with existing Protocol provisions, the addition of this process will allow ERCOT to meet the requirements of SB 3 related to approval of all Planned Outages of electric generation.</w:t>
            </w:r>
          </w:p>
          <w:p w14:paraId="56089270" w14:textId="77777777" w:rsidR="00DE4B68" w:rsidRDefault="00DE4B68" w:rsidP="00DE4B68">
            <w:pPr>
              <w:pStyle w:val="NormalArial"/>
              <w:spacing w:before="120"/>
            </w:pPr>
            <w:r>
              <w:t>Specifically, the revisions:</w:t>
            </w:r>
          </w:p>
          <w:p w14:paraId="21E6BEA9" w14:textId="77777777" w:rsidR="00DE4B68" w:rsidRPr="005A0E43" w:rsidRDefault="00DE4B68" w:rsidP="00DE4B68">
            <w:pPr>
              <w:pStyle w:val="NormalArial"/>
              <w:numPr>
                <w:ilvl w:val="0"/>
                <w:numId w:val="21"/>
              </w:numPr>
              <w:spacing w:before="120" w:after="120"/>
            </w:pPr>
            <w:r>
              <w:t xml:space="preserve">Define a process for calculating a maximum MW of </w:t>
            </w:r>
            <w:ins w:id="8" w:author="ERCOT 022222" w:date="2022-01-27T09:27:00Z">
              <w:r>
                <w:t xml:space="preserve">Resource </w:t>
              </w:r>
            </w:ins>
            <w:r>
              <w:t xml:space="preserve">Planned Outages that would be allowed for each day of the next rolling 60 months based on a </w:t>
            </w:r>
            <w:r w:rsidRPr="005A0E43">
              <w:t>capacity assessment</w:t>
            </w:r>
            <w:r>
              <w:t>;</w:t>
            </w:r>
          </w:p>
          <w:p w14:paraId="2C2D296B" w14:textId="79FB8E16" w:rsidR="00DE4B68" w:rsidRPr="005A0E43" w:rsidRDefault="00DE4B68" w:rsidP="00DE4B68">
            <w:pPr>
              <w:pStyle w:val="NormalArial"/>
              <w:numPr>
                <w:ilvl w:val="0"/>
                <w:numId w:val="21"/>
              </w:numPr>
              <w:spacing w:before="120" w:after="120"/>
            </w:pPr>
            <w:r>
              <w:t xml:space="preserve">Require that a </w:t>
            </w:r>
            <w:ins w:id="9" w:author="ERCOT 022222" w:date="2022-01-27T09:27:00Z">
              <w:r>
                <w:t xml:space="preserve">Resource </w:t>
              </w:r>
            </w:ins>
            <w:r>
              <w:t xml:space="preserve">Planned </w:t>
            </w:r>
            <w:r w:rsidRPr="005A0E43">
              <w:t>Outage</w:t>
            </w:r>
            <w:r>
              <w:t>,</w:t>
            </w:r>
            <w:r w:rsidRPr="005A0E43">
              <w:t xml:space="preserve"> </w:t>
            </w:r>
            <w:r>
              <w:t xml:space="preserve">or change to an approved Outage, submitted more than 45 days in advance of the planned start time of the Outage would </w:t>
            </w:r>
            <w:r w:rsidRPr="005A0E43">
              <w:t xml:space="preserve">no longer </w:t>
            </w:r>
            <w:r>
              <w:t xml:space="preserve">be </w:t>
            </w:r>
            <w:r w:rsidRPr="005A0E43">
              <w:t xml:space="preserve">“accepted” but </w:t>
            </w:r>
            <w:r>
              <w:t xml:space="preserve">would be approved on a first-come, first-served basis </w:t>
            </w:r>
            <w:r w:rsidRPr="005A0E43">
              <w:t xml:space="preserve">if </w:t>
            </w:r>
            <w:r>
              <w:t xml:space="preserve">the resulting aggregate </w:t>
            </w:r>
            <w:ins w:id="10" w:author="ERCOT 022222" w:date="2022-01-27T09:29:00Z">
              <w:r>
                <w:t xml:space="preserve">Resource </w:t>
              </w:r>
            </w:ins>
            <w:r>
              <w:t xml:space="preserve">Planned Outages are below the </w:t>
            </w:r>
            <w:ins w:id="11" w:author="ERCOT 022222" w:date="2022-02-08T14:35:00Z">
              <w:r>
                <w:t xml:space="preserve">Maximum </w:t>
              </w:r>
            </w:ins>
            <w:del w:id="12" w:author="ERCOT 022222" w:date="2022-02-08T14:35:00Z">
              <w:r w:rsidDel="00526984">
                <w:delText>d</w:delText>
              </w:r>
            </w:del>
            <w:ins w:id="13" w:author="ERCOT 022222" w:date="2022-02-08T14:35:00Z">
              <w:r>
                <w:t>D</w:t>
              </w:r>
            </w:ins>
            <w:r>
              <w:t xml:space="preserve">aily </w:t>
            </w:r>
            <w:ins w:id="14" w:author="ERCOT 022222" w:date="2022-02-08T14:36:00Z">
              <w:r>
                <w:t xml:space="preserve">Resource Planned Outage </w:t>
              </w:r>
              <w:proofErr w:type="spellStart"/>
              <w:r>
                <w:t>Capacity</w:t>
              </w:r>
            </w:ins>
            <w:del w:id="15" w:author="ERCOT 022222" w:date="2022-02-08T14:35:00Z">
              <w:r w:rsidDel="00526984">
                <w:delText xml:space="preserve">maximum MW </w:delText>
              </w:r>
            </w:del>
            <w:r>
              <w:t>for</w:t>
            </w:r>
            <w:proofErr w:type="spellEnd"/>
            <w:r>
              <w:t xml:space="preserve"> each day of the proposed Outage’s duration;</w:t>
            </w:r>
          </w:p>
          <w:p w14:paraId="5B9AC769" w14:textId="171AB4C0" w:rsidR="00DE4B68" w:rsidRDefault="00DE4B68" w:rsidP="00DE4B68">
            <w:pPr>
              <w:pStyle w:val="NormalArial"/>
              <w:numPr>
                <w:ilvl w:val="0"/>
                <w:numId w:val="21"/>
              </w:numPr>
              <w:spacing w:before="120" w:after="120"/>
            </w:pPr>
            <w:r>
              <w:t>Require that a Planned Outage,</w:t>
            </w:r>
            <w:r w:rsidRPr="005A0E43">
              <w:t xml:space="preserve"> </w:t>
            </w:r>
            <w:r>
              <w:t xml:space="preserve">or change to an approved Outage, </w:t>
            </w:r>
            <w:r w:rsidRPr="005A0E43">
              <w:t xml:space="preserve">submitted </w:t>
            </w:r>
            <w:r>
              <w:t xml:space="preserve">less than </w:t>
            </w:r>
            <w:r w:rsidRPr="005A0E43">
              <w:t xml:space="preserve">45 days </w:t>
            </w:r>
            <w:r>
              <w:t>in advance of the planned start time of the Outage</w:t>
            </w:r>
            <w:r w:rsidRPr="005A0E43">
              <w:t xml:space="preserve"> </w:t>
            </w:r>
            <w:r>
              <w:t xml:space="preserve">would be </w:t>
            </w:r>
            <w:r w:rsidRPr="005A0E43">
              <w:t>evaluated against</w:t>
            </w:r>
            <w:r>
              <w:t xml:space="preserve"> the</w:t>
            </w:r>
            <w:r w:rsidRPr="005A0E43">
              <w:t xml:space="preserve"> Maximum Daily </w:t>
            </w:r>
            <w:ins w:id="16" w:author="ERCOT 022222" w:date="2022-01-27T09:10:00Z">
              <w:r>
                <w:t xml:space="preserve">Resource </w:t>
              </w:r>
            </w:ins>
            <w:r>
              <w:t xml:space="preserve">Planned </w:t>
            </w:r>
            <w:del w:id="17" w:author="ERCOT 022222" w:date="2022-01-27T09:10:00Z">
              <w:r w:rsidRPr="005A0E43" w:rsidDel="00356504">
                <w:delText xml:space="preserve">Resource </w:delText>
              </w:r>
            </w:del>
            <w:r w:rsidRPr="005A0E43">
              <w:t>Outage</w:t>
            </w:r>
            <w:r>
              <w:t xml:space="preserve"> Capacity</w:t>
            </w:r>
            <w:r w:rsidRPr="005A0E43">
              <w:t xml:space="preserve"> </w:t>
            </w:r>
            <w:r>
              <w:t>and for impacts on</w:t>
            </w:r>
            <w:r w:rsidRPr="005A0E43">
              <w:t xml:space="preserve"> transmission reliability</w:t>
            </w:r>
            <w:r>
              <w:t>, taking into account previously approved Outages;</w:t>
            </w:r>
          </w:p>
          <w:p w14:paraId="5BE0E34E" w14:textId="77777777" w:rsidR="00DE4B68" w:rsidRDefault="00DE4B68" w:rsidP="00DE4B68">
            <w:pPr>
              <w:pStyle w:val="NormalArial"/>
              <w:numPr>
                <w:ilvl w:val="0"/>
                <w:numId w:val="21"/>
              </w:numPr>
              <w:spacing w:before="120" w:after="120"/>
            </w:pPr>
            <w:r>
              <w:lastRenderedPageBreak/>
              <w:t xml:space="preserve">Describe that the determination of the </w:t>
            </w:r>
            <w:r w:rsidRPr="00947D17">
              <w:t xml:space="preserve">Maximum Daily </w:t>
            </w:r>
            <w:ins w:id="18" w:author="ERCOT 022222" w:date="2022-01-27T09:10:00Z">
              <w:r>
                <w:t xml:space="preserve">Resource </w:t>
              </w:r>
            </w:ins>
            <w:r>
              <w:t xml:space="preserve">Planned </w:t>
            </w:r>
            <w:del w:id="19" w:author="ERCOT 022222" w:date="2022-01-27T09:10:00Z">
              <w:r w:rsidRPr="00947D17" w:rsidDel="00356504">
                <w:delText xml:space="preserve">Resource </w:delText>
              </w:r>
            </w:del>
            <w:r w:rsidRPr="00947D17">
              <w:t>Outage</w:t>
            </w:r>
            <w:r>
              <w:t xml:space="preserve"> Capacity</w:t>
            </w:r>
            <w:r w:rsidRPr="00947D17">
              <w:t xml:space="preserve"> for </w:t>
            </w:r>
            <w:r>
              <w:t xml:space="preserve">the </w:t>
            </w:r>
            <w:r w:rsidRPr="00947D17">
              <w:t xml:space="preserve">next </w:t>
            </w:r>
            <w:r>
              <w:t>seven</w:t>
            </w:r>
            <w:r w:rsidRPr="00947D17">
              <w:t xml:space="preserve"> days uses same criteria as planning assessment for Outage Adjustment Evaluation</w:t>
            </w:r>
            <w:r>
              <w:t xml:space="preserve"> (OAE); and</w:t>
            </w:r>
          </w:p>
          <w:p w14:paraId="5D7D1135" w14:textId="1272B113" w:rsidR="00DE4B68" w:rsidRDefault="00DE4B68" w:rsidP="00DE4B68">
            <w:pPr>
              <w:pStyle w:val="NormalArial"/>
              <w:numPr>
                <w:ilvl w:val="0"/>
                <w:numId w:val="21"/>
              </w:numPr>
              <w:spacing w:before="120" w:after="120"/>
            </w:pPr>
            <w:r>
              <w:t>Make other minor changes and language clarifications (</w:t>
            </w:r>
            <w:proofErr w:type="gramStart"/>
            <w:r>
              <w:t>e.g.</w:t>
            </w:r>
            <w:proofErr w:type="gramEnd"/>
            <w:r>
              <w:t xml:space="preserve"> the inconsistent use of the terms “Outage plans” and “Outage schedules”).</w:t>
            </w:r>
          </w:p>
          <w:p w14:paraId="220A1159" w14:textId="75852311" w:rsidR="00DE4B68" w:rsidRPr="00FB509B" w:rsidRDefault="00DE4B68" w:rsidP="00D72CFE">
            <w:pPr>
              <w:pStyle w:val="NormalArial"/>
            </w:pPr>
            <w:del w:id="20" w:author="ERCOT 022222" w:date="2022-02-21T21:13:00Z">
              <w:r w:rsidDel="00386CF1">
                <w:delText>As outlined further in the Impact Analysis, t</w:delText>
              </w:r>
              <w:r w:rsidRPr="00203835" w:rsidDel="00386CF1">
                <w:delText xml:space="preserve">here are two phases to this NPRR. </w:delText>
              </w:r>
              <w:r w:rsidDel="00386CF1">
                <w:delText xml:space="preserve"> </w:delText>
              </w:r>
              <w:r w:rsidRPr="00203835" w:rsidDel="00386CF1">
                <w:delText xml:space="preserve">Phase 1 consists of </w:delText>
              </w:r>
              <w:r w:rsidDel="00386CF1">
                <w:delText>all revisions proposed in</w:delText>
              </w:r>
              <w:r w:rsidRPr="00203835" w:rsidDel="00386CF1">
                <w:delText xml:space="preserve"> this NPRR with the exception of </w:delText>
              </w:r>
              <w:r w:rsidDel="00386CF1">
                <w:delText xml:space="preserve">paragraph </w:delText>
              </w:r>
              <w:r w:rsidRPr="00203835" w:rsidDel="00386CF1">
                <w:delText>(1)(b)</w:delText>
              </w:r>
              <w:r w:rsidDel="00386CF1">
                <w:delText xml:space="preserve"> of Section </w:delText>
              </w:r>
              <w:r w:rsidRPr="00203835" w:rsidDel="00386CF1">
                <w:delText>3.1.6.13</w:delText>
              </w:r>
              <w:r w:rsidDel="00386CF1">
                <w:delText>,</w:delText>
              </w:r>
              <w:r w:rsidRPr="00203835" w:rsidDel="00386CF1">
                <w:delText xml:space="preserve"> shown in grey-box format below</w:delText>
              </w:r>
              <w:r w:rsidDel="00386CF1">
                <w:delText>, which would be implemented in</w:delText>
              </w:r>
              <w:r w:rsidRPr="00203835" w:rsidDel="00386CF1">
                <w:delText xml:space="preserve"> Phase 2</w:delText>
              </w:r>
              <w:r w:rsidDel="00386CF1">
                <w:delText xml:space="preserve"> along with the automation of some manual calculations and processes</w:delText>
              </w:r>
              <w:r w:rsidRPr="00203835" w:rsidDel="00386CF1">
                <w:delText>.</w:delText>
              </w:r>
            </w:del>
          </w:p>
        </w:tc>
      </w:tr>
    </w:tbl>
    <w:p w14:paraId="286B74DF" w14:textId="77777777" w:rsidR="00DE4B68"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14:paraId="760AC562" w14:textId="77777777" w:rsidTr="00D72CFE">
        <w:trPr>
          <w:trHeight w:val="350"/>
        </w:trPr>
        <w:tc>
          <w:tcPr>
            <w:tcW w:w="10440" w:type="dxa"/>
            <w:tcBorders>
              <w:bottom w:val="single" w:sz="4" w:space="0" w:color="auto"/>
            </w:tcBorders>
            <w:shd w:val="clear" w:color="auto" w:fill="FFFFFF"/>
            <w:vAlign w:val="center"/>
          </w:tcPr>
          <w:p w14:paraId="3D6F688D" w14:textId="77777777" w:rsidR="00DE4B68" w:rsidRDefault="00DE4B68" w:rsidP="00D72CFE">
            <w:pPr>
              <w:pStyle w:val="Header"/>
              <w:jc w:val="center"/>
            </w:pPr>
            <w:r>
              <w:t>Revised Proposed Protocol Language</w:t>
            </w:r>
          </w:p>
        </w:tc>
      </w:tr>
    </w:tbl>
    <w:p w14:paraId="616AE623" w14:textId="77777777" w:rsidR="009B7D69" w:rsidRDefault="009B7D69" w:rsidP="009B7D69">
      <w:pPr>
        <w:pStyle w:val="Heading2"/>
        <w:numPr>
          <w:ilvl w:val="0"/>
          <w:numId w:val="0"/>
        </w:numPr>
      </w:pPr>
      <w:r>
        <w:t>2.1</w:t>
      </w:r>
      <w:r>
        <w:tab/>
        <w:t>DEFINITIONS</w:t>
      </w:r>
      <w:bookmarkEnd w:id="0"/>
      <w:bookmarkEnd w:id="1"/>
      <w:bookmarkEnd w:id="2"/>
      <w:bookmarkEnd w:id="3"/>
    </w:p>
    <w:p w14:paraId="22C312B7" w14:textId="2E53C782" w:rsidR="00075D19" w:rsidRPr="009B7D69" w:rsidRDefault="00075D19" w:rsidP="009B7D69">
      <w:pPr>
        <w:pStyle w:val="H2"/>
        <w:rPr>
          <w:ins w:id="21" w:author="ERCOT" w:date="2021-09-30T16:29:00Z"/>
        </w:rPr>
      </w:pPr>
      <w:ins w:id="22" w:author="ERCOT" w:date="2021-09-30T16:29:00Z">
        <w:r w:rsidRPr="009B7D69">
          <w:t xml:space="preserve">Maximum Daily </w:t>
        </w:r>
      </w:ins>
      <w:ins w:id="23" w:author="ERCOT 022222" w:date="2022-01-27T09:10:00Z">
        <w:r w:rsidR="00356504">
          <w:t xml:space="preserve">Resource </w:t>
        </w:r>
      </w:ins>
      <w:ins w:id="24" w:author="ERCOT" w:date="2021-09-30T16:29:00Z">
        <w:r w:rsidRPr="009B7D69">
          <w:t xml:space="preserve">Planned </w:t>
        </w:r>
        <w:del w:id="25" w:author="ERCOT 022222" w:date="2022-01-27T09:10:00Z">
          <w:r w:rsidRPr="009B7D69" w:rsidDel="00356504">
            <w:delText xml:space="preserve">Resource </w:delText>
          </w:r>
        </w:del>
        <w:r w:rsidRPr="009B7D69">
          <w:t>Outage Capacity</w:t>
        </w:r>
      </w:ins>
    </w:p>
    <w:p w14:paraId="3032CFBB" w14:textId="0AB2BB2F" w:rsidR="00075D19" w:rsidRDefault="00075D19" w:rsidP="00BC2D06">
      <w:pPr>
        <w:rPr>
          <w:ins w:id="26" w:author="ERCOT" w:date="2021-09-30T16:33:00Z"/>
          <w:iCs/>
          <w:szCs w:val="20"/>
        </w:rPr>
      </w:pPr>
      <w:ins w:id="27" w:author="ERCOT" w:date="2021-09-30T16:29:00Z">
        <w:r w:rsidRPr="00075D19">
          <w:rPr>
            <w:iCs/>
            <w:szCs w:val="20"/>
          </w:rPr>
          <w:t xml:space="preserve">The </w:t>
        </w:r>
      </w:ins>
      <w:ins w:id="28" w:author="ERCOT" w:date="2021-09-30T16:33:00Z">
        <w:r>
          <w:rPr>
            <w:iCs/>
            <w:szCs w:val="20"/>
          </w:rPr>
          <w:t xml:space="preserve">aggregate </w:t>
        </w:r>
      </w:ins>
      <w:ins w:id="29" w:author="ERCOT" w:date="2021-09-30T16:29:00Z">
        <w:r w:rsidRPr="00075D19">
          <w:rPr>
            <w:iCs/>
            <w:szCs w:val="20"/>
          </w:rPr>
          <w:t xml:space="preserve">maximum MW of </w:t>
        </w:r>
      </w:ins>
      <w:proofErr w:type="spellStart"/>
      <w:ins w:id="30" w:author="ERCOT 022222" w:date="2022-02-22T12:57:00Z">
        <w:r w:rsidR="00D74C35">
          <w:rPr>
            <w:iCs/>
            <w:szCs w:val="20"/>
          </w:rPr>
          <w:t>Resoruce</w:t>
        </w:r>
        <w:proofErr w:type="spellEnd"/>
        <w:r w:rsidR="00D74C35">
          <w:rPr>
            <w:iCs/>
            <w:szCs w:val="20"/>
          </w:rPr>
          <w:t xml:space="preserve"> </w:t>
        </w:r>
      </w:ins>
      <w:ins w:id="31" w:author="ERCOT" w:date="2021-09-30T16:30:00Z">
        <w:r w:rsidRPr="00075D19">
          <w:rPr>
            <w:iCs/>
            <w:szCs w:val="20"/>
          </w:rPr>
          <w:t xml:space="preserve">Planned Outages that will be approved by ERCOT </w:t>
        </w:r>
      </w:ins>
      <w:ins w:id="32" w:author="ERCOT" w:date="2021-09-30T16:32:00Z">
        <w:r>
          <w:rPr>
            <w:iCs/>
            <w:szCs w:val="20"/>
          </w:rPr>
          <w:t xml:space="preserve">for any time period within </w:t>
        </w:r>
      </w:ins>
      <w:ins w:id="33" w:author="ERCOT" w:date="2021-09-30T16:30:00Z">
        <w:r w:rsidRPr="00075D19">
          <w:rPr>
            <w:iCs/>
            <w:szCs w:val="20"/>
          </w:rPr>
          <w:t>a given day</w:t>
        </w:r>
      </w:ins>
      <w:ins w:id="34" w:author="ERCOT" w:date="2021-10-05T09:37:00Z">
        <w:r w:rsidR="00401C08">
          <w:rPr>
            <w:iCs/>
            <w:szCs w:val="20"/>
          </w:rPr>
          <w:t xml:space="preserve">, calculated pursuant to Section 3.1.6.13, </w:t>
        </w:r>
        <w:r w:rsidR="00401C08" w:rsidRPr="00B378B2">
          <w:rPr>
            <w:iCs/>
            <w:szCs w:val="20"/>
          </w:rPr>
          <w:t xml:space="preserve">Maximum Daily </w:t>
        </w:r>
      </w:ins>
      <w:ins w:id="35" w:author="ERCOT 022222" w:date="2022-01-27T09:11:00Z">
        <w:r w:rsidR="00356504">
          <w:rPr>
            <w:iCs/>
            <w:szCs w:val="20"/>
          </w:rPr>
          <w:t xml:space="preserve">Resource </w:t>
        </w:r>
      </w:ins>
      <w:ins w:id="36" w:author="ERCOT" w:date="2021-10-05T09:37:00Z">
        <w:r w:rsidR="00401C08" w:rsidRPr="00B378B2">
          <w:rPr>
            <w:iCs/>
            <w:szCs w:val="20"/>
          </w:rPr>
          <w:t xml:space="preserve">Planned </w:t>
        </w:r>
        <w:del w:id="37" w:author="ERCOT 022222" w:date="2022-01-27T09:11:00Z">
          <w:r w:rsidR="00401C08" w:rsidRPr="00B378B2" w:rsidDel="00356504">
            <w:rPr>
              <w:iCs/>
              <w:szCs w:val="20"/>
            </w:rPr>
            <w:delText xml:space="preserve">Resource </w:delText>
          </w:r>
        </w:del>
        <w:r w:rsidR="00401C08" w:rsidRPr="00B378B2">
          <w:rPr>
            <w:iCs/>
            <w:szCs w:val="20"/>
          </w:rPr>
          <w:t>Outage Capacity</w:t>
        </w:r>
      </w:ins>
      <w:ins w:id="38" w:author="ERCOT" w:date="2021-09-30T16:30:00Z">
        <w:r w:rsidRPr="00075D19">
          <w:rPr>
            <w:iCs/>
            <w:szCs w:val="20"/>
          </w:rPr>
          <w:t xml:space="preserve">. </w:t>
        </w:r>
      </w:ins>
    </w:p>
    <w:p w14:paraId="285800DE" w14:textId="77777777" w:rsidR="00075D19" w:rsidRPr="00075D19" w:rsidRDefault="00075D19" w:rsidP="00BC2D06">
      <w:pPr>
        <w:rPr>
          <w:iCs/>
          <w:szCs w:val="20"/>
        </w:rPr>
      </w:pPr>
    </w:p>
    <w:p w14:paraId="53260682" w14:textId="77777777" w:rsidR="003B550C" w:rsidRDefault="003B550C">
      <w:pPr>
        <w:pStyle w:val="H3"/>
      </w:pPr>
      <w:bookmarkStart w:id="39" w:name="_Toc204048463"/>
      <w:bookmarkStart w:id="40" w:name="_Toc400526049"/>
      <w:bookmarkStart w:id="41" w:name="_Toc405534367"/>
      <w:bookmarkStart w:id="42" w:name="_Toc406570380"/>
      <w:bookmarkStart w:id="43" w:name="_Toc410910532"/>
      <w:bookmarkStart w:id="44" w:name="_Toc411840960"/>
      <w:bookmarkStart w:id="45" w:name="_Toc422146922"/>
      <w:bookmarkStart w:id="46" w:name="_Toc433020518"/>
      <w:bookmarkStart w:id="47" w:name="_Toc437261959"/>
      <w:bookmarkStart w:id="48" w:name="_Toc478375125"/>
      <w:bookmarkStart w:id="49" w:name="_Toc75942351"/>
      <w:r>
        <w:t>3.1.1</w:t>
      </w:r>
      <w:r>
        <w:tab/>
        <w:t>Role of ERCOT</w:t>
      </w:r>
      <w:bookmarkEnd w:id="39"/>
      <w:bookmarkEnd w:id="40"/>
      <w:bookmarkEnd w:id="41"/>
      <w:bookmarkEnd w:id="42"/>
      <w:bookmarkEnd w:id="43"/>
      <w:bookmarkEnd w:id="44"/>
      <w:bookmarkEnd w:id="45"/>
      <w:bookmarkEnd w:id="46"/>
      <w:bookmarkEnd w:id="47"/>
      <w:bookmarkEnd w:id="48"/>
      <w:bookmarkEnd w:id="49"/>
    </w:p>
    <w:p w14:paraId="74D49C77" w14:textId="5C9569BB" w:rsidR="003B550C" w:rsidRDefault="003B550C">
      <w:pPr>
        <w:pStyle w:val="BodyTextNumbered"/>
      </w:pPr>
      <w:r>
        <w:t>(1)</w:t>
      </w:r>
      <w:r>
        <w:tab/>
        <w:t xml:space="preserve">ERCOT shall coordinate and use reasonable efforts, consistent with Good Utility Practice, to accept, approve or reject all </w:t>
      </w:r>
      <w:ins w:id="50" w:author="ERCOT 022222" w:date="2022-02-22T12:59:00Z">
        <w:r w:rsidR="00D74C35">
          <w:t xml:space="preserve">requested </w:t>
        </w:r>
      </w:ins>
      <w:r>
        <w:t xml:space="preserve">Outage </w:t>
      </w:r>
      <w:ins w:id="51" w:author="ERCOT 022222" w:date="2022-02-22T12:59:00Z">
        <w:r w:rsidR="00D74C35">
          <w:t>plans</w:t>
        </w:r>
      </w:ins>
      <w:del w:id="52" w:author="ERCOT 022222" w:date="2022-02-21T21:14:00Z">
        <w:r w:rsidDel="00F268F9">
          <w:delText>schedules</w:delText>
        </w:r>
      </w:del>
      <w:r>
        <w:t xml:space="preserve"> for maintenance, repair, and construction of both Transmission Facilities and Resources within the ERCOT System.  ERCOT may reject an Outage </w:t>
      </w:r>
      <w:ins w:id="53" w:author="ERCOT 022222" w:date="2022-02-22T13:00:00Z">
        <w:r w:rsidR="00D74C35">
          <w:t>plan</w:t>
        </w:r>
      </w:ins>
      <w:del w:id="54" w:author="ERCOT 022222" w:date="2022-02-21T21:17:00Z">
        <w:r w:rsidDel="00F268F9">
          <w:delText>schedule</w:delText>
        </w:r>
      </w:del>
      <w:r>
        <w:t xml:space="preserve"> under certain circumstances, as set forth in these Protocols.</w:t>
      </w:r>
    </w:p>
    <w:p w14:paraId="1B836902" w14:textId="77777777" w:rsidR="003B550C" w:rsidRDefault="003B550C">
      <w:pPr>
        <w:pStyle w:val="ListIntroduction"/>
      </w:pPr>
      <w:r>
        <w:t>(2)</w:t>
      </w:r>
      <w:r>
        <w:tab/>
        <w:t>ERCOT’s responsibilities with respect to Outage Coordination include:</w:t>
      </w:r>
    </w:p>
    <w:p w14:paraId="1B603B3C" w14:textId="77777777" w:rsidR="003B550C" w:rsidRDefault="003B550C" w:rsidP="009B7D69">
      <w:pPr>
        <w:spacing w:after="240"/>
        <w:ind w:left="1440" w:hanging="720"/>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Default="003B550C" w:rsidP="0049019C">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3A72C28F" w14:textId="77777777" w:rsidR="003B550C" w:rsidRPr="00DF7080" w:rsidRDefault="003B550C" w:rsidP="0049019C">
            <w:pPr>
              <w:spacing w:after="240"/>
              <w:ind w:left="1440" w:hanging="720"/>
            </w:pPr>
            <w:r w:rsidRPr="00E55E72">
              <w:lastRenderedPageBreak/>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601F0A2" w14:textId="77777777" w:rsidR="003B550C" w:rsidRDefault="003B550C" w:rsidP="009B7D69">
      <w:pPr>
        <w:spacing w:before="240" w:after="240"/>
        <w:ind w:left="1440" w:hanging="720"/>
      </w:pPr>
      <w:r>
        <w:lastRenderedPageBreak/>
        <w:t>(b)</w:t>
      </w:r>
      <w:r>
        <w:tab/>
        <w:t>Assessing the adequacy of available Resources, based on planned and known Resource Outages, relative to forecasts of Load, Ancillary Service requirements,  and reserve requirements;</w:t>
      </w:r>
    </w:p>
    <w:p w14:paraId="73796CA3" w14:textId="079AB911" w:rsidR="003B550C" w:rsidRDefault="003B550C" w:rsidP="009B7D69">
      <w:pPr>
        <w:spacing w:after="240"/>
        <w:ind w:left="1440" w:hanging="720"/>
      </w:pPr>
      <w:r>
        <w:t>(c)</w:t>
      </w:r>
      <w:r>
        <w:tab/>
        <w:t xml:space="preserve">Coordinating </w:t>
      </w:r>
      <w:ins w:id="55" w:author="ERCOT" w:date="2021-09-01T15:53:00Z">
        <w:r>
          <w:t>al</w:t>
        </w:r>
      </w:ins>
      <w:ins w:id="56" w:author="ERCOT" w:date="2021-09-01T15:54:00Z">
        <w:r>
          <w:t xml:space="preserve">l Planned </w:t>
        </w:r>
        <w:r w:rsidR="009B7D69">
          <w:t xml:space="preserve">Outage </w:t>
        </w:r>
        <w:r>
          <w:t>and Maintenance</w:t>
        </w:r>
      </w:ins>
      <w:ins w:id="57" w:author="ERCOT 022222" w:date="2022-02-22T13:02:00Z">
        <w:r w:rsidR="00D74C35">
          <w:t xml:space="preserve"> </w:t>
        </w:r>
      </w:ins>
      <w:ins w:id="58" w:author="ERCOT" w:date="2021-09-01T15:54:00Z">
        <w:r>
          <w:t xml:space="preserve">Outage </w:t>
        </w:r>
      </w:ins>
      <w:proofErr w:type="spellStart"/>
      <w:ins w:id="59" w:author="ERCOT" w:date="2021-09-08T08:15:00Z">
        <w:r>
          <w:t>plans</w:t>
        </w:r>
      </w:ins>
      <w:ins w:id="60" w:author="ERCOT" w:date="2021-09-01T15:54:00Z">
        <w:del w:id="61" w:author="ERCOT 022222" w:date="2022-02-21T21:19:00Z">
          <w:r w:rsidDel="00F268F9">
            <w:delText xml:space="preserve"> </w:delText>
          </w:r>
        </w:del>
      </w:ins>
      <w:r>
        <w:t>and</w:t>
      </w:r>
      <w:proofErr w:type="spellEnd"/>
      <w:r>
        <w:t xml:space="preserve"> approving or rejecting </w:t>
      </w:r>
      <w:del w:id="62" w:author="ERCOT" w:date="2021-09-08T08:16:00Z">
        <w:r>
          <w:delText xml:space="preserve">schedules </w:delText>
        </w:r>
      </w:del>
      <w:ins w:id="63" w:author="ERCOT" w:date="2021-09-08T08:16:00Z">
        <w:r>
          <w:t xml:space="preserve">Outage plans </w:t>
        </w:r>
      </w:ins>
      <w:r>
        <w:t>for Planned Outages of Resources</w:t>
      </w:r>
      <w:del w:id="64" w:author="ERCOT" w:date="2021-08-25T08:34:00Z">
        <w:r w:rsidDel="00E9469C">
          <w:delText xml:space="preserve"> scheduled to occur within 45 days after request</w:delText>
        </w:r>
      </w:del>
      <w:r>
        <w:t>;</w:t>
      </w:r>
    </w:p>
    <w:p w14:paraId="144997BD" w14:textId="13ED553E" w:rsidR="003B550C" w:rsidRDefault="003B550C" w:rsidP="009B7D69">
      <w:pPr>
        <w:spacing w:after="240"/>
        <w:ind w:left="1440" w:hanging="720"/>
      </w:pPr>
      <w:r>
        <w:t>(d)</w:t>
      </w:r>
      <w:r>
        <w:tab/>
        <w:t xml:space="preserve">Coordinating and approving or rejecting </w:t>
      </w:r>
      <w:del w:id="65" w:author="ERCOT" w:date="2021-09-08T08:16:00Z">
        <w:r>
          <w:delText xml:space="preserve">schedules </w:delText>
        </w:r>
      </w:del>
      <w:ins w:id="66" w:author="ERCOT" w:date="2021-09-08T08:16:00Z">
        <w:r>
          <w:t xml:space="preserve">Outage plans </w:t>
        </w:r>
      </w:ins>
      <w:r>
        <w:t xml:space="preserve">for Planned Outages of Reliability Must-Run (RMR) Units under the terms of the applicable RMR Agreements; </w:t>
      </w:r>
    </w:p>
    <w:p w14:paraId="664EDE23" w14:textId="45A32555" w:rsidR="003B550C" w:rsidRDefault="003B550C" w:rsidP="009B7D69">
      <w:pPr>
        <w:spacing w:after="240"/>
        <w:ind w:left="1440" w:hanging="720"/>
      </w:pPr>
      <w:r>
        <w:t>(e)</w:t>
      </w:r>
      <w:r>
        <w:tab/>
        <w:t>Coordinating and approving or rejecting Outage</w:t>
      </w:r>
      <w:del w:id="67" w:author="ERCOT 022222" w:date="2022-02-22T13:04:00Z">
        <w:r w:rsidR="00DE4B68" w:rsidDel="00D74C35">
          <w:delText>s</w:delText>
        </w:r>
      </w:del>
      <w:ins w:id="68" w:author="ERCOT 022222" w:date="2022-01-27T10:00:00Z">
        <w:r w:rsidR="009778D5">
          <w:t xml:space="preserve"> plans</w:t>
        </w:r>
      </w:ins>
      <w:r>
        <w:t xml:space="preserve"> associated with Black Start Resources under the applicable Black Start Unit Agreements;</w:t>
      </w:r>
    </w:p>
    <w:p w14:paraId="7AACD28E" w14:textId="1EDC1069" w:rsidR="003B550C" w:rsidRDefault="003B550C" w:rsidP="009B7D69">
      <w:pPr>
        <w:spacing w:after="240"/>
        <w:ind w:left="1440" w:hanging="720"/>
      </w:pPr>
      <w:r>
        <w:t>(f)</w:t>
      </w:r>
      <w:r>
        <w:tab/>
      </w:r>
      <w:r w:rsidRPr="00227BDD">
        <w:t>Coordinating and approving or rejecting Outage</w:t>
      </w:r>
      <w:del w:id="69" w:author="ERCOT 022222" w:date="2022-01-27T10:00:00Z">
        <w:r w:rsidRPr="00227BDD" w:rsidDel="009778D5">
          <w:delText>s</w:delText>
        </w:r>
      </w:del>
      <w:ins w:id="70" w:author="ERCOT 022222" w:date="2022-01-27T10:00:00Z">
        <w:r w:rsidR="009778D5">
          <w:t xml:space="preserve"> plans</w:t>
        </w:r>
      </w:ins>
      <w:r w:rsidRPr="00227BDD">
        <w:t xml:space="preserve">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53169CBA" w14:textId="77777777" w:rsidR="003B550C" w:rsidRDefault="003B550C" w:rsidP="009B7D69">
      <w:pPr>
        <w:spacing w:after="240"/>
        <w:ind w:left="1440" w:hanging="720"/>
      </w:pPr>
      <w:r>
        <w:t>(g)</w:t>
      </w:r>
      <w:r>
        <w:tab/>
      </w:r>
      <w:del w:id="71" w:author="ERCOT" w:date="2021-09-01T15:51:00Z">
        <w:r w:rsidDel="00942C8B">
          <w:delText>Reviewing and c</w:delText>
        </w:r>
      </w:del>
      <w:ins w:id="72" w:author="ERCOT" w:date="2021-09-01T15:51:00Z">
        <w:r>
          <w:t>C</w:t>
        </w:r>
      </w:ins>
      <w:r>
        <w:t xml:space="preserve">oordinating </w:t>
      </w:r>
      <w:ins w:id="73" w:author="ERCOT" w:date="2021-09-01T15:52:00Z">
        <w:r>
          <w:t xml:space="preserve">and approving or rejecting </w:t>
        </w:r>
      </w:ins>
      <w:r>
        <w:t xml:space="preserve">changes to existing </w:t>
      </w:r>
      <w:del w:id="74" w:author="ERCOT" w:date="2021-09-01T15:52:00Z">
        <w:r w:rsidDel="00942C8B">
          <w:delText xml:space="preserve">12-month </w:delText>
        </w:r>
      </w:del>
      <w:r>
        <w:t>Resource Outage plans</w:t>
      </w:r>
      <w:ins w:id="75" w:author="ERCOT" w:date="2021-09-01T15:52:00Z">
        <w:r>
          <w:t>;</w:t>
        </w:r>
      </w:ins>
      <w:del w:id="76" w:author="ERCOT" w:date="2021-09-01T15:52:00Z">
        <w:r w:rsidDel="00942C8B">
          <w:delText xml:space="preserve"> to determine how changes will affect ERCOT System reliability, including Resource Outages not previously included in the Outage plan;</w:delText>
        </w:r>
      </w:del>
    </w:p>
    <w:p w14:paraId="25877140" w14:textId="5EE075F0" w:rsidR="003B550C" w:rsidRDefault="003B550C" w:rsidP="009B7D69">
      <w:pPr>
        <w:spacing w:after="240"/>
        <w:ind w:left="1440" w:hanging="720"/>
      </w:pPr>
      <w:r>
        <w:t>(h)</w:t>
      </w:r>
      <w:r>
        <w:tab/>
        <w:t>Monitoring how Planned Outage schedules compare with actual Outages;</w:t>
      </w:r>
    </w:p>
    <w:p w14:paraId="58106A62" w14:textId="2A8CFBE3" w:rsidR="003B550C" w:rsidRDefault="003B550C" w:rsidP="009B7D69">
      <w:pPr>
        <w:spacing w:after="240"/>
        <w:ind w:left="1440" w:hanging="720"/>
      </w:pPr>
      <w:r>
        <w:t>(</w:t>
      </w:r>
      <w:proofErr w:type="spellStart"/>
      <w:r>
        <w:t>i</w:t>
      </w:r>
      <w:proofErr w:type="spellEnd"/>
      <w:r>
        <w:t>)</w:t>
      </w:r>
      <w:r>
        <w:tab/>
        <w:t>Posting all proposed and approved schedules for Planned Outages, Maintenance Outages, and Rescheduled Outages of Transmission Facilities on the Market Information System (MIS) Secure Area under Section 3.1.5.13, Transmission Report;</w:t>
      </w:r>
    </w:p>
    <w:p w14:paraId="08CE0C0B" w14:textId="06477064" w:rsidR="003B550C" w:rsidRDefault="003B550C" w:rsidP="009B7D69">
      <w:pPr>
        <w:spacing w:after="240"/>
        <w:ind w:left="1440" w:hanging="720"/>
      </w:pPr>
      <w:r>
        <w:t>(j)</w:t>
      </w:r>
      <w:r>
        <w:tab/>
        <w:t xml:space="preserve">Creating </w:t>
      </w:r>
      <w:ins w:id="77" w:author="ERCOT 022222" w:date="2022-02-22T13:07:00Z">
        <w:r w:rsidR="00561681">
          <w:t xml:space="preserve">and posting </w:t>
        </w:r>
      </w:ins>
      <w:r>
        <w:t xml:space="preserve">aggregated </w:t>
      </w:r>
      <w:proofErr w:type="spellStart"/>
      <w:ins w:id="78" w:author="ERCOT 022222" w:date="2022-02-21T21:38:00Z">
        <w:r w:rsidR="00355286">
          <w:t>MW</w:t>
        </w:r>
      </w:ins>
      <w:del w:id="79" w:author="ERCOT 022222" w:date="2022-02-21T21:21:00Z">
        <w:r w:rsidDel="00F268F9">
          <w:delText xml:space="preserve">schedules </w:delText>
        </w:r>
      </w:del>
      <w:r>
        <w:t>of</w:t>
      </w:r>
      <w:proofErr w:type="spellEnd"/>
      <w:r>
        <w:t xml:space="preserve"> Planned Outages for Resources </w:t>
      </w:r>
      <w:del w:id="80" w:author="ERCOT 022222" w:date="2022-02-22T13:08:00Z">
        <w:r w:rsidDel="00561681">
          <w:delText>and posting th</w:delText>
        </w:r>
      </w:del>
      <w:del w:id="81" w:author="ERCOT 022222" w:date="2022-02-22T13:07:00Z">
        <w:r w:rsidDel="00561681">
          <w:delText>os</w:delText>
        </w:r>
      </w:del>
      <w:del w:id="82" w:author="ERCOT 022222" w:date="2022-02-22T13:08:00Z">
        <w:r w:rsidDel="00561681">
          <w:delText xml:space="preserve">e </w:delText>
        </w:r>
      </w:del>
      <w:del w:id="83" w:author="ERCOT 022222" w:date="2022-02-21T21:22:00Z">
        <w:r w:rsidDel="00F268F9">
          <w:delText>schedules</w:delText>
        </w:r>
      </w:del>
      <w:r>
        <w:t xml:space="preserve"> on the MIS Secure Area under Section 3.2.3, Short-Term System Adequacy Reports; </w:t>
      </w:r>
    </w:p>
    <w:p w14:paraId="63B0BEB0" w14:textId="77777777" w:rsidR="003B550C" w:rsidRDefault="003B550C" w:rsidP="009B7D69">
      <w:pPr>
        <w:spacing w:after="240"/>
        <w:ind w:left="1440" w:hanging="720"/>
      </w:pPr>
      <w:r>
        <w:t>(k)</w:t>
      </w:r>
      <w:r>
        <w:tab/>
        <w:t>Monitoring Transmission Facilities and Resource Forced Outages and Maintenance Outages of immediate nature and implementing responses to those Outages as provided in these Protocols;</w:t>
      </w:r>
    </w:p>
    <w:p w14:paraId="0E9044BA" w14:textId="77777777" w:rsidR="003B550C" w:rsidRDefault="003B550C" w:rsidP="009B7D69">
      <w:pPr>
        <w:spacing w:after="240"/>
        <w:ind w:left="1440" w:hanging="720"/>
      </w:pPr>
      <w:r>
        <w:t>(l)</w:t>
      </w:r>
      <w:r>
        <w:tab/>
        <w:t>Establishing and implementing communication procedures:</w:t>
      </w:r>
    </w:p>
    <w:p w14:paraId="4FA93E6E" w14:textId="4EF3BCEB" w:rsidR="003B550C" w:rsidRDefault="003B550C" w:rsidP="009B7D69">
      <w:pPr>
        <w:pStyle w:val="List2"/>
        <w:ind w:left="2145"/>
      </w:pPr>
      <w:r>
        <w:t>(</w:t>
      </w:r>
      <w:proofErr w:type="spellStart"/>
      <w:r>
        <w:t>i</w:t>
      </w:r>
      <w:proofErr w:type="spellEnd"/>
      <w:r>
        <w:t>)</w:t>
      </w:r>
      <w:r>
        <w:tab/>
        <w:t xml:space="preserve">For a TSP to request approval of Transmission Facilities Planned Outage and Maintenance Outage </w:t>
      </w:r>
      <w:del w:id="84" w:author="ERCOT 022222" w:date="2022-02-21T21:23:00Z">
        <w:r w:rsidDel="00F268F9">
          <w:delText>schedules</w:delText>
        </w:r>
      </w:del>
      <w:ins w:id="85" w:author="ERCOT 022222" w:date="2022-02-22T13:08:00Z">
        <w:r w:rsidR="00561681">
          <w:t>plans</w:t>
        </w:r>
      </w:ins>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Default="003B550C" w:rsidP="0049019C">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0F839FDF" w14:textId="77777777" w:rsidR="003B550C" w:rsidRPr="00DF7080" w:rsidRDefault="003B550C" w:rsidP="009B7D69">
            <w:pPr>
              <w:pStyle w:val="List2"/>
              <w:ind w:left="2145"/>
            </w:pPr>
            <w:r w:rsidRPr="00A93FFB">
              <w:lastRenderedPageBreak/>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525C640F" w14:textId="691930AD" w:rsidR="003B550C" w:rsidRDefault="003B550C" w:rsidP="009B7D69">
      <w:pPr>
        <w:pStyle w:val="List2"/>
        <w:spacing w:before="240"/>
        <w:ind w:left="2145"/>
      </w:pPr>
      <w:r>
        <w:lastRenderedPageBreak/>
        <w:t>(ii)</w:t>
      </w:r>
      <w:r>
        <w:tab/>
        <w:t>For a Resource Entity’s designated Single Point of Contact to submit Outage plans and to coordinate Resource Outages;</w:t>
      </w:r>
    </w:p>
    <w:p w14:paraId="3D777CE0" w14:textId="77777777" w:rsidR="003B550C" w:rsidRDefault="003B550C" w:rsidP="009B7D69">
      <w:pPr>
        <w:pStyle w:val="List"/>
        <w:ind w:left="1440"/>
      </w:pPr>
      <w:r>
        <w:t>(m)</w:t>
      </w:r>
      <w:r>
        <w:tab/>
        <w:t>Establishing and implementing record-keeping procedures for retaining all requested Planned Outages, Maintenance Outages, Rescheduled Outages, and Forced Outages; and</w:t>
      </w:r>
    </w:p>
    <w:p w14:paraId="2BFE66A8" w14:textId="77777777" w:rsidR="003B550C" w:rsidRDefault="003B550C" w:rsidP="009B7D69">
      <w:pPr>
        <w:pStyle w:val="List"/>
        <w:ind w:left="1440"/>
      </w:pPr>
      <w:r>
        <w:t>(n)</w:t>
      </w:r>
      <w:r>
        <w:tab/>
        <w:t>Planning and analyzing Transmission Facilities Outages.</w:t>
      </w:r>
    </w:p>
    <w:p w14:paraId="59B5073B" w14:textId="77777777" w:rsidR="003B550C" w:rsidRDefault="003B550C" w:rsidP="0049019C">
      <w:pPr>
        <w:pStyle w:val="H3"/>
      </w:pPr>
      <w:bookmarkStart w:id="86" w:name="_Toc204048464"/>
      <w:bookmarkStart w:id="87" w:name="_Toc400526050"/>
      <w:bookmarkStart w:id="88" w:name="_Toc405534368"/>
      <w:bookmarkStart w:id="89" w:name="_Toc406570381"/>
      <w:bookmarkStart w:id="90" w:name="_Toc410910533"/>
      <w:bookmarkStart w:id="91" w:name="_Toc411840961"/>
      <w:bookmarkStart w:id="92" w:name="_Toc422146923"/>
      <w:bookmarkStart w:id="93" w:name="_Toc433020519"/>
      <w:bookmarkStart w:id="94" w:name="_Toc437261960"/>
      <w:bookmarkStart w:id="95" w:name="_Toc478375126"/>
      <w:bookmarkStart w:id="96" w:name="_Toc75942352"/>
      <w:r>
        <w:t>3.1.2</w:t>
      </w:r>
      <w:r>
        <w:tab/>
        <w:t>Planned Outage, Maintenance Outage, or Rescheduled Outage Data Reporting</w:t>
      </w:r>
      <w:bookmarkEnd w:id="86"/>
      <w:bookmarkEnd w:id="87"/>
      <w:bookmarkEnd w:id="88"/>
      <w:bookmarkEnd w:id="89"/>
      <w:bookmarkEnd w:id="90"/>
      <w:bookmarkEnd w:id="91"/>
      <w:bookmarkEnd w:id="92"/>
      <w:bookmarkEnd w:id="93"/>
      <w:bookmarkEnd w:id="94"/>
      <w:bookmarkEnd w:id="95"/>
      <w:bookmarkEnd w:id="96"/>
    </w:p>
    <w:p w14:paraId="10E35839" w14:textId="4DD13614" w:rsidR="003B550C" w:rsidRDefault="003B550C" w:rsidP="0049019C">
      <w:pPr>
        <w:pStyle w:val="BodyTextNumbered"/>
      </w:pPr>
      <w:r>
        <w:t>(1)</w:t>
      </w:r>
      <w:r>
        <w:tab/>
        <w:t xml:space="preserve">Each Resource Entity shall use reasonable efforts, consistent with Good Utility Practice, to continually update its Outage </w:t>
      </w:r>
      <w:del w:id="97" w:author="ERCOT" w:date="2021-09-08T08:24:00Z">
        <w:r>
          <w:delText>Schedule</w:delText>
        </w:r>
      </w:del>
      <w:ins w:id="98" w:author="ERCOT" w:date="2021-09-08T08:24:00Z">
        <w:r>
          <w:t>plans for all Outages</w:t>
        </w:r>
      </w:ins>
      <w:r>
        <w:t xml:space="preserve">.  All information submitted about Planned Outages, Maintenance Outages, or Rescheduled Outages must be submitted by the Resource Entity or the TSP under this Section.  If an Outage </w:t>
      </w:r>
      <w:del w:id="99" w:author="ERCOT" w:date="2021-09-08T08:24:00Z">
        <w:r>
          <w:delText>Schedule</w:delText>
        </w:r>
        <w:r w:rsidDel="009814A9">
          <w:delText xml:space="preserve"> </w:delText>
        </w:r>
      </w:del>
      <w:ins w:id="100" w:author="ERCOT" w:date="2021-09-08T08:24:00Z">
        <w:r>
          <w:t xml:space="preserve">plan </w:t>
        </w:r>
      </w:ins>
      <w:r>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101" w:author="ERCOT 022222" w:date="2022-01-27T10:04:00Z">
        <w:r w:rsidR="009778D5">
          <w:t>plan</w:t>
        </w:r>
      </w:ins>
      <w:del w:id="102" w:author="ERCOT 022222" w:date="2022-01-27T10:04:00Z">
        <w:r w:rsidDel="009778D5">
          <w:delText>Schedule</w:delText>
        </w:r>
      </w:del>
      <w: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Default="003B550C" w:rsidP="0049019C">
            <w:pPr>
              <w:spacing w:before="120" w:after="240"/>
              <w:rPr>
                <w:b/>
                <w:i/>
              </w:rPr>
            </w:pPr>
            <w:bookmarkStart w:id="103" w:name="_Toc204048465"/>
            <w:bookmarkStart w:id="104" w:name="_Toc400526051"/>
            <w:bookmarkStart w:id="105" w:name="_Toc405534369"/>
            <w:bookmarkStart w:id="106" w:name="_Toc406570382"/>
            <w:bookmarkStart w:id="107" w:name="_Toc410910534"/>
            <w:bookmarkStart w:id="108" w:name="_Toc411840962"/>
            <w:bookmarkStart w:id="109" w:name="_Toc422146924"/>
            <w:bookmarkStart w:id="110" w:name="_Toc433020520"/>
            <w:bookmarkStart w:id="111" w:name="_Toc437261961"/>
            <w:bookmarkStart w:id="112"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5E90D70D" w14:textId="6A14AB81" w:rsidR="003B550C" w:rsidRPr="00A93FFB" w:rsidRDefault="003B550C" w:rsidP="0049019C">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del w:id="113" w:author="ERCOT" w:date="2021-10-05T09:38:00Z">
              <w:r w:rsidRPr="00E55E72" w:rsidDel="00401C08">
                <w:rPr>
                  <w:iCs/>
                </w:rPr>
                <w:delText>Schedule</w:delText>
              </w:r>
            </w:del>
            <w:ins w:id="114" w:author="ERCOT" w:date="2021-10-05T09:38:00Z">
              <w:r w:rsidR="00401C08">
                <w:t>plans for all Outages</w:t>
              </w:r>
            </w:ins>
            <w:r w:rsidRPr="00E55E72">
              <w:rPr>
                <w:iCs/>
              </w:rPr>
              <w:t xml:space="preserve">.  All information submitted about Planned Outages, Maintenance Outages, or Rescheduled Outages must be submitted by the Resource Entity, TSP, or DCTO under this Section.  If an Outage </w:t>
            </w:r>
            <w:del w:id="115" w:author="ERCOT" w:date="2021-10-05T09:38:00Z">
              <w:r w:rsidRPr="00E55E72" w:rsidDel="00401C08">
                <w:rPr>
                  <w:iCs/>
                </w:rPr>
                <w:delText>Schedule</w:delText>
              </w:r>
            </w:del>
            <w:ins w:id="116" w:author="ERCOT" w:date="2021-10-05T09:38:00Z">
              <w:r w:rsidR="00401C08">
                <w:rPr>
                  <w:iCs/>
                </w:rPr>
                <w:t>plan</w:t>
              </w:r>
            </w:ins>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117" w:author="ERCOT 022222" w:date="2022-01-27T10:05:00Z">
              <w:r w:rsidRPr="00E55E72" w:rsidDel="009778D5">
                <w:rPr>
                  <w:iCs/>
                </w:rPr>
                <w:delText>Schedule</w:delText>
              </w:r>
            </w:del>
            <w:ins w:id="118" w:author="ERCOT 022222" w:date="2022-01-27T10:05:00Z">
              <w:r w:rsidR="009778D5">
                <w:rPr>
                  <w:iCs/>
                </w:rPr>
                <w:t>plan</w:t>
              </w:r>
            </w:ins>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B383A39" w14:textId="77777777" w:rsidR="003B550C" w:rsidRPr="00AE0E6D" w:rsidRDefault="003B550C" w:rsidP="0049019C">
      <w:pPr>
        <w:pStyle w:val="H4"/>
        <w:spacing w:before="480"/>
        <w:rPr>
          <w:b w:val="0"/>
        </w:rPr>
      </w:pPr>
      <w:bookmarkStart w:id="119" w:name="_Toc204048467"/>
      <w:bookmarkStart w:id="120" w:name="_Toc400526053"/>
      <w:bookmarkStart w:id="121" w:name="_Toc405534371"/>
      <w:bookmarkStart w:id="122" w:name="_Toc406570384"/>
      <w:bookmarkStart w:id="123" w:name="_Toc410910536"/>
      <w:bookmarkStart w:id="124" w:name="_Toc411840964"/>
      <w:bookmarkStart w:id="125" w:name="_Toc422146926"/>
      <w:bookmarkStart w:id="126" w:name="_Toc433020522"/>
      <w:bookmarkStart w:id="127" w:name="_Toc437261963"/>
      <w:bookmarkStart w:id="128" w:name="_Toc478375130"/>
      <w:bookmarkStart w:id="129" w:name="_Toc75942355"/>
      <w:bookmarkEnd w:id="103"/>
      <w:bookmarkEnd w:id="104"/>
      <w:bookmarkEnd w:id="105"/>
      <w:bookmarkEnd w:id="106"/>
      <w:bookmarkEnd w:id="107"/>
      <w:bookmarkEnd w:id="108"/>
      <w:bookmarkEnd w:id="109"/>
      <w:bookmarkEnd w:id="110"/>
      <w:bookmarkEnd w:id="111"/>
      <w:bookmarkEnd w:id="112"/>
      <w:r w:rsidRPr="00AE0E6D">
        <w:lastRenderedPageBreak/>
        <w:t>3.1.3.2</w:t>
      </w:r>
      <w:r w:rsidRPr="00AE0E6D">
        <w:tab/>
        <w:t>Resources</w:t>
      </w:r>
      <w:bookmarkEnd w:id="119"/>
      <w:bookmarkEnd w:id="120"/>
      <w:bookmarkEnd w:id="121"/>
      <w:bookmarkEnd w:id="122"/>
      <w:bookmarkEnd w:id="123"/>
      <w:bookmarkEnd w:id="124"/>
      <w:bookmarkEnd w:id="125"/>
      <w:bookmarkEnd w:id="126"/>
      <w:bookmarkEnd w:id="127"/>
      <w:bookmarkEnd w:id="128"/>
      <w:bookmarkEnd w:id="129"/>
    </w:p>
    <w:p w14:paraId="771E79D7" w14:textId="7999865E" w:rsidR="003B550C" w:rsidRDefault="003B550C">
      <w:pPr>
        <w:pStyle w:val="BodyTextNumbered"/>
      </w:pPr>
      <w:r>
        <w:t>(1)</w:t>
      </w:r>
      <w:r>
        <w:tab/>
        <w:t xml:space="preserve">Each Resource Entity shall provide to ERCOT a Planned Outage and Maintenance Outage plan for Generation Resources in an ERCOT-provided format for </w:t>
      </w:r>
      <w:ins w:id="130" w:author="ERCOT" w:date="2021-09-09T11:00:00Z">
        <w:r>
          <w:t xml:space="preserve">at least </w:t>
        </w:r>
      </w:ins>
      <w:r>
        <w:t xml:space="preserve">the </w:t>
      </w:r>
      <w:r w:rsidRPr="009A485B">
        <w:t>next 12 months updated monthly</w:t>
      </w:r>
      <w:r>
        <w:t xml:space="preserve">.  Planned Outage and Maintenance Outage </w:t>
      </w:r>
      <w:del w:id="131" w:author="ERCOT" w:date="2021-09-08T08:25:00Z">
        <w:r>
          <w:delText>scheduling data</w:delText>
        </w:r>
      </w:del>
      <w:ins w:id="132" w:author="ERCOT" w:date="2021-09-08T08:25:00Z">
        <w:r>
          <w:t>plans</w:t>
        </w:r>
      </w:ins>
      <w:r>
        <w:t xml:space="preserve"> must be </w:t>
      </w:r>
      <w:del w:id="133" w:author="ERCOT 022222" w:date="2022-02-21T17:57:00Z">
        <w:r w:rsidDel="00500ECC">
          <w:delText>kept current</w:delText>
        </w:r>
      </w:del>
      <w:ins w:id="134" w:author="ERCOT 022222" w:date="2022-02-21T17:57:00Z">
        <w:r w:rsidR="00500ECC">
          <w:t>updated</w:t>
        </w:r>
      </w:ins>
      <w:ins w:id="135" w:author="ERCOT 022222" w:date="2022-02-08T14:42:00Z">
        <w:r w:rsidR="00526984">
          <w:t xml:space="preserve"> as soon as practica</w:t>
        </w:r>
      </w:ins>
      <w:ins w:id="136" w:author="ERCOT 022222" w:date="2022-02-21T17:57:00Z">
        <w:r w:rsidR="00500ECC">
          <w:t>b</w:t>
        </w:r>
      </w:ins>
      <w:ins w:id="137" w:author="ERCOT 022222" w:date="2022-02-08T14:42:00Z">
        <w:r w:rsidR="00526984">
          <w:t>l</w:t>
        </w:r>
      </w:ins>
      <w:ins w:id="138" w:author="ERCOT 022222" w:date="2022-02-21T17:57:00Z">
        <w:r w:rsidR="00500ECC">
          <w:t>e following any change</w:t>
        </w:r>
      </w:ins>
      <w:r>
        <w:t>.  Updates, through an electronic interface as specified by ERCOT, must identify any changes to previously proposed Planned Outages or Maintenance Outages and any additional Planned Outages or Maintenance Outages</w:t>
      </w:r>
      <w:del w:id="139" w:author="ERCOT 022222" w:date="2022-01-27T10:09:00Z">
        <w:r w:rsidDel="009778D5">
          <w:delText xml:space="preserve"> anticipated over the next 12 months</w:delText>
        </w:r>
      </w:del>
      <w:r>
        <w:t>.</w:t>
      </w:r>
    </w:p>
    <w:p w14:paraId="673524D7" w14:textId="77777777" w:rsidR="003B550C" w:rsidRDefault="003B550C">
      <w:pPr>
        <w:pStyle w:val="BodyTextNumbered"/>
      </w:pPr>
      <w:r>
        <w:t>(2)</w:t>
      </w:r>
      <w:r>
        <w:tab/>
        <w:t xml:space="preserve">ERCOT shall report statistics monthly on how Resource Planned Outages compare with actual Resource Outages, and post those statistics to the MIS Secure Area. </w:t>
      </w:r>
    </w:p>
    <w:p w14:paraId="7CD33022" w14:textId="77777777" w:rsidR="003B550C" w:rsidRDefault="003B550C" w:rsidP="0049019C">
      <w:pPr>
        <w:pStyle w:val="H3"/>
      </w:pPr>
      <w:bookmarkStart w:id="140" w:name="_Toc400526076"/>
      <w:bookmarkStart w:id="141" w:name="_Toc405534394"/>
      <w:bookmarkStart w:id="142" w:name="_Toc406570407"/>
      <w:bookmarkStart w:id="143" w:name="_Toc410910559"/>
      <w:bookmarkStart w:id="144" w:name="_Toc411840987"/>
      <w:bookmarkStart w:id="145" w:name="_Toc422146949"/>
      <w:bookmarkStart w:id="146" w:name="_Toc433020545"/>
      <w:bookmarkStart w:id="147" w:name="_Toc437261986"/>
      <w:bookmarkStart w:id="148" w:name="_Toc478375157"/>
      <w:bookmarkStart w:id="149" w:name="_Toc75942380"/>
      <w:bookmarkStart w:id="150" w:name="_Hlk81407194"/>
      <w:r>
        <w:t>3.1.6</w:t>
      </w:r>
      <w:r>
        <w:tab/>
        <w:t>Outages of Resources Other than Reliability Resources</w:t>
      </w:r>
      <w:bookmarkEnd w:id="140"/>
      <w:bookmarkEnd w:id="141"/>
      <w:bookmarkEnd w:id="142"/>
      <w:bookmarkEnd w:id="143"/>
      <w:bookmarkEnd w:id="144"/>
      <w:bookmarkEnd w:id="145"/>
      <w:bookmarkEnd w:id="146"/>
      <w:bookmarkEnd w:id="147"/>
      <w:bookmarkEnd w:id="148"/>
      <w:bookmarkEnd w:id="149"/>
    </w:p>
    <w:p w14:paraId="4CEA74FF" w14:textId="032ADED6" w:rsidR="003B550C" w:rsidRDefault="003B550C" w:rsidP="0049019C">
      <w:pPr>
        <w:pStyle w:val="BodyTextNumbered"/>
        <w:rPr>
          <w:ins w:id="151" w:author="ERCOT" w:date="2021-09-02T09:17:00Z"/>
        </w:rPr>
      </w:pPr>
      <w:r>
        <w:t>(1)</w:t>
      </w:r>
      <w:r>
        <w:tab/>
      </w:r>
      <w:ins w:id="152" w:author="ERCOT" w:date="2021-09-02T09:15:00Z">
        <w:r>
          <w:t xml:space="preserve">Resource </w:t>
        </w:r>
      </w:ins>
      <w:ins w:id="153" w:author="ERCOT" w:date="2021-09-02T09:16:00Z">
        <w:r>
          <w:t xml:space="preserve">Entities should </w:t>
        </w:r>
        <w:del w:id="154" w:author="ERCOT 022222" w:date="2022-02-22T09:17:00Z">
          <w:r w:rsidDel="002A1774">
            <w:delText>provide</w:delText>
          </w:r>
        </w:del>
      </w:ins>
      <w:ins w:id="155" w:author="ERCOT 022222" w:date="2022-02-22T18:23:00Z">
        <w:r w:rsidR="00757FA8">
          <w:t>submit</w:t>
        </w:r>
      </w:ins>
      <w:ins w:id="156" w:author="ERCOT" w:date="2021-09-02T09:16:00Z">
        <w:r>
          <w:t xml:space="preserve"> a </w:t>
        </w:r>
      </w:ins>
      <w:ins w:id="157" w:author="ERCOT 022222" w:date="2022-02-22T09:17:00Z">
        <w:r w:rsidR="002A1774">
          <w:t xml:space="preserve">request for a </w:t>
        </w:r>
      </w:ins>
      <w:ins w:id="158" w:author="ERCOT" w:date="2021-09-02T09:16:00Z">
        <w:r>
          <w:t xml:space="preserve">Resource </w:t>
        </w:r>
      </w:ins>
      <w:ins w:id="159" w:author="ERCOT 022222" w:date="2022-02-22T13:11:00Z">
        <w:r w:rsidR="00561681">
          <w:t xml:space="preserve">Planned </w:t>
        </w:r>
      </w:ins>
      <w:ins w:id="160" w:author="ERCOT" w:date="2021-09-02T09:16:00Z">
        <w:r>
          <w:t xml:space="preserve">Outage </w:t>
        </w:r>
        <w:del w:id="161" w:author="ERCOT 022222" w:date="2022-02-22T09:17:00Z">
          <w:r w:rsidDel="002A1774">
            <w:delText xml:space="preserve">plan for each Planned Outage </w:delText>
          </w:r>
        </w:del>
        <w:r>
          <w:t>as far in advance of the planned start of the Outage as is practic</w:t>
        </w:r>
      </w:ins>
      <w:ins w:id="162" w:author="ERCOT" w:date="2021-09-02T09:17:00Z">
        <w:r>
          <w:t>able</w:t>
        </w:r>
      </w:ins>
      <w:ins w:id="163" w:author="ERCOT" w:date="2021-09-21T14:49:00Z">
        <w:r>
          <w:t xml:space="preserve"> </w:t>
        </w:r>
        <w:r w:rsidRPr="00FA7A1F">
          <w:t>but no more than 60 months in advance</w:t>
        </w:r>
      </w:ins>
      <w:ins w:id="164" w:author="ERCOT" w:date="2021-09-02T09:17:00Z">
        <w:r w:rsidRPr="00FA7A1F">
          <w:t>.</w:t>
        </w:r>
      </w:ins>
    </w:p>
    <w:p w14:paraId="59974329" w14:textId="111B13F8" w:rsidR="003B550C" w:rsidRDefault="003B550C" w:rsidP="0049019C">
      <w:pPr>
        <w:pStyle w:val="BodyTextNumbered"/>
        <w:rPr>
          <w:ins w:id="165" w:author="ERCOT" w:date="2021-08-27T15:37:00Z"/>
        </w:rPr>
      </w:pPr>
      <w:ins w:id="166" w:author="ERCOT" w:date="2021-09-02T09:17:00Z">
        <w:r>
          <w:t>(2)</w:t>
        </w:r>
        <w:r>
          <w:tab/>
        </w:r>
      </w:ins>
      <w:r>
        <w:t xml:space="preserve">ERCOT shall </w:t>
      </w:r>
      <w:del w:id="167" w:author="ERCOT" w:date="2021-08-27T15:38:00Z">
        <w:r w:rsidDel="000E6CEC">
          <w:delText xml:space="preserve">accept </w:delText>
        </w:r>
      </w:del>
      <w:ins w:id="168" w:author="ERCOT" w:date="2021-08-25T09:52:00Z">
        <w:r>
          <w:t xml:space="preserve">approve or reject </w:t>
        </w:r>
      </w:ins>
      <w:r>
        <w:t xml:space="preserve">all </w:t>
      </w:r>
      <w:ins w:id="169" w:author="ERCOT" w:date="2021-09-02T13:51:00Z">
        <w:del w:id="170" w:author="ERCOT 022222" w:date="2022-02-21T21:45:00Z">
          <w:r w:rsidDel="00E912BC">
            <w:delText xml:space="preserve">proposed </w:delText>
          </w:r>
        </w:del>
      </w:ins>
      <w:ins w:id="171" w:author="ERCOT 022222" w:date="2022-02-22T13:12:00Z">
        <w:r w:rsidR="00561681">
          <w:t xml:space="preserve">requested </w:t>
        </w:r>
      </w:ins>
      <w:r>
        <w:t xml:space="preserve">Outage </w:t>
      </w:r>
      <w:del w:id="172" w:author="ERCOT" w:date="2021-09-02T13:50:00Z">
        <w:r w:rsidDel="00BA6D73">
          <w:delText xml:space="preserve">schedules </w:delText>
        </w:r>
      </w:del>
      <w:ins w:id="173" w:author="ERCOT" w:date="2021-09-02T13:50:00Z">
        <w:r>
          <w:t>plans</w:t>
        </w:r>
      </w:ins>
      <w:del w:id="174" w:author="ERCOT" w:date="2021-09-02T13:50:00Z">
        <w:r w:rsidDel="00BA6D73">
          <w:delText>and changes to Outage schedules</w:delText>
        </w:r>
      </w:del>
      <w:r>
        <w:t xml:space="preserve"> for a Resource other than a </w:t>
      </w:r>
      <w:del w:id="175" w:author="ERCOT" w:date="2021-11-09T06:58:00Z">
        <w:r w:rsidDel="008745B0">
          <w:delText>r</w:delText>
        </w:r>
      </w:del>
      <w:ins w:id="176" w:author="ERCOT" w:date="2021-11-09T06:58:00Z">
        <w:r w:rsidR="008745B0">
          <w:t>R</w:t>
        </w:r>
      </w:ins>
      <w:r>
        <w:t>eliability Resource submitted to ERCOT more than 45 days before the proposed start date of the Outage.</w:t>
      </w:r>
    </w:p>
    <w:p w14:paraId="1AF864A6" w14:textId="238A0CF0" w:rsidR="003B550C" w:rsidRPr="00C85699" w:rsidRDefault="003B550C" w:rsidP="00C85699">
      <w:pPr>
        <w:pStyle w:val="List"/>
        <w:ind w:left="1440"/>
        <w:rPr>
          <w:ins w:id="177" w:author="ERCOT" w:date="2021-09-07T10:05:00Z"/>
        </w:rPr>
      </w:pPr>
      <w:ins w:id="178" w:author="ERCOT" w:date="2021-08-27T15:37:00Z">
        <w:r w:rsidRPr="00C85699">
          <w:t>(a)</w:t>
        </w:r>
        <w:r w:rsidRPr="00C85699">
          <w:tab/>
        </w:r>
      </w:ins>
      <w:ins w:id="179" w:author="ERCOT" w:date="2021-08-27T15:38:00Z">
        <w:r w:rsidRPr="00C85699">
          <w:rPr>
            <w:iCs/>
          </w:rPr>
          <w:t xml:space="preserve">ERCOT shall approve a </w:t>
        </w:r>
      </w:ins>
      <w:ins w:id="180" w:author="ERCOT 022222" w:date="2022-02-22T13:14:00Z">
        <w:r w:rsidR="00561681">
          <w:rPr>
            <w:iCs/>
          </w:rPr>
          <w:t>requested</w:t>
        </w:r>
      </w:ins>
      <w:ins w:id="181" w:author="ERCOT" w:date="2021-08-27T15:38:00Z">
        <w:del w:id="182" w:author="ERCOT 022222" w:date="2022-02-22T13:14:00Z">
          <w:r w:rsidRPr="00C85699" w:rsidDel="00561681">
            <w:rPr>
              <w:iCs/>
            </w:rPr>
            <w:delText>proposed</w:delText>
          </w:r>
        </w:del>
        <w:r w:rsidRPr="00C85699">
          <w:rPr>
            <w:iCs/>
          </w:rPr>
          <w:t xml:space="preserve"> </w:t>
        </w:r>
      </w:ins>
      <w:ins w:id="183" w:author="ERCOT" w:date="2021-08-27T15:39:00Z">
        <w:r w:rsidRPr="00C85699">
          <w:rPr>
            <w:iCs/>
          </w:rPr>
          <w:t xml:space="preserve">Outage </w:t>
        </w:r>
      </w:ins>
      <w:ins w:id="184" w:author="ERCOT" w:date="2021-09-02T13:53:00Z">
        <w:r w:rsidRPr="00C85699">
          <w:rPr>
            <w:iCs/>
          </w:rPr>
          <w:t>plan</w:t>
        </w:r>
      </w:ins>
      <w:ins w:id="185" w:author="ERCOT" w:date="2021-08-27T15:39:00Z">
        <w:r w:rsidRPr="00C85699">
          <w:rPr>
            <w:iCs/>
          </w:rPr>
          <w:t xml:space="preserve"> for a Resource other than a </w:t>
        </w:r>
      </w:ins>
      <w:ins w:id="186" w:author="ERCOT" w:date="2021-11-09T06:59:00Z">
        <w:r w:rsidR="008745B0">
          <w:rPr>
            <w:iCs/>
          </w:rPr>
          <w:t>R</w:t>
        </w:r>
      </w:ins>
      <w:ins w:id="187" w:author="ERCOT" w:date="2021-08-27T15:39:00Z">
        <w:r w:rsidRPr="00C85699">
          <w:rPr>
            <w:iCs/>
          </w:rPr>
          <w:t xml:space="preserve">eliability Resource unless the </w:t>
        </w:r>
      </w:ins>
      <w:ins w:id="188" w:author="ERCOT" w:date="2021-08-27T15:44:00Z">
        <w:r w:rsidRPr="00C85699">
          <w:rPr>
            <w:iCs/>
          </w:rPr>
          <w:t xml:space="preserve">proposed </w:t>
        </w:r>
      </w:ins>
      <w:ins w:id="189" w:author="ERCOT" w:date="2021-08-27T15:39:00Z">
        <w:r w:rsidRPr="00C85699">
          <w:rPr>
            <w:iCs/>
          </w:rPr>
          <w:t>approval w</w:t>
        </w:r>
      </w:ins>
      <w:ins w:id="190" w:author="ERCOT" w:date="2021-09-02T13:54:00Z">
        <w:r w:rsidRPr="00C85699">
          <w:rPr>
            <w:iCs/>
          </w:rPr>
          <w:t>ould</w:t>
        </w:r>
      </w:ins>
      <w:ins w:id="191" w:author="ERCOT" w:date="2021-08-27T15:39:00Z">
        <w:r w:rsidRPr="00C85699">
          <w:rPr>
            <w:iCs/>
          </w:rPr>
          <w:t xml:space="preserve"> cause the aggregate MW o</w:t>
        </w:r>
      </w:ins>
      <w:ins w:id="192" w:author="ERCOT" w:date="2021-08-27T15:40:00Z">
        <w:r w:rsidRPr="00C85699">
          <w:rPr>
            <w:iCs/>
          </w:rPr>
          <w:t xml:space="preserve">f Resource Outages to exceed the Maximum Daily </w:t>
        </w:r>
      </w:ins>
      <w:ins w:id="193" w:author="ERCOT 022222" w:date="2022-01-27T09:11:00Z">
        <w:r w:rsidR="00356504">
          <w:rPr>
            <w:iCs/>
          </w:rPr>
          <w:t xml:space="preserve">Resource </w:t>
        </w:r>
      </w:ins>
      <w:ins w:id="194" w:author="ERCOT" w:date="2021-09-21T15:42:00Z">
        <w:r w:rsidR="005A0E43" w:rsidRPr="00C85699">
          <w:rPr>
            <w:iCs/>
          </w:rPr>
          <w:t xml:space="preserve">Planned </w:t>
        </w:r>
      </w:ins>
      <w:ins w:id="195" w:author="ERCOT" w:date="2021-08-27T15:40:00Z">
        <w:del w:id="196" w:author="ERCOT 022222" w:date="2022-01-27T09:11:00Z">
          <w:r w:rsidRPr="00C85699" w:rsidDel="00356504">
            <w:rPr>
              <w:iCs/>
            </w:rPr>
            <w:delText xml:space="preserve">Resource </w:delText>
          </w:r>
        </w:del>
        <w:r w:rsidRPr="00C85699">
          <w:rPr>
            <w:iCs/>
          </w:rPr>
          <w:t>Outage</w:t>
        </w:r>
      </w:ins>
      <w:ins w:id="197" w:author="ERCOT" w:date="2021-10-05T09:38:00Z">
        <w:r w:rsidR="00401C08">
          <w:rPr>
            <w:iCs/>
          </w:rPr>
          <w:t xml:space="preserve"> Capacity</w:t>
        </w:r>
      </w:ins>
      <w:ins w:id="198" w:author="ERCOT" w:date="2021-08-27T15:42:00Z">
        <w:r w:rsidRPr="00C85699">
          <w:rPr>
            <w:iCs/>
          </w:rPr>
          <w:t xml:space="preserve"> at any point during the duration of the proposed Resource Outage</w:t>
        </w:r>
      </w:ins>
      <w:ins w:id="199" w:author="ERCOT" w:date="2021-09-15T11:51:00Z">
        <w:r w:rsidRPr="00C85699">
          <w:rPr>
            <w:iCs/>
          </w:rPr>
          <w:t xml:space="preserve">, taking into consideration all previously approved and accepted </w:t>
        </w:r>
      </w:ins>
      <w:ins w:id="200" w:author="ERCOT" w:date="2021-09-15T11:52:00Z">
        <w:r w:rsidRPr="00C85699">
          <w:rPr>
            <w:iCs/>
          </w:rPr>
          <w:t xml:space="preserve">Resource </w:t>
        </w:r>
      </w:ins>
      <w:ins w:id="201" w:author="ERCOT" w:date="2021-09-15T11:51:00Z">
        <w:r w:rsidRPr="00C85699">
          <w:rPr>
            <w:iCs/>
          </w:rPr>
          <w:t>Outages</w:t>
        </w:r>
      </w:ins>
      <w:ins w:id="202" w:author="ERCOT" w:date="2021-08-27T15:42:00Z">
        <w:r w:rsidRPr="00C85699">
          <w:rPr>
            <w:iCs/>
          </w:rPr>
          <w:t>.</w:t>
        </w:r>
      </w:ins>
    </w:p>
    <w:p w14:paraId="361BF9BA" w14:textId="748A6A38" w:rsidR="003B550C" w:rsidRDefault="003B550C" w:rsidP="0049019C">
      <w:pPr>
        <w:pStyle w:val="BodyTextNumbered"/>
      </w:pPr>
      <w:r>
        <w:t>(</w:t>
      </w:r>
      <w:ins w:id="203" w:author="ERCOT" w:date="2021-11-04T16:46:00Z">
        <w:r w:rsidR="00ED1419">
          <w:t>3</w:t>
        </w:r>
      </w:ins>
      <w:del w:id="204" w:author="ERCOT" w:date="2021-11-04T16:46:00Z">
        <w:r w:rsidDel="00ED1419">
          <w:delText>2</w:delText>
        </w:r>
      </w:del>
      <w:r>
        <w:t>)</w:t>
      </w:r>
      <w:r>
        <w:tab/>
        <w:t>If a Resource Entity plans to start a Planned or Maintenance Outage within 45 days</w:t>
      </w:r>
      <w:ins w:id="205" w:author="ERCOT" w:date="2021-11-09T07:00:00Z">
        <w:r w:rsidR="008745B0">
          <w:t>, and the Resource Entity has not previously submitted a Resource Outage plan for the Outage</w:t>
        </w:r>
      </w:ins>
      <w:del w:id="206" w:author="ERCOT" w:date="2021-11-09T07:00:00Z">
        <w:r w:rsidDel="008745B0">
          <w:delText xml:space="preserve"> that has not been previously included in the Resource’s written Planned Outage and Maintenance Outage plan</w:delText>
        </w:r>
      </w:del>
      <w:r>
        <w:t xml:space="preserve">, then the Resource Entity must immediately notify ERCOT and include in its notice whether the Outage is a </w:t>
      </w:r>
      <w:del w:id="207" w:author="ERCOT" w:date="2021-11-09T07:01:00Z">
        <w:r w:rsidDel="008745B0">
          <w:delText xml:space="preserve">Forced Outage, </w:delText>
        </w:r>
      </w:del>
      <w:r>
        <w:t>Maintenance (Level I, II, or III) Outage</w:t>
      </w:r>
      <w:del w:id="208" w:author="ERCOT" w:date="2021-11-09T07:02:00Z">
        <w:r w:rsidDel="008745B0">
          <w:delText>,</w:delText>
        </w:r>
      </w:del>
      <w:r>
        <w:t xml:space="preserve"> or Planned Outage.  ERCOT’s response to this notification must comply with these requirements:</w:t>
      </w:r>
    </w:p>
    <w:p w14:paraId="6A48209F" w14:textId="1B96942E" w:rsidR="003B550C" w:rsidRDefault="003B550C" w:rsidP="00C85699">
      <w:pPr>
        <w:pStyle w:val="List"/>
        <w:ind w:left="1440"/>
      </w:pPr>
      <w:r>
        <w:t>(a)</w:t>
      </w:r>
      <w:r>
        <w:tab/>
        <w:t xml:space="preserve">ERCOT shall accept </w:t>
      </w:r>
      <w:del w:id="209" w:author="ERCOT 022222" w:date="2022-01-27T10:58:00Z">
        <w:r w:rsidDel="00AA6E07">
          <w:delText xml:space="preserve">Forced and </w:delText>
        </w:r>
      </w:del>
      <w:r>
        <w:t xml:space="preserve">Levels I, II, and III Maintenance Outage </w:t>
      </w:r>
      <w:del w:id="210" w:author="ERCOT 022222" w:date="2022-01-27T10:20:00Z">
        <w:r w:rsidDel="00D06164">
          <w:delText>proposals</w:delText>
        </w:r>
      </w:del>
      <w:ins w:id="211" w:author="ERCOT 022222" w:date="2022-01-27T10:20:00Z">
        <w:r w:rsidR="00D06164">
          <w:t>plans</w:t>
        </w:r>
      </w:ins>
      <w:r>
        <w:t xml:space="preserve">, and ERCOT shall coordinate the Outages within the time frames specified in these Protocols. </w:t>
      </w:r>
    </w:p>
    <w:p w14:paraId="6C185B9C" w14:textId="7ABF658D" w:rsidR="003B550C" w:rsidRDefault="003B550C" w:rsidP="00C85699">
      <w:pPr>
        <w:pStyle w:val="List"/>
        <w:ind w:left="1440"/>
        <w:rPr>
          <w:ins w:id="212" w:author="ERCOT" w:date="2021-08-31T16:45:00Z"/>
        </w:rPr>
      </w:pPr>
      <w:r>
        <w:t>(b)</w:t>
      </w:r>
      <w:r>
        <w:tab/>
        <w:t xml:space="preserve">ERCOT shall approve Planned Outage </w:t>
      </w:r>
      <w:ins w:id="213" w:author="ERCOT 022222" w:date="2022-01-27T12:09:00Z">
        <w:r w:rsidR="00074734">
          <w:t>plans</w:t>
        </w:r>
      </w:ins>
      <w:del w:id="214" w:author="ERCOT 022222" w:date="2022-01-27T12:09:00Z">
        <w:r w:rsidDel="00074734">
          <w:delText>proposals</w:delText>
        </w:r>
      </w:del>
      <w:r>
        <w:t>, except that</w:t>
      </w:r>
      <w:ins w:id="215" w:author="ERCOT" w:date="2021-08-31T16:45:00Z">
        <w:r>
          <w:t>:</w:t>
        </w:r>
      </w:ins>
    </w:p>
    <w:p w14:paraId="7D7F666E" w14:textId="2C5F2698" w:rsidR="003B550C" w:rsidRDefault="003B550C" w:rsidP="00C85699">
      <w:pPr>
        <w:pStyle w:val="List"/>
        <w:ind w:left="2160"/>
        <w:rPr>
          <w:ins w:id="216" w:author="ERCOT" w:date="2021-08-31T16:46:00Z"/>
        </w:rPr>
      </w:pPr>
      <w:ins w:id="217" w:author="ERCOT" w:date="2021-08-31T16:45:00Z">
        <w:r>
          <w:t>(</w:t>
        </w:r>
        <w:proofErr w:type="spellStart"/>
        <w:r>
          <w:t>i</w:t>
        </w:r>
        <w:proofErr w:type="spellEnd"/>
        <w:r>
          <w:t>)</w:t>
        </w:r>
        <w:r>
          <w:tab/>
        </w:r>
      </w:ins>
      <w:ins w:id="218" w:author="ERCOT" w:date="2021-08-31T16:46:00Z">
        <w:r>
          <w:t xml:space="preserve">ERCOT shall reject </w:t>
        </w:r>
        <w:proofErr w:type="spellStart"/>
        <w:r>
          <w:t>a</w:t>
        </w:r>
        <w:proofErr w:type="spellEnd"/>
        <w:r>
          <w:t xml:space="preserve"> Outage p</w:t>
        </w:r>
      </w:ins>
      <w:ins w:id="219" w:author="ERCOT" w:date="2021-09-02T13:54:00Z">
        <w:r>
          <w:t xml:space="preserve">lan </w:t>
        </w:r>
      </w:ins>
      <w:ins w:id="220" w:author="ERCOT" w:date="2021-11-09T07:02:00Z">
        <w:r w:rsidR="008745B0">
          <w:t>if the proposed</w:t>
        </w:r>
      </w:ins>
      <w:ins w:id="221" w:author="ERCOT 022222" w:date="2022-02-08T14:43:00Z">
        <w:r w:rsidR="00526984">
          <w:t xml:space="preserve"> </w:t>
        </w:r>
      </w:ins>
      <w:ins w:id="222" w:author="ERCOT" w:date="2021-11-09T07:02:00Z">
        <w:r w:rsidR="008745B0">
          <w:t xml:space="preserve">Outage </w:t>
        </w:r>
        <w:r w:rsidR="008745B0" w:rsidRPr="0055370E">
          <w:t>w</w:t>
        </w:r>
        <w:r w:rsidR="008745B0">
          <w:t>ould</w:t>
        </w:r>
        <w:r w:rsidR="008745B0" w:rsidRPr="0055370E">
          <w:t xml:space="preserve"> </w:t>
        </w:r>
      </w:ins>
      <w:ins w:id="223" w:author="ERCOT" w:date="2021-08-31T16:45:00Z">
        <w:r w:rsidRPr="0055370E">
          <w:t>cause the aggregate MW of Resource Outages</w:t>
        </w:r>
        <w:r>
          <w:t xml:space="preserve"> to exceed the Maximum Daily </w:t>
        </w:r>
      </w:ins>
      <w:ins w:id="224" w:author="ERCOT 022222" w:date="2022-01-27T09:11:00Z">
        <w:r w:rsidR="00356504">
          <w:t xml:space="preserve">Resource </w:t>
        </w:r>
      </w:ins>
      <w:ins w:id="225" w:author="ERCOT" w:date="2021-09-21T15:42:00Z">
        <w:r w:rsidR="005A0E43">
          <w:t>Planned</w:t>
        </w:r>
      </w:ins>
      <w:ins w:id="226" w:author="ERCOT" w:date="2021-10-05T09:39:00Z">
        <w:r w:rsidR="00401C08">
          <w:t xml:space="preserve"> </w:t>
        </w:r>
        <w:del w:id="227" w:author="ERCOT 022222" w:date="2022-01-27T09:11:00Z">
          <w:r w:rsidR="00401C08" w:rsidDel="00356504">
            <w:delText xml:space="preserve">Resource </w:delText>
          </w:r>
        </w:del>
        <w:r w:rsidR="00401C08">
          <w:t>Outage Capacity</w:t>
        </w:r>
      </w:ins>
      <w:ins w:id="228" w:author="ERCOT" w:date="2021-08-31T16:45:00Z">
        <w:r>
          <w:rPr>
            <w:bCs/>
          </w:rPr>
          <w:t xml:space="preserve"> at any point during the duration of the proposed Outage</w:t>
        </w:r>
      </w:ins>
      <w:ins w:id="229" w:author="ERCOT" w:date="2021-08-31T16:46:00Z">
        <w:r>
          <w:rPr>
            <w:bCs/>
          </w:rPr>
          <w:t>; and</w:t>
        </w:r>
      </w:ins>
      <w:r>
        <w:t xml:space="preserve"> </w:t>
      </w:r>
    </w:p>
    <w:p w14:paraId="1B89866B" w14:textId="6C871A2D" w:rsidR="003B550C" w:rsidRDefault="003B550C" w:rsidP="00C85699">
      <w:pPr>
        <w:pStyle w:val="List"/>
        <w:ind w:left="2160"/>
      </w:pPr>
      <w:ins w:id="230" w:author="ERCOT" w:date="2021-08-31T16:46:00Z">
        <w:r>
          <w:t>(ii)</w:t>
        </w:r>
        <w:r>
          <w:tab/>
        </w:r>
      </w:ins>
      <w:r>
        <w:t xml:space="preserve">ERCOT shall reject an Outage </w:t>
      </w:r>
      <w:ins w:id="231" w:author="ERCOT 022222" w:date="2022-02-22T13:20:00Z">
        <w:r w:rsidR="001A2024">
          <w:t>plan</w:t>
        </w:r>
      </w:ins>
      <w:del w:id="232" w:author="ERCOT 022222" w:date="2022-02-21T21:41:00Z">
        <w:r w:rsidDel="00355286">
          <w:delText>proposal</w:delText>
        </w:r>
      </w:del>
      <w:r>
        <w:t xml:space="preserve"> if it will impair ERCOT’s ability to meet applicable reliability standard</w:t>
      </w:r>
      <w:r w:rsidRPr="00FA7A1F">
        <w:t>s</w:t>
      </w:r>
      <w:ins w:id="233" w:author="ERCOT" w:date="2021-09-10T10:32:00Z">
        <w:r w:rsidRPr="00287B08">
          <w:t xml:space="preserve">, taking into consideration all </w:t>
        </w:r>
        <w:r w:rsidRPr="00287B08">
          <w:lastRenderedPageBreak/>
          <w:t xml:space="preserve">previously approved </w:t>
        </w:r>
      </w:ins>
      <w:ins w:id="234" w:author="ERCOT" w:date="2021-09-15T11:51:00Z">
        <w:r w:rsidRPr="00287B08">
          <w:t xml:space="preserve">and accepted </w:t>
        </w:r>
      </w:ins>
      <w:ins w:id="235" w:author="ERCOT" w:date="2021-09-10T10:32:00Z">
        <w:r w:rsidRPr="00287B08">
          <w:t>Outages,</w:t>
        </w:r>
      </w:ins>
      <w:r w:rsidRPr="00FA7A1F">
        <w:t xml:space="preserve"> and</w:t>
      </w:r>
      <w:r>
        <w:t xml:space="preserve"> other solutions cannot be exercised.</w:t>
      </w:r>
    </w:p>
    <w:p w14:paraId="05F6857A" w14:textId="3DCF3E62" w:rsidR="003B550C" w:rsidRDefault="003B550C" w:rsidP="00C85699">
      <w:pPr>
        <w:pStyle w:val="List"/>
        <w:ind w:left="1440"/>
        <w:rPr>
          <w:ins w:id="236" w:author="ERCOT" w:date="2021-09-07T10:08:00Z"/>
        </w:rPr>
      </w:pPr>
      <w:r>
        <w:t>(c)</w:t>
      </w:r>
      <w:r>
        <w:tab/>
        <w:t xml:space="preserve">ERCOT shall accept </w:t>
      </w:r>
      <w:del w:id="237" w:author="ERCOT 022222" w:date="2022-01-27T10:58:00Z">
        <w:r w:rsidDel="00AA6E07">
          <w:delText xml:space="preserve">Forced and </w:delText>
        </w:r>
      </w:del>
      <w:r>
        <w:t>Maintenance Outage plans from a Qualifying Facility (QF) that result from the outage of the QF’s thermal host facility.</w:t>
      </w:r>
    </w:p>
    <w:p w14:paraId="5D6B3B30" w14:textId="626819C4" w:rsidR="003B550C" w:rsidRDefault="003B550C" w:rsidP="0049019C">
      <w:pPr>
        <w:pStyle w:val="BodyText"/>
        <w:ind w:left="720" w:hanging="720"/>
        <w:rPr>
          <w:ins w:id="238" w:author="ERCOT 022222" w:date="2022-01-27T10:58:00Z"/>
        </w:rPr>
      </w:pPr>
      <w:ins w:id="239" w:author="ERCOT" w:date="2021-09-07T10:08:00Z">
        <w:r>
          <w:t>(</w:t>
        </w:r>
      </w:ins>
      <w:ins w:id="240" w:author="ERCOT" w:date="2021-11-04T16:46:00Z">
        <w:r w:rsidR="00ED1419">
          <w:t>4</w:t>
        </w:r>
      </w:ins>
      <w:ins w:id="241" w:author="ERCOT" w:date="2021-09-07T10:08:00Z">
        <w:r>
          <w:t>)</w:t>
        </w:r>
        <w:r>
          <w:tab/>
          <w:t xml:space="preserve">The Resource Entity shall not begin </w:t>
        </w:r>
      </w:ins>
      <w:ins w:id="242" w:author="ERCOT" w:date="2021-09-07T10:11:00Z">
        <w:r>
          <w:t>a</w:t>
        </w:r>
      </w:ins>
      <w:ins w:id="243" w:author="ERCOT" w:date="2021-09-07T10:08:00Z">
        <w:r>
          <w:t xml:space="preserve"> Planned Outage unless it has received approval of its proposed Outage plan.</w:t>
        </w:r>
      </w:ins>
    </w:p>
    <w:p w14:paraId="6AF7283B" w14:textId="6940F654" w:rsidR="00AA6E07" w:rsidRPr="001859E3" w:rsidRDefault="00AA6E07" w:rsidP="0049019C">
      <w:pPr>
        <w:pStyle w:val="BodyText"/>
        <w:ind w:left="720" w:hanging="720"/>
        <w:rPr>
          <w:ins w:id="244" w:author="ERCOT" w:date="2021-09-07T10:08:00Z"/>
        </w:rPr>
      </w:pPr>
      <w:ins w:id="245" w:author="ERCOT 022222" w:date="2022-01-27T10:58:00Z">
        <w:r>
          <w:t>(5)</w:t>
        </w:r>
        <w:r>
          <w:tab/>
          <w:t xml:space="preserve">ERCOT shall accept Forced Outage plans. </w:t>
        </w:r>
      </w:ins>
    </w:p>
    <w:p w14:paraId="745740BD" w14:textId="77777777" w:rsidR="003B550C" w:rsidRPr="00AE0E6D" w:rsidRDefault="003B550C">
      <w:pPr>
        <w:pStyle w:val="H4"/>
        <w:rPr>
          <w:b w:val="0"/>
        </w:rPr>
      </w:pPr>
      <w:bookmarkStart w:id="246" w:name="_Toc204048492"/>
      <w:bookmarkStart w:id="247" w:name="_Toc400526077"/>
      <w:bookmarkStart w:id="248" w:name="_Toc405534395"/>
      <w:bookmarkStart w:id="249" w:name="_Toc406570408"/>
      <w:bookmarkStart w:id="250" w:name="_Toc410910560"/>
      <w:bookmarkStart w:id="251" w:name="_Toc411840988"/>
      <w:bookmarkStart w:id="252" w:name="_Toc422146950"/>
      <w:bookmarkStart w:id="253" w:name="_Toc433020546"/>
      <w:bookmarkStart w:id="254" w:name="_Toc437261987"/>
      <w:bookmarkStart w:id="255" w:name="_Toc478375158"/>
      <w:bookmarkStart w:id="256" w:name="_Toc75942381"/>
      <w:r w:rsidRPr="00AE0E6D">
        <w:t>3.1.6.1</w:t>
      </w:r>
      <w:r w:rsidRPr="00AE0E6D">
        <w:tab/>
        <w:t>Receipt of Resource Requests by ERCOT</w:t>
      </w:r>
      <w:bookmarkEnd w:id="246"/>
      <w:bookmarkEnd w:id="247"/>
      <w:bookmarkEnd w:id="248"/>
      <w:bookmarkEnd w:id="249"/>
      <w:bookmarkEnd w:id="250"/>
      <w:bookmarkEnd w:id="251"/>
      <w:bookmarkEnd w:id="252"/>
      <w:bookmarkEnd w:id="253"/>
      <w:bookmarkEnd w:id="254"/>
      <w:bookmarkEnd w:id="255"/>
      <w:bookmarkEnd w:id="256"/>
    </w:p>
    <w:p w14:paraId="525B7C15" w14:textId="77777777" w:rsidR="003B550C" w:rsidRDefault="003B550C" w:rsidP="0049019C">
      <w:pPr>
        <w:pStyle w:val="BodyTextNumbered"/>
      </w:pPr>
      <w:r>
        <w:t>(1)</w:t>
      </w:r>
      <w:r>
        <w:tab/>
        <w:t xml:space="preserve">ERCOT shall acknowledge each request for approval of a Resource Planned Outage </w:t>
      </w:r>
      <w:del w:id="257" w:author="ERCOT" w:date="2021-09-08T08:34:00Z">
        <w:r>
          <w:delText xml:space="preserve">schedule </w:delText>
        </w:r>
      </w:del>
      <w:ins w:id="258" w:author="ERCOT" w:date="2021-09-08T08:34:00Z">
        <w:r>
          <w:t xml:space="preserve">plan </w:t>
        </w:r>
      </w:ins>
      <w:r>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081DC92D" w:rsidR="003B550C" w:rsidRPr="00AE0E6D" w:rsidRDefault="003B550C">
      <w:pPr>
        <w:pStyle w:val="H4"/>
        <w:rPr>
          <w:b w:val="0"/>
        </w:rPr>
      </w:pPr>
      <w:bookmarkStart w:id="259" w:name="_Toc204048493"/>
      <w:bookmarkStart w:id="260" w:name="_Toc400526078"/>
      <w:bookmarkStart w:id="261" w:name="_Toc405534396"/>
      <w:bookmarkStart w:id="262" w:name="_Toc406570409"/>
      <w:bookmarkStart w:id="263" w:name="_Toc410910561"/>
      <w:bookmarkStart w:id="264" w:name="_Toc411840989"/>
      <w:bookmarkStart w:id="265" w:name="_Toc422146951"/>
      <w:bookmarkStart w:id="266" w:name="_Toc433020547"/>
      <w:bookmarkStart w:id="267" w:name="_Toc437261988"/>
      <w:bookmarkStart w:id="268" w:name="_Toc478375159"/>
      <w:bookmarkStart w:id="269" w:name="_Toc75942382"/>
      <w:r w:rsidRPr="00AE0E6D">
        <w:t>3.1.6.2</w:t>
      </w:r>
      <w:r w:rsidRPr="00AE0E6D">
        <w:tab/>
        <w:t>Resource</w:t>
      </w:r>
      <w:del w:id="270" w:author="ERCOT" w:date="2021-09-02T09:28:00Z">
        <w:r w:rsidRPr="00AE0E6D" w:rsidDel="00ED46CE">
          <w:delText>s</w:delText>
        </w:r>
      </w:del>
      <w:r w:rsidRPr="00AE0E6D">
        <w:t xml:space="preserve"> Outage Plan</w:t>
      </w:r>
      <w:bookmarkEnd w:id="259"/>
      <w:bookmarkEnd w:id="260"/>
      <w:bookmarkEnd w:id="261"/>
      <w:bookmarkEnd w:id="262"/>
      <w:bookmarkEnd w:id="263"/>
      <w:bookmarkEnd w:id="264"/>
      <w:bookmarkEnd w:id="265"/>
      <w:bookmarkEnd w:id="266"/>
      <w:bookmarkEnd w:id="267"/>
      <w:bookmarkEnd w:id="268"/>
      <w:bookmarkEnd w:id="269"/>
    </w:p>
    <w:p w14:paraId="0B702682" w14:textId="655D1CC3" w:rsidR="003B550C" w:rsidRDefault="003B550C">
      <w:pPr>
        <w:pStyle w:val="BodyTextNumbered"/>
      </w:pPr>
      <w:r>
        <w:t>(1)</w:t>
      </w:r>
      <w:r>
        <w:tab/>
        <w:t xml:space="preserve">Resource </w:t>
      </w:r>
      <w:del w:id="271" w:author="ERCOT" w:date="2021-11-09T07:02:00Z">
        <w:r w:rsidDel="008745B0">
          <w:delText xml:space="preserve">Entity </w:delText>
        </w:r>
      </w:del>
      <w:r>
        <w:t xml:space="preserve">Outage </w:t>
      </w:r>
      <w:del w:id="272" w:author="ERCOT" w:date="2021-09-02T09:30:00Z">
        <w:r w:rsidDel="00ED46CE">
          <w:delText xml:space="preserve">requests </w:delText>
        </w:r>
      </w:del>
      <w:ins w:id="273" w:author="ERCOT" w:date="2021-09-02T09:30:00Z">
        <w:r>
          <w:t xml:space="preserve">plans </w:t>
        </w:r>
      </w:ins>
      <w:r>
        <w:t>shall include the following information:</w:t>
      </w:r>
    </w:p>
    <w:p w14:paraId="6881EE2A" w14:textId="77777777" w:rsidR="003B550C" w:rsidRDefault="003B550C" w:rsidP="00C85699">
      <w:pPr>
        <w:pStyle w:val="List"/>
        <w:ind w:left="1440"/>
      </w:pPr>
      <w:r>
        <w:t>(a)</w:t>
      </w:r>
      <w:r>
        <w:tab/>
        <w:t>The primary and alternate phone number of the Resource Entity’s Single Point of Contact for Outage Coordination;</w:t>
      </w:r>
    </w:p>
    <w:p w14:paraId="5B9AB026" w14:textId="77777777" w:rsidR="003B550C" w:rsidRDefault="003B550C" w:rsidP="00C85699">
      <w:pPr>
        <w:pStyle w:val="List"/>
        <w:ind w:left="1440"/>
      </w:pPr>
      <w:r>
        <w:t>(b)</w:t>
      </w:r>
      <w:r>
        <w:tab/>
        <w:t xml:space="preserve">The Resource identified by the name in the Network Operations Model; </w:t>
      </w:r>
    </w:p>
    <w:p w14:paraId="58649B6A" w14:textId="77777777" w:rsidR="003B550C" w:rsidRDefault="003B550C" w:rsidP="00C85699">
      <w:pPr>
        <w:pStyle w:val="List"/>
        <w:ind w:left="1440"/>
      </w:pPr>
      <w:r>
        <w:t>(c)</w:t>
      </w:r>
      <w:r>
        <w:tab/>
        <w:t>The net megawatts of capacity the Resource Entity anticipates will be available during the Outage (if any);</w:t>
      </w:r>
    </w:p>
    <w:p w14:paraId="26AB03C8" w14:textId="77777777" w:rsidR="003B550C" w:rsidRDefault="003B550C" w:rsidP="00C85699">
      <w:pPr>
        <w:pStyle w:val="List"/>
        <w:ind w:left="1440"/>
      </w:pPr>
      <w:r>
        <w:t>(d)</w:t>
      </w:r>
      <w:r>
        <w:tab/>
        <w:t>The estimated start and finish dates for each Planned and Maintenance Outage;</w:t>
      </w:r>
    </w:p>
    <w:p w14:paraId="09BCD412" w14:textId="77777777" w:rsidR="003B550C" w:rsidRDefault="003B550C" w:rsidP="00C85699">
      <w:pPr>
        <w:pStyle w:val="List"/>
        <w:ind w:left="1440"/>
      </w:pPr>
      <w:r>
        <w:t>(e)</w:t>
      </w:r>
      <w:r>
        <w:tab/>
        <w:t>An estimate of the acceptable deviation in the Outage schedule (i.e., the earliest start date and the latest finish date for the Outage); and</w:t>
      </w:r>
    </w:p>
    <w:p w14:paraId="2C2063CC" w14:textId="77777777" w:rsidR="003B550C" w:rsidRDefault="003B550C" w:rsidP="00C85699">
      <w:pPr>
        <w:pStyle w:val="List"/>
        <w:ind w:left="1440"/>
      </w:pPr>
      <w:r>
        <w:t>(f)</w:t>
      </w:r>
      <w:r>
        <w:tab/>
        <w:t>The nature of work to be performed during the Outage.</w:t>
      </w:r>
    </w:p>
    <w:p w14:paraId="71A157DB" w14:textId="77777777" w:rsidR="003B550C" w:rsidRDefault="003B550C">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E7468E" w:rsidRDefault="003B550C" w:rsidP="0049019C">
      <w:pPr>
        <w:pStyle w:val="H4"/>
        <w:rPr>
          <w:b w:val="0"/>
          <w:bCs w:val="0"/>
        </w:rPr>
      </w:pPr>
      <w:bookmarkStart w:id="274" w:name="_Toc400526080"/>
      <w:bookmarkStart w:id="275" w:name="_Toc405534398"/>
      <w:bookmarkStart w:id="276" w:name="_Toc406570411"/>
      <w:bookmarkStart w:id="277" w:name="_Toc410910563"/>
      <w:bookmarkStart w:id="278" w:name="_Toc411840991"/>
      <w:bookmarkStart w:id="279" w:name="_Toc422146953"/>
      <w:bookmarkStart w:id="280" w:name="_Toc433020549"/>
      <w:bookmarkStart w:id="281" w:name="_Toc437261990"/>
      <w:bookmarkStart w:id="282" w:name="_Toc478375161"/>
      <w:bookmarkStart w:id="283" w:name="_Toc75942384"/>
      <w:bookmarkStart w:id="284" w:name="_Toc204048495"/>
      <w:r w:rsidRPr="00E7468E">
        <w:t>3.1.6.4</w:t>
      </w:r>
      <w:r w:rsidRPr="00E7468E">
        <w:tab/>
        <w:t xml:space="preserve">Approval of </w:t>
      </w:r>
      <w:r w:rsidRPr="00201CA6">
        <w:t>Changes</w:t>
      </w:r>
      <w:r w:rsidRPr="00E7468E">
        <w:t xml:space="preserve"> to a Resource Outage Plan</w:t>
      </w:r>
      <w:bookmarkEnd w:id="274"/>
      <w:bookmarkEnd w:id="275"/>
      <w:bookmarkEnd w:id="276"/>
      <w:bookmarkEnd w:id="277"/>
      <w:bookmarkEnd w:id="278"/>
      <w:bookmarkEnd w:id="279"/>
      <w:bookmarkEnd w:id="280"/>
      <w:bookmarkEnd w:id="281"/>
      <w:bookmarkEnd w:id="282"/>
      <w:bookmarkEnd w:id="283"/>
      <w:r w:rsidRPr="00E7468E">
        <w:t xml:space="preserve"> </w:t>
      </w:r>
    </w:p>
    <w:p w14:paraId="7B562D40" w14:textId="4B4269DD" w:rsidR="003B550C" w:rsidRDefault="003B550C" w:rsidP="0049019C">
      <w:pPr>
        <w:pStyle w:val="BodyTextNumbered"/>
        <w:rPr>
          <w:ins w:id="285" w:author="ERCOT" w:date="2021-09-02T09:37:00Z"/>
        </w:rPr>
      </w:pPr>
      <w:r>
        <w:t>(1)</w:t>
      </w:r>
      <w:r>
        <w:tab/>
      </w:r>
      <w:ins w:id="286" w:author="ERCOT" w:date="2021-08-26T17:33:00Z">
        <w:r>
          <w:t xml:space="preserve">A Resource Entity </w:t>
        </w:r>
      </w:ins>
      <w:ins w:id="287" w:author="ERCOT" w:date="2021-09-02T12:47:00Z">
        <w:r>
          <w:t>should</w:t>
        </w:r>
      </w:ins>
      <w:ins w:id="288" w:author="ERCOT" w:date="2021-08-26T17:33:00Z">
        <w:r>
          <w:t xml:space="preserve"> request approval </w:t>
        </w:r>
      </w:ins>
      <w:ins w:id="289" w:author="ERCOT" w:date="2021-09-02T09:37:00Z">
        <w:r>
          <w:t xml:space="preserve">as </w:t>
        </w:r>
      </w:ins>
      <w:ins w:id="290" w:author="ERCOT" w:date="2021-10-05T09:41:00Z">
        <w:r w:rsidR="00401C08">
          <w:t>soon</w:t>
        </w:r>
      </w:ins>
      <w:ins w:id="291" w:author="ERCOT" w:date="2021-09-02T09:37:00Z">
        <w:r>
          <w:t xml:space="preserve"> as practicable </w:t>
        </w:r>
      </w:ins>
      <w:ins w:id="292" w:author="ERCOT" w:date="2021-08-26T17:33:00Z">
        <w:r>
          <w:t xml:space="preserve">from ERCOT for all changes to a previously </w:t>
        </w:r>
      </w:ins>
      <w:ins w:id="293" w:author="ERCOT" w:date="2021-09-08T10:11:00Z">
        <w:r>
          <w:t>approved</w:t>
        </w:r>
      </w:ins>
      <w:ins w:id="294" w:author="ERCOT" w:date="2021-08-26T17:33:00Z">
        <w:r>
          <w:t xml:space="preserve"> Resource Outage</w:t>
        </w:r>
      </w:ins>
      <w:ins w:id="295" w:author="ERCOT" w:date="2021-09-07T10:09:00Z">
        <w:r>
          <w:t xml:space="preserve"> plan</w:t>
        </w:r>
      </w:ins>
      <w:ins w:id="296" w:author="ERCOT" w:date="2021-08-26T17:33:00Z">
        <w:r>
          <w:t>.</w:t>
        </w:r>
      </w:ins>
      <w:ins w:id="297" w:author="ERCOT" w:date="2021-09-01T15:29:00Z">
        <w:r>
          <w:t xml:space="preserve">  </w:t>
        </w:r>
      </w:ins>
    </w:p>
    <w:p w14:paraId="3412F639" w14:textId="45A1B205" w:rsidR="003B550C" w:rsidDel="00C977A6" w:rsidRDefault="003B550C" w:rsidP="0049019C">
      <w:pPr>
        <w:pStyle w:val="BodyTextNumbered"/>
        <w:rPr>
          <w:ins w:id="298" w:author="ERCOT" w:date="2021-09-02T12:50:00Z"/>
          <w:del w:id="299" w:author="ERCOT 022222" w:date="2022-02-21T21:50:00Z"/>
        </w:rPr>
      </w:pPr>
      <w:ins w:id="300" w:author="ERCOT" w:date="2021-09-02T09:37:00Z">
        <w:del w:id="301" w:author="ERCOT 022222" w:date="2022-02-21T21:50:00Z">
          <w:r w:rsidDel="00C977A6">
            <w:delText>(2)</w:delText>
          </w:r>
          <w:r w:rsidDel="00C977A6">
            <w:tab/>
          </w:r>
        </w:del>
      </w:ins>
      <w:del w:id="302" w:author="ERCOT 022222" w:date="2022-02-21T21:50:00Z">
        <w:r w:rsidDel="00C977A6">
          <w:delText xml:space="preserve">ERCOT shall accept </w:delText>
        </w:r>
      </w:del>
      <w:ins w:id="303" w:author="ERCOT" w:date="2021-08-26T13:57:00Z">
        <w:del w:id="304" w:author="ERCOT 022222" w:date="2022-02-21T21:50:00Z">
          <w:r w:rsidDel="00C977A6">
            <w:delText>appro</w:delText>
          </w:r>
        </w:del>
      </w:ins>
      <w:ins w:id="305" w:author="ERCOT" w:date="2021-08-26T13:58:00Z">
        <w:del w:id="306" w:author="ERCOT 022222" w:date="2022-02-21T21:50:00Z">
          <w:r w:rsidDel="00C977A6">
            <w:delText>ve or reject</w:delText>
          </w:r>
        </w:del>
      </w:ins>
      <w:ins w:id="307" w:author="ERCOT" w:date="2021-08-26T13:57:00Z">
        <w:del w:id="308" w:author="ERCOT 022222" w:date="2022-02-21T21:50:00Z">
          <w:r w:rsidDel="00C977A6">
            <w:delText xml:space="preserve"> </w:delText>
          </w:r>
        </w:del>
      </w:ins>
      <w:del w:id="309" w:author="ERCOT 022222" w:date="2022-02-21T21:50:00Z">
        <w:r w:rsidDel="00C977A6">
          <w:delText>all changes to a Resource Outage plan submitted by a Resource Entity more than 45 days before the planned start date for the Outage.</w:delText>
        </w:r>
        <w:r w:rsidR="00C85699" w:rsidDel="00C977A6">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Del="00C977A6">
          <w:delText xml:space="preserve"> </w:delText>
        </w:r>
      </w:del>
    </w:p>
    <w:p w14:paraId="567CB9DA" w14:textId="21B54708" w:rsidR="003B550C" w:rsidDel="00C977A6" w:rsidRDefault="003B550C" w:rsidP="00C85699">
      <w:pPr>
        <w:pStyle w:val="List"/>
        <w:ind w:left="1440"/>
        <w:rPr>
          <w:ins w:id="310" w:author="ERCOT" w:date="2021-09-02T12:52:00Z"/>
          <w:del w:id="311" w:author="ERCOT 022222" w:date="2022-02-21T21:50:00Z"/>
        </w:rPr>
      </w:pPr>
      <w:ins w:id="312" w:author="ERCOT" w:date="2021-09-02T12:51:00Z">
        <w:del w:id="313" w:author="ERCOT 022222" w:date="2022-02-21T21:50:00Z">
          <w:r w:rsidDel="00C977A6">
            <w:delText>(</w:delText>
          </w:r>
        </w:del>
      </w:ins>
      <w:ins w:id="314" w:author="ERCOT" w:date="2021-10-01T11:48:00Z">
        <w:del w:id="315" w:author="ERCOT 022222" w:date="2022-02-21T21:50:00Z">
          <w:r w:rsidR="00C85699" w:rsidDel="00C977A6">
            <w:delText>a</w:delText>
          </w:r>
        </w:del>
      </w:ins>
      <w:ins w:id="316" w:author="ERCOT" w:date="2021-09-02T12:51:00Z">
        <w:del w:id="317" w:author="ERCOT 022222" w:date="2022-02-21T21:50:00Z">
          <w:r w:rsidDel="00C977A6">
            <w:delText>)</w:delText>
          </w:r>
          <w:r w:rsidDel="00C977A6">
            <w:tab/>
            <w:delText xml:space="preserve">ERCOT shall reject a </w:delText>
          </w:r>
        </w:del>
      </w:ins>
      <w:ins w:id="318" w:author="ERCOT" w:date="2021-09-10T10:30:00Z">
        <w:del w:id="319" w:author="ERCOT 022222" w:date="2022-02-21T21:50:00Z">
          <w:r w:rsidDel="00C977A6">
            <w:delText xml:space="preserve">Resource </w:delText>
          </w:r>
        </w:del>
      </w:ins>
      <w:ins w:id="320" w:author="ERCOT 022222" w:date="2022-02-08T14:46:00Z">
        <w:del w:id="321" w:author="ERCOT 022222" w:date="2022-02-21T21:50:00Z">
          <w:r w:rsidR="00BB0924" w:rsidDel="00C977A6">
            <w:delText xml:space="preserve">Planned </w:delText>
          </w:r>
        </w:del>
      </w:ins>
      <w:ins w:id="322" w:author="ERCOT" w:date="2021-09-02T12:51:00Z">
        <w:del w:id="323" w:author="ERCOT 022222" w:date="2022-02-21T21:50:00Z">
          <w:r w:rsidDel="00C977A6">
            <w:delText xml:space="preserve">Outage </w:delText>
          </w:r>
        </w:del>
      </w:ins>
      <w:ins w:id="324" w:author="ERCOT" w:date="2021-09-02T13:03:00Z">
        <w:del w:id="325" w:author="ERCOT 022222" w:date="2022-02-21T21:50:00Z">
          <w:r w:rsidDel="00C977A6">
            <w:delText xml:space="preserve">plan change request </w:delText>
          </w:r>
        </w:del>
      </w:ins>
      <w:ins w:id="326" w:author="ERCOT" w:date="2021-09-02T12:51:00Z">
        <w:del w:id="327" w:author="ERCOT 022222" w:date="2022-02-21T21:50:00Z">
          <w:r w:rsidDel="00C977A6">
            <w:delText xml:space="preserve">if </w:delText>
          </w:r>
          <w:r w:rsidRPr="0055370E" w:rsidDel="00C977A6">
            <w:delText xml:space="preserve">the </w:delText>
          </w:r>
          <w:r w:rsidDel="00C977A6">
            <w:delText>proposed change</w:delText>
          </w:r>
          <w:r w:rsidRPr="0055370E" w:rsidDel="00C977A6">
            <w:delText xml:space="preserve"> w</w:delText>
          </w:r>
        </w:del>
      </w:ins>
      <w:ins w:id="328" w:author="ERCOT" w:date="2021-09-02T13:55:00Z">
        <w:del w:id="329" w:author="ERCOT 022222" w:date="2022-02-21T21:50:00Z">
          <w:r w:rsidDel="00C977A6">
            <w:delText>ould</w:delText>
          </w:r>
        </w:del>
      </w:ins>
      <w:ins w:id="330" w:author="ERCOT" w:date="2021-09-02T12:51:00Z">
        <w:del w:id="331" w:author="ERCOT 022222" w:date="2022-02-21T21:50:00Z">
          <w:r w:rsidRPr="0055370E" w:rsidDel="00C977A6">
            <w:delText xml:space="preserve"> cause the aggregate MW of Resource </w:delText>
          </w:r>
        </w:del>
      </w:ins>
      <w:ins w:id="332" w:author="ERCOT 022222" w:date="2022-02-08T14:46:00Z">
        <w:del w:id="333" w:author="ERCOT 022222" w:date="2022-02-21T21:50:00Z">
          <w:r w:rsidR="00BB0924" w:rsidDel="00C977A6">
            <w:delText xml:space="preserve">Planned </w:delText>
          </w:r>
        </w:del>
      </w:ins>
      <w:ins w:id="334" w:author="ERCOT" w:date="2021-09-02T12:51:00Z">
        <w:del w:id="335" w:author="ERCOT 022222" w:date="2022-02-21T21:50:00Z">
          <w:r w:rsidRPr="0055370E" w:rsidDel="00C977A6">
            <w:delText>Outages</w:delText>
          </w:r>
          <w:r w:rsidDel="00C977A6">
            <w:delText xml:space="preserve"> to exceed the Maximum Daily </w:delText>
          </w:r>
        </w:del>
      </w:ins>
      <w:ins w:id="336" w:author="ERCOT 022222" w:date="2022-01-27T09:11:00Z">
        <w:del w:id="337" w:author="ERCOT 022222" w:date="2022-02-21T21:50:00Z">
          <w:r w:rsidR="00356504" w:rsidDel="00C977A6">
            <w:delText xml:space="preserve">Resource </w:delText>
          </w:r>
        </w:del>
      </w:ins>
      <w:ins w:id="338" w:author="ERCOT" w:date="2021-09-21T15:42:00Z">
        <w:del w:id="339" w:author="ERCOT 022222" w:date="2022-02-21T21:50:00Z">
          <w:r w:rsidR="005A0E43" w:rsidDel="00C977A6">
            <w:delText xml:space="preserve">Planned </w:delText>
          </w:r>
        </w:del>
      </w:ins>
      <w:ins w:id="340" w:author="ERCOT" w:date="2021-09-02T12:51:00Z">
        <w:del w:id="341" w:author="ERCOT 022222" w:date="2022-02-21T21:50:00Z">
          <w:r w:rsidDel="00C977A6">
            <w:delText>Resource Outage</w:delText>
          </w:r>
        </w:del>
      </w:ins>
      <w:ins w:id="342" w:author="ERCOT" w:date="2021-10-05T09:41:00Z">
        <w:del w:id="343" w:author="ERCOT 022222" w:date="2022-02-21T21:50:00Z">
          <w:r w:rsidR="00401C08" w:rsidDel="00C977A6">
            <w:delText xml:space="preserve"> Capacity</w:delText>
          </w:r>
        </w:del>
      </w:ins>
      <w:ins w:id="344" w:author="ERCOT" w:date="2021-09-02T12:51:00Z">
        <w:del w:id="345" w:author="ERCOT 022222" w:date="2022-02-21T21:50:00Z">
          <w:r w:rsidDel="00C977A6">
            <w:rPr>
              <w:bCs/>
            </w:rPr>
            <w:delText xml:space="preserve"> at any point during the duration of the proposed Resource </w:delText>
          </w:r>
        </w:del>
      </w:ins>
      <w:ins w:id="346" w:author="ERCOT 022222" w:date="2022-02-08T14:46:00Z">
        <w:del w:id="347" w:author="ERCOT 022222" w:date="2022-02-21T21:50:00Z">
          <w:r w:rsidR="00BB0924" w:rsidDel="00C977A6">
            <w:rPr>
              <w:bCs/>
            </w:rPr>
            <w:delText xml:space="preserve">Planned </w:delText>
          </w:r>
        </w:del>
      </w:ins>
      <w:ins w:id="348" w:author="ERCOT" w:date="2021-09-02T12:51:00Z">
        <w:del w:id="349" w:author="ERCOT 022222" w:date="2022-02-21T21:50:00Z">
          <w:r w:rsidDel="00C977A6">
            <w:rPr>
              <w:bCs/>
            </w:rPr>
            <w:delText>Outage</w:delText>
          </w:r>
        </w:del>
      </w:ins>
      <w:ins w:id="350" w:author="ERCOT" w:date="2021-10-01T12:34:00Z">
        <w:del w:id="351" w:author="ERCOT 022222" w:date="2022-02-21T21:50:00Z">
          <w:r w:rsidR="00AE129A" w:rsidDel="00C977A6">
            <w:rPr>
              <w:bCs/>
            </w:rPr>
            <w:delText>.</w:delText>
          </w:r>
        </w:del>
      </w:ins>
      <w:ins w:id="352" w:author="ERCOT" w:date="2021-09-02T12:51:00Z">
        <w:del w:id="353" w:author="ERCOT 022222" w:date="2022-02-21T21:50:00Z">
          <w:r w:rsidDel="00C977A6">
            <w:rPr>
              <w:bCs/>
            </w:rPr>
            <w:delText xml:space="preserve"> </w:delText>
          </w:r>
        </w:del>
      </w:ins>
    </w:p>
    <w:p w14:paraId="43F6AD7B" w14:textId="25CC9909" w:rsidR="003B550C" w:rsidRDefault="003B550C" w:rsidP="0049019C">
      <w:pPr>
        <w:pStyle w:val="BodyTextNumbered"/>
        <w:rPr>
          <w:ins w:id="354" w:author="ERCOT" w:date="2021-09-02T13:01:00Z"/>
        </w:rPr>
      </w:pPr>
      <w:r>
        <w:t>(2)</w:t>
      </w:r>
      <w:r>
        <w:tab/>
        <w:t xml:space="preserve">A Resource Entity must request approval from ERCOT </w:t>
      </w:r>
      <w:del w:id="355" w:author="ERCOT" w:date="2021-08-26T13:59:00Z">
        <w:r w:rsidDel="00437D0F">
          <w:delText xml:space="preserve">only </w:delText>
        </w:r>
      </w:del>
      <w:r>
        <w:t xml:space="preserve">for </w:t>
      </w:r>
      <w:ins w:id="356" w:author="ERCOT" w:date="2021-08-26T13:59:00Z">
        <w:r>
          <w:t>all</w:t>
        </w:r>
      </w:ins>
      <w:del w:id="357" w:author="ERCOT" w:date="2021-09-02T13:55:00Z">
        <w:r w:rsidDel="00BA6D73">
          <w:delText xml:space="preserve">new </w:delText>
        </w:r>
      </w:del>
      <w:del w:id="358" w:author="ERCOT" w:date="2021-09-02T13:56:00Z">
        <w:r w:rsidDel="00BA6D73">
          <w:delText>Resource Outages or</w:delText>
        </w:r>
      </w:del>
      <w:r>
        <w:t xml:space="preserve"> changes to a previously </w:t>
      </w:r>
      <w:del w:id="359" w:author="ERCOT" w:date="2021-09-08T10:11:00Z">
        <w:r w:rsidDel="005F0C65">
          <w:delText xml:space="preserve">accepted </w:delText>
        </w:r>
      </w:del>
      <w:ins w:id="360" w:author="ERCOT" w:date="2021-09-08T10:11:00Z">
        <w:r>
          <w:t xml:space="preserve">approved </w:t>
        </w:r>
      </w:ins>
      <w:del w:id="361" w:author="ERCOT 022222" w:date="2022-02-21T21:48:00Z">
        <w:r w:rsidDel="00C977A6">
          <w:delText xml:space="preserve">planned </w:delText>
        </w:r>
      </w:del>
      <w:r>
        <w:t xml:space="preserve">Resource </w:t>
      </w:r>
      <w:ins w:id="362" w:author="ERCOT 022222" w:date="2022-02-21T21:49:00Z">
        <w:r w:rsidR="00C977A6">
          <w:t xml:space="preserve">Planned </w:t>
        </w:r>
      </w:ins>
      <w:r>
        <w:t>Outage</w:t>
      </w:r>
      <w:ins w:id="363" w:author="ERCOT 022222" w:date="2022-02-22T13:28:00Z">
        <w:r w:rsidR="002B2906">
          <w:t xml:space="preserve"> </w:t>
        </w:r>
      </w:ins>
      <w:del w:id="364" w:author="ERCOT 022222" w:date="2022-02-22T13:28:00Z">
        <w:r w:rsidDel="002B2906">
          <w:delText xml:space="preserve"> scheduled</w:delText>
        </w:r>
      </w:del>
      <w:del w:id="365" w:author="ERCOT 022222" w:date="2022-02-21T21:52:00Z">
        <w:r w:rsidDel="00C977A6">
          <w:delText xml:space="preserve"> to occur within 45 days of the request</w:delText>
        </w:r>
      </w:del>
      <w:r>
        <w:t>.</w:t>
      </w:r>
    </w:p>
    <w:p w14:paraId="2513E031" w14:textId="50B3FB75" w:rsidR="003B550C" w:rsidRDefault="003B550C">
      <w:pPr>
        <w:pStyle w:val="List"/>
        <w:ind w:left="1440"/>
        <w:rPr>
          <w:ins w:id="366" w:author="ERCOT" w:date="2021-09-02T14:47:00Z"/>
        </w:rPr>
        <w:pPrChange w:id="367" w:author="ERCOT" w:date="2021-10-01T11:49:00Z">
          <w:pPr>
            <w:pStyle w:val="List"/>
          </w:pPr>
        </w:pPrChange>
      </w:pPr>
      <w:del w:id="368" w:author="ERCOT" w:date="2021-09-02T13:56:00Z">
        <w:r w:rsidDel="00BA6D73">
          <w:lastRenderedPageBreak/>
          <w:delText>(3)</w:delText>
        </w:r>
        <w:r w:rsidDel="00BA6D73">
          <w:tab/>
        </w:r>
      </w:del>
      <w:ins w:id="369" w:author="ERCOT" w:date="2021-10-01T11:49:00Z">
        <w:r w:rsidR="00C85699">
          <w:t>(a)</w:t>
        </w:r>
        <w:r w:rsidR="00C85699">
          <w:tab/>
        </w:r>
      </w:ins>
      <w:r>
        <w:t xml:space="preserve">ERCOT shall approve </w:t>
      </w:r>
      <w:ins w:id="370" w:author="ERCOT" w:date="2021-11-09T07:02:00Z">
        <w:r w:rsidR="008745B0">
          <w:t xml:space="preserve">requests for changes to </w:t>
        </w:r>
      </w:ins>
      <w:ins w:id="371" w:author="ERCOT 022222" w:date="2022-01-27T12:18:00Z">
        <w:r w:rsidR="00074734">
          <w:t xml:space="preserve">Resource </w:t>
        </w:r>
      </w:ins>
      <w:r>
        <w:t xml:space="preserve">Planned </w:t>
      </w:r>
      <w:ins w:id="372" w:author="ERCOT" w:date="2021-09-10T10:29:00Z">
        <w:del w:id="373" w:author="ERCOT 022222" w:date="2022-01-27T12:18:00Z">
          <w:r w:rsidDel="00074734">
            <w:delText xml:space="preserve">Resource </w:delText>
          </w:r>
        </w:del>
      </w:ins>
      <w:r>
        <w:t>Outage</w:t>
      </w:r>
      <w:ins w:id="374" w:author="ERCOT" w:date="2021-11-09T07:02:00Z">
        <w:r w:rsidR="008745B0">
          <w:t>s</w:t>
        </w:r>
      </w:ins>
      <w:r>
        <w:t xml:space="preserve"> and Maintenance Outage</w:t>
      </w:r>
      <w:ins w:id="375" w:author="ERCOT" w:date="2021-11-09T07:02:00Z">
        <w:r w:rsidR="008745B0">
          <w:t>s</w:t>
        </w:r>
      </w:ins>
      <w:r>
        <w:t xml:space="preserve"> </w:t>
      </w:r>
      <w:del w:id="376" w:author="ERCOT" w:date="2021-11-09T07:02:00Z">
        <w:r w:rsidDel="008745B0">
          <w:delText>requests</w:delText>
        </w:r>
      </w:del>
      <w:del w:id="377" w:author="ERCOT 022222" w:date="2022-02-21T21:52:00Z">
        <w:r w:rsidDel="00C977A6">
          <w:delText xml:space="preserve"> to occur within 45 days</w:delText>
        </w:r>
      </w:del>
      <w:r>
        <w:t>, except that</w:t>
      </w:r>
      <w:ins w:id="378" w:author="ERCOT" w:date="2021-10-01T12:34:00Z">
        <w:r w:rsidR="00AE129A">
          <w:t>:</w:t>
        </w:r>
      </w:ins>
      <w:r>
        <w:t xml:space="preserve"> </w:t>
      </w:r>
    </w:p>
    <w:p w14:paraId="068C8F79" w14:textId="295508AF" w:rsidR="003B550C" w:rsidRDefault="003B550C">
      <w:pPr>
        <w:pStyle w:val="List"/>
        <w:ind w:left="2160"/>
        <w:rPr>
          <w:ins w:id="379" w:author="ERCOT" w:date="2021-09-02T14:48:00Z"/>
          <w:bCs/>
        </w:rPr>
        <w:pPrChange w:id="380" w:author="ERCOT" w:date="2021-10-01T11:52:00Z">
          <w:pPr>
            <w:pStyle w:val="List"/>
            <w:ind w:left="2160" w:firstLine="0"/>
          </w:pPr>
        </w:pPrChange>
      </w:pPr>
      <w:ins w:id="381" w:author="ERCOT" w:date="2021-09-02T14:47:00Z">
        <w:r>
          <w:t>(</w:t>
        </w:r>
        <w:proofErr w:type="spellStart"/>
        <w:r>
          <w:t>i</w:t>
        </w:r>
        <w:proofErr w:type="spellEnd"/>
        <w:r>
          <w:t>)</w:t>
        </w:r>
        <w:r>
          <w:tab/>
          <w:t xml:space="preserve">ERCOT shall reject a </w:t>
        </w:r>
      </w:ins>
      <w:ins w:id="382" w:author="ERCOT" w:date="2021-09-10T10:28:00Z">
        <w:r>
          <w:t xml:space="preserve">Resource </w:t>
        </w:r>
      </w:ins>
      <w:ins w:id="383" w:author="ERCOT" w:date="2021-09-02T14:47:00Z">
        <w:r>
          <w:t xml:space="preserve">Outage plan change request if </w:t>
        </w:r>
        <w:r w:rsidRPr="0055370E">
          <w:t xml:space="preserve">the </w:t>
        </w:r>
        <w:r>
          <w:t xml:space="preserve">proposed </w:t>
        </w:r>
        <w:r w:rsidRPr="0055370E">
          <w:t>approval w</w:t>
        </w:r>
        <w:r>
          <w:t>ould</w:t>
        </w:r>
        <w:r w:rsidRPr="0055370E">
          <w:t xml:space="preserve"> cause the aggregate MW of Resource Outages</w:t>
        </w:r>
        <w:r>
          <w:t xml:space="preserve"> to exceed the Maximum Daily </w:t>
        </w:r>
      </w:ins>
      <w:ins w:id="384" w:author="ERCOT 022222" w:date="2022-01-27T09:11:00Z">
        <w:r w:rsidR="00356504">
          <w:t xml:space="preserve">Resource </w:t>
        </w:r>
      </w:ins>
      <w:ins w:id="385" w:author="ERCOT" w:date="2021-09-21T15:43:00Z">
        <w:r w:rsidR="005A0E43">
          <w:t xml:space="preserve">Planned </w:t>
        </w:r>
      </w:ins>
      <w:ins w:id="386" w:author="ERCOT" w:date="2021-09-02T14:47:00Z">
        <w:del w:id="387" w:author="ERCOT 022222" w:date="2022-01-27T09:11:00Z">
          <w:r w:rsidDel="00356504">
            <w:delText xml:space="preserve">Resource </w:delText>
          </w:r>
        </w:del>
        <w:r>
          <w:t>Outage</w:t>
        </w:r>
      </w:ins>
      <w:ins w:id="388" w:author="ERCOT" w:date="2021-10-05T09:41:00Z">
        <w:r w:rsidR="00401C08">
          <w:t xml:space="preserve"> Capacity</w:t>
        </w:r>
      </w:ins>
      <w:ins w:id="389" w:author="ERCOT" w:date="2021-09-02T14:47:00Z">
        <w:r>
          <w:rPr>
            <w:bCs/>
          </w:rPr>
          <w:t xml:space="preserve"> at any point during the duration of the proposed Resource Outage; and</w:t>
        </w:r>
      </w:ins>
    </w:p>
    <w:p w14:paraId="5968B600" w14:textId="1C5A19AD" w:rsidR="003B550C" w:rsidRDefault="003B550C">
      <w:pPr>
        <w:pStyle w:val="List"/>
        <w:ind w:left="2160"/>
        <w:pPrChange w:id="390" w:author="ERCOT" w:date="2021-10-01T11:52:00Z">
          <w:pPr>
            <w:pStyle w:val="List"/>
            <w:ind w:left="2160" w:firstLine="0"/>
          </w:pPr>
        </w:pPrChange>
      </w:pPr>
      <w:ins w:id="391" w:author="ERCOT" w:date="2021-09-02T14:48:00Z">
        <w:r>
          <w:rPr>
            <w:bCs/>
          </w:rPr>
          <w:t>(ii)</w:t>
        </w:r>
        <w:r>
          <w:rPr>
            <w:bCs/>
          </w:rPr>
          <w:tab/>
        </w:r>
      </w:ins>
      <w:r>
        <w:t xml:space="preserve">ERCOT shall reject </w:t>
      </w:r>
      <w:ins w:id="392" w:author="ERCOT 022222" w:date="2022-02-22T08:08:00Z">
        <w:r w:rsidR="00B9397D">
          <w:t xml:space="preserve">a </w:t>
        </w:r>
      </w:ins>
      <w:ins w:id="393" w:author="ERCOT 022222" w:date="2022-02-22T13:59:00Z">
        <w:r w:rsidR="00B12C52">
          <w:t xml:space="preserve">Resource Outage plan change request if the proposed approval </w:t>
        </w:r>
      </w:ins>
      <w:del w:id="394" w:author="ERCOT 022222" w:date="2022-02-21T21:53:00Z">
        <w:r w:rsidDel="00C977A6">
          <w:delText>proposals</w:delText>
        </w:r>
      </w:del>
      <w:del w:id="395" w:author="ERCOT 022222" w:date="2022-02-22T13:59:00Z">
        <w:r w:rsidDel="00B12C52">
          <w:delText xml:space="preserve"> if the </w:delText>
        </w:r>
      </w:del>
      <w:ins w:id="396" w:author="ERCOT 022222" w:date="2022-02-22T08:08:00Z">
        <w:del w:id="397" w:author="ERCOT 022222" w:date="2022-02-22T13:59:00Z">
          <w:r w:rsidR="00B9397D" w:rsidDel="00B12C52">
            <w:delText xml:space="preserve">the </w:delText>
          </w:r>
        </w:del>
      </w:ins>
      <w:ins w:id="398" w:author="ERCOT" w:date="2021-09-10T10:28:00Z">
        <w:del w:id="399" w:author="ERCOT 022222" w:date="2022-02-22T13:59:00Z">
          <w:r w:rsidDel="00B12C52">
            <w:delText xml:space="preserve">Resource </w:delText>
          </w:r>
        </w:del>
      </w:ins>
      <w:del w:id="400" w:author="ERCOT 022222" w:date="2022-02-22T13:59:00Z">
        <w:r w:rsidDel="00B12C52">
          <w:delText xml:space="preserve">Outage </w:delText>
        </w:r>
      </w:del>
      <w:del w:id="401" w:author="ERCOT 022222" w:date="2022-02-21T21:53:00Z">
        <w:r w:rsidDel="00C977A6">
          <w:delText>proposal</w:delText>
        </w:r>
      </w:del>
      <w:del w:id="402" w:author="ERCOT 022222" w:date="2022-02-22T13:59:00Z">
        <w:r w:rsidDel="00B12C52">
          <w:delText xml:space="preserve"> </w:delText>
        </w:r>
      </w:del>
      <w:r>
        <w:t>will impair ERCOT’s ability to meet applicable reliability standards</w:t>
      </w:r>
      <w:ins w:id="403" w:author="ERCOT" w:date="2021-11-09T07:04:00Z">
        <w:r w:rsidR="008745B0">
          <w:t xml:space="preserve">, </w:t>
        </w:r>
      </w:ins>
      <w:ins w:id="404" w:author="ERCOT" w:date="2021-09-10T10:32:00Z">
        <w:r w:rsidRPr="00FA7A1F">
          <w:t xml:space="preserve">taking into </w:t>
        </w:r>
      </w:ins>
      <w:ins w:id="405" w:author="ERCOT" w:date="2021-09-10T10:28:00Z">
        <w:r w:rsidRPr="00FA7A1F">
          <w:t xml:space="preserve">consideration </w:t>
        </w:r>
      </w:ins>
      <w:ins w:id="406" w:author="ERCOT" w:date="2021-09-10T10:32:00Z">
        <w:r w:rsidRPr="00FA7A1F">
          <w:t xml:space="preserve">all </w:t>
        </w:r>
      </w:ins>
      <w:ins w:id="407" w:author="ERCOT" w:date="2021-09-10T10:28:00Z">
        <w:r w:rsidRPr="00FA7A1F">
          <w:t>previously approved</w:t>
        </w:r>
      </w:ins>
      <w:ins w:id="408" w:author="ERCOT" w:date="2021-11-09T07:50:00Z">
        <w:r w:rsidR="008B1B83" w:rsidRPr="00FA7A1F">
          <w:t xml:space="preserve"> </w:t>
        </w:r>
        <w:r w:rsidR="008B1B83">
          <w:t xml:space="preserve">and accepted </w:t>
        </w:r>
      </w:ins>
      <w:ins w:id="409" w:author="ERCOT" w:date="2021-09-10T10:28:00Z">
        <w:r w:rsidRPr="00FA7A1F">
          <w:t>Outages</w:t>
        </w:r>
      </w:ins>
      <w:r w:rsidRPr="00FA7A1F">
        <w:t>.</w:t>
      </w:r>
      <w:r>
        <w:t xml:space="preserve"> </w:t>
      </w:r>
    </w:p>
    <w:p w14:paraId="211AFBD0" w14:textId="3DABFFFE" w:rsidR="003B550C" w:rsidRDefault="003B550C" w:rsidP="0049019C">
      <w:pPr>
        <w:pStyle w:val="BodyTextNumbered"/>
        <w:rPr>
          <w:ins w:id="410" w:author="ERCOT" w:date="2021-09-02T14:50:00Z"/>
        </w:rPr>
      </w:pPr>
      <w:ins w:id="411" w:author="ERCOT" w:date="2021-09-02T14:50:00Z">
        <w:r>
          <w:rPr>
            <w:iCs w:val="0"/>
          </w:rPr>
          <w:t>(3)</w:t>
        </w:r>
        <w:r>
          <w:rPr>
            <w:iCs w:val="0"/>
          </w:rPr>
          <w:tab/>
        </w:r>
        <w:r w:rsidRPr="00436E9F">
          <w:rPr>
            <w:iCs w:val="0"/>
          </w:rPr>
          <w:t xml:space="preserve">Following </w:t>
        </w:r>
        <w:r>
          <w:rPr>
            <w:iCs w:val="0"/>
          </w:rPr>
          <w:t>approval</w:t>
        </w:r>
        <w:r w:rsidRPr="00436E9F">
          <w:rPr>
            <w:iCs w:val="0"/>
          </w:rPr>
          <w:t xml:space="preserve">, where ERCOT determines that </w:t>
        </w:r>
        <w:r>
          <w:rPr>
            <w:iCs w:val="0"/>
          </w:rPr>
          <w:t xml:space="preserve">the Resource </w:t>
        </w:r>
        <w:r w:rsidRPr="00436E9F">
          <w:rPr>
            <w:iCs w:val="0"/>
          </w:rPr>
          <w:t xml:space="preserve">Outage </w:t>
        </w:r>
        <w:r>
          <w:rPr>
            <w:iCs w:val="0"/>
          </w:rPr>
          <w:t>plan is</w:t>
        </w:r>
        <w:r w:rsidRPr="00436E9F">
          <w:rPr>
            <w:iCs w:val="0"/>
          </w:rPr>
          <w:t xml:space="preserve"> expected to result in a violation of an ERCOT reliability criterion or that may result in a cancellation of a Transmission Facilities Planned Outage,</w:t>
        </w:r>
        <w:r>
          <w:rPr>
            <w:iCs w:val="0"/>
          </w:rPr>
          <w:t xml:space="preserve"> </w:t>
        </w:r>
        <w:r>
          <w:t>ERCOT may discuss such concerns with the Resource Entity or QSE in an attempt to reach a mutually agreeable resolution, including rescheduling the Outage in a manner agreeable to the Resource Entity.</w:t>
        </w:r>
      </w:ins>
    </w:p>
    <w:p w14:paraId="233B1DED" w14:textId="77777777" w:rsidR="003B550C" w:rsidRDefault="003B550C">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84"/>
    </w:p>
    <w:p w14:paraId="31BBA60F" w14:textId="39785CAA" w:rsidR="003B550C" w:rsidRPr="00E7468E" w:rsidRDefault="003B550C" w:rsidP="0049019C">
      <w:pPr>
        <w:pStyle w:val="H4"/>
        <w:ind w:left="1267" w:hanging="1267"/>
        <w:rPr>
          <w:b w:val="0"/>
          <w:bCs w:val="0"/>
        </w:rPr>
      </w:pPr>
      <w:bookmarkStart w:id="412" w:name="_Toc400526082"/>
      <w:bookmarkStart w:id="413" w:name="_Toc405534400"/>
      <w:bookmarkStart w:id="414" w:name="_Toc406570413"/>
      <w:bookmarkStart w:id="415" w:name="_Toc410910565"/>
      <w:bookmarkStart w:id="416" w:name="_Toc411840993"/>
      <w:bookmarkStart w:id="417" w:name="_Toc422146955"/>
      <w:bookmarkStart w:id="418" w:name="_Toc433020551"/>
      <w:bookmarkStart w:id="419" w:name="_Toc437261992"/>
      <w:bookmarkStart w:id="420" w:name="_Toc478375163"/>
      <w:bookmarkStart w:id="421" w:name="_Toc75942386"/>
      <w:bookmarkStart w:id="422" w:name="_Toc204048496"/>
      <w:r w:rsidRPr="00E7468E">
        <w:t>3.1.6.6</w:t>
      </w:r>
      <w:r w:rsidRPr="00E7468E">
        <w:tab/>
        <w:t xml:space="preserve">Timelines for Response by ERCOT for Resource </w:t>
      </w:r>
      <w:ins w:id="423" w:author="ERCOT 022222" w:date="2022-02-21T21:55:00Z">
        <w:r w:rsidR="008331B2">
          <w:t xml:space="preserve">Planned </w:t>
        </w:r>
      </w:ins>
      <w:r w:rsidRPr="00E7468E">
        <w:t>Outages</w:t>
      </w:r>
      <w:bookmarkEnd w:id="412"/>
      <w:bookmarkEnd w:id="413"/>
      <w:bookmarkEnd w:id="414"/>
      <w:bookmarkEnd w:id="415"/>
      <w:bookmarkEnd w:id="416"/>
      <w:bookmarkEnd w:id="417"/>
      <w:bookmarkEnd w:id="418"/>
      <w:bookmarkEnd w:id="419"/>
      <w:bookmarkEnd w:id="420"/>
      <w:bookmarkEnd w:id="421"/>
      <w:ins w:id="424" w:author="ERCOT 022222" w:date="2022-02-08T14:47:00Z">
        <w:r w:rsidR="00BB0924">
          <w:t xml:space="preserve"> </w:t>
        </w:r>
      </w:ins>
    </w:p>
    <w:p w14:paraId="06DE4BB8" w14:textId="77777777" w:rsidR="003B550C" w:rsidRDefault="003B550C" w:rsidP="0049019C">
      <w:pPr>
        <w:spacing w:after="240"/>
        <w:ind w:left="720" w:hanging="720"/>
        <w:rPr>
          <w:iCs/>
        </w:rPr>
      </w:pPr>
      <w:r>
        <w:t>(1)</w:t>
      </w:r>
      <w:r>
        <w:tab/>
        <w:t>ERCOT shall approve</w:t>
      </w:r>
      <w:del w:id="425" w:author="ERCOT" w:date="2021-09-02T14:52:00Z">
        <w:r w:rsidDel="00FD2E39">
          <w:delText>, accept</w:delText>
        </w:r>
      </w:del>
      <w:r>
        <w:t xml:space="preser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436E9F" w14:paraId="2E7FD053" w14:textId="77777777" w:rsidTr="000F6761">
        <w:trPr>
          <w:trHeight w:val="845"/>
        </w:trPr>
        <w:tc>
          <w:tcPr>
            <w:tcW w:w="1421" w:type="pct"/>
          </w:tcPr>
          <w:p w14:paraId="190B8326" w14:textId="71273F60" w:rsidR="000F6761" w:rsidRPr="00436E9F" w:rsidRDefault="000F6761" w:rsidP="0049019C">
            <w:pPr>
              <w:pStyle w:val="TableHead"/>
            </w:pPr>
            <w:r>
              <w:t>Amount of time between a r</w:t>
            </w:r>
            <w:r w:rsidRPr="00436E9F">
              <w:t xml:space="preserve">equest for </w:t>
            </w:r>
            <w:del w:id="426" w:author="ERCOT 022222" w:date="2022-01-27T13:47:00Z">
              <w:r w:rsidRPr="00436E9F" w:rsidDel="00DA2AE7">
                <w:delText>acceptance</w:delText>
              </w:r>
            </w:del>
            <w:ins w:id="427" w:author="ERCOT 022222" w:date="2022-01-27T13:47:00Z">
              <w:r w:rsidR="00DA2AE7">
                <w:t>approval</w:t>
              </w:r>
            </w:ins>
            <w:r w:rsidRPr="00436E9F">
              <w:t xml:space="preserve"> of a Planned Outage and the scheduled start of the proposed Outage:</w:t>
            </w:r>
          </w:p>
        </w:tc>
        <w:tc>
          <w:tcPr>
            <w:tcW w:w="1937" w:type="pct"/>
          </w:tcPr>
          <w:p w14:paraId="69B31036" w14:textId="1B0FB2FC" w:rsidR="000F6761" w:rsidRPr="00436E9F" w:rsidRDefault="00FA7A1F" w:rsidP="0049019C">
            <w:pPr>
              <w:pStyle w:val="TableHead"/>
            </w:pPr>
            <w:ins w:id="428" w:author="ERCOT" w:date="2021-09-24T14:04:00Z">
              <w:r>
                <w:t xml:space="preserve">Maximum duration of </w:t>
              </w:r>
            </w:ins>
            <w:ins w:id="429" w:author="ERCOT 022222" w:date="2022-01-27T13:48:00Z">
              <w:r w:rsidR="00DA2AE7">
                <w:t xml:space="preserve">a </w:t>
              </w:r>
            </w:ins>
            <w:ins w:id="430" w:author="ERCOT" w:date="2021-09-24T14:04:00Z">
              <w:r>
                <w:t>Planned Outage that may be approved</w:t>
              </w:r>
            </w:ins>
            <w:ins w:id="431" w:author="ERCOT" w:date="2021-09-24T14:05:00Z">
              <w:r>
                <w:t xml:space="preserve"> with this lead time:</w:t>
              </w:r>
            </w:ins>
          </w:p>
        </w:tc>
        <w:tc>
          <w:tcPr>
            <w:tcW w:w="1642" w:type="pct"/>
          </w:tcPr>
          <w:p w14:paraId="1581C56E" w14:textId="77777777" w:rsidR="000F6761" w:rsidRPr="00436E9F" w:rsidRDefault="000F6761" w:rsidP="0049019C">
            <w:pPr>
              <w:pStyle w:val="TableHead"/>
            </w:pPr>
            <w:r w:rsidRPr="00436E9F">
              <w:t>ERCOT shall approve</w:t>
            </w:r>
            <w:del w:id="432" w:author="ERCOT" w:date="2021-09-24T14:04:00Z">
              <w:r w:rsidRPr="00436E9F" w:rsidDel="00FA7A1F">
                <w:delText>, accept</w:delText>
              </w:r>
            </w:del>
            <w:r w:rsidRPr="00436E9F">
              <w:t xml:space="preserve"> or reject no later than: </w:t>
            </w:r>
          </w:p>
        </w:tc>
      </w:tr>
      <w:tr w:rsidR="000F6761" w:rsidRPr="00436E9F" w14:paraId="4042B43C" w14:textId="77777777" w:rsidTr="000F6761">
        <w:trPr>
          <w:trHeight w:val="532"/>
        </w:trPr>
        <w:tc>
          <w:tcPr>
            <w:tcW w:w="1421" w:type="pct"/>
          </w:tcPr>
          <w:p w14:paraId="7867BEF0" w14:textId="77777777" w:rsidR="000F6761" w:rsidRPr="00436E9F" w:rsidRDefault="000F6761" w:rsidP="0049019C">
            <w:pPr>
              <w:pStyle w:val="TableBody"/>
            </w:pPr>
            <w:r w:rsidRPr="00436E9F">
              <w:t>Three days</w:t>
            </w:r>
          </w:p>
        </w:tc>
        <w:tc>
          <w:tcPr>
            <w:tcW w:w="1937" w:type="pct"/>
          </w:tcPr>
          <w:p w14:paraId="3F1505A2" w14:textId="77777777" w:rsidR="000F6761" w:rsidRPr="00436E9F" w:rsidRDefault="00FA7A1F" w:rsidP="0049019C">
            <w:pPr>
              <w:pStyle w:val="TableBody"/>
            </w:pPr>
            <w:ins w:id="433" w:author="ERCOT" w:date="2021-09-24T14:05:00Z">
              <w:r>
                <w:t>Seven days</w:t>
              </w:r>
            </w:ins>
          </w:p>
        </w:tc>
        <w:tc>
          <w:tcPr>
            <w:tcW w:w="1642" w:type="pct"/>
          </w:tcPr>
          <w:p w14:paraId="2485E8DA" w14:textId="76E02FB5" w:rsidR="000F6761" w:rsidRPr="00436E9F" w:rsidRDefault="000F6761" w:rsidP="0049019C">
            <w:pPr>
              <w:pStyle w:val="TableBody"/>
            </w:pPr>
            <w:r w:rsidRPr="00436E9F">
              <w:t xml:space="preserve">ERCOT shall approve or reject </w:t>
            </w:r>
            <w:del w:id="434" w:author="ERCOT" w:date="2021-11-09T07:03:00Z">
              <w:r w:rsidRPr="00436E9F" w:rsidDel="008745B0">
                <w:delText>within</w:delText>
              </w:r>
            </w:del>
            <w:ins w:id="435" w:author="ERCOT" w:date="2021-11-09T07:03:00Z">
              <w:r w:rsidR="008745B0">
                <w:t>by</w:t>
              </w:r>
            </w:ins>
            <w:r w:rsidRPr="00436E9F">
              <w:t xml:space="preserve"> 1800 hours, two days before the start of the proposed Outage</w:t>
            </w:r>
          </w:p>
        </w:tc>
      </w:tr>
      <w:tr w:rsidR="000F6761" w:rsidRPr="00436E9F" w14:paraId="6305DAE8" w14:textId="77777777" w:rsidTr="000F6761">
        <w:trPr>
          <w:trHeight w:val="532"/>
        </w:trPr>
        <w:tc>
          <w:tcPr>
            <w:tcW w:w="1421" w:type="pct"/>
          </w:tcPr>
          <w:p w14:paraId="5A092EBF" w14:textId="77777777" w:rsidR="000F6761" w:rsidRPr="00436E9F" w:rsidRDefault="000F6761" w:rsidP="0049019C">
            <w:pPr>
              <w:pStyle w:val="TableBody"/>
            </w:pPr>
            <w:r w:rsidRPr="00436E9F">
              <w:t>Between four and eight days</w:t>
            </w:r>
          </w:p>
        </w:tc>
        <w:tc>
          <w:tcPr>
            <w:tcW w:w="1937" w:type="pct"/>
          </w:tcPr>
          <w:p w14:paraId="2D534422" w14:textId="77777777" w:rsidR="000F6761" w:rsidRPr="00436E9F" w:rsidRDefault="00FA7A1F" w:rsidP="0049019C">
            <w:pPr>
              <w:pStyle w:val="TableBody"/>
            </w:pPr>
            <w:ins w:id="436" w:author="ERCOT" w:date="2021-09-24T14:05:00Z">
              <w:r>
                <w:t>Seven days</w:t>
              </w:r>
            </w:ins>
          </w:p>
        </w:tc>
        <w:tc>
          <w:tcPr>
            <w:tcW w:w="1642" w:type="pct"/>
          </w:tcPr>
          <w:p w14:paraId="6E6991A8" w14:textId="73D81C31" w:rsidR="000F6761" w:rsidRPr="00436E9F" w:rsidRDefault="000F6761" w:rsidP="0049019C">
            <w:pPr>
              <w:pStyle w:val="TableBody"/>
            </w:pPr>
            <w:r w:rsidRPr="00436E9F">
              <w:t xml:space="preserve">ERCOT shall approve or reject </w:t>
            </w:r>
            <w:del w:id="437" w:author="ERCOT" w:date="2021-11-09T07:03:00Z">
              <w:r w:rsidR="008745B0" w:rsidRPr="00436E9F" w:rsidDel="008745B0">
                <w:delText>within</w:delText>
              </w:r>
            </w:del>
            <w:ins w:id="438" w:author="ERCOT" w:date="2021-11-09T07:03:00Z">
              <w:r w:rsidR="008745B0">
                <w:t>by</w:t>
              </w:r>
            </w:ins>
            <w:r w:rsidR="008745B0" w:rsidRPr="00436E9F">
              <w:t xml:space="preserve"> </w:t>
            </w:r>
            <w:r w:rsidRPr="00436E9F">
              <w:t>1800 hours, three days prior to the start of the proposed Outage</w:t>
            </w:r>
          </w:p>
        </w:tc>
      </w:tr>
      <w:tr w:rsidR="000F6761" w:rsidRPr="00436E9F" w14:paraId="4EF83C7D" w14:textId="77777777" w:rsidTr="000F6761">
        <w:trPr>
          <w:trHeight w:val="297"/>
        </w:trPr>
        <w:tc>
          <w:tcPr>
            <w:tcW w:w="1421" w:type="pct"/>
          </w:tcPr>
          <w:p w14:paraId="72ABE04D" w14:textId="77777777" w:rsidR="00B724D3" w:rsidRDefault="000F6761" w:rsidP="0049019C">
            <w:pPr>
              <w:pStyle w:val="TableBody"/>
            </w:pPr>
            <w:r w:rsidRPr="00436E9F">
              <w:t xml:space="preserve">Between nine and </w:t>
            </w:r>
            <w:del w:id="439" w:author="ERCOT" w:date="2021-09-29T15:34:00Z">
              <w:r w:rsidR="00FC7B3C" w:rsidDel="00FC7B3C">
                <w:delText xml:space="preserve">45 days </w:delText>
              </w:r>
            </w:del>
            <w:ins w:id="440" w:author="ERCOT" w:date="2021-09-30T10:04:00Z">
              <w:r w:rsidR="00E91EE3">
                <w:t>15</w:t>
              </w:r>
            </w:ins>
            <w:ins w:id="441" w:author="ERCOT" w:date="2021-09-29T15:34:00Z">
              <w:r w:rsidR="00FC7B3C">
                <w:t xml:space="preserve"> days</w:t>
              </w:r>
            </w:ins>
          </w:p>
          <w:p w14:paraId="46C8EB00" w14:textId="77777777" w:rsidR="000F6761" w:rsidRPr="00436E9F" w:rsidRDefault="000F6761" w:rsidP="0049019C">
            <w:pPr>
              <w:pStyle w:val="TableBody"/>
            </w:pPr>
          </w:p>
        </w:tc>
        <w:tc>
          <w:tcPr>
            <w:tcW w:w="1937" w:type="pct"/>
          </w:tcPr>
          <w:p w14:paraId="24EC30C0" w14:textId="77777777" w:rsidR="000F6761" w:rsidRDefault="00E91EE3" w:rsidP="0049019C">
            <w:pPr>
              <w:pStyle w:val="TableBody"/>
            </w:pPr>
            <w:ins w:id="442" w:author="ERCOT" w:date="2021-09-30T10:05:00Z">
              <w:r>
                <w:t>15</w:t>
              </w:r>
            </w:ins>
            <w:ins w:id="443" w:author="ERCOT" w:date="2021-09-24T14:06:00Z">
              <w:r w:rsidR="00FA7A1F">
                <w:t xml:space="preserve"> days</w:t>
              </w:r>
            </w:ins>
          </w:p>
        </w:tc>
        <w:tc>
          <w:tcPr>
            <w:tcW w:w="1642" w:type="pct"/>
          </w:tcPr>
          <w:p w14:paraId="1416EFBF" w14:textId="09B74B8D" w:rsidR="000F6761" w:rsidRPr="00436E9F" w:rsidRDefault="000F6761" w:rsidP="0049019C">
            <w:pPr>
              <w:pStyle w:val="TableBody"/>
            </w:pPr>
            <w:ins w:id="444" w:author="ERCOT" w:date="2021-09-02T16:17:00Z">
              <w:r>
                <w:t xml:space="preserve">ERCOT shall approve or reject </w:t>
              </w:r>
            </w:ins>
            <w:ins w:id="445" w:author="ERCOT" w:date="2021-09-29T15:32:00Z">
              <w:r w:rsidR="00FC7B3C">
                <w:t xml:space="preserve">four days before the start of the </w:t>
              </w:r>
            </w:ins>
            <w:ins w:id="446" w:author="ERCOT 022222" w:date="2022-02-21T21:57:00Z">
              <w:r w:rsidR="008331B2">
                <w:t>requested</w:t>
              </w:r>
            </w:ins>
            <w:ins w:id="447" w:author="ERCOT 022222" w:date="2022-01-27T13:49:00Z">
              <w:r w:rsidR="00DA2AE7">
                <w:t xml:space="preserve"> </w:t>
              </w:r>
            </w:ins>
            <w:ins w:id="448" w:author="ERCOT" w:date="2021-10-01T13:03:00Z">
              <w:r w:rsidR="00AC5E13">
                <w:t>O</w:t>
              </w:r>
            </w:ins>
            <w:ins w:id="449" w:author="ERCOT" w:date="2021-09-29T15:32:00Z">
              <w:r w:rsidR="00FC7B3C">
                <w:t>utage</w:t>
              </w:r>
            </w:ins>
            <w:del w:id="450" w:author="ERCOT" w:date="2021-10-01T13:04:00Z">
              <w:r w:rsidR="00AC5E13" w:rsidDel="00AC5E13">
                <w:delText>Five</w:delText>
              </w:r>
              <w:r w:rsidR="00AC5E13" w:rsidRPr="00436E9F" w:rsidDel="00AC5E13">
                <w:delText xml:space="preserve"> Business Days after submission.  Planned Outages are automatically accepted if not rejected at the end of the </w:delText>
              </w:r>
              <w:r w:rsidR="00AC5E13" w:rsidDel="00AC5E13">
                <w:delText>fifth</w:delText>
              </w:r>
              <w:r w:rsidR="00AC5E13" w:rsidRPr="00436E9F" w:rsidDel="00AC5E13">
                <w:delText xml:space="preserve"> </w:delText>
              </w:r>
              <w:r w:rsidR="00AC5E13" w:rsidRPr="004973B9" w:rsidDel="00AC5E13">
                <w:delText>B</w:delText>
              </w:r>
              <w:r w:rsidR="00AC5E13" w:rsidRPr="00436E9F" w:rsidDel="00AC5E13">
                <w:delText xml:space="preserve">usiness </w:delText>
              </w:r>
              <w:r w:rsidR="00AC5E13" w:rsidRPr="004973B9" w:rsidDel="00AC5E13">
                <w:delText>D</w:delText>
              </w:r>
              <w:r w:rsidR="00AC5E13" w:rsidRPr="00436E9F" w:rsidDel="00AC5E13">
                <w:delText>ay following receipt of request.</w:delText>
              </w:r>
            </w:del>
          </w:p>
        </w:tc>
      </w:tr>
      <w:tr w:rsidR="00AC5E13" w:rsidRPr="00436E9F" w14:paraId="2BE8A5A6" w14:textId="77777777" w:rsidTr="000F6761">
        <w:trPr>
          <w:trHeight w:val="297"/>
          <w:ins w:id="451" w:author="ERCOT" w:date="2021-10-01T13:04:00Z"/>
        </w:trPr>
        <w:tc>
          <w:tcPr>
            <w:tcW w:w="1421" w:type="pct"/>
          </w:tcPr>
          <w:p w14:paraId="22E4ECF9" w14:textId="7944B211" w:rsidR="00AC5E13" w:rsidRPr="00436E9F" w:rsidRDefault="00AC5E13" w:rsidP="00AC5E13">
            <w:pPr>
              <w:pStyle w:val="TableBody"/>
              <w:rPr>
                <w:ins w:id="452" w:author="ERCOT" w:date="2021-10-01T13:04:00Z"/>
              </w:rPr>
            </w:pPr>
            <w:ins w:id="453" w:author="ERCOT" w:date="2021-10-01T13:04:00Z">
              <w:r>
                <w:lastRenderedPageBreak/>
                <w:t xml:space="preserve">Between 16 and </w:t>
              </w:r>
              <w:r w:rsidRPr="00436E9F">
                <w:t>45 days</w:t>
              </w:r>
            </w:ins>
          </w:p>
        </w:tc>
        <w:tc>
          <w:tcPr>
            <w:tcW w:w="1937" w:type="pct"/>
          </w:tcPr>
          <w:p w14:paraId="4363D7D6" w14:textId="5B7029F0" w:rsidR="00AC5E13" w:rsidRDefault="00AC5E13" w:rsidP="00AC5E13">
            <w:pPr>
              <w:pStyle w:val="TableBody"/>
              <w:rPr>
                <w:ins w:id="454" w:author="ERCOT" w:date="2021-10-01T13:04:00Z"/>
              </w:rPr>
            </w:pPr>
            <w:ins w:id="455" w:author="ERCOT" w:date="2021-10-01T13:04:00Z">
              <w:r>
                <w:t>180 days</w:t>
              </w:r>
            </w:ins>
          </w:p>
        </w:tc>
        <w:tc>
          <w:tcPr>
            <w:tcW w:w="1642" w:type="pct"/>
          </w:tcPr>
          <w:p w14:paraId="685BFC3D" w14:textId="3E8BE5C8" w:rsidR="00AC5E13" w:rsidRDefault="00AC5E13" w:rsidP="00AC5E13">
            <w:pPr>
              <w:pStyle w:val="TableBody"/>
              <w:rPr>
                <w:ins w:id="456" w:author="ERCOT" w:date="2021-10-01T13:04:00Z"/>
              </w:rPr>
            </w:pPr>
            <w:ins w:id="457" w:author="ERCOT" w:date="2021-10-01T13:04:00Z">
              <w:r>
                <w:t xml:space="preserve">ERCOT shall approve or reject within </w:t>
              </w:r>
            </w:ins>
            <w:ins w:id="458" w:author="ERCOT" w:date="2021-11-04T16:45:00Z">
              <w:r w:rsidR="00050E34">
                <w:t>f</w:t>
              </w:r>
            </w:ins>
            <w:ins w:id="459" w:author="ERCOT" w:date="2021-10-01T13:04:00Z">
              <w:r>
                <w:t>ive</w:t>
              </w:r>
              <w:r w:rsidRPr="00436E9F">
                <w:t xml:space="preserve"> Business Days after submission.  </w:t>
              </w:r>
            </w:ins>
          </w:p>
        </w:tc>
      </w:tr>
      <w:tr w:rsidR="00FC7B3C" w:rsidRPr="00436E9F" w14:paraId="227C034E" w14:textId="77777777" w:rsidTr="000F6761">
        <w:trPr>
          <w:trHeight w:val="1033"/>
        </w:trPr>
        <w:tc>
          <w:tcPr>
            <w:tcW w:w="1421" w:type="pct"/>
          </w:tcPr>
          <w:p w14:paraId="76BE3C58" w14:textId="77777777" w:rsidR="00FC7B3C" w:rsidRPr="00436E9F" w:rsidRDefault="00FC7B3C" w:rsidP="00FC7B3C">
            <w:pPr>
              <w:pStyle w:val="TableBody"/>
            </w:pPr>
            <w:r w:rsidRPr="00436E9F">
              <w:t>Greater than 45 days</w:t>
            </w:r>
            <w:ins w:id="460" w:author="ERCOT" w:date="2021-09-24T14:06:00Z">
              <w:r>
                <w:t xml:space="preserve"> </w:t>
              </w:r>
            </w:ins>
            <w:ins w:id="461" w:author="ERCOT" w:date="2021-09-29T08:42:00Z">
              <w:r>
                <w:t>but less than</w:t>
              </w:r>
            </w:ins>
            <w:ins w:id="462" w:author="ERCOT" w:date="2021-09-24T14:06:00Z">
              <w:r>
                <w:t xml:space="preserve"> 60 months</w:t>
              </w:r>
            </w:ins>
          </w:p>
        </w:tc>
        <w:tc>
          <w:tcPr>
            <w:tcW w:w="1937" w:type="pct"/>
          </w:tcPr>
          <w:p w14:paraId="7B1DF978" w14:textId="77777777" w:rsidR="00FC7B3C" w:rsidRPr="00436E9F" w:rsidRDefault="00FC7B3C" w:rsidP="00FC7B3C">
            <w:pPr>
              <w:pStyle w:val="TableBody"/>
            </w:pPr>
            <w:ins w:id="463" w:author="ERCOT" w:date="2021-09-24T14:07:00Z">
              <w:r>
                <w:t>180 days</w:t>
              </w:r>
            </w:ins>
          </w:p>
        </w:tc>
        <w:tc>
          <w:tcPr>
            <w:tcW w:w="1642" w:type="pct"/>
          </w:tcPr>
          <w:p w14:paraId="47F87A63" w14:textId="4FDF0193" w:rsidR="00FC7B3C" w:rsidRPr="00436E9F" w:rsidRDefault="00FC7B3C" w:rsidP="00FC7B3C">
            <w:pPr>
              <w:pStyle w:val="TableBody"/>
            </w:pPr>
            <w:r w:rsidRPr="00436E9F">
              <w:t xml:space="preserve">ERCOT </w:t>
            </w:r>
            <w:ins w:id="464" w:author="ERCOT" w:date="2021-09-02T14:53:00Z">
              <w:r>
                <w:t>shall approve or reject</w:t>
              </w:r>
            </w:ins>
            <w:ins w:id="465" w:author="ERCOT" w:date="2021-09-02T14:54:00Z">
              <w:r>
                <w:t xml:space="preserve"> within ten </w:t>
              </w:r>
            </w:ins>
            <w:ins w:id="466" w:author="ERCOT" w:date="2021-09-02T16:17:00Z">
              <w:r>
                <w:t>B</w:t>
              </w:r>
            </w:ins>
            <w:ins w:id="467" w:author="ERCOT" w:date="2021-09-02T14:54:00Z">
              <w:r>
                <w:t xml:space="preserve">usiness </w:t>
              </w:r>
            </w:ins>
            <w:ins w:id="468" w:author="ERCOT" w:date="2021-09-02T16:17:00Z">
              <w:r>
                <w:t>D</w:t>
              </w:r>
            </w:ins>
            <w:ins w:id="469" w:author="ERCOT" w:date="2021-09-02T14:54:00Z">
              <w:r>
                <w:t>ays</w:t>
              </w:r>
            </w:ins>
            <w:ins w:id="470" w:author="ERCOT 022222" w:date="2022-01-27T10:49:00Z">
              <w:r w:rsidR="009C7A09">
                <w:t xml:space="preserve"> after submission</w:t>
              </w:r>
            </w:ins>
            <w:del w:id="471" w:author="ERCOT" w:date="2021-09-02T14:53:00Z">
              <w:r w:rsidRPr="00436E9F" w:rsidDel="00FD2E39">
                <w:delText>must accept, but ERCOT may discuss reliability and scheduling impacts to minimize cost to the ERCOT System in an attempt to accomplish minimum overall impact.  W</w:delText>
              </w:r>
            </w:del>
            <w:del w:id="472" w:author="ERCOT" w:date="2021-09-02T14:54:00Z">
              <w:r w:rsidRPr="00436E9F" w:rsidDel="00FD2E39">
                <w:delText xml:space="preserve">ithin </w:delText>
              </w:r>
            </w:del>
            <w:del w:id="473" w:author="ERCOT" w:date="2021-09-02T14:53:00Z">
              <w:r w:rsidRPr="00436E9F" w:rsidDel="00FD2E39">
                <w:delText>five</w:delText>
              </w:r>
            </w:del>
            <w:del w:id="474" w:author="ERCOT" w:date="2021-09-02T14:54:00Z">
              <w:r w:rsidRPr="00436E9F" w:rsidDel="00FD2E39">
                <w:delText xml:space="preserve"> Business Days, ERCOT will notify the submitter if there is a conflict with a previously scheduled Outage</w:delText>
              </w:r>
            </w:del>
            <w:del w:id="475" w:author="ERCOT" w:date="2021-10-01T13:05:00Z">
              <w:r w:rsidRPr="00436E9F" w:rsidDel="00AC5E13">
                <w:delText>.</w:delText>
              </w:r>
            </w:del>
          </w:p>
        </w:tc>
      </w:tr>
      <w:tr w:rsidR="00FC7B3C" w:rsidRPr="00436E9F" w14:paraId="219C7D42" w14:textId="77777777" w:rsidTr="00FA7A1F">
        <w:trPr>
          <w:trHeight w:val="1033"/>
          <w:ins w:id="476" w:author="ERCOT" w:date="2021-09-09T11:12:00Z"/>
        </w:trPr>
        <w:tc>
          <w:tcPr>
            <w:tcW w:w="1421" w:type="pct"/>
            <w:shd w:val="clear" w:color="auto" w:fill="auto"/>
          </w:tcPr>
          <w:p w14:paraId="0A978AED" w14:textId="77777777" w:rsidR="00FC7B3C" w:rsidRPr="00FA7A1F" w:rsidRDefault="00FC7B3C" w:rsidP="00FC7B3C">
            <w:pPr>
              <w:pStyle w:val="TableBody"/>
              <w:rPr>
                <w:ins w:id="477" w:author="ERCOT" w:date="2021-09-09T11:12:00Z"/>
              </w:rPr>
            </w:pPr>
            <w:ins w:id="478" w:author="ERCOT" w:date="2021-09-09T11:12:00Z">
              <w:r w:rsidRPr="00FA7A1F">
                <w:t xml:space="preserve">Greater than </w:t>
              </w:r>
            </w:ins>
            <w:ins w:id="479" w:author="ERCOT" w:date="2021-09-22T08:24:00Z">
              <w:r w:rsidRPr="00FA7A1F">
                <w:t>60 months</w:t>
              </w:r>
            </w:ins>
          </w:p>
        </w:tc>
        <w:tc>
          <w:tcPr>
            <w:tcW w:w="1937" w:type="pct"/>
            <w:shd w:val="clear" w:color="auto" w:fill="auto"/>
          </w:tcPr>
          <w:p w14:paraId="72B9536D" w14:textId="77777777" w:rsidR="00FC7B3C" w:rsidRPr="00FA7A1F" w:rsidRDefault="00FC7B3C" w:rsidP="00FC7B3C">
            <w:pPr>
              <w:pStyle w:val="TableBody"/>
            </w:pPr>
            <w:ins w:id="480" w:author="ERCOT" w:date="2021-09-24T14:10:00Z">
              <w:r w:rsidRPr="00FA7A1F">
                <w:t>180 days</w:t>
              </w:r>
            </w:ins>
          </w:p>
        </w:tc>
        <w:tc>
          <w:tcPr>
            <w:tcW w:w="1642" w:type="pct"/>
            <w:shd w:val="clear" w:color="auto" w:fill="auto"/>
          </w:tcPr>
          <w:p w14:paraId="4AC278AE" w14:textId="57DA157F" w:rsidR="00FC7B3C" w:rsidRPr="00CE0320" w:rsidRDefault="00FC7B3C" w:rsidP="00FC7B3C">
            <w:pPr>
              <w:pStyle w:val="TableBody"/>
              <w:rPr>
                <w:ins w:id="481" w:author="ERCOT" w:date="2021-09-09T11:12:00Z"/>
              </w:rPr>
            </w:pPr>
            <w:ins w:id="482" w:author="ERCOT" w:date="2021-09-09T11:13:00Z">
              <w:r w:rsidRPr="00EA174D">
                <w:t>ERCOT shall approve</w:t>
              </w:r>
              <w:del w:id="483" w:author="ERCOT 022222" w:date="2022-02-22T15:17:00Z">
                <w:r w:rsidRPr="00EA174D" w:rsidDel="00D17AC5">
                  <w:delText>d</w:delText>
                </w:r>
              </w:del>
              <w:r w:rsidRPr="00EA174D">
                <w:t xml:space="preserve"> or reject</w:t>
              </w:r>
            </w:ins>
            <w:ins w:id="484" w:author="ERCOT 022222" w:date="2022-01-27T10:29:00Z">
              <w:r w:rsidR="00B722DE">
                <w:t xml:space="preserve"> </w:t>
              </w:r>
            </w:ins>
            <w:ins w:id="485" w:author="ERCOT 022222" w:date="2022-01-27T10:42:00Z">
              <w:r w:rsidR="009C7A09">
                <w:t>within ten Business Days</w:t>
              </w:r>
            </w:ins>
            <w:ins w:id="486" w:author="ERCOT" w:date="2021-09-09T11:13:00Z">
              <w:r w:rsidRPr="00EA174D">
                <w:t xml:space="preserve"> </w:t>
              </w:r>
            </w:ins>
            <w:ins w:id="487" w:author="ERCOT" w:date="2021-09-22T08:25:00Z">
              <w:r w:rsidRPr="00CE0320">
                <w:t xml:space="preserve">once the Outage </w:t>
              </w:r>
            </w:ins>
            <w:ins w:id="488" w:author="ERCOT 022222" w:date="2022-02-08T14:47:00Z">
              <w:r w:rsidR="00BB0924">
                <w:t xml:space="preserve">start </w:t>
              </w:r>
            </w:ins>
            <w:ins w:id="489" w:author="ERCOT" w:date="2021-09-22T08:25:00Z">
              <w:r w:rsidRPr="00CE0320">
                <w:t>dates are within the 60 month window</w:t>
              </w:r>
            </w:ins>
          </w:p>
        </w:tc>
      </w:tr>
    </w:tbl>
    <w:p w14:paraId="0B7E22D9" w14:textId="77777777" w:rsidR="003B550C" w:rsidRDefault="003B550C" w:rsidP="0049019C">
      <w:pPr>
        <w:pStyle w:val="BodyTextNumbered"/>
        <w:spacing w:before="240"/>
        <w:rPr>
          <w:ins w:id="490" w:author="ERCOT" w:date="2021-09-30T12:34:00Z"/>
          <w:iCs w:val="0"/>
        </w:rPr>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22"/>
    </w:p>
    <w:p w14:paraId="010B9875" w14:textId="5EE02AD6" w:rsidR="000337A2" w:rsidRDefault="000337A2" w:rsidP="000337A2">
      <w:pPr>
        <w:pStyle w:val="BodyTextNumbered"/>
        <w:spacing w:before="240"/>
        <w:rPr>
          <w:ins w:id="491" w:author="ERCOT" w:date="2021-09-30T12:34:00Z"/>
        </w:rPr>
      </w:pPr>
      <w:ins w:id="492" w:author="ERCOT" w:date="2021-09-30T12:34:00Z">
        <w:r>
          <w:rPr>
            <w:iCs w:val="0"/>
          </w:rPr>
          <w:t>(3)</w:t>
        </w:r>
        <w:r>
          <w:rPr>
            <w:iCs w:val="0"/>
          </w:rPr>
          <w:tab/>
          <w:t xml:space="preserve">The maximum duration </w:t>
        </w:r>
      </w:ins>
      <w:ins w:id="493" w:author="ERCOT 022222" w:date="2022-01-27T14:28:00Z">
        <w:r w:rsidR="003B0EE0">
          <w:rPr>
            <w:iCs w:val="0"/>
          </w:rPr>
          <w:t>of Planned Outage</w:t>
        </w:r>
      </w:ins>
      <w:ins w:id="494" w:author="ERCOT 022222" w:date="2022-01-27T14:29:00Z">
        <w:r w:rsidR="003B0EE0">
          <w:rPr>
            <w:iCs w:val="0"/>
          </w:rPr>
          <w:t>s</w:t>
        </w:r>
      </w:ins>
      <w:ins w:id="495" w:author="ERCOT 022222" w:date="2022-01-27T14:28:00Z">
        <w:r w:rsidR="003B0EE0">
          <w:rPr>
            <w:iCs w:val="0"/>
          </w:rPr>
          <w:t xml:space="preserve"> </w:t>
        </w:r>
      </w:ins>
      <w:ins w:id="496" w:author="ERCOT" w:date="2021-09-30T12:34:00Z">
        <w:r>
          <w:rPr>
            <w:iCs w:val="0"/>
          </w:rPr>
          <w:t xml:space="preserve">does not apply for Resource Outages </w:t>
        </w:r>
      </w:ins>
      <w:ins w:id="497" w:author="ERCOT" w:date="2021-09-30T16:36:00Z">
        <w:r w:rsidR="00933E2B">
          <w:rPr>
            <w:iCs w:val="0"/>
          </w:rPr>
          <w:t xml:space="preserve">under a </w:t>
        </w:r>
      </w:ins>
      <w:ins w:id="498" w:author="ERCOT" w:date="2021-09-30T12:39:00Z">
        <w:r>
          <w:rPr>
            <w:iCs w:val="0"/>
          </w:rPr>
          <w:t>Notification o</w:t>
        </w:r>
      </w:ins>
      <w:ins w:id="499" w:author="ERCOT" w:date="2021-09-30T12:40:00Z">
        <w:r>
          <w:rPr>
            <w:iCs w:val="0"/>
          </w:rPr>
          <w:t>f</w:t>
        </w:r>
      </w:ins>
      <w:ins w:id="500" w:author="ERCOT" w:date="2021-09-30T12:39:00Z">
        <w:r>
          <w:rPr>
            <w:iCs w:val="0"/>
          </w:rPr>
          <w:t xml:space="preserve"> </w:t>
        </w:r>
      </w:ins>
      <w:ins w:id="501" w:author="ERCOT" w:date="2021-11-09T07:04:00Z">
        <w:r w:rsidR="008745B0">
          <w:rPr>
            <w:iCs w:val="0"/>
          </w:rPr>
          <w:t xml:space="preserve">Suspension of Operations </w:t>
        </w:r>
      </w:ins>
      <w:ins w:id="502" w:author="ERCOT" w:date="2021-09-30T16:36:00Z">
        <w:r w:rsidR="00933E2B">
          <w:rPr>
            <w:iCs w:val="0"/>
          </w:rPr>
          <w:t xml:space="preserve">pursuant to </w:t>
        </w:r>
      </w:ins>
      <w:ins w:id="503" w:author="ERCOT" w:date="2021-09-30T16:37:00Z">
        <w:r w:rsidR="00933E2B">
          <w:rPr>
            <w:iCs w:val="0"/>
          </w:rPr>
          <w:t xml:space="preserve">Section </w:t>
        </w:r>
        <w:r w:rsidR="00933E2B" w:rsidRPr="00933E2B">
          <w:rPr>
            <w:iCs w:val="0"/>
          </w:rPr>
          <w:t>3.14.1.1</w:t>
        </w:r>
      </w:ins>
      <w:ins w:id="504" w:author="ERCOT" w:date="2021-10-01T13:05:00Z">
        <w:r w:rsidR="00AC5E13">
          <w:rPr>
            <w:iCs w:val="0"/>
          </w:rPr>
          <w:t>,</w:t>
        </w:r>
      </w:ins>
      <w:ins w:id="505" w:author="ERCOT" w:date="2021-09-30T16:37:00Z">
        <w:r w:rsidR="00933E2B" w:rsidRPr="00933E2B">
          <w:rPr>
            <w:iCs w:val="0"/>
          </w:rPr>
          <w:t xml:space="preserve"> Notification of Suspension of Operations</w:t>
        </w:r>
      </w:ins>
      <w:ins w:id="506" w:author="ERCOT" w:date="2021-09-30T12:40:00Z">
        <w:r>
          <w:rPr>
            <w:iCs w:val="0"/>
          </w:rPr>
          <w:t>.</w:t>
        </w:r>
      </w:ins>
      <w:ins w:id="507" w:author="ERCOT" w:date="2021-09-30T12:34:00Z">
        <w:r>
          <w:rPr>
            <w:iCs w:val="0"/>
          </w:rPr>
          <w:t xml:space="preserve"> </w:t>
        </w:r>
      </w:ins>
    </w:p>
    <w:p w14:paraId="396DAAF0" w14:textId="77777777" w:rsidR="003B550C" w:rsidRPr="00AE0E6D" w:rsidRDefault="003B550C" w:rsidP="0049019C">
      <w:pPr>
        <w:pStyle w:val="H4"/>
        <w:ind w:left="1267" w:hanging="1267"/>
        <w:rPr>
          <w:b w:val="0"/>
        </w:rPr>
      </w:pPr>
      <w:bookmarkStart w:id="508" w:name="_Toc204048498"/>
      <w:bookmarkStart w:id="509" w:name="_Toc400526083"/>
      <w:bookmarkStart w:id="510" w:name="_Toc405534401"/>
      <w:bookmarkStart w:id="511" w:name="_Toc406570414"/>
      <w:bookmarkStart w:id="512" w:name="_Toc410910566"/>
      <w:bookmarkStart w:id="513" w:name="_Toc411840994"/>
      <w:bookmarkStart w:id="514" w:name="_Toc422146956"/>
      <w:bookmarkStart w:id="515" w:name="_Toc433020552"/>
      <w:bookmarkStart w:id="516" w:name="_Toc437261993"/>
      <w:bookmarkStart w:id="517" w:name="_Toc478375164"/>
      <w:bookmarkStart w:id="518" w:name="_Toc75942387"/>
      <w:r w:rsidRPr="00AE0E6D">
        <w:t>3.1.6.7</w:t>
      </w:r>
      <w:r w:rsidRPr="00AE0E6D">
        <w:tab/>
        <w:t>Delay</w:t>
      </w:r>
      <w:bookmarkEnd w:id="508"/>
      <w:bookmarkEnd w:id="509"/>
      <w:bookmarkEnd w:id="510"/>
      <w:bookmarkEnd w:id="511"/>
      <w:bookmarkEnd w:id="512"/>
      <w:bookmarkEnd w:id="513"/>
      <w:bookmarkEnd w:id="514"/>
      <w:bookmarkEnd w:id="515"/>
      <w:bookmarkEnd w:id="516"/>
      <w:bookmarkEnd w:id="517"/>
      <w:bookmarkEnd w:id="518"/>
    </w:p>
    <w:p w14:paraId="3F438B46" w14:textId="5A4C0E56" w:rsidR="003B550C" w:rsidRDefault="003B550C" w:rsidP="0049019C">
      <w:pPr>
        <w:spacing w:after="240"/>
        <w:ind w:left="720" w:hanging="720"/>
      </w:pPr>
      <w:r>
        <w:t>(1)</w:t>
      </w:r>
      <w:r>
        <w:tab/>
        <w:t xml:space="preserve">ERCOT may delay its </w:t>
      </w:r>
      <w:del w:id="519" w:author="ERCOT" w:date="2021-09-08T10:30:00Z">
        <w:r w:rsidDel="00234CA6">
          <w:delText xml:space="preserve">acceptance, </w:delText>
        </w:r>
      </w:del>
      <w:r>
        <w:t xml:space="preserve">approval or rejection of a proposed Planned Outage </w:t>
      </w:r>
      <w:ins w:id="520" w:author="ERCOT 022222" w:date="2022-01-27T12:21:00Z">
        <w:r w:rsidR="004313AB">
          <w:t>plan</w:t>
        </w:r>
      </w:ins>
      <w:del w:id="521" w:author="ERCOT 022222" w:date="2022-01-27T12:21:00Z">
        <w:r w:rsidDel="004313AB">
          <w:delText>schedule</w:delText>
        </w:r>
      </w:del>
      <w:r>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22" w:author="ERCOT 022222" w:date="2022-01-27T12:21:00Z">
        <w:r w:rsidDel="004313AB">
          <w:delText>s</w:delText>
        </w:r>
      </w:del>
      <w:r>
        <w:t xml:space="preserve"> Outage Plan.</w:t>
      </w:r>
    </w:p>
    <w:p w14:paraId="1D42C291" w14:textId="77777777" w:rsidR="003B550C" w:rsidRDefault="003B550C" w:rsidP="0049019C">
      <w:pPr>
        <w:keepNext/>
        <w:widowControl w:val="0"/>
        <w:tabs>
          <w:tab w:val="left" w:pos="1260"/>
        </w:tabs>
        <w:spacing w:before="120" w:after="240"/>
        <w:ind w:left="1267" w:hanging="1267"/>
        <w:outlineLvl w:val="3"/>
        <w:rPr>
          <w:b/>
          <w:bCs/>
          <w:snapToGrid w:val="0"/>
        </w:rPr>
      </w:pPr>
      <w:bookmarkStart w:id="523" w:name="_Toc400526084"/>
      <w:bookmarkStart w:id="524" w:name="_Toc405534402"/>
      <w:bookmarkStart w:id="525" w:name="_Toc406570415"/>
      <w:bookmarkStart w:id="526" w:name="_Toc410910567"/>
      <w:bookmarkStart w:id="527" w:name="_Toc411840995"/>
      <w:bookmarkStart w:id="528" w:name="_Toc422146957"/>
      <w:bookmarkStart w:id="529" w:name="_Toc433020553"/>
      <w:bookmarkStart w:id="530" w:name="_Toc437261994"/>
      <w:bookmarkStart w:id="531" w:name="_Toc478375165"/>
      <w:bookmarkStart w:id="532" w:name="_Toc75942388"/>
      <w:r w:rsidRPr="00436E9F">
        <w:rPr>
          <w:b/>
          <w:bCs/>
          <w:snapToGrid w:val="0"/>
        </w:rPr>
        <w:t>3.1.6.8</w:t>
      </w:r>
      <w:r w:rsidRPr="00436E9F">
        <w:rPr>
          <w:b/>
          <w:bCs/>
          <w:snapToGrid w:val="0"/>
        </w:rPr>
        <w:tab/>
        <w:t>Resource Outage Rejection Notice</w:t>
      </w:r>
      <w:bookmarkEnd w:id="523"/>
      <w:bookmarkEnd w:id="524"/>
      <w:bookmarkEnd w:id="525"/>
      <w:bookmarkEnd w:id="526"/>
      <w:bookmarkEnd w:id="527"/>
      <w:bookmarkEnd w:id="528"/>
      <w:bookmarkEnd w:id="529"/>
      <w:bookmarkEnd w:id="530"/>
      <w:bookmarkEnd w:id="531"/>
      <w:bookmarkEnd w:id="532"/>
    </w:p>
    <w:p w14:paraId="252EE8C1" w14:textId="77777777" w:rsidR="003B550C" w:rsidRPr="00436E9F" w:rsidRDefault="003B550C" w:rsidP="0049019C">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13A3F0CF" w14:textId="77777777" w:rsidR="003B550C" w:rsidRPr="00436E9F" w:rsidRDefault="003B550C" w:rsidP="0049019C">
      <w:pPr>
        <w:spacing w:after="240"/>
        <w:ind w:left="1440" w:hanging="720"/>
      </w:pPr>
      <w:r w:rsidRPr="00436E9F">
        <w:t>(a)</w:t>
      </w:r>
      <w:r w:rsidRPr="00436E9F">
        <w:tab/>
        <w:t>Specific reasons causing the rejection; or</w:t>
      </w:r>
    </w:p>
    <w:p w14:paraId="1359EDA0" w14:textId="77777777" w:rsidR="003B550C" w:rsidRPr="00436E9F" w:rsidRDefault="003B550C" w:rsidP="0049019C">
      <w:pPr>
        <w:spacing w:after="240"/>
        <w:ind w:left="1440" w:hanging="720"/>
      </w:pPr>
      <w:r w:rsidRPr="00436E9F">
        <w:t>(b)</w:t>
      </w:r>
      <w:r w:rsidRPr="00436E9F">
        <w:tab/>
        <w:t>Possible remedies or Resource schedule revisions, if any, that might mitigate the basis</w:t>
      </w:r>
      <w:r>
        <w:t xml:space="preserve"> for rejection.</w:t>
      </w:r>
    </w:p>
    <w:p w14:paraId="7BFDBDFB" w14:textId="32CEECDC" w:rsidR="003B550C" w:rsidRPr="00436E9F" w:rsidRDefault="003B550C" w:rsidP="0049019C">
      <w:pPr>
        <w:spacing w:after="240"/>
        <w:ind w:left="720" w:hanging="720"/>
        <w:rPr>
          <w:iCs/>
        </w:rPr>
      </w:pPr>
      <w:r w:rsidRPr="00436E9F">
        <w:rPr>
          <w:iCs/>
        </w:rPr>
        <w:t>(2)</w:t>
      </w:r>
      <w:r w:rsidRPr="00436E9F">
        <w:rPr>
          <w:iCs/>
        </w:rPr>
        <w:tab/>
        <w:t>ERCOT may reject a Planned Outage of Resource facilities only:</w:t>
      </w:r>
    </w:p>
    <w:p w14:paraId="506E427D" w14:textId="77777777" w:rsidR="003B550C" w:rsidRPr="00436E9F" w:rsidRDefault="003B550C" w:rsidP="0049019C">
      <w:pPr>
        <w:spacing w:after="240"/>
        <w:ind w:left="1440" w:hanging="720"/>
      </w:pPr>
      <w:r w:rsidRPr="00436E9F">
        <w:t>(a)</w:t>
      </w:r>
      <w:r w:rsidRPr="00436E9F">
        <w:tab/>
        <w:t>To protect the reliability or security of the ERCOT System;</w:t>
      </w:r>
    </w:p>
    <w:p w14:paraId="30F99C70" w14:textId="77777777" w:rsidR="003B550C" w:rsidRPr="00436E9F" w:rsidRDefault="003B550C" w:rsidP="0049019C">
      <w:pPr>
        <w:spacing w:after="240"/>
        <w:ind w:left="1440" w:hanging="720"/>
      </w:pPr>
      <w:r w:rsidRPr="00436E9F">
        <w:t>(b)</w:t>
      </w:r>
      <w:r w:rsidRPr="00436E9F">
        <w:tab/>
        <w:t>Due to insufficient information regarding the Outage;</w:t>
      </w:r>
    </w:p>
    <w:p w14:paraId="72F34528" w14:textId="77777777" w:rsidR="003B550C" w:rsidRDefault="003B550C" w:rsidP="0049019C">
      <w:pPr>
        <w:spacing w:after="240"/>
        <w:ind w:left="1440" w:hanging="720"/>
        <w:rPr>
          <w:ins w:id="533" w:author="ERCOT" w:date="2021-09-02T14:55:00Z"/>
        </w:rPr>
      </w:pPr>
      <w:r w:rsidRPr="00436E9F">
        <w:t>(c)</w:t>
      </w:r>
      <w:r w:rsidRPr="00436E9F">
        <w:tab/>
        <w:t xml:space="preserve">Due to failure to comply with submittal process requirements, as specified in these Protocols; </w:t>
      </w:r>
    </w:p>
    <w:p w14:paraId="79B112E1" w14:textId="2B19E01C" w:rsidR="003B550C" w:rsidRPr="00436E9F" w:rsidRDefault="003B550C" w:rsidP="0049019C">
      <w:pPr>
        <w:spacing w:after="240"/>
        <w:ind w:left="1440" w:hanging="720"/>
      </w:pPr>
      <w:ins w:id="534" w:author="ERCOT" w:date="2021-09-02T14:55:00Z">
        <w:r>
          <w:t>(d)</w:t>
        </w:r>
        <w:r>
          <w:tab/>
        </w:r>
      </w:ins>
      <w:ins w:id="535" w:author="ERCOT" w:date="2021-09-02T14:56:00Z">
        <w:r>
          <w:t>T</w:t>
        </w:r>
      </w:ins>
      <w:ins w:id="536" w:author="ERCOT" w:date="2021-09-02T14:55:00Z">
        <w:r>
          <w:t>o stay within the M</w:t>
        </w:r>
      </w:ins>
      <w:ins w:id="537" w:author="ERCOT" w:date="2021-09-02T14:57:00Z">
        <w:r>
          <w:t>aximum</w:t>
        </w:r>
      </w:ins>
      <w:ins w:id="538" w:author="ERCOT" w:date="2021-09-02T14:55:00Z">
        <w:r>
          <w:t xml:space="preserve"> </w:t>
        </w:r>
      </w:ins>
      <w:ins w:id="539" w:author="ERCOT" w:date="2021-09-02T14:56:00Z">
        <w:r>
          <w:t xml:space="preserve">Daily </w:t>
        </w:r>
      </w:ins>
      <w:ins w:id="540" w:author="ERCOT 022222" w:date="2022-01-27T09:11:00Z">
        <w:r w:rsidR="00356504">
          <w:t xml:space="preserve">Resource </w:t>
        </w:r>
      </w:ins>
      <w:ins w:id="541" w:author="ERCOT" w:date="2021-09-30T16:27:00Z">
        <w:r w:rsidR="00075D19">
          <w:t xml:space="preserve">Planned </w:t>
        </w:r>
      </w:ins>
      <w:ins w:id="542" w:author="ERCOT" w:date="2021-09-02T14:57:00Z">
        <w:del w:id="543" w:author="ERCOT 022222" w:date="2022-01-27T09:11:00Z">
          <w:r w:rsidDel="00356504">
            <w:delText>Resour</w:delText>
          </w:r>
        </w:del>
      </w:ins>
      <w:ins w:id="544" w:author="ERCOT" w:date="2021-09-02T14:58:00Z">
        <w:del w:id="545" w:author="ERCOT 022222" w:date="2022-01-27T09:11:00Z">
          <w:r w:rsidDel="00356504">
            <w:delText xml:space="preserve">ce </w:delText>
          </w:r>
        </w:del>
      </w:ins>
      <w:ins w:id="546" w:author="ERCOT" w:date="2021-09-02T14:56:00Z">
        <w:r>
          <w:t xml:space="preserve">Outage Capacity; </w:t>
        </w:r>
      </w:ins>
      <w:r w:rsidRPr="00436E9F">
        <w:t>or</w:t>
      </w:r>
    </w:p>
    <w:p w14:paraId="192E2B9D" w14:textId="77777777" w:rsidR="003B550C" w:rsidRPr="00436E9F" w:rsidRDefault="003B550C" w:rsidP="0049019C">
      <w:pPr>
        <w:spacing w:after="240"/>
        <w:ind w:left="1440" w:hanging="720"/>
      </w:pPr>
      <w:r w:rsidRPr="00436E9F">
        <w:lastRenderedPageBreak/>
        <w:t>(</w:t>
      </w:r>
      <w:ins w:id="547" w:author="ERCOT" w:date="2021-09-02T14:55:00Z">
        <w:r>
          <w:t>e</w:t>
        </w:r>
      </w:ins>
      <w:del w:id="548" w:author="ERCOT" w:date="2021-09-02T14:55:00Z">
        <w:r w:rsidRPr="00436E9F" w:rsidDel="00FD2E39">
          <w:delText>d</w:delText>
        </w:r>
      </w:del>
      <w:r w:rsidRPr="00436E9F">
        <w:t>)</w:t>
      </w:r>
      <w:r w:rsidRPr="00436E9F">
        <w:tab/>
        <w:t>As specified elsewhere in these Protocols.</w:t>
      </w:r>
    </w:p>
    <w:p w14:paraId="1B4BF2D7" w14:textId="476171D0" w:rsidR="003B550C" w:rsidRPr="00436E9F" w:rsidRDefault="003B550C" w:rsidP="0049019C">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4BAFDC8D" w14:textId="005813C1" w:rsidR="003B550C" w:rsidRPr="00436E9F" w:rsidRDefault="003B550C" w:rsidP="0049019C">
      <w:pPr>
        <w:spacing w:after="240"/>
        <w:ind w:left="1440" w:hanging="720"/>
      </w:pPr>
      <w:r w:rsidRPr="00436E9F">
        <w:t>(a)</w:t>
      </w:r>
      <w:r w:rsidRPr="00436E9F">
        <w:tab/>
        <w:t>Communicate with each QSE to see if the QSE will adjust its proposed Planned Outage schedule;</w:t>
      </w:r>
    </w:p>
    <w:p w14:paraId="34ACDAC6" w14:textId="77777777" w:rsidR="003B550C" w:rsidRPr="00436E9F" w:rsidRDefault="003B550C" w:rsidP="0049019C">
      <w:pPr>
        <w:spacing w:after="240"/>
        <w:ind w:left="1440" w:hanging="720"/>
      </w:pPr>
      <w:r w:rsidRPr="00436E9F">
        <w:t>(b)</w:t>
      </w:r>
      <w:r w:rsidRPr="00436E9F">
        <w:tab/>
        <w:t>Determine if each QSE will agree to an alternative Outage schedule; or</w:t>
      </w:r>
    </w:p>
    <w:p w14:paraId="6651B7B1" w14:textId="4DFA88C3" w:rsidR="003B550C" w:rsidRPr="00436E9F" w:rsidRDefault="003B550C" w:rsidP="0049019C">
      <w:pPr>
        <w:spacing w:after="240"/>
        <w:ind w:left="1440" w:hanging="720"/>
      </w:pPr>
      <w:r w:rsidRPr="00436E9F">
        <w:t>(c)</w:t>
      </w:r>
      <w:r w:rsidRPr="00436E9F">
        <w:tab/>
        <w:t>Reject, in ERCOT’s sole discretion, one or more proposed Outages, considering order of receipt and impact to the ERCOT System.</w:t>
      </w:r>
    </w:p>
    <w:p w14:paraId="6800F25E" w14:textId="77777777" w:rsidR="003B550C" w:rsidRPr="00436E9F" w:rsidRDefault="003B550C" w:rsidP="0049019C">
      <w:pPr>
        <w:keepNext/>
        <w:widowControl w:val="0"/>
        <w:tabs>
          <w:tab w:val="left" w:pos="1260"/>
        </w:tabs>
        <w:spacing w:before="240" w:after="240"/>
        <w:ind w:left="1260" w:hanging="1260"/>
        <w:outlineLvl w:val="3"/>
        <w:rPr>
          <w:b/>
          <w:bCs/>
          <w:snapToGrid w:val="0"/>
        </w:rPr>
      </w:pPr>
      <w:bookmarkStart w:id="549" w:name="_Toc400526085"/>
      <w:bookmarkStart w:id="550" w:name="_Toc405534403"/>
      <w:bookmarkStart w:id="551" w:name="_Toc406570416"/>
      <w:bookmarkStart w:id="552" w:name="_Toc410910568"/>
      <w:bookmarkStart w:id="553" w:name="_Toc411840996"/>
      <w:bookmarkStart w:id="554" w:name="_Toc422146958"/>
      <w:bookmarkStart w:id="555" w:name="_Toc433020554"/>
      <w:bookmarkStart w:id="556" w:name="_Toc437261995"/>
      <w:bookmarkStart w:id="557" w:name="_Toc478375166"/>
      <w:bookmarkStart w:id="558" w:name="_Toc75942389"/>
      <w:bookmarkEnd w:id="150"/>
      <w:r w:rsidRPr="00436E9F">
        <w:rPr>
          <w:b/>
          <w:bCs/>
          <w:snapToGrid w:val="0"/>
        </w:rPr>
        <w:t>3.1.6.9</w:t>
      </w:r>
      <w:r w:rsidRPr="00436E9F">
        <w:rPr>
          <w:b/>
          <w:bCs/>
          <w:snapToGrid w:val="0"/>
        </w:rPr>
        <w:tab/>
        <w:t xml:space="preserve">Withdrawal of Approval </w:t>
      </w:r>
      <w:del w:id="559" w:author="ERCOT" w:date="2021-09-08T10:32:00Z">
        <w:r w:rsidRPr="00436E9F" w:rsidDel="00234CA6">
          <w:rPr>
            <w:b/>
            <w:bCs/>
            <w:snapToGrid w:val="0"/>
          </w:rPr>
          <w:delText xml:space="preserve">or Acceptance </w:delText>
        </w:r>
      </w:del>
      <w:r w:rsidRPr="00436E9F">
        <w:rPr>
          <w:b/>
          <w:bCs/>
          <w:snapToGrid w:val="0"/>
        </w:rPr>
        <w:t xml:space="preserve">and Rescheduling of Approved </w:t>
      </w:r>
      <w:del w:id="560" w:author="ERCOT" w:date="2021-09-08T10:32:00Z">
        <w:r w:rsidRPr="00436E9F" w:rsidDel="00234CA6">
          <w:rPr>
            <w:b/>
            <w:bCs/>
            <w:snapToGrid w:val="0"/>
          </w:rPr>
          <w:delText xml:space="preserve">or Accepted </w:delText>
        </w:r>
      </w:del>
      <w:r w:rsidRPr="00436E9F">
        <w:rPr>
          <w:b/>
          <w:bCs/>
          <w:snapToGrid w:val="0"/>
        </w:rPr>
        <w:t>Planned Outages of Resource Facilities</w:t>
      </w:r>
      <w:bookmarkEnd w:id="549"/>
      <w:bookmarkEnd w:id="550"/>
      <w:bookmarkEnd w:id="551"/>
      <w:bookmarkEnd w:id="552"/>
      <w:bookmarkEnd w:id="553"/>
      <w:bookmarkEnd w:id="554"/>
      <w:bookmarkEnd w:id="555"/>
      <w:bookmarkEnd w:id="556"/>
      <w:bookmarkEnd w:id="557"/>
      <w:bookmarkEnd w:id="558"/>
    </w:p>
    <w:p w14:paraId="075EDDAA" w14:textId="7979D199" w:rsidR="003B550C" w:rsidRPr="00F057BA" w:rsidRDefault="003B550C" w:rsidP="0049019C">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w:t>
      </w:r>
      <w:del w:id="561" w:author="ERCOT" w:date="2021-09-08T10:33:00Z">
        <w:r w:rsidRPr="00F057BA" w:rsidDel="00234CA6">
          <w:rPr>
            <w:szCs w:val="24"/>
          </w:rPr>
          <w:delText xml:space="preserve">or accepted </w:delText>
        </w:r>
      </w:del>
      <w:r w:rsidRPr="00F057BA">
        <w:rPr>
          <w:szCs w:val="24"/>
        </w:rPr>
        <w:t xml:space="preserve">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5D6A6A3E" w14:textId="77777777" w:rsidR="003B550C" w:rsidRPr="00F057BA" w:rsidRDefault="003B550C" w:rsidP="0049019C">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F057BA" w:rsidRDefault="003B550C" w:rsidP="0049019C">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F057BA" w:rsidRDefault="003B550C" w:rsidP="0049019C">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F057BA" w:rsidRDefault="003B550C" w:rsidP="0049019C">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1ACA5EA5" w14:textId="77777777" w:rsidR="003B550C" w:rsidRPr="00F057BA" w:rsidRDefault="003B550C" w:rsidP="0049019C">
      <w:pPr>
        <w:pStyle w:val="BodyTextNumbered"/>
        <w:ind w:left="1440"/>
      </w:pPr>
      <w:r w:rsidRPr="00F057BA">
        <w:t>(e)</w:t>
      </w:r>
      <w:r w:rsidRPr="00F057BA">
        <w:tab/>
        <w:t xml:space="preserve">This section does not limit Transmission and/or Distribution Service Provider (TDSP) access to ERCOT data and communications. </w:t>
      </w:r>
    </w:p>
    <w:p w14:paraId="609DA985" w14:textId="77777777" w:rsidR="003B550C" w:rsidRPr="00F057BA" w:rsidRDefault="003B550C" w:rsidP="0049019C">
      <w:pPr>
        <w:pStyle w:val="BodyTextNumbered"/>
      </w:pPr>
      <w:r w:rsidRPr="00F057BA">
        <w:lastRenderedPageBreak/>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F057BA" w:rsidRDefault="003B550C" w:rsidP="0049019C">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F057BA" w:rsidRDefault="003B550C" w:rsidP="0049019C">
      <w:pPr>
        <w:pStyle w:val="BodyTextNumbered"/>
        <w:ind w:left="1440"/>
      </w:pPr>
      <w:r w:rsidRPr="00F057BA">
        <w:t>(a)</w:t>
      </w:r>
      <w:r w:rsidRPr="00F057BA">
        <w:tab/>
        <w:t>ERCOT may contact QSEs representing Resources to be included in the OAE for more information prior to conducting an OAE or issuing an OSA.</w:t>
      </w:r>
    </w:p>
    <w:p w14:paraId="268E2082" w14:textId="77777777" w:rsidR="003B550C" w:rsidRPr="00F057BA" w:rsidRDefault="003B550C" w:rsidP="0049019C">
      <w:pPr>
        <w:pStyle w:val="BodyTextNumbered"/>
        <w:ind w:left="1440"/>
      </w:pPr>
      <w:r w:rsidRPr="00F057BA">
        <w:t>(b)</w:t>
      </w:r>
      <w:r w:rsidRPr="00F057BA">
        <w:tab/>
        <w:t>ERCOT may not consider nuclear-powered Generation Resources for an OSA.</w:t>
      </w:r>
    </w:p>
    <w:p w14:paraId="3581E3E8" w14:textId="77777777" w:rsidR="003B550C" w:rsidRPr="00F057BA" w:rsidRDefault="003B550C" w:rsidP="0049019C">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77777777" w:rsidR="003B550C" w:rsidRPr="00F057BA" w:rsidRDefault="003B550C" w:rsidP="0049019C">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w:t>
      </w:r>
      <w:del w:id="562" w:author="ERCOT" w:date="2021-09-08T10:34:00Z">
        <w:r w:rsidRPr="00F057BA" w:rsidDel="00234CA6">
          <w:delText xml:space="preserve">or acceptance </w:delText>
        </w:r>
      </w:del>
      <w:r w:rsidRPr="00F057BA">
        <w:t>on a last in, first out basis within that duration category, so that shorter Outages are delayed first, and the timing of Outage submissions is considered within that category.</w:t>
      </w:r>
    </w:p>
    <w:p w14:paraId="527DCB42" w14:textId="77777777" w:rsidR="003B550C" w:rsidRPr="00F057BA" w:rsidRDefault="003B550C" w:rsidP="0049019C">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3EEB8E80" w14:textId="77777777" w:rsidR="003B550C" w:rsidRPr="00F057BA" w:rsidRDefault="003B550C" w:rsidP="0049019C">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F057BA" w:rsidRDefault="003B550C" w:rsidP="0049019C">
      <w:pPr>
        <w:pStyle w:val="BodyTextNumbered"/>
        <w:ind w:left="1440"/>
      </w:pPr>
      <w:r w:rsidRPr="00F057BA">
        <w:t>(g)</w:t>
      </w:r>
      <w:r w:rsidRPr="00F057BA">
        <w:tab/>
        <w:t xml:space="preserve">Following the receipt of an OSA, during the OSA Period: </w:t>
      </w:r>
    </w:p>
    <w:p w14:paraId="75B8782A" w14:textId="77777777" w:rsidR="003B550C" w:rsidRPr="00F057BA" w:rsidRDefault="003B550C" w:rsidP="0049019C">
      <w:pPr>
        <w:pStyle w:val="BodyTextNumbered"/>
        <w:ind w:left="2160"/>
      </w:pPr>
      <w:r w:rsidRPr="00F057BA">
        <w:t>(</w:t>
      </w:r>
      <w:proofErr w:type="spellStart"/>
      <w:r w:rsidRPr="00F057BA">
        <w:t>i</w:t>
      </w:r>
      <w:proofErr w:type="spellEnd"/>
      <w:r w:rsidRPr="00F057BA">
        <w:t>)</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F057BA" w:rsidRDefault="003B550C" w:rsidP="0049019C">
      <w:pPr>
        <w:pStyle w:val="BodyTextNumbered"/>
        <w:ind w:left="2160"/>
      </w:pPr>
      <w:r w:rsidRPr="00F057BA">
        <w:t>(ii)</w:t>
      </w:r>
      <w:r w:rsidRPr="00F057BA">
        <w:tab/>
        <w:t>If the Resource remains On-Line 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In addition, the QSE </w:t>
      </w:r>
      <w:r w:rsidRPr="00F057BA">
        <w:lastRenderedPageBreak/>
        <w:t>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F057BA" w14:paraId="7384E733" w14:textId="77777777" w:rsidTr="0049019C">
        <w:tc>
          <w:tcPr>
            <w:tcW w:w="9576" w:type="dxa"/>
            <w:shd w:val="pct12" w:color="auto" w:fill="auto"/>
          </w:tcPr>
          <w:p w14:paraId="74B6B75A" w14:textId="77777777" w:rsidR="003B550C" w:rsidRPr="00F057BA" w:rsidRDefault="003B550C" w:rsidP="0049019C">
            <w:pPr>
              <w:spacing w:before="120" w:after="240"/>
              <w:rPr>
                <w:b/>
                <w:i/>
                <w:iCs/>
              </w:rPr>
            </w:pPr>
            <w:r w:rsidRPr="00F057BA">
              <w:rPr>
                <w:b/>
                <w:i/>
                <w:iCs/>
              </w:rPr>
              <w:t>[NPRR930:  Replace paragraph (ii) above with the following upon system implementation:]</w:t>
            </w:r>
          </w:p>
          <w:p w14:paraId="20A4F62D" w14:textId="77777777" w:rsidR="003B550C" w:rsidRPr="00F057BA" w:rsidRDefault="003B550C" w:rsidP="0049019C">
            <w:pPr>
              <w:pStyle w:val="BodyTextNumbered"/>
              <w:ind w:left="2160"/>
            </w:pPr>
            <w:r w:rsidRPr="00F057BA">
              <w:t>(ii)</w:t>
            </w:r>
            <w:r w:rsidRPr="00F057BA">
              <w:tab/>
              <w:t>If the Resource remains On-Line</w:t>
            </w:r>
            <w:r w:rsidRPr="00F057BA">
              <w:rPr>
                <w:szCs w:val="24"/>
              </w:rPr>
              <w:t xml:space="preserve"> </w:t>
            </w:r>
            <w:r w:rsidRPr="00F057BA">
              <w:t>pursuant to paragraph (</w:t>
            </w:r>
            <w:proofErr w:type="spellStart"/>
            <w:r w:rsidRPr="00F057BA">
              <w:t>i</w:t>
            </w:r>
            <w:proofErr w:type="spellEnd"/>
            <w:r w:rsidRPr="00F057BA">
              <w:t xml:space="preserve">)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4CA67AF9" w14:textId="77777777" w:rsidR="003B550C" w:rsidRPr="00F057BA" w:rsidRDefault="003B550C" w:rsidP="0049019C">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9C88E95" w14:textId="4D3AC5D9" w:rsidR="003B550C" w:rsidRPr="00F057BA" w:rsidRDefault="003B550C" w:rsidP="0049019C">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0E12A1BB" w14:textId="77777777" w:rsidR="003B550C" w:rsidRPr="00F057BA" w:rsidRDefault="003B550C" w:rsidP="0049019C">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7BD32DDD" w14:textId="77777777" w:rsidR="003B550C" w:rsidRPr="00F057BA" w:rsidRDefault="003B550C" w:rsidP="0049019C">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F937A8F" w14:textId="77777777" w:rsidR="003B550C" w:rsidRPr="00F057BA" w:rsidRDefault="003B550C" w:rsidP="0049019C">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F057BA" w:rsidRDefault="003B550C" w:rsidP="0049019C">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F057BA" w:rsidRDefault="003B550C" w:rsidP="0049019C">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w:t>
      </w:r>
      <w:r w:rsidRPr="00F057BA">
        <w:lastRenderedPageBreak/>
        <w:t xml:space="preserve">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t>ERCOT website</w:t>
      </w:r>
      <w:r w:rsidRPr="00F057BA">
        <w:t xml:space="preserve"> within an hour of issuing an AAN, including but not limited to:</w:t>
      </w:r>
    </w:p>
    <w:p w14:paraId="18AAF13A" w14:textId="77777777" w:rsidR="003B550C" w:rsidRPr="00F057BA" w:rsidRDefault="003B550C" w:rsidP="0049019C">
      <w:pPr>
        <w:pStyle w:val="BodyTextNumbered"/>
        <w:ind w:left="1440"/>
      </w:pPr>
      <w:r w:rsidRPr="00F057BA">
        <w:t>(a)</w:t>
      </w:r>
      <w:r w:rsidRPr="00F057BA">
        <w:tab/>
        <w:t xml:space="preserve">The Load forecast; </w:t>
      </w:r>
    </w:p>
    <w:p w14:paraId="70F50EC4" w14:textId="77777777" w:rsidR="003B550C" w:rsidRPr="00F057BA" w:rsidRDefault="003B550C" w:rsidP="0049019C">
      <w:pPr>
        <w:pStyle w:val="BodyTextNumbered"/>
        <w:ind w:left="1440"/>
      </w:pPr>
      <w:r w:rsidRPr="00F057BA">
        <w:t>(b)</w:t>
      </w:r>
      <w:r w:rsidRPr="00F057BA">
        <w:tab/>
        <w:t>Load forecast vendor selection;</w:t>
      </w:r>
    </w:p>
    <w:p w14:paraId="04446719" w14:textId="77777777" w:rsidR="003B550C" w:rsidRPr="00F057BA" w:rsidRDefault="003B550C" w:rsidP="0049019C">
      <w:pPr>
        <w:pStyle w:val="BodyTextNumbered"/>
        <w:ind w:left="1440"/>
      </w:pPr>
      <w:r w:rsidRPr="00F057BA">
        <w:t>(c)</w:t>
      </w:r>
      <w:r w:rsidRPr="00F057BA">
        <w:tab/>
        <w:t>Wind forecast;</w:t>
      </w:r>
    </w:p>
    <w:p w14:paraId="4F33E127" w14:textId="77777777" w:rsidR="003B550C" w:rsidRPr="00F057BA" w:rsidRDefault="003B550C" w:rsidP="0049019C">
      <w:pPr>
        <w:pStyle w:val="BodyTextNumbered"/>
        <w:ind w:left="1440"/>
      </w:pPr>
      <w:r w:rsidRPr="00F057BA">
        <w:t>(d)</w:t>
      </w:r>
      <w:r w:rsidRPr="00F057BA">
        <w:tab/>
        <w:t>Wind forecast vendor selection;</w:t>
      </w:r>
    </w:p>
    <w:p w14:paraId="1451826B" w14:textId="77777777" w:rsidR="003B550C" w:rsidRPr="00F057BA" w:rsidRDefault="003B550C" w:rsidP="0049019C">
      <w:pPr>
        <w:pStyle w:val="BodyTextNumbered"/>
        <w:ind w:left="1440"/>
      </w:pPr>
      <w:r w:rsidRPr="00F057BA">
        <w:t>(e)</w:t>
      </w:r>
      <w:r w:rsidRPr="00F057BA">
        <w:tab/>
        <w:t>Solar forecast;</w:t>
      </w:r>
    </w:p>
    <w:p w14:paraId="1604EFE8" w14:textId="77777777" w:rsidR="003B550C" w:rsidRPr="00F057BA" w:rsidRDefault="003B550C" w:rsidP="0049019C">
      <w:pPr>
        <w:pStyle w:val="BodyTextNumbered"/>
        <w:ind w:left="1440"/>
      </w:pPr>
      <w:r w:rsidRPr="00F057BA">
        <w:t>(f)</w:t>
      </w:r>
      <w:r w:rsidRPr="00F057BA">
        <w:tab/>
        <w:t>Solar forecast vendor selection;</w:t>
      </w:r>
    </w:p>
    <w:p w14:paraId="56745120" w14:textId="77777777" w:rsidR="003B550C" w:rsidRPr="00F057BA" w:rsidRDefault="003B550C" w:rsidP="0049019C">
      <w:pPr>
        <w:pStyle w:val="BodyTextNumbered"/>
        <w:ind w:left="1440"/>
      </w:pPr>
      <w:r w:rsidRPr="00F057BA">
        <w:t>(g)</w:t>
      </w:r>
      <w:r w:rsidRPr="00F057BA">
        <w:tab/>
        <w:t>Expected severe weather impacts forecast;</w:t>
      </w:r>
    </w:p>
    <w:p w14:paraId="47591B28" w14:textId="77777777" w:rsidR="003B550C" w:rsidRPr="00F057BA" w:rsidRDefault="003B550C" w:rsidP="0049019C">
      <w:pPr>
        <w:pStyle w:val="BodyTextNumbered"/>
        <w:ind w:left="1440"/>
      </w:pPr>
      <w:r w:rsidRPr="00F057BA">
        <w:t>(h)</w:t>
      </w:r>
      <w:r w:rsidRPr="00F057BA">
        <w:tab/>
        <w:t>Targeted reserve levels;</w:t>
      </w:r>
    </w:p>
    <w:p w14:paraId="4073A1E7" w14:textId="77777777" w:rsidR="003B550C" w:rsidRPr="00F057BA" w:rsidRDefault="003B550C" w:rsidP="0049019C">
      <w:pPr>
        <w:pStyle w:val="BodyTextNumbered"/>
        <w:ind w:left="1440"/>
      </w:pPr>
      <w:r w:rsidRPr="00F057BA">
        <w:t>(</w:t>
      </w:r>
      <w:proofErr w:type="spellStart"/>
      <w:r w:rsidRPr="00F057BA">
        <w:t>i</w:t>
      </w:r>
      <w:proofErr w:type="spellEnd"/>
      <w:r w:rsidRPr="00F057BA">
        <w:t>)</w:t>
      </w:r>
      <w:r w:rsidRPr="00F057BA">
        <w:tab/>
        <w:t>DC Tie import forecast;</w:t>
      </w:r>
    </w:p>
    <w:p w14:paraId="2F16E2A0" w14:textId="77777777" w:rsidR="003B550C" w:rsidRPr="00F057BA" w:rsidRDefault="003B550C" w:rsidP="0049019C">
      <w:pPr>
        <w:pStyle w:val="BodyTextNumbered"/>
        <w:ind w:left="1440"/>
      </w:pPr>
      <w:r w:rsidRPr="00F057BA">
        <w:t>(j)</w:t>
      </w:r>
      <w:r w:rsidRPr="00F057BA">
        <w:tab/>
        <w:t>DC Tie export curtailment forecast;</w:t>
      </w:r>
    </w:p>
    <w:p w14:paraId="1C00E773" w14:textId="77777777" w:rsidR="003B550C" w:rsidRPr="00F057BA" w:rsidRDefault="003B550C" w:rsidP="0049019C">
      <w:pPr>
        <w:pStyle w:val="BodyTextNumbered"/>
        <w:ind w:left="1440"/>
      </w:pPr>
      <w:r w:rsidRPr="00200FFC">
        <w:t>(k)</w:t>
      </w:r>
      <w:r w:rsidRPr="00200FFC">
        <w:tab/>
        <w:t>SODG and SOTG forecasts;</w:t>
      </w:r>
      <w:r w:rsidRPr="00F057BA">
        <w:t xml:space="preserve"> </w:t>
      </w:r>
    </w:p>
    <w:p w14:paraId="69BBD9A7" w14:textId="77777777" w:rsidR="003B550C" w:rsidRPr="00F057BA" w:rsidRDefault="003B550C" w:rsidP="0049019C">
      <w:pPr>
        <w:pStyle w:val="BodyTextNumbered"/>
        <w:ind w:left="1440"/>
      </w:pPr>
      <w:r w:rsidRPr="00F057BA">
        <w:t>(l)</w:t>
      </w:r>
      <w:r w:rsidRPr="00F057BA">
        <w:tab/>
        <w:t>The forecast of capacity provided by price-responsive Demand;</w:t>
      </w:r>
    </w:p>
    <w:p w14:paraId="6699C251" w14:textId="77777777" w:rsidR="003B550C" w:rsidRPr="00F057BA" w:rsidRDefault="003B550C" w:rsidP="0049019C">
      <w:pPr>
        <w:pStyle w:val="BodyTextNumbered"/>
        <w:ind w:left="1440"/>
      </w:pPr>
      <w:r w:rsidRPr="00F057BA">
        <w:t>(m)</w:t>
      </w:r>
      <w:r w:rsidRPr="00F057BA">
        <w:tab/>
        <w:t>Any aggregate derating of Resource(s) and/or Forced Outage assumptions in total MWs; and</w:t>
      </w:r>
    </w:p>
    <w:p w14:paraId="33C097C9" w14:textId="58D83B84" w:rsidR="003B550C" w:rsidRPr="00F057BA" w:rsidRDefault="003B550C" w:rsidP="0049019C">
      <w:pPr>
        <w:pStyle w:val="BodyTextNumbered"/>
        <w:ind w:left="1440"/>
      </w:pPr>
      <w:r w:rsidRPr="00F057BA">
        <w:t>(n)</w:t>
      </w:r>
      <w:r w:rsidRPr="00F057BA">
        <w:tab/>
        <w:t>Any aggregate</w:t>
      </w:r>
      <w:del w:id="563" w:author="ERCOT 022222" w:date="2022-01-27T14:29:00Z">
        <w:r w:rsidRPr="00F057BA" w:rsidDel="003B0EE0">
          <w:delText>d</w:delText>
        </w:r>
      </w:del>
      <w:r w:rsidRPr="00F057BA">
        <w:t xml:space="preserve"> fuel derating assumptions in total MWs.</w:t>
      </w:r>
    </w:p>
    <w:p w14:paraId="7E8BC53E" w14:textId="77777777" w:rsidR="003B550C" w:rsidRPr="00F057BA" w:rsidRDefault="003B550C" w:rsidP="0049019C">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31AE9D0" w14:textId="77777777" w:rsidR="003B550C" w:rsidRPr="00F057BA" w:rsidRDefault="003B550C" w:rsidP="0049019C">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4A88A801" w14:textId="77777777" w:rsidR="003B550C" w:rsidRDefault="003B550C" w:rsidP="0049019C">
      <w:pPr>
        <w:pStyle w:val="bodytextnumbered0"/>
        <w:ind w:left="1440"/>
      </w:pPr>
      <w:r w:rsidRPr="00F057BA">
        <w:rPr>
          <w:color w:val="000000"/>
        </w:rPr>
        <w:lastRenderedPageBreak/>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1DFC263F" w14:textId="77777777" w:rsidR="003B550C" w:rsidRPr="00AE0E6D" w:rsidRDefault="003B550C" w:rsidP="0049019C">
      <w:pPr>
        <w:pStyle w:val="H4"/>
        <w:ind w:left="1267" w:hanging="1267"/>
        <w:rPr>
          <w:b w:val="0"/>
        </w:rPr>
      </w:pPr>
      <w:bookmarkStart w:id="564" w:name="_Toc204048499"/>
      <w:bookmarkStart w:id="565" w:name="_Toc304959517"/>
      <w:bookmarkStart w:id="566" w:name="_Toc400526086"/>
      <w:bookmarkStart w:id="567" w:name="_Toc405534404"/>
      <w:bookmarkStart w:id="568" w:name="_Toc406570417"/>
      <w:bookmarkStart w:id="569" w:name="_Toc410910569"/>
      <w:bookmarkStart w:id="570" w:name="_Toc411840997"/>
      <w:bookmarkStart w:id="571" w:name="_Toc422146959"/>
      <w:bookmarkStart w:id="572" w:name="_Toc433020555"/>
      <w:bookmarkStart w:id="573" w:name="_Toc437261996"/>
      <w:bookmarkStart w:id="574" w:name="_Toc478375167"/>
      <w:bookmarkStart w:id="575" w:name="_Toc75942390"/>
      <w:r w:rsidRPr="00AE0E6D">
        <w:t>3.1.6.10</w:t>
      </w:r>
      <w:r w:rsidRPr="00AE0E6D">
        <w:tab/>
        <w:t>Opportunity Outage</w:t>
      </w:r>
      <w:bookmarkEnd w:id="564"/>
      <w:bookmarkEnd w:id="565"/>
      <w:bookmarkEnd w:id="566"/>
      <w:bookmarkEnd w:id="567"/>
      <w:bookmarkEnd w:id="568"/>
      <w:bookmarkEnd w:id="569"/>
      <w:bookmarkEnd w:id="570"/>
      <w:bookmarkEnd w:id="571"/>
      <w:bookmarkEnd w:id="572"/>
      <w:bookmarkEnd w:id="573"/>
      <w:bookmarkEnd w:id="574"/>
      <w:bookmarkEnd w:id="575"/>
    </w:p>
    <w:p w14:paraId="6D540132" w14:textId="387263EA" w:rsidR="003B550C" w:rsidRDefault="003B550C">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del w:id="576" w:author="ERCOT" w:date="2021-09-08T10:40:00Z">
        <w:r w:rsidDel="00BA1697">
          <w:delText xml:space="preserve">accepted </w:delText>
        </w:r>
      </w:del>
      <w:ins w:id="577" w:author="ERCOT" w:date="2021-09-08T10:40:00Z">
        <w:r>
          <w:t xml:space="preserve">approved </w:t>
        </w:r>
      </w:ins>
      <w:r>
        <w:t xml:space="preserve">for a Planned Outage during the next </w:t>
      </w:r>
      <w:del w:id="578" w:author="ERCOT" w:date="2021-09-10T10:37:00Z">
        <w:r w:rsidDel="0031608D">
          <w:delText xml:space="preserve">eight </w:delText>
        </w:r>
      </w:del>
      <w:ins w:id="579" w:author="ERCOT" w:date="2021-09-10T10:37:00Z">
        <w:r>
          <w:t xml:space="preserve">two </w:t>
        </w:r>
      </w:ins>
      <w:r>
        <w:t>days.</w:t>
      </w:r>
    </w:p>
    <w:p w14:paraId="4ABED1DA" w14:textId="67E4DADE" w:rsidR="003B550C" w:rsidRDefault="003B550C">
      <w:pPr>
        <w:pStyle w:val="BodyTextNumbered"/>
      </w:pPr>
      <w:r>
        <w:t>(2)</w:t>
      </w:r>
      <w:r>
        <w:tab/>
        <w:t xml:space="preserve">When a Forced Outage occurs on a Resource that has an </w:t>
      </w:r>
      <w:del w:id="580" w:author="ERCOT" w:date="2021-09-03T16:56:00Z">
        <w:r w:rsidDel="004F5ED1">
          <w:delText xml:space="preserve">accepted or </w:delText>
        </w:r>
      </w:del>
      <w:r>
        <w:t xml:space="preserve">approved Outage scheduled within the following </w:t>
      </w:r>
      <w:del w:id="581" w:author="ERCOT 022222" w:date="2022-01-27T14:25:00Z">
        <w:r w:rsidDel="003B0EE0">
          <w:delText>eight</w:delText>
        </w:r>
      </w:del>
      <w:ins w:id="582" w:author="ERCOT 022222" w:date="2022-01-27T14:25:00Z">
        <w:r w:rsidR="003B0EE0">
          <w:t>two</w:t>
        </w:r>
      </w:ins>
      <w:r>
        <w:t xml:space="preserve"> days, the Resource may remain Off-Line and start the </w:t>
      </w:r>
      <w:del w:id="583" w:author="ERCOT" w:date="2021-09-03T16:56:00Z">
        <w:r w:rsidDel="004F5ED1">
          <w:delText xml:space="preserve">accepted or </w:delText>
        </w:r>
      </w:del>
      <w:r>
        <w:t>approved Outage earlier than scheduled.  The QSE must give as much notice as practicable to ERCOT.</w:t>
      </w:r>
    </w:p>
    <w:p w14:paraId="1585673F" w14:textId="77777777" w:rsidR="003B550C" w:rsidRDefault="003B550C">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Default="003B550C">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7AE72AAE" w14:textId="7AD14050" w:rsidR="003B550C" w:rsidRPr="00AE0E6D" w:rsidRDefault="003B550C" w:rsidP="0049019C">
      <w:pPr>
        <w:pStyle w:val="H4"/>
        <w:rPr>
          <w:ins w:id="584" w:author="ERCOT" w:date="2021-08-27T15:32:00Z"/>
          <w:b w:val="0"/>
        </w:rPr>
      </w:pPr>
      <w:ins w:id="585" w:author="ERCOT" w:date="2021-08-27T15:32:00Z">
        <w:r w:rsidRPr="00AE0E6D">
          <w:t>3.1.6.1</w:t>
        </w:r>
        <w:r>
          <w:t>3</w:t>
        </w:r>
        <w:r w:rsidRPr="00AE0E6D">
          <w:tab/>
        </w:r>
      </w:ins>
      <w:ins w:id="586" w:author="ERCOT" w:date="2021-08-27T15:33:00Z">
        <w:r>
          <w:t xml:space="preserve">Maximum </w:t>
        </w:r>
      </w:ins>
      <w:ins w:id="587" w:author="ERCOT" w:date="2021-09-03T17:08:00Z">
        <w:r>
          <w:t xml:space="preserve">Daily </w:t>
        </w:r>
      </w:ins>
      <w:ins w:id="588" w:author="ERCOT 022222" w:date="2022-01-27T09:12:00Z">
        <w:r w:rsidR="00356504">
          <w:t xml:space="preserve">Resource </w:t>
        </w:r>
      </w:ins>
      <w:ins w:id="589" w:author="ERCOT" w:date="2021-09-21T14:43:00Z">
        <w:r>
          <w:t xml:space="preserve">Planned </w:t>
        </w:r>
      </w:ins>
      <w:ins w:id="590" w:author="ERCOT" w:date="2021-08-27T15:33:00Z">
        <w:del w:id="591" w:author="ERCOT 022222" w:date="2022-01-27T09:12:00Z">
          <w:r w:rsidDel="00356504">
            <w:delText xml:space="preserve">Resource </w:delText>
          </w:r>
        </w:del>
        <w:r>
          <w:t>Outage</w:t>
        </w:r>
      </w:ins>
      <w:ins w:id="592" w:author="ERCOT" w:date="2021-09-02T14:58:00Z">
        <w:r>
          <w:t xml:space="preserve"> Capacity</w:t>
        </w:r>
      </w:ins>
    </w:p>
    <w:p w14:paraId="644A0FCB" w14:textId="489A2D23" w:rsidR="00C85699" w:rsidRDefault="00C85699" w:rsidP="00C85699">
      <w:pPr>
        <w:pStyle w:val="BodyTextNumbered"/>
        <w:rPr>
          <w:ins w:id="593" w:author="ERCOT" w:date="2021-10-01T11:53:00Z"/>
        </w:rPr>
      </w:pPr>
      <w:ins w:id="594" w:author="ERCOT" w:date="2021-10-01T11:53:00Z">
        <w:r>
          <w:t>(1)</w:t>
        </w:r>
        <w:r>
          <w:tab/>
          <w:t xml:space="preserve">ERCOT shall calculate a maximum capacity of Resource </w:t>
        </w:r>
      </w:ins>
      <w:ins w:id="595" w:author="ERCOT 022222" w:date="2022-02-08T14:48:00Z">
        <w:r w:rsidR="00BB0924">
          <w:t xml:space="preserve">Planned </w:t>
        </w:r>
      </w:ins>
      <w:ins w:id="596" w:author="ERCOT" w:date="2021-10-01T11:53:00Z">
        <w:r>
          <w:t xml:space="preserve">Outages that should be allowed on each day of the next 60 </w:t>
        </w:r>
      </w:ins>
      <w:ins w:id="597" w:author="ERCOT" w:date="2021-10-05T09:41:00Z">
        <w:r w:rsidR="00401C08">
          <w:t>m</w:t>
        </w:r>
      </w:ins>
      <w:ins w:id="598" w:author="ERCOT" w:date="2021-10-01T11:53:00Z">
        <w:r>
          <w:t xml:space="preserve">onths.  </w:t>
        </w:r>
      </w:ins>
    </w:p>
    <w:p w14:paraId="084CC7A6" w14:textId="7A7026BE" w:rsidR="00C85699" w:rsidRDefault="00C85699" w:rsidP="00C85699">
      <w:pPr>
        <w:pStyle w:val="BodyTextNumbered"/>
        <w:ind w:left="1440"/>
        <w:rPr>
          <w:ins w:id="599" w:author="ERCOT" w:date="2021-10-01T11:53:00Z"/>
        </w:rPr>
      </w:pPr>
      <w:ins w:id="600" w:author="ERCOT" w:date="2021-10-01T11:53:00Z">
        <w:r>
          <w:t>(a)</w:t>
        </w:r>
        <w:r>
          <w:tab/>
          <w:t xml:space="preserve">For days more than </w:t>
        </w:r>
      </w:ins>
      <w:ins w:id="601" w:author="ERCOT" w:date="2021-10-01T13:06:00Z">
        <w:r w:rsidR="00AC5E13">
          <w:t>seven</w:t>
        </w:r>
      </w:ins>
      <w:ins w:id="602" w:author="ERCOT" w:date="2021-10-01T11:53:00Z">
        <w:r>
          <w:t xml:space="preserve"> days ahead of the Operating Day, the calculation of this Maximum Daily </w:t>
        </w:r>
      </w:ins>
      <w:ins w:id="603" w:author="ERCOT 022222" w:date="2022-01-27T09:12:00Z">
        <w:r w:rsidR="00356504">
          <w:t xml:space="preserve">Resource </w:t>
        </w:r>
      </w:ins>
      <w:ins w:id="604" w:author="ERCOT" w:date="2021-10-01T11:53:00Z">
        <w:r>
          <w:t xml:space="preserve">Planned </w:t>
        </w:r>
        <w:del w:id="605" w:author="ERCOT 022222" w:date="2022-01-27T09:12:00Z">
          <w:r w:rsidDel="00356504">
            <w:delText xml:space="preserve">Resource </w:delText>
          </w:r>
        </w:del>
        <w:r>
          <w:t xml:space="preserve">Outage Capacity will be based on seasonal assumptions and the long-term load forecast.  ERCOT shall update the calculation of the Maximum Daily </w:t>
        </w:r>
      </w:ins>
      <w:ins w:id="606" w:author="ERCOT 022222" w:date="2022-01-27T09:12:00Z">
        <w:r w:rsidR="00356504">
          <w:t xml:space="preserve">Resource </w:t>
        </w:r>
      </w:ins>
      <w:ins w:id="607" w:author="ERCOT" w:date="2021-10-01T11:53:00Z">
        <w:r>
          <w:t xml:space="preserve">Planned </w:t>
        </w:r>
        <w:del w:id="608" w:author="ERCOT 022222" w:date="2022-01-27T09:12:00Z">
          <w:r w:rsidDel="00356504">
            <w:delText xml:space="preserve">Resource </w:delText>
          </w:r>
        </w:del>
        <w:r>
          <w:t>Outage Capacity for the next 60 months at the beginning of each season</w:t>
        </w:r>
        <w:del w:id="609" w:author="ERCOT 022222" w:date="2022-01-27T14:30:00Z">
          <w:r w:rsidDel="003B0EE0">
            <w:delText xml:space="preserve"> and post it on the ERCOT website</w:delText>
          </w:r>
        </w:del>
        <w:r>
          <w:t xml:space="preserve">.  </w:t>
        </w:r>
      </w:ins>
    </w:p>
    <w:p w14:paraId="4F2009DC" w14:textId="3B8B4787" w:rsidR="00F953DC" w:rsidRDefault="00C85699" w:rsidP="00C85699">
      <w:pPr>
        <w:pStyle w:val="BodyTextNumbered"/>
        <w:ind w:left="1440"/>
        <w:rPr>
          <w:ins w:id="610" w:author="ERCOT 022222" w:date="2022-01-27T14:30:00Z"/>
        </w:rPr>
      </w:pPr>
      <w:ins w:id="611" w:author="ERCOT" w:date="2021-10-01T11:53:00Z">
        <w:r>
          <w:t>(b)</w:t>
        </w:r>
        <w:r>
          <w:tab/>
          <w:t>For days that are seven days or less prior to the Operating Day, the calculation of this</w:t>
        </w:r>
        <w:r w:rsidRPr="00317861">
          <w:t xml:space="preserve"> </w:t>
        </w:r>
        <w:r>
          <w:t>Maximum Daily</w:t>
        </w:r>
      </w:ins>
      <w:ins w:id="612" w:author="ERCOT 022222" w:date="2022-01-27T09:12:00Z">
        <w:r w:rsidR="00356504">
          <w:t xml:space="preserve"> Resource</w:t>
        </w:r>
      </w:ins>
      <w:ins w:id="613" w:author="ERCOT" w:date="2021-10-01T11:53:00Z">
        <w:r>
          <w:t xml:space="preserve"> Planned </w:t>
        </w:r>
        <w:del w:id="614" w:author="ERCOT 022222" w:date="2022-01-27T09:12:00Z">
          <w:r w:rsidDel="00356504">
            <w:delText xml:space="preserve">Resource </w:delText>
          </w:r>
        </w:del>
        <w:r>
          <w:t>Outage Capacity will be based on the inputs used for the planning assessment for an Outage Adjustment Evaluation described in Section 3.1.6.9</w:t>
        </w:r>
      </w:ins>
      <w:ins w:id="615" w:author="ERCOT" w:date="2021-10-01T13:06:00Z">
        <w:r w:rsidR="00AC5E13">
          <w:t xml:space="preserve">, </w:t>
        </w:r>
        <w:r w:rsidR="00AC5E13" w:rsidRPr="00AC5E13">
          <w:t>Withdrawal of Approval and Rescheduling of Approved Planned Outages of Resource Facilities</w:t>
        </w:r>
      </w:ins>
      <w:ins w:id="616" w:author="ERCOT" w:date="2021-10-01T11:53:00Z">
        <w:r>
          <w:t>.  ERCOT shall update the calculation of the Maximum D</w:t>
        </w:r>
      </w:ins>
      <w:ins w:id="617" w:author="ERCOT" w:date="2021-10-01T12:28:00Z">
        <w:r w:rsidR="00EB6E23">
          <w:t>a</w:t>
        </w:r>
      </w:ins>
      <w:ins w:id="618" w:author="ERCOT" w:date="2021-10-01T11:53:00Z">
        <w:r>
          <w:t xml:space="preserve">ily </w:t>
        </w:r>
      </w:ins>
      <w:ins w:id="619" w:author="ERCOT 022222" w:date="2022-01-27T09:12:00Z">
        <w:r w:rsidR="00356504">
          <w:t xml:space="preserve">Resource </w:t>
        </w:r>
      </w:ins>
      <w:ins w:id="620" w:author="ERCOT" w:date="2021-10-01T11:53:00Z">
        <w:r>
          <w:t xml:space="preserve">Planned </w:t>
        </w:r>
        <w:del w:id="621" w:author="ERCOT 022222" w:date="2022-01-27T09:12:00Z">
          <w:r w:rsidDel="00356504">
            <w:delText xml:space="preserve">Resource </w:delText>
          </w:r>
        </w:del>
        <w:r>
          <w:t>Outage Capacity for each hour of the next seven days on a rolling daily basis.</w:t>
        </w:r>
      </w:ins>
    </w:p>
    <w:p w14:paraId="6943CD4C" w14:textId="799C243E" w:rsidR="003B0EE0" w:rsidRDefault="003B0EE0" w:rsidP="00C85699">
      <w:pPr>
        <w:pStyle w:val="BodyTextNumbered"/>
        <w:ind w:left="1440"/>
        <w:rPr>
          <w:ins w:id="622" w:author="ERCOT 022222" w:date="2022-01-27T14:31:00Z"/>
        </w:rPr>
      </w:pPr>
      <w:ins w:id="623" w:author="ERCOT 022222" w:date="2022-01-27T14:30:00Z">
        <w:r>
          <w:t>(c)</w:t>
        </w:r>
        <w:r>
          <w:tab/>
          <w:t xml:space="preserve">ERCOT shall post the Maximum Daily Resource </w:t>
        </w:r>
      </w:ins>
      <w:ins w:id="624" w:author="ERCOT 022222" w:date="2022-01-27T14:31:00Z">
        <w:r>
          <w:t xml:space="preserve">Planned Outage Capacity and aggregate </w:t>
        </w:r>
      </w:ins>
      <w:ins w:id="625" w:author="ERCOT 022222" w:date="2022-01-27T14:32:00Z">
        <w:r w:rsidR="00321A1D">
          <w:t xml:space="preserve">MW of </w:t>
        </w:r>
      </w:ins>
      <w:ins w:id="626" w:author="ERCOT 022222" w:date="2022-01-27T14:31:00Z">
        <w:r>
          <w:t xml:space="preserve">approved </w:t>
        </w:r>
      </w:ins>
      <w:ins w:id="627" w:author="ERCOT 022222" w:date="2022-01-27T14:33:00Z">
        <w:r w:rsidR="00321A1D">
          <w:t xml:space="preserve">Resource </w:t>
        </w:r>
      </w:ins>
      <w:ins w:id="628" w:author="ERCOT 022222" w:date="2022-01-27T14:32:00Z">
        <w:r>
          <w:t>Plann</w:t>
        </w:r>
      </w:ins>
      <w:ins w:id="629" w:author="ERCOT 022222" w:date="2022-01-27T14:33:00Z">
        <w:r w:rsidR="00321A1D">
          <w:t>ed</w:t>
        </w:r>
      </w:ins>
      <w:ins w:id="630" w:author="ERCOT 022222" w:date="2022-01-27T14:32:00Z">
        <w:r>
          <w:t xml:space="preserve"> Outage</w:t>
        </w:r>
      </w:ins>
      <w:ins w:id="631" w:author="ERCOT 022222" w:date="2022-01-27T14:33:00Z">
        <w:r w:rsidR="00321A1D">
          <w:t>s</w:t>
        </w:r>
      </w:ins>
      <w:ins w:id="632" w:author="ERCOT 022222" w:date="2022-01-27T14:32:00Z">
        <w:r>
          <w:t xml:space="preserve"> </w:t>
        </w:r>
      </w:ins>
      <w:ins w:id="633" w:author="ERCOT 022222" w:date="2022-01-29T14:42:00Z">
        <w:r w:rsidR="009008D2">
          <w:t xml:space="preserve">twice per day </w:t>
        </w:r>
      </w:ins>
      <w:ins w:id="634" w:author="ERCOT 022222" w:date="2022-01-29T14:40:00Z">
        <w:r w:rsidR="009008D2">
          <w:t xml:space="preserve">on the </w:t>
        </w:r>
      </w:ins>
      <w:ins w:id="635" w:author="ERCOT 022222" w:date="2022-02-22T08:17:00Z">
        <w:r w:rsidR="00B9397D">
          <w:t>ERCOT website</w:t>
        </w:r>
      </w:ins>
      <w:ins w:id="636" w:author="ERCOT 022222" w:date="2022-02-08T14:49:00Z">
        <w:r w:rsidR="00BB0924">
          <w:t xml:space="preserve"> </w:t>
        </w:r>
      </w:ins>
      <w:ins w:id="637" w:author="ERCOT 022222" w:date="2022-01-27T14:31:00Z">
        <w:r>
          <w:t>for each day of the next 60 months.</w:t>
        </w:r>
      </w:ins>
    </w:p>
    <w:p w14:paraId="3BA364E4" w14:textId="3D6CB231" w:rsidR="003B0EE0" w:rsidRDefault="003B0EE0" w:rsidP="003B0EE0">
      <w:pPr>
        <w:pStyle w:val="BodyTextNumbered"/>
        <w:ind w:left="1440"/>
        <w:rPr>
          <w:ins w:id="638" w:author="ERCOT 022222" w:date="2022-01-27T14:31:00Z"/>
        </w:rPr>
      </w:pPr>
      <w:ins w:id="639" w:author="ERCOT 022222" w:date="2022-01-27T14:31:00Z">
        <w:r>
          <w:lastRenderedPageBreak/>
          <w:t>(d)</w:t>
        </w:r>
        <w:r>
          <w:tab/>
          <w:t xml:space="preserve">ERCOT shall post the Maximum Daily Resource Planned Outage Capacity </w:t>
        </w:r>
      </w:ins>
      <w:ins w:id="640" w:author="ERCOT 022222" w:date="2022-01-27T14:33:00Z">
        <w:r w:rsidR="00321A1D">
          <w:t xml:space="preserve">and aggregate MW of approved Resource Planned Outages </w:t>
        </w:r>
      </w:ins>
      <w:ins w:id="641" w:author="ERCOT 022222" w:date="2022-01-29T14:41:00Z">
        <w:r w:rsidR="009008D2">
          <w:t xml:space="preserve">hourly on the </w:t>
        </w:r>
      </w:ins>
      <w:ins w:id="642" w:author="ERCOT 022222" w:date="2022-02-22T08:17:00Z">
        <w:r w:rsidR="00B9397D">
          <w:t>ERCOT website</w:t>
        </w:r>
      </w:ins>
      <w:ins w:id="643" w:author="ERCOT 022222" w:date="2022-02-08T14:49:00Z">
        <w:r w:rsidR="00BB0924">
          <w:t xml:space="preserve"> </w:t>
        </w:r>
      </w:ins>
      <w:ins w:id="644" w:author="ERCOT 022222" w:date="2022-01-27T14:31:00Z">
        <w:r>
          <w:t xml:space="preserve">for each </w:t>
        </w:r>
      </w:ins>
      <w:ins w:id="645" w:author="ERCOT 022222" w:date="2022-01-27T14:34:00Z">
        <w:r w:rsidR="00321A1D">
          <w:t xml:space="preserve">hour of the next seven days. </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F057BA" w:rsidDel="00321A1D" w14:paraId="49C460A3" w14:textId="58E9751B" w:rsidTr="00F953DC">
        <w:trPr>
          <w:ins w:id="646" w:author="ERCOT" w:date="2021-11-05T08:21:00Z"/>
          <w:del w:id="647" w:author="ERCOT 022222" w:date="2022-01-27T14:34:00Z"/>
        </w:trPr>
        <w:tc>
          <w:tcPr>
            <w:tcW w:w="9445" w:type="dxa"/>
            <w:shd w:val="pct12" w:color="auto" w:fill="auto"/>
          </w:tcPr>
          <w:p w14:paraId="1B271B1C" w14:textId="0DFCD2E0" w:rsidR="00F953DC" w:rsidRPr="00F057BA" w:rsidDel="00321A1D" w:rsidRDefault="00321A1D">
            <w:pPr>
              <w:pStyle w:val="BodyTextNumbered"/>
              <w:tabs>
                <w:tab w:val="left" w:pos="720"/>
                <w:tab w:val="left" w:pos="1778"/>
              </w:tabs>
              <w:ind w:left="1440"/>
              <w:rPr>
                <w:ins w:id="648" w:author="ERCOT" w:date="2021-11-05T08:21:00Z"/>
                <w:del w:id="649" w:author="ERCOT 022222" w:date="2022-01-27T14:34:00Z"/>
                <w:b/>
                <w:i/>
              </w:rPr>
              <w:pPrChange w:id="650" w:author="ERCOT 022222" w:date="2022-01-27T14:35:00Z">
                <w:pPr>
                  <w:spacing w:before="120" w:after="240"/>
                </w:pPr>
              </w:pPrChange>
            </w:pPr>
            <w:ins w:id="651" w:author="ERCOT 022222" w:date="2022-01-27T14:35:00Z">
              <w:r w:rsidDel="00321A1D">
                <w:t xml:space="preserve"> </w:t>
              </w:r>
            </w:ins>
            <w:ins w:id="652" w:author="ERCOT" w:date="2021-11-05T08:21:00Z">
              <w:del w:id="653" w:author="ERCOT 022222" w:date="2022-01-27T14:34:00Z">
                <w:r w:rsidR="00F953DC" w:rsidRPr="00F057BA" w:rsidDel="00321A1D">
                  <w:rPr>
                    <w:b/>
                    <w:i/>
                  </w:rPr>
                  <w:delText>[NPRR</w:delText>
                </w:r>
                <w:r w:rsidR="00F953DC" w:rsidDel="00321A1D">
                  <w:rPr>
                    <w:b/>
                    <w:i/>
                  </w:rPr>
                  <w:delText>X</w:delText>
                </w:r>
              </w:del>
            </w:ins>
            <w:ins w:id="654" w:author="ERCOT" w:date="2021-11-05T08:22:00Z">
              <w:del w:id="655" w:author="ERCOT 022222" w:date="2022-01-27T14:34:00Z">
                <w:r w:rsidR="00F953DC" w:rsidDel="00321A1D">
                  <w:rPr>
                    <w:b/>
                    <w:i/>
                  </w:rPr>
                  <w:delText>XX</w:delText>
                </w:r>
              </w:del>
            </w:ins>
            <w:ins w:id="656" w:author="ERCOT" w:date="2021-11-05T08:21:00Z">
              <w:del w:id="657" w:author="ERCOT 022222" w:date="2022-01-27T14:34:00Z">
                <w:r w:rsidR="00F953DC" w:rsidRPr="00F057BA" w:rsidDel="00321A1D">
                  <w:rPr>
                    <w:b/>
                    <w:i/>
                  </w:rPr>
                  <w:delText>:  Replace paragraph (</w:delText>
                </w:r>
              </w:del>
            </w:ins>
            <w:ins w:id="658" w:author="ERCOT" w:date="2021-11-05T08:22:00Z">
              <w:del w:id="659" w:author="ERCOT 022222" w:date="2022-01-27T14:34:00Z">
                <w:r w:rsidR="00F953DC" w:rsidDel="00321A1D">
                  <w:rPr>
                    <w:b/>
                    <w:i/>
                  </w:rPr>
                  <w:delText>b</w:delText>
                </w:r>
              </w:del>
            </w:ins>
            <w:ins w:id="660" w:author="ERCOT" w:date="2021-11-05T08:21:00Z">
              <w:del w:id="661" w:author="ERCOT 022222" w:date="2022-01-27T14:34:00Z">
                <w:r w:rsidR="00F953DC" w:rsidRPr="00F057BA" w:rsidDel="00321A1D">
                  <w:rPr>
                    <w:b/>
                    <w:i/>
                  </w:rPr>
                  <w:delText xml:space="preserve">) above with the following upon </w:delText>
                </w:r>
              </w:del>
            </w:ins>
            <w:ins w:id="662" w:author="ERCOT" w:date="2021-11-08T07:43:00Z">
              <w:del w:id="663" w:author="ERCOT 022222" w:date="2022-01-27T14:34:00Z">
                <w:r w:rsidR="00203835" w:rsidDel="00321A1D">
                  <w:rPr>
                    <w:b/>
                    <w:i/>
                  </w:rPr>
                  <w:delText xml:space="preserve">Phase 2 </w:delText>
                </w:r>
              </w:del>
            </w:ins>
            <w:ins w:id="664" w:author="ERCOT" w:date="2021-11-05T08:21:00Z">
              <w:del w:id="665" w:author="ERCOT 022222" w:date="2022-01-27T14:34:00Z">
                <w:r w:rsidR="00F953DC" w:rsidRPr="00F057BA" w:rsidDel="00321A1D">
                  <w:rPr>
                    <w:b/>
                    <w:i/>
                  </w:rPr>
                  <w:delText>system implementation:]</w:delText>
                </w:r>
              </w:del>
            </w:ins>
          </w:p>
          <w:p w14:paraId="4647C103" w14:textId="6B488A2B" w:rsidR="00F953DC" w:rsidRPr="00F057BA" w:rsidDel="00321A1D" w:rsidRDefault="00F953DC">
            <w:pPr>
              <w:pStyle w:val="BodyTextNumbered"/>
              <w:tabs>
                <w:tab w:val="left" w:pos="720"/>
                <w:tab w:val="left" w:pos="1778"/>
              </w:tabs>
              <w:ind w:left="1440"/>
              <w:rPr>
                <w:ins w:id="666" w:author="ERCOT" w:date="2021-11-05T08:21:00Z"/>
                <w:del w:id="667" w:author="ERCOT 022222" w:date="2022-01-27T14:34:00Z"/>
              </w:rPr>
              <w:pPrChange w:id="668" w:author="ERCOT 022222" w:date="2022-01-27T14:35:00Z">
                <w:pPr>
                  <w:pStyle w:val="BodyTextNumbered"/>
                  <w:ind w:left="1440"/>
                </w:pPr>
              </w:pPrChange>
            </w:pPr>
            <w:ins w:id="669" w:author="ERCOT" w:date="2021-11-05T08:22:00Z">
              <w:del w:id="670" w:author="ERCOT 022222" w:date="2022-01-27T14:34:00Z">
                <w:r w:rsidRPr="00F953DC" w:rsidDel="00321A1D">
                  <w:delText>(b)</w:delText>
                </w:r>
                <w:r w:rsidRPr="00F953DC" w:rsidDel="00321A1D">
                  <w:tab/>
                  <w:delText xml:space="preserve">For days that are seven days or less prior to the Operating Day, the calculation of this Maximum Daily Planned </w:delText>
                </w:r>
              </w:del>
              <w:del w:id="671" w:author="ERCOT 022222" w:date="2022-01-27T09:12:00Z">
                <w:r w:rsidRPr="00F953DC" w:rsidDel="00356504">
                  <w:delText xml:space="preserve">Resource </w:delText>
                </w:r>
              </w:del>
              <w:del w:id="672" w:author="ERCOT 022222" w:date="2022-01-27T14:34:00Z">
                <w:r w:rsidRPr="00F953DC"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673" w:author="ERCOT 022222" w:date="2022-01-27T09:13:00Z">
                <w:r w:rsidRPr="00F953DC" w:rsidDel="00356504">
                  <w:delText xml:space="preserve">Resource </w:delText>
                </w:r>
              </w:del>
              <w:del w:id="674" w:author="ERCOT 022222" w:date="2022-01-27T14:34:00Z">
                <w:r w:rsidRPr="00F953DC" w:rsidDel="00321A1D">
                  <w:delText>Outage Capacity for each hour of the next seven days on a rolling daily basis and post it on the ERCOT website.</w:delText>
                </w:r>
              </w:del>
            </w:ins>
          </w:p>
        </w:tc>
      </w:tr>
    </w:tbl>
    <w:p w14:paraId="618364E2" w14:textId="516AC1AF" w:rsidR="003B550C" w:rsidRDefault="003B550C" w:rsidP="00F953DC">
      <w:pPr>
        <w:pStyle w:val="BodyTextNumbered"/>
        <w:spacing w:before="240"/>
      </w:pPr>
      <w:ins w:id="675" w:author="ERCOT" w:date="2021-09-21T14:43:00Z">
        <w:r>
          <w:t>(2)</w:t>
        </w:r>
      </w:ins>
      <w:ins w:id="676" w:author="ERCOT" w:date="2021-09-21T14:44:00Z">
        <w:r>
          <w:tab/>
        </w:r>
      </w:ins>
      <w:ins w:id="677" w:author="ERCOT 022222" w:date="2022-01-27T14:37:00Z">
        <w:r w:rsidR="00321A1D">
          <w:t xml:space="preserve">ERCOT may adjust the Maximum Daily Resource Planned Outage Capacity </w:t>
        </w:r>
      </w:ins>
      <w:ins w:id="678" w:author="ERCOT" w:date="2021-09-21T14:44:00Z">
        <w:del w:id="679" w:author="ERCOT 022222" w:date="2022-01-27T14:37:00Z">
          <w:r w:rsidRPr="00FA7A1F" w:rsidDel="00321A1D">
            <w:delText>I</w:delText>
          </w:r>
        </w:del>
      </w:ins>
      <w:ins w:id="680" w:author="ERCOT 022222" w:date="2022-01-27T14:37:00Z">
        <w:r w:rsidR="00321A1D">
          <w:t>i</w:t>
        </w:r>
      </w:ins>
      <w:ins w:id="681" w:author="ERCOT" w:date="2021-09-21T14:44:00Z">
        <w:r w:rsidRPr="00FA7A1F">
          <w:t>f</w:t>
        </w:r>
      </w:ins>
      <w:ins w:id="682" w:author="ERCOT 022222" w:date="2022-02-21T18:42:00Z">
        <w:r w:rsidR="0039371A">
          <w:t>,</w:t>
        </w:r>
      </w:ins>
      <w:ins w:id="683" w:author="ERCOT" w:date="2021-09-21T14:44:00Z">
        <w:r w:rsidRPr="00FA7A1F">
          <w:t xml:space="preserve"> at any point in time</w:t>
        </w:r>
      </w:ins>
      <w:ins w:id="684" w:author="ERCOT 022222" w:date="2022-02-21T18:42:00Z">
        <w:r w:rsidR="0039371A">
          <w:t>,</w:t>
        </w:r>
      </w:ins>
      <w:ins w:id="685" w:author="ERCOT" w:date="2021-09-21T14:44:00Z">
        <w:r w:rsidRPr="00FA7A1F">
          <w:t xml:space="preserve"> the </w:t>
        </w:r>
      </w:ins>
      <w:ins w:id="686" w:author="ERCOT" w:date="2021-09-30T16:23:00Z">
        <w:r w:rsidR="0068482D">
          <w:t xml:space="preserve">actual aggregate </w:t>
        </w:r>
      </w:ins>
      <w:ins w:id="687" w:author="ERCOT" w:date="2021-09-21T14:44:00Z">
        <w:r w:rsidRPr="00FA7A1F">
          <w:t>Forced</w:t>
        </w:r>
      </w:ins>
      <w:ins w:id="688" w:author="ERCOT" w:date="2021-10-01T12:29:00Z">
        <w:r w:rsidR="00EB6E23">
          <w:t xml:space="preserve"> Outages</w:t>
        </w:r>
      </w:ins>
      <w:ins w:id="689" w:author="ERCOT" w:date="2021-09-21T14:44:00Z">
        <w:r w:rsidRPr="00FA7A1F">
          <w:t xml:space="preserve"> and Maintenance Outages exceed the amount that </w:t>
        </w:r>
      </w:ins>
      <w:ins w:id="690" w:author="ERCOT" w:date="2021-09-30T16:23:00Z">
        <w:r w:rsidR="0068482D">
          <w:t>is</w:t>
        </w:r>
      </w:ins>
      <w:ins w:id="691" w:author="ERCOT" w:date="2021-09-21T14:44:00Z">
        <w:r w:rsidRPr="00FA7A1F">
          <w:t xml:space="preserve"> used in the assessment of the M</w:t>
        </w:r>
      </w:ins>
      <w:ins w:id="692" w:author="ERCOT" w:date="2021-09-21T14:45:00Z">
        <w:r w:rsidRPr="00FA7A1F">
          <w:t xml:space="preserve">aximum Daily </w:t>
        </w:r>
      </w:ins>
      <w:ins w:id="693" w:author="ERCOT 022222" w:date="2022-01-27T09:13:00Z">
        <w:r w:rsidR="00356504">
          <w:t xml:space="preserve">Resource </w:t>
        </w:r>
      </w:ins>
      <w:ins w:id="694" w:author="ERCOT" w:date="2021-09-21T14:45:00Z">
        <w:r w:rsidRPr="00FA7A1F">
          <w:t>Planned</w:t>
        </w:r>
      </w:ins>
      <w:ins w:id="695" w:author="ERCOT" w:date="2021-10-05T09:41:00Z">
        <w:r w:rsidR="00401C08">
          <w:t xml:space="preserve"> </w:t>
        </w:r>
        <w:del w:id="696" w:author="ERCOT 022222" w:date="2022-01-27T09:13:00Z">
          <w:r w:rsidR="00401C08" w:rsidDel="00356504">
            <w:delText>Resource</w:delText>
          </w:r>
          <w:r w:rsidR="00401C08" w:rsidRPr="00FA7A1F" w:rsidDel="00356504">
            <w:delText xml:space="preserve"> </w:delText>
          </w:r>
        </w:del>
      </w:ins>
      <w:ins w:id="697" w:author="ERCOT" w:date="2021-09-21T14:45:00Z">
        <w:r w:rsidRPr="00FA7A1F">
          <w:t>Outage Capacity</w:t>
        </w:r>
        <w:del w:id="698" w:author="ERCOT 022222" w:date="2022-01-27T14:38:00Z">
          <w:r w:rsidRPr="00FA7A1F" w:rsidDel="00321A1D">
            <w:delText>, then th</w:delText>
          </w:r>
        </w:del>
      </w:ins>
      <w:ins w:id="699" w:author="ERCOT" w:date="2021-09-21T14:46:00Z">
        <w:del w:id="700" w:author="ERCOT 022222" w:date="2022-01-27T14:38:00Z">
          <w:r w:rsidRPr="00FA7A1F" w:rsidDel="00321A1D">
            <w:delText xml:space="preserve">e Maximum Daily </w:delText>
          </w:r>
        </w:del>
      </w:ins>
      <w:ins w:id="701" w:author="ERCOT" w:date="2021-09-30T16:25:00Z">
        <w:del w:id="702" w:author="ERCOT 022222" w:date="2022-01-27T14:38:00Z">
          <w:r w:rsidR="00075D19" w:rsidDel="00321A1D">
            <w:delText xml:space="preserve">Planned </w:delText>
          </w:r>
        </w:del>
      </w:ins>
      <w:ins w:id="703" w:author="ERCOT" w:date="2021-09-21T14:46:00Z">
        <w:del w:id="704" w:author="ERCOT 022222" w:date="2022-01-27T09:13:00Z">
          <w:r w:rsidRPr="00FA7A1F" w:rsidDel="00356504">
            <w:delText xml:space="preserve">Resource </w:delText>
          </w:r>
        </w:del>
        <w:del w:id="705" w:author="ERCOT 022222" w:date="2022-01-27T14:38:00Z">
          <w:r w:rsidRPr="00FA7A1F" w:rsidDel="00321A1D">
            <w:delText xml:space="preserve">Outage Capacity used for assessing any proposed Resource Outage </w:delText>
          </w:r>
        </w:del>
      </w:ins>
      <w:ins w:id="706" w:author="ERCOT" w:date="2021-10-01T12:30:00Z">
        <w:del w:id="707" w:author="ERCOT 022222" w:date="2022-01-27T14:38:00Z">
          <w:r w:rsidR="00EB6E23" w:rsidDel="00321A1D">
            <w:delText>p</w:delText>
          </w:r>
        </w:del>
      </w:ins>
      <w:ins w:id="708" w:author="ERCOT" w:date="2021-09-21T14:46:00Z">
        <w:del w:id="709" w:author="ERCOT 022222" w:date="2022-01-27T14:38:00Z">
          <w:r w:rsidRPr="00FA7A1F" w:rsidDel="00321A1D">
            <w:delText>lans covering that p</w:delText>
          </w:r>
        </w:del>
      </w:ins>
      <w:ins w:id="710" w:author="ERCOT" w:date="2021-09-21T14:47:00Z">
        <w:del w:id="711" w:author="ERCOT 022222" w:date="2022-01-27T14:38:00Z">
          <w:r w:rsidRPr="00FA7A1F" w:rsidDel="00321A1D">
            <w:delText xml:space="preserve">oint in time would be reduced by the amount </w:delText>
          </w:r>
        </w:del>
      </w:ins>
      <w:ins w:id="712" w:author="ERCOT" w:date="2021-09-21T14:48:00Z">
        <w:del w:id="713" w:author="ERCOT 022222" w:date="2022-01-27T14:38:00Z">
          <w:r w:rsidRPr="00FA7A1F" w:rsidDel="00321A1D">
            <w:delText>of the exceedance</w:delText>
          </w:r>
        </w:del>
        <w:r w:rsidRPr="00FA7A1F">
          <w:t>.</w:t>
        </w:r>
      </w:ins>
    </w:p>
    <w:p w14:paraId="4763FC45" w14:textId="77777777" w:rsidR="003B550C" w:rsidRDefault="003B550C" w:rsidP="0049019C">
      <w:pPr>
        <w:pStyle w:val="H3"/>
        <w:spacing w:before="480"/>
      </w:pPr>
      <w:bookmarkStart w:id="714" w:name="_Toc204048502"/>
      <w:bookmarkStart w:id="715" w:name="_Toc400526089"/>
      <w:bookmarkStart w:id="716" w:name="_Toc405534407"/>
      <w:bookmarkStart w:id="717" w:name="_Toc406570420"/>
      <w:bookmarkStart w:id="718" w:name="_Toc410910572"/>
      <w:bookmarkStart w:id="719" w:name="_Toc411841000"/>
      <w:bookmarkStart w:id="720" w:name="_Toc422146962"/>
      <w:bookmarkStart w:id="721" w:name="_Toc433020558"/>
      <w:bookmarkStart w:id="722" w:name="_Toc437261999"/>
      <w:bookmarkStart w:id="723" w:name="_Toc478375170"/>
      <w:bookmarkStart w:id="724" w:name="_Toc75942394"/>
      <w:r>
        <w:t>3.1.7</w:t>
      </w:r>
      <w:r>
        <w:tab/>
        <w:t>Reliability Resource Outages</w:t>
      </w:r>
      <w:bookmarkEnd w:id="714"/>
      <w:bookmarkEnd w:id="715"/>
      <w:bookmarkEnd w:id="716"/>
      <w:bookmarkEnd w:id="717"/>
      <w:bookmarkEnd w:id="718"/>
      <w:bookmarkEnd w:id="719"/>
      <w:bookmarkEnd w:id="720"/>
      <w:bookmarkEnd w:id="721"/>
      <w:bookmarkEnd w:id="722"/>
      <w:bookmarkEnd w:id="723"/>
      <w:bookmarkEnd w:id="724"/>
    </w:p>
    <w:p w14:paraId="61D1BF3A" w14:textId="07952E05" w:rsidR="003B550C" w:rsidRDefault="003B550C" w:rsidP="0049019C">
      <w:pPr>
        <w:pStyle w:val="BodyTextNumbered"/>
      </w:pPr>
      <w:r>
        <w:t>(1)</w:t>
      </w:r>
      <w:r>
        <w:tab/>
        <w:t xml:space="preserve">ERCOT shall evaluate requests for approval of an Outage of a Reliability Resource to determine if </w:t>
      </w:r>
      <w:proofErr w:type="spellStart"/>
      <w:r>
        <w:t>any one</w:t>
      </w:r>
      <w:proofErr w:type="spellEnd"/>
      <w:r>
        <w:t xml:space="preserve"> or a combination of proposed Outages may cause ERCOT to violate applicable reliability standards</w:t>
      </w:r>
      <w:ins w:id="725" w:author="ERCOT" w:date="2021-09-03T16:58:00Z">
        <w:r>
          <w:t xml:space="preserve"> or exceed the Maximum Daily </w:t>
        </w:r>
      </w:ins>
      <w:ins w:id="726" w:author="ERCOT 022222" w:date="2022-01-27T09:13:00Z">
        <w:r w:rsidR="00356504">
          <w:t xml:space="preserve">Resource </w:t>
        </w:r>
      </w:ins>
      <w:ins w:id="727" w:author="ERCOT" w:date="2021-09-30T16:24:00Z">
        <w:r w:rsidR="00075D19">
          <w:t xml:space="preserve">Planned </w:t>
        </w:r>
      </w:ins>
      <w:ins w:id="728" w:author="ERCOT" w:date="2021-09-03T16:58:00Z">
        <w:del w:id="729" w:author="ERCOT 022222" w:date="2022-01-27T09:13:00Z">
          <w:r w:rsidDel="00356504">
            <w:delText xml:space="preserve">Resource </w:delText>
          </w:r>
        </w:del>
        <w:r>
          <w:t>Outage Capacity</w:t>
        </w:r>
      </w:ins>
      <w:r>
        <w:t xml:space="preserve">.  ERCOT’s evaluations shall take into consideration factors including the following: </w:t>
      </w:r>
    </w:p>
    <w:p w14:paraId="46A1FDF2" w14:textId="77777777" w:rsidR="003B550C" w:rsidRDefault="003B550C" w:rsidP="00C85699">
      <w:pPr>
        <w:pStyle w:val="List"/>
        <w:ind w:left="1440"/>
      </w:pPr>
      <w:r>
        <w:t>(a)</w:t>
      </w:r>
      <w:r>
        <w:tab/>
        <w:t>Load forecast;</w:t>
      </w:r>
    </w:p>
    <w:p w14:paraId="4F97F9A4" w14:textId="77777777" w:rsidR="003B550C" w:rsidRDefault="003B550C" w:rsidP="00C85699">
      <w:pPr>
        <w:pStyle w:val="List"/>
        <w:ind w:left="1440"/>
      </w:pPr>
      <w:r>
        <w:t>(b)</w:t>
      </w:r>
      <w:r>
        <w:tab/>
        <w:t>All other known Outages; and</w:t>
      </w:r>
    </w:p>
    <w:p w14:paraId="1450E26C" w14:textId="77777777" w:rsidR="003B550C" w:rsidRDefault="003B550C" w:rsidP="00C85699">
      <w:pPr>
        <w:pStyle w:val="List"/>
        <w:ind w:left="1440"/>
      </w:pPr>
      <w:r>
        <w:t>(c)</w:t>
      </w:r>
      <w:r>
        <w:tab/>
        <w:t>Potential for the proposed Outages to cause irresolvable transmission overloads or voltage supply concerns based on the indications from contingency analysis software.</w:t>
      </w:r>
    </w:p>
    <w:p w14:paraId="7E0AF48A" w14:textId="77777777" w:rsidR="003B550C" w:rsidRPr="00AE0E6D" w:rsidRDefault="003B550C">
      <w:pPr>
        <w:pStyle w:val="H4"/>
        <w:rPr>
          <w:b w:val="0"/>
        </w:rPr>
      </w:pPr>
      <w:bookmarkStart w:id="730" w:name="_Toc204048503"/>
      <w:bookmarkStart w:id="731" w:name="_Toc400526090"/>
      <w:bookmarkStart w:id="732" w:name="_Toc405534408"/>
      <w:bookmarkStart w:id="733" w:name="_Toc406570421"/>
      <w:bookmarkStart w:id="734" w:name="_Toc410910573"/>
      <w:bookmarkStart w:id="735" w:name="_Toc411841001"/>
      <w:bookmarkStart w:id="736" w:name="_Toc422146963"/>
      <w:bookmarkStart w:id="737" w:name="_Toc433020559"/>
      <w:bookmarkStart w:id="738" w:name="_Toc437262000"/>
      <w:bookmarkStart w:id="739" w:name="_Toc478375171"/>
      <w:bookmarkStart w:id="740" w:name="_Toc75942395"/>
      <w:r w:rsidRPr="00AE0E6D">
        <w:t>3.1.7.1</w:t>
      </w:r>
      <w:r w:rsidRPr="00AE0E6D">
        <w:tab/>
        <w:t>Timelines for Response by ERCOT on Reliability Resource Outages</w:t>
      </w:r>
      <w:bookmarkEnd w:id="730"/>
      <w:bookmarkEnd w:id="731"/>
      <w:bookmarkEnd w:id="732"/>
      <w:bookmarkEnd w:id="733"/>
      <w:bookmarkEnd w:id="734"/>
      <w:bookmarkEnd w:id="735"/>
      <w:bookmarkEnd w:id="736"/>
      <w:bookmarkEnd w:id="737"/>
      <w:bookmarkEnd w:id="738"/>
      <w:bookmarkEnd w:id="739"/>
      <w:bookmarkEnd w:id="740"/>
    </w:p>
    <w:p w14:paraId="055451E4" w14:textId="49E64E49" w:rsidR="003B550C" w:rsidRDefault="003B550C">
      <w:pPr>
        <w:pStyle w:val="BodyTextNumbered"/>
      </w:pPr>
      <w:r>
        <w:t>(1)</w:t>
      </w:r>
      <w:r>
        <w:tab/>
        <w:t>ERCOT shall approve requests for Planned Outages of Reliability Resources unless, in ERCOT’s determination, the requested Planned Outage would cause ERCOT to violate applicable reliability standards</w:t>
      </w:r>
      <w:ins w:id="741" w:author="ERCOT" w:date="2021-09-03T16:59:00Z">
        <w:r w:rsidRPr="004F5ED1">
          <w:t xml:space="preserve"> </w:t>
        </w:r>
        <w:r>
          <w:t xml:space="preserve">or exceed the Maximum Daily </w:t>
        </w:r>
      </w:ins>
      <w:ins w:id="742" w:author="ERCOT 022222" w:date="2022-01-27T09:13:00Z">
        <w:r w:rsidR="00356504">
          <w:t xml:space="preserve">Resource </w:t>
        </w:r>
      </w:ins>
      <w:ins w:id="743" w:author="ERCOT" w:date="2021-09-30T16:24:00Z">
        <w:r w:rsidR="00075D19">
          <w:t xml:space="preserve">Planned </w:t>
        </w:r>
      </w:ins>
      <w:ins w:id="744" w:author="ERCOT" w:date="2021-09-03T16:59:00Z">
        <w:del w:id="745" w:author="ERCOT 022222" w:date="2022-01-27T09:14:00Z">
          <w:r w:rsidDel="00356504">
            <w:delText xml:space="preserve">Resource </w:delText>
          </w:r>
        </w:del>
        <w:r>
          <w:t>Outage Capacity</w:t>
        </w:r>
      </w:ins>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10848FF5" w14:textId="77777777">
        <w:tc>
          <w:tcPr>
            <w:tcW w:w="2554" w:type="pct"/>
          </w:tcPr>
          <w:p w14:paraId="0ED63FC5" w14:textId="77777777" w:rsidR="003B550C" w:rsidRDefault="003B550C">
            <w:pPr>
              <w:pStyle w:val="TableHead"/>
            </w:pPr>
            <w:r>
              <w:t>Amount of time between a Request for approval of a proposed Planned Outage and the scheduled start date of the proposed Outage:</w:t>
            </w:r>
          </w:p>
        </w:tc>
        <w:tc>
          <w:tcPr>
            <w:tcW w:w="2446" w:type="pct"/>
          </w:tcPr>
          <w:p w14:paraId="4C5914EC" w14:textId="77777777" w:rsidR="003B550C" w:rsidRDefault="003B550C">
            <w:pPr>
              <w:pStyle w:val="TableHead"/>
            </w:pPr>
            <w:r>
              <w:t>ERCOT shall approve or reject no later than:</w:t>
            </w:r>
          </w:p>
        </w:tc>
      </w:tr>
      <w:tr w:rsidR="003B550C" w14:paraId="688CB49F" w14:textId="77777777">
        <w:tc>
          <w:tcPr>
            <w:tcW w:w="2554" w:type="pct"/>
          </w:tcPr>
          <w:p w14:paraId="489364E6" w14:textId="77777777" w:rsidR="003B550C" w:rsidRDefault="003B550C">
            <w:pPr>
              <w:pStyle w:val="TableBody"/>
            </w:pPr>
            <w:r>
              <w:t>No less than 30 days</w:t>
            </w:r>
          </w:p>
        </w:tc>
        <w:tc>
          <w:tcPr>
            <w:tcW w:w="2446" w:type="pct"/>
          </w:tcPr>
          <w:p w14:paraId="59929C8D" w14:textId="77777777" w:rsidR="003B550C" w:rsidRDefault="003B550C">
            <w:pPr>
              <w:pStyle w:val="TableBody"/>
            </w:pPr>
            <w:r>
              <w:t>15 days before the start of the proposed Outage</w:t>
            </w:r>
          </w:p>
        </w:tc>
      </w:tr>
      <w:tr w:rsidR="003B550C" w14:paraId="0A95B3C4" w14:textId="77777777">
        <w:tc>
          <w:tcPr>
            <w:tcW w:w="2554" w:type="pct"/>
          </w:tcPr>
          <w:p w14:paraId="78FA2B13" w14:textId="77777777" w:rsidR="003B550C" w:rsidRDefault="003B550C">
            <w:pPr>
              <w:pStyle w:val="TableBody"/>
            </w:pPr>
            <w:r>
              <w:t>Greater than 45 days</w:t>
            </w:r>
          </w:p>
        </w:tc>
        <w:tc>
          <w:tcPr>
            <w:tcW w:w="2446" w:type="pct"/>
          </w:tcPr>
          <w:p w14:paraId="305366A6" w14:textId="77777777" w:rsidR="003B550C" w:rsidRDefault="003B550C">
            <w:pPr>
              <w:pStyle w:val="TableBody"/>
            </w:pPr>
            <w:r>
              <w:t>30 days before the start of the proposed Outage</w:t>
            </w:r>
          </w:p>
        </w:tc>
      </w:tr>
    </w:tbl>
    <w:p w14:paraId="2C1E284B" w14:textId="77777777" w:rsidR="003B550C" w:rsidRDefault="003B550C"/>
    <w:p w14:paraId="1BFC80AB" w14:textId="0D7546EB" w:rsidR="003B550C" w:rsidRDefault="003B550C">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w:t>
      </w:r>
      <w:ins w:id="746" w:author="ERCOT" w:date="2021-09-03T16:59:00Z">
        <w:r w:rsidRPr="004F5ED1">
          <w:t xml:space="preserve"> </w:t>
        </w:r>
        <w:r>
          <w:t xml:space="preserve">or exceed the Maximum Daily </w:t>
        </w:r>
      </w:ins>
      <w:ins w:id="747" w:author="ERCOT 022222" w:date="2022-01-27T09:14:00Z">
        <w:r w:rsidR="00356504">
          <w:t xml:space="preserve">Resource </w:t>
        </w:r>
      </w:ins>
      <w:ins w:id="748" w:author="ERCOT" w:date="2021-09-30T16:24:00Z">
        <w:r w:rsidR="00075D19">
          <w:t xml:space="preserve">Planned </w:t>
        </w:r>
      </w:ins>
      <w:ins w:id="749" w:author="ERCOT" w:date="2021-09-03T16:59:00Z">
        <w:del w:id="750" w:author="ERCOT 022222" w:date="2022-01-27T09:14:00Z">
          <w:r w:rsidDel="00356504">
            <w:delText xml:space="preserve">Resource </w:delText>
          </w:r>
        </w:del>
        <w:r>
          <w:t>Outage Capacity</w:t>
        </w:r>
      </w:ins>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14:paraId="2A8054B5" w14:textId="77777777">
        <w:tc>
          <w:tcPr>
            <w:tcW w:w="2554" w:type="pct"/>
          </w:tcPr>
          <w:p w14:paraId="40E0D52C" w14:textId="77777777" w:rsidR="003B550C" w:rsidRDefault="003B550C">
            <w:pPr>
              <w:pStyle w:val="TableHead"/>
            </w:pPr>
            <w:r>
              <w:lastRenderedPageBreak/>
              <w:t>Amount of time between a Request for approval of a proposed Outage and the scheduled start date of the proposed Outage:</w:t>
            </w:r>
          </w:p>
        </w:tc>
        <w:tc>
          <w:tcPr>
            <w:tcW w:w="2446" w:type="pct"/>
          </w:tcPr>
          <w:p w14:paraId="0C5EC38B" w14:textId="77777777" w:rsidR="003B550C" w:rsidRDefault="003B550C">
            <w:pPr>
              <w:pStyle w:val="TableHead"/>
            </w:pPr>
            <w:r>
              <w:t>ERCOT shall approve or reject no later than:</w:t>
            </w:r>
          </w:p>
        </w:tc>
      </w:tr>
      <w:tr w:rsidR="003B550C" w14:paraId="2445B2B0" w14:textId="77777777">
        <w:tc>
          <w:tcPr>
            <w:tcW w:w="2554" w:type="pct"/>
          </w:tcPr>
          <w:p w14:paraId="183E79D9" w14:textId="77777777" w:rsidR="003B550C" w:rsidRDefault="003B550C">
            <w:pPr>
              <w:pStyle w:val="TableBody"/>
            </w:pPr>
            <w:r>
              <w:t>Between three and eight days</w:t>
            </w:r>
          </w:p>
        </w:tc>
        <w:tc>
          <w:tcPr>
            <w:tcW w:w="2446" w:type="pct"/>
          </w:tcPr>
          <w:p w14:paraId="2FD5485C" w14:textId="77777777" w:rsidR="003B550C" w:rsidRDefault="003B550C">
            <w:pPr>
              <w:pStyle w:val="TableBody"/>
            </w:pPr>
            <w:r>
              <w:t>0000 hours, two days before the start of the proposed Outage</w:t>
            </w:r>
          </w:p>
        </w:tc>
      </w:tr>
      <w:tr w:rsidR="003B550C" w14:paraId="25E3445E" w14:textId="77777777">
        <w:tc>
          <w:tcPr>
            <w:tcW w:w="2554" w:type="pct"/>
          </w:tcPr>
          <w:p w14:paraId="20E4C56F" w14:textId="77777777" w:rsidR="003B550C" w:rsidRDefault="003B550C">
            <w:pPr>
              <w:pStyle w:val="TableBody"/>
            </w:pPr>
            <w:r>
              <w:t>Between nine and 30 days</w:t>
            </w:r>
            <w:r>
              <w:tab/>
            </w:r>
          </w:p>
          <w:p w14:paraId="0376EF59" w14:textId="77777777" w:rsidR="003B550C" w:rsidRDefault="003B550C">
            <w:pPr>
              <w:pStyle w:val="TableBody"/>
            </w:pPr>
          </w:p>
        </w:tc>
        <w:tc>
          <w:tcPr>
            <w:tcW w:w="2446" w:type="pct"/>
          </w:tcPr>
          <w:p w14:paraId="04C8C968" w14:textId="77777777" w:rsidR="003B550C" w:rsidRDefault="003B550C">
            <w:pPr>
              <w:pStyle w:val="TableBody"/>
            </w:pPr>
            <w:r>
              <w:t>Four days before the start of the proposed Outage</w:t>
            </w:r>
          </w:p>
        </w:tc>
      </w:tr>
    </w:tbl>
    <w:p w14:paraId="1AC29CB9" w14:textId="77777777" w:rsidR="003B550C" w:rsidRDefault="003B550C"/>
    <w:p w14:paraId="37031F21" w14:textId="77777777" w:rsidR="003B550C" w:rsidRDefault="003B550C">
      <w:pPr>
        <w:pStyle w:val="BodyTextNumbered"/>
        <w:rPr>
          <w:ins w:id="751" w:author="ERCOT" w:date="2021-09-24T14:14:00Z"/>
        </w:rPr>
      </w:pPr>
      <w:r>
        <w:t>(3)</w:t>
      </w:r>
      <w:r>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752" w:author="ERCOT" w:date="2021-09-24T14:15:00Z">
        <w:r>
          <w:t>(4)</w:t>
        </w:r>
        <w:r>
          <w:tab/>
          <w:t>ERCOT</w:t>
        </w:r>
      </w:ins>
      <w:ins w:id="753" w:author="ERCOT" w:date="2021-09-24T14:17:00Z">
        <w:r>
          <w:t>, at its sole discretion,</w:t>
        </w:r>
      </w:ins>
      <w:ins w:id="754" w:author="ERCOT" w:date="2021-09-24T14:15:00Z">
        <w:r>
          <w:t xml:space="preserve"> may </w:t>
        </w:r>
      </w:ins>
      <w:ins w:id="755" w:author="ERCOT" w:date="2021-09-24T14:16:00Z">
        <w:r>
          <w:t xml:space="preserve">relax the </w:t>
        </w:r>
      </w:ins>
      <w:ins w:id="756" w:author="ERCOT" w:date="2021-09-24T14:17:00Z">
        <w:r>
          <w:t>submission timing requirements in this section.</w:t>
        </w:r>
      </w:ins>
    </w:p>
    <w:sectPr w:rsidR="009A3772"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C3FC0" w14:textId="77777777" w:rsidR="00024549" w:rsidRDefault="00024549">
      <w:r>
        <w:separator/>
      </w:r>
    </w:p>
  </w:endnote>
  <w:endnote w:type="continuationSeparator" w:id="0">
    <w:p w14:paraId="5226D615" w14:textId="77777777" w:rsidR="00024549" w:rsidRDefault="0002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355610DE"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NPRR-0</w:t>
    </w:r>
    <w:r w:rsidR="00DE4B68">
      <w:rPr>
        <w:rFonts w:ascii="Arial" w:hAnsi="Arial" w:cs="Arial"/>
        <w:sz w:val="18"/>
      </w:rPr>
      <w:t>8 ERCOT Comments 02</w:t>
    </w:r>
    <w:r w:rsidR="00757FA8">
      <w:rPr>
        <w:rFonts w:ascii="Arial" w:hAnsi="Arial" w:cs="Arial"/>
        <w:sz w:val="18"/>
      </w:rPr>
      <w:t>22</w:t>
    </w:r>
    <w:r w:rsidR="00DE4B68">
      <w:rPr>
        <w:rFonts w:ascii="Arial" w:hAnsi="Arial" w:cs="Arial"/>
        <w:sz w:val="18"/>
      </w:rPr>
      <w:t>22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42D96" w14:textId="77777777" w:rsidR="00024549" w:rsidRDefault="00024549">
      <w:r>
        <w:separator/>
      </w:r>
    </w:p>
  </w:footnote>
  <w:footnote w:type="continuationSeparator" w:id="0">
    <w:p w14:paraId="3E6855E8" w14:textId="77777777" w:rsidR="00024549" w:rsidRDefault="000245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77777777" w:rsidR="0086234F" w:rsidRDefault="0086234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3"/>
  </w:num>
  <w:num w:numId="22">
    <w:abstractNumId w:val="7"/>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2222">
    <w15:presenceInfo w15:providerId="None" w15:userId="ERCOT 0222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4549"/>
    <w:rsid w:val="00025DAA"/>
    <w:rsid w:val="000337A2"/>
    <w:rsid w:val="00050E34"/>
    <w:rsid w:val="00060A5A"/>
    <w:rsid w:val="00064B44"/>
    <w:rsid w:val="00067FE2"/>
    <w:rsid w:val="00074734"/>
    <w:rsid w:val="00075D19"/>
    <w:rsid w:val="0007682E"/>
    <w:rsid w:val="000A2B84"/>
    <w:rsid w:val="000C0E7E"/>
    <w:rsid w:val="000D1AEB"/>
    <w:rsid w:val="000D3E64"/>
    <w:rsid w:val="000E49F1"/>
    <w:rsid w:val="000F0B6D"/>
    <w:rsid w:val="000F13C5"/>
    <w:rsid w:val="000F6761"/>
    <w:rsid w:val="000F7D30"/>
    <w:rsid w:val="00105A36"/>
    <w:rsid w:val="00111057"/>
    <w:rsid w:val="00114510"/>
    <w:rsid w:val="0012689D"/>
    <w:rsid w:val="001313B4"/>
    <w:rsid w:val="001330D8"/>
    <w:rsid w:val="0014546D"/>
    <w:rsid w:val="00146895"/>
    <w:rsid w:val="001500D9"/>
    <w:rsid w:val="00156DB7"/>
    <w:rsid w:val="00157228"/>
    <w:rsid w:val="00160C3C"/>
    <w:rsid w:val="00171732"/>
    <w:rsid w:val="0017783C"/>
    <w:rsid w:val="0019314C"/>
    <w:rsid w:val="001A2024"/>
    <w:rsid w:val="001C6593"/>
    <w:rsid w:val="001F0ED1"/>
    <w:rsid w:val="001F38F0"/>
    <w:rsid w:val="00200FFC"/>
    <w:rsid w:val="00203835"/>
    <w:rsid w:val="0021784D"/>
    <w:rsid w:val="00237430"/>
    <w:rsid w:val="0024155F"/>
    <w:rsid w:val="00276A99"/>
    <w:rsid w:val="00286AD9"/>
    <w:rsid w:val="00287B08"/>
    <w:rsid w:val="002966F3"/>
    <w:rsid w:val="002A1774"/>
    <w:rsid w:val="002B2906"/>
    <w:rsid w:val="002B69F3"/>
    <w:rsid w:val="002B763A"/>
    <w:rsid w:val="002D382A"/>
    <w:rsid w:val="002D3E64"/>
    <w:rsid w:val="002D6B78"/>
    <w:rsid w:val="002F1EDD"/>
    <w:rsid w:val="003013F2"/>
    <w:rsid w:val="0030232A"/>
    <w:rsid w:val="00306455"/>
    <w:rsid w:val="0030694A"/>
    <w:rsid w:val="003069F4"/>
    <w:rsid w:val="00321A1D"/>
    <w:rsid w:val="003535A1"/>
    <w:rsid w:val="00353B4E"/>
    <w:rsid w:val="00355286"/>
    <w:rsid w:val="00356504"/>
    <w:rsid w:val="00360920"/>
    <w:rsid w:val="00361E1F"/>
    <w:rsid w:val="00384709"/>
    <w:rsid w:val="00386C35"/>
    <w:rsid w:val="00386CF1"/>
    <w:rsid w:val="0039371A"/>
    <w:rsid w:val="003A3D77"/>
    <w:rsid w:val="003B0EE0"/>
    <w:rsid w:val="003B550C"/>
    <w:rsid w:val="003B5AED"/>
    <w:rsid w:val="003B7760"/>
    <w:rsid w:val="003C6B7B"/>
    <w:rsid w:val="00401C08"/>
    <w:rsid w:val="004135BD"/>
    <w:rsid w:val="004302A4"/>
    <w:rsid w:val="004313AB"/>
    <w:rsid w:val="004463BA"/>
    <w:rsid w:val="00447B0F"/>
    <w:rsid w:val="004822D4"/>
    <w:rsid w:val="0049019C"/>
    <w:rsid w:val="0049290B"/>
    <w:rsid w:val="004945FE"/>
    <w:rsid w:val="004A4451"/>
    <w:rsid w:val="004A5FA6"/>
    <w:rsid w:val="004B6DD8"/>
    <w:rsid w:val="004D3958"/>
    <w:rsid w:val="004D5827"/>
    <w:rsid w:val="004E5245"/>
    <w:rsid w:val="004F019B"/>
    <w:rsid w:val="005008DF"/>
    <w:rsid w:val="00500ECC"/>
    <w:rsid w:val="005045D0"/>
    <w:rsid w:val="00526984"/>
    <w:rsid w:val="00534C6C"/>
    <w:rsid w:val="00561681"/>
    <w:rsid w:val="00582D08"/>
    <w:rsid w:val="005841C0"/>
    <w:rsid w:val="0059260F"/>
    <w:rsid w:val="005972BE"/>
    <w:rsid w:val="005A0E43"/>
    <w:rsid w:val="005E5074"/>
    <w:rsid w:val="005E5935"/>
    <w:rsid w:val="00612E4F"/>
    <w:rsid w:val="00615D5E"/>
    <w:rsid w:val="00622E99"/>
    <w:rsid w:val="00625E5D"/>
    <w:rsid w:val="006536C8"/>
    <w:rsid w:val="0066370F"/>
    <w:rsid w:val="0068482D"/>
    <w:rsid w:val="006A0784"/>
    <w:rsid w:val="006A697B"/>
    <w:rsid w:val="006B4DDE"/>
    <w:rsid w:val="006C2FC6"/>
    <w:rsid w:val="006D0EC5"/>
    <w:rsid w:val="006E4597"/>
    <w:rsid w:val="00711306"/>
    <w:rsid w:val="00743968"/>
    <w:rsid w:val="00746BBA"/>
    <w:rsid w:val="00757FA8"/>
    <w:rsid w:val="00785415"/>
    <w:rsid w:val="00791CB9"/>
    <w:rsid w:val="00793130"/>
    <w:rsid w:val="007A1BE1"/>
    <w:rsid w:val="007B3233"/>
    <w:rsid w:val="007B5A42"/>
    <w:rsid w:val="007C199B"/>
    <w:rsid w:val="007D3073"/>
    <w:rsid w:val="007D64B9"/>
    <w:rsid w:val="007D72D4"/>
    <w:rsid w:val="007E0452"/>
    <w:rsid w:val="008070C0"/>
    <w:rsid w:val="00811C12"/>
    <w:rsid w:val="008331B2"/>
    <w:rsid w:val="00845778"/>
    <w:rsid w:val="0086234F"/>
    <w:rsid w:val="008654C2"/>
    <w:rsid w:val="008745B0"/>
    <w:rsid w:val="00887E28"/>
    <w:rsid w:val="00891AD1"/>
    <w:rsid w:val="008B1B83"/>
    <w:rsid w:val="008B4863"/>
    <w:rsid w:val="008D1423"/>
    <w:rsid w:val="008D52F3"/>
    <w:rsid w:val="008D5C3A"/>
    <w:rsid w:val="008E5C17"/>
    <w:rsid w:val="008E6DA2"/>
    <w:rsid w:val="009008D2"/>
    <w:rsid w:val="00907B1E"/>
    <w:rsid w:val="00916CE3"/>
    <w:rsid w:val="00917DC0"/>
    <w:rsid w:val="009221D8"/>
    <w:rsid w:val="009252FB"/>
    <w:rsid w:val="00933E2B"/>
    <w:rsid w:val="00943AFD"/>
    <w:rsid w:val="00947D17"/>
    <w:rsid w:val="00952B2D"/>
    <w:rsid w:val="00953D07"/>
    <w:rsid w:val="009542FB"/>
    <w:rsid w:val="00963A51"/>
    <w:rsid w:val="009778D5"/>
    <w:rsid w:val="00983B6E"/>
    <w:rsid w:val="009936F8"/>
    <w:rsid w:val="009A3772"/>
    <w:rsid w:val="009B7D69"/>
    <w:rsid w:val="009C7A09"/>
    <w:rsid w:val="009D17F0"/>
    <w:rsid w:val="00A02FCA"/>
    <w:rsid w:val="00A03411"/>
    <w:rsid w:val="00A42796"/>
    <w:rsid w:val="00A5311D"/>
    <w:rsid w:val="00A56147"/>
    <w:rsid w:val="00A74BD0"/>
    <w:rsid w:val="00A9227D"/>
    <w:rsid w:val="00A94DCB"/>
    <w:rsid w:val="00AA6E07"/>
    <w:rsid w:val="00AB7E70"/>
    <w:rsid w:val="00AC0266"/>
    <w:rsid w:val="00AC0C7A"/>
    <w:rsid w:val="00AC4182"/>
    <w:rsid w:val="00AC5E13"/>
    <w:rsid w:val="00AD2397"/>
    <w:rsid w:val="00AD3B58"/>
    <w:rsid w:val="00AE129A"/>
    <w:rsid w:val="00AF56C6"/>
    <w:rsid w:val="00B032E8"/>
    <w:rsid w:val="00B12C52"/>
    <w:rsid w:val="00B378B2"/>
    <w:rsid w:val="00B40FDF"/>
    <w:rsid w:val="00B42AEF"/>
    <w:rsid w:val="00B50798"/>
    <w:rsid w:val="00B57F96"/>
    <w:rsid w:val="00B61AFA"/>
    <w:rsid w:val="00B66F63"/>
    <w:rsid w:val="00B67892"/>
    <w:rsid w:val="00B722DE"/>
    <w:rsid w:val="00B724D3"/>
    <w:rsid w:val="00B8222F"/>
    <w:rsid w:val="00B9397D"/>
    <w:rsid w:val="00BA4D33"/>
    <w:rsid w:val="00BB0924"/>
    <w:rsid w:val="00BC2D06"/>
    <w:rsid w:val="00BC4133"/>
    <w:rsid w:val="00BD17F9"/>
    <w:rsid w:val="00BD5EA2"/>
    <w:rsid w:val="00BE3380"/>
    <w:rsid w:val="00BF3448"/>
    <w:rsid w:val="00C5741A"/>
    <w:rsid w:val="00C744EB"/>
    <w:rsid w:val="00C85699"/>
    <w:rsid w:val="00C90702"/>
    <w:rsid w:val="00C917FF"/>
    <w:rsid w:val="00C919D2"/>
    <w:rsid w:val="00C9766A"/>
    <w:rsid w:val="00C977A6"/>
    <w:rsid w:val="00CB4035"/>
    <w:rsid w:val="00CC4F39"/>
    <w:rsid w:val="00CC54C5"/>
    <w:rsid w:val="00CD544C"/>
    <w:rsid w:val="00CE0320"/>
    <w:rsid w:val="00CF4256"/>
    <w:rsid w:val="00CF7324"/>
    <w:rsid w:val="00D04FE8"/>
    <w:rsid w:val="00D06164"/>
    <w:rsid w:val="00D16FAD"/>
    <w:rsid w:val="00D176CF"/>
    <w:rsid w:val="00D17AC5"/>
    <w:rsid w:val="00D271E3"/>
    <w:rsid w:val="00D352C4"/>
    <w:rsid w:val="00D37414"/>
    <w:rsid w:val="00D47A80"/>
    <w:rsid w:val="00D74C35"/>
    <w:rsid w:val="00D85807"/>
    <w:rsid w:val="00D87349"/>
    <w:rsid w:val="00D91EE9"/>
    <w:rsid w:val="00D97220"/>
    <w:rsid w:val="00DA2AE7"/>
    <w:rsid w:val="00DD65A7"/>
    <w:rsid w:val="00DE4B68"/>
    <w:rsid w:val="00E04065"/>
    <w:rsid w:val="00E07541"/>
    <w:rsid w:val="00E14D47"/>
    <w:rsid w:val="00E1641C"/>
    <w:rsid w:val="00E2382A"/>
    <w:rsid w:val="00E26708"/>
    <w:rsid w:val="00E34262"/>
    <w:rsid w:val="00E34958"/>
    <w:rsid w:val="00E37AB0"/>
    <w:rsid w:val="00E42F63"/>
    <w:rsid w:val="00E55315"/>
    <w:rsid w:val="00E71C39"/>
    <w:rsid w:val="00E912BC"/>
    <w:rsid w:val="00E91EE3"/>
    <w:rsid w:val="00EA174D"/>
    <w:rsid w:val="00EA56E6"/>
    <w:rsid w:val="00EB6E23"/>
    <w:rsid w:val="00EC335F"/>
    <w:rsid w:val="00EC48FB"/>
    <w:rsid w:val="00ED1419"/>
    <w:rsid w:val="00EF232A"/>
    <w:rsid w:val="00F043E2"/>
    <w:rsid w:val="00F04704"/>
    <w:rsid w:val="00F05A69"/>
    <w:rsid w:val="00F268F9"/>
    <w:rsid w:val="00F43FFD"/>
    <w:rsid w:val="00F44236"/>
    <w:rsid w:val="00F52517"/>
    <w:rsid w:val="00F62A6A"/>
    <w:rsid w:val="00F953DC"/>
    <w:rsid w:val="00FA57B2"/>
    <w:rsid w:val="00FA7A1F"/>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0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t.com/mktrules/issues/NPRR1108" TargetMode="External"/><Relationship Id="rId4" Type="http://schemas.openxmlformats.org/officeDocument/2006/relationships/settings" Target="settings.xml"/><Relationship Id="rId9" Type="http://schemas.openxmlformats.org/officeDocument/2006/relationships/hyperlink" Target="mailto:Shun-Hsien.Huang@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5147</Words>
  <Characters>31939</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37012</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022222</cp:lastModifiedBy>
  <cp:revision>2</cp:revision>
  <cp:lastPrinted>2013-11-15T22:11:00Z</cp:lastPrinted>
  <dcterms:created xsi:type="dcterms:W3CDTF">2022-02-23T00:28:00Z</dcterms:created>
  <dcterms:modified xsi:type="dcterms:W3CDTF">2022-02-23T00:28:00Z</dcterms:modified>
</cp:coreProperties>
</file>