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6BB1A0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1FAD00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3CAA25" w14:textId="5B3FC6D6" w:rsidR="00152993" w:rsidRDefault="000A282F" w:rsidP="00BA038B">
            <w:pPr>
              <w:pStyle w:val="Header"/>
              <w:jc w:val="center"/>
            </w:pPr>
            <w:hyperlink r:id="rId8" w:history="1">
              <w:r w:rsidR="00EA6B77" w:rsidRPr="00AC0428">
                <w:rPr>
                  <w:rStyle w:val="Hyperlink"/>
                </w:rPr>
                <w:t>1100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5842C8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06B785" w14:textId="77777777" w:rsidR="00152993" w:rsidRDefault="00EA6B77">
            <w:pPr>
              <w:pStyle w:val="Header"/>
            </w:pPr>
            <w:r>
              <w:t>Emergency Switching Solutions for Energy Storage Resources</w:t>
            </w:r>
          </w:p>
        </w:tc>
      </w:tr>
      <w:tr w:rsidR="00152993" w14:paraId="7F0F445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E20E3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47D050" w14:textId="77777777" w:rsidR="00152993" w:rsidRDefault="00152993">
            <w:pPr>
              <w:pStyle w:val="NormalArial"/>
            </w:pPr>
          </w:p>
        </w:tc>
      </w:tr>
      <w:tr w:rsidR="00152993" w14:paraId="0DDA2883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593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33BA" w14:textId="47B37EA0" w:rsidR="00152993" w:rsidRDefault="00B62166">
            <w:pPr>
              <w:pStyle w:val="NormalArial"/>
            </w:pPr>
            <w:r>
              <w:t xml:space="preserve">December </w:t>
            </w:r>
            <w:r w:rsidR="00FF5A89">
              <w:t>6</w:t>
            </w:r>
            <w:r w:rsidR="00AC0428">
              <w:t>, 2021</w:t>
            </w:r>
          </w:p>
        </w:tc>
      </w:tr>
      <w:tr w:rsidR="00152993" w14:paraId="043594F9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50D71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7B133" w14:textId="77777777" w:rsidR="00152993" w:rsidRDefault="00152993">
            <w:pPr>
              <w:pStyle w:val="NormalArial"/>
            </w:pPr>
          </w:p>
        </w:tc>
      </w:tr>
      <w:tr w:rsidR="00152993" w14:paraId="30A7530F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A0C4B7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62166" w14:paraId="0A6484F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2A313B" w14:textId="77777777" w:rsidR="00B62166" w:rsidRPr="00EC55B3" w:rsidRDefault="00B62166" w:rsidP="00B6216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3AF628C" w14:textId="6E0E6999" w:rsidR="00B62166" w:rsidRDefault="00B62166" w:rsidP="00B62166">
            <w:pPr>
              <w:pStyle w:val="NormalArial"/>
            </w:pPr>
            <w:r>
              <w:t>Ivan Velasquez</w:t>
            </w:r>
            <w:r w:rsidRPr="003D2226">
              <w:t xml:space="preserve"> on behalf of the Wholesale Market Subcommittee (WMS)</w:t>
            </w:r>
          </w:p>
        </w:tc>
      </w:tr>
      <w:tr w:rsidR="00B62166" w14:paraId="75B1495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4D544A" w14:textId="77777777" w:rsidR="00B62166" w:rsidRPr="00EC55B3" w:rsidRDefault="00B62166" w:rsidP="00B6216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AA777F2" w14:textId="39F60F1D" w:rsidR="00B62166" w:rsidRDefault="000A282F" w:rsidP="00B62166">
            <w:pPr>
              <w:pStyle w:val="NormalArial"/>
            </w:pPr>
            <w:hyperlink r:id="rId9" w:history="1">
              <w:r w:rsidR="00B62166" w:rsidRPr="003F2800">
                <w:rPr>
                  <w:rStyle w:val="Hyperlink"/>
                  <w:rFonts w:cs="Arial"/>
                  <w:bCs/>
                </w:rPr>
                <w:t>Ivan.Velasquez@oncor.com</w:t>
              </w:r>
            </w:hyperlink>
            <w:r w:rsidR="00B62166">
              <w:rPr>
                <w:rFonts w:cs="Arial"/>
                <w:bCs/>
              </w:rPr>
              <w:t xml:space="preserve"> </w:t>
            </w:r>
          </w:p>
        </w:tc>
      </w:tr>
      <w:tr w:rsidR="00B62166" w14:paraId="3BA5359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D56906D" w14:textId="77777777" w:rsidR="00B62166" w:rsidRPr="00EC55B3" w:rsidRDefault="00B62166" w:rsidP="00B6216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CEF83EE" w14:textId="2FAEA12E" w:rsidR="00B62166" w:rsidRDefault="00B62166" w:rsidP="00B62166">
            <w:pPr>
              <w:pStyle w:val="NormalArial"/>
            </w:pPr>
            <w:r>
              <w:t>Oncor</w:t>
            </w:r>
          </w:p>
        </w:tc>
      </w:tr>
      <w:tr w:rsidR="00B62166" w14:paraId="7C60B70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061D67" w14:textId="77777777" w:rsidR="00B62166" w:rsidRPr="00EC55B3" w:rsidRDefault="00B62166" w:rsidP="00B62166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1A2C4B2" w14:textId="596A2CCA" w:rsidR="00B62166" w:rsidRDefault="00B62166" w:rsidP="00B62166">
            <w:pPr>
              <w:pStyle w:val="NormalArial"/>
            </w:pPr>
            <w:r>
              <w:rPr>
                <w:rFonts w:cs="Arial"/>
                <w:bCs/>
              </w:rPr>
              <w:t>512-236-4874</w:t>
            </w:r>
          </w:p>
        </w:tc>
      </w:tr>
      <w:tr w:rsidR="00B62166" w14:paraId="02623E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55B7E7C" w14:textId="77777777" w:rsidR="00B62166" w:rsidRPr="00EC55B3" w:rsidRDefault="00B62166" w:rsidP="00B62166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2103230" w14:textId="77777777" w:rsidR="00B62166" w:rsidRDefault="00B62166" w:rsidP="00B62166">
            <w:pPr>
              <w:pStyle w:val="NormalArial"/>
            </w:pPr>
          </w:p>
        </w:tc>
      </w:tr>
      <w:tr w:rsidR="00B62166" w14:paraId="7C189EBD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0FC60B" w14:textId="77777777" w:rsidR="00B62166" w:rsidRPr="00EC55B3" w:rsidDel="00075A94" w:rsidRDefault="00B62166" w:rsidP="00B62166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2D54BD" w14:textId="4C00A393" w:rsidR="00B62166" w:rsidRDefault="00B62166" w:rsidP="00B62166">
            <w:pPr>
              <w:pStyle w:val="NormalArial"/>
            </w:pPr>
            <w:r w:rsidRPr="003D2226">
              <w:t xml:space="preserve">Not </w:t>
            </w:r>
            <w:r w:rsidR="00BA038B">
              <w:t>A</w:t>
            </w:r>
            <w:r w:rsidRPr="003D2226">
              <w:t>pplicable</w:t>
            </w:r>
          </w:p>
        </w:tc>
      </w:tr>
    </w:tbl>
    <w:p w14:paraId="17D5995D" w14:textId="6FD6CAB1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D0D4B" w14:paraId="07AF3BC5" w14:textId="77777777" w:rsidTr="009D171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B16CFE" w14:textId="41B70825" w:rsidR="00ED0D4B" w:rsidRDefault="00ED0D4B" w:rsidP="009D1712">
            <w:pPr>
              <w:pStyle w:val="Header"/>
              <w:jc w:val="center"/>
            </w:pPr>
            <w:r>
              <w:t>Comments</w:t>
            </w:r>
          </w:p>
        </w:tc>
      </w:tr>
    </w:tbl>
    <w:p w14:paraId="05487D01" w14:textId="1CA0AAE5" w:rsidR="00BD7258" w:rsidRPr="00B62166" w:rsidRDefault="00B62166" w:rsidP="00B62166">
      <w:pPr>
        <w:spacing w:before="120" w:after="120"/>
        <w:rPr>
          <w:rFonts w:ascii="Arial" w:hAnsi="Arial" w:cs="Arial"/>
        </w:rPr>
      </w:pPr>
      <w:r w:rsidRPr="00685EFC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December 1</w:t>
      </w:r>
      <w:r w:rsidRPr="00685EFC">
        <w:rPr>
          <w:rFonts w:ascii="Arial" w:hAnsi="Arial" w:cs="Arial"/>
        </w:rPr>
        <w:t>, 202</w:t>
      </w:r>
      <w:r>
        <w:rPr>
          <w:rFonts w:ascii="Arial" w:hAnsi="Arial" w:cs="Arial"/>
        </w:rPr>
        <w:t>1, WMS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 xml:space="preserve">Nodal Protocol Revision Request (NPRR) 1100.  WMS </w:t>
      </w:r>
      <w:r w:rsidR="00FF5A89">
        <w:rPr>
          <w:rFonts w:ascii="Arial" w:hAnsi="Arial" w:cs="Arial"/>
        </w:rPr>
        <w:t xml:space="preserve">unanimously </w:t>
      </w:r>
      <w:r w:rsidRPr="00685EFC">
        <w:rPr>
          <w:rFonts w:ascii="Arial" w:hAnsi="Arial" w:cs="Arial"/>
        </w:rPr>
        <w:t xml:space="preserve">voted </w:t>
      </w:r>
      <w:r>
        <w:rPr>
          <w:rFonts w:ascii="Arial" w:hAnsi="Arial" w:cs="Arial"/>
        </w:rPr>
        <w:t xml:space="preserve">via roll call to request PRS continue to table NPRR1100 for further discussion by the Metering Working Group (MWG) and the Wholesale Market Working Group (WMWG).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>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169C47F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F02FE2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8C87355" w14:textId="0E297094" w:rsidR="00BD7258" w:rsidRDefault="00ED0D4B" w:rsidP="00ED0D4B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408F3A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FD7F49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4BCF8C1" w14:textId="64262DE5" w:rsidR="00152993" w:rsidRDefault="00ED0D4B" w:rsidP="00ED0D4B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BA2E38" w14:textId="77777777" w:rsidR="00750EB7" w:rsidRDefault="00750EB7">
      <w:r>
        <w:separator/>
      </w:r>
    </w:p>
  </w:endnote>
  <w:endnote w:type="continuationSeparator" w:id="0">
    <w:p w14:paraId="661E1806" w14:textId="77777777" w:rsidR="00750EB7" w:rsidRDefault="0075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07A01" w14:textId="44E8E30F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F5A89">
      <w:rPr>
        <w:rFonts w:ascii="Arial" w:hAnsi="Arial"/>
        <w:noProof/>
        <w:sz w:val="18"/>
      </w:rPr>
      <w:t>1100NPRR-0</w:t>
    </w:r>
    <w:r w:rsidR="000A282F">
      <w:rPr>
        <w:rFonts w:ascii="Arial" w:hAnsi="Arial"/>
        <w:noProof/>
        <w:sz w:val="18"/>
      </w:rPr>
      <w:t>8</w:t>
    </w:r>
    <w:r w:rsidR="00FF5A89">
      <w:rPr>
        <w:rFonts w:ascii="Arial" w:hAnsi="Arial"/>
        <w:noProof/>
        <w:sz w:val="18"/>
      </w:rPr>
      <w:t xml:space="preserve"> WMS Comments 120621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62757E09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FF328" w14:textId="77777777" w:rsidR="00750EB7" w:rsidRDefault="00750EB7">
      <w:r>
        <w:separator/>
      </w:r>
    </w:p>
  </w:footnote>
  <w:footnote w:type="continuationSeparator" w:id="0">
    <w:p w14:paraId="0F1A0496" w14:textId="77777777" w:rsidR="00750EB7" w:rsidRDefault="00750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7F508" w14:textId="5438DEEB" w:rsidR="00EE6681" w:rsidRPr="00AC0428" w:rsidRDefault="00EE6681" w:rsidP="00AC0428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0C86889"/>
    <w:multiLevelType w:val="hybridMultilevel"/>
    <w:tmpl w:val="981E5F54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246D"/>
    <w:rsid w:val="00075A94"/>
    <w:rsid w:val="000A282F"/>
    <w:rsid w:val="00131186"/>
    <w:rsid w:val="00132855"/>
    <w:rsid w:val="001516CF"/>
    <w:rsid w:val="00152993"/>
    <w:rsid w:val="00170297"/>
    <w:rsid w:val="001A227D"/>
    <w:rsid w:val="001B4DA1"/>
    <w:rsid w:val="001E2032"/>
    <w:rsid w:val="003010C0"/>
    <w:rsid w:val="00332A97"/>
    <w:rsid w:val="00350C00"/>
    <w:rsid w:val="00366113"/>
    <w:rsid w:val="003C270C"/>
    <w:rsid w:val="003D0994"/>
    <w:rsid w:val="00410867"/>
    <w:rsid w:val="00423824"/>
    <w:rsid w:val="0043567D"/>
    <w:rsid w:val="004B7B90"/>
    <w:rsid w:val="004C5B6D"/>
    <w:rsid w:val="004E2C19"/>
    <w:rsid w:val="004F20F5"/>
    <w:rsid w:val="00591CF6"/>
    <w:rsid w:val="005D284C"/>
    <w:rsid w:val="00604512"/>
    <w:rsid w:val="00633E23"/>
    <w:rsid w:val="006632EF"/>
    <w:rsid w:val="00673B94"/>
    <w:rsid w:val="00680AC6"/>
    <w:rsid w:val="006835D8"/>
    <w:rsid w:val="006C316E"/>
    <w:rsid w:val="006D0F7C"/>
    <w:rsid w:val="007103D5"/>
    <w:rsid w:val="007269C4"/>
    <w:rsid w:val="0074209E"/>
    <w:rsid w:val="00750EB7"/>
    <w:rsid w:val="00787176"/>
    <w:rsid w:val="007A640A"/>
    <w:rsid w:val="007F2CA8"/>
    <w:rsid w:val="007F7161"/>
    <w:rsid w:val="008214CD"/>
    <w:rsid w:val="00854F43"/>
    <w:rsid w:val="0085559E"/>
    <w:rsid w:val="00896B1B"/>
    <w:rsid w:val="008E559E"/>
    <w:rsid w:val="00916080"/>
    <w:rsid w:val="00921A68"/>
    <w:rsid w:val="009D4163"/>
    <w:rsid w:val="00A00B7C"/>
    <w:rsid w:val="00A015C4"/>
    <w:rsid w:val="00A15172"/>
    <w:rsid w:val="00AC0428"/>
    <w:rsid w:val="00B12EB6"/>
    <w:rsid w:val="00B5080A"/>
    <w:rsid w:val="00B62166"/>
    <w:rsid w:val="00B628DF"/>
    <w:rsid w:val="00B943AE"/>
    <w:rsid w:val="00BA038B"/>
    <w:rsid w:val="00BB2A46"/>
    <w:rsid w:val="00BC7FF5"/>
    <w:rsid w:val="00BD7258"/>
    <w:rsid w:val="00BF135F"/>
    <w:rsid w:val="00C0598D"/>
    <w:rsid w:val="00C11956"/>
    <w:rsid w:val="00C177D8"/>
    <w:rsid w:val="00C602E5"/>
    <w:rsid w:val="00C748FD"/>
    <w:rsid w:val="00D4046E"/>
    <w:rsid w:val="00D4152C"/>
    <w:rsid w:val="00D4362F"/>
    <w:rsid w:val="00D81F36"/>
    <w:rsid w:val="00DD4739"/>
    <w:rsid w:val="00DE5F33"/>
    <w:rsid w:val="00E07B54"/>
    <w:rsid w:val="00E11F78"/>
    <w:rsid w:val="00E128AA"/>
    <w:rsid w:val="00E621E1"/>
    <w:rsid w:val="00EA6B77"/>
    <w:rsid w:val="00EC55B3"/>
    <w:rsid w:val="00ED0D4B"/>
    <w:rsid w:val="00EE6681"/>
    <w:rsid w:val="00F96FB2"/>
    <w:rsid w:val="00FB51D8"/>
    <w:rsid w:val="00FD08E8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638C76DB"/>
  <w15:chartTrackingRefBased/>
  <w15:docId w15:val="{72BF6E6F-8037-42CB-A5B1-566047FD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3">
    <w:name w:val="H3"/>
    <w:basedOn w:val="Heading3"/>
    <w:next w:val="BodyText"/>
    <w:link w:val="H3Char"/>
    <w:rsid w:val="00EA6B77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EA6B77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Instructions">
    <w:name w:val="Instructions"/>
    <w:basedOn w:val="BodyText"/>
    <w:link w:val="InstructionsChar"/>
    <w:rsid w:val="00EA6B77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EA6B77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EA6B77"/>
    <w:rPr>
      <w:sz w:val="24"/>
    </w:rPr>
  </w:style>
  <w:style w:type="character" w:customStyle="1" w:styleId="H3Char">
    <w:name w:val="H3 Char"/>
    <w:link w:val="H3"/>
    <w:rsid w:val="00EA6B77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"/>
    <w:rsid w:val="00EA6B77"/>
    <w:pPr>
      <w:spacing w:before="0" w:after="240"/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EA6B77"/>
    <w:rPr>
      <w:sz w:val="24"/>
    </w:rPr>
  </w:style>
  <w:style w:type="character" w:customStyle="1" w:styleId="H4Char">
    <w:name w:val="H4 Char"/>
    <w:link w:val="H4"/>
    <w:rsid w:val="00EA6B77"/>
    <w:rPr>
      <w:b/>
      <w:bCs/>
      <w:snapToGrid w:val="0"/>
      <w:sz w:val="24"/>
    </w:rPr>
  </w:style>
  <w:style w:type="character" w:customStyle="1" w:styleId="InstructionsChar">
    <w:name w:val="Instructions Char"/>
    <w:link w:val="Instructions"/>
    <w:rsid w:val="00EA6B77"/>
    <w:rPr>
      <w:b/>
      <w:i/>
      <w:iCs/>
      <w:sz w:val="24"/>
      <w:szCs w:val="24"/>
    </w:rPr>
  </w:style>
  <w:style w:type="character" w:customStyle="1" w:styleId="NormalArialChar">
    <w:name w:val="Normal+Arial Char"/>
    <w:link w:val="NormalArial"/>
    <w:rsid w:val="00EA6B77"/>
    <w:rPr>
      <w:rFonts w:ascii="Arial" w:hAnsi="Arial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C0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10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van.Velasquez@onc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58AC9-C7BF-4360-ACF5-FC1FDCE7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102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851</CharactersWithSpaces>
  <SharedDoc>false</SharedDoc>
  <HLinks>
    <vt:vector size="18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1638470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http://www.ercot.com/mktrules/issues/NPRR1100</vt:lpwstr>
      </vt:variant>
      <vt:variant>
        <vt:lpwstr/>
      </vt:variant>
      <vt:variant>
        <vt:i4>7077980</vt:i4>
      </vt:variant>
      <vt:variant>
        <vt:i4>0</vt:i4>
      </vt:variant>
      <vt:variant>
        <vt:i4>0</vt:i4>
      </vt:variant>
      <vt:variant>
        <vt:i4>5</vt:i4>
      </vt:variant>
      <vt:variant>
        <vt:lpwstr>mailto:asharmafrank@tesla.com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6</cp:revision>
  <cp:lastPrinted>2001-06-20T16:28:00Z</cp:lastPrinted>
  <dcterms:created xsi:type="dcterms:W3CDTF">2021-12-03T16:32:00Z</dcterms:created>
  <dcterms:modified xsi:type="dcterms:W3CDTF">2021-12-18T20:26:00Z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d06e56-1756-4005-87f1-1edc72dd4bdf_Enabled">
    <vt:lpwstr>true</vt:lpwstr>
  </property>
  <property fmtid="{D5CDD505-2E9C-101B-9397-08002B2CF9AE}" pid="3" name="MSIP_Label_52d06e56-1756-4005-87f1-1edc72dd4bdf_SetDate">
    <vt:lpwstr>2021-11-02T20:13:21Z</vt:lpwstr>
  </property>
  <property fmtid="{D5CDD505-2E9C-101B-9397-08002B2CF9AE}" pid="4" name="MSIP_Label_52d06e56-1756-4005-87f1-1edc72dd4bdf_Method">
    <vt:lpwstr>Standard</vt:lpwstr>
  </property>
  <property fmtid="{D5CDD505-2E9C-101B-9397-08002B2CF9AE}" pid="5" name="MSIP_Label_52d06e56-1756-4005-87f1-1edc72dd4bdf_Name">
    <vt:lpwstr>General</vt:lpwstr>
  </property>
  <property fmtid="{D5CDD505-2E9C-101B-9397-08002B2CF9AE}" pid="6" name="MSIP_Label_52d06e56-1756-4005-87f1-1edc72dd4bdf_SiteId">
    <vt:lpwstr>9026c5f4-86d0-4b9f-bd39-b7d4d0fb4674</vt:lpwstr>
  </property>
  <property fmtid="{D5CDD505-2E9C-101B-9397-08002B2CF9AE}" pid="7" name="MSIP_Label_52d06e56-1756-4005-87f1-1edc72dd4bdf_ActionId">
    <vt:lpwstr>61d44c88-61e8-4476-8c2e-000009510470</vt:lpwstr>
  </property>
  <property fmtid="{D5CDD505-2E9C-101B-9397-08002B2CF9AE}" pid="8" name="MSIP_Label_52d06e56-1756-4005-87f1-1edc72dd4bdf_ContentBits">
    <vt:lpwstr>0</vt:lpwstr>
  </property>
</Properties>
</file>