
<file path=[Content_Types].xml><?xml version="1.0" encoding="utf-8"?>
<Types xmlns="http://schemas.openxmlformats.org/package/2006/content-types">
  <Default Extension="bin" ContentType="application/vnd.ms-office.activeX"/>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2F4D55"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058A28C6" w:rsidR="00067FE2" w:rsidRDefault="00A46C59" w:rsidP="00F44236">
            <w:pPr>
              <w:pStyle w:val="Header"/>
            </w:pPr>
            <w:r>
              <w:t>Reduce RUC Offer Floor and Remove RUC Opt-Out Provision</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2C2F51BD" w:rsidR="00B93339" w:rsidRPr="00E01925" w:rsidRDefault="00945137" w:rsidP="00B93339">
            <w:pPr>
              <w:pStyle w:val="NormalArial"/>
            </w:pPr>
            <w:r>
              <w:t>January</w:t>
            </w:r>
            <w:r w:rsidR="00B93339">
              <w:t xml:space="preserve"> 1</w:t>
            </w:r>
            <w:r>
              <w:t>3</w:t>
            </w:r>
            <w:r w:rsidR="00B93339">
              <w:t>, 202</w:t>
            </w:r>
            <w:r>
              <w:t>2</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2E5F9D79" w:rsidR="00B93339" w:rsidRDefault="00945137" w:rsidP="00B93339">
            <w:pPr>
              <w:pStyle w:val="NormalArial"/>
            </w:pPr>
            <w:r>
              <w:t>Recommended Approval</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4B817CA6" w:rsidR="00B93339" w:rsidRDefault="00B93339" w:rsidP="00B93339">
            <w:pPr>
              <w:pStyle w:val="NormalArial"/>
            </w:pPr>
            <w:r>
              <w:t>To be determined</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79E66517" w:rsidR="00B93339" w:rsidRDefault="00B93339" w:rsidP="00B93339">
            <w:pPr>
              <w:pStyle w:val="NormalArial"/>
            </w:pPr>
            <w:r>
              <w:t>To be determined</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68BC937" w14:textId="77777777" w:rsidR="00A46C59" w:rsidRDefault="00A46C59" w:rsidP="002F4D55">
            <w:pPr>
              <w:pStyle w:val="NormalArial"/>
              <w:spacing w:before="120"/>
            </w:pPr>
            <w:r>
              <w:t>2.1, Definitions</w:t>
            </w:r>
          </w:p>
          <w:p w14:paraId="0BB31242" w14:textId="77777777" w:rsidR="00A46C59" w:rsidRDefault="00A46C59" w:rsidP="00A46C59">
            <w:pPr>
              <w:pStyle w:val="NormalArial"/>
            </w:pPr>
            <w:r>
              <w:t>3.9.1, Current Operating Plan (COP) Criteria</w:t>
            </w:r>
          </w:p>
          <w:p w14:paraId="6FD02831" w14:textId="77777777" w:rsidR="00A46C59" w:rsidRDefault="00A46C59" w:rsidP="00A46C59">
            <w:pPr>
              <w:pStyle w:val="NormalArial"/>
            </w:pPr>
            <w:r>
              <w:t>5.5.2, Reliability Unit Commitment (RUC) Process</w:t>
            </w:r>
          </w:p>
          <w:p w14:paraId="1FA2E52D" w14:textId="77777777" w:rsidR="00A46C59" w:rsidRDefault="00A46C59" w:rsidP="00A46C59">
            <w:pPr>
              <w:pStyle w:val="NormalArial"/>
            </w:pPr>
            <w:r>
              <w:t>6.4.7, QSE-Requested Decommitment of Resources and Changes to Ancillary Service Resource Responsibility of Resources</w:t>
            </w:r>
          </w:p>
          <w:p w14:paraId="1780EA8A" w14:textId="2528EE52" w:rsidR="00CA5E01" w:rsidRDefault="00A46C59" w:rsidP="00A46C59">
            <w:pPr>
              <w:pStyle w:val="NormalArial"/>
            </w:pPr>
            <w:r>
              <w:t>6.5.7.3, Security Constrained Economic Dispatch</w:t>
            </w:r>
          </w:p>
          <w:p w14:paraId="4AD0B51D" w14:textId="77777777" w:rsidR="00A46C59" w:rsidRDefault="00A46C59" w:rsidP="00A46C59">
            <w:pPr>
              <w:pStyle w:val="NormalArial"/>
            </w:pPr>
            <w:r>
              <w:t>6.5.7.3.1, Determination of Real-Time On-Line Reliability Deployment Price Adder</w:t>
            </w:r>
          </w:p>
          <w:p w14:paraId="43C1019C" w14:textId="77777777" w:rsidR="00A46C59" w:rsidRDefault="00A46C59" w:rsidP="00A46C59">
            <w:pPr>
              <w:pStyle w:val="NormalArial"/>
            </w:pPr>
            <w:r>
              <w:t>6.5.7.6.1, LFC Process Description</w:t>
            </w:r>
          </w:p>
          <w:p w14:paraId="5E67A2F9" w14:textId="77777777" w:rsidR="00A46C59" w:rsidRDefault="00A46C59" w:rsidP="00A46C59">
            <w:pPr>
              <w:pStyle w:val="NormalArial"/>
            </w:pPr>
            <w:r>
              <w:t>6.6.12, Make-Whole Payment for Switchable Generation Resources Committed for Energy Emergency Alert (EEA)</w:t>
            </w:r>
          </w:p>
          <w:p w14:paraId="48E41A79" w14:textId="77777777" w:rsidR="00A46C59" w:rsidRDefault="00A46C59" w:rsidP="00A46C59">
            <w:pPr>
              <w:pStyle w:val="NormalArial"/>
            </w:pPr>
            <w:r>
              <w:t>6.7.5, Real-Time Ancillary Service Imbalance Payment or Charge</w:t>
            </w:r>
          </w:p>
          <w:p w14:paraId="2946F9CB" w14:textId="71D882FF" w:rsidR="009D17F0" w:rsidRPr="00FB509B" w:rsidRDefault="00A46C59" w:rsidP="002F4D55">
            <w:pPr>
              <w:pStyle w:val="NormalArial"/>
              <w:spacing w:after="120"/>
            </w:pPr>
            <w:r>
              <w:t>6.7.6, Real-Time Ancillary Service Imbalance Revenue Neutrality Allocation</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71E14231" w:rsidR="009D17F0" w:rsidRPr="00FB509B" w:rsidRDefault="00A46C59" w:rsidP="00AA02EA">
            <w:pPr>
              <w:pStyle w:val="NormalArial"/>
              <w:spacing w:before="120" w:after="120"/>
            </w:pPr>
            <w:r>
              <w:t>This Nodal Protocol Revision Request (NPRR) reduces the value of the offer floor on Resources that have the status of ONRUC and removes the ONOPTOUT status.</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5DEC3D0C"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75pt;height:15pt" o:ole="">
                  <v:imagedata r:id="rId9" o:title=""/>
                </v:shape>
                <w:control r:id="rId10" w:name="TextBox11" w:shapeid="_x0000_i1075"/>
              </w:object>
            </w:r>
            <w:r w:rsidRPr="00CD242D">
              <w:t xml:space="preserve"> </w:t>
            </w:r>
            <w:r>
              <w:t xml:space="preserve"> </w:t>
            </w:r>
            <w:r w:rsidR="00E71C39">
              <w:rPr>
                <w:rFonts w:cs="Arial"/>
                <w:color w:val="000000"/>
              </w:rPr>
              <w:t>Addresses current operational issues.</w:t>
            </w:r>
          </w:p>
          <w:p w14:paraId="1C9DC8BF" w14:textId="061116C0"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77" type="#_x0000_t75" style="width:15.75pt;height:1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37EB0EC0" w:rsidR="00E71C39" w:rsidRDefault="00E71C39" w:rsidP="00E71C39">
            <w:pPr>
              <w:pStyle w:val="NormalArial"/>
              <w:spacing w:before="120"/>
              <w:rPr>
                <w:iCs/>
                <w:kern w:val="24"/>
              </w:rPr>
            </w:pPr>
            <w:r w:rsidRPr="006629C8">
              <w:object w:dxaOrig="225" w:dyaOrig="225" w14:anchorId="3B951EA1">
                <v:shape id="_x0000_i1079" type="#_x0000_t75" style="width:15.75pt;height:15pt" o:ole="">
                  <v:imagedata r:id="rId11" o:title=""/>
                </v:shape>
                <w:control r:id="rId14" w:name="TextBox12" w:shapeid="_x0000_i1079"/>
              </w:object>
            </w:r>
            <w:r w:rsidRPr="006629C8">
              <w:t xml:space="preserve">  </w:t>
            </w:r>
            <w:r>
              <w:rPr>
                <w:iCs/>
                <w:kern w:val="24"/>
              </w:rPr>
              <w:t>Market efficiencies or enhancements</w:t>
            </w:r>
          </w:p>
          <w:p w14:paraId="49EF0A8C" w14:textId="4633A040" w:rsidR="00E71C39" w:rsidRDefault="00E71C39" w:rsidP="00E71C39">
            <w:pPr>
              <w:pStyle w:val="NormalArial"/>
              <w:spacing w:before="120"/>
              <w:rPr>
                <w:iCs/>
                <w:kern w:val="24"/>
              </w:rPr>
            </w:pPr>
            <w:r w:rsidRPr="006629C8">
              <w:object w:dxaOrig="225" w:dyaOrig="225" w14:anchorId="62C4EA11">
                <v:shape id="_x0000_i1081" type="#_x0000_t75" style="width:15.75pt;height:15pt" o:ole="">
                  <v:imagedata r:id="rId11" o:title=""/>
                </v:shape>
                <w:control r:id="rId15" w:name="TextBox13" w:shapeid="_x0000_i1081"/>
              </w:object>
            </w:r>
            <w:r w:rsidRPr="006629C8">
              <w:t xml:space="preserve">  </w:t>
            </w:r>
            <w:r>
              <w:rPr>
                <w:iCs/>
                <w:kern w:val="24"/>
              </w:rPr>
              <w:t>Administrative</w:t>
            </w:r>
          </w:p>
          <w:p w14:paraId="72748BAD" w14:textId="1D8DC6A8" w:rsidR="00E71C39" w:rsidRDefault="00E71C39" w:rsidP="00E71C39">
            <w:pPr>
              <w:pStyle w:val="NormalArial"/>
              <w:spacing w:before="120"/>
              <w:rPr>
                <w:iCs/>
                <w:kern w:val="24"/>
              </w:rPr>
            </w:pPr>
            <w:r w:rsidRPr="006629C8">
              <w:object w:dxaOrig="225" w:dyaOrig="225" w14:anchorId="37547760">
                <v:shape id="_x0000_i1083" type="#_x0000_t75" style="width:15.75pt;height:15pt" o:ole="">
                  <v:imagedata r:id="rId11" o:title=""/>
                </v:shape>
                <w:control r:id="rId16" w:name="TextBox14" w:shapeid="_x0000_i1083"/>
              </w:object>
            </w:r>
            <w:r w:rsidRPr="006629C8">
              <w:t xml:space="preserve">  </w:t>
            </w:r>
            <w:r>
              <w:rPr>
                <w:iCs/>
                <w:kern w:val="24"/>
              </w:rPr>
              <w:t>Regulatory requirements</w:t>
            </w:r>
          </w:p>
          <w:p w14:paraId="7C1F5E7C" w14:textId="72D83098" w:rsidR="00E71C39" w:rsidRPr="00CD242D" w:rsidRDefault="00E71C39" w:rsidP="00E71C39">
            <w:pPr>
              <w:pStyle w:val="NormalArial"/>
              <w:spacing w:before="120"/>
              <w:rPr>
                <w:rFonts w:cs="Arial"/>
                <w:color w:val="000000"/>
              </w:rPr>
            </w:pPr>
            <w:r w:rsidRPr="006629C8">
              <w:object w:dxaOrig="225" w:dyaOrig="225" w14:anchorId="3E74789D">
                <v:shape id="_x0000_i1085" type="#_x0000_t75" style="width:15.75pt;height:15pt" o:ole="">
                  <v:imagedata r:id="rId11" o:title=""/>
                </v:shape>
                <w:control r:id="rId17" w:name="TextBox15" w:shapeid="_x0000_i1085"/>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FBB84D2" w14:textId="0A81E61B" w:rsidR="00996874" w:rsidRPr="00625E5D" w:rsidRDefault="00E87AB4" w:rsidP="00996874">
            <w:pPr>
              <w:pStyle w:val="NormalArial"/>
              <w:spacing w:before="120" w:after="120"/>
              <w:rPr>
                <w:iCs/>
                <w:kern w:val="24"/>
              </w:rPr>
            </w:pPr>
            <w:r>
              <w:t xml:space="preserve">The </w:t>
            </w:r>
            <w:r w:rsidR="00CB215A">
              <w:t>Reliability Unit Commitment (</w:t>
            </w:r>
            <w:r>
              <w:t>RUC</w:t>
            </w:r>
            <w:r w:rsidR="00CB215A">
              <w:t>)</w:t>
            </w:r>
            <w:r>
              <w:t xml:space="preserve"> offer floor was put into place in a market</w:t>
            </w:r>
            <w:r w:rsidR="00996874">
              <w:t xml:space="preserve"> construct</w:t>
            </w:r>
            <w:r>
              <w:t xml:space="preserve"> in which self-commitment was relied upon and RUC was infrequent. </w:t>
            </w:r>
            <w:r w:rsidR="002F1A63">
              <w:t xml:space="preserve"> </w:t>
            </w:r>
            <w:r>
              <w:t xml:space="preserve">Recently, ERCOT has been utilizing the RUC process to procure an excess reliability margin. </w:t>
            </w:r>
            <w:r w:rsidR="002F1A63">
              <w:t xml:space="preserve"> </w:t>
            </w:r>
            <w:r>
              <w:t>As such, it is no longer appropriate to have an offer floor on these MWs</w:t>
            </w:r>
            <w:r w:rsidR="00B63AB5">
              <w:t xml:space="preserve"> as high as $1,500/MWh</w:t>
            </w:r>
            <w:r>
              <w:t xml:space="preserve">. </w:t>
            </w:r>
            <w:r w:rsidR="002F1A63">
              <w:t xml:space="preserve"> </w:t>
            </w:r>
            <w:r w:rsidR="00996874">
              <w:t xml:space="preserve">In conjunction with the opt-out process and the frequent reliability commitments, the RUC offer floor represents </w:t>
            </w:r>
            <w:r w:rsidR="005D4AC0">
              <w:t>an inefficiency with regard to the incentive to commit</w:t>
            </w:r>
            <w:r w:rsidR="00996874">
              <w:t xml:space="preserve">. </w:t>
            </w:r>
            <w:r w:rsidR="002F1A63">
              <w:t xml:space="preserve"> </w:t>
            </w:r>
            <w:r w:rsidR="00B63AB5">
              <w:t xml:space="preserve">An offer floor in alignment with </w:t>
            </w:r>
            <w:r w:rsidR="002F1A63">
              <w:t>Non-Spinning Reserve’s (</w:t>
            </w:r>
            <w:r w:rsidR="00B63AB5">
              <w:t>Non-Spin</w:t>
            </w:r>
            <w:r w:rsidR="004F7B22">
              <w:t>’s</w:t>
            </w:r>
            <w:r w:rsidR="002F1A63">
              <w:t>)</w:t>
            </w:r>
            <w:r w:rsidR="00B63AB5">
              <w:t xml:space="preserve"> will provide more appropriate incentives</w:t>
            </w:r>
            <w:r w:rsidR="00A46C59">
              <w:t>, as will removing the RUC opt-out provision</w:t>
            </w:r>
            <w:r w:rsidR="00B63AB5">
              <w:t>.</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77777777" w:rsidR="00B93339" w:rsidRPr="00236124" w:rsidRDefault="00B93339" w:rsidP="00B93339">
            <w:pPr>
              <w:pStyle w:val="NormalArial"/>
              <w:spacing w:before="120" w:after="120"/>
            </w:pPr>
            <w:r w:rsidRPr="00236124">
              <w:t>To be determined</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5084FD" w14:textId="77777777" w:rsidR="00B93339"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p w14:paraId="13C65B9A" w14:textId="77777777" w:rsidR="00DC1E73" w:rsidRDefault="00DC1E73" w:rsidP="00B93339">
            <w:pPr>
              <w:pStyle w:val="NormalArial"/>
              <w:spacing w:before="120" w:after="120"/>
            </w:pPr>
            <w:r>
              <w:t xml:space="preserve">On 12/14/21, PRS voted via roll call to table NPRR1092.  There were eight opposing votes from the Consumer (3) (Occidental Chemical, City of Eastland, Residential Consumer), Independent Generator (2) (Jupiter Power, EDP Renewables), </w:t>
            </w:r>
            <w:r w:rsidR="002A478A">
              <w:t xml:space="preserve">Independent Power Marketer (IPM) (Morgan </w:t>
            </w:r>
            <w:r w:rsidR="00CA0E54">
              <w:t>Stanley</w:t>
            </w:r>
            <w:r w:rsidR="002A478A">
              <w:t>), and IREP (2) (Reliant Energy, Just Energy) Market Segments, and five abstentions from the Independent Generator (Enel Green Power), IPM (Tenaska), Investor Owned Utility (IOU) (AEP), and Municipal (2) (DME</w:t>
            </w:r>
            <w:r w:rsidR="00335656">
              <w:t>,</w:t>
            </w:r>
            <w:r w:rsidR="002A478A">
              <w:t xml:space="preserve"> Austin Energy) Market Segments.  All Market Segments participated in the vote.</w:t>
            </w:r>
          </w:p>
          <w:p w14:paraId="192F5F87" w14:textId="5E574974" w:rsidR="00846072" w:rsidRPr="00236124" w:rsidRDefault="00846072" w:rsidP="00B93339">
            <w:pPr>
              <w:pStyle w:val="NormalArial"/>
              <w:spacing w:before="120" w:after="120"/>
            </w:pPr>
            <w:r>
              <w:t xml:space="preserve">On 1/13/22, PRS voted via roll call to </w:t>
            </w:r>
            <w:r w:rsidRPr="00846072">
              <w:t>recommend approval of NPRR1092 as amended by the 12/23/21 ERCOT comments</w:t>
            </w:r>
            <w:r>
              <w:t>.  There were seven opposing votes from the Cooperative (3) (Golden Spread, LCRA, STEC), Independent Generator (3) (Luminant, Exelon, Calpine), and IPM (EDF Trading) Market Segments</w:t>
            </w:r>
            <w:r w:rsidR="00F01FED">
              <w:t xml:space="preserve">, and six abstentions from the Independent Generator (Enel Green Power), IPM (2) (Tenaska, DC Energy), IOU (Oncor), and Municipal (2) (New </w:t>
            </w:r>
            <w:proofErr w:type="spellStart"/>
            <w:r w:rsidR="00F01FED">
              <w:t>Braunsfels</w:t>
            </w:r>
            <w:proofErr w:type="spellEnd"/>
            <w:r w:rsidR="00F01FED">
              <w:t xml:space="preserve">, GEUS) Market Segments.  All Market Segments participated in the vote. </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FDEF12" w14:textId="77777777" w:rsidR="00B93339"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Public Utility Commission</w:t>
            </w:r>
            <w:r w:rsidR="006D5ED6">
              <w:t xml:space="preserve"> of Texas</w:t>
            </w:r>
            <w:r w:rsidR="00F32CB5">
              <w:t xml:space="preserve"> (PUC</w:t>
            </w:r>
            <w:r w:rsidR="006D5ED6">
              <w:t>T</w:t>
            </w:r>
            <w:r w:rsidR="00F32CB5">
              <w:t>)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p w14:paraId="4C2A0683" w14:textId="77777777" w:rsidR="002A478A" w:rsidRDefault="002A478A" w:rsidP="00B93339">
            <w:pPr>
              <w:pStyle w:val="NormalArial"/>
              <w:spacing w:before="120" w:after="120"/>
            </w:pPr>
            <w:r>
              <w:lastRenderedPageBreak/>
              <w:t xml:space="preserve">On 12/14/21, </w:t>
            </w:r>
            <w:r w:rsidR="00892343">
              <w:t xml:space="preserve">the sponsor again expressed a desire to move NPRR1092 forward to address current market issues, </w:t>
            </w:r>
            <w:r w:rsidR="00593E1C">
              <w:t>but</w:t>
            </w:r>
            <w:r w:rsidR="00892343">
              <w:t xml:space="preserve"> some participants again expressed a desire to wait for additional direction from the PUCT prior to modifying Protocols.</w:t>
            </w:r>
          </w:p>
          <w:p w14:paraId="2E827B36" w14:textId="2E4B7E95" w:rsidR="00846072" w:rsidRPr="00236124" w:rsidRDefault="00846072" w:rsidP="00B93339">
            <w:pPr>
              <w:pStyle w:val="NormalArial"/>
              <w:spacing w:before="120" w:after="120"/>
            </w:pPr>
            <w:r>
              <w:t xml:space="preserve">On 1/13/22, </w:t>
            </w:r>
            <w:r w:rsidR="005B1F14">
              <w:t xml:space="preserve">participants noted the </w:t>
            </w:r>
            <w:r w:rsidR="0056617C">
              <w:t xml:space="preserve">1/5/22 </w:t>
            </w:r>
            <w:r w:rsidR="005B1F14">
              <w:t xml:space="preserve">WMS </w:t>
            </w:r>
            <w:r w:rsidR="0056617C">
              <w:t xml:space="preserve">comments endorsing </w:t>
            </w:r>
            <w:r w:rsidR="005B1F14">
              <w:t>the 12/23/21 ERCOT comments.  O</w:t>
            </w:r>
            <w:r>
              <w:t>pponents expressed concerns that reducing the RUC floor could result in unnecessary price suppression and undercut market-based offers.</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2F4D55">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2F4D55">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DC1E7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DC1E73">
            <w:pPr>
              <w:pStyle w:val="NormalArial"/>
              <w:jc w:val="center"/>
              <w:rPr>
                <w:b/>
              </w:rPr>
            </w:pPr>
            <w:r>
              <w:rPr>
                <w:b/>
              </w:rPr>
              <w:t>Comments Received</w:t>
            </w:r>
          </w:p>
        </w:tc>
      </w:tr>
      <w:tr w:rsidR="00E70A0C" w14:paraId="543130C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DC1E7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DC1E73">
            <w:pPr>
              <w:pStyle w:val="NormalArial"/>
              <w:rPr>
                <w:b/>
              </w:rPr>
            </w:pPr>
            <w:r>
              <w:rPr>
                <w:b/>
              </w:rPr>
              <w:t>Comment Summary</w:t>
            </w:r>
          </w:p>
        </w:tc>
      </w:tr>
      <w:tr w:rsidR="00E70A0C" w14:paraId="73B1ED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59FEE139" w:rsidR="00E70A0C" w:rsidRDefault="00892343" w:rsidP="00DC1E73">
            <w:pPr>
              <w:pStyle w:val="Header"/>
              <w:rPr>
                <w:b w:val="0"/>
                <w:bCs w:val="0"/>
              </w:rPr>
            </w:pPr>
            <w:r>
              <w:rPr>
                <w:b w:val="0"/>
                <w:bCs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7A511885" w:rsidR="00E70A0C" w:rsidRDefault="000E43A8" w:rsidP="00DC1E73">
            <w:pPr>
              <w:pStyle w:val="NormalArial"/>
              <w:spacing w:before="120" w:after="120"/>
            </w:pPr>
            <w:r>
              <w:t>Requested PRS continue to table NPRR1092 for further review by the Wholesale Market Working Group (WMWG)</w:t>
            </w:r>
          </w:p>
        </w:tc>
      </w:tr>
      <w:tr w:rsidR="00892343" w14:paraId="4F52EA3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D0982" w14:textId="6F25DB3D" w:rsidR="00892343" w:rsidRDefault="00892343" w:rsidP="00DC1E73">
            <w:pPr>
              <w:pStyle w:val="Header"/>
              <w:rPr>
                <w:b w:val="0"/>
                <w:bCs w:val="0"/>
              </w:rPr>
            </w:pPr>
            <w:r>
              <w:rPr>
                <w:b w:val="0"/>
                <w:bCs w:val="0"/>
              </w:rPr>
              <w:t>IMM 111921</w:t>
            </w:r>
          </w:p>
        </w:tc>
        <w:tc>
          <w:tcPr>
            <w:tcW w:w="7560" w:type="dxa"/>
            <w:tcBorders>
              <w:top w:val="single" w:sz="4" w:space="0" w:color="auto"/>
              <w:left w:val="single" w:sz="4" w:space="0" w:color="auto"/>
              <w:bottom w:val="single" w:sz="4" w:space="0" w:color="auto"/>
              <w:right w:val="single" w:sz="4" w:space="0" w:color="auto"/>
            </w:tcBorders>
            <w:vAlign w:val="center"/>
          </w:tcPr>
          <w:p w14:paraId="71C28AC7" w14:textId="35941FBA" w:rsidR="00892343" w:rsidRDefault="000E43A8" w:rsidP="00DC1E73">
            <w:pPr>
              <w:pStyle w:val="NormalArial"/>
              <w:spacing w:before="120" w:after="120"/>
            </w:pPr>
            <w:r>
              <w:t>Proposed additional edits to include a heat-rate multiplier of 16 times Fuel Index Price (FIP) plus $5/MWh as a second phase modification to the RUC offer floor and to remove the RUC opt-out provision</w:t>
            </w:r>
          </w:p>
        </w:tc>
      </w:tr>
      <w:tr w:rsidR="00892343" w14:paraId="754983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88BCFD" w14:textId="1A21DB19" w:rsidR="00892343" w:rsidRDefault="00892343" w:rsidP="00DC1E73">
            <w:pPr>
              <w:pStyle w:val="Header"/>
              <w:rPr>
                <w:b w:val="0"/>
                <w:bCs w:val="0"/>
              </w:rPr>
            </w:pPr>
            <w:r>
              <w:rPr>
                <w:b w:val="0"/>
                <w:bCs w:val="0"/>
              </w:rPr>
              <w:t>ERCOT 120621</w:t>
            </w:r>
          </w:p>
        </w:tc>
        <w:tc>
          <w:tcPr>
            <w:tcW w:w="7560" w:type="dxa"/>
            <w:tcBorders>
              <w:top w:val="single" w:sz="4" w:space="0" w:color="auto"/>
              <w:left w:val="single" w:sz="4" w:space="0" w:color="auto"/>
              <w:bottom w:val="single" w:sz="4" w:space="0" w:color="auto"/>
              <w:right w:val="single" w:sz="4" w:space="0" w:color="auto"/>
            </w:tcBorders>
            <w:vAlign w:val="center"/>
          </w:tcPr>
          <w:p w14:paraId="49C713A5" w14:textId="00273A24" w:rsidR="00892343" w:rsidRDefault="00892343" w:rsidP="00DC1E73">
            <w:pPr>
              <w:pStyle w:val="NormalArial"/>
              <w:spacing w:before="120" w:after="120"/>
            </w:pPr>
            <w:r>
              <w:t>Proposed additional clarifying edits to the 11/19/21 IMM comments</w:t>
            </w:r>
          </w:p>
        </w:tc>
      </w:tr>
      <w:tr w:rsidR="00945137" w14:paraId="77381CC0"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09833" w14:textId="47F6885F" w:rsidR="00945137" w:rsidRDefault="00945137" w:rsidP="00DC1E73">
            <w:pPr>
              <w:pStyle w:val="Header"/>
              <w:rPr>
                <w:b w:val="0"/>
                <w:bCs w:val="0"/>
              </w:rPr>
            </w:pPr>
            <w:r>
              <w:rPr>
                <w:b w:val="0"/>
                <w:bCs w:val="0"/>
              </w:rPr>
              <w:t>ERCOT 122321</w:t>
            </w:r>
          </w:p>
        </w:tc>
        <w:tc>
          <w:tcPr>
            <w:tcW w:w="7560" w:type="dxa"/>
            <w:tcBorders>
              <w:top w:val="single" w:sz="4" w:space="0" w:color="auto"/>
              <w:left w:val="single" w:sz="4" w:space="0" w:color="auto"/>
              <w:bottom w:val="single" w:sz="4" w:space="0" w:color="auto"/>
              <w:right w:val="single" w:sz="4" w:space="0" w:color="auto"/>
            </w:tcBorders>
            <w:vAlign w:val="center"/>
          </w:tcPr>
          <w:p w14:paraId="1E8BE0B4" w14:textId="1C657311" w:rsidR="00945137" w:rsidRDefault="00945137" w:rsidP="00DC1E73">
            <w:pPr>
              <w:pStyle w:val="NormalArial"/>
              <w:spacing w:before="120" w:after="120"/>
            </w:pPr>
            <w:r>
              <w:t xml:space="preserve">Proposed additional edits to the 12/6/21 ERCOT comments to address a concern raised by stakeholders regarding the rare instance where </w:t>
            </w:r>
            <w:r w:rsidR="00846072">
              <w:t xml:space="preserve">a Resource updates its </w:t>
            </w:r>
            <w:r w:rsidR="00723203">
              <w:t>Current Operating Plan (</w:t>
            </w:r>
            <w:r w:rsidR="00846072">
              <w:t>COP</w:t>
            </w:r>
            <w:r w:rsidR="00723203">
              <w:t>)</w:t>
            </w:r>
            <w:r w:rsidR="00846072">
              <w:t xml:space="preserve"> to reflect self-commitment but still receives a RUC instruction during the hour due to its COP reflecting “OFF” when the RUC Snapshot was taken.</w:t>
            </w:r>
          </w:p>
        </w:tc>
      </w:tr>
      <w:tr w:rsidR="00945137" w14:paraId="371E0475"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442E0C" w14:textId="3A5AF349" w:rsidR="00945137" w:rsidRDefault="00945137" w:rsidP="00DC1E73">
            <w:pPr>
              <w:pStyle w:val="Header"/>
              <w:rPr>
                <w:b w:val="0"/>
                <w:bCs w:val="0"/>
              </w:rPr>
            </w:pPr>
            <w:r>
              <w:rPr>
                <w:b w:val="0"/>
                <w:bCs w:val="0"/>
              </w:rPr>
              <w:lastRenderedPageBreak/>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49A76D6E" w14:textId="54077442" w:rsidR="00945137" w:rsidRDefault="00945137" w:rsidP="00DC1E73">
            <w:pPr>
              <w:pStyle w:val="NormalArial"/>
              <w:spacing w:before="120" w:after="120"/>
            </w:pPr>
            <w:r>
              <w:t>Endorsed NPRR1092 as amended by the 12/23/21 ERCOT comments</w:t>
            </w: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DC1E73">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DC1E73">
            <w:pPr>
              <w:tabs>
                <w:tab w:val="center" w:pos="4320"/>
                <w:tab w:val="right" w:pos="8640"/>
              </w:tabs>
              <w:jc w:val="center"/>
              <w:rPr>
                <w:rFonts w:ascii="Arial" w:hAnsi="Arial"/>
                <w:b/>
                <w:bCs/>
              </w:rPr>
            </w:pPr>
            <w:r w:rsidRPr="001B6509">
              <w:rPr>
                <w:rFonts w:ascii="Arial" w:hAnsi="Arial"/>
                <w:b/>
                <w:bCs/>
              </w:rPr>
              <w:t>Market Rules Notes</w:t>
            </w:r>
          </w:p>
        </w:tc>
      </w:tr>
    </w:tbl>
    <w:p w14:paraId="70DADB16" w14:textId="695F117D" w:rsidR="003C7051" w:rsidRPr="00A60BBA" w:rsidRDefault="003C7051" w:rsidP="003C705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r w:rsidRPr="00A60BBA">
        <w:rPr>
          <w:rFonts w:ascii="Arial" w:hAnsi="Arial" w:cs="Arial"/>
        </w:rPr>
        <w:t>:</w:t>
      </w:r>
    </w:p>
    <w:p w14:paraId="48B7D495" w14:textId="1B48EE1E"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085</w:t>
      </w:r>
      <w:r w:rsidRPr="00A60BBA">
        <w:rPr>
          <w:rFonts w:ascii="Arial" w:hAnsi="Arial" w:cs="Arial"/>
        </w:rPr>
        <w:t xml:space="preserve">, </w:t>
      </w:r>
      <w:r w:rsidRPr="003C7051">
        <w:rPr>
          <w:rFonts w:ascii="Arial" w:hAnsi="Arial" w:cs="Arial"/>
        </w:rPr>
        <w:t>Ensuring Continuous Validity of Physical Responsive Capability (PRC) and Dispatch through Timely Changes to Resource Telemetry and Current Operating Plans (COPs)</w:t>
      </w:r>
    </w:p>
    <w:p w14:paraId="4F633D0F" w14:textId="2A5EC4AD" w:rsidR="003C7051" w:rsidRPr="00D56D61" w:rsidRDefault="003C7051" w:rsidP="003C7051">
      <w:pPr>
        <w:numPr>
          <w:ilvl w:val="1"/>
          <w:numId w:val="21"/>
        </w:numPr>
        <w:spacing w:after="120"/>
        <w:rPr>
          <w:rFonts w:ascii="Arial" w:hAnsi="Arial" w:cs="Arial"/>
        </w:rPr>
      </w:pPr>
      <w:r>
        <w:rPr>
          <w:rFonts w:ascii="Arial" w:hAnsi="Arial" w:cs="Arial"/>
        </w:rPr>
        <w:t>Section 3.9.1</w:t>
      </w:r>
    </w:p>
    <w:p w14:paraId="7BC5AF94" w14:textId="7406ECD0"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100</w:t>
      </w:r>
      <w:r w:rsidRPr="00A60BBA">
        <w:rPr>
          <w:rFonts w:ascii="Arial" w:hAnsi="Arial" w:cs="Arial"/>
        </w:rPr>
        <w:t xml:space="preserve">, </w:t>
      </w:r>
      <w:r w:rsidRPr="003C7051">
        <w:rPr>
          <w:rFonts w:ascii="Arial" w:hAnsi="Arial" w:cs="Arial"/>
        </w:rPr>
        <w:t>Emergency Switching Solutions for Energy Storage Resources</w:t>
      </w:r>
    </w:p>
    <w:p w14:paraId="69EDCBFB" w14:textId="77777777" w:rsidR="003C7051" w:rsidRPr="00D56D61" w:rsidRDefault="003C7051" w:rsidP="003C7051">
      <w:pPr>
        <w:numPr>
          <w:ilvl w:val="1"/>
          <w:numId w:val="21"/>
        </w:numPr>
        <w:spacing w:after="120"/>
        <w:rPr>
          <w:rFonts w:ascii="Arial" w:hAnsi="Arial" w:cs="Arial"/>
        </w:rPr>
      </w:pPr>
      <w:r>
        <w:rPr>
          <w:rFonts w:ascii="Arial" w:hAnsi="Arial" w:cs="Arial"/>
        </w:rPr>
        <w:t>Section 6.4.7</w:t>
      </w:r>
    </w:p>
    <w:p w14:paraId="1713CE89" w14:textId="77777777"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113</w:t>
      </w:r>
      <w:r w:rsidRPr="00A60BBA">
        <w:rPr>
          <w:rFonts w:ascii="Arial" w:hAnsi="Arial" w:cs="Arial"/>
        </w:rPr>
        <w:t xml:space="preserve">, </w:t>
      </w:r>
      <w:r w:rsidRPr="003C7051">
        <w:rPr>
          <w:rFonts w:ascii="Arial" w:hAnsi="Arial" w:cs="Arial"/>
        </w:rPr>
        <w:t>Clarification of Regulation-Up Schedule for Controllable Load Resources in Ancillary Service Imbalance</w:t>
      </w:r>
    </w:p>
    <w:p w14:paraId="7ACE9AC9" w14:textId="42F38053" w:rsidR="009A3772" w:rsidRPr="003C7051" w:rsidRDefault="003C7051" w:rsidP="003C7051">
      <w:pPr>
        <w:numPr>
          <w:ilvl w:val="1"/>
          <w:numId w:val="21"/>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5CD0C5B1" w14:textId="77777777" w:rsidR="00A46C59" w:rsidRPr="00A46C59" w:rsidRDefault="00A46C59" w:rsidP="00A46C59">
      <w:pPr>
        <w:keepNext/>
        <w:tabs>
          <w:tab w:val="left" w:pos="450"/>
          <w:tab w:val="left" w:pos="1080"/>
        </w:tabs>
        <w:spacing w:before="240" w:after="240"/>
        <w:ind w:left="450" w:hanging="450"/>
        <w:outlineLvl w:val="2"/>
        <w:rPr>
          <w:b/>
          <w:bCs/>
          <w:szCs w:val="20"/>
        </w:rPr>
      </w:pPr>
      <w:r w:rsidRPr="00A46C59">
        <w:rPr>
          <w:b/>
          <w:bCs/>
          <w:szCs w:val="20"/>
        </w:rPr>
        <w:t>2.1</w:t>
      </w:r>
      <w:r w:rsidRPr="00A46C59">
        <w:rPr>
          <w:b/>
          <w:bCs/>
          <w:szCs w:val="20"/>
        </w:rPr>
        <w:tab/>
        <w:t>DEFINITIONS</w:t>
      </w:r>
    </w:p>
    <w:p w14:paraId="503CFC14" w14:textId="77777777" w:rsidR="00A46C59" w:rsidRPr="00A46C59" w:rsidRDefault="00A46C59" w:rsidP="00A46C59">
      <w:pPr>
        <w:keepNext/>
        <w:tabs>
          <w:tab w:val="left" w:pos="900"/>
        </w:tabs>
        <w:spacing w:before="240" w:after="240"/>
        <w:ind w:left="900" w:hanging="900"/>
        <w:outlineLvl w:val="1"/>
        <w:rPr>
          <w:b/>
          <w:szCs w:val="20"/>
        </w:rPr>
      </w:pPr>
      <w:r w:rsidRPr="00A46C59">
        <w:rPr>
          <w:b/>
          <w:szCs w:val="20"/>
        </w:rPr>
        <w:t xml:space="preserve">Make-Whole Payment </w:t>
      </w:r>
    </w:p>
    <w:p w14:paraId="4E9F70DE" w14:textId="77777777" w:rsidR="00A46C59" w:rsidRPr="00A46C59" w:rsidRDefault="00A46C59" w:rsidP="00A46C59">
      <w:pPr>
        <w:spacing w:before="120" w:after="120"/>
      </w:pPr>
      <w:r w:rsidRPr="00A46C59">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A46C59">
          <w:delText xml:space="preserve">and the QSE has not elected to opt out of RUC Settlement, </w:delText>
        </w:r>
      </w:del>
      <w:r w:rsidRPr="00A46C59">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46C59" w:rsidRPr="00A46C59" w14:paraId="3BA7CBAC" w14:textId="77777777" w:rsidTr="00A46C59">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5B9DA2D" w14:textId="77777777" w:rsidR="00A46C59" w:rsidRPr="00A46C59" w:rsidRDefault="00A46C59" w:rsidP="00A46C59">
            <w:pPr>
              <w:spacing w:before="120" w:after="240"/>
              <w:rPr>
                <w:b/>
                <w:i/>
                <w:iCs/>
              </w:rPr>
            </w:pPr>
            <w:r w:rsidRPr="00A46C59">
              <w:rPr>
                <w:b/>
                <w:i/>
                <w:iCs/>
              </w:rPr>
              <w:t>[NPRR1013:  Replace the definition “</w:t>
            </w:r>
            <w:r w:rsidRPr="00A46C59">
              <w:rPr>
                <w:b/>
                <w:i/>
                <w:iCs/>
                <w:szCs w:val="20"/>
                <w:lang w:val="x-none" w:eastAsia="x-none"/>
              </w:rPr>
              <w:t>Make-Whole Payment</w:t>
            </w:r>
            <w:r w:rsidRPr="00A46C59">
              <w:rPr>
                <w:b/>
                <w:i/>
                <w:iCs/>
              </w:rPr>
              <w:t>” above with the following upon system implementation of the Real-Time Co-Optimization (RTC) project:]</w:t>
            </w:r>
          </w:p>
          <w:p w14:paraId="55F3CEE8" w14:textId="77777777" w:rsidR="00A46C59" w:rsidRPr="00A46C59" w:rsidRDefault="00A46C59" w:rsidP="00A46C59">
            <w:pPr>
              <w:keepNext/>
              <w:tabs>
                <w:tab w:val="left" w:pos="900"/>
              </w:tabs>
              <w:spacing w:after="240"/>
              <w:ind w:left="900" w:hanging="900"/>
              <w:outlineLvl w:val="1"/>
              <w:rPr>
                <w:b/>
              </w:rPr>
            </w:pPr>
            <w:r w:rsidRPr="00A46C59">
              <w:rPr>
                <w:b/>
              </w:rPr>
              <w:t xml:space="preserve">Make-Whole Payment </w:t>
            </w:r>
          </w:p>
          <w:p w14:paraId="05557CF7" w14:textId="77777777" w:rsidR="00A46C59" w:rsidRPr="00A46C59" w:rsidRDefault="00A46C59" w:rsidP="00A46C59">
            <w:pPr>
              <w:spacing w:after="240"/>
              <w:rPr>
                <w:iCs/>
              </w:rPr>
            </w:pPr>
            <w:r w:rsidRPr="00A46C59">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1" w:author="IMM 111921" w:date="2021-11-15T15:54:00Z">
              <w:r w:rsidRPr="00A46C59">
                <w:rPr>
                  <w:iCs/>
                </w:rPr>
                <w:delText xml:space="preserve">and the QSE has not elected to opt out of RUC Settlement, </w:delText>
              </w:r>
            </w:del>
            <w:r w:rsidRPr="00A46C59">
              <w:rPr>
                <w:iCs/>
              </w:rPr>
              <w:t>or when a Resource is committed by the Day-Ahead Market (DAM).</w:t>
            </w:r>
          </w:p>
        </w:tc>
      </w:tr>
    </w:tbl>
    <w:p w14:paraId="2F3D6B50" w14:textId="77777777" w:rsidR="00A46C59" w:rsidRPr="00A46C59" w:rsidRDefault="00A46C59" w:rsidP="00A46C59">
      <w:pPr>
        <w:spacing w:before="240" w:after="120" w:line="240" w:lineRule="exact"/>
        <w:rPr>
          <w:b/>
        </w:rPr>
      </w:pPr>
      <w:r w:rsidRPr="00A46C59">
        <w:rPr>
          <w:b/>
        </w:rPr>
        <w:t xml:space="preserve">Qualified Scheduling Entity (QSE) </w:t>
      </w:r>
      <w:proofErr w:type="spellStart"/>
      <w:r w:rsidRPr="00A46C59">
        <w:rPr>
          <w:b/>
        </w:rPr>
        <w:t>Clawback</w:t>
      </w:r>
      <w:proofErr w:type="spellEnd"/>
      <w:r w:rsidRPr="00A46C59">
        <w:rPr>
          <w:b/>
        </w:rPr>
        <w:t xml:space="preserve"> Interval </w:t>
      </w:r>
    </w:p>
    <w:p w14:paraId="624AB021" w14:textId="77777777" w:rsidR="00A46C59" w:rsidRPr="00A46C59" w:rsidRDefault="00A46C59" w:rsidP="00A46C59">
      <w:pPr>
        <w:spacing w:before="120" w:after="120"/>
      </w:pPr>
      <w:r w:rsidRPr="00A46C59">
        <w:t>Any QSE-Committed Interval that is part of a contiguous block that includes at least one RUC-Committed Hour unless it is:</w:t>
      </w:r>
    </w:p>
    <w:p w14:paraId="6653DA8C" w14:textId="77777777" w:rsidR="00A46C59" w:rsidRPr="00A46C59" w:rsidRDefault="00A46C59" w:rsidP="00A46C59">
      <w:pPr>
        <w:spacing w:after="240" w:line="240" w:lineRule="exact"/>
        <w:ind w:left="720" w:hanging="720"/>
        <w:rPr>
          <w:szCs w:val="20"/>
          <w:lang w:eastAsia="x-none"/>
        </w:rPr>
      </w:pPr>
      <w:r w:rsidRPr="00A46C59">
        <w:rPr>
          <w:szCs w:val="20"/>
          <w:lang w:val="x-none" w:eastAsia="x-none"/>
        </w:rPr>
        <w:lastRenderedPageBreak/>
        <w:t>(a)</w:t>
      </w:r>
      <w:r w:rsidRPr="00A46C59">
        <w:rPr>
          <w:szCs w:val="20"/>
          <w:lang w:val="x-none" w:eastAsia="x-none"/>
        </w:rPr>
        <w:tab/>
        <w:t xml:space="preserve">QSE-committed in the COP and Trades Snapshot before the first RUC instruction for any RUC-Committed Hour in that contiguous block;  </w:t>
      </w:r>
      <w:ins w:id="2" w:author="IMM 111921" w:date="2021-11-15T13:50:00Z">
        <w:r w:rsidRPr="00A46C59">
          <w:rPr>
            <w:szCs w:val="20"/>
            <w:lang w:eastAsia="x-none"/>
          </w:rPr>
          <w:t>or</w:t>
        </w:r>
      </w:ins>
    </w:p>
    <w:p w14:paraId="39F410AA" w14:textId="77777777" w:rsidR="00A46C59" w:rsidRPr="00A46C59" w:rsidRDefault="00A46C59" w:rsidP="00A46C59">
      <w:pPr>
        <w:spacing w:before="120" w:after="120"/>
        <w:ind w:left="720" w:hanging="720"/>
      </w:pPr>
      <w:r w:rsidRPr="00A46C59">
        <w:t>(b)</w:t>
      </w:r>
      <w:r w:rsidRPr="00A46C59">
        <w:tab/>
        <w:t>Part of a contiguous block of a QSE-Committed Intervals, at least one of which was committed by the QSE in the COP and Trades Snapshot before the RUC instruction described in paragraph (a) above</w:t>
      </w:r>
      <w:ins w:id="3" w:author="IMM 111921" w:date="2021-11-15T13:50:00Z">
        <w:r w:rsidRPr="00A46C59">
          <w:t>.</w:t>
        </w:r>
      </w:ins>
      <w:del w:id="4" w:author="IMM 111921" w:date="2021-11-15T13:50:00Z">
        <w:r w:rsidRPr="00A46C59">
          <w:delText>; or</w:delText>
        </w:r>
      </w:del>
    </w:p>
    <w:p w14:paraId="6330217F" w14:textId="77777777" w:rsidR="00A46C59" w:rsidRPr="00A46C59" w:rsidRDefault="00A46C59" w:rsidP="00A46C59">
      <w:pPr>
        <w:spacing w:after="240" w:line="240" w:lineRule="exact"/>
        <w:ind w:left="720" w:hanging="720"/>
        <w:rPr>
          <w:szCs w:val="20"/>
          <w:lang w:eastAsia="x-none"/>
        </w:rPr>
      </w:pPr>
      <w:del w:id="5" w:author="IMM 111921" w:date="2021-11-15T13:50:00Z">
        <w:r w:rsidRPr="00A46C59">
          <w:rPr>
            <w:szCs w:val="20"/>
            <w:lang w:val="x-none" w:eastAsia="x-none"/>
          </w:rPr>
          <w:delText>(c)</w:delText>
        </w:r>
        <w:r w:rsidRPr="00A46C59">
          <w:rPr>
            <w:szCs w:val="20"/>
            <w:lang w:val="x-none" w:eastAsia="x-none"/>
          </w:rPr>
          <w:tab/>
          <w:delText>Part of a contiguous block of QSE-Committed Intervals, at least one of which is a RUC Buy-Back Hour</w:delText>
        </w:r>
      </w:del>
      <w:r w:rsidRPr="00A46C59">
        <w:rPr>
          <w:szCs w:val="20"/>
          <w:lang w:val="x-none" w:eastAsia="x-none"/>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46C59" w:rsidRPr="00A46C59" w14:paraId="6FA8661B" w14:textId="77777777" w:rsidTr="00A46C59">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4881F9E0" w14:textId="77777777" w:rsidR="00A46C59" w:rsidRPr="00A46C59" w:rsidRDefault="00A46C59" w:rsidP="00A46C59">
            <w:pPr>
              <w:spacing w:before="120" w:after="240"/>
              <w:rPr>
                <w:b/>
                <w:i/>
                <w:iCs/>
              </w:rPr>
            </w:pPr>
            <w:r w:rsidRPr="00A46C59">
              <w:rPr>
                <w:b/>
                <w:i/>
                <w:iCs/>
              </w:rPr>
              <w:t xml:space="preserve">[NPRR1013:  Replace the definition “Qualified Scheduling Entity (QSE) </w:t>
            </w:r>
            <w:proofErr w:type="spellStart"/>
            <w:r w:rsidRPr="00A46C59">
              <w:rPr>
                <w:b/>
                <w:i/>
                <w:iCs/>
              </w:rPr>
              <w:t>Clawback</w:t>
            </w:r>
            <w:proofErr w:type="spellEnd"/>
            <w:r w:rsidRPr="00A46C59">
              <w:rPr>
                <w:b/>
                <w:i/>
                <w:iCs/>
              </w:rPr>
              <w:t xml:space="preserve"> Interval” above with the following upon system implementation of the Real-Time Co-Optimization (RTC) project:]</w:t>
            </w:r>
          </w:p>
          <w:p w14:paraId="3D5BE011" w14:textId="77777777" w:rsidR="00A46C59" w:rsidRPr="00A46C59" w:rsidRDefault="00A46C59" w:rsidP="00A46C59">
            <w:pPr>
              <w:spacing w:after="240"/>
              <w:rPr>
                <w:b/>
                <w:iCs/>
              </w:rPr>
            </w:pPr>
            <w:r w:rsidRPr="00A46C59">
              <w:rPr>
                <w:b/>
                <w:iCs/>
              </w:rPr>
              <w:t xml:space="preserve">Qualified Scheduling Entity (QSE) </w:t>
            </w:r>
            <w:proofErr w:type="spellStart"/>
            <w:r w:rsidRPr="00A46C59">
              <w:rPr>
                <w:b/>
                <w:iCs/>
              </w:rPr>
              <w:t>Clawback</w:t>
            </w:r>
            <w:proofErr w:type="spellEnd"/>
            <w:r w:rsidRPr="00A46C59">
              <w:rPr>
                <w:b/>
                <w:iCs/>
              </w:rPr>
              <w:t xml:space="preserve"> Interval </w:t>
            </w:r>
          </w:p>
          <w:p w14:paraId="08AFAFEA" w14:textId="77777777" w:rsidR="00A46C59" w:rsidRPr="00A46C59" w:rsidRDefault="00A46C59" w:rsidP="00A46C59">
            <w:pPr>
              <w:spacing w:after="240"/>
              <w:rPr>
                <w:iCs/>
              </w:rPr>
            </w:pPr>
            <w:r w:rsidRPr="00A46C59">
              <w:rPr>
                <w:iCs/>
              </w:rPr>
              <w:t xml:space="preserve">Any QSE-Committed Interval that is part of a contiguous block that includes at least one </w:t>
            </w:r>
            <w:r w:rsidRPr="00A46C59">
              <w:t>Reliability Unit Commitment (</w:t>
            </w:r>
            <w:r w:rsidRPr="00A46C59">
              <w:rPr>
                <w:iCs/>
              </w:rPr>
              <w:t>RUC)-Committed Hour unless it is:</w:t>
            </w:r>
          </w:p>
          <w:p w14:paraId="56FC5F46" w14:textId="77777777" w:rsidR="00A46C59" w:rsidRPr="00A46C59" w:rsidRDefault="00A46C59" w:rsidP="00A46C59">
            <w:pPr>
              <w:spacing w:after="240"/>
              <w:ind w:left="720" w:hanging="720"/>
              <w:rPr>
                <w:lang w:eastAsia="x-none"/>
              </w:rPr>
            </w:pPr>
            <w:r w:rsidRPr="00A46C59">
              <w:rPr>
                <w:lang w:val="x-none" w:eastAsia="x-none"/>
              </w:rPr>
              <w:t>(a)</w:t>
            </w:r>
            <w:r w:rsidRPr="00A46C59">
              <w:rPr>
                <w:lang w:val="x-none" w:eastAsia="x-none"/>
              </w:rPr>
              <w:tab/>
              <w:t xml:space="preserve">QSE-committed in the </w:t>
            </w:r>
            <w:r w:rsidRPr="00A46C59">
              <w:rPr>
                <w:lang w:eastAsia="x-none"/>
              </w:rPr>
              <w:t>RUC</w:t>
            </w:r>
            <w:r w:rsidRPr="00A46C59">
              <w:rPr>
                <w:lang w:val="x-none" w:eastAsia="x-none"/>
              </w:rPr>
              <w:t xml:space="preserve"> </w:t>
            </w:r>
            <w:r w:rsidRPr="00A46C59">
              <w:rPr>
                <w:lang w:eastAsia="x-none"/>
              </w:rPr>
              <w:t>S</w:t>
            </w:r>
            <w:proofErr w:type="spellStart"/>
            <w:r w:rsidRPr="00A46C59">
              <w:rPr>
                <w:lang w:val="x-none" w:eastAsia="x-none"/>
              </w:rPr>
              <w:t>napshot</w:t>
            </w:r>
            <w:proofErr w:type="spellEnd"/>
            <w:r w:rsidRPr="00A46C59">
              <w:rPr>
                <w:lang w:val="x-none" w:eastAsia="x-none"/>
              </w:rPr>
              <w:t xml:space="preserve"> before the first RUC instruction for any RUC-Committed Hour in that contiguous block; </w:t>
            </w:r>
            <w:ins w:id="6" w:author="IMM 111921" w:date="2021-11-15T13:50:00Z">
              <w:r w:rsidRPr="00A46C59">
                <w:rPr>
                  <w:lang w:eastAsia="x-none"/>
                </w:rPr>
                <w:t>or</w:t>
              </w:r>
            </w:ins>
          </w:p>
          <w:p w14:paraId="2ADFF445" w14:textId="77777777" w:rsidR="00A46C59" w:rsidRPr="00A46C59" w:rsidRDefault="00A46C59" w:rsidP="00A46C59">
            <w:pPr>
              <w:spacing w:after="120"/>
              <w:ind w:left="720" w:hanging="720"/>
              <w:rPr>
                <w:iCs/>
              </w:rPr>
            </w:pPr>
            <w:r w:rsidRPr="00A46C59">
              <w:rPr>
                <w:iCs/>
              </w:rPr>
              <w:t>(b)</w:t>
            </w:r>
            <w:r w:rsidRPr="00A46C59">
              <w:rPr>
                <w:iCs/>
              </w:rPr>
              <w:tab/>
              <w:t>Part of a contiguous block of a QSE-Committed Intervals, at least one of which was committed by the QSE in the RUC Snapshot before the RUC instruction described in paragraph (a) above</w:t>
            </w:r>
            <w:ins w:id="7" w:author="IMM 111921" w:date="2021-11-15T13:50:00Z">
              <w:r w:rsidRPr="00A46C59">
                <w:rPr>
                  <w:iCs/>
                </w:rPr>
                <w:t>.</w:t>
              </w:r>
            </w:ins>
            <w:del w:id="8" w:author="IMM 111921" w:date="2021-11-15T13:50:00Z">
              <w:r w:rsidRPr="00A46C59">
                <w:rPr>
                  <w:iCs/>
                </w:rPr>
                <w:delText>; or</w:delText>
              </w:r>
            </w:del>
          </w:p>
          <w:p w14:paraId="6CAACDDC" w14:textId="77777777" w:rsidR="00A46C59" w:rsidRPr="00A46C59" w:rsidRDefault="00A46C59" w:rsidP="00A46C59">
            <w:pPr>
              <w:spacing w:after="240"/>
              <w:ind w:left="720" w:hanging="720"/>
              <w:rPr>
                <w:lang w:eastAsia="x-none"/>
              </w:rPr>
            </w:pPr>
            <w:del w:id="9" w:author="IMM 111921" w:date="2021-11-15T13:50:00Z">
              <w:r w:rsidRPr="00A46C59">
                <w:rPr>
                  <w:lang w:val="x-none" w:eastAsia="x-none"/>
                </w:rPr>
                <w:delText>(c)</w:delText>
              </w:r>
              <w:r w:rsidRPr="00A46C59">
                <w:rPr>
                  <w:lang w:val="x-none" w:eastAsia="x-none"/>
                </w:rPr>
                <w:tab/>
                <w:delText>Part of a contiguous block of QSE-Committed Intervals, at least one of which is a RUC Buy-Back Hour.</w:delText>
              </w:r>
            </w:del>
          </w:p>
        </w:tc>
      </w:tr>
    </w:tbl>
    <w:p w14:paraId="2A621D4F" w14:textId="77777777" w:rsidR="00A46C59" w:rsidRPr="00A46C59" w:rsidRDefault="00A46C59" w:rsidP="00A46C59">
      <w:pPr>
        <w:keepNext/>
        <w:tabs>
          <w:tab w:val="left" w:pos="900"/>
        </w:tabs>
        <w:spacing w:before="240" w:after="240"/>
        <w:ind w:left="900" w:hanging="900"/>
        <w:outlineLvl w:val="1"/>
        <w:rPr>
          <w:del w:id="10" w:author="IMM 111921" w:date="2021-11-15T15:58:00Z"/>
          <w:b/>
          <w:szCs w:val="20"/>
        </w:rPr>
      </w:pPr>
      <w:del w:id="11" w:author="IMM 111921" w:date="2021-11-15T15:58:00Z">
        <w:r w:rsidRPr="00A46C59">
          <w:rPr>
            <w:b/>
            <w:szCs w:val="20"/>
          </w:rPr>
          <w:delText>Reliability Unit Commitment (RUC) Buy-Back Hour</w:delText>
        </w:r>
      </w:del>
    </w:p>
    <w:p w14:paraId="110B3126" w14:textId="77777777" w:rsidR="00A46C59" w:rsidRPr="00A46C59" w:rsidRDefault="00A46C59" w:rsidP="00A46C59">
      <w:pPr>
        <w:spacing w:before="120" w:after="120"/>
        <w:rPr>
          <w:del w:id="12" w:author="IMM 111921" w:date="2021-11-15T15:58:00Z"/>
        </w:rPr>
      </w:pPr>
      <w:del w:id="13" w:author="IMM 111921" w:date="2021-11-15T15:58:00Z">
        <w:r w:rsidRPr="00A46C59">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75694349" w14:textId="77777777" w:rsidR="00A46C59" w:rsidRPr="00A46C59" w:rsidRDefault="00A46C59" w:rsidP="00A46C59">
      <w:pPr>
        <w:keepNext/>
        <w:tabs>
          <w:tab w:val="left" w:pos="900"/>
        </w:tabs>
        <w:spacing w:before="240" w:after="240"/>
        <w:ind w:left="900" w:hanging="900"/>
        <w:outlineLvl w:val="1"/>
        <w:rPr>
          <w:b/>
          <w:szCs w:val="20"/>
        </w:rPr>
      </w:pPr>
      <w:r w:rsidRPr="00A46C59">
        <w:rPr>
          <w:b/>
          <w:szCs w:val="20"/>
        </w:rPr>
        <w:t>Reliability Unit Commitment (RUC)-Committed Hour</w:t>
      </w:r>
    </w:p>
    <w:p w14:paraId="62474878" w14:textId="77777777" w:rsidR="00A46C59" w:rsidRPr="00A46C59" w:rsidRDefault="00A46C59" w:rsidP="00A46C59">
      <w:pPr>
        <w:spacing w:before="120" w:after="120"/>
        <w:rPr>
          <w:ins w:id="14" w:author="IMM 111921" w:date="2021-11-15T13:50:00Z"/>
        </w:rPr>
      </w:pPr>
      <w:r w:rsidRPr="00A46C59">
        <w:t>An Operating Hour for which a RUC has committed a Resource to be On-Line</w:t>
      </w:r>
      <w:del w:id="15" w:author="IMM 111921" w:date="2021-11-15T13:50:00Z">
        <w:r w:rsidRPr="00A46C59">
          <w:delText xml:space="preserve"> and the QSE has not designated a RUC Buy-Back Hour</w:delText>
        </w:r>
      </w:del>
      <w:r w:rsidRPr="00A46C59">
        <w:t>.</w:t>
      </w:r>
    </w:p>
    <w:p w14:paraId="63B414A9" w14:textId="77777777" w:rsidR="00A46C59" w:rsidRPr="00A46C59" w:rsidRDefault="00A46C59" w:rsidP="00A46C59">
      <w:pPr>
        <w:keepNext/>
        <w:tabs>
          <w:tab w:val="left" w:pos="1080"/>
        </w:tabs>
        <w:spacing w:before="240" w:after="240"/>
        <w:ind w:left="1080" w:hanging="1080"/>
        <w:outlineLvl w:val="2"/>
        <w:rPr>
          <w:b/>
          <w:bCs/>
          <w:i/>
          <w:szCs w:val="20"/>
        </w:rPr>
      </w:pPr>
      <w:bookmarkStart w:id="16" w:name="_Toc400526142"/>
      <w:bookmarkStart w:id="17" w:name="_Toc405534460"/>
      <w:bookmarkStart w:id="18" w:name="_Toc406570473"/>
      <w:bookmarkStart w:id="19" w:name="_Toc410910625"/>
      <w:bookmarkStart w:id="20" w:name="_Toc411841053"/>
      <w:bookmarkStart w:id="21" w:name="_Toc422147015"/>
      <w:bookmarkStart w:id="22" w:name="_Toc433020611"/>
      <w:bookmarkStart w:id="23" w:name="_Toc437262052"/>
      <w:bookmarkStart w:id="24" w:name="_Toc478375227"/>
      <w:bookmarkStart w:id="25" w:name="_Toc75942456"/>
      <w:bookmarkStart w:id="26" w:name="_Toc400547176"/>
      <w:bookmarkStart w:id="27" w:name="_Toc405384281"/>
      <w:bookmarkStart w:id="28" w:name="_Toc405543548"/>
      <w:bookmarkStart w:id="29" w:name="_Toc428178057"/>
      <w:bookmarkStart w:id="30" w:name="_Toc440872688"/>
      <w:bookmarkStart w:id="31" w:name="_Toc458766233"/>
      <w:bookmarkStart w:id="32" w:name="_Toc459292638"/>
      <w:bookmarkStart w:id="33" w:name="_Toc60038340"/>
      <w:commentRangeStart w:id="34"/>
      <w:r w:rsidRPr="00A46C59">
        <w:rPr>
          <w:b/>
          <w:bCs/>
          <w:i/>
          <w:szCs w:val="20"/>
        </w:rPr>
        <w:t>3.9.1</w:t>
      </w:r>
      <w:commentRangeEnd w:id="34"/>
      <w:r w:rsidR="003C7051">
        <w:rPr>
          <w:rStyle w:val="CommentReference"/>
        </w:rPr>
        <w:commentReference w:id="34"/>
      </w:r>
      <w:r w:rsidRPr="00A46C59">
        <w:rPr>
          <w:b/>
          <w:bCs/>
          <w:i/>
          <w:szCs w:val="20"/>
        </w:rPr>
        <w:tab/>
        <w:t>Current Operating Plan (COP) Criteria</w:t>
      </w:r>
      <w:bookmarkEnd w:id="16"/>
      <w:bookmarkEnd w:id="17"/>
      <w:bookmarkEnd w:id="18"/>
      <w:bookmarkEnd w:id="19"/>
      <w:bookmarkEnd w:id="20"/>
      <w:bookmarkEnd w:id="21"/>
      <w:bookmarkEnd w:id="22"/>
      <w:bookmarkEnd w:id="23"/>
      <w:bookmarkEnd w:id="24"/>
      <w:bookmarkEnd w:id="25"/>
    </w:p>
    <w:p w14:paraId="0E8974E9" w14:textId="77777777" w:rsidR="00A46C59" w:rsidRPr="00A46C59" w:rsidRDefault="00A46C59" w:rsidP="00A46C59">
      <w:pPr>
        <w:spacing w:after="240"/>
        <w:ind w:left="720" w:hanging="720"/>
        <w:rPr>
          <w:iCs/>
          <w:szCs w:val="20"/>
        </w:rPr>
      </w:pPr>
      <w:r w:rsidRPr="00A46C59">
        <w:rPr>
          <w:iCs/>
          <w:szCs w:val="20"/>
        </w:rPr>
        <w:t>(1)</w:t>
      </w:r>
      <w:r w:rsidRPr="00A46C59">
        <w:rPr>
          <w:iCs/>
          <w:szCs w:val="20"/>
        </w:rPr>
        <w:tab/>
        <w:t>Each QSE that represents a Resource must submit a COP to ERCOT that reflects expected operating conditions for each Resource for each hour in the next seven Operating Days.</w:t>
      </w:r>
    </w:p>
    <w:p w14:paraId="4A56B622" w14:textId="77777777" w:rsidR="00A46C59" w:rsidRPr="00A46C59" w:rsidRDefault="00A46C59" w:rsidP="00A46C59">
      <w:pPr>
        <w:spacing w:after="240"/>
        <w:ind w:left="720" w:hanging="720"/>
        <w:rPr>
          <w:iCs/>
          <w:szCs w:val="20"/>
        </w:rPr>
      </w:pPr>
      <w:r w:rsidRPr="00A46C59">
        <w:rPr>
          <w:iCs/>
          <w:szCs w:val="20"/>
        </w:rPr>
        <w:lastRenderedPageBreak/>
        <w:t>(2)</w:t>
      </w:r>
      <w:r w:rsidRPr="00A46C59">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B96059F" w14:textId="77777777" w:rsidR="00A46C59" w:rsidRPr="00A46C59" w:rsidRDefault="00A46C59" w:rsidP="00A46C59">
      <w:pPr>
        <w:spacing w:after="240"/>
        <w:ind w:left="720" w:hanging="720"/>
        <w:rPr>
          <w:iCs/>
          <w:szCs w:val="20"/>
        </w:rPr>
      </w:pPr>
      <w:r w:rsidRPr="00A46C59">
        <w:rPr>
          <w:iCs/>
          <w:szCs w:val="20"/>
        </w:rPr>
        <w:t>(3)</w:t>
      </w:r>
      <w:r w:rsidRPr="00A46C59">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501F87D6"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562ABB5" w14:textId="77777777" w:rsidR="00A46C59" w:rsidRPr="00A46C59" w:rsidRDefault="00A46C59" w:rsidP="00A46C59">
            <w:pPr>
              <w:spacing w:before="120" w:after="240"/>
              <w:rPr>
                <w:b/>
                <w:i/>
                <w:szCs w:val="20"/>
              </w:rPr>
            </w:pPr>
            <w:r w:rsidRPr="00A46C59">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75621DD6" w14:textId="77777777" w:rsidR="00A46C59" w:rsidRPr="00A46C59" w:rsidRDefault="00A46C59" w:rsidP="00A46C59">
            <w:pPr>
              <w:spacing w:after="240"/>
              <w:ind w:left="720" w:hanging="720"/>
              <w:rPr>
                <w:iCs/>
                <w:szCs w:val="20"/>
              </w:rPr>
            </w:pPr>
            <w:r w:rsidRPr="00A46C59">
              <w:rPr>
                <w:iCs/>
                <w:szCs w:val="20"/>
              </w:rPr>
              <w:t>(3)</w:t>
            </w:r>
            <w:r w:rsidRPr="00A46C59">
              <w:rPr>
                <w:iCs/>
                <w:szCs w:val="20"/>
              </w:rPr>
              <w:tab/>
              <w:t>Each QSE that represents a Resource shall update its COP to reflect the ability of the Resource to provide each Ancillary Service by product and sub-type.</w:t>
            </w:r>
          </w:p>
        </w:tc>
      </w:tr>
    </w:tbl>
    <w:p w14:paraId="64AB0890" w14:textId="77777777" w:rsidR="00A46C59" w:rsidRPr="00A46C59" w:rsidRDefault="00A46C59" w:rsidP="00A46C59">
      <w:pPr>
        <w:spacing w:before="240" w:after="240"/>
        <w:ind w:left="720" w:hanging="720"/>
        <w:rPr>
          <w:iCs/>
          <w:szCs w:val="20"/>
        </w:rPr>
      </w:pPr>
      <w:r w:rsidRPr="00A46C59">
        <w:rPr>
          <w:iCs/>
          <w:szCs w:val="20"/>
        </w:rPr>
        <w:t>(4)</w:t>
      </w:r>
      <w:r w:rsidRPr="00A46C59">
        <w:rPr>
          <w:iCs/>
          <w:szCs w:val="20"/>
        </w:rPr>
        <w:tab/>
      </w:r>
      <w:r w:rsidRPr="00A46C59">
        <w:rPr>
          <w:szCs w:val="20"/>
        </w:rPr>
        <w:t xml:space="preserve">Load Resource COP values may be adjusted to reflect Distribution Losses in accordance with Section 8.1.1.2, </w:t>
      </w:r>
      <w:r w:rsidRPr="00A46C59">
        <w:rPr>
          <w:iCs/>
          <w:szCs w:val="20"/>
        </w:rPr>
        <w:t>General Capacity Testing Requirements.</w:t>
      </w:r>
    </w:p>
    <w:p w14:paraId="107464C4" w14:textId="77777777" w:rsidR="00A46C59" w:rsidRPr="00A46C59" w:rsidRDefault="00A46C59" w:rsidP="00A46C59">
      <w:pPr>
        <w:spacing w:after="240"/>
        <w:ind w:left="720" w:hanging="720"/>
        <w:rPr>
          <w:iCs/>
          <w:szCs w:val="20"/>
        </w:rPr>
      </w:pPr>
      <w:r w:rsidRPr="00A46C59">
        <w:rPr>
          <w:iCs/>
          <w:szCs w:val="20"/>
        </w:rPr>
        <w:t>(5)</w:t>
      </w:r>
      <w:r w:rsidRPr="00A46C59">
        <w:rPr>
          <w:iCs/>
          <w:szCs w:val="20"/>
        </w:rPr>
        <w:tab/>
        <w:t>A COP must include the following for each Resource represented by the QSE:</w:t>
      </w:r>
    </w:p>
    <w:p w14:paraId="5C4A6E9F" w14:textId="77777777" w:rsidR="00A46C59" w:rsidRPr="00A46C59" w:rsidRDefault="00A46C59" w:rsidP="00A46C59">
      <w:pPr>
        <w:spacing w:after="240"/>
        <w:ind w:left="1440" w:hanging="720"/>
        <w:rPr>
          <w:szCs w:val="20"/>
        </w:rPr>
      </w:pPr>
      <w:r w:rsidRPr="00A46C59">
        <w:rPr>
          <w:szCs w:val="20"/>
        </w:rPr>
        <w:t>(a)</w:t>
      </w:r>
      <w:r w:rsidRPr="00A46C59">
        <w:rPr>
          <w:szCs w:val="20"/>
        </w:rPr>
        <w:tab/>
        <w:t>The name of the Resource;</w:t>
      </w:r>
    </w:p>
    <w:p w14:paraId="2E82A52D" w14:textId="77777777" w:rsidR="00A46C59" w:rsidRPr="00A46C59" w:rsidRDefault="00A46C59" w:rsidP="00A46C59">
      <w:pPr>
        <w:spacing w:after="240"/>
        <w:ind w:left="1440" w:hanging="720"/>
        <w:rPr>
          <w:szCs w:val="20"/>
        </w:rPr>
      </w:pPr>
      <w:r w:rsidRPr="00A46C59">
        <w:rPr>
          <w:szCs w:val="20"/>
        </w:rPr>
        <w:t>(b)</w:t>
      </w:r>
      <w:r w:rsidRPr="00A46C59">
        <w:rPr>
          <w:szCs w:val="20"/>
        </w:rPr>
        <w:tab/>
        <w:t>The expected Resource Status:</w:t>
      </w:r>
    </w:p>
    <w:p w14:paraId="650779E6"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ADC627D" w14:textId="77777777" w:rsidR="00A46C59" w:rsidRPr="00A46C59" w:rsidRDefault="00A46C59" w:rsidP="00A46C59">
      <w:pPr>
        <w:spacing w:after="240"/>
        <w:ind w:left="2880" w:hanging="720"/>
        <w:rPr>
          <w:szCs w:val="20"/>
        </w:rPr>
      </w:pPr>
      <w:r w:rsidRPr="00A46C59">
        <w:rPr>
          <w:szCs w:val="20"/>
        </w:rPr>
        <w:t>(A)</w:t>
      </w:r>
      <w:r w:rsidRPr="00A46C59">
        <w:rPr>
          <w:szCs w:val="20"/>
        </w:rPr>
        <w:tab/>
        <w:t>ONRUC – On-Line and the hour is a RUC-Committed Hour;</w:t>
      </w:r>
    </w:p>
    <w:p w14:paraId="23BB51DE" w14:textId="77777777" w:rsidR="00A46C59" w:rsidRPr="00A46C59" w:rsidRDefault="00A46C59" w:rsidP="00A46C59">
      <w:pPr>
        <w:spacing w:after="240"/>
        <w:ind w:left="2880" w:hanging="720"/>
        <w:rPr>
          <w:szCs w:val="20"/>
        </w:rPr>
      </w:pPr>
      <w:r w:rsidRPr="00A46C59">
        <w:rPr>
          <w:szCs w:val="20"/>
        </w:rPr>
        <w:t>(B)</w:t>
      </w:r>
      <w:r w:rsidRPr="00A46C59">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1984DF7C"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440803F" w14:textId="77777777" w:rsidR="00A46C59" w:rsidRPr="00A46C59" w:rsidRDefault="00A46C59" w:rsidP="00A46C59">
            <w:pPr>
              <w:spacing w:before="120" w:after="240"/>
              <w:rPr>
                <w:iCs/>
                <w:szCs w:val="20"/>
              </w:rPr>
            </w:pPr>
            <w:r w:rsidRPr="00A46C5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97E4F6C" w14:textId="77777777" w:rsidR="00A46C59" w:rsidRPr="00A46C59" w:rsidRDefault="00A46C59" w:rsidP="00A46C59">
      <w:pPr>
        <w:spacing w:before="240" w:after="240"/>
        <w:ind w:left="2880" w:hanging="720"/>
        <w:rPr>
          <w:szCs w:val="20"/>
        </w:rPr>
      </w:pPr>
      <w:r w:rsidRPr="00A46C59">
        <w:rPr>
          <w:szCs w:val="20"/>
        </w:rPr>
        <w:t>(C)</w:t>
      </w:r>
      <w:r w:rsidRPr="00A46C59">
        <w:rPr>
          <w:szCs w:val="20"/>
        </w:rPr>
        <w:tab/>
        <w:t>ON – On-Line Resource with Energy Offer Curve;</w:t>
      </w:r>
    </w:p>
    <w:p w14:paraId="1DB99EA1" w14:textId="77777777" w:rsidR="00A46C59" w:rsidRPr="00A46C59" w:rsidRDefault="00A46C59" w:rsidP="00A46C59">
      <w:pPr>
        <w:spacing w:after="240"/>
        <w:ind w:left="2880" w:hanging="720"/>
        <w:rPr>
          <w:szCs w:val="20"/>
        </w:rPr>
      </w:pPr>
      <w:r w:rsidRPr="00A46C59">
        <w:rPr>
          <w:szCs w:val="20"/>
        </w:rPr>
        <w:t>(D)</w:t>
      </w:r>
      <w:r w:rsidRPr="00A46C59">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3397AFC3"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5074965" w14:textId="77777777" w:rsidR="00A46C59" w:rsidRPr="00A46C59" w:rsidRDefault="00A46C59" w:rsidP="00A46C59">
            <w:pPr>
              <w:spacing w:before="120" w:after="240"/>
              <w:rPr>
                <w:b/>
                <w:i/>
                <w:szCs w:val="20"/>
              </w:rPr>
            </w:pPr>
            <w:r w:rsidRPr="00A46C59">
              <w:rPr>
                <w:b/>
                <w:i/>
                <w:szCs w:val="20"/>
              </w:rPr>
              <w:t>[NPRR1000:  Delete item (D) above upon system implementation and renumber accordingly.]</w:t>
            </w:r>
          </w:p>
        </w:tc>
      </w:tr>
    </w:tbl>
    <w:p w14:paraId="5D3EA048" w14:textId="77777777" w:rsidR="00A46C59" w:rsidRPr="00A46C59" w:rsidRDefault="00A46C59" w:rsidP="00A46C59">
      <w:pPr>
        <w:spacing w:before="240" w:after="240"/>
        <w:ind w:left="2880" w:hanging="720"/>
        <w:rPr>
          <w:szCs w:val="20"/>
        </w:rPr>
      </w:pPr>
      <w:r w:rsidRPr="00A46C59">
        <w:rPr>
          <w:szCs w:val="20"/>
        </w:rPr>
        <w:lastRenderedPageBreak/>
        <w:t>(E)</w:t>
      </w:r>
      <w:r w:rsidRPr="00A46C59">
        <w:rPr>
          <w:szCs w:val="20"/>
        </w:rPr>
        <w:tab/>
        <w:t>ONOS – On-Line Resource with Output Schedule;</w:t>
      </w:r>
    </w:p>
    <w:p w14:paraId="4697DF32" w14:textId="77777777" w:rsidR="00A46C59" w:rsidRPr="00A46C59" w:rsidRDefault="00A46C59" w:rsidP="00A46C59">
      <w:pPr>
        <w:spacing w:after="240"/>
        <w:ind w:left="2880" w:hanging="720"/>
        <w:rPr>
          <w:szCs w:val="20"/>
        </w:rPr>
      </w:pPr>
      <w:r w:rsidRPr="00A46C59">
        <w:rPr>
          <w:szCs w:val="20"/>
        </w:rPr>
        <w:t>(F)</w:t>
      </w:r>
      <w:r w:rsidRPr="00A46C59">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62C9D966"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B5A505D" w14:textId="77777777" w:rsidR="00A46C59" w:rsidRPr="00A46C59" w:rsidRDefault="00A46C59" w:rsidP="00A46C59">
            <w:pPr>
              <w:spacing w:before="120" w:after="240"/>
              <w:rPr>
                <w:iCs/>
                <w:szCs w:val="20"/>
              </w:rPr>
            </w:pPr>
            <w:r w:rsidRPr="00A46C5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4A6012F" w14:textId="77777777" w:rsidR="00A46C59" w:rsidRPr="00A46C59" w:rsidRDefault="00A46C59" w:rsidP="00A46C59">
      <w:pPr>
        <w:spacing w:before="240" w:after="240"/>
        <w:ind w:left="2880" w:hanging="720"/>
        <w:rPr>
          <w:szCs w:val="20"/>
        </w:rPr>
      </w:pPr>
      <w:r w:rsidRPr="00A46C59">
        <w:rPr>
          <w:szCs w:val="20"/>
        </w:rPr>
        <w:t>(G)</w:t>
      </w:r>
      <w:r w:rsidRPr="00A46C59">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4B1E8B44"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F884DD4" w14:textId="77777777" w:rsidR="00A46C59" w:rsidRPr="00A46C59" w:rsidRDefault="00A46C59" w:rsidP="00A46C59">
            <w:pPr>
              <w:spacing w:before="120" w:after="240"/>
              <w:rPr>
                <w:b/>
                <w:i/>
                <w:szCs w:val="20"/>
              </w:rPr>
            </w:pPr>
            <w:r w:rsidRPr="00A46C59">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DD193F4" w14:textId="77777777" w:rsidR="00A46C59" w:rsidRPr="00A46C59" w:rsidRDefault="00A46C59" w:rsidP="00A46C59">
      <w:pPr>
        <w:spacing w:before="240" w:after="240"/>
        <w:ind w:left="2880" w:hanging="720"/>
        <w:rPr>
          <w:szCs w:val="20"/>
        </w:rPr>
      </w:pPr>
      <w:r w:rsidRPr="00A46C59">
        <w:rPr>
          <w:szCs w:val="20"/>
        </w:rPr>
        <w:t>(H)</w:t>
      </w:r>
      <w:r w:rsidRPr="00A46C59">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77D5A8E2"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C25F932" w14:textId="77777777" w:rsidR="00A46C59" w:rsidRPr="00A46C59" w:rsidRDefault="00A46C59" w:rsidP="00A46C59">
            <w:pPr>
              <w:spacing w:before="120" w:after="240"/>
              <w:rPr>
                <w:iCs/>
                <w:szCs w:val="20"/>
              </w:rPr>
            </w:pPr>
            <w:r w:rsidRPr="00A46C59">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ABCEF5E" w14:textId="77777777" w:rsidR="00A46C59" w:rsidRPr="00A46C59" w:rsidRDefault="00A46C59" w:rsidP="00A46C59">
      <w:pPr>
        <w:spacing w:before="240" w:after="240"/>
        <w:ind w:left="2880" w:hanging="720"/>
        <w:rPr>
          <w:szCs w:val="20"/>
        </w:rPr>
      </w:pPr>
      <w:r w:rsidRPr="00A46C59">
        <w:rPr>
          <w:szCs w:val="20"/>
        </w:rPr>
        <w:t>(I)</w:t>
      </w:r>
      <w:r w:rsidRPr="00A46C59">
        <w:rPr>
          <w:szCs w:val="20"/>
        </w:rPr>
        <w:tab/>
        <w:t>ONTEST – On-Line blocked from Security-Constrained Economic Dispatch (SCED) for operations testing (while ONTEST, a Generation Resource may be shown on Outage in the Outage Scheduler);</w:t>
      </w:r>
    </w:p>
    <w:p w14:paraId="1D37E05D" w14:textId="77777777" w:rsidR="00A46C59" w:rsidRPr="00A46C59" w:rsidRDefault="00A46C59" w:rsidP="00A46C59">
      <w:pPr>
        <w:spacing w:after="240"/>
        <w:ind w:left="2880" w:hanging="720"/>
        <w:rPr>
          <w:szCs w:val="20"/>
        </w:rPr>
      </w:pPr>
      <w:r w:rsidRPr="00A46C59">
        <w:rPr>
          <w:szCs w:val="20"/>
        </w:rPr>
        <w:t>(J)</w:t>
      </w:r>
      <w:r w:rsidRPr="00A46C59">
        <w:rPr>
          <w:szCs w:val="20"/>
        </w:rPr>
        <w:tab/>
        <w:t>ONEMR – On-Line EMR (available for commitment or dispatch only for ERCOT-declared Emergency Conditions; the QSE may appropriately set LSL and High Sustained Limit (HSL) to reflect operating limits);</w:t>
      </w:r>
    </w:p>
    <w:p w14:paraId="03A702E4" w14:textId="77777777" w:rsidR="00A46C59" w:rsidRPr="00A46C59" w:rsidRDefault="00A46C59" w:rsidP="00A46C59">
      <w:pPr>
        <w:spacing w:after="240"/>
        <w:ind w:left="2880" w:hanging="720"/>
        <w:rPr>
          <w:szCs w:val="20"/>
        </w:rPr>
      </w:pPr>
      <w:r w:rsidRPr="00A46C59">
        <w:rPr>
          <w:szCs w:val="20"/>
        </w:rPr>
        <w:t>(K)</w:t>
      </w:r>
      <w:r w:rsidRPr="00A46C59">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17FB8207"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92693A9" w14:textId="77777777" w:rsidR="00A46C59" w:rsidRPr="00A46C59" w:rsidRDefault="00A46C59" w:rsidP="00A46C59">
            <w:pPr>
              <w:spacing w:before="120" w:after="240"/>
              <w:rPr>
                <w:b/>
                <w:i/>
                <w:szCs w:val="20"/>
              </w:rPr>
            </w:pPr>
            <w:r w:rsidRPr="00A46C59">
              <w:rPr>
                <w:b/>
                <w:i/>
                <w:szCs w:val="20"/>
              </w:rPr>
              <w:t>[NPRR1007, NPRR1014, and NPRR1029:  Delete item (K) above upon system implementation of the Real-Time Co-Optimization (RTC) project for NPRR1007; or upon system implementation for NPRR1014 or NPRR1029; and renumber accordingly.]</w:t>
            </w:r>
          </w:p>
        </w:tc>
      </w:tr>
    </w:tbl>
    <w:p w14:paraId="26B812E6" w14:textId="77777777" w:rsidR="00A46C59" w:rsidRPr="00A46C59" w:rsidRDefault="00A46C59" w:rsidP="00A46C5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68300917"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EB9B88C" w14:textId="77777777" w:rsidR="00A46C59" w:rsidRPr="00A46C59" w:rsidRDefault="00A46C59" w:rsidP="00A46C59">
            <w:pPr>
              <w:spacing w:before="120" w:after="240"/>
              <w:rPr>
                <w:b/>
                <w:i/>
                <w:szCs w:val="20"/>
              </w:rPr>
            </w:pPr>
            <w:r w:rsidRPr="00A46C59">
              <w:rPr>
                <w:b/>
                <w:i/>
                <w:szCs w:val="20"/>
              </w:rPr>
              <w:lastRenderedPageBreak/>
              <w:t>[NPRR863:  Insert paragraph (L) below upon system implementation and renumber accordingly:]</w:t>
            </w:r>
          </w:p>
          <w:p w14:paraId="35E9DF80" w14:textId="77777777" w:rsidR="00A46C59" w:rsidRPr="00A46C59" w:rsidRDefault="00A46C59" w:rsidP="00A46C59">
            <w:pPr>
              <w:spacing w:after="240"/>
              <w:ind w:left="2880" w:hanging="720"/>
              <w:rPr>
                <w:szCs w:val="20"/>
              </w:rPr>
            </w:pPr>
            <w:r w:rsidRPr="00A46C59">
              <w:rPr>
                <w:szCs w:val="20"/>
              </w:rPr>
              <w:t>(L)</w:t>
            </w:r>
            <w:r w:rsidRPr="00A46C59">
              <w:rPr>
                <w:szCs w:val="20"/>
              </w:rPr>
              <w:tab/>
              <w:t>ONECRS – On-Line as a synchronous condenser providing ERCOT Contingency Response Service (ECRS) but unavailable for Dispatch by SCED and available for commitment by RUC;</w:t>
            </w:r>
          </w:p>
        </w:tc>
      </w:tr>
    </w:tbl>
    <w:p w14:paraId="15D99E29" w14:textId="77777777" w:rsidR="00A46C59" w:rsidRPr="00A46C59" w:rsidRDefault="00A46C59" w:rsidP="00A46C5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71BD0637"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8954676" w14:textId="77777777" w:rsidR="00A46C59" w:rsidRPr="00A46C59" w:rsidRDefault="00A46C59" w:rsidP="00A46C59">
            <w:pPr>
              <w:spacing w:before="120" w:after="240"/>
              <w:rPr>
                <w:iCs/>
                <w:szCs w:val="20"/>
              </w:rPr>
            </w:pPr>
            <w:r w:rsidRPr="00A46C59">
              <w:rPr>
                <w:b/>
                <w:i/>
                <w:szCs w:val="20"/>
              </w:rPr>
              <w:t>[NPRR1007, NPRR1014, and NPRR1029:  Delete item (L) above upon system implementation of the Real-Time Co-Optimization (RTC) project for NPRR1007; or upon system implementation for NPRR1014 or NPRR1029; and renumber accordingly.]</w:t>
            </w:r>
          </w:p>
        </w:tc>
      </w:tr>
    </w:tbl>
    <w:p w14:paraId="7BA454A7" w14:textId="77777777" w:rsidR="00A46C59" w:rsidRPr="00A46C59" w:rsidRDefault="00A46C59" w:rsidP="00A46C59">
      <w:pPr>
        <w:spacing w:before="240" w:after="240"/>
        <w:ind w:left="2880" w:hanging="720"/>
        <w:rPr>
          <w:szCs w:val="20"/>
        </w:rPr>
      </w:pPr>
      <w:del w:id="35" w:author="IMM 111921" w:date="2021-11-16T12:40:00Z">
        <w:r w:rsidRPr="00A46C59">
          <w:rPr>
            <w:szCs w:val="20"/>
          </w:rPr>
          <w:delText>(L)</w:delText>
        </w:r>
        <w:r w:rsidRPr="00A46C59">
          <w:rPr>
            <w:szCs w:val="20"/>
          </w:rPr>
          <w:tab/>
          <w:delText xml:space="preserve">ONOPTOUT – On-Line and the hour is a RUC Buy-Back Hour; </w:delText>
        </w:r>
      </w:del>
    </w:p>
    <w:p w14:paraId="6A50816D" w14:textId="77777777" w:rsidR="00A46C59" w:rsidRPr="00A46C59" w:rsidRDefault="00A46C59" w:rsidP="00A46C59">
      <w:pPr>
        <w:spacing w:after="240"/>
        <w:ind w:left="2880" w:hanging="720"/>
        <w:rPr>
          <w:szCs w:val="20"/>
        </w:rPr>
      </w:pPr>
      <w:r w:rsidRPr="00A46C59">
        <w:rPr>
          <w:szCs w:val="20"/>
        </w:rPr>
        <w:t>(</w:t>
      </w:r>
      <w:ins w:id="36" w:author="IMM 111921" w:date="2021-11-16T12:40:00Z">
        <w:r w:rsidRPr="00A46C59">
          <w:rPr>
            <w:szCs w:val="20"/>
          </w:rPr>
          <w:t>L</w:t>
        </w:r>
      </w:ins>
      <w:del w:id="37" w:author="IMM 111921" w:date="2021-11-16T12:40:00Z">
        <w:r w:rsidRPr="00A46C59">
          <w:rPr>
            <w:szCs w:val="20"/>
          </w:rPr>
          <w:delText>M</w:delText>
        </w:r>
      </w:del>
      <w:r w:rsidRPr="00A46C59">
        <w:rPr>
          <w:szCs w:val="20"/>
        </w:rPr>
        <w:t>)</w:t>
      </w:r>
      <w:r w:rsidRPr="00A46C59">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0EC21A4D"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D822F0E" w14:textId="77777777" w:rsidR="00A46C59" w:rsidRPr="00A46C59" w:rsidRDefault="00A46C59" w:rsidP="00A46C59">
            <w:pPr>
              <w:spacing w:before="120" w:after="240"/>
              <w:rPr>
                <w:b/>
                <w:i/>
                <w:szCs w:val="20"/>
              </w:rPr>
            </w:pPr>
            <w:r w:rsidRPr="00A46C59">
              <w:rPr>
                <w:b/>
                <w:i/>
                <w:szCs w:val="20"/>
              </w:rPr>
              <w:t>[NPRR1007, NPRR1014, and NPRR1029:  Replace paragraph (</w:t>
            </w:r>
            <w:del w:id="38" w:author="IMM 111921" w:date="2021-11-16T12:41:00Z">
              <w:r w:rsidRPr="00A46C59">
                <w:rPr>
                  <w:b/>
                  <w:i/>
                  <w:szCs w:val="20"/>
                </w:rPr>
                <w:delText>M</w:delText>
              </w:r>
            </w:del>
            <w:ins w:id="39" w:author="IMM 111921" w:date="2021-11-16T12:41:00Z">
              <w:r w:rsidRPr="00A46C59">
                <w:rPr>
                  <w:b/>
                  <w:i/>
                  <w:szCs w:val="20"/>
                </w:rPr>
                <w:t>L</w:t>
              </w:r>
            </w:ins>
            <w:r w:rsidRPr="00A46C59">
              <w:rPr>
                <w:b/>
                <w:i/>
                <w:szCs w:val="20"/>
              </w:rPr>
              <w:t>) above with the following upon system implementation of the Real-Time Co-Optimization (RTC) project for NPRR1007; or upon system implementation for NPRR1014 or NPRR1029:]</w:t>
            </w:r>
          </w:p>
          <w:p w14:paraId="7653FA9C" w14:textId="77777777" w:rsidR="00A46C59" w:rsidRPr="00A46C59" w:rsidRDefault="00A46C59" w:rsidP="00A46C59">
            <w:pPr>
              <w:spacing w:after="240"/>
              <w:ind w:left="2880" w:hanging="720"/>
              <w:rPr>
                <w:szCs w:val="20"/>
              </w:rPr>
            </w:pPr>
            <w:r w:rsidRPr="00A46C59">
              <w:rPr>
                <w:szCs w:val="20"/>
              </w:rPr>
              <w:t>(H)</w:t>
            </w:r>
            <w:r w:rsidRPr="00A46C59">
              <w:rPr>
                <w:szCs w:val="20"/>
              </w:rPr>
              <w:tab/>
              <w:t>SHUTDOWN – The Resource is On-Line and in a shutdown sequence, and is not eligible for an Ancillary Service award.  This Resource Status is only to be used for Real-Time telemetry purposes;</w:t>
            </w:r>
          </w:p>
        </w:tc>
      </w:tr>
    </w:tbl>
    <w:p w14:paraId="4777B78A" w14:textId="77777777" w:rsidR="00A46C59" w:rsidRPr="00A46C59" w:rsidRDefault="00A46C59" w:rsidP="00A46C59">
      <w:pPr>
        <w:spacing w:before="240" w:after="240"/>
        <w:ind w:left="2880" w:hanging="720"/>
        <w:rPr>
          <w:szCs w:val="20"/>
        </w:rPr>
      </w:pPr>
      <w:r w:rsidRPr="00A46C59">
        <w:rPr>
          <w:szCs w:val="20"/>
        </w:rPr>
        <w:t>(</w:t>
      </w:r>
      <w:del w:id="40" w:author="IMM 111921" w:date="2021-11-16T12:41:00Z">
        <w:r w:rsidRPr="00A46C59">
          <w:rPr>
            <w:szCs w:val="20"/>
          </w:rPr>
          <w:delText>N</w:delText>
        </w:r>
      </w:del>
      <w:ins w:id="41" w:author="IMM 111921" w:date="2021-11-16T12:41:00Z">
        <w:r w:rsidRPr="00A46C59">
          <w:rPr>
            <w:szCs w:val="20"/>
          </w:rPr>
          <w:t>M</w:t>
        </w:r>
      </w:ins>
      <w:r w:rsidRPr="00A46C59">
        <w:rPr>
          <w:szCs w:val="20"/>
        </w:rPr>
        <w:t>)</w:t>
      </w:r>
      <w:r w:rsidRPr="00A46C59">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209056BF"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6C9127B" w14:textId="77777777" w:rsidR="00A46C59" w:rsidRPr="00A46C59" w:rsidRDefault="00A46C59" w:rsidP="00A46C59">
            <w:pPr>
              <w:spacing w:before="120" w:after="240"/>
              <w:rPr>
                <w:b/>
                <w:i/>
                <w:szCs w:val="20"/>
              </w:rPr>
            </w:pPr>
            <w:r w:rsidRPr="00A46C59">
              <w:rPr>
                <w:b/>
                <w:i/>
                <w:szCs w:val="20"/>
              </w:rPr>
              <w:t>[NPRR1007, NPRR1014, and NPRR1029:  Replace paragraph (</w:t>
            </w:r>
            <w:del w:id="42" w:author="IMM 111921" w:date="2021-11-16T12:41:00Z">
              <w:r w:rsidRPr="00A46C59">
                <w:rPr>
                  <w:b/>
                  <w:i/>
                  <w:szCs w:val="20"/>
                </w:rPr>
                <w:delText>N</w:delText>
              </w:r>
            </w:del>
            <w:ins w:id="43" w:author="IMM 111921" w:date="2021-11-16T12:41:00Z">
              <w:r w:rsidRPr="00A46C59">
                <w:rPr>
                  <w:b/>
                  <w:i/>
                  <w:szCs w:val="20"/>
                </w:rPr>
                <w:t>M</w:t>
              </w:r>
            </w:ins>
            <w:r w:rsidRPr="00A46C59">
              <w:rPr>
                <w:b/>
                <w:i/>
                <w:szCs w:val="20"/>
              </w:rPr>
              <w:t>) above with the following upon system implementation of the Real-Time Co-Optimization (RTC) project for NPRR1007; or upon system implementation for NPRR1014 or NPRR1029:]</w:t>
            </w:r>
          </w:p>
          <w:p w14:paraId="7AD6E15B" w14:textId="77777777" w:rsidR="00A46C59" w:rsidRPr="00A46C59" w:rsidRDefault="00A46C59" w:rsidP="00A46C59">
            <w:pPr>
              <w:spacing w:after="240"/>
              <w:ind w:left="2880" w:hanging="720"/>
              <w:rPr>
                <w:szCs w:val="20"/>
              </w:rPr>
            </w:pPr>
            <w:r w:rsidRPr="00A46C59">
              <w:rPr>
                <w:szCs w:val="20"/>
              </w:rPr>
              <w:t>(I)</w:t>
            </w:r>
            <w:r w:rsidRPr="00A46C59">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C5CAC6F" w14:textId="77777777" w:rsidR="00A46C59" w:rsidRPr="00A46C59" w:rsidRDefault="00A46C59" w:rsidP="00A46C59">
      <w:pPr>
        <w:spacing w:before="240" w:after="240"/>
        <w:ind w:left="2880" w:hanging="720"/>
        <w:rPr>
          <w:szCs w:val="20"/>
        </w:rPr>
      </w:pPr>
      <w:r w:rsidRPr="00A46C59">
        <w:rPr>
          <w:szCs w:val="20"/>
        </w:rPr>
        <w:lastRenderedPageBreak/>
        <w:t>(</w:t>
      </w:r>
      <w:del w:id="44" w:author="IMM 111921" w:date="2021-11-16T12:41:00Z">
        <w:r w:rsidRPr="00A46C59">
          <w:rPr>
            <w:szCs w:val="20"/>
          </w:rPr>
          <w:delText>O</w:delText>
        </w:r>
      </w:del>
      <w:ins w:id="45" w:author="IMM 111921" w:date="2021-11-16T12:41:00Z">
        <w:r w:rsidRPr="00A46C59">
          <w:rPr>
            <w:szCs w:val="20"/>
          </w:rPr>
          <w:t>N</w:t>
        </w:r>
      </w:ins>
      <w:r w:rsidRPr="00A46C59">
        <w:rPr>
          <w:szCs w:val="20"/>
        </w:rPr>
        <w:t>)</w:t>
      </w:r>
      <w:r w:rsidRPr="00A46C59">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75030288"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A50105D" w14:textId="77777777" w:rsidR="00A46C59" w:rsidRPr="00A46C59" w:rsidRDefault="00A46C59" w:rsidP="00A46C59">
            <w:pPr>
              <w:spacing w:before="120" w:after="240"/>
              <w:rPr>
                <w:b/>
                <w:i/>
                <w:szCs w:val="20"/>
              </w:rPr>
            </w:pPr>
            <w:r w:rsidRPr="00A46C59">
              <w:rPr>
                <w:b/>
                <w:i/>
                <w:szCs w:val="20"/>
              </w:rPr>
              <w:t>[NPRR1007, NPRR1014, and NPRR1029:  Replace paragraph (</w:t>
            </w:r>
            <w:del w:id="46" w:author="IMM 111921" w:date="2021-11-16T12:41:00Z">
              <w:r w:rsidRPr="00A46C59">
                <w:rPr>
                  <w:b/>
                  <w:i/>
                  <w:szCs w:val="20"/>
                </w:rPr>
                <w:delText>O</w:delText>
              </w:r>
            </w:del>
            <w:ins w:id="47" w:author="IMM 111921" w:date="2021-11-16T12:41:00Z">
              <w:r w:rsidRPr="00A46C59">
                <w:rPr>
                  <w:b/>
                  <w:i/>
                  <w:szCs w:val="20"/>
                </w:rPr>
                <w:t>N</w:t>
              </w:r>
            </w:ins>
            <w:r w:rsidRPr="00A46C59">
              <w:rPr>
                <w:b/>
                <w:i/>
                <w:szCs w:val="20"/>
              </w:rPr>
              <w:t>) above with the following upon system implementation of the Real-Time Co-Optimization (RTC) project for NPRR1007; or upon system implementation for NPRR1014 or NPRR1029:]</w:t>
            </w:r>
          </w:p>
          <w:p w14:paraId="1C90AB29" w14:textId="77777777" w:rsidR="00A46C59" w:rsidRPr="00A46C59" w:rsidRDefault="00A46C59" w:rsidP="00A46C59">
            <w:pPr>
              <w:spacing w:after="240"/>
              <w:ind w:left="2880" w:hanging="720"/>
              <w:rPr>
                <w:szCs w:val="20"/>
              </w:rPr>
            </w:pPr>
            <w:r w:rsidRPr="00A46C59">
              <w:rPr>
                <w:szCs w:val="20"/>
              </w:rPr>
              <w:t>(J)</w:t>
            </w:r>
            <w:r w:rsidRPr="00A46C59">
              <w:rPr>
                <w:szCs w:val="20"/>
              </w:rPr>
              <w:tab/>
              <w:t>OFFQS – Off-Line but available for SCED deployment and to provide ECRS and Non-Spin, if qualified and capable.  Only qualified Quick Start Generation Resources (QSGRs) may utilize this status;</w:t>
            </w:r>
          </w:p>
        </w:tc>
      </w:tr>
    </w:tbl>
    <w:p w14:paraId="0F8515EB" w14:textId="77777777" w:rsidR="00A46C59" w:rsidRPr="00A46C59" w:rsidRDefault="00A46C59" w:rsidP="00A46C59">
      <w:pPr>
        <w:spacing w:before="240" w:after="240"/>
        <w:ind w:left="2880" w:hanging="720"/>
        <w:rPr>
          <w:szCs w:val="20"/>
        </w:rPr>
      </w:pPr>
      <w:r w:rsidRPr="00A46C59">
        <w:rPr>
          <w:szCs w:val="20"/>
        </w:rPr>
        <w:t>(</w:t>
      </w:r>
      <w:ins w:id="48" w:author="IMM 111921" w:date="2021-11-16T12:42:00Z">
        <w:r w:rsidRPr="00A46C59">
          <w:rPr>
            <w:szCs w:val="20"/>
          </w:rPr>
          <w:t>O</w:t>
        </w:r>
      </w:ins>
      <w:del w:id="49" w:author="IMM 111921" w:date="2021-11-16T12:42:00Z">
        <w:r w:rsidRPr="00A46C59">
          <w:rPr>
            <w:szCs w:val="20"/>
          </w:rPr>
          <w:delText>P</w:delText>
        </w:r>
      </w:del>
      <w:r w:rsidRPr="00A46C59">
        <w:rPr>
          <w:szCs w:val="20"/>
        </w:rPr>
        <w:t>)</w:t>
      </w:r>
      <w:r w:rsidRPr="00A46C59">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6C59" w:rsidRPr="00A46C59" w14:paraId="268B4047" w14:textId="77777777" w:rsidTr="00A46C59">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FA68B3E" w14:textId="77777777" w:rsidR="00A46C59" w:rsidRPr="00A46C59" w:rsidRDefault="00A46C59" w:rsidP="00A46C59">
            <w:pPr>
              <w:spacing w:before="120" w:after="240"/>
              <w:rPr>
                <w:b/>
                <w:i/>
                <w:szCs w:val="20"/>
              </w:rPr>
            </w:pPr>
            <w:r w:rsidRPr="00A46C59">
              <w:rPr>
                <w:b/>
                <w:i/>
                <w:szCs w:val="20"/>
              </w:rPr>
              <w:t>[NPRR1015:  Replace paragraph (</w:t>
            </w:r>
            <w:del w:id="50" w:author="IMM 111921" w:date="2021-11-16T12:42:00Z">
              <w:r w:rsidRPr="00A46C59">
                <w:rPr>
                  <w:b/>
                  <w:i/>
                  <w:szCs w:val="20"/>
                </w:rPr>
                <w:delText>P</w:delText>
              </w:r>
            </w:del>
            <w:ins w:id="51" w:author="IMM 111921" w:date="2021-11-16T12:42:00Z">
              <w:r w:rsidRPr="00A46C59">
                <w:rPr>
                  <w:b/>
                  <w:i/>
                  <w:szCs w:val="20"/>
                </w:rPr>
                <w:t>O</w:t>
              </w:r>
            </w:ins>
            <w:r w:rsidRPr="00A46C59">
              <w:rPr>
                <w:b/>
                <w:i/>
                <w:szCs w:val="20"/>
              </w:rPr>
              <w:t>) above with the following upon system implementation of NPRR863:]</w:t>
            </w:r>
          </w:p>
          <w:p w14:paraId="3338D68A" w14:textId="77777777" w:rsidR="00A46C59" w:rsidRPr="00A46C59" w:rsidRDefault="00A46C59" w:rsidP="00A46C59">
            <w:pPr>
              <w:spacing w:after="240"/>
              <w:ind w:left="2880" w:hanging="720"/>
              <w:rPr>
                <w:szCs w:val="20"/>
              </w:rPr>
            </w:pPr>
            <w:r w:rsidRPr="00A46C59">
              <w:rPr>
                <w:szCs w:val="20"/>
              </w:rPr>
              <w:t>(P)</w:t>
            </w:r>
            <w:r w:rsidRPr="00A46C59">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72DBCF5" w14:textId="77777777" w:rsidR="00A46C59" w:rsidRPr="00A46C59" w:rsidRDefault="00A46C59" w:rsidP="00A46C5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4323520E"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0B6E2B0" w14:textId="77777777" w:rsidR="00A46C59" w:rsidRPr="00A46C59" w:rsidRDefault="00A46C59" w:rsidP="00A46C59">
            <w:pPr>
              <w:spacing w:before="120" w:after="240"/>
              <w:rPr>
                <w:iCs/>
                <w:szCs w:val="20"/>
              </w:rPr>
            </w:pPr>
            <w:r w:rsidRPr="00A46C59">
              <w:rPr>
                <w:b/>
                <w:i/>
                <w:szCs w:val="20"/>
              </w:rPr>
              <w:t>[NPRR1007, NPRR1014, and NPRR1029:  Delete item (</w:t>
            </w:r>
            <w:del w:id="52" w:author="IMM 111921" w:date="2021-11-16T12:42:00Z">
              <w:r w:rsidRPr="00A46C59">
                <w:rPr>
                  <w:b/>
                  <w:i/>
                  <w:szCs w:val="20"/>
                </w:rPr>
                <w:delText>P</w:delText>
              </w:r>
            </w:del>
            <w:ins w:id="53" w:author="IMM 111921" w:date="2021-11-16T12:42:00Z">
              <w:r w:rsidRPr="00A46C59">
                <w:rPr>
                  <w:b/>
                  <w:i/>
                  <w:szCs w:val="20"/>
                </w:rPr>
                <w:t>O</w:t>
              </w:r>
            </w:ins>
            <w:r w:rsidRPr="00A46C59">
              <w:rPr>
                <w:b/>
                <w:i/>
                <w:szCs w:val="20"/>
              </w:rPr>
              <w:t>) above upon system implementation of the Real-Time Co-Optimization (RTC) project for NPRR1007; or upon system implementation for NPRR1014 or NPRR1029; and renumber accordingly.]</w:t>
            </w:r>
          </w:p>
        </w:tc>
      </w:tr>
    </w:tbl>
    <w:p w14:paraId="3D0FADF1" w14:textId="77777777" w:rsidR="00A46C59" w:rsidRPr="00A46C59" w:rsidRDefault="00A46C59" w:rsidP="00A46C5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6DA8A562"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D90BBA3" w14:textId="77777777" w:rsidR="00A46C59" w:rsidRPr="00A46C59" w:rsidRDefault="00A46C59" w:rsidP="00A46C59">
            <w:pPr>
              <w:spacing w:before="120" w:after="240"/>
              <w:rPr>
                <w:b/>
                <w:i/>
                <w:szCs w:val="20"/>
              </w:rPr>
            </w:pPr>
            <w:r w:rsidRPr="00A46C59">
              <w:rPr>
                <w:b/>
                <w:i/>
                <w:szCs w:val="20"/>
              </w:rPr>
              <w:t>[NPRR1007, NPRR1014, and NPRR1029:  Insert applicable portions of items (K) and (L) below upon system implementation of the Real-Time Co-Optimization (RTC) project for NPRR1007; or upon system implementation for NPRR1014 or NPRR1029:]</w:t>
            </w:r>
          </w:p>
          <w:p w14:paraId="547B21D3" w14:textId="77777777" w:rsidR="00A46C59" w:rsidRPr="00A46C59" w:rsidRDefault="00A46C59" w:rsidP="00A46C59">
            <w:pPr>
              <w:spacing w:after="240"/>
              <w:ind w:left="2880" w:hanging="720"/>
              <w:rPr>
                <w:szCs w:val="20"/>
              </w:rPr>
            </w:pPr>
            <w:r w:rsidRPr="00A46C59">
              <w:rPr>
                <w:szCs w:val="20"/>
              </w:rPr>
              <w:t>(K)</w:t>
            </w:r>
            <w:r w:rsidRPr="00A46C59">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12CD6BAE" w14:textId="77777777" w:rsidR="00A46C59" w:rsidRPr="00A46C59" w:rsidRDefault="00A46C59" w:rsidP="00A46C59">
            <w:pPr>
              <w:spacing w:after="240"/>
              <w:ind w:left="2880" w:hanging="720"/>
              <w:rPr>
                <w:szCs w:val="20"/>
              </w:rPr>
            </w:pPr>
            <w:r w:rsidRPr="00A46C59">
              <w:rPr>
                <w:szCs w:val="20"/>
              </w:rPr>
              <w:lastRenderedPageBreak/>
              <w:t>(L)</w:t>
            </w:r>
            <w:r w:rsidRPr="00A46C59">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9DDA320" w14:textId="77777777" w:rsidR="00A46C59" w:rsidRPr="00A46C59" w:rsidRDefault="00A46C59" w:rsidP="00A46C59">
      <w:pPr>
        <w:spacing w:before="240" w:after="240"/>
        <w:ind w:left="2160" w:hanging="720"/>
        <w:rPr>
          <w:szCs w:val="20"/>
        </w:rPr>
      </w:pPr>
      <w:r w:rsidRPr="00A46C59">
        <w:rPr>
          <w:szCs w:val="20"/>
        </w:rPr>
        <w:lastRenderedPageBreak/>
        <w:t>(ii)</w:t>
      </w:r>
      <w:r w:rsidRPr="00A46C59">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6C7ECA6" w14:textId="77777777" w:rsidR="00A46C59" w:rsidRPr="00A46C59" w:rsidRDefault="00A46C59" w:rsidP="00A46C59">
      <w:pPr>
        <w:spacing w:after="240"/>
        <w:ind w:left="2880" w:hanging="720"/>
        <w:rPr>
          <w:szCs w:val="20"/>
        </w:rPr>
      </w:pPr>
      <w:r w:rsidRPr="00A46C59">
        <w:rPr>
          <w:szCs w:val="20"/>
        </w:rPr>
        <w:t>(A)</w:t>
      </w:r>
      <w:r w:rsidRPr="00A46C59">
        <w:rPr>
          <w:szCs w:val="20"/>
        </w:rPr>
        <w:tab/>
        <w:t>OUT – Off-Line and unavailable;</w:t>
      </w:r>
    </w:p>
    <w:p w14:paraId="7ECE770A" w14:textId="77777777" w:rsidR="00A46C59" w:rsidRPr="00A46C59" w:rsidRDefault="00A46C59" w:rsidP="00A46C59">
      <w:pPr>
        <w:spacing w:after="240"/>
        <w:ind w:left="2880" w:hanging="720"/>
        <w:rPr>
          <w:szCs w:val="20"/>
        </w:rPr>
      </w:pPr>
      <w:r w:rsidRPr="00A46C59">
        <w:rPr>
          <w:szCs w:val="20"/>
        </w:rPr>
        <w:t>(B)</w:t>
      </w:r>
      <w:r w:rsidRPr="00A46C59">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5D1097C3"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1B9B990" w14:textId="77777777" w:rsidR="00A46C59" w:rsidRPr="00A46C59" w:rsidRDefault="00A46C59" w:rsidP="00A46C59">
            <w:pPr>
              <w:spacing w:before="120" w:after="240"/>
              <w:rPr>
                <w:iCs/>
                <w:szCs w:val="20"/>
              </w:rPr>
            </w:pPr>
            <w:r w:rsidRPr="00A46C5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09AF47F" w14:textId="77777777" w:rsidR="00A46C59" w:rsidRPr="00A46C59" w:rsidRDefault="00A46C59" w:rsidP="00A46C59">
      <w:pPr>
        <w:spacing w:before="240" w:after="240"/>
        <w:ind w:left="2880" w:hanging="720"/>
        <w:rPr>
          <w:szCs w:val="20"/>
        </w:rPr>
      </w:pPr>
      <w:r w:rsidRPr="00A46C59">
        <w:rPr>
          <w:szCs w:val="20"/>
        </w:rPr>
        <w:t>(C)</w:t>
      </w:r>
      <w:r w:rsidRPr="00A46C59">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7D6E5272"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3A2921D" w14:textId="77777777" w:rsidR="00A46C59" w:rsidRPr="00A46C59" w:rsidRDefault="00A46C59" w:rsidP="00A46C59">
            <w:pPr>
              <w:spacing w:before="120" w:after="240"/>
              <w:rPr>
                <w:b/>
                <w:i/>
                <w:szCs w:val="20"/>
              </w:rPr>
            </w:pPr>
            <w:r w:rsidRPr="00A46C59">
              <w:rPr>
                <w:b/>
                <w:i/>
                <w:szCs w:val="20"/>
              </w:rPr>
              <w:t>[NPRR1007, NPRR1014, and NPRR1029:  Replace item (C) above with the following upon system implementation of the Real-Time Co-Optimization (RTC) project for NPRR1007; or upon system implementation for NPRR1014 or NPRR1029:]</w:t>
            </w:r>
          </w:p>
          <w:p w14:paraId="7ECC448A" w14:textId="77777777" w:rsidR="00A46C59" w:rsidRPr="00A46C59" w:rsidRDefault="00A46C59" w:rsidP="00A46C59">
            <w:pPr>
              <w:spacing w:after="240"/>
              <w:ind w:left="2880" w:hanging="720"/>
              <w:rPr>
                <w:szCs w:val="20"/>
              </w:rPr>
            </w:pPr>
            <w:r w:rsidRPr="00A46C59">
              <w:rPr>
                <w:szCs w:val="20"/>
              </w:rPr>
              <w:t>(B)</w:t>
            </w:r>
            <w:r w:rsidRPr="00A46C59">
              <w:rPr>
                <w:szCs w:val="20"/>
              </w:rPr>
              <w:tab/>
              <w:t>OFF – Off-Line but available for commitment in the Day-Ahead Market (DAM), RUC, and providing Non-Spin, if qualified and capable;</w:t>
            </w:r>
          </w:p>
        </w:tc>
      </w:tr>
    </w:tbl>
    <w:p w14:paraId="0C5DEA69" w14:textId="77777777" w:rsidR="00A46C59" w:rsidRPr="00A46C59" w:rsidRDefault="00A46C59" w:rsidP="00A46C59">
      <w:pPr>
        <w:spacing w:before="240" w:after="240"/>
        <w:ind w:left="2880" w:hanging="720"/>
        <w:rPr>
          <w:szCs w:val="20"/>
        </w:rPr>
      </w:pPr>
      <w:r w:rsidRPr="00A46C59">
        <w:rPr>
          <w:szCs w:val="20"/>
        </w:rPr>
        <w:t>(D)</w:t>
      </w:r>
      <w:r w:rsidRPr="00A46C59">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09F66F87" w14:textId="77777777" w:rsidR="00A46C59" w:rsidRPr="00A46C59" w:rsidRDefault="00A46C59" w:rsidP="00A46C59">
      <w:pPr>
        <w:spacing w:after="240"/>
        <w:ind w:left="2880" w:hanging="720"/>
        <w:rPr>
          <w:szCs w:val="20"/>
        </w:rPr>
      </w:pPr>
      <w:r w:rsidRPr="00A46C59">
        <w:rPr>
          <w:szCs w:val="20"/>
        </w:rPr>
        <w:t>(E)</w:t>
      </w:r>
      <w:r w:rsidRPr="00A46C59">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4E21360E" w14:textId="77777777" w:rsidR="00A46C59" w:rsidRPr="00A46C59" w:rsidRDefault="00A46C59" w:rsidP="00A46C59">
      <w:pPr>
        <w:spacing w:after="240"/>
        <w:ind w:left="2160" w:hanging="720"/>
        <w:rPr>
          <w:szCs w:val="20"/>
        </w:rPr>
      </w:pPr>
      <w:r w:rsidRPr="00A46C59">
        <w:rPr>
          <w:szCs w:val="20"/>
        </w:rPr>
        <w:lastRenderedPageBreak/>
        <w:t>(iii)</w:t>
      </w:r>
      <w:r w:rsidRPr="00A46C59">
        <w:rPr>
          <w:szCs w:val="20"/>
        </w:rPr>
        <w:tab/>
        <w:t>Select one of the following for Load Resources.  Unless otherwise provided below, these Resource Statuses are to be used for COP and/or Real-Time telemetry purposes.</w:t>
      </w:r>
    </w:p>
    <w:p w14:paraId="6B2390C6" w14:textId="77777777" w:rsidR="00A46C59" w:rsidRPr="00A46C59" w:rsidRDefault="00A46C59" w:rsidP="00A46C59">
      <w:pPr>
        <w:spacing w:after="240"/>
        <w:ind w:left="2880" w:hanging="720"/>
        <w:rPr>
          <w:szCs w:val="20"/>
        </w:rPr>
      </w:pPr>
      <w:r w:rsidRPr="00A46C59">
        <w:rPr>
          <w:szCs w:val="20"/>
        </w:rPr>
        <w:t>(A)</w:t>
      </w:r>
      <w:r w:rsidRPr="00A46C59">
        <w:rPr>
          <w:szCs w:val="20"/>
        </w:rPr>
        <w:tab/>
        <w:t xml:space="preserve">ONRGL – Available for Dispatch of Regulation Service by Load Frequency Control (LFC) and, for any remaining Dispatchable capacity, by SCED with a Real-Time Market (RTM) Energy Bid; </w:t>
      </w:r>
    </w:p>
    <w:p w14:paraId="4E75E607" w14:textId="77777777" w:rsidR="00A46C59" w:rsidRPr="00A46C59" w:rsidRDefault="00A46C59" w:rsidP="00A46C59">
      <w:pPr>
        <w:spacing w:after="240"/>
        <w:ind w:left="2880" w:hanging="720"/>
        <w:rPr>
          <w:szCs w:val="20"/>
        </w:rPr>
      </w:pPr>
      <w:r w:rsidRPr="00A46C59">
        <w:rPr>
          <w:szCs w:val="20"/>
        </w:rPr>
        <w:t>(B)</w:t>
      </w:r>
      <w:r w:rsidRPr="00A46C59">
        <w:rPr>
          <w:szCs w:val="20"/>
        </w:rPr>
        <w:tab/>
        <w:t>FRRSUP – Available for Dispatch of FRRS by LFC and not Dispatchable by SCED.  This Resource Status is only to be used for Real-Time telemetry purposes;</w:t>
      </w:r>
    </w:p>
    <w:p w14:paraId="1C067C2D" w14:textId="77777777" w:rsidR="00A46C59" w:rsidRPr="00A46C59" w:rsidRDefault="00A46C59" w:rsidP="00A46C59">
      <w:pPr>
        <w:spacing w:after="240"/>
        <w:ind w:left="2880" w:hanging="720"/>
        <w:rPr>
          <w:szCs w:val="20"/>
        </w:rPr>
      </w:pPr>
      <w:r w:rsidRPr="00A46C59">
        <w:rPr>
          <w:szCs w:val="20"/>
        </w:rPr>
        <w:t>(C)</w:t>
      </w:r>
      <w:r w:rsidRPr="00A46C59">
        <w:rPr>
          <w:szCs w:val="20"/>
        </w:rPr>
        <w:tab/>
        <w:t xml:space="preserve">FRRSDN - Available for Dispatch of FRRS by LFC and not Dispatchable by SCED.  This Resource Status is only to be used for Real-Time telemetry purposes;  </w:t>
      </w:r>
    </w:p>
    <w:p w14:paraId="3FD697D3" w14:textId="77777777" w:rsidR="00A46C59" w:rsidRPr="00A46C59" w:rsidRDefault="00A46C59" w:rsidP="00A46C59">
      <w:pPr>
        <w:spacing w:after="240"/>
        <w:ind w:left="2880" w:hanging="720"/>
        <w:rPr>
          <w:szCs w:val="20"/>
        </w:rPr>
      </w:pPr>
      <w:r w:rsidRPr="00A46C59">
        <w:rPr>
          <w:szCs w:val="20"/>
        </w:rPr>
        <w:t>(D)</w:t>
      </w:r>
      <w:r w:rsidRPr="00A46C59">
        <w:rPr>
          <w:szCs w:val="20"/>
        </w:rPr>
        <w:tab/>
        <w:t>ONCLR – Available for Dispatch as a Controllable Load Resource by SCED with an RTM Energy Bid;</w:t>
      </w:r>
    </w:p>
    <w:p w14:paraId="268B4C73" w14:textId="77777777" w:rsidR="00A46C59" w:rsidRPr="00A46C59" w:rsidRDefault="00A46C59" w:rsidP="00A46C59">
      <w:pPr>
        <w:spacing w:after="240"/>
        <w:ind w:left="2880" w:hanging="720"/>
        <w:rPr>
          <w:szCs w:val="20"/>
        </w:rPr>
      </w:pPr>
      <w:r w:rsidRPr="00A46C59">
        <w:rPr>
          <w:szCs w:val="20"/>
        </w:rPr>
        <w:t>(E)</w:t>
      </w:r>
      <w:r w:rsidRPr="00A46C59">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6C59" w:rsidRPr="00A46C59" w14:paraId="72F4DA00" w14:textId="77777777" w:rsidTr="00A46C59">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900A69A" w14:textId="77777777" w:rsidR="00A46C59" w:rsidRPr="00A46C59" w:rsidRDefault="00A46C59" w:rsidP="00A46C59">
            <w:pPr>
              <w:spacing w:before="120" w:after="240"/>
              <w:rPr>
                <w:b/>
                <w:i/>
                <w:szCs w:val="20"/>
              </w:rPr>
            </w:pPr>
            <w:r w:rsidRPr="00A46C59">
              <w:rPr>
                <w:b/>
                <w:i/>
                <w:szCs w:val="20"/>
              </w:rPr>
              <w:t>[NPRR1093:  Replace item (E) above with the following upon system implementation:]</w:t>
            </w:r>
          </w:p>
          <w:p w14:paraId="39043F15" w14:textId="77777777" w:rsidR="00A46C59" w:rsidRPr="00A46C59" w:rsidRDefault="00A46C59" w:rsidP="00A46C59">
            <w:pPr>
              <w:spacing w:after="240"/>
              <w:ind w:left="2880" w:hanging="720"/>
              <w:rPr>
                <w:szCs w:val="20"/>
              </w:rPr>
            </w:pPr>
            <w:r w:rsidRPr="00A46C59">
              <w:rPr>
                <w:szCs w:val="20"/>
              </w:rPr>
              <w:t>(E)</w:t>
            </w:r>
            <w:r w:rsidRPr="00A46C59">
              <w:rPr>
                <w:szCs w:val="20"/>
              </w:rPr>
              <w:tab/>
              <w:t>ONRL – Available for Dispatch of RRS or Non-Spin, excluding Controllable Load Resources;</w:t>
            </w:r>
          </w:p>
        </w:tc>
      </w:tr>
    </w:tbl>
    <w:p w14:paraId="365C15E1" w14:textId="77777777" w:rsidR="00A46C59" w:rsidRPr="00A46C59" w:rsidRDefault="00A46C59" w:rsidP="00A46C5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3A1EE0E7"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5C03787" w14:textId="77777777" w:rsidR="00A46C59" w:rsidRPr="00A46C59" w:rsidRDefault="00A46C59" w:rsidP="00A46C59">
            <w:pPr>
              <w:spacing w:before="120" w:after="240"/>
              <w:rPr>
                <w:iCs/>
                <w:szCs w:val="20"/>
              </w:rPr>
            </w:pPr>
            <w:r w:rsidRPr="00A46C59">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DA6D3DC" w14:textId="77777777" w:rsidR="00A46C59" w:rsidRPr="00A46C59" w:rsidRDefault="00A46C59" w:rsidP="00A46C5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7464B7D8"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41A85E0" w14:textId="77777777" w:rsidR="00A46C59" w:rsidRPr="00A46C59" w:rsidRDefault="00A46C59" w:rsidP="00A46C59">
            <w:pPr>
              <w:spacing w:before="120" w:after="240"/>
              <w:rPr>
                <w:b/>
                <w:i/>
                <w:szCs w:val="20"/>
              </w:rPr>
            </w:pPr>
            <w:r w:rsidRPr="00A46C59">
              <w:rPr>
                <w:b/>
                <w:i/>
                <w:szCs w:val="20"/>
              </w:rPr>
              <w:t>[NPRR863:  Insert paragraph (F) below upon system implementation and renumber accordingly:]</w:t>
            </w:r>
          </w:p>
          <w:p w14:paraId="588EABE1" w14:textId="77777777" w:rsidR="00A46C59" w:rsidRPr="00A46C59" w:rsidRDefault="00A46C59" w:rsidP="00A46C59">
            <w:pPr>
              <w:spacing w:after="240"/>
              <w:ind w:left="2880" w:hanging="720"/>
              <w:rPr>
                <w:szCs w:val="20"/>
              </w:rPr>
            </w:pPr>
            <w:r w:rsidRPr="00A46C59">
              <w:rPr>
                <w:szCs w:val="20"/>
              </w:rPr>
              <w:t>(F)</w:t>
            </w:r>
            <w:r w:rsidRPr="00A46C59">
              <w:rPr>
                <w:szCs w:val="20"/>
              </w:rPr>
              <w:tab/>
              <w:t xml:space="preserve">ONECL – Available for Dispatch of ECRS, excluding Controllable Load Resources; </w:t>
            </w:r>
          </w:p>
        </w:tc>
      </w:tr>
    </w:tbl>
    <w:p w14:paraId="56EDC2E4" w14:textId="77777777" w:rsidR="00A46C59" w:rsidRPr="00A46C59" w:rsidRDefault="00A46C59" w:rsidP="00A46C5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00019209"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A5A948B" w14:textId="77777777" w:rsidR="00A46C59" w:rsidRPr="00A46C59" w:rsidRDefault="00A46C59" w:rsidP="00A46C59">
            <w:pPr>
              <w:spacing w:before="120" w:after="240"/>
              <w:rPr>
                <w:iCs/>
                <w:szCs w:val="20"/>
              </w:rPr>
            </w:pPr>
            <w:r w:rsidRPr="00A46C5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C085C" w14:textId="77777777" w:rsidR="00A46C59" w:rsidRPr="00A46C59" w:rsidRDefault="00A46C59" w:rsidP="00A46C59">
      <w:pPr>
        <w:spacing w:before="240" w:after="240"/>
        <w:ind w:left="2880" w:hanging="720"/>
        <w:rPr>
          <w:szCs w:val="20"/>
        </w:rPr>
      </w:pPr>
      <w:r w:rsidRPr="00A46C59">
        <w:rPr>
          <w:szCs w:val="20"/>
        </w:rPr>
        <w:t>(F)</w:t>
      </w:r>
      <w:r w:rsidRPr="00A46C59">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38B3867A"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AE987E5" w14:textId="77777777" w:rsidR="00A46C59" w:rsidRPr="00A46C59" w:rsidRDefault="00A46C59" w:rsidP="00A46C59">
            <w:pPr>
              <w:spacing w:before="120" w:after="240"/>
              <w:rPr>
                <w:b/>
                <w:i/>
                <w:szCs w:val="20"/>
              </w:rPr>
            </w:pPr>
            <w:r w:rsidRPr="00A46C59">
              <w:rPr>
                <w:b/>
                <w:i/>
                <w:szCs w:val="20"/>
              </w:rPr>
              <w:lastRenderedPageBreak/>
              <w:t>[NPRR863 and NPRR1015:  Insert applicable portions of paragraph (H) below upon system implementation of NPRR863:]</w:t>
            </w:r>
          </w:p>
          <w:p w14:paraId="0C0F0EB2" w14:textId="77777777" w:rsidR="00A46C59" w:rsidRPr="00A46C59" w:rsidRDefault="00A46C59" w:rsidP="00A46C59">
            <w:pPr>
              <w:spacing w:after="240"/>
              <w:ind w:left="2880" w:hanging="720"/>
              <w:rPr>
                <w:szCs w:val="20"/>
              </w:rPr>
            </w:pPr>
            <w:r w:rsidRPr="00A46C59">
              <w:rPr>
                <w:szCs w:val="20"/>
              </w:rPr>
              <w:t>(H)</w:t>
            </w:r>
            <w:r w:rsidRPr="00A46C59">
              <w:rPr>
                <w:szCs w:val="20"/>
              </w:rPr>
              <w:tab/>
              <w:t>ONFFRRRSL – Available for Dispatch of RRS when providing FFR, excluding Controllable Load Resources. This Resource Status is only to be used for Real-Time telemetry purposes;</w:t>
            </w:r>
          </w:p>
        </w:tc>
      </w:tr>
    </w:tbl>
    <w:p w14:paraId="5A3AB88E" w14:textId="77777777" w:rsidR="00A46C59" w:rsidRPr="00A46C59" w:rsidRDefault="00A46C59" w:rsidP="00A46C5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04A2F683"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9C70F4F" w14:textId="77777777" w:rsidR="00A46C59" w:rsidRPr="00A46C59" w:rsidRDefault="00A46C59" w:rsidP="00A46C59">
            <w:pPr>
              <w:spacing w:before="120" w:after="240"/>
              <w:rPr>
                <w:iCs/>
                <w:szCs w:val="20"/>
              </w:rPr>
            </w:pPr>
            <w:r w:rsidRPr="00A46C59">
              <w:rPr>
                <w:b/>
                <w:i/>
                <w:szCs w:val="20"/>
              </w:rPr>
              <w:t>[NPRR1007, NPRR1014, and NPRR1029:  Delete item (H) above upon system implementation of the Real-Time Co-Optimization (RTC) project for NPRR1007; or upon system implementation for NPRR1014 or NPRR1029.]</w:t>
            </w:r>
          </w:p>
        </w:tc>
      </w:tr>
    </w:tbl>
    <w:p w14:paraId="7AD7A487" w14:textId="77777777" w:rsidR="00A46C59" w:rsidRPr="00A46C59" w:rsidRDefault="00A46C59" w:rsidP="00A46C5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23773B99"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DCFBDF0" w14:textId="77777777" w:rsidR="00A46C59" w:rsidRPr="00A46C59" w:rsidRDefault="00A46C59" w:rsidP="00A46C59">
            <w:pPr>
              <w:spacing w:before="120" w:after="240"/>
              <w:rPr>
                <w:b/>
                <w:i/>
                <w:szCs w:val="20"/>
              </w:rPr>
            </w:pPr>
            <w:r w:rsidRPr="00A46C59">
              <w:rPr>
                <w:b/>
                <w:i/>
                <w:szCs w:val="20"/>
              </w:rPr>
              <w:t>[NPRR1007, NPRR1014, NPRR1029:  Insert item (B) below upon system implementation of the Real-Time Co-Optimization (RTC) project for NPRR1007; or upon system implementation for NPRR1014 or NPRR1029:]</w:t>
            </w:r>
          </w:p>
          <w:p w14:paraId="65B6736E" w14:textId="77777777" w:rsidR="00A46C59" w:rsidRPr="00A46C59" w:rsidRDefault="00A46C59" w:rsidP="00A46C59">
            <w:pPr>
              <w:spacing w:after="240"/>
              <w:ind w:left="2880" w:hanging="720"/>
              <w:rPr>
                <w:szCs w:val="20"/>
              </w:rPr>
            </w:pPr>
            <w:r w:rsidRPr="00A46C59">
              <w:rPr>
                <w:szCs w:val="20"/>
              </w:rPr>
              <w:t>(B)</w:t>
            </w:r>
            <w:r w:rsidRPr="00A46C59">
              <w:rPr>
                <w:szCs w:val="20"/>
              </w:rPr>
              <w:tab/>
              <w:t>ONL – On-Line and available for Dispatch by SCED or providing Ancillary Services.</w:t>
            </w:r>
          </w:p>
        </w:tc>
      </w:tr>
    </w:tbl>
    <w:p w14:paraId="303620FE" w14:textId="77777777" w:rsidR="00A46C59" w:rsidRPr="00A46C59" w:rsidRDefault="00A46C59" w:rsidP="00A46C5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0CFC9772"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79C83E5" w14:textId="77777777" w:rsidR="00A46C59" w:rsidRPr="00A46C59" w:rsidRDefault="00A46C59" w:rsidP="00A46C59">
            <w:pPr>
              <w:spacing w:before="120" w:after="240"/>
              <w:rPr>
                <w:b/>
                <w:i/>
                <w:szCs w:val="20"/>
              </w:rPr>
            </w:pPr>
            <w:r w:rsidRPr="00A46C59">
              <w:rPr>
                <w:b/>
                <w:i/>
                <w:szCs w:val="20"/>
              </w:rPr>
              <w:t>[NPRR1014 or NPRR1029:  Insert applicable portions of paragraph (iv) below upon system implementation:]</w:t>
            </w:r>
          </w:p>
          <w:p w14:paraId="3A7CB6F1" w14:textId="77777777" w:rsidR="00A46C59" w:rsidRPr="00A46C59" w:rsidRDefault="00A46C59" w:rsidP="00A46C59">
            <w:pPr>
              <w:spacing w:after="240"/>
              <w:ind w:left="2160" w:hanging="720"/>
              <w:rPr>
                <w:szCs w:val="20"/>
              </w:rPr>
            </w:pPr>
            <w:r w:rsidRPr="00A46C59">
              <w:rPr>
                <w:szCs w:val="20"/>
              </w:rPr>
              <w:t>(iv)</w:t>
            </w:r>
            <w:r w:rsidRPr="00A46C59">
              <w:rPr>
                <w:szCs w:val="20"/>
              </w:rPr>
              <w:tab/>
              <w:t>Select one of the following for Energy Storage Resources (ESRs).  Unless otherwise provided below, these Resource Statuses are to be used for COP and Real-Time telemetry purposes:</w:t>
            </w:r>
          </w:p>
          <w:p w14:paraId="5D8311B8" w14:textId="77777777" w:rsidR="00A46C59" w:rsidRPr="00A46C59" w:rsidRDefault="00A46C59" w:rsidP="00A46C59">
            <w:pPr>
              <w:spacing w:after="240"/>
              <w:ind w:left="2880" w:hanging="720"/>
              <w:rPr>
                <w:szCs w:val="20"/>
              </w:rPr>
            </w:pPr>
            <w:r w:rsidRPr="00A46C59">
              <w:rPr>
                <w:szCs w:val="20"/>
              </w:rPr>
              <w:t>(A)</w:t>
            </w:r>
            <w:r w:rsidRPr="00A46C59">
              <w:rPr>
                <w:szCs w:val="20"/>
              </w:rPr>
              <w:tab/>
              <w:t>ON – On-Line Resource with Energy Bid/Offer Curve;</w:t>
            </w:r>
          </w:p>
          <w:p w14:paraId="084B9557" w14:textId="77777777" w:rsidR="00A46C59" w:rsidRPr="00A46C59" w:rsidRDefault="00A46C59" w:rsidP="00A46C59">
            <w:pPr>
              <w:spacing w:after="240"/>
              <w:ind w:left="2880" w:hanging="720"/>
              <w:rPr>
                <w:szCs w:val="20"/>
              </w:rPr>
            </w:pPr>
            <w:r w:rsidRPr="00A46C59">
              <w:rPr>
                <w:szCs w:val="20"/>
              </w:rPr>
              <w:t>(B)</w:t>
            </w:r>
            <w:r w:rsidRPr="00A46C59">
              <w:rPr>
                <w:szCs w:val="20"/>
              </w:rPr>
              <w:tab/>
              <w:t>ONOS – On-Line Resource with Output Schedule;</w:t>
            </w:r>
          </w:p>
          <w:p w14:paraId="56ACE7BF" w14:textId="77777777" w:rsidR="00A46C59" w:rsidRPr="00A46C59" w:rsidRDefault="00A46C59" w:rsidP="00A46C59">
            <w:pPr>
              <w:spacing w:after="240"/>
              <w:ind w:left="2880" w:hanging="720"/>
              <w:rPr>
                <w:szCs w:val="20"/>
              </w:rPr>
            </w:pPr>
            <w:r w:rsidRPr="00A46C59">
              <w:rPr>
                <w:szCs w:val="20"/>
              </w:rPr>
              <w:t>(C)</w:t>
            </w:r>
            <w:r w:rsidRPr="00A46C59">
              <w:rPr>
                <w:szCs w:val="20"/>
              </w:rPr>
              <w:tab/>
              <w:t>ONTEST – On-Line blocked from SCED for operations testing (while ONTEST, an Energy Storage Resource (ESR) may be shown on Outage in the Outage Scheduler);</w:t>
            </w:r>
          </w:p>
          <w:p w14:paraId="42436C9E" w14:textId="77777777" w:rsidR="00A46C59" w:rsidRPr="00A46C59" w:rsidRDefault="00A46C59" w:rsidP="00A46C59">
            <w:pPr>
              <w:spacing w:after="240"/>
              <w:ind w:left="2880" w:hanging="720"/>
              <w:rPr>
                <w:szCs w:val="20"/>
              </w:rPr>
            </w:pPr>
            <w:r w:rsidRPr="00A46C59">
              <w:rPr>
                <w:szCs w:val="20"/>
              </w:rPr>
              <w:t>(D)</w:t>
            </w:r>
            <w:r w:rsidRPr="00A46C59">
              <w:rPr>
                <w:szCs w:val="20"/>
              </w:rPr>
              <w:tab/>
              <w:t>ONEMR – On-Line EMR (available for commitment or dispatch only for ERCOT-declared Emergency Conditions; the QSE may appropriately set LSL and High Sustained Limit (HSL) to reflect operating limits);</w:t>
            </w:r>
          </w:p>
          <w:p w14:paraId="2FAAC842" w14:textId="77777777" w:rsidR="00A46C59" w:rsidRPr="00A46C59" w:rsidRDefault="00A46C59" w:rsidP="00A46C59">
            <w:pPr>
              <w:spacing w:after="240"/>
              <w:ind w:left="2880" w:hanging="720"/>
              <w:rPr>
                <w:szCs w:val="20"/>
              </w:rPr>
            </w:pPr>
            <w:r w:rsidRPr="00A46C59">
              <w:rPr>
                <w:szCs w:val="20"/>
              </w:rPr>
              <w:t>(E)</w:t>
            </w:r>
            <w:r w:rsidRPr="00A46C59">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5D1642B" w14:textId="77777777" w:rsidR="00A46C59" w:rsidRPr="00A46C59" w:rsidRDefault="00A46C59" w:rsidP="00A46C59">
            <w:pPr>
              <w:spacing w:after="240"/>
              <w:ind w:left="2880" w:hanging="720"/>
              <w:rPr>
                <w:szCs w:val="20"/>
              </w:rPr>
            </w:pPr>
            <w:r w:rsidRPr="00A46C59">
              <w:rPr>
                <w:szCs w:val="20"/>
              </w:rPr>
              <w:lastRenderedPageBreak/>
              <w:t>(F)</w:t>
            </w:r>
            <w:r w:rsidRPr="00A46C59">
              <w:rPr>
                <w:szCs w:val="20"/>
              </w:rPr>
              <w:tab/>
              <w:t>OUT – Off-Line and unavailable; and</w:t>
            </w:r>
          </w:p>
        </w:tc>
      </w:tr>
    </w:tbl>
    <w:p w14:paraId="514AB160" w14:textId="77777777" w:rsidR="00A46C59" w:rsidRPr="00A46C59" w:rsidRDefault="00A46C59" w:rsidP="00A46C59">
      <w:pPr>
        <w:spacing w:before="240" w:after="240"/>
        <w:ind w:left="1440" w:hanging="720"/>
        <w:rPr>
          <w:szCs w:val="20"/>
        </w:rPr>
      </w:pPr>
      <w:r w:rsidRPr="00A46C59">
        <w:rPr>
          <w:szCs w:val="20"/>
        </w:rPr>
        <w:lastRenderedPageBreak/>
        <w:t>(c)</w:t>
      </w:r>
      <w:r w:rsidRPr="00A46C59">
        <w:rPr>
          <w:szCs w:val="20"/>
        </w:rPr>
        <w:tab/>
        <w:t>The HSL;</w:t>
      </w:r>
    </w:p>
    <w:p w14:paraId="39839C39"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7DCC4641"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90D0336" w14:textId="77777777" w:rsidR="00A46C59" w:rsidRPr="00A46C59" w:rsidRDefault="00A46C59" w:rsidP="00A46C59">
            <w:pPr>
              <w:spacing w:before="120" w:after="240"/>
              <w:rPr>
                <w:b/>
                <w:i/>
                <w:szCs w:val="20"/>
              </w:rPr>
            </w:pPr>
            <w:r w:rsidRPr="00A46C59">
              <w:rPr>
                <w:b/>
                <w:i/>
                <w:szCs w:val="20"/>
              </w:rPr>
              <w:t>[NPRR1014 and NPRR1029:  Insert applicable portions of paragraph (ii) below upon system implementation:]</w:t>
            </w:r>
          </w:p>
          <w:p w14:paraId="5340F38D" w14:textId="77777777" w:rsidR="00A46C59" w:rsidRPr="00A46C59" w:rsidRDefault="00A46C59" w:rsidP="00A46C59">
            <w:pPr>
              <w:spacing w:after="240"/>
              <w:ind w:left="2160" w:hanging="720"/>
              <w:rPr>
                <w:szCs w:val="20"/>
              </w:rPr>
            </w:pPr>
            <w:r w:rsidRPr="00A46C59">
              <w:rPr>
                <w:szCs w:val="20"/>
              </w:rPr>
              <w:t>(ii)</w:t>
            </w:r>
            <w:r w:rsidRPr="00A46C59">
              <w:rPr>
                <w:szCs w:val="20"/>
              </w:rPr>
              <w:tab/>
              <w:t>For ESRs, the HSL may be negative;</w:t>
            </w:r>
          </w:p>
        </w:tc>
      </w:tr>
    </w:tbl>
    <w:p w14:paraId="20B02A3F" w14:textId="77777777" w:rsidR="00A46C59" w:rsidRPr="00A46C59" w:rsidRDefault="00A46C59" w:rsidP="00A46C59">
      <w:pPr>
        <w:spacing w:before="240" w:after="240"/>
        <w:ind w:left="1440" w:hanging="720"/>
        <w:rPr>
          <w:szCs w:val="20"/>
        </w:rPr>
      </w:pPr>
      <w:r w:rsidRPr="00A46C59">
        <w:rPr>
          <w:szCs w:val="20"/>
        </w:rPr>
        <w:t>(d)</w:t>
      </w:r>
      <w:r w:rsidRPr="00A46C59">
        <w:rPr>
          <w:szCs w:val="20"/>
        </w:rPr>
        <w:tab/>
        <w:t>The LSL;</w:t>
      </w:r>
    </w:p>
    <w:p w14:paraId="21516577"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27D020FC"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AAE5102" w14:textId="77777777" w:rsidR="00A46C59" w:rsidRPr="00A46C59" w:rsidRDefault="00A46C59" w:rsidP="00A46C59">
            <w:pPr>
              <w:spacing w:before="120" w:after="240"/>
              <w:rPr>
                <w:b/>
                <w:i/>
                <w:szCs w:val="20"/>
              </w:rPr>
            </w:pPr>
            <w:r w:rsidRPr="00A46C59">
              <w:rPr>
                <w:b/>
                <w:i/>
                <w:szCs w:val="20"/>
              </w:rPr>
              <w:t>[NPRR1014 and NPRR1029:  Insert applicable portions of paragraph (ii) below upon system implementation:]</w:t>
            </w:r>
          </w:p>
          <w:p w14:paraId="1C669E35" w14:textId="77777777" w:rsidR="00A46C59" w:rsidRPr="00A46C59" w:rsidRDefault="00A46C59" w:rsidP="00A46C59">
            <w:pPr>
              <w:spacing w:after="240"/>
              <w:ind w:left="2160" w:hanging="720"/>
              <w:rPr>
                <w:szCs w:val="20"/>
              </w:rPr>
            </w:pPr>
            <w:r w:rsidRPr="00A46C59">
              <w:rPr>
                <w:szCs w:val="20"/>
              </w:rPr>
              <w:t>(ii)</w:t>
            </w:r>
            <w:r w:rsidRPr="00A46C59">
              <w:rPr>
                <w:szCs w:val="20"/>
              </w:rPr>
              <w:tab/>
              <w:t>For ESRs, the LSL may be positive;</w:t>
            </w:r>
          </w:p>
        </w:tc>
      </w:tr>
    </w:tbl>
    <w:p w14:paraId="768E3331" w14:textId="77777777" w:rsidR="00A46C59" w:rsidRPr="00A46C59" w:rsidRDefault="00A46C59" w:rsidP="00A46C59">
      <w:pPr>
        <w:spacing w:before="240" w:after="240"/>
        <w:ind w:left="1440" w:hanging="720"/>
        <w:rPr>
          <w:szCs w:val="20"/>
        </w:rPr>
      </w:pPr>
      <w:r w:rsidRPr="00A46C59">
        <w:rPr>
          <w:szCs w:val="20"/>
        </w:rPr>
        <w:t>(e)</w:t>
      </w:r>
      <w:r w:rsidRPr="00A46C59">
        <w:rPr>
          <w:szCs w:val="20"/>
        </w:rPr>
        <w:tab/>
        <w:t>The High Emergency Limit (HEL);</w:t>
      </w:r>
    </w:p>
    <w:p w14:paraId="484EE23A" w14:textId="77777777" w:rsidR="00A46C59" w:rsidRPr="00A46C59" w:rsidRDefault="00A46C59" w:rsidP="00A46C59">
      <w:pPr>
        <w:spacing w:after="240"/>
        <w:ind w:left="1440" w:hanging="720"/>
        <w:rPr>
          <w:szCs w:val="20"/>
        </w:rPr>
      </w:pPr>
      <w:r w:rsidRPr="00A46C59">
        <w:rPr>
          <w:szCs w:val="20"/>
        </w:rPr>
        <w:t>(f)</w:t>
      </w:r>
      <w:r w:rsidRPr="00A46C59">
        <w:rPr>
          <w:szCs w:val="20"/>
        </w:rPr>
        <w:tab/>
        <w:t>The Low Emergency Limit (LEL); and</w:t>
      </w:r>
    </w:p>
    <w:p w14:paraId="154995A0" w14:textId="77777777" w:rsidR="00A46C59" w:rsidRPr="00A46C59" w:rsidRDefault="00A46C59" w:rsidP="00A46C59">
      <w:pPr>
        <w:spacing w:after="240"/>
        <w:ind w:left="1440" w:hanging="720"/>
        <w:rPr>
          <w:szCs w:val="20"/>
        </w:rPr>
      </w:pPr>
      <w:r w:rsidRPr="00A46C59">
        <w:rPr>
          <w:szCs w:val="20"/>
        </w:rPr>
        <w:t>(g)</w:t>
      </w:r>
      <w:r w:rsidRPr="00A46C59">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00AE92CA"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2FDEAB3" w14:textId="77777777" w:rsidR="00A46C59" w:rsidRPr="00A46C59" w:rsidRDefault="00A46C59" w:rsidP="00A46C59">
            <w:pPr>
              <w:spacing w:before="120" w:after="240"/>
              <w:rPr>
                <w:b/>
                <w:i/>
                <w:szCs w:val="20"/>
              </w:rPr>
            </w:pPr>
            <w:r w:rsidRPr="00A46C59">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2221AB1F" w14:textId="77777777" w:rsidR="00A46C59" w:rsidRPr="00A46C59" w:rsidRDefault="00A46C59" w:rsidP="00A46C59">
            <w:pPr>
              <w:spacing w:after="240"/>
              <w:ind w:left="1440" w:hanging="720"/>
              <w:rPr>
                <w:szCs w:val="20"/>
              </w:rPr>
            </w:pPr>
            <w:r w:rsidRPr="00A46C59">
              <w:rPr>
                <w:szCs w:val="20"/>
              </w:rPr>
              <w:t>(g)</w:t>
            </w:r>
            <w:r w:rsidRPr="00A46C59">
              <w:rPr>
                <w:szCs w:val="20"/>
              </w:rPr>
              <w:tab/>
              <w:t>Ancillary Service capability in MW for each product and sub-type.</w:t>
            </w:r>
          </w:p>
        </w:tc>
      </w:tr>
    </w:tbl>
    <w:p w14:paraId="444210A5" w14:textId="77777777" w:rsidR="00A46C59" w:rsidRPr="00A46C59" w:rsidRDefault="00A46C59" w:rsidP="00A46C59">
      <w:pPr>
        <w:spacing w:before="240"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Regulation Up (Reg-Up);</w:t>
      </w:r>
    </w:p>
    <w:p w14:paraId="35856BCD" w14:textId="77777777" w:rsidR="00A46C59" w:rsidRPr="00A46C59" w:rsidRDefault="00A46C59" w:rsidP="00A46C59">
      <w:pPr>
        <w:spacing w:after="240"/>
        <w:ind w:left="2160" w:hanging="720"/>
        <w:rPr>
          <w:szCs w:val="20"/>
        </w:rPr>
      </w:pPr>
      <w:r w:rsidRPr="00A46C59">
        <w:rPr>
          <w:szCs w:val="20"/>
        </w:rPr>
        <w:t>(ii)</w:t>
      </w:r>
      <w:r w:rsidRPr="00A46C59">
        <w:rPr>
          <w:szCs w:val="20"/>
        </w:rPr>
        <w:tab/>
        <w:t>Regulation Down (Reg-Down);</w:t>
      </w:r>
    </w:p>
    <w:p w14:paraId="5A855EF4" w14:textId="77777777" w:rsidR="00A46C59" w:rsidRPr="00A46C59" w:rsidRDefault="00A46C59" w:rsidP="00A46C59">
      <w:pPr>
        <w:spacing w:after="240"/>
        <w:ind w:left="2160" w:hanging="720"/>
        <w:rPr>
          <w:szCs w:val="20"/>
        </w:rPr>
      </w:pPr>
      <w:r w:rsidRPr="00A46C59">
        <w:rPr>
          <w:szCs w:val="20"/>
        </w:rPr>
        <w:t>(iii)</w:t>
      </w:r>
      <w:r w:rsidRPr="00A46C59">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5836307C"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9989B6B" w14:textId="77777777" w:rsidR="00A46C59" w:rsidRPr="00A46C59" w:rsidRDefault="00A46C59" w:rsidP="00A46C59">
            <w:pPr>
              <w:spacing w:before="120" w:after="240"/>
              <w:rPr>
                <w:b/>
                <w:i/>
                <w:szCs w:val="20"/>
              </w:rPr>
            </w:pPr>
            <w:r w:rsidRPr="00A46C59">
              <w:rPr>
                <w:b/>
                <w:i/>
                <w:szCs w:val="20"/>
              </w:rPr>
              <w:t>[NPRR863:  Insert paragraph (iv) below upon system implementation and renumber accordingly:]</w:t>
            </w:r>
          </w:p>
          <w:p w14:paraId="7E8F3D78" w14:textId="77777777" w:rsidR="00A46C59" w:rsidRPr="00A46C59" w:rsidRDefault="00A46C59" w:rsidP="00A46C59">
            <w:pPr>
              <w:spacing w:after="240"/>
              <w:ind w:left="2160" w:hanging="720"/>
              <w:rPr>
                <w:szCs w:val="20"/>
              </w:rPr>
            </w:pPr>
            <w:r w:rsidRPr="00A46C59">
              <w:rPr>
                <w:szCs w:val="20"/>
              </w:rPr>
              <w:lastRenderedPageBreak/>
              <w:t>(iv)</w:t>
            </w:r>
            <w:r w:rsidRPr="00A46C59">
              <w:rPr>
                <w:szCs w:val="20"/>
              </w:rPr>
              <w:tab/>
              <w:t>ECRS; and</w:t>
            </w:r>
          </w:p>
        </w:tc>
      </w:tr>
    </w:tbl>
    <w:p w14:paraId="31EEE3AF" w14:textId="77777777" w:rsidR="00A46C59" w:rsidRPr="00A46C59" w:rsidRDefault="00A46C59" w:rsidP="00A46C59">
      <w:pPr>
        <w:spacing w:before="240" w:after="240"/>
        <w:ind w:left="2160" w:hanging="720"/>
        <w:rPr>
          <w:szCs w:val="20"/>
        </w:rPr>
      </w:pPr>
      <w:r w:rsidRPr="00A46C59">
        <w:rPr>
          <w:szCs w:val="20"/>
        </w:rPr>
        <w:lastRenderedPageBreak/>
        <w:t>(iv)</w:t>
      </w:r>
      <w:r w:rsidRPr="00A46C59">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30E69D1C"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4A173DC" w14:textId="77777777" w:rsidR="00A46C59" w:rsidRPr="00A46C59" w:rsidRDefault="00A46C59" w:rsidP="00A46C59">
            <w:pPr>
              <w:spacing w:before="120" w:after="240"/>
              <w:rPr>
                <w:szCs w:val="20"/>
              </w:rPr>
            </w:pPr>
            <w:r w:rsidRPr="00A46C59">
              <w:rPr>
                <w:b/>
                <w:i/>
                <w:szCs w:val="20"/>
              </w:rPr>
              <w:t>[NPRR1007, NPRR1014, and NPRR1029:  Delete items (</w:t>
            </w:r>
            <w:proofErr w:type="spellStart"/>
            <w:r w:rsidRPr="00A46C59">
              <w:rPr>
                <w:b/>
                <w:i/>
                <w:szCs w:val="20"/>
              </w:rPr>
              <w:t>i</w:t>
            </w:r>
            <w:proofErr w:type="spellEnd"/>
            <w:r w:rsidRPr="00A46C59">
              <w:rPr>
                <w:b/>
                <w:i/>
                <w:szCs w:val="20"/>
              </w:rPr>
              <w:t>)-(iv) above upon system implementation of the Real-Time Co-Optimization (RTC) project for NPRR1007; or upon system implementation for NPRR1014 or NPRR1029.]</w:t>
            </w:r>
          </w:p>
        </w:tc>
      </w:tr>
    </w:tbl>
    <w:p w14:paraId="1A25FB03" w14:textId="77777777" w:rsidR="00A46C59" w:rsidRPr="00A46C59" w:rsidRDefault="00A46C59" w:rsidP="00A46C59">
      <w:pPr>
        <w:spacing w:before="240" w:after="240"/>
        <w:ind w:left="720" w:hanging="720"/>
        <w:rPr>
          <w:iCs/>
          <w:szCs w:val="20"/>
        </w:rPr>
      </w:pPr>
      <w:r w:rsidRPr="00A46C59">
        <w:rPr>
          <w:iCs/>
          <w:szCs w:val="20"/>
        </w:rPr>
        <w:t>(6)</w:t>
      </w:r>
      <w:r w:rsidRPr="00A46C59">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E1B72A3" w14:textId="77777777" w:rsidR="00A46C59" w:rsidRPr="00A46C59" w:rsidRDefault="00A46C59" w:rsidP="00A46C59">
      <w:pPr>
        <w:spacing w:after="240"/>
        <w:ind w:left="1440" w:hanging="720"/>
        <w:rPr>
          <w:szCs w:val="20"/>
        </w:rPr>
      </w:pPr>
      <w:r w:rsidRPr="00A46C59">
        <w:rPr>
          <w:szCs w:val="20"/>
        </w:rPr>
        <w:t>(a)</w:t>
      </w:r>
      <w:r w:rsidRPr="00A46C59">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E09BB2B" w14:textId="77777777" w:rsidR="00A46C59" w:rsidRPr="00A46C59" w:rsidRDefault="00A46C59" w:rsidP="00A46C59">
      <w:pPr>
        <w:spacing w:after="240"/>
        <w:ind w:left="1440" w:hanging="720"/>
        <w:rPr>
          <w:szCs w:val="20"/>
        </w:rPr>
      </w:pPr>
      <w:r w:rsidRPr="00A46C59">
        <w:rPr>
          <w:szCs w:val="20"/>
        </w:rPr>
        <w:t>(b)</w:t>
      </w:r>
      <w:r w:rsidRPr="00A46C59">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65E464D" w14:textId="77777777" w:rsidR="00A46C59" w:rsidRPr="00A46C59" w:rsidRDefault="00A46C59" w:rsidP="00A46C59">
      <w:pPr>
        <w:spacing w:after="240"/>
        <w:ind w:left="1440" w:hanging="720"/>
        <w:rPr>
          <w:szCs w:val="20"/>
        </w:rPr>
      </w:pPr>
      <w:r w:rsidRPr="00A46C59">
        <w:rPr>
          <w:szCs w:val="20"/>
        </w:rPr>
        <w:t>(c)</w:t>
      </w:r>
      <w:r w:rsidRPr="00A46C59">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46C59" w:rsidRPr="00A46C59" w14:paraId="240C0FF2" w14:textId="77777777" w:rsidTr="00A46C59">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9BBBE1B" w14:textId="77777777" w:rsidR="00A46C59" w:rsidRPr="00A46C59" w:rsidRDefault="00A46C59" w:rsidP="00A46C59">
            <w:pPr>
              <w:spacing w:before="120" w:after="240"/>
              <w:rPr>
                <w:b/>
                <w:i/>
                <w:szCs w:val="20"/>
              </w:rPr>
            </w:pPr>
            <w:r w:rsidRPr="00A46C59">
              <w:rPr>
                <w:b/>
                <w:i/>
                <w:szCs w:val="20"/>
              </w:rPr>
              <w:t>[NPRR1007, NPRR1014, and NPRR1029:  Replace paragraph (c) above with the following upon system implementation of the Real-Time Co-Optimization (RTC) project for NPRR1007; or upon system implementation for NPRR1014 or NPRR1029:]</w:t>
            </w:r>
          </w:p>
          <w:p w14:paraId="7278EC3F" w14:textId="77777777" w:rsidR="00A46C59" w:rsidRPr="00A46C59" w:rsidRDefault="00A46C59" w:rsidP="00A46C59">
            <w:pPr>
              <w:spacing w:after="240"/>
              <w:ind w:left="1440" w:hanging="720"/>
              <w:rPr>
                <w:szCs w:val="20"/>
              </w:rPr>
            </w:pPr>
            <w:r w:rsidRPr="00A46C59">
              <w:rPr>
                <w:szCs w:val="20"/>
              </w:rPr>
              <w:lastRenderedPageBreak/>
              <w:t>(c)</w:t>
            </w:r>
            <w:r w:rsidRPr="00A46C59">
              <w:rPr>
                <w:szCs w:val="20"/>
              </w:rPr>
              <w:tab/>
              <w:t>ERCOT systems shall allow only one Combined Cycle Generation Resource in a Combined Cycle Train to offer Off-Line Non-Spin in the DAM or SCED.</w:t>
            </w:r>
          </w:p>
        </w:tc>
      </w:tr>
    </w:tbl>
    <w:p w14:paraId="7DCC6F7B" w14:textId="77777777" w:rsidR="00A46C59" w:rsidRPr="00A46C59" w:rsidRDefault="00A46C59" w:rsidP="00A46C59">
      <w:pPr>
        <w:spacing w:before="240" w:after="240"/>
        <w:ind w:left="2160" w:hanging="720"/>
        <w:rPr>
          <w:szCs w:val="20"/>
        </w:rPr>
      </w:pPr>
      <w:r w:rsidRPr="00A46C59">
        <w:rPr>
          <w:szCs w:val="20"/>
        </w:rPr>
        <w:lastRenderedPageBreak/>
        <w:t>(</w:t>
      </w:r>
      <w:proofErr w:type="spellStart"/>
      <w:r w:rsidRPr="00A46C59">
        <w:rPr>
          <w:szCs w:val="20"/>
        </w:rPr>
        <w:t>i</w:t>
      </w:r>
      <w:proofErr w:type="spellEnd"/>
      <w:r w:rsidRPr="00A46C59">
        <w:rPr>
          <w:szCs w:val="20"/>
        </w:rPr>
        <w:t>)</w:t>
      </w:r>
      <w:r w:rsidRPr="00A46C59">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6DDC735" w14:textId="77777777" w:rsidR="00A46C59" w:rsidRPr="00A46C59" w:rsidRDefault="00A46C59" w:rsidP="00A46C59">
      <w:pPr>
        <w:spacing w:after="240"/>
        <w:ind w:left="2160" w:hanging="720"/>
        <w:rPr>
          <w:szCs w:val="20"/>
        </w:rPr>
      </w:pPr>
      <w:r w:rsidRPr="00A46C59">
        <w:rPr>
          <w:szCs w:val="20"/>
        </w:rPr>
        <w:t>(ii)</w:t>
      </w:r>
      <w:r w:rsidRPr="00A46C59">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5300A1B" w14:textId="77777777" w:rsidR="00A46C59" w:rsidRPr="00A46C59" w:rsidRDefault="00A46C59" w:rsidP="00A46C59">
      <w:pPr>
        <w:spacing w:after="240"/>
        <w:ind w:left="1440" w:hanging="720"/>
        <w:rPr>
          <w:iCs/>
          <w:szCs w:val="20"/>
        </w:rPr>
      </w:pPr>
      <w:r w:rsidRPr="00A46C59">
        <w:rPr>
          <w:iCs/>
          <w:szCs w:val="20"/>
        </w:rPr>
        <w:t>(d)</w:t>
      </w:r>
      <w:r w:rsidRPr="00A46C59">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F007D15" w14:textId="77777777" w:rsidR="00A46C59" w:rsidRPr="00A46C59" w:rsidRDefault="00A46C59" w:rsidP="00A46C59">
      <w:pPr>
        <w:spacing w:after="240"/>
        <w:ind w:left="720" w:hanging="720"/>
        <w:rPr>
          <w:iCs/>
          <w:szCs w:val="20"/>
        </w:rPr>
      </w:pPr>
      <w:r w:rsidRPr="00A46C59">
        <w:rPr>
          <w:iCs/>
          <w:szCs w:val="20"/>
        </w:rPr>
        <w:t>(7)</w:t>
      </w:r>
      <w:r w:rsidRPr="00A46C59">
        <w:rPr>
          <w:iCs/>
          <w:szCs w:val="20"/>
        </w:rPr>
        <w:tab/>
        <w:t>ERCOT may accept COPs only from QSEs.</w:t>
      </w:r>
    </w:p>
    <w:p w14:paraId="10CB6F37" w14:textId="77777777" w:rsidR="00A46C59" w:rsidRPr="00A46C59" w:rsidRDefault="00A46C59" w:rsidP="00A46C59">
      <w:pPr>
        <w:spacing w:after="240"/>
        <w:ind w:left="720" w:hanging="720"/>
        <w:rPr>
          <w:iCs/>
          <w:szCs w:val="20"/>
        </w:rPr>
      </w:pPr>
      <w:r w:rsidRPr="00A46C59">
        <w:rPr>
          <w:iCs/>
          <w:szCs w:val="20"/>
        </w:rPr>
        <w:t>(8)</w:t>
      </w:r>
      <w:r w:rsidRPr="00A46C59">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A46C59">
        <w:rPr>
          <w:iCs/>
          <w:szCs w:val="20"/>
        </w:rPr>
        <w:t>PhotoVoltaic</w:t>
      </w:r>
      <w:proofErr w:type="spellEnd"/>
      <w:r w:rsidRPr="00A46C59">
        <w:rPr>
          <w:iCs/>
          <w:szCs w:val="20"/>
        </w:rPr>
        <w:t xml:space="preserve"> Generation Resources (PVGRs) with the most recently updated Short-Term </w:t>
      </w:r>
      <w:proofErr w:type="spellStart"/>
      <w:r w:rsidRPr="00A46C59">
        <w:rPr>
          <w:iCs/>
          <w:szCs w:val="20"/>
        </w:rPr>
        <w:t>PhotoVoltaic</w:t>
      </w:r>
      <w:proofErr w:type="spellEnd"/>
      <w:r w:rsidRPr="00A46C59">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77803831"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77649A0" w14:textId="77777777" w:rsidR="00A46C59" w:rsidRPr="00A46C59" w:rsidRDefault="00A46C59" w:rsidP="00A46C59">
            <w:pPr>
              <w:spacing w:before="120" w:after="240"/>
              <w:rPr>
                <w:b/>
                <w:i/>
                <w:szCs w:val="20"/>
              </w:rPr>
            </w:pPr>
            <w:r w:rsidRPr="00A46C59">
              <w:rPr>
                <w:b/>
                <w:i/>
                <w:szCs w:val="20"/>
              </w:rPr>
              <w:t>[NPRR1029:  Replace paragraph (8) above with the following upon system implementation:]</w:t>
            </w:r>
          </w:p>
          <w:p w14:paraId="3FF36541" w14:textId="77777777" w:rsidR="00A46C59" w:rsidRPr="00A46C59" w:rsidRDefault="00A46C59" w:rsidP="00A46C59">
            <w:pPr>
              <w:spacing w:after="240"/>
              <w:ind w:left="720" w:hanging="720"/>
              <w:rPr>
                <w:iCs/>
                <w:szCs w:val="20"/>
              </w:rPr>
            </w:pPr>
            <w:r w:rsidRPr="00A46C59">
              <w:rPr>
                <w:iCs/>
                <w:szCs w:val="20"/>
              </w:rPr>
              <w:t>(8)</w:t>
            </w:r>
            <w:r w:rsidRPr="00A46C59">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A46C59">
              <w:rPr>
                <w:iCs/>
                <w:szCs w:val="20"/>
              </w:rPr>
              <w:t>PhotoVoltaic</w:t>
            </w:r>
            <w:proofErr w:type="spellEnd"/>
            <w:r w:rsidRPr="00A46C59">
              <w:rPr>
                <w:iCs/>
                <w:szCs w:val="20"/>
              </w:rPr>
              <w:t xml:space="preserve"> Generation Resources (PVGRs) with the most recently updated Short-Term </w:t>
            </w:r>
            <w:proofErr w:type="spellStart"/>
            <w:r w:rsidRPr="00A46C59">
              <w:rPr>
                <w:iCs/>
                <w:szCs w:val="20"/>
              </w:rPr>
              <w:t>PhotoVoltaic</w:t>
            </w:r>
            <w:proofErr w:type="spellEnd"/>
            <w:r w:rsidRPr="00A46C59">
              <w:rPr>
                <w:iCs/>
                <w:szCs w:val="20"/>
              </w:rPr>
              <w:t xml:space="preserve"> Power Forecast (STPPF).  </w:t>
            </w:r>
            <w:r w:rsidRPr="00A46C59">
              <w:rPr>
                <w:szCs w:val="20"/>
              </w:rPr>
              <w:t xml:space="preserve">A QSE representing a DC-Coupled Resource shall provide the capacity value of the Energy Storage System (ESS) that is included in the HSL of the </w:t>
            </w:r>
            <w:r w:rsidRPr="00A46C59">
              <w:rPr>
                <w:szCs w:val="20"/>
              </w:rPr>
              <w:lastRenderedPageBreak/>
              <w:t xml:space="preserve">DC-Coupled Resource, and ERCOT will update the DC-Coupled Resource’s HSL with the sum of the forecasts of the intermittent renewable generation component and the QSE-submitted value for the ESS component.  </w:t>
            </w:r>
            <w:r w:rsidRPr="00A46C59">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A46C59">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0CF897E1" w14:textId="77777777" w:rsidR="00A46C59" w:rsidRPr="00A46C59" w:rsidRDefault="00A46C59" w:rsidP="00A46C59">
      <w:pPr>
        <w:spacing w:before="240" w:after="240"/>
        <w:ind w:left="720" w:hanging="720"/>
        <w:rPr>
          <w:iCs/>
          <w:szCs w:val="20"/>
        </w:rPr>
      </w:pPr>
      <w:r w:rsidRPr="00A46C59">
        <w:rPr>
          <w:iCs/>
          <w:szCs w:val="20"/>
        </w:rPr>
        <w:lastRenderedPageBreak/>
        <w:t>(9)</w:t>
      </w:r>
      <w:r w:rsidRPr="00A46C59">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A46C59">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A46C59">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7E751C1" w14:textId="77777777" w:rsidR="00A46C59" w:rsidRPr="00A46C59" w:rsidRDefault="00A46C59" w:rsidP="00A46C59">
      <w:pPr>
        <w:spacing w:after="240"/>
        <w:ind w:left="720" w:hanging="720"/>
        <w:rPr>
          <w:iCs/>
          <w:szCs w:val="20"/>
        </w:rPr>
      </w:pPr>
      <w:r w:rsidRPr="00A46C59">
        <w:rPr>
          <w:iCs/>
          <w:szCs w:val="20"/>
        </w:rPr>
        <w:t>(10)</w:t>
      </w:r>
      <w:r w:rsidRPr="00A46C59">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03829BD" w14:textId="77777777" w:rsidR="00A46C59" w:rsidRPr="00A46C59" w:rsidRDefault="00A46C59" w:rsidP="00A46C59">
      <w:pPr>
        <w:spacing w:after="240"/>
        <w:ind w:left="720" w:hanging="720"/>
        <w:rPr>
          <w:iCs/>
          <w:szCs w:val="20"/>
        </w:rPr>
      </w:pPr>
      <w:r w:rsidRPr="00A46C59">
        <w:rPr>
          <w:iCs/>
          <w:szCs w:val="20"/>
        </w:rPr>
        <w:t>(11)</w:t>
      </w:r>
      <w:r w:rsidRPr="00A46C59">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5A5FC38" w14:textId="77777777" w:rsidR="00A46C59" w:rsidRPr="00A46C59" w:rsidRDefault="00A46C59" w:rsidP="00A46C59">
      <w:pPr>
        <w:spacing w:after="240"/>
        <w:ind w:left="720" w:hanging="720"/>
        <w:rPr>
          <w:iCs/>
          <w:szCs w:val="20"/>
        </w:rPr>
      </w:pPr>
      <w:r w:rsidRPr="00A46C59">
        <w:rPr>
          <w:iCs/>
          <w:szCs w:val="20"/>
        </w:rPr>
        <w:t>(12)</w:t>
      </w:r>
      <w:r w:rsidRPr="00A46C59">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A46C59">
        <w:rPr>
          <w:szCs w:val="20"/>
        </w:rPr>
        <w:t xml:space="preserve"> that </w:t>
      </w:r>
      <w:r w:rsidRPr="00A46C59">
        <w:rPr>
          <w:iCs/>
          <w:szCs w:val="20"/>
        </w:rPr>
        <w:t xml:space="preserve">has been contracted by ERCOT under Section 3.14.1 or under paragraph (2) of Section 6.5.1.1, the QSE shall change its Resource Status to </w:t>
      </w:r>
      <w:r w:rsidRPr="00A46C59">
        <w:rPr>
          <w:szCs w:val="20"/>
        </w:rPr>
        <w:t xml:space="preserve">ONRUC.  Otherwise, the QSE shall change its Resource Status to </w:t>
      </w:r>
      <w:r w:rsidRPr="00A46C59">
        <w:rPr>
          <w:iCs/>
          <w:szCs w:val="20"/>
        </w:rPr>
        <w:t>ONEMR.</w:t>
      </w:r>
    </w:p>
    <w:p w14:paraId="0BC9D1E7" w14:textId="77777777" w:rsidR="00A46C59" w:rsidRPr="00A46C59" w:rsidRDefault="00A46C59" w:rsidP="00A46C59">
      <w:pPr>
        <w:spacing w:after="240"/>
        <w:ind w:left="720" w:hanging="720"/>
        <w:rPr>
          <w:iCs/>
          <w:szCs w:val="20"/>
        </w:rPr>
      </w:pPr>
      <w:r w:rsidRPr="00A46C59">
        <w:rPr>
          <w:iCs/>
          <w:szCs w:val="20"/>
        </w:rPr>
        <w:t xml:space="preserve">(13)     A QSE representing a Resource may use the Resource Status code of ONEMR for a        Resource that is: </w:t>
      </w:r>
    </w:p>
    <w:p w14:paraId="5886516D" w14:textId="77777777" w:rsidR="00A46C59" w:rsidRPr="00A46C59" w:rsidRDefault="00A46C59" w:rsidP="00A46C59">
      <w:pPr>
        <w:spacing w:after="240"/>
        <w:ind w:left="1440" w:hanging="720"/>
        <w:rPr>
          <w:iCs/>
          <w:szCs w:val="20"/>
        </w:rPr>
      </w:pPr>
      <w:r w:rsidRPr="00A46C59">
        <w:rPr>
          <w:iCs/>
          <w:szCs w:val="20"/>
        </w:rPr>
        <w:lastRenderedPageBreak/>
        <w:t>(a)</w:t>
      </w:r>
      <w:r w:rsidRPr="00A46C59">
        <w:rPr>
          <w:iCs/>
          <w:szCs w:val="20"/>
        </w:rPr>
        <w:tab/>
        <w:t>On-Line, but for equipment problems it must be held at its current output level until repair and/or replacement of equipment can be accomplished; or</w:t>
      </w:r>
    </w:p>
    <w:p w14:paraId="33EE9984" w14:textId="77777777" w:rsidR="00A46C59" w:rsidRPr="00A46C59" w:rsidRDefault="00A46C59" w:rsidP="00A46C59">
      <w:pPr>
        <w:spacing w:after="240"/>
        <w:ind w:left="1440" w:hanging="720"/>
        <w:rPr>
          <w:iCs/>
          <w:szCs w:val="20"/>
        </w:rPr>
      </w:pPr>
      <w:r w:rsidRPr="00A46C59">
        <w:rPr>
          <w:iCs/>
          <w:szCs w:val="20"/>
        </w:rPr>
        <w:t>(b)</w:t>
      </w:r>
      <w:r w:rsidRPr="00A46C59">
        <w:rPr>
          <w:iCs/>
          <w:szCs w:val="20"/>
        </w:rPr>
        <w:tab/>
        <w:t xml:space="preserve">A hydro unit. </w:t>
      </w:r>
    </w:p>
    <w:p w14:paraId="63842B67" w14:textId="77777777" w:rsidR="00A46C59" w:rsidRPr="00A46C59" w:rsidRDefault="00A46C59" w:rsidP="00A46C59">
      <w:pPr>
        <w:spacing w:after="240"/>
        <w:ind w:left="720" w:hanging="720"/>
        <w:rPr>
          <w:iCs/>
          <w:szCs w:val="20"/>
        </w:rPr>
      </w:pPr>
      <w:r w:rsidRPr="00A46C59">
        <w:rPr>
          <w:iCs/>
          <w:szCs w:val="20"/>
        </w:rPr>
        <w:t>(14)</w:t>
      </w:r>
      <w:r w:rsidRPr="00A46C59">
        <w:rPr>
          <w:iCs/>
          <w:szCs w:val="20"/>
        </w:rPr>
        <w:tab/>
        <w:t>A QSE operating a Resource with a Resource Status code of ONEMR may set the HSL and LSL of the unit to be equal to ensure that SCED does not send Base Points that would move the unit.</w:t>
      </w:r>
    </w:p>
    <w:p w14:paraId="6081EF13" w14:textId="77777777" w:rsidR="00A46C59" w:rsidRPr="00A46C59" w:rsidRDefault="00A46C59" w:rsidP="00A46C59">
      <w:pPr>
        <w:spacing w:after="240"/>
        <w:ind w:left="720" w:hanging="720"/>
        <w:rPr>
          <w:iCs/>
          <w:szCs w:val="20"/>
        </w:rPr>
      </w:pPr>
      <w:r w:rsidRPr="00A46C59">
        <w:rPr>
          <w:iCs/>
          <w:szCs w:val="20"/>
        </w:rPr>
        <w:t>(15)</w:t>
      </w:r>
      <w:r w:rsidRPr="00A46C59">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68B0D757"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3BD91E0" w14:textId="77777777" w:rsidR="00A46C59" w:rsidRPr="00A46C59" w:rsidRDefault="00A46C59" w:rsidP="00A46C59">
            <w:pPr>
              <w:spacing w:before="120" w:after="240"/>
              <w:rPr>
                <w:b/>
                <w:i/>
                <w:szCs w:val="20"/>
              </w:rPr>
            </w:pPr>
            <w:r w:rsidRPr="00A46C59">
              <w:rPr>
                <w:b/>
                <w:i/>
                <w:szCs w:val="20"/>
              </w:rPr>
              <w:t>[NPRR1026:  Insert paragraph (16) below upon system implementation:]</w:t>
            </w:r>
          </w:p>
          <w:p w14:paraId="4A9246BF" w14:textId="77777777" w:rsidR="00A46C59" w:rsidRPr="00A46C59" w:rsidRDefault="00A46C59" w:rsidP="00A46C59">
            <w:pPr>
              <w:spacing w:after="240"/>
              <w:ind w:left="720" w:hanging="720"/>
              <w:rPr>
                <w:iCs/>
                <w:szCs w:val="20"/>
              </w:rPr>
            </w:pPr>
            <w:r w:rsidRPr="00A46C59">
              <w:rPr>
                <w:iCs/>
                <w:szCs w:val="20"/>
              </w:rPr>
              <w:t>(16)</w:t>
            </w:r>
            <w:r w:rsidRPr="00A46C59">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3420928" w14:textId="77777777" w:rsidR="00A46C59" w:rsidRPr="00A46C59" w:rsidRDefault="00A46C59" w:rsidP="00A46C5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46C59" w:rsidRPr="00A46C59" w14:paraId="3CD710D3" w14:textId="77777777" w:rsidTr="00A46C59">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7663A97" w14:textId="77777777" w:rsidR="00A46C59" w:rsidRPr="00A46C59" w:rsidRDefault="00A46C59" w:rsidP="00A46C59">
            <w:pPr>
              <w:spacing w:before="120" w:after="240"/>
              <w:rPr>
                <w:b/>
                <w:i/>
                <w:szCs w:val="20"/>
              </w:rPr>
            </w:pPr>
            <w:r w:rsidRPr="00A46C59">
              <w:rPr>
                <w:b/>
                <w:i/>
                <w:szCs w:val="20"/>
              </w:rPr>
              <w:t>[NPRR1029:  Insert paragraph (16) below upon system implementation:]</w:t>
            </w:r>
          </w:p>
          <w:p w14:paraId="27E2A4C0" w14:textId="77777777" w:rsidR="00A46C59" w:rsidRPr="00A46C59" w:rsidRDefault="00A46C59" w:rsidP="00A46C59">
            <w:pPr>
              <w:autoSpaceDE w:val="0"/>
              <w:autoSpaceDN w:val="0"/>
              <w:spacing w:after="240"/>
              <w:ind w:left="720" w:hanging="720"/>
              <w:rPr>
                <w:szCs w:val="20"/>
              </w:rPr>
            </w:pPr>
            <w:r w:rsidRPr="00A46C59">
              <w:rPr>
                <w:szCs w:val="20"/>
              </w:rPr>
              <w:t>(16)</w:t>
            </w:r>
            <w:r w:rsidRPr="00A46C59">
              <w:rPr>
                <w:szCs w:val="20"/>
              </w:rPr>
              <w:tab/>
              <w:t>A QSE representing a DC-Coupled Resource shall not submit an HSL that exceeds the inverter rating or the sum of the nameplate ratings of the generation component(s) of the Resource.</w:t>
            </w:r>
          </w:p>
        </w:tc>
      </w:tr>
    </w:tbl>
    <w:p w14:paraId="21AD3589" w14:textId="61618AB3" w:rsidR="00A46C59" w:rsidRPr="00A46C59" w:rsidRDefault="00A46C59" w:rsidP="00A46C59">
      <w:pPr>
        <w:keepNext/>
        <w:tabs>
          <w:tab w:val="left" w:pos="1080"/>
        </w:tabs>
        <w:spacing w:before="240" w:after="240"/>
        <w:ind w:left="1080" w:hanging="1080"/>
        <w:outlineLvl w:val="2"/>
        <w:rPr>
          <w:bCs/>
          <w:szCs w:val="20"/>
        </w:rPr>
      </w:pPr>
      <w:r w:rsidRPr="00A46C59">
        <w:rPr>
          <w:b/>
          <w:bCs/>
          <w:i/>
          <w:szCs w:val="20"/>
        </w:rPr>
        <w:t>5.5.2</w:t>
      </w:r>
      <w:r w:rsidRPr="00A46C59">
        <w:rPr>
          <w:b/>
          <w:bCs/>
          <w:i/>
          <w:szCs w:val="20"/>
        </w:rPr>
        <w:tab/>
        <w:t>Reliability Unit Commitment (RUC) Process</w:t>
      </w:r>
      <w:bookmarkEnd w:id="26"/>
      <w:bookmarkEnd w:id="27"/>
      <w:bookmarkEnd w:id="28"/>
      <w:bookmarkEnd w:id="29"/>
      <w:bookmarkEnd w:id="30"/>
      <w:bookmarkEnd w:id="31"/>
      <w:bookmarkEnd w:id="32"/>
      <w:bookmarkEnd w:id="33"/>
    </w:p>
    <w:p w14:paraId="0CEB9C2B" w14:textId="77777777" w:rsidR="00A46C59" w:rsidRPr="00A46C59" w:rsidRDefault="00A46C59" w:rsidP="00A46C59">
      <w:pPr>
        <w:spacing w:after="240"/>
        <w:ind w:left="720" w:hanging="720"/>
        <w:rPr>
          <w:szCs w:val="20"/>
        </w:rPr>
      </w:pPr>
      <w:r w:rsidRPr="00A46C59">
        <w:rPr>
          <w:szCs w:val="20"/>
        </w:rPr>
        <w:t>(1)</w:t>
      </w:r>
      <w:r w:rsidRPr="00A46C59">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46C59">
        <w:rPr>
          <w:rFonts w:ascii="Courier New" w:hAnsi="Courier New" w:cs="Courier New"/>
          <w:sz w:val="20"/>
          <w:szCs w:val="20"/>
        </w:rPr>
        <w:t xml:space="preserve">  </w:t>
      </w:r>
      <w:r w:rsidRPr="00A46C59">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45D2D777" w14:textId="77777777" w:rsidR="00A46C59" w:rsidRPr="00A46C59" w:rsidRDefault="00A46C59" w:rsidP="00A46C59">
      <w:pPr>
        <w:spacing w:after="240"/>
        <w:ind w:left="720" w:hanging="720"/>
        <w:rPr>
          <w:szCs w:val="20"/>
        </w:rPr>
      </w:pPr>
      <w:r w:rsidRPr="00A46C59">
        <w:rPr>
          <w:szCs w:val="20"/>
        </w:rPr>
        <w:t>(2)</w:t>
      </w:r>
      <w:r w:rsidRPr="00A46C59">
        <w:rPr>
          <w:szCs w:val="20"/>
        </w:rPr>
        <w:tab/>
        <w:t xml:space="preserve">The RUC process can recommend Resource decommitment.  ERCOT may only decommit a Resource to resolve transmission constraints that are otherwise unresolvable. </w:t>
      </w:r>
      <w:r w:rsidRPr="00A46C59">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4A0D2C3" w14:textId="77777777" w:rsidR="00A46C59" w:rsidRPr="00A46C59" w:rsidRDefault="00A46C59" w:rsidP="00A46C59">
      <w:pPr>
        <w:spacing w:after="240"/>
        <w:ind w:left="720" w:hanging="720"/>
        <w:rPr>
          <w:szCs w:val="20"/>
        </w:rPr>
      </w:pPr>
      <w:r w:rsidRPr="00A46C59">
        <w:rPr>
          <w:iCs/>
          <w:szCs w:val="20"/>
        </w:rPr>
        <w:t>(3)</w:t>
      </w:r>
      <w:r w:rsidRPr="00A46C59">
        <w:rPr>
          <w:iCs/>
          <w:szCs w:val="20"/>
        </w:rPr>
        <w:tab/>
        <w:t xml:space="preserve">ERCOT shall review the RUC-recommended Resource commitments </w:t>
      </w:r>
      <w:r w:rsidRPr="00A46C59">
        <w:rPr>
          <w:szCs w:val="20"/>
        </w:rPr>
        <w:t>and the list of Off-Line Available Resources having a start-up time of one hour or less</w:t>
      </w:r>
      <w:r w:rsidRPr="00A46C5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6C5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6C59">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8C25735" w14:textId="77777777" w:rsidR="00A46C59" w:rsidRPr="00A46C59" w:rsidRDefault="00A46C59" w:rsidP="00A46C59">
      <w:pPr>
        <w:spacing w:after="240"/>
        <w:ind w:left="720" w:hanging="720"/>
        <w:rPr>
          <w:iCs/>
          <w:szCs w:val="20"/>
        </w:rPr>
      </w:pPr>
      <w:r w:rsidRPr="00A46C59">
        <w:rPr>
          <w:iCs/>
          <w:szCs w:val="20"/>
        </w:rPr>
        <w:t>(4)</w:t>
      </w:r>
      <w:r w:rsidRPr="00A46C5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2987A54" w14:textId="77777777" w:rsidR="00A46C59" w:rsidRPr="00A46C59" w:rsidRDefault="00A46C59" w:rsidP="00A46C59">
      <w:pPr>
        <w:spacing w:after="240"/>
        <w:ind w:left="1440" w:hanging="720"/>
        <w:rPr>
          <w:iCs/>
          <w:szCs w:val="20"/>
        </w:rPr>
      </w:pPr>
      <w:r w:rsidRPr="00A46C59">
        <w:rPr>
          <w:szCs w:val="20"/>
        </w:rPr>
        <w:t xml:space="preserve">(a) </w:t>
      </w:r>
      <w:r w:rsidRPr="00A46C5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46C59">
        <w:rPr>
          <w:iCs/>
          <w:szCs w:val="20"/>
        </w:rPr>
        <w:t xml:space="preserve"> </w:t>
      </w:r>
    </w:p>
    <w:p w14:paraId="2E999579" w14:textId="77777777" w:rsidR="00A46C59" w:rsidRPr="00A46C59" w:rsidRDefault="00A46C59" w:rsidP="00A46C59">
      <w:pPr>
        <w:spacing w:after="240"/>
        <w:ind w:left="1440" w:hanging="720"/>
        <w:rPr>
          <w:szCs w:val="20"/>
        </w:rPr>
      </w:pPr>
      <w:r w:rsidRPr="00A46C59">
        <w:rPr>
          <w:szCs w:val="20"/>
        </w:rPr>
        <w:t xml:space="preserve">(b) </w:t>
      </w:r>
      <w:r w:rsidRPr="00A46C5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5081C33" w14:textId="77777777" w:rsidR="00A46C59" w:rsidRPr="00A46C59" w:rsidRDefault="00A46C59" w:rsidP="00A46C59">
      <w:pPr>
        <w:spacing w:after="240"/>
        <w:ind w:left="720" w:hanging="720"/>
        <w:rPr>
          <w:iCs/>
          <w:szCs w:val="20"/>
        </w:rPr>
      </w:pPr>
      <w:r w:rsidRPr="00A46C59">
        <w:rPr>
          <w:szCs w:val="20"/>
        </w:rPr>
        <w:lastRenderedPageBreak/>
        <w:t>(5)</w:t>
      </w:r>
      <w:r w:rsidRPr="00A46C59">
        <w:rPr>
          <w:iCs/>
          <w:szCs w:val="20"/>
        </w:rPr>
        <w:t xml:space="preserve"> </w:t>
      </w:r>
      <w:r w:rsidRPr="00A46C59">
        <w:rPr>
          <w:iCs/>
          <w:szCs w:val="20"/>
        </w:rPr>
        <w:tab/>
        <w:t xml:space="preserve">A QSE shall be excused from complying with any portion of a RUC Dispatch Instruction that it could not meet due to a physical limitation that was reflected, at the time of the </w:t>
      </w:r>
      <w:r w:rsidRPr="00A46C59">
        <w:rPr>
          <w:szCs w:val="20"/>
        </w:rPr>
        <w:t>RUC Dispatch I</w:t>
      </w:r>
      <w:r w:rsidRPr="00A46C59">
        <w:rPr>
          <w:iCs/>
          <w:szCs w:val="20"/>
        </w:rPr>
        <w:t>nstruction, in the Resource’s COP, startup time, minimum On-Line time, or minimum Off-Line time.</w:t>
      </w:r>
    </w:p>
    <w:p w14:paraId="332EA7D2" w14:textId="77777777" w:rsidR="00A46C59" w:rsidRPr="00A46C59" w:rsidRDefault="00A46C59" w:rsidP="00A46C59">
      <w:pPr>
        <w:spacing w:after="240"/>
        <w:ind w:left="720" w:hanging="720"/>
        <w:rPr>
          <w:szCs w:val="20"/>
        </w:rPr>
      </w:pPr>
      <w:r w:rsidRPr="00A46C59">
        <w:rPr>
          <w:szCs w:val="20"/>
        </w:rPr>
        <w:t>(6)</w:t>
      </w:r>
      <w:r w:rsidRPr="00A46C59">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FE8EE38" w14:textId="77777777" w:rsidR="00A46C59" w:rsidRPr="00A46C59" w:rsidRDefault="00A46C59" w:rsidP="00A46C59">
      <w:pPr>
        <w:spacing w:after="240"/>
        <w:ind w:left="720" w:hanging="720"/>
        <w:rPr>
          <w:szCs w:val="20"/>
        </w:rPr>
      </w:pPr>
      <w:r w:rsidRPr="00A46C59">
        <w:rPr>
          <w:szCs w:val="20"/>
        </w:rPr>
        <w:t>(7)</w:t>
      </w:r>
      <w:r w:rsidRPr="00A46C5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46C59">
        <w:rPr>
          <w:iCs/>
          <w:szCs w:val="20"/>
        </w:rPr>
        <w:t xml:space="preserve"> that have not been removed from special consideration under paragraph (9) below pursuant to paragraph (4) of Section 8.1.2, Current Operating Plan (COP) Performance Requirements</w:t>
      </w:r>
      <w:r w:rsidRPr="00A46C59">
        <w:rPr>
          <w:szCs w:val="20"/>
        </w:rPr>
        <w:t xml:space="preserve">, the Startup Offers and Minimum-Energy Offer from a Resource’s Three-Part Supply Offer shall not be used in the RUC process. </w:t>
      </w:r>
    </w:p>
    <w:p w14:paraId="4607A665" w14:textId="77777777" w:rsidR="00A46C59" w:rsidRPr="00A46C59" w:rsidRDefault="00A46C59" w:rsidP="00A46C59">
      <w:pPr>
        <w:spacing w:after="240"/>
        <w:ind w:left="720" w:hanging="720"/>
        <w:rPr>
          <w:szCs w:val="20"/>
        </w:rPr>
      </w:pPr>
      <w:r w:rsidRPr="00A46C59">
        <w:rPr>
          <w:szCs w:val="20"/>
        </w:rPr>
        <w:t>(8)</w:t>
      </w:r>
      <w:r w:rsidRPr="00A46C5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46C59">
        <w:rPr>
          <w:iCs/>
          <w:szCs w:val="20"/>
        </w:rPr>
        <w:t xml:space="preserve"> that have not been removed from special consideration under paragraph (9) below pursuant to paragraph (4) of Section 8.1.2</w:t>
      </w:r>
      <w:r w:rsidRPr="00A46C5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E87588B" w14:textId="77777777" w:rsidR="00A46C59" w:rsidRPr="00A46C59" w:rsidRDefault="00A46C59" w:rsidP="00A46C59">
      <w:pPr>
        <w:spacing w:after="240"/>
        <w:ind w:left="720" w:hanging="720"/>
        <w:rPr>
          <w:szCs w:val="20"/>
        </w:rPr>
      </w:pPr>
      <w:r w:rsidRPr="00A46C59">
        <w:rPr>
          <w:szCs w:val="20"/>
        </w:rPr>
        <w:t>(9)</w:t>
      </w:r>
      <w:r w:rsidRPr="00A46C59">
        <w:rPr>
          <w:szCs w:val="20"/>
        </w:rPr>
        <w:tab/>
      </w:r>
      <w:r w:rsidRPr="00A46C59">
        <w:rPr>
          <w:iCs/>
          <w:szCs w:val="20"/>
        </w:rPr>
        <w:t xml:space="preserve">For all available Off-Line Resources having a cold start time of one hour or less and not removed from special consideration pursuant to paragraph (4) of Section 8.1.2, </w:t>
      </w:r>
      <w:r w:rsidRPr="00A46C5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95C9CE6" w14:textId="77777777" w:rsidR="00A46C59" w:rsidRPr="00A46C59" w:rsidRDefault="00A46C59" w:rsidP="00A46C59">
      <w:pPr>
        <w:ind w:left="720"/>
        <w:rPr>
          <w:szCs w:val="20"/>
        </w:rPr>
      </w:pPr>
      <w:r w:rsidRPr="00A46C59">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46C59" w:rsidRPr="00A46C59" w14:paraId="5E7AB46A" w14:textId="77777777" w:rsidTr="00A46C59">
        <w:trPr>
          <w:trHeight w:val="386"/>
        </w:trPr>
        <w:tc>
          <w:tcPr>
            <w:tcW w:w="2439" w:type="dxa"/>
            <w:tcBorders>
              <w:top w:val="single" w:sz="4" w:space="0" w:color="auto"/>
              <w:left w:val="single" w:sz="4" w:space="0" w:color="auto"/>
              <w:bottom w:val="single" w:sz="4" w:space="0" w:color="auto"/>
              <w:right w:val="single" w:sz="4" w:space="0" w:color="auto"/>
            </w:tcBorders>
            <w:hideMark/>
          </w:tcPr>
          <w:p w14:paraId="10FBD336" w14:textId="77777777" w:rsidR="00A46C59" w:rsidRPr="00A46C59" w:rsidRDefault="00A46C59" w:rsidP="00A46C59">
            <w:pPr>
              <w:rPr>
                <w:b/>
                <w:sz w:val="20"/>
                <w:szCs w:val="20"/>
              </w:rPr>
            </w:pPr>
            <w:r w:rsidRPr="00A46C59">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7E2862D" w14:textId="77777777" w:rsidR="00A46C59" w:rsidRPr="00A46C59" w:rsidRDefault="00A46C59" w:rsidP="00A46C59">
            <w:pPr>
              <w:rPr>
                <w:b/>
                <w:sz w:val="20"/>
                <w:szCs w:val="20"/>
              </w:rPr>
            </w:pPr>
            <w:r w:rsidRPr="00A46C59">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384231BB" w14:textId="77777777" w:rsidR="00A46C59" w:rsidRPr="00A46C59" w:rsidRDefault="00A46C59" w:rsidP="00A46C59">
            <w:pPr>
              <w:rPr>
                <w:b/>
                <w:sz w:val="20"/>
                <w:szCs w:val="20"/>
              </w:rPr>
            </w:pPr>
            <w:r w:rsidRPr="00A46C59">
              <w:rPr>
                <w:b/>
                <w:sz w:val="20"/>
                <w:szCs w:val="20"/>
              </w:rPr>
              <w:t>Current Value*</w:t>
            </w:r>
          </w:p>
        </w:tc>
      </w:tr>
      <w:tr w:rsidR="00A46C59" w:rsidRPr="00A46C59" w14:paraId="4DD4D5FC" w14:textId="77777777" w:rsidTr="00A46C59">
        <w:trPr>
          <w:trHeight w:val="359"/>
        </w:trPr>
        <w:tc>
          <w:tcPr>
            <w:tcW w:w="2439" w:type="dxa"/>
            <w:tcBorders>
              <w:top w:val="single" w:sz="4" w:space="0" w:color="auto"/>
              <w:left w:val="single" w:sz="4" w:space="0" w:color="auto"/>
              <w:bottom w:val="single" w:sz="4" w:space="0" w:color="auto"/>
              <w:right w:val="single" w:sz="4" w:space="0" w:color="auto"/>
            </w:tcBorders>
            <w:hideMark/>
          </w:tcPr>
          <w:p w14:paraId="24682C6A" w14:textId="77777777" w:rsidR="00A46C59" w:rsidRPr="00A46C59" w:rsidRDefault="00A46C59" w:rsidP="00A46C59">
            <w:pPr>
              <w:spacing w:after="240"/>
              <w:rPr>
                <w:sz w:val="20"/>
                <w:szCs w:val="20"/>
              </w:rPr>
            </w:pPr>
            <w:r w:rsidRPr="00A46C59">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4B7C932F" w14:textId="77777777" w:rsidR="00A46C59" w:rsidRPr="00A46C59" w:rsidRDefault="00A46C59" w:rsidP="00A46C59">
            <w:pPr>
              <w:spacing w:after="240"/>
              <w:rPr>
                <w:sz w:val="20"/>
                <w:szCs w:val="20"/>
              </w:rPr>
            </w:pPr>
            <w:r w:rsidRPr="00A46C59">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05274027" w14:textId="77777777" w:rsidR="00A46C59" w:rsidRPr="00A46C59" w:rsidRDefault="00A46C59" w:rsidP="00A46C59">
            <w:pPr>
              <w:spacing w:after="240"/>
              <w:rPr>
                <w:sz w:val="20"/>
                <w:szCs w:val="20"/>
              </w:rPr>
            </w:pPr>
            <w:r w:rsidRPr="00A46C59">
              <w:rPr>
                <w:sz w:val="20"/>
                <w:szCs w:val="20"/>
              </w:rPr>
              <w:t>Maximum value of 20%</w:t>
            </w:r>
          </w:p>
        </w:tc>
      </w:tr>
      <w:tr w:rsidR="00A46C59" w:rsidRPr="00A46C59" w14:paraId="27515757" w14:textId="77777777" w:rsidTr="00A46C59">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7921F8C3" w14:textId="77777777" w:rsidR="00A46C59" w:rsidRPr="00A46C59" w:rsidRDefault="00A46C59" w:rsidP="00A46C59">
            <w:pPr>
              <w:rPr>
                <w:sz w:val="20"/>
                <w:szCs w:val="20"/>
              </w:rPr>
            </w:pPr>
            <w:r w:rsidRPr="00A46C5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69059E0" w14:textId="77777777" w:rsidR="00A46C59" w:rsidRPr="00A46C59" w:rsidRDefault="00A46C59" w:rsidP="00A46C59">
      <w:pPr>
        <w:spacing w:before="240" w:after="240"/>
        <w:ind w:left="720" w:hanging="720"/>
        <w:rPr>
          <w:szCs w:val="20"/>
        </w:rPr>
      </w:pPr>
      <w:r w:rsidRPr="00A46C59">
        <w:rPr>
          <w:szCs w:val="20"/>
        </w:rPr>
        <w:t>(10)</w:t>
      </w:r>
      <w:r w:rsidRPr="00A46C59">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AD4EC33" w14:textId="77777777" w:rsidR="00A46C59" w:rsidRPr="00A46C59" w:rsidRDefault="00A46C59" w:rsidP="00A46C59">
      <w:pPr>
        <w:spacing w:after="240"/>
        <w:ind w:left="1440" w:hanging="720"/>
        <w:rPr>
          <w:szCs w:val="20"/>
        </w:rPr>
      </w:pPr>
      <w:r w:rsidRPr="00A46C59">
        <w:rPr>
          <w:szCs w:val="20"/>
        </w:rPr>
        <w:t xml:space="preserve">(a) </w:t>
      </w:r>
      <w:r w:rsidRPr="00A46C59">
        <w:rPr>
          <w:szCs w:val="20"/>
        </w:rPr>
        <w:tab/>
        <w:t>Substitute capacity from Resources represented by that QSE;</w:t>
      </w:r>
    </w:p>
    <w:p w14:paraId="757623E3" w14:textId="77777777" w:rsidR="00A46C59" w:rsidRPr="00A46C59" w:rsidRDefault="00A46C59" w:rsidP="00A46C59">
      <w:pPr>
        <w:spacing w:after="240"/>
        <w:ind w:left="1440" w:hanging="720"/>
        <w:rPr>
          <w:szCs w:val="20"/>
        </w:rPr>
      </w:pPr>
      <w:r w:rsidRPr="00A46C59">
        <w:rPr>
          <w:szCs w:val="20"/>
        </w:rPr>
        <w:t>(b)</w:t>
      </w:r>
      <w:r w:rsidRPr="00A46C59">
        <w:rPr>
          <w:szCs w:val="20"/>
        </w:rPr>
        <w:tab/>
        <w:t xml:space="preserve">Substitute capacity from other QSEs using Ancillary Service Trades; or </w:t>
      </w:r>
    </w:p>
    <w:p w14:paraId="504BA09E" w14:textId="77777777" w:rsidR="00A46C59" w:rsidRPr="00A46C59" w:rsidRDefault="00A46C59" w:rsidP="00A46C59">
      <w:pPr>
        <w:spacing w:after="240"/>
        <w:ind w:left="1440" w:hanging="720"/>
        <w:rPr>
          <w:szCs w:val="20"/>
        </w:rPr>
      </w:pPr>
      <w:r w:rsidRPr="00A46C59">
        <w:rPr>
          <w:szCs w:val="20"/>
        </w:rPr>
        <w:t>(c)</w:t>
      </w:r>
      <w:r w:rsidRPr="00A46C59">
        <w:rPr>
          <w:szCs w:val="20"/>
        </w:rPr>
        <w:tab/>
        <w:t xml:space="preserve">Ask ERCOT to replace the capacity.   </w:t>
      </w:r>
    </w:p>
    <w:p w14:paraId="005DAFA2" w14:textId="77777777" w:rsidR="00A46C59" w:rsidRPr="00A46C59" w:rsidRDefault="00A46C59" w:rsidP="00A46C59">
      <w:pPr>
        <w:spacing w:after="240"/>
        <w:ind w:left="720" w:hanging="720"/>
        <w:rPr>
          <w:szCs w:val="20"/>
        </w:rPr>
      </w:pPr>
      <w:r w:rsidRPr="00A46C59">
        <w:rPr>
          <w:szCs w:val="20"/>
        </w:rPr>
        <w:t>(11)</w:t>
      </w:r>
      <w:r w:rsidRPr="00A46C59">
        <w:rPr>
          <w:szCs w:val="20"/>
        </w:rPr>
        <w:tab/>
        <w:t xml:space="preserve">Factors included in the RUC process are: </w:t>
      </w:r>
    </w:p>
    <w:p w14:paraId="25279259"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ERCOT System-wide hourly Load forecast allocated appropriately </w:t>
      </w:r>
      <w:proofErr w:type="gramStart"/>
      <w:r w:rsidRPr="00A46C59">
        <w:rPr>
          <w:szCs w:val="20"/>
        </w:rPr>
        <w:t>over Load</w:t>
      </w:r>
      <w:proofErr w:type="gramEnd"/>
      <w:r w:rsidRPr="00A46C59">
        <w:rPr>
          <w:szCs w:val="20"/>
        </w:rPr>
        <w:t xml:space="preserve"> buses;</w:t>
      </w:r>
    </w:p>
    <w:p w14:paraId="7A263885" w14:textId="77777777" w:rsidR="00A46C59" w:rsidRPr="00A46C59" w:rsidRDefault="00A46C59" w:rsidP="00A46C59">
      <w:pPr>
        <w:spacing w:after="240"/>
        <w:ind w:left="1440" w:hanging="720"/>
        <w:rPr>
          <w:szCs w:val="20"/>
        </w:rPr>
      </w:pPr>
      <w:r w:rsidRPr="00A46C59">
        <w:rPr>
          <w:szCs w:val="20"/>
        </w:rPr>
        <w:t>(b)</w:t>
      </w:r>
      <w:r w:rsidRPr="00A46C59">
        <w:rPr>
          <w:szCs w:val="20"/>
        </w:rPr>
        <w:tab/>
        <w:t>Transmission constraints – Transfer limits on energy flows through the electricity network;</w:t>
      </w:r>
    </w:p>
    <w:p w14:paraId="27534CE4"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Thermal constraints – protect transmission facilities against thermal overload;</w:t>
      </w:r>
    </w:p>
    <w:p w14:paraId="41B982FF" w14:textId="77777777" w:rsidR="00A46C59" w:rsidRPr="00A46C59" w:rsidRDefault="00A46C59" w:rsidP="00A46C59">
      <w:pPr>
        <w:spacing w:after="240"/>
        <w:ind w:left="2160" w:hanging="720"/>
        <w:rPr>
          <w:szCs w:val="20"/>
        </w:rPr>
      </w:pPr>
      <w:r w:rsidRPr="00A46C59">
        <w:rPr>
          <w:szCs w:val="20"/>
        </w:rPr>
        <w:t>(ii)</w:t>
      </w:r>
      <w:r w:rsidRPr="00A46C59">
        <w:rPr>
          <w:szCs w:val="20"/>
        </w:rPr>
        <w:tab/>
        <w:t>Generic constraints – protect the transmission system against transient instability, dynamic instability or voltage collapse;</w:t>
      </w:r>
    </w:p>
    <w:p w14:paraId="04E34503" w14:textId="77777777" w:rsidR="00A46C59" w:rsidRPr="00A46C59" w:rsidRDefault="00A46C59" w:rsidP="00A46C59">
      <w:pPr>
        <w:spacing w:after="240"/>
        <w:ind w:left="1440" w:hanging="720"/>
        <w:rPr>
          <w:szCs w:val="20"/>
        </w:rPr>
      </w:pPr>
      <w:r w:rsidRPr="00A46C59">
        <w:rPr>
          <w:szCs w:val="20"/>
        </w:rPr>
        <w:t>(c)</w:t>
      </w:r>
      <w:r w:rsidRPr="00A46C59">
        <w:rPr>
          <w:szCs w:val="20"/>
        </w:rPr>
        <w:tab/>
        <w:t>Planned transmission topology;</w:t>
      </w:r>
    </w:p>
    <w:p w14:paraId="1DDB256F" w14:textId="77777777" w:rsidR="00A46C59" w:rsidRPr="00A46C59" w:rsidRDefault="00A46C59" w:rsidP="00A46C59">
      <w:pPr>
        <w:spacing w:after="240"/>
        <w:ind w:left="1440" w:hanging="720"/>
        <w:rPr>
          <w:szCs w:val="20"/>
        </w:rPr>
      </w:pPr>
      <w:r w:rsidRPr="00A46C59">
        <w:rPr>
          <w:szCs w:val="20"/>
        </w:rPr>
        <w:t>(d)</w:t>
      </w:r>
      <w:r w:rsidRPr="00A46C59">
        <w:rPr>
          <w:szCs w:val="20"/>
        </w:rPr>
        <w:tab/>
        <w:t>Energy sufficiency constraints;</w:t>
      </w:r>
    </w:p>
    <w:p w14:paraId="7B37E6A4" w14:textId="77777777" w:rsidR="00A46C59" w:rsidRPr="00A46C59" w:rsidRDefault="00A46C59" w:rsidP="00A46C59">
      <w:pPr>
        <w:spacing w:after="240"/>
        <w:ind w:left="1440" w:hanging="720"/>
        <w:rPr>
          <w:szCs w:val="20"/>
        </w:rPr>
      </w:pPr>
      <w:r w:rsidRPr="00A46C59">
        <w:rPr>
          <w:szCs w:val="20"/>
        </w:rPr>
        <w:t>(e)</w:t>
      </w:r>
      <w:r w:rsidRPr="00A46C59">
        <w:rPr>
          <w:szCs w:val="20"/>
        </w:rPr>
        <w:tab/>
        <w:t>Inputs from the COP, as appropriate;</w:t>
      </w:r>
    </w:p>
    <w:p w14:paraId="2A98212F" w14:textId="77777777" w:rsidR="00A46C59" w:rsidRPr="00A46C59" w:rsidRDefault="00A46C59" w:rsidP="00A46C59">
      <w:pPr>
        <w:spacing w:after="240"/>
        <w:ind w:left="1440" w:hanging="720"/>
        <w:rPr>
          <w:szCs w:val="20"/>
        </w:rPr>
      </w:pPr>
      <w:r w:rsidRPr="00A46C59">
        <w:rPr>
          <w:szCs w:val="20"/>
        </w:rPr>
        <w:t>(f)</w:t>
      </w:r>
      <w:r w:rsidRPr="00A46C59">
        <w:rPr>
          <w:szCs w:val="20"/>
        </w:rPr>
        <w:tab/>
        <w:t>Inputs from Resource Parameters, including a list of Off-Line Available Resources having a start-up time of one hour or less, as appropriate;</w:t>
      </w:r>
    </w:p>
    <w:p w14:paraId="293DC870" w14:textId="77777777" w:rsidR="00A46C59" w:rsidRPr="00A46C59" w:rsidRDefault="00A46C59" w:rsidP="00A46C59">
      <w:pPr>
        <w:spacing w:after="240"/>
        <w:ind w:left="1440" w:hanging="720"/>
        <w:rPr>
          <w:szCs w:val="20"/>
        </w:rPr>
      </w:pPr>
      <w:r w:rsidRPr="00A46C59">
        <w:rPr>
          <w:szCs w:val="20"/>
        </w:rPr>
        <w:lastRenderedPageBreak/>
        <w:t>(g)</w:t>
      </w:r>
      <w:r w:rsidRPr="00A46C59">
        <w:rPr>
          <w:szCs w:val="20"/>
        </w:rPr>
        <w:tab/>
        <w:t>Each Generation Resource’s Minimum-Energy Offer and Startup Offer, from its Three-Part Supply Offer;</w:t>
      </w:r>
    </w:p>
    <w:p w14:paraId="423F4BA7" w14:textId="77777777" w:rsidR="00A46C59" w:rsidRPr="00A46C59" w:rsidRDefault="00A46C59" w:rsidP="00A46C59">
      <w:pPr>
        <w:spacing w:after="240"/>
        <w:ind w:left="1440" w:hanging="720"/>
        <w:rPr>
          <w:szCs w:val="20"/>
        </w:rPr>
      </w:pPr>
      <w:r w:rsidRPr="00A46C59">
        <w:rPr>
          <w:szCs w:val="20"/>
        </w:rPr>
        <w:t>(h)</w:t>
      </w:r>
      <w:r w:rsidRPr="00A46C59">
        <w:rPr>
          <w:szCs w:val="20"/>
        </w:rPr>
        <w:tab/>
        <w:t>Any Generation Resource that is Off-Line and available but does not have a Three-Part Supply Offer;</w:t>
      </w:r>
    </w:p>
    <w:p w14:paraId="11460CC7" w14:textId="77777777" w:rsidR="00A46C59" w:rsidRPr="00A46C59" w:rsidRDefault="00A46C59" w:rsidP="00A46C59">
      <w:pPr>
        <w:spacing w:after="240"/>
        <w:ind w:left="144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Forced Outage information; and</w:t>
      </w:r>
    </w:p>
    <w:p w14:paraId="4764F03B" w14:textId="77777777" w:rsidR="00A46C59" w:rsidRPr="00A46C59" w:rsidRDefault="00A46C59" w:rsidP="00A46C59">
      <w:pPr>
        <w:spacing w:after="240"/>
        <w:ind w:left="1440" w:hanging="720"/>
        <w:rPr>
          <w:szCs w:val="20"/>
        </w:rPr>
      </w:pPr>
      <w:r w:rsidRPr="00A46C59">
        <w:rPr>
          <w:szCs w:val="20"/>
        </w:rPr>
        <w:t>(j)</w:t>
      </w:r>
      <w:r w:rsidRPr="00A46C5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660DB48" w14:textId="77777777" w:rsidR="00A46C59" w:rsidRPr="00A46C59" w:rsidRDefault="00A46C59" w:rsidP="00A46C59">
      <w:pPr>
        <w:spacing w:after="240"/>
        <w:ind w:left="720" w:hanging="720"/>
        <w:rPr>
          <w:szCs w:val="20"/>
        </w:rPr>
      </w:pPr>
      <w:r w:rsidRPr="00A46C59">
        <w:rPr>
          <w:szCs w:val="20"/>
        </w:rPr>
        <w:t>(12)</w:t>
      </w:r>
      <w:r w:rsidRPr="00A46C59">
        <w:rPr>
          <w:szCs w:val="20"/>
        </w:rPr>
        <w:tab/>
        <w:t>The HRUC process and the DRUC process are as follows:</w:t>
      </w:r>
    </w:p>
    <w:p w14:paraId="4CC91672"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96F0395" w14:textId="77777777" w:rsidR="00A46C59" w:rsidRPr="00A46C59" w:rsidRDefault="00A46C59" w:rsidP="00A46C59">
      <w:pPr>
        <w:spacing w:after="240"/>
        <w:ind w:left="1440" w:hanging="720"/>
        <w:rPr>
          <w:szCs w:val="20"/>
        </w:rPr>
      </w:pPr>
      <w:r w:rsidRPr="00A46C59">
        <w:rPr>
          <w:szCs w:val="20"/>
        </w:rPr>
        <w:t>(b)</w:t>
      </w:r>
      <w:r w:rsidRPr="00A46C59">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2E941C0" w14:textId="77777777" w:rsidR="00A46C59" w:rsidRPr="00A46C59" w:rsidRDefault="00A46C59" w:rsidP="00A46C59">
      <w:pPr>
        <w:spacing w:after="240"/>
        <w:ind w:left="1440" w:hanging="720"/>
        <w:rPr>
          <w:szCs w:val="20"/>
        </w:rPr>
      </w:pPr>
      <w:r w:rsidRPr="00A46C59">
        <w:rPr>
          <w:szCs w:val="20"/>
        </w:rPr>
        <w:t>(c)</w:t>
      </w:r>
      <w:r w:rsidRPr="00A46C59">
        <w:rPr>
          <w:szCs w:val="20"/>
        </w:rPr>
        <w:tab/>
        <w:t>The DRUC process uses the Day-Ahead weather forecast for each hour of the Operating Day.  The HRUC process uses the weather forecast information for each hour of the balance of the RUC Study Period.</w:t>
      </w:r>
    </w:p>
    <w:p w14:paraId="198C1554" w14:textId="77777777" w:rsidR="00A46C59" w:rsidRPr="00A46C59" w:rsidRDefault="00A46C59" w:rsidP="00A46C59">
      <w:pPr>
        <w:spacing w:after="240"/>
        <w:ind w:left="720" w:hanging="720"/>
        <w:rPr>
          <w:szCs w:val="20"/>
        </w:rPr>
      </w:pPr>
      <w:r w:rsidRPr="00A46C59">
        <w:rPr>
          <w:szCs w:val="20"/>
        </w:rPr>
        <w:t>(13)</w:t>
      </w:r>
      <w:r w:rsidRPr="00A46C59">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E1B024C" w14:textId="77777777" w:rsidR="00A46C59" w:rsidRPr="00A46C59" w:rsidRDefault="00A46C59" w:rsidP="00A46C59">
      <w:pPr>
        <w:spacing w:after="240"/>
        <w:ind w:left="720" w:hanging="720"/>
        <w:rPr>
          <w:del w:id="54" w:author="IMM 111921" w:date="2021-11-16T13:13:00Z"/>
          <w:szCs w:val="20"/>
        </w:rPr>
      </w:pPr>
      <w:del w:id="55" w:author="IMM 111921" w:date="2021-11-16T13:13:00Z">
        <w:r w:rsidRPr="00A46C59">
          <w:rPr>
            <w:iCs/>
            <w:szCs w:val="20"/>
          </w:rPr>
          <w:delText>(14)</w:delText>
        </w:r>
        <w:r w:rsidRPr="00A46C59">
          <w:rPr>
            <w:iCs/>
            <w:szCs w:val="20"/>
          </w:rPr>
          <w:tab/>
        </w:r>
        <w:r w:rsidRPr="00A46C59">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delText>
        </w:r>
        <w:r w:rsidRPr="00A46C59">
          <w:rPr>
            <w:szCs w:val="20"/>
          </w:rPr>
          <w:lastRenderedPageBreak/>
          <w:delText>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5D33DBB9" w14:textId="77777777" w:rsidR="00A46C59" w:rsidRPr="00A46C59" w:rsidRDefault="00A46C59" w:rsidP="00A46C59">
      <w:pPr>
        <w:spacing w:after="240"/>
        <w:ind w:left="720" w:hanging="720"/>
        <w:rPr>
          <w:del w:id="56" w:author="IMM 111921" w:date="2021-11-16T13:13:00Z"/>
          <w:iCs/>
          <w:szCs w:val="20"/>
        </w:rPr>
      </w:pPr>
      <w:del w:id="57" w:author="IMM 111921" w:date="2021-11-16T13:13:00Z">
        <w:r w:rsidRPr="00A46C59">
          <w:rPr>
            <w:iCs/>
          </w:rPr>
          <w:delText>(15)</w:delText>
        </w:r>
        <w:r w:rsidRPr="00A46C59">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2981384D" w14:textId="77777777" w:rsidR="00A46C59" w:rsidRPr="00A46C59" w:rsidRDefault="00A46C59" w:rsidP="00A46C59">
      <w:pPr>
        <w:spacing w:after="240"/>
        <w:ind w:left="720" w:hanging="720"/>
        <w:rPr>
          <w:del w:id="58" w:author="IMM 111921" w:date="2021-11-16T13:13:00Z"/>
          <w:iCs/>
          <w:szCs w:val="20"/>
        </w:rPr>
      </w:pPr>
      <w:del w:id="59" w:author="IMM 111921" w:date="2021-11-16T13:13:00Z">
        <w:r w:rsidRPr="00A46C59">
          <w:rPr>
            <w:iCs/>
            <w:szCs w:val="20"/>
          </w:rPr>
          <w:delText>(16)</w:delText>
        </w:r>
        <w:r w:rsidRPr="00A46C59">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5D59B19F" w14:textId="77777777" w:rsidR="00A46C59" w:rsidRPr="00A46C59" w:rsidRDefault="00A46C59" w:rsidP="00A46C59">
      <w:pPr>
        <w:spacing w:after="240"/>
        <w:ind w:left="720" w:hanging="720"/>
        <w:rPr>
          <w:ins w:id="60" w:author="ERCOT 122321" w:date="2021-12-23T09:57:00Z"/>
          <w:szCs w:val="20"/>
        </w:rPr>
      </w:pPr>
      <w:r w:rsidRPr="00A46C59">
        <w:rPr>
          <w:iCs/>
          <w:szCs w:val="20"/>
        </w:rPr>
        <w:t>(1</w:t>
      </w:r>
      <w:ins w:id="61" w:author="IMM 111921" w:date="2021-11-16T13:13:00Z">
        <w:r w:rsidRPr="00A46C59">
          <w:rPr>
            <w:iCs/>
            <w:szCs w:val="20"/>
          </w:rPr>
          <w:t>4</w:t>
        </w:r>
      </w:ins>
      <w:del w:id="62" w:author="IMM 111921" w:date="2021-11-16T13:13:00Z">
        <w:r w:rsidRPr="00A46C59">
          <w:rPr>
            <w:iCs/>
            <w:szCs w:val="20"/>
          </w:rPr>
          <w:delText>7</w:delText>
        </w:r>
      </w:del>
      <w:r w:rsidRPr="00A46C59">
        <w:rPr>
          <w:iCs/>
          <w:szCs w:val="20"/>
        </w:rPr>
        <w:t>)</w:t>
      </w:r>
      <w:r w:rsidRPr="00A46C59">
        <w:rPr>
          <w:iCs/>
          <w:szCs w:val="20"/>
        </w:rPr>
        <w:tab/>
      </w:r>
      <w:r w:rsidRPr="00A46C59">
        <w:rPr>
          <w:szCs w:val="20"/>
        </w:rPr>
        <w:t xml:space="preserve">A Resource that has a Three-Part Supply Offer cleared in the Day-Ahead Market (DAM) and subsequently receives a RUC commitment for the Operating Hour for which it was awarded will be treated as if </w:t>
      </w:r>
      <w:ins w:id="63" w:author="IMM 111921" w:date="2021-11-16T13:12:00Z">
        <w:r w:rsidRPr="00A46C59">
          <w:t>it is not RUC-committed</w:t>
        </w:r>
      </w:ins>
      <w:del w:id="64" w:author="IMM 111921" w:date="2021-11-16T13:13:00Z">
        <w:r w:rsidRPr="00A46C59">
          <w:rPr>
            <w:szCs w:val="20"/>
          </w:rPr>
          <w:delText>the telemetered Resource Status was ONOPTOUT</w:delText>
        </w:r>
      </w:del>
      <w:r w:rsidRPr="00A46C59">
        <w:rPr>
          <w:szCs w:val="20"/>
        </w:rPr>
        <w:t xml:space="preserve"> for purposes of Section 6.5.7.3, Security Constrained Economic Dispatch, and Section 6.5.7.3.1, Determination of Real-Time On-Line Reliability Deployment Price Adder.</w:t>
      </w:r>
    </w:p>
    <w:p w14:paraId="54FFFDD2" w14:textId="77777777" w:rsidR="00A46C59" w:rsidRPr="00A46C59" w:rsidRDefault="00A46C59" w:rsidP="00A46C59">
      <w:pPr>
        <w:spacing w:after="240"/>
        <w:ind w:left="720" w:hanging="720"/>
        <w:rPr>
          <w:iCs/>
          <w:szCs w:val="20"/>
        </w:rPr>
      </w:pPr>
      <w:ins w:id="65" w:author="ERCOT 122321" w:date="2021-12-23T09:57:00Z">
        <w:r w:rsidRPr="00A46C59">
          <w:rPr>
            <w:szCs w:val="20"/>
          </w:rPr>
          <w:t>(15)</w:t>
        </w:r>
        <w:r w:rsidRPr="00A46C59">
          <w:rPr>
            <w:szCs w:val="20"/>
          </w:rPr>
          <w:tab/>
          <w:t>A Resource that has self-committed for an Operating Hour after the RUC Snapshot was taken but before the RUC commitment has been communicated through an XML message for that RUC process and that Operating Hour is included in a block of RUC-</w:t>
        </w:r>
        <w:r w:rsidRPr="00A46C59">
          <w:rPr>
            <w:szCs w:val="20"/>
          </w:rPr>
          <w:lastRenderedPageBreak/>
          <w:t xml:space="preserve">committed hours for that RUC process will be treated as if </w:t>
        </w:r>
        <w:r w:rsidRPr="00A46C59">
          <w:t>it is not RUC-committed</w:t>
        </w:r>
        <w:r w:rsidRPr="00A46C59">
          <w:rPr>
            <w:szCs w:val="20"/>
          </w:rPr>
          <w: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46C59" w:rsidRPr="00A46C59" w14:paraId="441D5D8F" w14:textId="77777777" w:rsidTr="00A46C59">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B9520E" w14:textId="77777777" w:rsidR="00A46C59" w:rsidRPr="00A46C59" w:rsidRDefault="00A46C59" w:rsidP="00A46C59">
            <w:pPr>
              <w:spacing w:after="240"/>
              <w:rPr>
                <w:b/>
                <w:i/>
                <w:iCs/>
                <w:szCs w:val="20"/>
              </w:rPr>
            </w:pPr>
            <w:r w:rsidRPr="00A46C59">
              <w:rPr>
                <w:b/>
                <w:i/>
                <w:iCs/>
                <w:szCs w:val="20"/>
              </w:rPr>
              <w:t>[NPRR1009 and NPRR1032:  Replace applicable portions of Section 5.5.2 above with the following upon system implementation of the Real-Time Co-Optimization (RTC) project for NPRR1009; or upon system implementation for NPRR1032:]</w:t>
            </w:r>
          </w:p>
          <w:p w14:paraId="0F8DCB17" w14:textId="77777777" w:rsidR="00A46C59" w:rsidRPr="00A46C59" w:rsidRDefault="00A46C59" w:rsidP="00A46C59">
            <w:pPr>
              <w:keepNext/>
              <w:tabs>
                <w:tab w:val="left" w:pos="1080"/>
              </w:tabs>
              <w:spacing w:before="240" w:after="240"/>
              <w:ind w:left="1080" w:hanging="1080"/>
              <w:outlineLvl w:val="2"/>
              <w:rPr>
                <w:b/>
                <w:i/>
                <w:szCs w:val="20"/>
                <w:lang w:val="x-none" w:eastAsia="x-none"/>
              </w:rPr>
            </w:pPr>
            <w:r w:rsidRPr="00A46C59">
              <w:rPr>
                <w:b/>
                <w:i/>
                <w:szCs w:val="20"/>
                <w:lang w:val="x-none" w:eastAsia="x-none"/>
              </w:rPr>
              <w:t>5.5.2</w:t>
            </w:r>
            <w:r w:rsidRPr="00A46C59">
              <w:rPr>
                <w:b/>
                <w:i/>
                <w:szCs w:val="20"/>
                <w:lang w:val="x-none" w:eastAsia="x-none"/>
              </w:rPr>
              <w:tab/>
              <w:t>Reliability Unit Commitment (RUC) Process</w:t>
            </w:r>
          </w:p>
          <w:p w14:paraId="4DB4E954" w14:textId="77777777" w:rsidR="00A46C59" w:rsidRPr="00A46C59" w:rsidRDefault="00A46C59" w:rsidP="00A46C59">
            <w:pPr>
              <w:spacing w:after="240"/>
              <w:ind w:left="720" w:hanging="720"/>
              <w:rPr>
                <w:rFonts w:ascii="Courier New" w:hAnsi="Courier New" w:cs="Courier New"/>
                <w:sz w:val="20"/>
                <w:szCs w:val="20"/>
              </w:rPr>
            </w:pPr>
            <w:r w:rsidRPr="00A46C59">
              <w:rPr>
                <w:szCs w:val="20"/>
              </w:rPr>
              <w:t>(1)</w:t>
            </w:r>
            <w:r w:rsidRPr="00A46C59">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A46C59">
              <w:rPr>
                <w:rFonts w:ascii="Courier New" w:hAnsi="Courier New" w:cs="Courier New"/>
                <w:sz w:val="20"/>
                <w:szCs w:val="20"/>
              </w:rPr>
              <w:t xml:space="preserve"> </w:t>
            </w:r>
          </w:p>
          <w:p w14:paraId="3068094B" w14:textId="77777777" w:rsidR="00A46C59" w:rsidRPr="00A46C59" w:rsidRDefault="00A46C59" w:rsidP="00A46C59">
            <w:pPr>
              <w:spacing w:after="240"/>
              <w:ind w:left="720" w:hanging="720"/>
              <w:rPr>
                <w:szCs w:val="20"/>
              </w:rPr>
            </w:pPr>
            <w:r w:rsidRPr="00A46C59">
              <w:rPr>
                <w:szCs w:val="20"/>
              </w:rPr>
              <w:t>(2)</w:t>
            </w:r>
            <w:r w:rsidRPr="00A46C59">
              <w:rPr>
                <w:szCs w:val="20"/>
              </w:rPr>
              <w:tab/>
              <w:t>ERCOT shall create an ASDC for each Ancillary Service for use in RUC.  ERCOT shall post the ASDCs to the ERCOT website as soon as practicable after any change to the ASDCs.</w:t>
            </w:r>
          </w:p>
          <w:p w14:paraId="22394A8E" w14:textId="77777777" w:rsidR="00A46C59" w:rsidRPr="00A46C59" w:rsidRDefault="00A46C59" w:rsidP="00A46C59">
            <w:pPr>
              <w:spacing w:after="240"/>
              <w:ind w:left="720" w:hanging="720"/>
              <w:rPr>
                <w:szCs w:val="20"/>
              </w:rPr>
            </w:pPr>
            <w:r w:rsidRPr="00A46C59">
              <w:rPr>
                <w:szCs w:val="20"/>
              </w:rPr>
              <w:t>(3)</w:t>
            </w:r>
            <w:r w:rsidRPr="00A46C59">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0AEDE7EE" w14:textId="77777777" w:rsidR="00A46C59" w:rsidRPr="00A46C59" w:rsidRDefault="00A46C59" w:rsidP="00A46C59">
            <w:pPr>
              <w:spacing w:after="240"/>
              <w:ind w:left="720" w:hanging="720"/>
              <w:rPr>
                <w:szCs w:val="20"/>
              </w:rPr>
            </w:pPr>
            <w:r w:rsidRPr="00A46C59">
              <w:rPr>
                <w:szCs w:val="20"/>
              </w:rPr>
              <w:t>(4)</w:t>
            </w:r>
            <w:r w:rsidRPr="00A46C59">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3E74DBB" w14:textId="77777777" w:rsidR="00A46C59" w:rsidRPr="00A46C59" w:rsidRDefault="00A46C59" w:rsidP="00A46C59">
            <w:pPr>
              <w:spacing w:after="240"/>
              <w:ind w:left="720" w:hanging="720"/>
              <w:rPr>
                <w:szCs w:val="20"/>
              </w:rPr>
            </w:pPr>
            <w:r w:rsidRPr="00A46C59">
              <w:rPr>
                <w:szCs w:val="20"/>
              </w:rPr>
              <w:t>(5)</w:t>
            </w:r>
            <w:r w:rsidRPr="00A46C59">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w:t>
            </w:r>
            <w:r w:rsidRPr="00A46C59">
              <w:rPr>
                <w:szCs w:val="20"/>
              </w:rPr>
              <w:lastRenderedPageBreak/>
              <w:t>is qualified for Non-Spin, as being eligible to provide Non-Spin constrained by the Ancillary Service capability in the COP.</w:t>
            </w:r>
          </w:p>
          <w:p w14:paraId="3B9DE895" w14:textId="77777777" w:rsidR="00A46C59" w:rsidRPr="00A46C59" w:rsidRDefault="00A46C59" w:rsidP="00A46C59">
            <w:pPr>
              <w:spacing w:after="240"/>
              <w:ind w:left="720" w:hanging="720"/>
              <w:rPr>
                <w:szCs w:val="20"/>
              </w:rPr>
            </w:pPr>
            <w:r w:rsidRPr="00A46C59">
              <w:rPr>
                <w:szCs w:val="20"/>
              </w:rPr>
              <w:t>(6)</w:t>
            </w:r>
            <w:r w:rsidRPr="00A46C5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3F07A51" w14:textId="77777777" w:rsidR="00A46C59" w:rsidRPr="00A46C59" w:rsidRDefault="00A46C59" w:rsidP="00A46C59">
            <w:pPr>
              <w:spacing w:after="240"/>
              <w:ind w:left="720" w:hanging="720"/>
              <w:rPr>
                <w:iCs/>
                <w:szCs w:val="20"/>
              </w:rPr>
            </w:pPr>
            <w:r w:rsidRPr="00A46C59">
              <w:rPr>
                <w:iCs/>
                <w:szCs w:val="20"/>
              </w:rPr>
              <w:t>(7)</w:t>
            </w:r>
            <w:r w:rsidRPr="00A46C59">
              <w:rPr>
                <w:iCs/>
                <w:szCs w:val="20"/>
              </w:rPr>
              <w:tab/>
              <w:t xml:space="preserve">ERCOT shall review the RUC-recommended Resource commitments </w:t>
            </w:r>
            <w:r w:rsidRPr="00A46C59">
              <w:rPr>
                <w:szCs w:val="20"/>
              </w:rPr>
              <w:t>and the list of Off-Line Available Resources having a start-up time of one hour or less</w:t>
            </w:r>
            <w:r w:rsidRPr="00A46C5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6C5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6C59">
              <w:rPr>
                <w:iCs/>
                <w:szCs w:val="20"/>
              </w:rPr>
              <w:t xml:space="preserve">  </w:t>
            </w:r>
          </w:p>
          <w:p w14:paraId="2B913544" w14:textId="77777777" w:rsidR="00A46C59" w:rsidRPr="00A46C59" w:rsidRDefault="00A46C59" w:rsidP="00A46C59">
            <w:pPr>
              <w:spacing w:after="240"/>
              <w:ind w:left="720" w:hanging="720"/>
              <w:rPr>
                <w:szCs w:val="20"/>
              </w:rPr>
            </w:pPr>
            <w:r w:rsidRPr="00A46C59">
              <w:rPr>
                <w:iCs/>
                <w:szCs w:val="20"/>
              </w:rPr>
              <w:t>(8)</w:t>
            </w:r>
            <w:r w:rsidRPr="00A46C59">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CB5423F" w14:textId="77777777" w:rsidR="00A46C59" w:rsidRPr="00A46C59" w:rsidRDefault="00A46C59" w:rsidP="00A46C59">
            <w:pPr>
              <w:spacing w:after="240"/>
              <w:ind w:left="720" w:hanging="720"/>
              <w:rPr>
                <w:szCs w:val="20"/>
              </w:rPr>
            </w:pPr>
            <w:r w:rsidRPr="00A46C59">
              <w:rPr>
                <w:szCs w:val="20"/>
              </w:rPr>
              <w:t>(9)</w:t>
            </w:r>
            <w:r w:rsidRPr="00A46C5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46C59">
              <w:rPr>
                <w:iCs/>
                <w:szCs w:val="20"/>
              </w:rPr>
              <w:t xml:space="preserve"> that have not been removed from special consideration under paragraph (15) below pursuant to paragraph (4) of Section 8.1.2, Current Operating Plan (COP) Performance Requirements</w:t>
            </w:r>
            <w:r w:rsidRPr="00A46C59">
              <w:rPr>
                <w:szCs w:val="20"/>
              </w:rPr>
              <w:t xml:space="preserve">, the Startup Offers and Minimum-Energy Offer from a Resource’s Three-Part Supply Offer shall not be used in the RUC process. </w:t>
            </w:r>
          </w:p>
          <w:p w14:paraId="50BB7534" w14:textId="77777777" w:rsidR="00A46C59" w:rsidRPr="00A46C59" w:rsidRDefault="00A46C59" w:rsidP="00A46C59">
            <w:pPr>
              <w:spacing w:after="240"/>
              <w:ind w:left="720" w:hanging="720"/>
              <w:rPr>
                <w:szCs w:val="20"/>
              </w:rPr>
            </w:pPr>
            <w:r w:rsidRPr="00A46C59">
              <w:rPr>
                <w:szCs w:val="20"/>
              </w:rPr>
              <w:t>(10)</w:t>
            </w:r>
            <w:r w:rsidRPr="00A46C5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46C59">
              <w:rPr>
                <w:iCs/>
                <w:szCs w:val="20"/>
              </w:rPr>
              <w:t xml:space="preserve"> that </w:t>
            </w:r>
            <w:r w:rsidRPr="00A46C59">
              <w:rPr>
                <w:iCs/>
                <w:szCs w:val="20"/>
              </w:rPr>
              <w:lastRenderedPageBreak/>
              <w:t>have not been removed from special consideration under paragraph (13) below pursuant to paragraph (4) of Section 8.1.2</w:t>
            </w:r>
            <w:r w:rsidRPr="00A46C5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28C31B8" w14:textId="77777777" w:rsidR="00A46C59" w:rsidRPr="00A46C59" w:rsidRDefault="00A46C59" w:rsidP="00A46C59">
            <w:pPr>
              <w:spacing w:after="240"/>
              <w:ind w:left="720" w:hanging="720"/>
              <w:rPr>
                <w:iCs/>
                <w:szCs w:val="20"/>
              </w:rPr>
            </w:pPr>
            <w:r w:rsidRPr="00A46C59">
              <w:rPr>
                <w:iCs/>
                <w:szCs w:val="20"/>
              </w:rPr>
              <w:t>(11)</w:t>
            </w:r>
            <w:r w:rsidRPr="00A46C5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75C33EB" w14:textId="77777777" w:rsidR="00A46C59" w:rsidRPr="00A46C59" w:rsidRDefault="00A46C59" w:rsidP="00A46C59">
            <w:pPr>
              <w:spacing w:after="240"/>
              <w:ind w:left="1440" w:hanging="720"/>
              <w:rPr>
                <w:iCs/>
                <w:szCs w:val="20"/>
              </w:rPr>
            </w:pPr>
            <w:r w:rsidRPr="00A46C59">
              <w:rPr>
                <w:szCs w:val="20"/>
              </w:rPr>
              <w:t xml:space="preserve">(a) </w:t>
            </w:r>
            <w:r w:rsidRPr="00A46C5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46C59">
              <w:rPr>
                <w:iCs/>
                <w:szCs w:val="20"/>
              </w:rPr>
              <w:t xml:space="preserve"> </w:t>
            </w:r>
          </w:p>
          <w:p w14:paraId="47406A34" w14:textId="77777777" w:rsidR="00A46C59" w:rsidRPr="00A46C59" w:rsidRDefault="00A46C59" w:rsidP="00A46C59">
            <w:pPr>
              <w:spacing w:after="240"/>
              <w:ind w:left="1440" w:hanging="720"/>
              <w:rPr>
                <w:szCs w:val="20"/>
              </w:rPr>
            </w:pPr>
            <w:r w:rsidRPr="00A46C59">
              <w:rPr>
                <w:szCs w:val="20"/>
              </w:rPr>
              <w:t xml:space="preserve">(b) </w:t>
            </w:r>
            <w:r w:rsidRPr="00A46C5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D3730B3" w14:textId="77777777" w:rsidR="00A46C59" w:rsidRPr="00A46C59" w:rsidRDefault="00A46C59" w:rsidP="00A46C59">
            <w:pPr>
              <w:spacing w:after="240"/>
              <w:ind w:left="720" w:hanging="720"/>
              <w:rPr>
                <w:szCs w:val="20"/>
              </w:rPr>
            </w:pPr>
            <w:r w:rsidRPr="00A46C59">
              <w:rPr>
                <w:szCs w:val="20"/>
              </w:rPr>
              <w:t>(12)</w:t>
            </w:r>
            <w:r w:rsidRPr="00A46C59">
              <w:rPr>
                <w:iCs/>
                <w:szCs w:val="20"/>
              </w:rPr>
              <w:tab/>
              <w:t xml:space="preserve">A QSE shall be excused from complying with any portion of a RUC Dispatch Instruction that it could not meet due to a physical limitation that was reflected, at the time of the </w:t>
            </w:r>
            <w:r w:rsidRPr="00A46C59">
              <w:rPr>
                <w:szCs w:val="20"/>
              </w:rPr>
              <w:t>RUC Dispatch I</w:t>
            </w:r>
            <w:r w:rsidRPr="00A46C59">
              <w:rPr>
                <w:iCs/>
                <w:szCs w:val="20"/>
              </w:rPr>
              <w:t>nstruction, in the Resource’s COP, startup time, minimum On-Line time, or minimum Off-Line time.</w:t>
            </w:r>
          </w:p>
          <w:p w14:paraId="1953F468" w14:textId="77777777" w:rsidR="00A46C59" w:rsidRPr="00A46C59" w:rsidRDefault="00A46C59" w:rsidP="00A46C59">
            <w:pPr>
              <w:spacing w:after="240"/>
              <w:ind w:left="720" w:hanging="720"/>
              <w:rPr>
                <w:szCs w:val="20"/>
              </w:rPr>
            </w:pPr>
            <w:r w:rsidRPr="00A46C59">
              <w:rPr>
                <w:szCs w:val="20"/>
              </w:rPr>
              <w:t>(13)</w:t>
            </w:r>
            <w:r w:rsidRPr="00A46C59">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A46C59">
              <w:rPr>
                <w:szCs w:val="20"/>
              </w:rPr>
              <w:lastRenderedPageBreak/>
              <w:t>Sustained Limit (HSL) and LSL.  The intent of this process is to minimize the effect of the proxy Energy Offer Curves on optimization.</w:t>
            </w:r>
          </w:p>
          <w:p w14:paraId="44D40828" w14:textId="77777777" w:rsidR="00A46C59" w:rsidRPr="00A46C59" w:rsidRDefault="00A46C59" w:rsidP="00A46C59">
            <w:pPr>
              <w:spacing w:after="240"/>
              <w:ind w:left="720" w:hanging="720"/>
              <w:rPr>
                <w:szCs w:val="20"/>
              </w:rPr>
            </w:pPr>
            <w:r w:rsidRPr="00A46C59">
              <w:rPr>
                <w:szCs w:val="20"/>
              </w:rPr>
              <w:t>(14)</w:t>
            </w:r>
            <w:r w:rsidRPr="00A46C59">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49C039" w14:textId="77777777" w:rsidR="00A46C59" w:rsidRPr="00A46C59" w:rsidRDefault="00A46C59" w:rsidP="00A46C59">
            <w:pPr>
              <w:spacing w:after="240"/>
              <w:ind w:left="720" w:hanging="720"/>
              <w:rPr>
                <w:szCs w:val="20"/>
              </w:rPr>
            </w:pPr>
            <w:r w:rsidRPr="00A46C59">
              <w:rPr>
                <w:szCs w:val="20"/>
              </w:rPr>
              <w:t>(15)</w:t>
            </w:r>
            <w:r w:rsidRPr="00A46C59">
              <w:rPr>
                <w:szCs w:val="20"/>
              </w:rPr>
              <w:tab/>
            </w:r>
            <w:r w:rsidRPr="00A46C59">
              <w:rPr>
                <w:iCs/>
                <w:szCs w:val="20"/>
              </w:rPr>
              <w:t xml:space="preserve">For all available Off-Line Resources having a cold start time of one hour or less and not removed from special consideration pursuant to paragraph (4) of Section 8.1.2, </w:t>
            </w:r>
            <w:r w:rsidRPr="00A46C5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9600E71" w14:textId="77777777" w:rsidR="00A46C59" w:rsidRPr="00A46C59" w:rsidRDefault="00A46C59" w:rsidP="00A46C59">
            <w:pPr>
              <w:ind w:left="720"/>
              <w:rPr>
                <w:szCs w:val="20"/>
              </w:rPr>
            </w:pPr>
            <w:r w:rsidRPr="00A46C5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46C59" w:rsidRPr="00A46C59" w14:paraId="0AAE4B25" w14:textId="77777777">
              <w:trPr>
                <w:trHeight w:val="386"/>
              </w:trPr>
              <w:tc>
                <w:tcPr>
                  <w:tcW w:w="2439" w:type="dxa"/>
                  <w:tcBorders>
                    <w:top w:val="single" w:sz="4" w:space="0" w:color="auto"/>
                    <w:left w:val="single" w:sz="4" w:space="0" w:color="auto"/>
                    <w:bottom w:val="single" w:sz="4" w:space="0" w:color="auto"/>
                    <w:right w:val="single" w:sz="4" w:space="0" w:color="auto"/>
                  </w:tcBorders>
                  <w:hideMark/>
                </w:tcPr>
                <w:p w14:paraId="0516E6B0" w14:textId="77777777" w:rsidR="00A46C59" w:rsidRPr="00A46C59" w:rsidRDefault="00A46C59" w:rsidP="00A46C59">
                  <w:pPr>
                    <w:rPr>
                      <w:b/>
                      <w:sz w:val="20"/>
                      <w:szCs w:val="20"/>
                    </w:rPr>
                  </w:pPr>
                  <w:r w:rsidRPr="00A46C59">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5A9C950C" w14:textId="77777777" w:rsidR="00A46C59" w:rsidRPr="00A46C59" w:rsidRDefault="00A46C59" w:rsidP="00A46C59">
                  <w:pPr>
                    <w:rPr>
                      <w:b/>
                      <w:sz w:val="20"/>
                      <w:szCs w:val="20"/>
                    </w:rPr>
                  </w:pPr>
                  <w:r w:rsidRPr="00A46C59">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440EE685" w14:textId="77777777" w:rsidR="00A46C59" w:rsidRPr="00A46C59" w:rsidRDefault="00A46C59" w:rsidP="00A46C59">
                  <w:pPr>
                    <w:rPr>
                      <w:b/>
                      <w:sz w:val="20"/>
                      <w:szCs w:val="20"/>
                    </w:rPr>
                  </w:pPr>
                  <w:r w:rsidRPr="00A46C59">
                    <w:rPr>
                      <w:b/>
                      <w:sz w:val="20"/>
                      <w:szCs w:val="20"/>
                    </w:rPr>
                    <w:t>Current Value*</w:t>
                  </w:r>
                </w:p>
              </w:tc>
            </w:tr>
            <w:tr w:rsidR="00A46C59" w:rsidRPr="00A46C59" w14:paraId="47F7121D" w14:textId="77777777">
              <w:trPr>
                <w:trHeight w:val="359"/>
              </w:trPr>
              <w:tc>
                <w:tcPr>
                  <w:tcW w:w="2439" w:type="dxa"/>
                  <w:tcBorders>
                    <w:top w:val="single" w:sz="4" w:space="0" w:color="auto"/>
                    <w:left w:val="single" w:sz="4" w:space="0" w:color="auto"/>
                    <w:bottom w:val="single" w:sz="4" w:space="0" w:color="auto"/>
                    <w:right w:val="single" w:sz="4" w:space="0" w:color="auto"/>
                  </w:tcBorders>
                  <w:hideMark/>
                </w:tcPr>
                <w:p w14:paraId="5B858136" w14:textId="77777777" w:rsidR="00A46C59" w:rsidRPr="00A46C59" w:rsidRDefault="00A46C59" w:rsidP="00A46C59">
                  <w:pPr>
                    <w:spacing w:after="240"/>
                    <w:rPr>
                      <w:sz w:val="20"/>
                      <w:szCs w:val="20"/>
                    </w:rPr>
                  </w:pPr>
                  <w:r w:rsidRPr="00A46C59">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BBAEC5B" w14:textId="77777777" w:rsidR="00A46C59" w:rsidRPr="00A46C59" w:rsidRDefault="00A46C59" w:rsidP="00A46C59">
                  <w:pPr>
                    <w:spacing w:after="240"/>
                    <w:rPr>
                      <w:sz w:val="20"/>
                      <w:szCs w:val="20"/>
                    </w:rPr>
                  </w:pPr>
                  <w:r w:rsidRPr="00A46C59">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3D0A1C93" w14:textId="77777777" w:rsidR="00A46C59" w:rsidRPr="00A46C59" w:rsidRDefault="00A46C59" w:rsidP="00A46C59">
                  <w:pPr>
                    <w:spacing w:after="240"/>
                    <w:rPr>
                      <w:sz w:val="20"/>
                      <w:szCs w:val="20"/>
                    </w:rPr>
                  </w:pPr>
                  <w:r w:rsidRPr="00A46C59">
                    <w:rPr>
                      <w:sz w:val="20"/>
                      <w:szCs w:val="20"/>
                    </w:rPr>
                    <w:t>Maximum value of 20%</w:t>
                  </w:r>
                </w:p>
              </w:tc>
            </w:tr>
            <w:tr w:rsidR="00A46C59" w:rsidRPr="00A46C59" w14:paraId="52B79B72" w14:textId="77777777">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6C7EACC9" w14:textId="77777777" w:rsidR="00A46C59" w:rsidRPr="00A46C59" w:rsidRDefault="00A46C59" w:rsidP="00A46C59">
                  <w:pPr>
                    <w:rPr>
                      <w:sz w:val="20"/>
                      <w:szCs w:val="20"/>
                    </w:rPr>
                  </w:pPr>
                  <w:r w:rsidRPr="00A46C5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8D34B23" w14:textId="77777777" w:rsidR="00A46C59" w:rsidRPr="00A46C59" w:rsidRDefault="00A46C59" w:rsidP="00A46C59">
            <w:pPr>
              <w:spacing w:before="240" w:after="240"/>
              <w:ind w:left="720" w:hanging="720"/>
              <w:rPr>
                <w:szCs w:val="20"/>
              </w:rPr>
            </w:pPr>
            <w:r w:rsidRPr="00A46C59">
              <w:rPr>
                <w:szCs w:val="20"/>
              </w:rPr>
              <w:t>(16)</w:t>
            </w:r>
            <w:r w:rsidRPr="00A46C59">
              <w:rPr>
                <w:szCs w:val="20"/>
              </w:rPr>
              <w:tab/>
              <w:t xml:space="preserve">Factors included in the RUC process are: </w:t>
            </w:r>
          </w:p>
          <w:p w14:paraId="0CF67F0B"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ERCOT System-wide hourly Load forecast allocated appropriately </w:t>
            </w:r>
            <w:proofErr w:type="gramStart"/>
            <w:r w:rsidRPr="00A46C59">
              <w:rPr>
                <w:szCs w:val="20"/>
              </w:rPr>
              <w:t>over Load</w:t>
            </w:r>
            <w:proofErr w:type="gramEnd"/>
            <w:r w:rsidRPr="00A46C59">
              <w:rPr>
                <w:szCs w:val="20"/>
              </w:rPr>
              <w:t xml:space="preserve"> buses;</w:t>
            </w:r>
          </w:p>
          <w:p w14:paraId="6774901A" w14:textId="77777777" w:rsidR="00A46C59" w:rsidRPr="00A46C59" w:rsidRDefault="00A46C59" w:rsidP="00A46C59">
            <w:pPr>
              <w:spacing w:after="240"/>
              <w:ind w:left="1440" w:hanging="720"/>
              <w:rPr>
                <w:szCs w:val="20"/>
              </w:rPr>
            </w:pPr>
            <w:r w:rsidRPr="00A46C59">
              <w:rPr>
                <w:szCs w:val="20"/>
              </w:rPr>
              <w:t>(b)</w:t>
            </w:r>
            <w:r w:rsidRPr="00A46C59">
              <w:rPr>
                <w:szCs w:val="20"/>
              </w:rPr>
              <w:tab/>
              <w:t>ERCOT’s Ancillary Service Plans in the form of ASDCs;</w:t>
            </w:r>
          </w:p>
          <w:p w14:paraId="7DC91DBE" w14:textId="77777777" w:rsidR="00A46C59" w:rsidRPr="00A46C59" w:rsidRDefault="00A46C59" w:rsidP="00A46C59">
            <w:pPr>
              <w:spacing w:after="240"/>
              <w:ind w:left="1440" w:hanging="720"/>
              <w:rPr>
                <w:szCs w:val="20"/>
              </w:rPr>
            </w:pPr>
            <w:r w:rsidRPr="00A46C59">
              <w:rPr>
                <w:szCs w:val="20"/>
              </w:rPr>
              <w:t>(c)</w:t>
            </w:r>
            <w:r w:rsidRPr="00A46C59">
              <w:rPr>
                <w:szCs w:val="20"/>
              </w:rPr>
              <w:tab/>
              <w:t>Transmission constraints – Transfer limits on energy flows through the electricity network;</w:t>
            </w:r>
          </w:p>
          <w:p w14:paraId="2786FC3C"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Thermal constraints – protect transmission facilities against thermal overload;</w:t>
            </w:r>
          </w:p>
          <w:p w14:paraId="0087472B" w14:textId="77777777" w:rsidR="00A46C59" w:rsidRPr="00A46C59" w:rsidRDefault="00A46C59" w:rsidP="00A46C59">
            <w:pPr>
              <w:spacing w:after="240"/>
              <w:ind w:left="2160" w:hanging="720"/>
              <w:rPr>
                <w:szCs w:val="20"/>
              </w:rPr>
            </w:pPr>
            <w:r w:rsidRPr="00A46C59">
              <w:rPr>
                <w:szCs w:val="20"/>
              </w:rPr>
              <w:t>(ii)</w:t>
            </w:r>
            <w:r w:rsidRPr="00A46C59">
              <w:rPr>
                <w:szCs w:val="20"/>
              </w:rPr>
              <w:tab/>
              <w:t>Generic constraints – protect the transmission system against transient instability, dynamic instability or voltage collapse;</w:t>
            </w:r>
          </w:p>
          <w:p w14:paraId="60C1E707" w14:textId="77777777" w:rsidR="00A46C59" w:rsidRPr="00A46C59" w:rsidRDefault="00A46C59" w:rsidP="00A46C59">
            <w:pPr>
              <w:spacing w:after="240"/>
              <w:ind w:left="1440" w:hanging="720"/>
              <w:rPr>
                <w:szCs w:val="20"/>
              </w:rPr>
            </w:pPr>
            <w:r w:rsidRPr="00A46C59">
              <w:rPr>
                <w:szCs w:val="20"/>
              </w:rPr>
              <w:lastRenderedPageBreak/>
              <w:t>(d)</w:t>
            </w:r>
            <w:r w:rsidRPr="00A46C59">
              <w:rPr>
                <w:szCs w:val="20"/>
              </w:rPr>
              <w:tab/>
              <w:t>Planned transmission topology;</w:t>
            </w:r>
          </w:p>
          <w:p w14:paraId="09C8F068" w14:textId="77777777" w:rsidR="00A46C59" w:rsidRPr="00A46C59" w:rsidRDefault="00A46C59" w:rsidP="00A46C59">
            <w:pPr>
              <w:spacing w:after="240"/>
              <w:ind w:left="1440" w:hanging="720"/>
              <w:rPr>
                <w:szCs w:val="20"/>
              </w:rPr>
            </w:pPr>
            <w:r w:rsidRPr="00A46C59">
              <w:rPr>
                <w:szCs w:val="20"/>
              </w:rPr>
              <w:t>(e)</w:t>
            </w:r>
            <w:r w:rsidRPr="00A46C59">
              <w:rPr>
                <w:szCs w:val="20"/>
              </w:rPr>
              <w:tab/>
              <w:t>Energy sufficiency constraints;</w:t>
            </w:r>
          </w:p>
          <w:p w14:paraId="7CBB8431" w14:textId="77777777" w:rsidR="00A46C59" w:rsidRPr="00A46C59" w:rsidRDefault="00A46C59" w:rsidP="00A46C59">
            <w:pPr>
              <w:spacing w:after="240"/>
              <w:ind w:left="1440" w:hanging="720"/>
              <w:rPr>
                <w:szCs w:val="20"/>
              </w:rPr>
            </w:pPr>
            <w:r w:rsidRPr="00A46C59">
              <w:rPr>
                <w:szCs w:val="20"/>
              </w:rPr>
              <w:t>(f)</w:t>
            </w:r>
            <w:r w:rsidRPr="00A46C59">
              <w:rPr>
                <w:szCs w:val="20"/>
              </w:rPr>
              <w:tab/>
              <w:t>Inputs from the COP, as appropriate;</w:t>
            </w:r>
          </w:p>
          <w:p w14:paraId="40CB57C4" w14:textId="77777777" w:rsidR="00A46C59" w:rsidRPr="00A46C59" w:rsidRDefault="00A46C59" w:rsidP="00A46C59">
            <w:pPr>
              <w:spacing w:after="240"/>
              <w:ind w:left="1440" w:hanging="720"/>
              <w:rPr>
                <w:szCs w:val="20"/>
              </w:rPr>
            </w:pPr>
            <w:r w:rsidRPr="00A46C59">
              <w:rPr>
                <w:szCs w:val="20"/>
              </w:rPr>
              <w:t>(g)</w:t>
            </w:r>
            <w:r w:rsidRPr="00A46C59">
              <w:rPr>
                <w:szCs w:val="20"/>
              </w:rPr>
              <w:tab/>
              <w:t>Inputs from Resource Parameters, including a list of Off-Line Available Resources having a start-up time of one hour or less, as appropriate;</w:t>
            </w:r>
          </w:p>
          <w:p w14:paraId="53F2DFBB" w14:textId="77777777" w:rsidR="00A46C59" w:rsidRPr="00A46C59" w:rsidRDefault="00A46C59" w:rsidP="00A46C59">
            <w:pPr>
              <w:spacing w:after="240"/>
              <w:ind w:left="1440" w:hanging="720"/>
              <w:rPr>
                <w:szCs w:val="20"/>
              </w:rPr>
            </w:pPr>
            <w:r w:rsidRPr="00A46C59">
              <w:rPr>
                <w:szCs w:val="20"/>
              </w:rPr>
              <w:t>(h)</w:t>
            </w:r>
            <w:r w:rsidRPr="00A46C59">
              <w:rPr>
                <w:szCs w:val="20"/>
              </w:rPr>
              <w:tab/>
              <w:t>Each Generation Resource’s Minimum-Energy Offer and Startup Offer, from its Three-Part Supply Offer;</w:t>
            </w:r>
          </w:p>
          <w:p w14:paraId="277DE77F" w14:textId="77777777" w:rsidR="00A46C59" w:rsidRPr="00A46C59" w:rsidRDefault="00A46C59" w:rsidP="00A46C59">
            <w:pPr>
              <w:spacing w:after="240"/>
              <w:ind w:left="144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Any Generation Resource that is Off-Line and available but does not have a Three-Part Supply Offer;</w:t>
            </w:r>
          </w:p>
          <w:p w14:paraId="2426AF75" w14:textId="77777777" w:rsidR="00A46C59" w:rsidRPr="00A46C59" w:rsidRDefault="00A46C59" w:rsidP="00A46C59">
            <w:pPr>
              <w:spacing w:after="240"/>
              <w:ind w:left="1440" w:hanging="720"/>
              <w:rPr>
                <w:szCs w:val="20"/>
              </w:rPr>
            </w:pPr>
            <w:r w:rsidRPr="00A46C59">
              <w:rPr>
                <w:szCs w:val="20"/>
              </w:rPr>
              <w:t>(j)</w:t>
            </w:r>
            <w:r w:rsidRPr="00A46C59">
              <w:rPr>
                <w:szCs w:val="20"/>
              </w:rPr>
              <w:tab/>
              <w:t>Forced Outage information; and</w:t>
            </w:r>
          </w:p>
          <w:p w14:paraId="7B25D771" w14:textId="77777777" w:rsidR="00A46C59" w:rsidRPr="00A46C59" w:rsidRDefault="00A46C59" w:rsidP="00A46C59">
            <w:pPr>
              <w:spacing w:after="240"/>
              <w:ind w:left="1440" w:hanging="720"/>
              <w:rPr>
                <w:szCs w:val="20"/>
              </w:rPr>
            </w:pPr>
            <w:r w:rsidRPr="00A46C59">
              <w:rPr>
                <w:szCs w:val="20"/>
              </w:rPr>
              <w:t>(k)</w:t>
            </w:r>
            <w:r w:rsidRPr="00A46C5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5C7163D" w14:textId="77777777" w:rsidR="00A46C59" w:rsidRPr="00A46C59" w:rsidRDefault="00A46C59" w:rsidP="00A46C59">
            <w:pPr>
              <w:spacing w:after="240"/>
              <w:ind w:left="720" w:hanging="720"/>
              <w:rPr>
                <w:szCs w:val="20"/>
              </w:rPr>
            </w:pPr>
            <w:r w:rsidRPr="00A46C59">
              <w:rPr>
                <w:szCs w:val="20"/>
              </w:rPr>
              <w:t>(17)</w:t>
            </w:r>
            <w:r w:rsidRPr="00A46C59">
              <w:rPr>
                <w:szCs w:val="20"/>
              </w:rPr>
              <w:tab/>
              <w:t>The HRUC process and the DRUC process are as follows:</w:t>
            </w:r>
          </w:p>
          <w:p w14:paraId="71AD1CAA"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931A55D" w14:textId="77777777" w:rsidR="00A46C59" w:rsidRPr="00A46C59" w:rsidRDefault="00A46C59" w:rsidP="00A46C59">
            <w:pPr>
              <w:spacing w:after="240"/>
              <w:ind w:left="1440" w:hanging="720"/>
              <w:rPr>
                <w:szCs w:val="20"/>
              </w:rPr>
            </w:pPr>
            <w:r w:rsidRPr="00A46C59">
              <w:rPr>
                <w:szCs w:val="20"/>
              </w:rPr>
              <w:t>(b)</w:t>
            </w:r>
            <w:r w:rsidRPr="00A46C59">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0A1A127" w14:textId="77777777" w:rsidR="00A46C59" w:rsidRPr="00A46C59" w:rsidRDefault="00A46C59" w:rsidP="00A46C59">
            <w:pPr>
              <w:spacing w:after="240"/>
              <w:ind w:left="1440" w:hanging="720"/>
              <w:rPr>
                <w:szCs w:val="20"/>
              </w:rPr>
            </w:pPr>
            <w:r w:rsidRPr="00A46C59">
              <w:rPr>
                <w:szCs w:val="20"/>
              </w:rPr>
              <w:t>(c)</w:t>
            </w:r>
            <w:r w:rsidRPr="00A46C59">
              <w:rPr>
                <w:szCs w:val="20"/>
              </w:rPr>
              <w:tab/>
              <w:t>The DRUC process uses the Day-Ahead weather forecast for each hour of the Operating Day.  The HRUC process uses the weather forecast information for each hour of the balance of the RUC Study Period.</w:t>
            </w:r>
          </w:p>
          <w:p w14:paraId="73B009C4" w14:textId="77777777" w:rsidR="00A46C59" w:rsidRPr="00A46C59" w:rsidRDefault="00A46C59" w:rsidP="00A46C59">
            <w:pPr>
              <w:spacing w:after="240"/>
              <w:ind w:left="720" w:hanging="720"/>
              <w:rPr>
                <w:del w:id="66" w:author="IMM 111921" w:date="2021-11-16T13:14:00Z"/>
                <w:szCs w:val="20"/>
              </w:rPr>
            </w:pPr>
            <w:del w:id="67" w:author="IMM 111921" w:date="2021-11-16T13:14:00Z">
              <w:r w:rsidRPr="00A46C59">
                <w:rPr>
                  <w:iCs/>
                  <w:szCs w:val="20"/>
                </w:rPr>
                <w:delText>(18)</w:delText>
              </w:r>
              <w:r w:rsidRPr="00A46C59">
                <w:rPr>
                  <w:iCs/>
                  <w:szCs w:val="20"/>
                </w:rPr>
                <w:tab/>
              </w:r>
              <w:r w:rsidRPr="00A46C59">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delText>
              </w:r>
              <w:r w:rsidRPr="00A46C59">
                <w:rPr>
                  <w:szCs w:val="20"/>
                </w:rPr>
                <w:lastRenderedPageBreak/>
                <w:delTex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437391AC" w14:textId="77777777" w:rsidR="00A46C59" w:rsidRPr="00A46C59" w:rsidRDefault="00A46C59" w:rsidP="00A46C59">
            <w:pPr>
              <w:spacing w:after="240"/>
              <w:ind w:left="720" w:hanging="720"/>
              <w:rPr>
                <w:del w:id="68" w:author="IMM 111921" w:date="2021-11-16T13:14:00Z"/>
                <w:iCs/>
                <w:szCs w:val="20"/>
              </w:rPr>
            </w:pPr>
            <w:del w:id="69" w:author="IMM 111921" w:date="2021-11-16T13:14:00Z">
              <w:r w:rsidRPr="00A46C59">
                <w:rPr>
                  <w:iCs/>
                  <w:szCs w:val="20"/>
                </w:rPr>
                <w:delText>(19)</w:delText>
              </w:r>
              <w:r w:rsidRPr="00A46C59">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43A85BDC" w14:textId="77777777" w:rsidR="00A46C59" w:rsidRPr="00A46C59" w:rsidRDefault="00A46C59" w:rsidP="00A46C59">
            <w:pPr>
              <w:spacing w:after="240"/>
              <w:ind w:left="720" w:hanging="720"/>
              <w:rPr>
                <w:del w:id="70" w:author="IMM 111921" w:date="2021-11-16T13:14:00Z"/>
                <w:iCs/>
                <w:szCs w:val="20"/>
              </w:rPr>
            </w:pPr>
            <w:del w:id="71" w:author="IMM 111921" w:date="2021-11-16T13:14:00Z">
              <w:r w:rsidRPr="00A46C59">
                <w:rPr>
                  <w:iCs/>
                  <w:szCs w:val="20"/>
                </w:rPr>
                <w:delText>(20)</w:delText>
              </w:r>
              <w:r w:rsidRPr="00A46C59">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2CD8E1BD" w14:textId="77777777" w:rsidR="00A46C59" w:rsidRPr="00A46C59" w:rsidRDefault="00A46C59" w:rsidP="00A46C59">
            <w:pPr>
              <w:spacing w:after="240"/>
              <w:ind w:left="720" w:hanging="720"/>
              <w:rPr>
                <w:ins w:id="72" w:author="ERCOT 122321" w:date="2021-12-23T09:58:00Z"/>
                <w:szCs w:val="20"/>
              </w:rPr>
            </w:pPr>
            <w:r w:rsidRPr="00A46C59">
              <w:rPr>
                <w:iCs/>
                <w:szCs w:val="20"/>
              </w:rPr>
              <w:t>(</w:t>
            </w:r>
            <w:ins w:id="73" w:author="ERCOT 122321" w:date="2021-12-23T09:58:00Z">
              <w:r w:rsidRPr="00A46C59">
                <w:rPr>
                  <w:iCs/>
                  <w:szCs w:val="20"/>
                </w:rPr>
                <w:t>18</w:t>
              </w:r>
            </w:ins>
            <w:del w:id="74" w:author="ERCOT 122321" w:date="2021-12-23T09:58:00Z">
              <w:r w:rsidRPr="00A46C59">
                <w:rPr>
                  <w:iCs/>
                  <w:szCs w:val="20"/>
                </w:rPr>
                <w:delText>21</w:delText>
              </w:r>
            </w:del>
            <w:r w:rsidRPr="00A46C59">
              <w:rPr>
                <w:iCs/>
                <w:szCs w:val="20"/>
              </w:rPr>
              <w:t>)</w:t>
            </w:r>
            <w:r w:rsidRPr="00A46C59">
              <w:rPr>
                <w:iCs/>
                <w:szCs w:val="20"/>
              </w:rPr>
              <w:tab/>
            </w:r>
            <w:r w:rsidRPr="00A46C59">
              <w:rPr>
                <w:szCs w:val="20"/>
              </w:rPr>
              <w:t xml:space="preserve">A Resource that has a Three-Part Supply Offer cleared in the Day-Ahead Market (DAM) and subsequently receives a RUC commitment for the Operating Hour for which it was awarded will be treated as if </w:t>
            </w:r>
            <w:ins w:id="75" w:author="IMM 111921" w:date="2021-11-16T13:14:00Z">
              <w:r w:rsidRPr="00A46C59">
                <w:t>it is not RUC-committed</w:t>
              </w:r>
            </w:ins>
            <w:del w:id="76" w:author="IMM 111921" w:date="2021-11-16T13:14:00Z">
              <w:r w:rsidRPr="00A46C59">
                <w:rPr>
                  <w:szCs w:val="20"/>
                </w:rPr>
                <w:delText xml:space="preserve">the telemetered Resource Status </w:delText>
              </w:r>
            </w:del>
            <w:del w:id="77" w:author="IMM 111921" w:date="2021-11-16T13:15:00Z">
              <w:r w:rsidRPr="00A46C59">
                <w:rPr>
                  <w:szCs w:val="20"/>
                </w:rPr>
                <w:delText>was ONOPTOUT</w:delText>
              </w:r>
            </w:del>
            <w:r w:rsidRPr="00A46C59">
              <w:rPr>
                <w:szCs w:val="20"/>
              </w:rPr>
              <w:t xml:space="preserve"> for purposes of Section 6.5.7.3 and Section 6.5.7.3.1, Determination of Real-Time Reliability Deployment Price Adders.</w:t>
            </w:r>
          </w:p>
          <w:p w14:paraId="1758C8D5" w14:textId="77777777" w:rsidR="00A46C59" w:rsidRPr="00A46C59" w:rsidRDefault="00A46C59" w:rsidP="00A46C59">
            <w:pPr>
              <w:spacing w:after="240"/>
              <w:ind w:left="720" w:hanging="720"/>
              <w:rPr>
                <w:iCs/>
                <w:szCs w:val="20"/>
              </w:rPr>
            </w:pPr>
            <w:ins w:id="78" w:author="ERCOT 122321" w:date="2021-12-23T09:58:00Z">
              <w:r w:rsidRPr="00A46C59">
                <w:rPr>
                  <w:szCs w:val="20"/>
                </w:rPr>
                <w:t>(19)</w:t>
              </w:r>
              <w:r w:rsidRPr="00A46C59">
                <w:rPr>
                  <w:szCs w:val="20"/>
                </w:rPr>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t>
              </w:r>
              <w:r w:rsidRPr="00A46C59">
                <w:t>it is not RUC-committed</w:t>
              </w:r>
              <w:r w:rsidRPr="00A46C59">
                <w:rPr>
                  <w:szCs w:val="20"/>
                </w:rPr>
                <w:t xml:space="preserve"> for purposes of Section 6.5.7.3, Section 6.5.7.3.1, Operating Reserve Demand Curve (ORDC) calculations, and RUC Settlement for the entire block of RUC-committed hours.  A QSE that has a Resource that meets these conditions must make the Resource </w:t>
              </w:r>
              <w:r w:rsidRPr="00A46C59">
                <w:rPr>
                  <w:szCs w:val="20"/>
                </w:rPr>
                <w:lastRenderedPageBreak/>
                <w:t>available to SCED for the entire block of RUC-committed hours.  ERCOT will send the QSE a notification stating the Operating Day and block of hours for which this occurred.</w:t>
              </w:r>
            </w:ins>
          </w:p>
        </w:tc>
      </w:tr>
    </w:tbl>
    <w:p w14:paraId="359B0A0C" w14:textId="77777777" w:rsidR="00A46C59" w:rsidRPr="00A46C59" w:rsidRDefault="00A46C59" w:rsidP="00A46C59">
      <w:pPr>
        <w:keepNext/>
        <w:tabs>
          <w:tab w:val="left" w:pos="1080"/>
        </w:tabs>
        <w:spacing w:before="480" w:after="240"/>
        <w:ind w:left="1080" w:hanging="1080"/>
        <w:outlineLvl w:val="2"/>
        <w:rPr>
          <w:b/>
          <w:bCs/>
          <w:i/>
          <w:szCs w:val="20"/>
        </w:rPr>
      </w:pPr>
      <w:bookmarkStart w:id="79" w:name="_Toc397504930"/>
      <w:bookmarkStart w:id="80" w:name="_Toc402357058"/>
      <w:bookmarkStart w:id="81" w:name="_Toc422486438"/>
      <w:bookmarkStart w:id="82" w:name="_Toc433093290"/>
      <w:bookmarkStart w:id="83" w:name="_Toc433093448"/>
      <w:bookmarkStart w:id="84" w:name="_Toc440874677"/>
      <w:bookmarkStart w:id="85" w:name="_Toc448142232"/>
      <w:bookmarkStart w:id="86" w:name="_Toc448142389"/>
      <w:bookmarkStart w:id="87" w:name="_Toc458770225"/>
      <w:bookmarkStart w:id="88" w:name="_Toc459294193"/>
      <w:bookmarkStart w:id="89" w:name="_Toc463262686"/>
      <w:bookmarkStart w:id="90" w:name="_Toc468286758"/>
      <w:bookmarkStart w:id="91" w:name="_Toc481502804"/>
      <w:bookmarkStart w:id="92" w:name="_Toc496079974"/>
      <w:bookmarkStart w:id="93" w:name="_Toc80174657"/>
      <w:commentRangeStart w:id="94"/>
      <w:r w:rsidRPr="00A46C59">
        <w:rPr>
          <w:b/>
          <w:bCs/>
          <w:i/>
          <w:szCs w:val="20"/>
        </w:rPr>
        <w:lastRenderedPageBreak/>
        <w:t>6.4.7</w:t>
      </w:r>
      <w:commentRangeEnd w:id="94"/>
      <w:r w:rsidR="003C7051">
        <w:rPr>
          <w:rStyle w:val="CommentReference"/>
        </w:rPr>
        <w:commentReference w:id="94"/>
      </w:r>
      <w:r w:rsidRPr="00A46C59">
        <w:rPr>
          <w:b/>
          <w:bCs/>
          <w:i/>
          <w:szCs w:val="20"/>
        </w:rPr>
        <w:tab/>
        <w:t>QSE-Requested Decommitment of Resources and Changes to Ancillary Service Resource Responsibility of Resources</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17DD32B2" w14:textId="77777777" w:rsidR="00A46C59" w:rsidRPr="00A46C59" w:rsidRDefault="00A46C59" w:rsidP="00A46C59">
      <w:pPr>
        <w:spacing w:after="240"/>
        <w:ind w:left="720" w:hanging="720"/>
        <w:rPr>
          <w:iCs/>
          <w:szCs w:val="20"/>
        </w:rPr>
      </w:pPr>
      <w:r w:rsidRPr="00A46C59">
        <w:rPr>
          <w:iCs/>
          <w:szCs w:val="20"/>
        </w:rPr>
        <w:t>(1)</w:t>
      </w:r>
      <w:r w:rsidRPr="00A46C59">
        <w:rPr>
          <w:iCs/>
          <w:szCs w:val="20"/>
        </w:rPr>
        <w:tab/>
        <w:t xml:space="preserve">A Resource must remain committed during any Reliability Unit Commitment (RUC)-Committed Interval </w:t>
      </w:r>
      <w:del w:id="95" w:author="IMM 111921" w:date="2021-11-15T13:58:00Z">
        <w:r w:rsidRPr="00A46C59">
          <w:rPr>
            <w:iCs/>
            <w:szCs w:val="20"/>
          </w:rPr>
          <w:delText xml:space="preserve">or RUC Buy-Back Hour </w:delText>
        </w:r>
      </w:del>
      <w:r w:rsidRPr="00A46C59">
        <w:rPr>
          <w:iCs/>
          <w:szCs w:val="20"/>
        </w:rPr>
        <w:t>unless the Resource has a Forced Outage.</w:t>
      </w:r>
    </w:p>
    <w:p w14:paraId="1BEEA351" w14:textId="77777777" w:rsidR="00A46C59" w:rsidRPr="00A46C59" w:rsidRDefault="00A46C59" w:rsidP="00A46C59">
      <w:pPr>
        <w:spacing w:after="240"/>
        <w:ind w:left="720" w:hanging="720"/>
        <w:rPr>
          <w:iCs/>
          <w:szCs w:val="20"/>
        </w:rPr>
      </w:pPr>
      <w:r w:rsidRPr="00A46C59">
        <w:rPr>
          <w:iCs/>
          <w:szCs w:val="20"/>
        </w:rPr>
        <w:t>(2)</w:t>
      </w:r>
      <w:r w:rsidRPr="00A46C59">
        <w:rPr>
          <w:iCs/>
          <w:szCs w:val="20"/>
        </w:rPr>
        <w:tab/>
        <w:t xml:space="preserve">In the Operating Period, a QSE may request to decommit a Resource other than a Quick Start Generation Resource (QSGR) for any interval that is not a RUC-Committed Interval </w:t>
      </w:r>
      <w:del w:id="96" w:author="IMM 111921" w:date="2021-11-15T13:58:00Z">
        <w:r w:rsidRPr="00A46C59">
          <w:rPr>
            <w:iCs/>
            <w:szCs w:val="20"/>
          </w:rPr>
          <w:delText xml:space="preserve">or RUC Buy-Back Hour </w:delText>
        </w:r>
      </w:del>
      <w:r w:rsidRPr="00A46C59">
        <w:rPr>
          <w:iCs/>
          <w:szCs w:val="20"/>
        </w:rPr>
        <w:t>by verbally requesting ERCOT to consider its request.</w:t>
      </w:r>
    </w:p>
    <w:p w14:paraId="2CFC2D4C" w14:textId="77777777" w:rsidR="00A46C59" w:rsidRPr="00A46C59" w:rsidRDefault="00A46C59" w:rsidP="00A46C59">
      <w:pPr>
        <w:spacing w:after="240"/>
        <w:ind w:left="720" w:hanging="720"/>
        <w:rPr>
          <w:iCs/>
          <w:szCs w:val="20"/>
        </w:rPr>
      </w:pPr>
      <w:r w:rsidRPr="00A46C59">
        <w:rPr>
          <w:iCs/>
          <w:szCs w:val="20"/>
        </w:rPr>
        <w:t>(3)</w:t>
      </w:r>
      <w:r w:rsidRPr="00A46C59">
        <w:rPr>
          <w:iCs/>
          <w:szCs w:val="20"/>
        </w:rPr>
        <w:tab/>
        <w:t>In the Operating Period, a QSE may decommit a QSGR without any request for any interval that is neither a RUC-Committed Interval</w:t>
      </w:r>
      <w:del w:id="97" w:author="IMM 111921" w:date="2021-11-15T15:28:00Z">
        <w:r w:rsidRPr="00A46C59">
          <w:rPr>
            <w:iCs/>
            <w:szCs w:val="20"/>
          </w:rPr>
          <w:delText>,</w:delText>
        </w:r>
      </w:del>
      <w:r w:rsidRPr="00A46C59">
        <w:rPr>
          <w:iCs/>
          <w:szCs w:val="20"/>
        </w:rPr>
        <w:t xml:space="preserve"> </w:t>
      </w:r>
      <w:del w:id="98" w:author="IMM 111921" w:date="2021-11-15T13:58:00Z">
        <w:r w:rsidRPr="00A46C59">
          <w:rPr>
            <w:iCs/>
            <w:szCs w:val="20"/>
          </w:rPr>
          <w:delText xml:space="preserve">a RUC Buy-Back Hour, </w:delText>
        </w:r>
      </w:del>
      <w:r w:rsidRPr="00A46C59">
        <w:rPr>
          <w:iCs/>
          <w:szCs w:val="20"/>
        </w:rPr>
        <w:t xml:space="preserve">nor an interval in which a manual override by the ERCOT Operator has been given. </w:t>
      </w:r>
    </w:p>
    <w:p w14:paraId="61629267" w14:textId="77777777" w:rsidR="00A46C59" w:rsidRPr="00A46C59" w:rsidRDefault="00A46C59" w:rsidP="00A46C59">
      <w:pPr>
        <w:spacing w:after="240"/>
        <w:ind w:left="720" w:hanging="720"/>
        <w:rPr>
          <w:iCs/>
          <w:szCs w:val="20"/>
        </w:rPr>
      </w:pPr>
      <w:r w:rsidRPr="00A46C59">
        <w:rPr>
          <w:iCs/>
          <w:szCs w:val="20"/>
        </w:rPr>
        <w:t>(4)</w:t>
      </w:r>
      <w:r w:rsidRPr="00A46C59">
        <w:rPr>
          <w:iCs/>
          <w:szCs w:val="20"/>
        </w:rPr>
        <w:tab/>
        <w:t xml:space="preserve">In the Adjustment Period, a QSE may request to decommit a Resource for any interval that is not a RUC-Committed Interval </w:t>
      </w:r>
      <w:del w:id="99" w:author="IMM 111921" w:date="2021-11-15T13:59:00Z">
        <w:r w:rsidRPr="00A46C59">
          <w:rPr>
            <w:iCs/>
            <w:szCs w:val="20"/>
          </w:rPr>
          <w:delText xml:space="preserve">or RUC Buy-Back Hour </w:delText>
        </w:r>
      </w:del>
      <w:r w:rsidRPr="00A46C59">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100" w:author="IMM 111921" w:date="2021-11-15T13:58:00Z">
        <w:r w:rsidRPr="00A46C59">
          <w:rPr>
            <w:iCs/>
            <w:szCs w:val="20"/>
          </w:rPr>
          <w:delText xml:space="preserve">or RUC Buy-Back Hour </w:delText>
        </w:r>
      </w:del>
      <w:r w:rsidRPr="00A46C59">
        <w:rPr>
          <w:iCs/>
          <w:szCs w:val="20"/>
        </w:rPr>
        <w:t>by verbally requesting ERCOT to consider its request.</w:t>
      </w:r>
    </w:p>
    <w:p w14:paraId="1D97526F" w14:textId="77777777" w:rsidR="00A46C59" w:rsidRPr="00A46C59" w:rsidRDefault="00A46C59" w:rsidP="00A46C59">
      <w:pPr>
        <w:spacing w:after="240"/>
        <w:ind w:left="720" w:hanging="720"/>
        <w:rPr>
          <w:iCs/>
          <w:szCs w:val="20"/>
        </w:rPr>
      </w:pPr>
      <w:r w:rsidRPr="00A46C59">
        <w:rPr>
          <w:iCs/>
          <w:szCs w:val="20"/>
        </w:rPr>
        <w:t>(5)</w:t>
      </w:r>
      <w:r w:rsidRPr="00A46C59">
        <w:rPr>
          <w:iCs/>
          <w:szCs w:val="20"/>
        </w:rPr>
        <w:tab/>
        <w:t xml:space="preserve">In the Adjustment Period, a QSE may request ERCOT approval for moving an Ancillary Service Resource Responsibility from one Resource to another like Resource by changing its COP.  </w:t>
      </w:r>
      <w:del w:id="101" w:author="IMM 111921" w:date="2021-11-15T14:00:00Z">
        <w:r w:rsidRPr="00A46C59">
          <w:rPr>
            <w:iCs/>
            <w:szCs w:val="20"/>
          </w:rPr>
          <w:delText xml:space="preserve">A QSE may transfer Ancillary Service Resource Responsibility for any Ancillary Service to any like Generation Resource telemetering an ONOPTOUT Resource Status.  </w:delText>
        </w:r>
      </w:del>
      <w:r w:rsidRPr="00A46C59">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51423E12" w14:textId="77777777" w:rsidR="00A46C59" w:rsidRPr="00A46C59" w:rsidRDefault="00A46C59" w:rsidP="00A46C59">
      <w:pPr>
        <w:spacing w:after="240"/>
        <w:ind w:left="720" w:hanging="720"/>
        <w:rPr>
          <w:iCs/>
          <w:szCs w:val="20"/>
        </w:rPr>
      </w:pPr>
      <w:r w:rsidRPr="00A46C59">
        <w:rPr>
          <w:iCs/>
          <w:szCs w:val="20"/>
        </w:rPr>
        <w:t>(6)</w:t>
      </w:r>
      <w:r w:rsidRPr="00A46C59">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755418E5" w14:textId="77777777" w:rsidR="00A46C59" w:rsidRPr="00A46C59" w:rsidRDefault="00A46C59" w:rsidP="00A46C59">
      <w:pPr>
        <w:spacing w:after="240"/>
        <w:ind w:left="720" w:hanging="720"/>
        <w:rPr>
          <w:iCs/>
          <w:szCs w:val="20"/>
        </w:rPr>
      </w:pPr>
      <w:r w:rsidRPr="00A46C59">
        <w:rPr>
          <w:iCs/>
          <w:szCs w:val="20"/>
        </w:rPr>
        <w:t>(7)</w:t>
      </w:r>
      <w:r w:rsidRPr="00A46C59">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A46C59">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6C59" w:rsidRPr="00A46C59" w14:paraId="6FBBB131" w14:textId="77777777" w:rsidTr="00A46C5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64BF9A9" w14:textId="77777777" w:rsidR="00A46C59" w:rsidRPr="00A46C59" w:rsidRDefault="00A46C59" w:rsidP="00A46C59">
            <w:pPr>
              <w:spacing w:before="120" w:after="240"/>
              <w:rPr>
                <w:b/>
                <w:i/>
                <w:iCs/>
                <w:lang w:val="x-none" w:eastAsia="x-none"/>
              </w:rPr>
            </w:pPr>
            <w:r w:rsidRPr="00A46C59">
              <w:rPr>
                <w:b/>
                <w:i/>
                <w:iCs/>
                <w:lang w:val="x-none" w:eastAsia="x-none"/>
              </w:rPr>
              <w:t>[NPRR1010:  Replace Section 6.4.7 above with the following upon system implementation of the Real-Time Co-Optimization (RTC) project:]</w:t>
            </w:r>
          </w:p>
          <w:p w14:paraId="1BB59499" w14:textId="77777777" w:rsidR="00A46C59" w:rsidRPr="00A46C59" w:rsidRDefault="00A46C59" w:rsidP="00A46C59">
            <w:pPr>
              <w:keepNext/>
              <w:tabs>
                <w:tab w:val="left" w:pos="1080"/>
              </w:tabs>
              <w:spacing w:before="240" w:after="240"/>
              <w:ind w:left="1080" w:hanging="1080"/>
              <w:outlineLvl w:val="2"/>
              <w:rPr>
                <w:b/>
                <w:bCs/>
                <w:i/>
              </w:rPr>
            </w:pPr>
            <w:bookmarkStart w:id="102" w:name="_Toc80174658"/>
            <w:bookmarkStart w:id="103" w:name="_Toc65151632"/>
            <w:bookmarkStart w:id="104" w:name="_Toc60040572"/>
            <w:r w:rsidRPr="00A46C59">
              <w:rPr>
                <w:b/>
                <w:bCs/>
                <w:i/>
              </w:rPr>
              <w:t>6.4.7</w:t>
            </w:r>
            <w:r w:rsidRPr="00A46C59">
              <w:rPr>
                <w:b/>
                <w:bCs/>
                <w:i/>
              </w:rPr>
              <w:tab/>
              <w:t>QSE-Requested Decommitment of Resources</w:t>
            </w:r>
            <w:bookmarkEnd w:id="102"/>
            <w:bookmarkEnd w:id="103"/>
            <w:bookmarkEnd w:id="104"/>
            <w:r w:rsidRPr="00A46C59">
              <w:rPr>
                <w:b/>
                <w:bCs/>
                <w:i/>
              </w:rPr>
              <w:t xml:space="preserve"> </w:t>
            </w:r>
          </w:p>
          <w:p w14:paraId="20128102" w14:textId="77777777" w:rsidR="00A46C59" w:rsidRPr="00A46C59" w:rsidRDefault="00A46C59" w:rsidP="00A46C59">
            <w:pPr>
              <w:spacing w:after="240"/>
              <w:ind w:left="720" w:hanging="720"/>
            </w:pPr>
            <w:r w:rsidRPr="00A46C59">
              <w:t>(1)</w:t>
            </w:r>
            <w:r w:rsidRPr="00A46C59">
              <w:tab/>
              <w:t xml:space="preserve">A Resource must remain committed during any Reliability Unit Commitment (RUC)-Committed Interval </w:t>
            </w:r>
            <w:del w:id="105" w:author="IMM 111921" w:date="2021-11-15T13:58:00Z">
              <w:r w:rsidRPr="00A46C59">
                <w:delText xml:space="preserve">or RUC Buy-Back Hour </w:delText>
              </w:r>
            </w:del>
            <w:r w:rsidRPr="00A46C59">
              <w:t>unless the Resource has a Forced Outage.</w:t>
            </w:r>
          </w:p>
          <w:p w14:paraId="00EBF1E3" w14:textId="77777777" w:rsidR="00A46C59" w:rsidRPr="00A46C59" w:rsidRDefault="00A46C59" w:rsidP="00A46C59">
            <w:pPr>
              <w:spacing w:after="240"/>
              <w:ind w:left="720" w:hanging="720"/>
            </w:pPr>
            <w:r w:rsidRPr="00A46C59">
              <w:t>(2)</w:t>
            </w:r>
            <w:r w:rsidRPr="00A46C59">
              <w:tab/>
              <w:t xml:space="preserve">In the Operating Period, a QSE may request to decommit a Resource other than a Quick Start Generation Resource (QSGR) for any interval that is not a RUC-Committed Interval </w:t>
            </w:r>
            <w:del w:id="106" w:author="IMM 111921" w:date="2021-11-15T13:59:00Z">
              <w:r w:rsidRPr="00A46C59">
                <w:delText xml:space="preserve">or RUC Buy-Back Hour </w:delText>
              </w:r>
            </w:del>
            <w:r w:rsidRPr="00A46C59">
              <w:t>by verbally requesting ERCOT to consider its request.</w:t>
            </w:r>
          </w:p>
          <w:p w14:paraId="76AB41DE" w14:textId="77777777" w:rsidR="00A46C59" w:rsidRPr="00A46C59" w:rsidRDefault="00A46C59" w:rsidP="00A46C59">
            <w:pPr>
              <w:spacing w:after="240"/>
              <w:ind w:left="720" w:hanging="720"/>
            </w:pPr>
            <w:r w:rsidRPr="00A46C59">
              <w:t>(3)</w:t>
            </w:r>
            <w:r w:rsidRPr="00A46C59">
              <w:tab/>
              <w:t>In the Operating Period, a QSE may decommit a QSGR without any request for any interval that is neither a RUC-Committed Interval</w:t>
            </w:r>
            <w:del w:id="107" w:author="IMM 111921" w:date="2021-11-15T13:59:00Z">
              <w:r w:rsidRPr="00A46C59">
                <w:delText>, a RUC Buy-Back Hour</w:delText>
              </w:r>
            </w:del>
            <w:r w:rsidRPr="00A46C59">
              <w:t xml:space="preserve">, nor an interval in which a manual override by the ERCOT Operator has been given. </w:t>
            </w:r>
          </w:p>
          <w:p w14:paraId="230AC887" w14:textId="77777777" w:rsidR="00A46C59" w:rsidRPr="00A46C59" w:rsidRDefault="00A46C59" w:rsidP="00A46C59">
            <w:pPr>
              <w:spacing w:after="240"/>
              <w:ind w:left="720" w:hanging="720"/>
            </w:pPr>
            <w:r w:rsidRPr="00A46C59">
              <w:t>(4)</w:t>
            </w:r>
            <w:r w:rsidRPr="00A46C59">
              <w:tab/>
              <w:t xml:space="preserve">In the Adjustment Period, a QSE may request to decommit a Resource for any interval that is not a RUC-Committed Interval </w:t>
            </w:r>
            <w:del w:id="108" w:author="IMM 111921" w:date="2021-11-15T13:59:00Z">
              <w:r w:rsidRPr="00A46C59">
                <w:delText xml:space="preserve">or RUC Buy-Back Hour </w:delText>
              </w:r>
            </w:del>
            <w:r w:rsidRPr="00A46C59">
              <w:t>by indicating a change in unit status in the QSE’s COP</w:t>
            </w:r>
            <w:r w:rsidRPr="00A46C59">
              <w:rPr>
                <w:iCs/>
              </w:rPr>
              <w:t xml:space="preserve">, unless the Resource received a Weekly Reliability Unit Commitment (WRUC) instruction for the hour.  A QSE may request to decommit a Resource for any interval that is a WRUC-instructed Interval and that is not a RUC-Committed Interval </w:t>
            </w:r>
            <w:del w:id="109" w:author="IMM 111921" w:date="2021-11-15T13:59:00Z">
              <w:r w:rsidRPr="00A46C59">
                <w:rPr>
                  <w:iCs/>
                </w:rPr>
                <w:delText xml:space="preserve">or RUC Buy-Back Hour </w:delText>
              </w:r>
            </w:del>
            <w:r w:rsidRPr="00A46C59">
              <w:rPr>
                <w:iCs/>
              </w:rPr>
              <w:t>by verbally requesting ERCOT to consider its request</w:t>
            </w:r>
            <w:r w:rsidRPr="00A46C59">
              <w:t>.</w:t>
            </w:r>
          </w:p>
        </w:tc>
      </w:tr>
    </w:tbl>
    <w:p w14:paraId="0E898FF4" w14:textId="77777777" w:rsidR="00A46C59" w:rsidRPr="00A46C59" w:rsidRDefault="00A46C59" w:rsidP="00A46C59">
      <w:pPr>
        <w:keepNext/>
        <w:widowControl w:val="0"/>
        <w:tabs>
          <w:tab w:val="left" w:pos="1260"/>
        </w:tabs>
        <w:spacing w:before="240" w:after="240"/>
        <w:ind w:left="1267" w:hanging="1267"/>
        <w:outlineLvl w:val="3"/>
        <w:rPr>
          <w:b/>
          <w:bCs/>
          <w:snapToGrid w:val="0"/>
          <w:szCs w:val="20"/>
        </w:rPr>
      </w:pPr>
      <w:r w:rsidRPr="00A46C59">
        <w:rPr>
          <w:b/>
          <w:bCs/>
          <w:snapToGrid w:val="0"/>
          <w:szCs w:val="20"/>
        </w:rPr>
        <w:t>6.5.7.3</w:t>
      </w:r>
      <w:r w:rsidRPr="00A46C59">
        <w:rPr>
          <w:b/>
          <w:bCs/>
          <w:snapToGrid w:val="0"/>
          <w:szCs w:val="20"/>
        </w:rPr>
        <w:tab/>
        <w:t>Security Constrained Economic Dispatch</w:t>
      </w:r>
    </w:p>
    <w:p w14:paraId="4E642D86" w14:textId="77777777" w:rsidR="00A46C59" w:rsidRPr="00A46C59" w:rsidRDefault="00A46C59" w:rsidP="00A46C59">
      <w:pPr>
        <w:spacing w:after="240"/>
        <w:ind w:left="720" w:hanging="720"/>
        <w:rPr>
          <w:szCs w:val="20"/>
        </w:rPr>
      </w:pPr>
      <w:r w:rsidRPr="00A46C59">
        <w:rPr>
          <w:iCs/>
          <w:szCs w:val="20"/>
        </w:rPr>
        <w:t>(1)</w:t>
      </w:r>
      <w:r w:rsidRPr="00A46C59">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74335C1F" w14:textId="77777777" w:rsidR="00A46C59" w:rsidRPr="00A46C59" w:rsidRDefault="00A46C59" w:rsidP="00A46C59">
      <w:pPr>
        <w:spacing w:after="240"/>
        <w:ind w:left="720" w:hanging="720"/>
        <w:rPr>
          <w:szCs w:val="20"/>
        </w:rPr>
      </w:pPr>
      <w:r w:rsidRPr="00A46C59">
        <w:rPr>
          <w:szCs w:val="20"/>
        </w:rPr>
        <w:t>(2)</w:t>
      </w:r>
      <w:r w:rsidRPr="00A46C59">
        <w:rPr>
          <w:szCs w:val="20"/>
        </w:rPr>
        <w:tab/>
        <w:t>The SCED solution must monitor cumulative deployment of Regulation Services and ensure that Regulation Services deployment is minimized over time.</w:t>
      </w:r>
    </w:p>
    <w:p w14:paraId="7162076C" w14:textId="77777777" w:rsidR="00A46C59" w:rsidRPr="00A46C59" w:rsidRDefault="00A46C59" w:rsidP="00A46C59">
      <w:pPr>
        <w:spacing w:before="240" w:after="240"/>
        <w:ind w:left="720" w:hanging="720"/>
        <w:rPr>
          <w:szCs w:val="20"/>
        </w:rPr>
      </w:pPr>
      <w:r w:rsidRPr="00A46C59">
        <w:rPr>
          <w:szCs w:val="20"/>
        </w:rPr>
        <w:lastRenderedPageBreak/>
        <w:t>(3)</w:t>
      </w:r>
      <w:r w:rsidRPr="00A46C59">
        <w:rPr>
          <w:szCs w:val="20"/>
        </w:rPr>
        <w:tab/>
        <w:t>In the Generation To Be Dispatched (GTBD) determined by LFC, ERCOT shall subtract the sum of the telemetered net real power consumption from all Controllable Load Resources available to SCED.</w:t>
      </w:r>
    </w:p>
    <w:p w14:paraId="58C3A54E" w14:textId="77777777" w:rsidR="00A46C59" w:rsidRPr="00A46C59" w:rsidRDefault="00A46C59" w:rsidP="00A46C59">
      <w:pPr>
        <w:spacing w:after="240"/>
        <w:ind w:left="720" w:hanging="720"/>
        <w:rPr>
          <w:szCs w:val="20"/>
        </w:rPr>
      </w:pPr>
      <w:r w:rsidRPr="00A46C59">
        <w:rPr>
          <w:szCs w:val="20"/>
        </w:rPr>
        <w:t>(4)</w:t>
      </w:r>
      <w:r w:rsidRPr="00A46C59">
        <w:rPr>
          <w:szCs w:val="20"/>
        </w:rPr>
        <w:tab/>
        <w:t xml:space="preserve">For use as SCED inputs, ERCOT shall use the available capacity of all committed Generation Resources by creating proxy Energy Offer Curves for certain Resources as follows: </w:t>
      </w:r>
    </w:p>
    <w:p w14:paraId="64A990E7" w14:textId="77777777" w:rsidR="00A46C59" w:rsidRPr="00A46C59" w:rsidRDefault="00A46C59" w:rsidP="00A46C59">
      <w:pPr>
        <w:spacing w:after="240"/>
        <w:ind w:left="1440" w:hanging="720"/>
        <w:rPr>
          <w:szCs w:val="20"/>
        </w:rPr>
      </w:pPr>
      <w:r w:rsidRPr="00A46C59">
        <w:rPr>
          <w:szCs w:val="20"/>
        </w:rPr>
        <w:t>(a)</w:t>
      </w:r>
      <w:r w:rsidRPr="00A46C59">
        <w:rPr>
          <w:szCs w:val="20"/>
        </w:rPr>
        <w:tab/>
        <w:t>Non-IRRs and Dynamically Scheduled Resources (DSRs) without Energy Offer Curves</w:t>
      </w:r>
    </w:p>
    <w:p w14:paraId="5828D984"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ERCOT shall create a monotonically increasing proxy Energy Offer Curve as described below for:</w:t>
      </w:r>
    </w:p>
    <w:p w14:paraId="322D7080" w14:textId="77777777" w:rsidR="00A46C59" w:rsidRPr="00A46C59" w:rsidRDefault="00A46C59" w:rsidP="00A46C59">
      <w:pPr>
        <w:spacing w:after="240"/>
        <w:ind w:left="2880" w:hanging="720"/>
        <w:rPr>
          <w:szCs w:val="20"/>
        </w:rPr>
      </w:pPr>
      <w:r w:rsidRPr="00A46C59">
        <w:rPr>
          <w:szCs w:val="20"/>
        </w:rPr>
        <w:t>(A)</w:t>
      </w:r>
      <w:r w:rsidRPr="00A46C59">
        <w:rPr>
          <w:szCs w:val="20"/>
        </w:rPr>
        <w:tab/>
        <w:t>Each non-IRR for which its QSE has submitted an Output Schedule instead of an Energy Offer Curve; and</w:t>
      </w:r>
    </w:p>
    <w:p w14:paraId="1441A649" w14:textId="77777777" w:rsidR="00A46C59" w:rsidRPr="00A46C59" w:rsidRDefault="00A46C59" w:rsidP="00A46C59">
      <w:pPr>
        <w:spacing w:after="240"/>
        <w:ind w:left="2880" w:hanging="720"/>
        <w:rPr>
          <w:szCs w:val="20"/>
        </w:rPr>
      </w:pPr>
      <w:r w:rsidRPr="00A46C59">
        <w:rPr>
          <w:szCs w:val="20"/>
        </w:rPr>
        <w:t>(B)</w:t>
      </w:r>
      <w:r w:rsidRPr="00A46C59">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46C59" w:rsidRPr="00A46C59" w14:paraId="7C574C6E"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3594F272" w14:textId="77777777" w:rsidR="00A46C59" w:rsidRPr="00A46C59" w:rsidRDefault="00A46C59" w:rsidP="00A46C59">
            <w:pPr>
              <w:spacing w:after="120"/>
              <w:rPr>
                <w:b/>
                <w:iCs/>
                <w:sz w:val="20"/>
                <w:szCs w:val="20"/>
              </w:rPr>
            </w:pPr>
            <w:r w:rsidRPr="00A46C59">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E25D489"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46B49342"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3C1C0ECC" w14:textId="77777777" w:rsidR="00A46C59" w:rsidRPr="00A46C59" w:rsidRDefault="00A46C59" w:rsidP="00A46C59">
            <w:pPr>
              <w:spacing w:after="60"/>
              <w:rPr>
                <w:iCs/>
                <w:sz w:val="20"/>
                <w:szCs w:val="20"/>
              </w:rPr>
            </w:pPr>
            <w:r w:rsidRPr="00A46C5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1B70853F" w14:textId="77777777" w:rsidR="00A46C59" w:rsidRPr="00A46C59" w:rsidRDefault="00A46C59" w:rsidP="00A46C59">
            <w:pPr>
              <w:spacing w:after="60"/>
              <w:rPr>
                <w:iCs/>
                <w:sz w:val="20"/>
                <w:szCs w:val="20"/>
              </w:rPr>
            </w:pPr>
            <w:r w:rsidRPr="00A46C59">
              <w:rPr>
                <w:iCs/>
                <w:sz w:val="20"/>
                <w:szCs w:val="20"/>
              </w:rPr>
              <w:t>SWCAP</w:t>
            </w:r>
          </w:p>
        </w:tc>
      </w:tr>
      <w:tr w:rsidR="00A46C59" w:rsidRPr="00A46C59" w14:paraId="6EFC2F51"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18822EDC" w14:textId="77777777" w:rsidR="00A46C59" w:rsidRPr="00A46C59" w:rsidRDefault="00A46C59" w:rsidP="00A46C59">
            <w:pPr>
              <w:spacing w:after="60"/>
              <w:rPr>
                <w:iCs/>
                <w:sz w:val="20"/>
                <w:szCs w:val="20"/>
              </w:rPr>
            </w:pPr>
            <w:r w:rsidRPr="00A46C5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554C6644" w14:textId="77777777" w:rsidR="00A46C59" w:rsidRPr="00A46C59" w:rsidRDefault="00A46C59" w:rsidP="00A46C59">
            <w:pPr>
              <w:spacing w:after="60"/>
              <w:rPr>
                <w:iCs/>
                <w:sz w:val="20"/>
                <w:szCs w:val="20"/>
              </w:rPr>
            </w:pPr>
            <w:r w:rsidRPr="00A46C59">
              <w:rPr>
                <w:iCs/>
                <w:sz w:val="20"/>
                <w:szCs w:val="20"/>
              </w:rPr>
              <w:t>SWCAP minus $0.01</w:t>
            </w:r>
          </w:p>
        </w:tc>
      </w:tr>
      <w:tr w:rsidR="00A46C59" w:rsidRPr="00A46C59" w14:paraId="1D7C4BB3"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5BB036DA" w14:textId="77777777" w:rsidR="00A46C59" w:rsidRPr="00A46C59" w:rsidRDefault="00A46C59" w:rsidP="00A46C59">
            <w:pPr>
              <w:spacing w:after="60"/>
              <w:rPr>
                <w:iCs/>
                <w:sz w:val="20"/>
                <w:szCs w:val="20"/>
              </w:rPr>
            </w:pPr>
            <w:r w:rsidRPr="00A46C5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2352FED"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107F3B84"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4470D922" w14:textId="77777777" w:rsidR="00A46C59" w:rsidRPr="00A46C59" w:rsidRDefault="00A46C59" w:rsidP="00A46C59">
            <w:pPr>
              <w:spacing w:after="60"/>
              <w:rPr>
                <w:iCs/>
                <w:sz w:val="20"/>
                <w:szCs w:val="20"/>
              </w:rPr>
            </w:pPr>
            <w:r w:rsidRPr="00A46C5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846D5A7" w14:textId="77777777" w:rsidR="00A46C59" w:rsidRPr="00A46C59" w:rsidRDefault="00A46C59" w:rsidP="00A46C59">
            <w:pPr>
              <w:spacing w:after="60"/>
              <w:rPr>
                <w:iCs/>
                <w:sz w:val="20"/>
                <w:szCs w:val="20"/>
              </w:rPr>
            </w:pPr>
            <w:r w:rsidRPr="00A46C59">
              <w:rPr>
                <w:iCs/>
                <w:sz w:val="20"/>
                <w:szCs w:val="20"/>
              </w:rPr>
              <w:t>-$250.00</w:t>
            </w:r>
          </w:p>
        </w:tc>
      </w:tr>
    </w:tbl>
    <w:p w14:paraId="7C1AF43E" w14:textId="77777777" w:rsidR="00A46C59" w:rsidRPr="00A46C59" w:rsidRDefault="00A46C59" w:rsidP="00A46C59">
      <w:pPr>
        <w:spacing w:before="240" w:after="240"/>
        <w:ind w:left="1440" w:hanging="720"/>
        <w:rPr>
          <w:szCs w:val="20"/>
        </w:rPr>
      </w:pPr>
      <w:r w:rsidRPr="00A46C59">
        <w:rPr>
          <w:szCs w:val="20"/>
        </w:rPr>
        <w:t>(b)</w:t>
      </w:r>
      <w:r w:rsidRPr="00A46C59">
        <w:rPr>
          <w:szCs w:val="20"/>
        </w:rPr>
        <w:tab/>
        <w:t>DSRs with Energy Offer Curves</w:t>
      </w:r>
    </w:p>
    <w:p w14:paraId="3118DEB1"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A46C59" w:rsidRPr="00A46C59" w14:paraId="6DF493BB" w14:textId="77777777" w:rsidTr="00A46C59">
        <w:trPr>
          <w:jc w:val="center"/>
        </w:trPr>
        <w:tc>
          <w:tcPr>
            <w:tcW w:w="3825" w:type="dxa"/>
            <w:tcBorders>
              <w:top w:val="single" w:sz="4" w:space="0" w:color="auto"/>
              <w:left w:val="single" w:sz="4" w:space="0" w:color="auto"/>
              <w:bottom w:val="single" w:sz="4" w:space="0" w:color="auto"/>
              <w:right w:val="single" w:sz="4" w:space="0" w:color="auto"/>
            </w:tcBorders>
            <w:hideMark/>
          </w:tcPr>
          <w:p w14:paraId="222402FF" w14:textId="77777777" w:rsidR="00A46C59" w:rsidRPr="00A46C59" w:rsidRDefault="00A46C59" w:rsidP="00A46C59">
            <w:pPr>
              <w:spacing w:after="120"/>
              <w:rPr>
                <w:b/>
                <w:iCs/>
                <w:sz w:val="20"/>
                <w:szCs w:val="20"/>
              </w:rPr>
            </w:pPr>
            <w:r w:rsidRPr="00A46C59">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A93AA2E"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5CEEDA01" w14:textId="77777777" w:rsidTr="00A46C59">
        <w:trPr>
          <w:jc w:val="center"/>
        </w:trPr>
        <w:tc>
          <w:tcPr>
            <w:tcW w:w="3825" w:type="dxa"/>
            <w:tcBorders>
              <w:top w:val="single" w:sz="4" w:space="0" w:color="auto"/>
              <w:left w:val="single" w:sz="4" w:space="0" w:color="auto"/>
              <w:bottom w:val="single" w:sz="4" w:space="0" w:color="auto"/>
              <w:right w:val="single" w:sz="4" w:space="0" w:color="auto"/>
            </w:tcBorders>
            <w:hideMark/>
          </w:tcPr>
          <w:p w14:paraId="5AD451C9" w14:textId="77777777" w:rsidR="00A46C59" w:rsidRPr="00A46C59" w:rsidRDefault="00A46C59" w:rsidP="00A46C59">
            <w:pPr>
              <w:spacing w:after="60"/>
              <w:rPr>
                <w:iCs/>
                <w:sz w:val="20"/>
                <w:szCs w:val="20"/>
              </w:rPr>
            </w:pPr>
            <w:r w:rsidRPr="00A46C59">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E5278BE" w14:textId="77777777" w:rsidR="00A46C59" w:rsidRPr="00A46C59" w:rsidRDefault="00A46C59" w:rsidP="00A46C59">
            <w:pPr>
              <w:spacing w:after="60"/>
              <w:rPr>
                <w:iCs/>
                <w:sz w:val="20"/>
                <w:szCs w:val="20"/>
              </w:rPr>
            </w:pPr>
            <w:r w:rsidRPr="00A46C59">
              <w:rPr>
                <w:iCs/>
                <w:sz w:val="20"/>
                <w:szCs w:val="20"/>
              </w:rPr>
              <w:t>Incremental Energy Offer Curve</w:t>
            </w:r>
          </w:p>
        </w:tc>
      </w:tr>
      <w:tr w:rsidR="00A46C59" w:rsidRPr="00A46C59" w14:paraId="5868FC4B" w14:textId="77777777" w:rsidTr="00A46C59">
        <w:trPr>
          <w:jc w:val="center"/>
        </w:trPr>
        <w:tc>
          <w:tcPr>
            <w:tcW w:w="3825" w:type="dxa"/>
            <w:tcBorders>
              <w:top w:val="single" w:sz="4" w:space="0" w:color="auto"/>
              <w:left w:val="single" w:sz="4" w:space="0" w:color="auto"/>
              <w:bottom w:val="single" w:sz="4" w:space="0" w:color="auto"/>
              <w:right w:val="single" w:sz="4" w:space="0" w:color="auto"/>
            </w:tcBorders>
            <w:hideMark/>
          </w:tcPr>
          <w:p w14:paraId="522E2F0E" w14:textId="77777777" w:rsidR="00A46C59" w:rsidRPr="00A46C59" w:rsidRDefault="00A46C59" w:rsidP="00A46C59">
            <w:pPr>
              <w:spacing w:after="60"/>
              <w:rPr>
                <w:iCs/>
                <w:sz w:val="20"/>
                <w:szCs w:val="20"/>
              </w:rPr>
            </w:pPr>
            <w:r w:rsidRPr="00A46C59">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50D00BFE" w14:textId="77777777" w:rsidR="00A46C59" w:rsidRPr="00A46C59" w:rsidRDefault="00A46C59" w:rsidP="00A46C59">
            <w:pPr>
              <w:spacing w:after="60"/>
              <w:rPr>
                <w:iCs/>
                <w:sz w:val="20"/>
                <w:szCs w:val="20"/>
              </w:rPr>
            </w:pPr>
            <w:r w:rsidRPr="00A46C59">
              <w:rPr>
                <w:iCs/>
                <w:sz w:val="20"/>
                <w:szCs w:val="20"/>
              </w:rPr>
              <w:t>Decremental Energy Offer Curve</w:t>
            </w:r>
          </w:p>
        </w:tc>
      </w:tr>
    </w:tbl>
    <w:p w14:paraId="4EA3AE19" w14:textId="77777777" w:rsidR="00A46C59" w:rsidRPr="00A46C59" w:rsidRDefault="00A46C59" w:rsidP="00A46C59">
      <w:pPr>
        <w:spacing w:before="240" w:after="240"/>
        <w:ind w:left="1440" w:hanging="720"/>
        <w:rPr>
          <w:szCs w:val="20"/>
        </w:rPr>
      </w:pPr>
      <w:r w:rsidRPr="00A46C59">
        <w:rPr>
          <w:szCs w:val="20"/>
        </w:rPr>
        <w:t>(c)</w:t>
      </w:r>
      <w:r w:rsidRPr="00A46C59">
        <w:rPr>
          <w:szCs w:val="20"/>
        </w:rPr>
        <w:tab/>
        <w:t xml:space="preserve">Non-IRRs without full-range Energy Offer Curves </w:t>
      </w:r>
    </w:p>
    <w:p w14:paraId="785AE1A6"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 xml:space="preserve">For each non-IRR for which its QSE has submitted an Energy Offer Curve that does not cover the full range of the Resource’s available capacity, ERCOT shall create a proxy Energy Offer Curve that extends the </w:t>
      </w:r>
      <w:r w:rsidRPr="00A46C59">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46C59" w:rsidRPr="00A46C59" w14:paraId="76A5F8E6" w14:textId="77777777" w:rsidTr="00A46C59">
        <w:trPr>
          <w:jc w:val="center"/>
        </w:trPr>
        <w:tc>
          <w:tcPr>
            <w:tcW w:w="3891" w:type="dxa"/>
            <w:tcBorders>
              <w:top w:val="single" w:sz="4" w:space="0" w:color="auto"/>
              <w:left w:val="single" w:sz="4" w:space="0" w:color="auto"/>
              <w:bottom w:val="single" w:sz="4" w:space="0" w:color="auto"/>
              <w:right w:val="single" w:sz="4" w:space="0" w:color="auto"/>
            </w:tcBorders>
            <w:hideMark/>
          </w:tcPr>
          <w:p w14:paraId="518FA513" w14:textId="77777777" w:rsidR="00A46C59" w:rsidRPr="00A46C59" w:rsidRDefault="00A46C59" w:rsidP="00A46C59">
            <w:pPr>
              <w:spacing w:after="120"/>
              <w:rPr>
                <w:b/>
                <w:iCs/>
                <w:sz w:val="20"/>
                <w:szCs w:val="20"/>
              </w:rPr>
            </w:pPr>
            <w:r w:rsidRPr="00A46C5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0EBCA8D7"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7B383C6" w14:textId="77777777" w:rsidTr="00A46C59">
        <w:trPr>
          <w:jc w:val="center"/>
        </w:trPr>
        <w:tc>
          <w:tcPr>
            <w:tcW w:w="3891" w:type="dxa"/>
            <w:tcBorders>
              <w:top w:val="single" w:sz="4" w:space="0" w:color="auto"/>
              <w:left w:val="single" w:sz="4" w:space="0" w:color="auto"/>
              <w:bottom w:val="single" w:sz="4" w:space="0" w:color="auto"/>
              <w:right w:val="single" w:sz="4" w:space="0" w:color="auto"/>
            </w:tcBorders>
            <w:hideMark/>
          </w:tcPr>
          <w:p w14:paraId="584A839E" w14:textId="77777777" w:rsidR="00A46C59" w:rsidRPr="00A46C59" w:rsidRDefault="00A46C59" w:rsidP="00A46C59">
            <w:pPr>
              <w:spacing w:after="60"/>
              <w:rPr>
                <w:iCs/>
                <w:sz w:val="20"/>
                <w:szCs w:val="20"/>
              </w:rPr>
            </w:pPr>
            <w:r w:rsidRPr="00A46C5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DA82C2D" w14:textId="77777777" w:rsidR="00A46C59" w:rsidRPr="00A46C59" w:rsidRDefault="00A46C59" w:rsidP="00A46C59">
            <w:pPr>
              <w:spacing w:after="60"/>
              <w:rPr>
                <w:iCs/>
                <w:sz w:val="20"/>
                <w:szCs w:val="20"/>
              </w:rPr>
            </w:pPr>
            <w:r w:rsidRPr="00A46C59">
              <w:rPr>
                <w:iCs/>
                <w:sz w:val="20"/>
                <w:szCs w:val="20"/>
              </w:rPr>
              <w:t>Price associated with highest MW in submitted Energy Offer Curve</w:t>
            </w:r>
          </w:p>
        </w:tc>
      </w:tr>
      <w:tr w:rsidR="00A46C59" w:rsidRPr="00A46C59" w14:paraId="09BEE402" w14:textId="77777777" w:rsidTr="00A46C59">
        <w:trPr>
          <w:jc w:val="center"/>
        </w:trPr>
        <w:tc>
          <w:tcPr>
            <w:tcW w:w="3891" w:type="dxa"/>
            <w:tcBorders>
              <w:top w:val="single" w:sz="4" w:space="0" w:color="auto"/>
              <w:left w:val="single" w:sz="4" w:space="0" w:color="auto"/>
              <w:bottom w:val="single" w:sz="4" w:space="0" w:color="auto"/>
              <w:right w:val="single" w:sz="4" w:space="0" w:color="auto"/>
            </w:tcBorders>
            <w:hideMark/>
          </w:tcPr>
          <w:p w14:paraId="3CD3436F" w14:textId="77777777" w:rsidR="00A46C59" w:rsidRPr="00A46C59" w:rsidRDefault="00A46C59" w:rsidP="00A46C59">
            <w:pPr>
              <w:spacing w:after="60"/>
              <w:rPr>
                <w:iCs/>
                <w:sz w:val="20"/>
                <w:szCs w:val="20"/>
              </w:rPr>
            </w:pPr>
            <w:r w:rsidRPr="00A46C5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FCEC096" w14:textId="77777777" w:rsidR="00A46C59" w:rsidRPr="00A46C59" w:rsidRDefault="00A46C59" w:rsidP="00A46C59">
            <w:pPr>
              <w:spacing w:after="60"/>
              <w:rPr>
                <w:iCs/>
                <w:sz w:val="20"/>
                <w:szCs w:val="20"/>
              </w:rPr>
            </w:pPr>
            <w:r w:rsidRPr="00A46C59">
              <w:rPr>
                <w:iCs/>
                <w:sz w:val="20"/>
                <w:szCs w:val="20"/>
              </w:rPr>
              <w:t>Energy Offer Curve</w:t>
            </w:r>
          </w:p>
        </w:tc>
      </w:tr>
      <w:tr w:rsidR="00A46C59" w:rsidRPr="00A46C59" w14:paraId="3D93F67A" w14:textId="77777777" w:rsidTr="00A46C59">
        <w:trPr>
          <w:jc w:val="center"/>
        </w:trPr>
        <w:tc>
          <w:tcPr>
            <w:tcW w:w="3891" w:type="dxa"/>
            <w:tcBorders>
              <w:top w:val="single" w:sz="4" w:space="0" w:color="auto"/>
              <w:left w:val="single" w:sz="4" w:space="0" w:color="auto"/>
              <w:bottom w:val="single" w:sz="4" w:space="0" w:color="auto"/>
              <w:right w:val="single" w:sz="4" w:space="0" w:color="auto"/>
            </w:tcBorders>
            <w:hideMark/>
          </w:tcPr>
          <w:p w14:paraId="7B3DC5F6"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BE07923"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10E1F100" w14:textId="77777777" w:rsidTr="00A46C59">
        <w:trPr>
          <w:jc w:val="center"/>
        </w:trPr>
        <w:tc>
          <w:tcPr>
            <w:tcW w:w="3891" w:type="dxa"/>
            <w:tcBorders>
              <w:top w:val="single" w:sz="4" w:space="0" w:color="auto"/>
              <w:left w:val="single" w:sz="4" w:space="0" w:color="auto"/>
              <w:bottom w:val="single" w:sz="4" w:space="0" w:color="auto"/>
              <w:right w:val="single" w:sz="4" w:space="0" w:color="auto"/>
            </w:tcBorders>
            <w:hideMark/>
          </w:tcPr>
          <w:p w14:paraId="70637A16"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34FA10B" w14:textId="77777777" w:rsidR="00A46C59" w:rsidRPr="00A46C59" w:rsidRDefault="00A46C59" w:rsidP="00A46C59">
            <w:pPr>
              <w:spacing w:after="60"/>
              <w:rPr>
                <w:iCs/>
                <w:sz w:val="20"/>
                <w:szCs w:val="20"/>
              </w:rPr>
            </w:pPr>
            <w:r w:rsidRPr="00A46C59">
              <w:rPr>
                <w:iCs/>
                <w:sz w:val="20"/>
                <w:szCs w:val="20"/>
              </w:rPr>
              <w:t>-$250.00</w:t>
            </w:r>
          </w:p>
        </w:tc>
      </w:tr>
    </w:tbl>
    <w:p w14:paraId="46E743D9" w14:textId="77777777" w:rsidR="00A46C59" w:rsidRPr="00A46C59" w:rsidRDefault="00A46C59" w:rsidP="00A46C59">
      <w:pPr>
        <w:spacing w:before="240" w:after="240"/>
        <w:ind w:left="1440" w:hanging="720"/>
        <w:rPr>
          <w:szCs w:val="20"/>
        </w:rPr>
      </w:pPr>
      <w:r w:rsidRPr="00A46C59">
        <w:rPr>
          <w:szCs w:val="20"/>
        </w:rPr>
        <w:t>(d)</w:t>
      </w:r>
      <w:r w:rsidRPr="00A46C59">
        <w:rPr>
          <w:szCs w:val="20"/>
        </w:rPr>
        <w:tab/>
        <w:t>IRRs</w:t>
      </w:r>
    </w:p>
    <w:p w14:paraId="3122B42C"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46C59" w:rsidRPr="00A46C59" w14:paraId="7496E3E7" w14:textId="77777777" w:rsidTr="00A46C59">
        <w:trPr>
          <w:jc w:val="center"/>
        </w:trPr>
        <w:tc>
          <w:tcPr>
            <w:tcW w:w="3870" w:type="dxa"/>
            <w:tcBorders>
              <w:top w:val="single" w:sz="4" w:space="0" w:color="auto"/>
              <w:left w:val="single" w:sz="4" w:space="0" w:color="auto"/>
              <w:bottom w:val="single" w:sz="4" w:space="0" w:color="auto"/>
              <w:right w:val="single" w:sz="4" w:space="0" w:color="auto"/>
            </w:tcBorders>
            <w:hideMark/>
          </w:tcPr>
          <w:p w14:paraId="1B66DBBF" w14:textId="77777777" w:rsidR="00A46C59" w:rsidRPr="00A46C59" w:rsidRDefault="00A46C59" w:rsidP="00A46C59">
            <w:pPr>
              <w:spacing w:after="120"/>
              <w:rPr>
                <w:b/>
                <w:iCs/>
                <w:sz w:val="20"/>
                <w:szCs w:val="20"/>
              </w:rPr>
            </w:pPr>
            <w:r w:rsidRPr="00A46C5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408E71B"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009262D4" w14:textId="77777777" w:rsidTr="00A46C59">
        <w:trPr>
          <w:jc w:val="center"/>
        </w:trPr>
        <w:tc>
          <w:tcPr>
            <w:tcW w:w="3870" w:type="dxa"/>
            <w:tcBorders>
              <w:top w:val="single" w:sz="4" w:space="0" w:color="auto"/>
              <w:left w:val="single" w:sz="4" w:space="0" w:color="auto"/>
              <w:bottom w:val="single" w:sz="4" w:space="0" w:color="auto"/>
              <w:right w:val="single" w:sz="4" w:space="0" w:color="auto"/>
            </w:tcBorders>
            <w:hideMark/>
          </w:tcPr>
          <w:p w14:paraId="5BB200BD" w14:textId="77777777" w:rsidR="00A46C59" w:rsidRPr="00A46C59" w:rsidRDefault="00A46C59" w:rsidP="00A46C59">
            <w:pPr>
              <w:spacing w:after="60"/>
              <w:rPr>
                <w:iCs/>
                <w:sz w:val="20"/>
                <w:szCs w:val="20"/>
              </w:rPr>
            </w:pPr>
            <w:r w:rsidRPr="00A46C5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56D33B2F" w14:textId="77777777" w:rsidR="00A46C59" w:rsidRPr="00A46C59" w:rsidRDefault="00A46C59" w:rsidP="00A46C59">
            <w:pPr>
              <w:spacing w:after="60"/>
              <w:rPr>
                <w:iCs/>
                <w:sz w:val="20"/>
                <w:szCs w:val="20"/>
              </w:rPr>
            </w:pPr>
            <w:r w:rsidRPr="00A46C59">
              <w:rPr>
                <w:iCs/>
                <w:sz w:val="20"/>
                <w:szCs w:val="20"/>
              </w:rPr>
              <w:t>$1,500</w:t>
            </w:r>
          </w:p>
        </w:tc>
      </w:tr>
      <w:tr w:rsidR="00A46C59" w:rsidRPr="00A46C59" w14:paraId="5CC81305" w14:textId="77777777" w:rsidTr="00A46C59">
        <w:trPr>
          <w:jc w:val="center"/>
        </w:trPr>
        <w:tc>
          <w:tcPr>
            <w:tcW w:w="3870" w:type="dxa"/>
            <w:tcBorders>
              <w:top w:val="single" w:sz="4" w:space="0" w:color="auto"/>
              <w:left w:val="single" w:sz="4" w:space="0" w:color="auto"/>
              <w:bottom w:val="single" w:sz="4" w:space="0" w:color="auto"/>
              <w:right w:val="single" w:sz="4" w:space="0" w:color="auto"/>
            </w:tcBorders>
            <w:hideMark/>
          </w:tcPr>
          <w:p w14:paraId="0AE60FF3" w14:textId="77777777" w:rsidR="00A46C59" w:rsidRPr="00A46C59" w:rsidRDefault="00A46C59" w:rsidP="00A46C59">
            <w:pPr>
              <w:spacing w:after="60"/>
              <w:rPr>
                <w:iCs/>
                <w:sz w:val="20"/>
                <w:szCs w:val="20"/>
              </w:rPr>
            </w:pPr>
            <w:r w:rsidRPr="00A46C5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6FE81D8"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4D6404E8" w14:textId="77777777" w:rsidTr="00A46C59">
        <w:trPr>
          <w:jc w:val="center"/>
        </w:trPr>
        <w:tc>
          <w:tcPr>
            <w:tcW w:w="3870" w:type="dxa"/>
            <w:tcBorders>
              <w:top w:val="single" w:sz="4" w:space="0" w:color="auto"/>
              <w:left w:val="single" w:sz="4" w:space="0" w:color="auto"/>
              <w:bottom w:val="single" w:sz="4" w:space="0" w:color="auto"/>
              <w:right w:val="single" w:sz="4" w:space="0" w:color="auto"/>
            </w:tcBorders>
            <w:hideMark/>
          </w:tcPr>
          <w:p w14:paraId="028E9D5B" w14:textId="77777777" w:rsidR="00A46C59" w:rsidRPr="00A46C59" w:rsidRDefault="00A46C59" w:rsidP="00A46C59">
            <w:pPr>
              <w:spacing w:after="60"/>
              <w:rPr>
                <w:iCs/>
                <w:sz w:val="20"/>
                <w:szCs w:val="20"/>
              </w:rPr>
            </w:pPr>
            <w:r w:rsidRPr="00A46C5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34376D2C" w14:textId="77777777" w:rsidR="00A46C59" w:rsidRPr="00A46C59" w:rsidRDefault="00A46C59" w:rsidP="00A46C59">
            <w:pPr>
              <w:spacing w:after="60"/>
              <w:rPr>
                <w:iCs/>
                <w:sz w:val="20"/>
                <w:szCs w:val="20"/>
              </w:rPr>
            </w:pPr>
            <w:r w:rsidRPr="00A46C59">
              <w:rPr>
                <w:iCs/>
                <w:sz w:val="20"/>
                <w:szCs w:val="20"/>
              </w:rPr>
              <w:t>-$250.00</w:t>
            </w:r>
          </w:p>
        </w:tc>
      </w:tr>
    </w:tbl>
    <w:p w14:paraId="111D138C" w14:textId="77777777" w:rsidR="00A46C59" w:rsidRPr="00A46C59" w:rsidRDefault="00A46C59" w:rsidP="00A46C59">
      <w:pPr>
        <w:spacing w:before="240" w:after="240"/>
        <w:ind w:left="2160" w:hanging="720"/>
        <w:rPr>
          <w:szCs w:val="20"/>
        </w:rPr>
      </w:pPr>
      <w:r w:rsidRPr="00A46C59">
        <w:rPr>
          <w:szCs w:val="20"/>
        </w:rPr>
        <w:t>(ii)</w:t>
      </w:r>
      <w:r w:rsidRPr="00A46C59">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46C59" w:rsidRPr="00A46C59" w14:paraId="041DC210"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23839E7A" w14:textId="77777777" w:rsidR="00A46C59" w:rsidRPr="00A46C59" w:rsidRDefault="00A46C59" w:rsidP="00A46C59">
            <w:pPr>
              <w:spacing w:after="120"/>
              <w:rPr>
                <w:b/>
                <w:iCs/>
                <w:sz w:val="20"/>
                <w:szCs w:val="20"/>
              </w:rPr>
            </w:pPr>
            <w:r w:rsidRPr="00A46C5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0B638624"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37084035"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04AA8F05" w14:textId="77777777" w:rsidR="00A46C59" w:rsidRPr="00A46C59" w:rsidRDefault="00A46C59" w:rsidP="00A46C59">
            <w:pPr>
              <w:spacing w:after="60"/>
              <w:rPr>
                <w:iCs/>
                <w:sz w:val="20"/>
                <w:szCs w:val="20"/>
              </w:rPr>
            </w:pPr>
            <w:r w:rsidRPr="00A46C5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E3D76EE" w14:textId="77777777" w:rsidR="00A46C59" w:rsidRPr="00A46C59" w:rsidRDefault="00A46C59" w:rsidP="00A46C59">
            <w:pPr>
              <w:spacing w:after="60"/>
              <w:rPr>
                <w:iCs/>
                <w:sz w:val="20"/>
                <w:szCs w:val="20"/>
              </w:rPr>
            </w:pPr>
            <w:r w:rsidRPr="00A46C59">
              <w:rPr>
                <w:iCs/>
                <w:sz w:val="20"/>
                <w:szCs w:val="20"/>
              </w:rPr>
              <w:t>Price associated with the highest MW in submitted Energy Offer Curve</w:t>
            </w:r>
          </w:p>
        </w:tc>
      </w:tr>
      <w:tr w:rsidR="00A46C59" w:rsidRPr="00A46C59" w14:paraId="3AF7C2D9"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5294107D" w14:textId="77777777" w:rsidR="00A46C59" w:rsidRPr="00A46C59" w:rsidRDefault="00A46C59" w:rsidP="00A46C59">
            <w:pPr>
              <w:spacing w:after="60"/>
              <w:rPr>
                <w:iCs/>
                <w:sz w:val="20"/>
                <w:szCs w:val="20"/>
              </w:rPr>
            </w:pPr>
            <w:r w:rsidRPr="00A46C59">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15496015" w14:textId="77777777" w:rsidR="00A46C59" w:rsidRPr="00A46C59" w:rsidRDefault="00A46C59" w:rsidP="00A46C59">
            <w:pPr>
              <w:spacing w:after="60"/>
              <w:rPr>
                <w:iCs/>
                <w:sz w:val="20"/>
                <w:szCs w:val="20"/>
              </w:rPr>
            </w:pPr>
            <w:r w:rsidRPr="00A46C59">
              <w:rPr>
                <w:iCs/>
                <w:sz w:val="20"/>
                <w:szCs w:val="20"/>
              </w:rPr>
              <w:t>Energy Offer Curve</w:t>
            </w:r>
          </w:p>
        </w:tc>
      </w:tr>
      <w:tr w:rsidR="00A46C59" w:rsidRPr="00A46C59" w14:paraId="07A2AB7E"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4DFAC1AB"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27E497DC"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63FA9FF6" w14:textId="77777777" w:rsidTr="00A46C59">
        <w:trPr>
          <w:jc w:val="center"/>
        </w:trPr>
        <w:tc>
          <w:tcPr>
            <w:tcW w:w="3780" w:type="dxa"/>
            <w:tcBorders>
              <w:top w:val="single" w:sz="4" w:space="0" w:color="auto"/>
              <w:left w:val="single" w:sz="4" w:space="0" w:color="auto"/>
              <w:bottom w:val="single" w:sz="4" w:space="0" w:color="auto"/>
              <w:right w:val="single" w:sz="4" w:space="0" w:color="auto"/>
            </w:tcBorders>
            <w:hideMark/>
          </w:tcPr>
          <w:p w14:paraId="0699A8B7"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FEA20D6" w14:textId="77777777" w:rsidR="00A46C59" w:rsidRPr="00A46C59" w:rsidRDefault="00A46C59" w:rsidP="00A46C59">
            <w:pPr>
              <w:spacing w:after="60"/>
              <w:rPr>
                <w:iCs/>
                <w:sz w:val="20"/>
                <w:szCs w:val="20"/>
              </w:rPr>
            </w:pPr>
            <w:r w:rsidRPr="00A46C59">
              <w:rPr>
                <w:iCs/>
                <w:sz w:val="20"/>
                <w:szCs w:val="20"/>
              </w:rPr>
              <w:t>-$250.00</w:t>
            </w:r>
          </w:p>
        </w:tc>
      </w:tr>
    </w:tbl>
    <w:p w14:paraId="20D781A0" w14:textId="77777777" w:rsidR="00A46C59" w:rsidRPr="00A46C59" w:rsidRDefault="00A46C59" w:rsidP="00A46C59">
      <w:pPr>
        <w:spacing w:before="240" w:after="240"/>
        <w:ind w:left="1440" w:hanging="720"/>
        <w:rPr>
          <w:szCs w:val="20"/>
        </w:rPr>
      </w:pPr>
      <w:r w:rsidRPr="00A46C59">
        <w:rPr>
          <w:szCs w:val="20"/>
        </w:rPr>
        <w:t>(e)</w:t>
      </w:r>
      <w:r w:rsidRPr="00A46C59">
        <w:rPr>
          <w:szCs w:val="20"/>
        </w:rPr>
        <w:tab/>
        <w:t xml:space="preserve">RUC-committed Resources </w:t>
      </w:r>
    </w:p>
    <w:p w14:paraId="0694A820" w14:textId="77777777" w:rsidR="00A46C59" w:rsidRPr="00A46C59" w:rsidRDefault="00A46C59" w:rsidP="00A46C59">
      <w:pPr>
        <w:spacing w:before="240" w:after="240"/>
        <w:ind w:left="2160" w:hanging="720"/>
        <w:rPr>
          <w:szCs w:val="20"/>
        </w:rPr>
      </w:pPr>
      <w:r w:rsidRPr="00A46C59">
        <w:rPr>
          <w:szCs w:val="20"/>
        </w:rPr>
        <w:t>(</w:t>
      </w:r>
      <w:proofErr w:type="spellStart"/>
      <w:r w:rsidRPr="00A46C59">
        <w:rPr>
          <w:szCs w:val="20"/>
        </w:rPr>
        <w:t>i</w:t>
      </w:r>
      <w:proofErr w:type="spellEnd"/>
      <w:r w:rsidRPr="00A46C59">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46C59" w:rsidRPr="00A46C59" w14:paraId="0BBDB080" w14:textId="77777777" w:rsidTr="00A46C59">
        <w:trPr>
          <w:trHeight w:val="359"/>
        </w:trPr>
        <w:tc>
          <w:tcPr>
            <w:tcW w:w="3540" w:type="dxa"/>
            <w:tcBorders>
              <w:top w:val="single" w:sz="4" w:space="0" w:color="auto"/>
              <w:left w:val="single" w:sz="4" w:space="0" w:color="auto"/>
              <w:bottom w:val="single" w:sz="4" w:space="0" w:color="auto"/>
              <w:right w:val="single" w:sz="4" w:space="0" w:color="auto"/>
            </w:tcBorders>
            <w:hideMark/>
          </w:tcPr>
          <w:p w14:paraId="100294AA" w14:textId="77777777" w:rsidR="00A46C59" w:rsidRPr="00A46C59" w:rsidRDefault="00A46C59" w:rsidP="00A46C59">
            <w:pPr>
              <w:spacing w:after="120"/>
              <w:rPr>
                <w:b/>
                <w:iCs/>
                <w:sz w:val="20"/>
                <w:szCs w:val="20"/>
              </w:rPr>
            </w:pPr>
            <w:r w:rsidRPr="00A46C59">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4E0E0AB5"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28E36E24" w14:textId="77777777" w:rsidTr="00A46C59">
        <w:trPr>
          <w:trHeight w:val="364"/>
        </w:trPr>
        <w:tc>
          <w:tcPr>
            <w:tcW w:w="3540" w:type="dxa"/>
            <w:tcBorders>
              <w:top w:val="single" w:sz="4" w:space="0" w:color="auto"/>
              <w:left w:val="single" w:sz="4" w:space="0" w:color="auto"/>
              <w:bottom w:val="single" w:sz="4" w:space="0" w:color="auto"/>
              <w:right w:val="single" w:sz="4" w:space="0" w:color="auto"/>
            </w:tcBorders>
            <w:hideMark/>
          </w:tcPr>
          <w:p w14:paraId="0728E3D0" w14:textId="77777777" w:rsidR="00A46C59" w:rsidRPr="00A46C59" w:rsidRDefault="00A46C59" w:rsidP="00A46C59">
            <w:pPr>
              <w:spacing w:after="60"/>
              <w:rPr>
                <w:iCs/>
                <w:sz w:val="20"/>
                <w:szCs w:val="20"/>
              </w:rPr>
            </w:pPr>
            <w:r w:rsidRPr="00A46C59">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6B856B6" w14:textId="77777777" w:rsidR="00A46C59" w:rsidRPr="00A46C59" w:rsidRDefault="00A46C59" w:rsidP="00A46C59">
            <w:pPr>
              <w:spacing w:after="60"/>
              <w:rPr>
                <w:iCs/>
                <w:sz w:val="20"/>
                <w:szCs w:val="20"/>
              </w:rPr>
            </w:pPr>
            <w:r w:rsidRPr="00A46C59">
              <w:rPr>
                <w:iCs/>
                <w:sz w:val="20"/>
                <w:szCs w:val="20"/>
              </w:rPr>
              <w:t>$</w:t>
            </w:r>
            <w:ins w:id="110" w:author="IMM" w:date="2021-08-09T15:30:00Z">
              <w:r w:rsidRPr="00A46C59">
                <w:rPr>
                  <w:iCs/>
                  <w:sz w:val="20"/>
                  <w:szCs w:val="20"/>
                </w:rPr>
                <w:t>75</w:t>
              </w:r>
            </w:ins>
            <w:del w:id="111" w:author="IMM" w:date="2021-08-09T15:30:00Z">
              <w:r w:rsidRPr="00A46C59">
                <w:rPr>
                  <w:iCs/>
                  <w:sz w:val="20"/>
                  <w:szCs w:val="20"/>
                </w:rPr>
                <w:delText>1,500</w:delText>
              </w:r>
            </w:del>
          </w:p>
        </w:tc>
      </w:tr>
      <w:tr w:rsidR="00A46C59" w:rsidRPr="00A46C59" w14:paraId="7958252E" w14:textId="77777777" w:rsidTr="00A46C59">
        <w:trPr>
          <w:trHeight w:val="377"/>
        </w:trPr>
        <w:tc>
          <w:tcPr>
            <w:tcW w:w="3540" w:type="dxa"/>
            <w:tcBorders>
              <w:top w:val="single" w:sz="4" w:space="0" w:color="auto"/>
              <w:left w:val="single" w:sz="4" w:space="0" w:color="auto"/>
              <w:bottom w:val="single" w:sz="4" w:space="0" w:color="auto"/>
              <w:right w:val="single" w:sz="4" w:space="0" w:color="auto"/>
            </w:tcBorders>
            <w:hideMark/>
          </w:tcPr>
          <w:p w14:paraId="380535BE" w14:textId="77777777" w:rsidR="00A46C59" w:rsidRPr="00A46C59" w:rsidRDefault="00A46C59" w:rsidP="00A46C59">
            <w:pPr>
              <w:spacing w:after="60"/>
              <w:rPr>
                <w:iCs/>
                <w:sz w:val="20"/>
                <w:szCs w:val="20"/>
              </w:rPr>
            </w:pPr>
            <w:r w:rsidRPr="00A46C5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3AEB8B9F" w14:textId="77777777" w:rsidR="00A46C59" w:rsidRPr="00A46C59" w:rsidRDefault="00A46C59" w:rsidP="00A46C59">
            <w:pPr>
              <w:spacing w:after="60"/>
              <w:rPr>
                <w:iCs/>
                <w:sz w:val="20"/>
                <w:szCs w:val="20"/>
              </w:rPr>
            </w:pPr>
            <w:r w:rsidRPr="00A46C59">
              <w:rPr>
                <w:iCs/>
                <w:sz w:val="20"/>
                <w:szCs w:val="20"/>
              </w:rPr>
              <w:t>$</w:t>
            </w:r>
            <w:ins w:id="112" w:author="IMM" w:date="2021-08-09T15:30:00Z">
              <w:r w:rsidRPr="00A46C59">
                <w:rPr>
                  <w:iCs/>
                  <w:sz w:val="20"/>
                  <w:szCs w:val="20"/>
                </w:rPr>
                <w:t>75</w:t>
              </w:r>
            </w:ins>
            <w:del w:id="113" w:author="IMM" w:date="2021-08-09T15:30:00Z">
              <w:r w:rsidRPr="00A46C59">
                <w:rPr>
                  <w:iCs/>
                  <w:sz w:val="20"/>
                  <w:szCs w:val="20"/>
                </w:rPr>
                <w:delText>1,500</w:delText>
              </w:r>
            </w:del>
          </w:p>
        </w:tc>
      </w:tr>
    </w:tbl>
    <w:p w14:paraId="45974E6C" w14:textId="77777777" w:rsidR="00A46C59" w:rsidRPr="00A46C59" w:rsidRDefault="00A46C59" w:rsidP="00A46C59">
      <w:pPr>
        <w:spacing w:before="240" w:after="240"/>
        <w:ind w:left="2160" w:hanging="720"/>
        <w:rPr>
          <w:szCs w:val="20"/>
        </w:rPr>
      </w:pPr>
      <w:r w:rsidRPr="00A46C59">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46C59" w:rsidRPr="00A46C59" w14:paraId="5995CEC9" w14:textId="77777777" w:rsidTr="00A46C59">
        <w:trPr>
          <w:trHeight w:val="350"/>
        </w:trPr>
        <w:tc>
          <w:tcPr>
            <w:tcW w:w="3531" w:type="dxa"/>
            <w:tcBorders>
              <w:top w:val="single" w:sz="4" w:space="0" w:color="auto"/>
              <w:left w:val="single" w:sz="4" w:space="0" w:color="auto"/>
              <w:bottom w:val="single" w:sz="4" w:space="0" w:color="auto"/>
              <w:right w:val="single" w:sz="4" w:space="0" w:color="auto"/>
            </w:tcBorders>
            <w:hideMark/>
          </w:tcPr>
          <w:p w14:paraId="58A850B0" w14:textId="77777777" w:rsidR="00A46C59" w:rsidRPr="00A46C59" w:rsidRDefault="00A46C59" w:rsidP="00A46C59">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C2C4668"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3C45BF8F" w14:textId="77777777" w:rsidTr="00A46C59">
        <w:trPr>
          <w:trHeight w:val="345"/>
        </w:trPr>
        <w:tc>
          <w:tcPr>
            <w:tcW w:w="3531" w:type="dxa"/>
            <w:tcBorders>
              <w:top w:val="single" w:sz="4" w:space="0" w:color="auto"/>
              <w:left w:val="single" w:sz="4" w:space="0" w:color="auto"/>
              <w:bottom w:val="single" w:sz="4" w:space="0" w:color="auto"/>
              <w:right w:val="single" w:sz="4" w:space="0" w:color="auto"/>
            </w:tcBorders>
            <w:hideMark/>
          </w:tcPr>
          <w:p w14:paraId="632AC80A" w14:textId="77777777" w:rsidR="00A46C59" w:rsidRPr="00A46C59" w:rsidRDefault="00A46C59" w:rsidP="00A46C59">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B490B5C" w14:textId="77777777" w:rsidR="00A46C59" w:rsidRPr="00A46C59" w:rsidRDefault="00A46C59" w:rsidP="00A46C59">
            <w:pPr>
              <w:spacing w:after="60"/>
              <w:rPr>
                <w:iCs/>
                <w:sz w:val="20"/>
                <w:szCs w:val="20"/>
              </w:rPr>
            </w:pPr>
            <w:r w:rsidRPr="00A46C59">
              <w:rPr>
                <w:iCs/>
                <w:sz w:val="20"/>
                <w:szCs w:val="20"/>
              </w:rPr>
              <w:t>Greater of $</w:t>
            </w:r>
            <w:ins w:id="114" w:author="IMM" w:date="2021-08-09T15:29:00Z">
              <w:r w:rsidRPr="00A46C59">
                <w:rPr>
                  <w:iCs/>
                  <w:sz w:val="20"/>
                  <w:szCs w:val="20"/>
                </w:rPr>
                <w:t>75</w:t>
              </w:r>
            </w:ins>
            <w:del w:id="115" w:author="IMM" w:date="2021-08-09T15:29:00Z">
              <w:r w:rsidRPr="00A46C59">
                <w:rPr>
                  <w:iCs/>
                  <w:sz w:val="20"/>
                  <w:szCs w:val="20"/>
                </w:rPr>
                <w:delText>1,500</w:delText>
              </w:r>
            </w:del>
            <w:r w:rsidRPr="00A46C59">
              <w:rPr>
                <w:iCs/>
                <w:sz w:val="20"/>
                <w:szCs w:val="20"/>
              </w:rPr>
              <w:t xml:space="preserve"> or price associated with the highest MW in QSE submitted Energy Offer Curve</w:t>
            </w:r>
          </w:p>
        </w:tc>
      </w:tr>
      <w:tr w:rsidR="00A46C59" w:rsidRPr="00A46C59" w14:paraId="31A211F9" w14:textId="77777777" w:rsidTr="00A46C59">
        <w:trPr>
          <w:trHeight w:val="615"/>
        </w:trPr>
        <w:tc>
          <w:tcPr>
            <w:tcW w:w="3531" w:type="dxa"/>
            <w:tcBorders>
              <w:top w:val="single" w:sz="4" w:space="0" w:color="auto"/>
              <w:left w:val="single" w:sz="4" w:space="0" w:color="auto"/>
              <w:bottom w:val="single" w:sz="4" w:space="0" w:color="auto"/>
              <w:right w:val="single" w:sz="4" w:space="0" w:color="auto"/>
            </w:tcBorders>
            <w:hideMark/>
          </w:tcPr>
          <w:p w14:paraId="5AD2A398" w14:textId="77777777" w:rsidR="00A46C59" w:rsidRPr="00A46C59" w:rsidRDefault="00A46C59" w:rsidP="00A46C59">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DDAE578" w14:textId="77777777" w:rsidR="00A46C59" w:rsidRPr="00A46C59" w:rsidRDefault="00A46C59" w:rsidP="00A46C59">
            <w:pPr>
              <w:spacing w:after="60"/>
              <w:rPr>
                <w:iCs/>
                <w:sz w:val="20"/>
                <w:szCs w:val="20"/>
              </w:rPr>
            </w:pPr>
            <w:r w:rsidRPr="00A46C59">
              <w:rPr>
                <w:iCs/>
                <w:sz w:val="20"/>
                <w:szCs w:val="20"/>
              </w:rPr>
              <w:t>Greater of $</w:t>
            </w:r>
            <w:ins w:id="116" w:author="IMM" w:date="2021-08-09T15:29:00Z">
              <w:r w:rsidRPr="00A46C59">
                <w:rPr>
                  <w:iCs/>
                  <w:sz w:val="20"/>
                  <w:szCs w:val="20"/>
                </w:rPr>
                <w:t>75</w:t>
              </w:r>
            </w:ins>
            <w:del w:id="117" w:author="IMM" w:date="2021-08-09T15:29:00Z">
              <w:r w:rsidRPr="00A46C59">
                <w:rPr>
                  <w:iCs/>
                  <w:sz w:val="20"/>
                  <w:szCs w:val="20"/>
                </w:rPr>
                <w:delText>1,500</w:delText>
              </w:r>
            </w:del>
            <w:r w:rsidRPr="00A46C59">
              <w:rPr>
                <w:iCs/>
                <w:sz w:val="20"/>
                <w:szCs w:val="20"/>
              </w:rPr>
              <w:t xml:space="preserve"> or the QSE submitted Energy Offer Curve</w:t>
            </w:r>
          </w:p>
        </w:tc>
      </w:tr>
      <w:tr w:rsidR="00A46C59" w:rsidRPr="00A46C59" w14:paraId="60C352FE" w14:textId="77777777" w:rsidTr="00A46C59">
        <w:trPr>
          <w:trHeight w:val="916"/>
        </w:trPr>
        <w:tc>
          <w:tcPr>
            <w:tcW w:w="3531" w:type="dxa"/>
            <w:tcBorders>
              <w:top w:val="single" w:sz="4" w:space="0" w:color="auto"/>
              <w:left w:val="single" w:sz="4" w:space="0" w:color="auto"/>
              <w:bottom w:val="single" w:sz="4" w:space="0" w:color="auto"/>
              <w:right w:val="single" w:sz="4" w:space="0" w:color="auto"/>
            </w:tcBorders>
            <w:hideMark/>
          </w:tcPr>
          <w:p w14:paraId="31984E15" w14:textId="77777777" w:rsidR="00A46C59" w:rsidRPr="00A46C59" w:rsidRDefault="00A46C59" w:rsidP="00A46C59">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AF84030" w14:textId="77777777" w:rsidR="00A46C59" w:rsidRPr="00A46C59" w:rsidRDefault="00A46C59" w:rsidP="00A46C59">
            <w:pPr>
              <w:spacing w:after="60"/>
              <w:rPr>
                <w:iCs/>
                <w:sz w:val="20"/>
                <w:szCs w:val="20"/>
              </w:rPr>
            </w:pPr>
            <w:r w:rsidRPr="00A46C59">
              <w:rPr>
                <w:iCs/>
                <w:sz w:val="20"/>
                <w:szCs w:val="20"/>
              </w:rPr>
              <w:t>Greater of $</w:t>
            </w:r>
            <w:ins w:id="118" w:author="IMM" w:date="2021-08-09T15:29:00Z">
              <w:r w:rsidRPr="00A46C59">
                <w:rPr>
                  <w:iCs/>
                  <w:sz w:val="20"/>
                  <w:szCs w:val="20"/>
                </w:rPr>
                <w:t>75</w:t>
              </w:r>
            </w:ins>
            <w:del w:id="119" w:author="IMM" w:date="2021-08-09T15:29:00Z">
              <w:r w:rsidRPr="00A46C59">
                <w:rPr>
                  <w:iCs/>
                  <w:sz w:val="20"/>
                  <w:szCs w:val="20"/>
                </w:rPr>
                <w:delText>1,500</w:delText>
              </w:r>
            </w:del>
            <w:r w:rsidRPr="00A46C59">
              <w:rPr>
                <w:iCs/>
                <w:sz w:val="20"/>
                <w:szCs w:val="20"/>
              </w:rPr>
              <w:t xml:space="preserve"> or the first price point of the QSE submitted Energy Offer Curve</w:t>
            </w:r>
          </w:p>
        </w:tc>
      </w:tr>
    </w:tbl>
    <w:p w14:paraId="4053C725" w14:textId="77777777" w:rsidR="00A46C59" w:rsidRPr="00A46C59" w:rsidRDefault="00A46C59" w:rsidP="00A46C59">
      <w:pPr>
        <w:spacing w:before="240" w:after="240"/>
        <w:ind w:left="2160" w:hanging="720"/>
        <w:rPr>
          <w:szCs w:val="20"/>
        </w:rPr>
      </w:pPr>
      <w:r w:rsidRPr="00A46C59">
        <w:rPr>
          <w:szCs w:val="20"/>
        </w:rPr>
        <w:t xml:space="preserve">(iii) </w:t>
      </w:r>
      <w:r w:rsidRPr="00A46C5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46C59" w:rsidRPr="00A46C59" w14:paraId="1224FBAC" w14:textId="77777777" w:rsidTr="00A46C59">
        <w:trPr>
          <w:trHeight w:val="377"/>
        </w:trPr>
        <w:tc>
          <w:tcPr>
            <w:tcW w:w="2739" w:type="dxa"/>
            <w:tcBorders>
              <w:top w:val="single" w:sz="4" w:space="0" w:color="auto"/>
              <w:left w:val="single" w:sz="4" w:space="0" w:color="auto"/>
              <w:bottom w:val="single" w:sz="4" w:space="0" w:color="auto"/>
              <w:right w:val="single" w:sz="4" w:space="0" w:color="auto"/>
            </w:tcBorders>
            <w:hideMark/>
          </w:tcPr>
          <w:p w14:paraId="690BAD5B" w14:textId="77777777" w:rsidR="00A46C59" w:rsidRPr="00A46C59" w:rsidRDefault="00A46C59" w:rsidP="00A46C59">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00670E0"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460AB6B9" w14:textId="77777777" w:rsidTr="00A46C59">
        <w:trPr>
          <w:trHeight w:val="377"/>
        </w:trPr>
        <w:tc>
          <w:tcPr>
            <w:tcW w:w="2739" w:type="dxa"/>
            <w:tcBorders>
              <w:top w:val="single" w:sz="4" w:space="0" w:color="auto"/>
              <w:left w:val="single" w:sz="4" w:space="0" w:color="auto"/>
              <w:bottom w:val="single" w:sz="4" w:space="0" w:color="auto"/>
              <w:right w:val="single" w:sz="4" w:space="0" w:color="auto"/>
            </w:tcBorders>
            <w:hideMark/>
          </w:tcPr>
          <w:p w14:paraId="2FD7B51A" w14:textId="77777777" w:rsidR="00A46C59" w:rsidRPr="00A46C59" w:rsidRDefault="00A46C59" w:rsidP="00A46C59">
            <w:pPr>
              <w:spacing w:after="120"/>
              <w:rPr>
                <w:iCs/>
                <w:sz w:val="20"/>
                <w:szCs w:val="20"/>
              </w:rPr>
            </w:pPr>
            <w:r w:rsidRPr="00A46C5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014B6FC0" w14:textId="77777777" w:rsidR="00A46C59" w:rsidRPr="00A46C59" w:rsidRDefault="00A46C59" w:rsidP="00A46C59">
            <w:pPr>
              <w:spacing w:after="120"/>
              <w:rPr>
                <w:iCs/>
                <w:sz w:val="20"/>
                <w:szCs w:val="20"/>
              </w:rPr>
            </w:pPr>
            <w:r w:rsidRPr="00A46C59">
              <w:rPr>
                <w:iCs/>
                <w:sz w:val="20"/>
                <w:szCs w:val="20"/>
              </w:rPr>
              <w:t>$</w:t>
            </w:r>
            <w:ins w:id="120" w:author="IMM" w:date="2021-08-09T15:29:00Z">
              <w:r w:rsidRPr="00A46C59">
                <w:rPr>
                  <w:iCs/>
                  <w:sz w:val="20"/>
                  <w:szCs w:val="20"/>
                </w:rPr>
                <w:t>75</w:t>
              </w:r>
            </w:ins>
            <w:del w:id="121" w:author="IMM" w:date="2021-08-09T15:29:00Z">
              <w:r w:rsidRPr="00A46C59">
                <w:rPr>
                  <w:iCs/>
                  <w:sz w:val="20"/>
                  <w:szCs w:val="20"/>
                </w:rPr>
                <w:delText>1,500</w:delText>
              </w:r>
            </w:del>
          </w:p>
        </w:tc>
      </w:tr>
      <w:tr w:rsidR="00A46C59" w:rsidRPr="00A46C59" w14:paraId="7EE86AC0" w14:textId="77777777" w:rsidTr="00A46C59">
        <w:trPr>
          <w:trHeight w:val="377"/>
        </w:trPr>
        <w:tc>
          <w:tcPr>
            <w:tcW w:w="2739" w:type="dxa"/>
            <w:tcBorders>
              <w:top w:val="single" w:sz="4" w:space="0" w:color="auto"/>
              <w:left w:val="single" w:sz="4" w:space="0" w:color="auto"/>
              <w:bottom w:val="single" w:sz="4" w:space="0" w:color="auto"/>
              <w:right w:val="single" w:sz="4" w:space="0" w:color="auto"/>
            </w:tcBorders>
            <w:hideMark/>
          </w:tcPr>
          <w:p w14:paraId="2410A3DD" w14:textId="77777777" w:rsidR="00A46C59" w:rsidRPr="00A46C59" w:rsidRDefault="00A46C59" w:rsidP="00A46C59">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2D6B0D42" w14:textId="77777777" w:rsidR="00A46C59" w:rsidRPr="00A46C59" w:rsidRDefault="00A46C59" w:rsidP="00A46C59">
            <w:pPr>
              <w:spacing w:after="120"/>
              <w:rPr>
                <w:iCs/>
                <w:sz w:val="20"/>
                <w:szCs w:val="20"/>
              </w:rPr>
            </w:pPr>
            <w:r w:rsidRPr="00A46C59">
              <w:rPr>
                <w:iCs/>
                <w:sz w:val="20"/>
                <w:szCs w:val="20"/>
              </w:rPr>
              <w:t>$</w:t>
            </w:r>
            <w:ins w:id="122" w:author="IMM" w:date="2021-08-09T15:29:00Z">
              <w:r w:rsidRPr="00A46C59">
                <w:rPr>
                  <w:iCs/>
                  <w:sz w:val="20"/>
                  <w:szCs w:val="20"/>
                </w:rPr>
                <w:t>75</w:t>
              </w:r>
            </w:ins>
            <w:del w:id="123" w:author="IMM" w:date="2021-08-09T15:29:00Z">
              <w:r w:rsidRPr="00A46C59">
                <w:rPr>
                  <w:iCs/>
                  <w:sz w:val="20"/>
                  <w:szCs w:val="20"/>
                </w:rPr>
                <w:delText>1,500</w:delText>
              </w:r>
            </w:del>
          </w:p>
        </w:tc>
      </w:tr>
    </w:tbl>
    <w:p w14:paraId="3554366C" w14:textId="77777777" w:rsidR="00A46C59" w:rsidRPr="00A46C59" w:rsidRDefault="00A46C59" w:rsidP="00A46C59">
      <w:pPr>
        <w:spacing w:before="240" w:after="240"/>
        <w:ind w:left="2160" w:hanging="720"/>
        <w:rPr>
          <w:szCs w:val="20"/>
        </w:rPr>
      </w:pPr>
      <w:r w:rsidRPr="00A46C59">
        <w:rPr>
          <w:szCs w:val="20"/>
        </w:rPr>
        <w:t xml:space="preserve">(iv) </w:t>
      </w:r>
      <w:r w:rsidRPr="00A46C59">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46C59" w:rsidRPr="00A46C59" w14:paraId="61AA5DCF" w14:textId="77777777" w:rsidTr="00A46C59">
        <w:trPr>
          <w:trHeight w:val="350"/>
        </w:trPr>
        <w:tc>
          <w:tcPr>
            <w:tcW w:w="3279" w:type="dxa"/>
            <w:tcBorders>
              <w:top w:val="single" w:sz="4" w:space="0" w:color="auto"/>
              <w:left w:val="single" w:sz="4" w:space="0" w:color="auto"/>
              <w:bottom w:val="single" w:sz="4" w:space="0" w:color="auto"/>
              <w:right w:val="single" w:sz="4" w:space="0" w:color="auto"/>
            </w:tcBorders>
            <w:hideMark/>
          </w:tcPr>
          <w:p w14:paraId="7AB88BA5" w14:textId="77777777" w:rsidR="00A46C59" w:rsidRPr="00A46C59" w:rsidRDefault="00A46C59" w:rsidP="00A46C59">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4D244E9"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4B6EDD6" w14:textId="77777777" w:rsidTr="00A46C59">
        <w:trPr>
          <w:trHeight w:val="345"/>
        </w:trPr>
        <w:tc>
          <w:tcPr>
            <w:tcW w:w="3279" w:type="dxa"/>
            <w:tcBorders>
              <w:top w:val="single" w:sz="4" w:space="0" w:color="auto"/>
              <w:left w:val="single" w:sz="4" w:space="0" w:color="auto"/>
              <w:bottom w:val="single" w:sz="4" w:space="0" w:color="auto"/>
              <w:right w:val="single" w:sz="4" w:space="0" w:color="auto"/>
            </w:tcBorders>
            <w:hideMark/>
          </w:tcPr>
          <w:p w14:paraId="5FDDACC2" w14:textId="77777777" w:rsidR="00A46C59" w:rsidRPr="00A46C59" w:rsidRDefault="00A46C59" w:rsidP="00A46C59">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6397128" w14:textId="77777777" w:rsidR="00A46C59" w:rsidRPr="00A46C59" w:rsidRDefault="00A46C59" w:rsidP="00A46C59">
            <w:pPr>
              <w:spacing w:after="60"/>
              <w:rPr>
                <w:iCs/>
                <w:sz w:val="20"/>
                <w:szCs w:val="20"/>
              </w:rPr>
            </w:pPr>
            <w:r w:rsidRPr="00A46C59">
              <w:rPr>
                <w:iCs/>
                <w:sz w:val="20"/>
                <w:szCs w:val="20"/>
              </w:rPr>
              <w:t>Greater of $</w:t>
            </w:r>
            <w:ins w:id="124" w:author="IMM" w:date="2021-08-09T15:28:00Z">
              <w:r w:rsidRPr="00A46C59">
                <w:rPr>
                  <w:iCs/>
                  <w:sz w:val="20"/>
                  <w:szCs w:val="20"/>
                </w:rPr>
                <w:t>75</w:t>
              </w:r>
            </w:ins>
            <w:del w:id="125" w:author="IMM" w:date="2021-08-09T15:28:00Z">
              <w:r w:rsidRPr="00A46C59">
                <w:rPr>
                  <w:iCs/>
                  <w:sz w:val="20"/>
                  <w:szCs w:val="20"/>
                </w:rPr>
                <w:delText>1,500</w:delText>
              </w:r>
            </w:del>
            <w:r w:rsidRPr="00A46C59">
              <w:rPr>
                <w:iCs/>
                <w:sz w:val="20"/>
                <w:szCs w:val="20"/>
              </w:rPr>
              <w:t xml:space="preserve"> or price associated with the highest MW in QSE submitted Energy Offer Curve</w:t>
            </w:r>
          </w:p>
        </w:tc>
      </w:tr>
      <w:tr w:rsidR="00A46C59" w:rsidRPr="00A46C59" w14:paraId="76F1353C" w14:textId="77777777" w:rsidTr="00A46C59">
        <w:trPr>
          <w:trHeight w:val="615"/>
        </w:trPr>
        <w:tc>
          <w:tcPr>
            <w:tcW w:w="3279" w:type="dxa"/>
            <w:tcBorders>
              <w:top w:val="single" w:sz="4" w:space="0" w:color="auto"/>
              <w:left w:val="single" w:sz="4" w:space="0" w:color="auto"/>
              <w:bottom w:val="single" w:sz="4" w:space="0" w:color="auto"/>
              <w:right w:val="single" w:sz="4" w:space="0" w:color="auto"/>
            </w:tcBorders>
            <w:hideMark/>
          </w:tcPr>
          <w:p w14:paraId="28CF1092" w14:textId="77777777" w:rsidR="00A46C59" w:rsidRPr="00A46C59" w:rsidRDefault="00A46C59" w:rsidP="00A46C59">
            <w:pPr>
              <w:spacing w:after="60"/>
              <w:rPr>
                <w:iCs/>
                <w:sz w:val="20"/>
                <w:szCs w:val="20"/>
              </w:rPr>
            </w:pPr>
            <w:r w:rsidRPr="00A46C59">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ABB852F" w14:textId="77777777" w:rsidR="00A46C59" w:rsidRPr="00A46C59" w:rsidRDefault="00A46C59" w:rsidP="00A46C59">
            <w:pPr>
              <w:spacing w:after="60"/>
              <w:rPr>
                <w:iCs/>
                <w:sz w:val="20"/>
                <w:szCs w:val="20"/>
              </w:rPr>
            </w:pPr>
            <w:r w:rsidRPr="00A46C59">
              <w:rPr>
                <w:iCs/>
                <w:sz w:val="20"/>
                <w:szCs w:val="20"/>
              </w:rPr>
              <w:t>Greater of $</w:t>
            </w:r>
            <w:ins w:id="126" w:author="IMM" w:date="2021-08-09T15:28:00Z">
              <w:r w:rsidRPr="00A46C59">
                <w:rPr>
                  <w:iCs/>
                  <w:sz w:val="20"/>
                  <w:szCs w:val="20"/>
                </w:rPr>
                <w:t>75</w:t>
              </w:r>
            </w:ins>
            <w:del w:id="127" w:author="IMM" w:date="2021-08-09T15:28:00Z">
              <w:r w:rsidRPr="00A46C59">
                <w:rPr>
                  <w:iCs/>
                  <w:sz w:val="20"/>
                  <w:szCs w:val="20"/>
                </w:rPr>
                <w:delText>1,500</w:delText>
              </w:r>
            </w:del>
            <w:r w:rsidRPr="00A46C59">
              <w:rPr>
                <w:iCs/>
                <w:sz w:val="20"/>
                <w:szCs w:val="20"/>
              </w:rPr>
              <w:t xml:space="preserve"> or the QSE submitted Energy Offer Curve</w:t>
            </w:r>
          </w:p>
        </w:tc>
      </w:tr>
      <w:tr w:rsidR="00A46C59" w:rsidRPr="00A46C59" w14:paraId="65342737" w14:textId="77777777" w:rsidTr="00A46C59">
        <w:trPr>
          <w:trHeight w:val="615"/>
        </w:trPr>
        <w:tc>
          <w:tcPr>
            <w:tcW w:w="3279" w:type="dxa"/>
            <w:tcBorders>
              <w:top w:val="single" w:sz="4" w:space="0" w:color="auto"/>
              <w:left w:val="single" w:sz="4" w:space="0" w:color="auto"/>
              <w:bottom w:val="single" w:sz="4" w:space="0" w:color="auto"/>
              <w:right w:val="single" w:sz="4" w:space="0" w:color="auto"/>
            </w:tcBorders>
            <w:hideMark/>
          </w:tcPr>
          <w:p w14:paraId="1E9444D9" w14:textId="77777777" w:rsidR="00A46C59" w:rsidRPr="00A46C59" w:rsidRDefault="00A46C59" w:rsidP="00A46C59">
            <w:pPr>
              <w:spacing w:after="60"/>
              <w:rPr>
                <w:iCs/>
                <w:sz w:val="20"/>
                <w:szCs w:val="20"/>
              </w:rPr>
            </w:pPr>
            <w:r w:rsidRPr="00A46C59">
              <w:rPr>
                <w:iCs/>
                <w:sz w:val="20"/>
                <w:szCs w:val="20"/>
              </w:rPr>
              <w:t>HSL of QSE-committed configuration (if more than highest MW in Energy Offer Curve and price associated with highest MW in Energy Offer Curve is less than $</w:t>
            </w:r>
            <w:ins w:id="128" w:author="IMM" w:date="2021-08-09T15:28:00Z">
              <w:r w:rsidRPr="00A46C59">
                <w:rPr>
                  <w:iCs/>
                  <w:sz w:val="20"/>
                  <w:szCs w:val="20"/>
                </w:rPr>
                <w:t>75</w:t>
              </w:r>
            </w:ins>
            <w:del w:id="129" w:author="IMM" w:date="2021-08-09T15:28:00Z">
              <w:r w:rsidRPr="00A46C59">
                <w:rPr>
                  <w:iCs/>
                  <w:sz w:val="20"/>
                  <w:szCs w:val="20"/>
                </w:rPr>
                <w:delText>1,500</w:delText>
              </w:r>
            </w:del>
            <w:r w:rsidRPr="00A46C59">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3921EAA9" w14:textId="77777777" w:rsidR="00A46C59" w:rsidRPr="00A46C59" w:rsidRDefault="00A46C59" w:rsidP="00A46C59">
            <w:pPr>
              <w:spacing w:after="60"/>
              <w:rPr>
                <w:iCs/>
                <w:sz w:val="20"/>
                <w:szCs w:val="20"/>
              </w:rPr>
            </w:pPr>
            <w:r w:rsidRPr="00A46C59">
              <w:rPr>
                <w:iCs/>
                <w:sz w:val="20"/>
                <w:szCs w:val="20"/>
              </w:rPr>
              <w:t>$</w:t>
            </w:r>
            <w:ins w:id="130" w:author="IMM" w:date="2021-08-09T15:28:00Z">
              <w:r w:rsidRPr="00A46C59">
                <w:rPr>
                  <w:iCs/>
                  <w:sz w:val="20"/>
                  <w:szCs w:val="20"/>
                </w:rPr>
                <w:t>75</w:t>
              </w:r>
            </w:ins>
            <w:del w:id="131" w:author="IMM" w:date="2021-08-09T15:28:00Z">
              <w:r w:rsidRPr="00A46C59">
                <w:rPr>
                  <w:iCs/>
                  <w:sz w:val="20"/>
                  <w:szCs w:val="20"/>
                </w:rPr>
                <w:delText>1,500</w:delText>
              </w:r>
            </w:del>
          </w:p>
        </w:tc>
      </w:tr>
      <w:tr w:rsidR="00A46C59" w:rsidRPr="00A46C59" w14:paraId="72A78213" w14:textId="77777777" w:rsidTr="00A46C59">
        <w:trPr>
          <w:trHeight w:val="368"/>
        </w:trPr>
        <w:tc>
          <w:tcPr>
            <w:tcW w:w="3279" w:type="dxa"/>
            <w:tcBorders>
              <w:top w:val="single" w:sz="4" w:space="0" w:color="auto"/>
              <w:left w:val="single" w:sz="4" w:space="0" w:color="auto"/>
              <w:bottom w:val="single" w:sz="4" w:space="0" w:color="auto"/>
              <w:right w:val="single" w:sz="4" w:space="0" w:color="auto"/>
            </w:tcBorders>
            <w:hideMark/>
          </w:tcPr>
          <w:p w14:paraId="1CD1504F" w14:textId="77777777" w:rsidR="00A46C59" w:rsidRPr="00A46C59" w:rsidRDefault="00A46C59" w:rsidP="00A46C59">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502ACAF" w14:textId="77777777" w:rsidR="00A46C59" w:rsidRPr="00A46C59" w:rsidRDefault="00A46C59" w:rsidP="00A46C59">
            <w:pPr>
              <w:spacing w:after="60"/>
              <w:rPr>
                <w:iCs/>
                <w:sz w:val="20"/>
                <w:szCs w:val="20"/>
              </w:rPr>
            </w:pPr>
            <w:r w:rsidRPr="00A46C59">
              <w:rPr>
                <w:iCs/>
                <w:sz w:val="20"/>
                <w:szCs w:val="20"/>
              </w:rPr>
              <w:t>Price associated with the highest MW in QSE submitted Energy Offer Curve</w:t>
            </w:r>
          </w:p>
        </w:tc>
      </w:tr>
      <w:tr w:rsidR="00A46C59" w:rsidRPr="00A46C59" w14:paraId="5CCC1494" w14:textId="77777777" w:rsidTr="00A46C59">
        <w:trPr>
          <w:trHeight w:val="773"/>
        </w:trPr>
        <w:tc>
          <w:tcPr>
            <w:tcW w:w="3279" w:type="dxa"/>
            <w:tcBorders>
              <w:top w:val="single" w:sz="4" w:space="0" w:color="auto"/>
              <w:left w:val="single" w:sz="4" w:space="0" w:color="auto"/>
              <w:bottom w:val="single" w:sz="4" w:space="0" w:color="auto"/>
              <w:right w:val="single" w:sz="4" w:space="0" w:color="auto"/>
            </w:tcBorders>
            <w:hideMark/>
          </w:tcPr>
          <w:p w14:paraId="1F35FE34" w14:textId="77777777" w:rsidR="00A46C59" w:rsidRPr="00A46C59" w:rsidRDefault="00A46C59" w:rsidP="00A46C59">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565C88F" w14:textId="77777777" w:rsidR="00A46C59" w:rsidRPr="00A46C59" w:rsidRDefault="00A46C59" w:rsidP="00A46C59">
            <w:pPr>
              <w:spacing w:after="60"/>
              <w:rPr>
                <w:iCs/>
                <w:sz w:val="20"/>
                <w:szCs w:val="20"/>
              </w:rPr>
            </w:pPr>
            <w:r w:rsidRPr="00A46C59">
              <w:rPr>
                <w:iCs/>
                <w:sz w:val="20"/>
                <w:szCs w:val="20"/>
              </w:rPr>
              <w:t>The QSE submitted Energy Offer Curve</w:t>
            </w:r>
          </w:p>
        </w:tc>
      </w:tr>
      <w:tr w:rsidR="00A46C59" w:rsidRPr="00A46C59" w14:paraId="44E761E3" w14:textId="77777777" w:rsidTr="00A46C59">
        <w:trPr>
          <w:trHeight w:val="503"/>
        </w:trPr>
        <w:tc>
          <w:tcPr>
            <w:tcW w:w="3279" w:type="dxa"/>
            <w:tcBorders>
              <w:top w:val="single" w:sz="4" w:space="0" w:color="auto"/>
              <w:left w:val="single" w:sz="4" w:space="0" w:color="auto"/>
              <w:bottom w:val="single" w:sz="4" w:space="0" w:color="auto"/>
              <w:right w:val="single" w:sz="4" w:space="0" w:color="auto"/>
            </w:tcBorders>
            <w:hideMark/>
          </w:tcPr>
          <w:p w14:paraId="1C3E4AB5"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1CC4CC89"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1C1CA4B3" w14:textId="77777777" w:rsidTr="00A46C59">
        <w:trPr>
          <w:trHeight w:val="467"/>
        </w:trPr>
        <w:tc>
          <w:tcPr>
            <w:tcW w:w="3279" w:type="dxa"/>
            <w:tcBorders>
              <w:top w:val="single" w:sz="4" w:space="0" w:color="auto"/>
              <w:left w:val="single" w:sz="4" w:space="0" w:color="auto"/>
              <w:bottom w:val="single" w:sz="4" w:space="0" w:color="auto"/>
              <w:right w:val="single" w:sz="4" w:space="0" w:color="auto"/>
            </w:tcBorders>
            <w:hideMark/>
          </w:tcPr>
          <w:p w14:paraId="7BA30B31"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8F14CD0" w14:textId="77777777" w:rsidR="00A46C59" w:rsidRPr="00A46C59" w:rsidRDefault="00A46C59" w:rsidP="00A46C59">
            <w:pPr>
              <w:spacing w:after="60"/>
              <w:rPr>
                <w:iCs/>
                <w:sz w:val="20"/>
                <w:szCs w:val="20"/>
              </w:rPr>
            </w:pPr>
            <w:r w:rsidRPr="00A46C59">
              <w:rPr>
                <w:iCs/>
                <w:sz w:val="20"/>
                <w:szCs w:val="20"/>
              </w:rPr>
              <w:t>-$250.00</w:t>
            </w:r>
          </w:p>
        </w:tc>
      </w:tr>
    </w:tbl>
    <w:p w14:paraId="11E73867" w14:textId="77777777" w:rsidR="00A46C59" w:rsidRPr="00A46C59" w:rsidRDefault="00A46C59" w:rsidP="00A46C59">
      <w:pPr>
        <w:rPr>
          <w:ins w:id="132" w:author="IMM 111921" w:date="2021-11-19T16:00: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729377CC" w14:textId="77777777" w:rsidTr="00A46C59">
        <w:trPr>
          <w:trHeight w:val="206"/>
          <w:ins w:id="133" w:author="IMM 111921" w:date="2021-11-19T15:59: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6B84EE" w14:textId="77777777" w:rsidR="00A46C59" w:rsidRPr="00A46C59" w:rsidRDefault="00A46C59" w:rsidP="00A46C59">
            <w:pPr>
              <w:spacing w:before="120" w:after="240"/>
              <w:rPr>
                <w:ins w:id="134" w:author="IMM 111921" w:date="2021-11-19T15:59:00Z"/>
                <w:b/>
                <w:i/>
                <w:iCs/>
                <w:lang w:val="x-none" w:eastAsia="x-none"/>
              </w:rPr>
            </w:pPr>
            <w:ins w:id="135" w:author="IMM 111921" w:date="2021-11-19T15:59:00Z">
              <w:r w:rsidRPr="00A46C59">
                <w:rPr>
                  <w:b/>
                  <w:i/>
                  <w:iCs/>
                  <w:lang w:val="x-none" w:eastAsia="x-none"/>
                </w:rPr>
                <w:t>[NPRR</w:t>
              </w:r>
            </w:ins>
            <w:ins w:id="136" w:author="IMM 111921" w:date="2021-11-19T16:00:00Z">
              <w:r w:rsidRPr="00A46C59">
                <w:rPr>
                  <w:b/>
                  <w:i/>
                  <w:iCs/>
                  <w:lang w:eastAsia="x-none"/>
                </w:rPr>
                <w:t>1092</w:t>
              </w:r>
            </w:ins>
            <w:ins w:id="137" w:author="IMM 111921" w:date="2021-11-19T15:59:00Z">
              <w:r w:rsidRPr="00A46C59">
                <w:rPr>
                  <w:b/>
                  <w:i/>
                  <w:iCs/>
                  <w:lang w:val="x-none" w:eastAsia="x-none"/>
                </w:rPr>
                <w:t>:  Replace paragraph (</w:t>
              </w:r>
            </w:ins>
            <w:ins w:id="138" w:author="IMM 111921" w:date="2021-11-19T16:00:00Z">
              <w:r w:rsidRPr="00A46C59">
                <w:rPr>
                  <w:b/>
                  <w:i/>
                  <w:iCs/>
                  <w:lang w:eastAsia="x-none"/>
                </w:rPr>
                <w:t>e</w:t>
              </w:r>
            </w:ins>
            <w:ins w:id="139" w:author="IMM 111921" w:date="2021-11-19T15:59:00Z">
              <w:r w:rsidRPr="00A46C59">
                <w:rPr>
                  <w:b/>
                  <w:i/>
                  <w:iCs/>
                  <w:lang w:val="x-none" w:eastAsia="x-none"/>
                </w:rPr>
                <w:t>) above with the following upon system implementation:]</w:t>
              </w:r>
            </w:ins>
          </w:p>
          <w:p w14:paraId="2DD7A389" w14:textId="77777777" w:rsidR="00A46C59" w:rsidRPr="00A46C59" w:rsidRDefault="00A46C59" w:rsidP="00A46C59">
            <w:pPr>
              <w:spacing w:after="240"/>
              <w:ind w:left="1440" w:hanging="720"/>
              <w:rPr>
                <w:ins w:id="140" w:author="IMM 111921" w:date="2021-11-19T16:00:00Z"/>
                <w:szCs w:val="20"/>
              </w:rPr>
            </w:pPr>
            <w:ins w:id="141" w:author="IMM 111921" w:date="2021-11-19T16:00:00Z">
              <w:r w:rsidRPr="00A46C59">
                <w:rPr>
                  <w:szCs w:val="20"/>
                </w:rPr>
                <w:t>(e)</w:t>
              </w:r>
              <w:r w:rsidRPr="00A46C59">
                <w:rPr>
                  <w:szCs w:val="20"/>
                </w:rPr>
                <w:tab/>
                <w:t xml:space="preserve">RUC-committed Resources </w:t>
              </w:r>
            </w:ins>
          </w:p>
          <w:p w14:paraId="44A98906" w14:textId="77777777" w:rsidR="00A46C59" w:rsidRPr="00A46C59" w:rsidRDefault="00A46C59" w:rsidP="00A46C59">
            <w:pPr>
              <w:spacing w:after="240"/>
              <w:ind w:left="2160" w:hanging="720"/>
              <w:rPr>
                <w:ins w:id="142" w:author="IMM 111921" w:date="2021-11-19T16:00:00Z"/>
                <w:szCs w:val="20"/>
              </w:rPr>
            </w:pPr>
            <w:ins w:id="143" w:author="IMM 111921" w:date="2021-11-19T16:00:00Z">
              <w:r w:rsidRPr="00A46C59">
                <w:rPr>
                  <w:szCs w:val="20"/>
                </w:rPr>
                <w:t>(</w:t>
              </w:r>
              <w:proofErr w:type="spellStart"/>
              <w:r w:rsidRPr="00A46C59">
                <w:rPr>
                  <w:szCs w:val="20"/>
                </w:rPr>
                <w:t>i</w:t>
              </w:r>
              <w:proofErr w:type="spellEnd"/>
              <w:r w:rsidRPr="00A46C59">
                <w:rPr>
                  <w:szCs w:val="20"/>
                </w:rPr>
                <w:t>)        For each RUC-committed Resource that has not submitted an Energy Offer Curve, ERCOT shall create a proxy Energy Offer Curve as described below:</w:t>
              </w:r>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46C59" w:rsidRPr="00A46C59" w14:paraId="1749EC79" w14:textId="77777777">
              <w:trPr>
                <w:trHeight w:val="359"/>
                <w:ins w:id="144" w:author="IMM 111921" w:date="2021-11-19T16:00:00Z"/>
              </w:trPr>
              <w:tc>
                <w:tcPr>
                  <w:tcW w:w="3540" w:type="dxa"/>
                  <w:tcBorders>
                    <w:top w:val="single" w:sz="4" w:space="0" w:color="auto"/>
                    <w:left w:val="single" w:sz="4" w:space="0" w:color="auto"/>
                    <w:bottom w:val="single" w:sz="4" w:space="0" w:color="auto"/>
                    <w:right w:val="single" w:sz="4" w:space="0" w:color="auto"/>
                  </w:tcBorders>
                  <w:hideMark/>
                </w:tcPr>
                <w:p w14:paraId="36FA853F" w14:textId="77777777" w:rsidR="00A46C59" w:rsidRPr="00A46C59" w:rsidRDefault="00A46C59" w:rsidP="00A46C59">
                  <w:pPr>
                    <w:spacing w:after="120"/>
                    <w:rPr>
                      <w:ins w:id="145" w:author="IMM 111921" w:date="2021-11-19T16:00:00Z"/>
                      <w:b/>
                      <w:iCs/>
                      <w:sz w:val="20"/>
                      <w:szCs w:val="20"/>
                    </w:rPr>
                  </w:pPr>
                  <w:ins w:id="146" w:author="IMM 111921" w:date="2021-11-19T16:00:00Z">
                    <w:r w:rsidRPr="00A46C59">
                      <w:rPr>
                        <w:b/>
                        <w:iCs/>
                        <w:sz w:val="20"/>
                        <w:szCs w:val="20"/>
                      </w:rPr>
                      <w:t>MW</w:t>
                    </w:r>
                  </w:ins>
                </w:p>
              </w:tc>
              <w:tc>
                <w:tcPr>
                  <w:tcW w:w="2810" w:type="dxa"/>
                  <w:tcBorders>
                    <w:top w:val="single" w:sz="4" w:space="0" w:color="auto"/>
                    <w:left w:val="single" w:sz="4" w:space="0" w:color="auto"/>
                    <w:bottom w:val="single" w:sz="4" w:space="0" w:color="auto"/>
                    <w:right w:val="single" w:sz="4" w:space="0" w:color="auto"/>
                  </w:tcBorders>
                  <w:hideMark/>
                </w:tcPr>
                <w:p w14:paraId="43D6821A" w14:textId="77777777" w:rsidR="00A46C59" w:rsidRPr="00A46C59" w:rsidRDefault="00A46C59" w:rsidP="00A46C59">
                  <w:pPr>
                    <w:spacing w:after="120"/>
                    <w:rPr>
                      <w:ins w:id="147" w:author="IMM 111921" w:date="2021-11-19T16:00:00Z"/>
                      <w:b/>
                      <w:iCs/>
                      <w:sz w:val="20"/>
                      <w:szCs w:val="20"/>
                    </w:rPr>
                  </w:pPr>
                  <w:ins w:id="148" w:author="IMM 111921" w:date="2021-11-19T16:00:00Z">
                    <w:r w:rsidRPr="00A46C59">
                      <w:rPr>
                        <w:b/>
                        <w:iCs/>
                        <w:sz w:val="20"/>
                        <w:szCs w:val="20"/>
                      </w:rPr>
                      <w:t>Price (per MWh)</w:t>
                    </w:r>
                  </w:ins>
                </w:p>
              </w:tc>
            </w:tr>
            <w:tr w:rsidR="00A46C59" w:rsidRPr="00A46C59" w14:paraId="44918F5A" w14:textId="77777777">
              <w:trPr>
                <w:trHeight w:val="364"/>
                <w:ins w:id="149" w:author="IMM 111921" w:date="2021-11-19T16:00:00Z"/>
              </w:trPr>
              <w:tc>
                <w:tcPr>
                  <w:tcW w:w="3540" w:type="dxa"/>
                  <w:tcBorders>
                    <w:top w:val="single" w:sz="4" w:space="0" w:color="auto"/>
                    <w:left w:val="single" w:sz="4" w:space="0" w:color="auto"/>
                    <w:bottom w:val="single" w:sz="4" w:space="0" w:color="auto"/>
                    <w:right w:val="single" w:sz="4" w:space="0" w:color="auto"/>
                  </w:tcBorders>
                  <w:hideMark/>
                </w:tcPr>
                <w:p w14:paraId="0A01AD4F" w14:textId="77777777" w:rsidR="00A46C59" w:rsidRPr="00A46C59" w:rsidRDefault="00A46C59" w:rsidP="00A46C59">
                  <w:pPr>
                    <w:spacing w:after="60"/>
                    <w:rPr>
                      <w:ins w:id="150" w:author="IMM 111921" w:date="2021-11-19T16:00:00Z"/>
                      <w:iCs/>
                      <w:sz w:val="20"/>
                      <w:szCs w:val="20"/>
                    </w:rPr>
                  </w:pPr>
                  <w:ins w:id="151" w:author="IMM 111921" w:date="2021-11-19T16:00:00Z">
                    <w:r w:rsidRPr="00A46C59">
                      <w:rPr>
                        <w:iCs/>
                        <w:sz w:val="20"/>
                        <w:szCs w:val="20"/>
                      </w:rPr>
                      <w:t xml:space="preserve">HSL </w:t>
                    </w:r>
                  </w:ins>
                </w:p>
              </w:tc>
              <w:tc>
                <w:tcPr>
                  <w:tcW w:w="2810" w:type="dxa"/>
                  <w:tcBorders>
                    <w:top w:val="single" w:sz="4" w:space="0" w:color="auto"/>
                    <w:left w:val="single" w:sz="4" w:space="0" w:color="auto"/>
                    <w:bottom w:val="single" w:sz="4" w:space="0" w:color="auto"/>
                    <w:right w:val="single" w:sz="4" w:space="0" w:color="auto"/>
                  </w:tcBorders>
                  <w:hideMark/>
                </w:tcPr>
                <w:p w14:paraId="7D6270E2" w14:textId="77777777" w:rsidR="00A46C59" w:rsidRPr="00A46C59" w:rsidRDefault="00A46C59" w:rsidP="00A46C59">
                  <w:pPr>
                    <w:spacing w:after="60"/>
                    <w:rPr>
                      <w:ins w:id="152" w:author="IMM 111921" w:date="2021-11-19T16:00:00Z"/>
                      <w:iCs/>
                      <w:sz w:val="20"/>
                      <w:szCs w:val="20"/>
                    </w:rPr>
                  </w:pPr>
                  <w:ins w:id="153" w:author="ERCOT 120621" w:date="2021-12-02T08:21:00Z">
                    <w:r w:rsidRPr="00A46C59">
                      <w:rPr>
                        <w:iCs/>
                        <w:sz w:val="20"/>
                        <w:szCs w:val="20"/>
                      </w:rPr>
                      <w:t xml:space="preserve">Min(SWCAP, </w:t>
                    </w:r>
                  </w:ins>
                  <w:ins w:id="154" w:author="IMM 111921" w:date="2021-11-19T16:02:00Z">
                    <w:r w:rsidRPr="00A46C59">
                      <w:rPr>
                        <w:iCs/>
                        <w:sz w:val="20"/>
                        <w:szCs w:val="20"/>
                      </w:rPr>
                      <w:t>$</w:t>
                    </w:r>
                  </w:ins>
                  <w:ins w:id="155" w:author="IMM 111921" w:date="2021-11-19T16:01:00Z">
                    <w:r w:rsidRPr="00A46C59">
                      <w:rPr>
                        <w:iCs/>
                        <w:sz w:val="20"/>
                        <w:szCs w:val="20"/>
                      </w:rPr>
                      <w:t>16*FIP + $5</w:t>
                    </w:r>
                  </w:ins>
                  <w:ins w:id="156" w:author="ERCOT 120621" w:date="2021-12-02T08:21:00Z">
                    <w:r w:rsidRPr="00A46C59">
                      <w:rPr>
                        <w:iCs/>
                        <w:sz w:val="20"/>
                        <w:szCs w:val="20"/>
                      </w:rPr>
                      <w:t>)</w:t>
                    </w:r>
                  </w:ins>
                </w:p>
              </w:tc>
            </w:tr>
            <w:tr w:rsidR="00A46C59" w:rsidRPr="00A46C59" w14:paraId="72EEBFDA" w14:textId="77777777">
              <w:trPr>
                <w:trHeight w:val="377"/>
                <w:ins w:id="157" w:author="IMM 111921" w:date="2021-11-19T16:00:00Z"/>
              </w:trPr>
              <w:tc>
                <w:tcPr>
                  <w:tcW w:w="3540" w:type="dxa"/>
                  <w:tcBorders>
                    <w:top w:val="single" w:sz="4" w:space="0" w:color="auto"/>
                    <w:left w:val="single" w:sz="4" w:space="0" w:color="auto"/>
                    <w:bottom w:val="single" w:sz="4" w:space="0" w:color="auto"/>
                    <w:right w:val="single" w:sz="4" w:space="0" w:color="auto"/>
                  </w:tcBorders>
                  <w:hideMark/>
                </w:tcPr>
                <w:p w14:paraId="1F355646" w14:textId="77777777" w:rsidR="00A46C59" w:rsidRPr="00A46C59" w:rsidRDefault="00A46C59" w:rsidP="00A46C59">
                  <w:pPr>
                    <w:spacing w:after="60"/>
                    <w:rPr>
                      <w:ins w:id="158" w:author="IMM 111921" w:date="2021-11-19T16:00:00Z"/>
                      <w:iCs/>
                      <w:sz w:val="20"/>
                      <w:szCs w:val="20"/>
                    </w:rPr>
                  </w:pPr>
                  <w:ins w:id="159" w:author="IMM 111921" w:date="2021-11-19T16:00:00Z">
                    <w:r w:rsidRPr="00A46C59">
                      <w:rPr>
                        <w:iCs/>
                        <w:sz w:val="20"/>
                        <w:szCs w:val="20"/>
                      </w:rPr>
                      <w:t>Zero</w:t>
                    </w:r>
                  </w:ins>
                </w:p>
              </w:tc>
              <w:tc>
                <w:tcPr>
                  <w:tcW w:w="2810" w:type="dxa"/>
                  <w:tcBorders>
                    <w:top w:val="single" w:sz="4" w:space="0" w:color="auto"/>
                    <w:left w:val="single" w:sz="4" w:space="0" w:color="auto"/>
                    <w:bottom w:val="single" w:sz="4" w:space="0" w:color="auto"/>
                    <w:right w:val="single" w:sz="4" w:space="0" w:color="auto"/>
                  </w:tcBorders>
                  <w:hideMark/>
                </w:tcPr>
                <w:p w14:paraId="5C3B8874" w14:textId="77777777" w:rsidR="00A46C59" w:rsidRPr="00A46C59" w:rsidRDefault="00A46C59" w:rsidP="00A46C59">
                  <w:pPr>
                    <w:spacing w:after="60"/>
                    <w:rPr>
                      <w:ins w:id="160" w:author="IMM 111921" w:date="2021-11-19T16:00:00Z"/>
                      <w:iCs/>
                      <w:sz w:val="20"/>
                      <w:szCs w:val="20"/>
                    </w:rPr>
                  </w:pPr>
                  <w:ins w:id="161" w:author="ERCOT 120621" w:date="2021-12-02T08:21:00Z">
                    <w:r w:rsidRPr="00A46C59">
                      <w:rPr>
                        <w:iCs/>
                        <w:sz w:val="20"/>
                        <w:szCs w:val="20"/>
                      </w:rPr>
                      <w:t>Min(SWCAP</w:t>
                    </w:r>
                  </w:ins>
                  <w:ins w:id="162" w:author="ERCOT 120621" w:date="2021-12-06T16:13:00Z">
                    <w:r w:rsidRPr="00A46C59">
                      <w:rPr>
                        <w:iCs/>
                        <w:sz w:val="20"/>
                        <w:szCs w:val="20"/>
                      </w:rPr>
                      <w:t xml:space="preserve">, </w:t>
                    </w:r>
                  </w:ins>
                  <w:ins w:id="163" w:author="IMM 111921" w:date="2021-11-19T16:02:00Z">
                    <w:r w:rsidRPr="00A46C59">
                      <w:rPr>
                        <w:iCs/>
                        <w:sz w:val="20"/>
                        <w:szCs w:val="20"/>
                      </w:rPr>
                      <w:t>$</w:t>
                    </w:r>
                  </w:ins>
                  <w:ins w:id="164" w:author="IMM 111921" w:date="2021-11-19T16:01:00Z">
                    <w:r w:rsidRPr="00A46C59">
                      <w:rPr>
                        <w:iCs/>
                        <w:sz w:val="20"/>
                        <w:szCs w:val="20"/>
                      </w:rPr>
                      <w:t>16*FIP + $5</w:t>
                    </w:r>
                  </w:ins>
                  <w:ins w:id="165" w:author="ERCOT 120621" w:date="2021-12-02T08:21:00Z">
                    <w:r w:rsidRPr="00A46C59">
                      <w:rPr>
                        <w:iCs/>
                        <w:sz w:val="20"/>
                        <w:szCs w:val="20"/>
                      </w:rPr>
                      <w:t>)</w:t>
                    </w:r>
                  </w:ins>
                </w:p>
              </w:tc>
            </w:tr>
          </w:tbl>
          <w:p w14:paraId="4C42F5BF" w14:textId="77777777" w:rsidR="00A46C59" w:rsidRPr="00A46C59" w:rsidRDefault="00A46C59" w:rsidP="00A46C59">
            <w:pPr>
              <w:spacing w:before="240" w:after="240"/>
              <w:ind w:left="2160" w:hanging="720"/>
              <w:rPr>
                <w:ins w:id="166" w:author="IMM 111921" w:date="2021-11-19T16:00:00Z"/>
                <w:szCs w:val="20"/>
              </w:rPr>
            </w:pPr>
            <w:ins w:id="167" w:author="IMM 111921" w:date="2021-11-19T16:00:00Z">
              <w:r w:rsidRPr="00A46C59">
                <w:rPr>
                  <w:szCs w:val="20"/>
                </w:rPr>
                <w:t>(ii)       For each RUC-committed Resource that has submitted an Energy Offer Curve, ERCOT shall create a monotonically increasing proxy Energy Offer Curve as described below:</w:t>
              </w:r>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46C59" w:rsidRPr="00A46C59" w14:paraId="7C47F4A9" w14:textId="77777777">
              <w:trPr>
                <w:trHeight w:val="350"/>
                <w:ins w:id="168" w:author="IMM 111921" w:date="2021-11-19T16:00:00Z"/>
              </w:trPr>
              <w:tc>
                <w:tcPr>
                  <w:tcW w:w="3531" w:type="dxa"/>
                  <w:tcBorders>
                    <w:top w:val="single" w:sz="4" w:space="0" w:color="auto"/>
                    <w:left w:val="single" w:sz="4" w:space="0" w:color="auto"/>
                    <w:bottom w:val="single" w:sz="4" w:space="0" w:color="auto"/>
                    <w:right w:val="single" w:sz="4" w:space="0" w:color="auto"/>
                  </w:tcBorders>
                  <w:hideMark/>
                </w:tcPr>
                <w:p w14:paraId="3FDA7B6D" w14:textId="77777777" w:rsidR="00A46C59" w:rsidRPr="00A46C59" w:rsidRDefault="00A46C59" w:rsidP="00A46C59">
                  <w:pPr>
                    <w:spacing w:after="120"/>
                    <w:rPr>
                      <w:ins w:id="169" w:author="IMM 111921" w:date="2021-11-19T16:00:00Z"/>
                      <w:b/>
                      <w:iCs/>
                      <w:sz w:val="20"/>
                      <w:szCs w:val="20"/>
                    </w:rPr>
                  </w:pPr>
                  <w:ins w:id="170" w:author="IMM 111921" w:date="2021-11-19T16:00:00Z">
                    <w:r w:rsidRPr="00A46C59">
                      <w:rPr>
                        <w:b/>
                        <w:iCs/>
                        <w:sz w:val="20"/>
                        <w:szCs w:val="20"/>
                      </w:rPr>
                      <w:t>MW</w:t>
                    </w:r>
                  </w:ins>
                </w:p>
              </w:tc>
              <w:tc>
                <w:tcPr>
                  <w:tcW w:w="2804" w:type="dxa"/>
                  <w:tcBorders>
                    <w:top w:val="single" w:sz="4" w:space="0" w:color="auto"/>
                    <w:left w:val="single" w:sz="4" w:space="0" w:color="auto"/>
                    <w:bottom w:val="single" w:sz="4" w:space="0" w:color="auto"/>
                    <w:right w:val="single" w:sz="4" w:space="0" w:color="auto"/>
                  </w:tcBorders>
                  <w:hideMark/>
                </w:tcPr>
                <w:p w14:paraId="3BBDD2AC" w14:textId="77777777" w:rsidR="00A46C59" w:rsidRPr="00A46C59" w:rsidRDefault="00A46C59" w:rsidP="00A46C59">
                  <w:pPr>
                    <w:spacing w:after="120"/>
                    <w:rPr>
                      <w:ins w:id="171" w:author="IMM 111921" w:date="2021-11-19T16:00:00Z"/>
                      <w:b/>
                      <w:iCs/>
                      <w:sz w:val="20"/>
                      <w:szCs w:val="20"/>
                    </w:rPr>
                  </w:pPr>
                  <w:ins w:id="172" w:author="IMM 111921" w:date="2021-11-19T16:00:00Z">
                    <w:r w:rsidRPr="00A46C59">
                      <w:rPr>
                        <w:b/>
                        <w:iCs/>
                        <w:sz w:val="20"/>
                        <w:szCs w:val="20"/>
                      </w:rPr>
                      <w:t>Price (per MWh)</w:t>
                    </w:r>
                  </w:ins>
                </w:p>
              </w:tc>
            </w:tr>
            <w:tr w:rsidR="00A46C59" w:rsidRPr="00A46C59" w14:paraId="4031E347" w14:textId="77777777">
              <w:trPr>
                <w:trHeight w:val="345"/>
                <w:ins w:id="173" w:author="IMM 111921" w:date="2021-11-19T16:00:00Z"/>
              </w:trPr>
              <w:tc>
                <w:tcPr>
                  <w:tcW w:w="3531" w:type="dxa"/>
                  <w:tcBorders>
                    <w:top w:val="single" w:sz="4" w:space="0" w:color="auto"/>
                    <w:left w:val="single" w:sz="4" w:space="0" w:color="auto"/>
                    <w:bottom w:val="single" w:sz="4" w:space="0" w:color="auto"/>
                    <w:right w:val="single" w:sz="4" w:space="0" w:color="auto"/>
                  </w:tcBorders>
                  <w:hideMark/>
                </w:tcPr>
                <w:p w14:paraId="6F81F1FA" w14:textId="77777777" w:rsidR="00A46C59" w:rsidRPr="00A46C59" w:rsidRDefault="00A46C59" w:rsidP="00A46C59">
                  <w:pPr>
                    <w:spacing w:after="60"/>
                    <w:rPr>
                      <w:ins w:id="174" w:author="IMM 111921" w:date="2021-11-19T16:00:00Z"/>
                      <w:iCs/>
                      <w:sz w:val="20"/>
                      <w:szCs w:val="20"/>
                    </w:rPr>
                  </w:pPr>
                  <w:ins w:id="175" w:author="IMM 111921" w:date="2021-11-19T16:00:00Z">
                    <w:r w:rsidRPr="00A46C59">
                      <w:rPr>
                        <w:iCs/>
                        <w:sz w:val="20"/>
                        <w:szCs w:val="20"/>
                      </w:rPr>
                      <w:t>HSL (if more than highest MW in Energy Offer Curve)</w:t>
                    </w:r>
                  </w:ins>
                </w:p>
              </w:tc>
              <w:tc>
                <w:tcPr>
                  <w:tcW w:w="2804" w:type="dxa"/>
                  <w:tcBorders>
                    <w:top w:val="single" w:sz="4" w:space="0" w:color="auto"/>
                    <w:left w:val="single" w:sz="4" w:space="0" w:color="auto"/>
                    <w:bottom w:val="single" w:sz="4" w:space="0" w:color="auto"/>
                    <w:right w:val="single" w:sz="4" w:space="0" w:color="auto"/>
                  </w:tcBorders>
                  <w:hideMark/>
                </w:tcPr>
                <w:p w14:paraId="672CE3F4" w14:textId="77777777" w:rsidR="00A46C59" w:rsidRPr="00A46C59" w:rsidRDefault="00A46C59" w:rsidP="00A46C59">
                  <w:pPr>
                    <w:spacing w:after="60"/>
                    <w:rPr>
                      <w:ins w:id="176" w:author="IMM 111921" w:date="2021-11-19T16:00:00Z"/>
                      <w:iCs/>
                      <w:sz w:val="20"/>
                      <w:szCs w:val="20"/>
                    </w:rPr>
                  </w:pPr>
                  <w:ins w:id="177" w:author="IMM 111921" w:date="2021-11-19T16:00:00Z">
                    <w:r w:rsidRPr="00A46C59">
                      <w:rPr>
                        <w:iCs/>
                        <w:sz w:val="20"/>
                        <w:szCs w:val="20"/>
                      </w:rPr>
                      <w:t xml:space="preserve">Greater of </w:t>
                    </w:r>
                  </w:ins>
                  <w:ins w:id="178" w:author="ERCOT 120621" w:date="2021-12-02T08:22:00Z">
                    <w:r w:rsidRPr="00A46C59">
                      <w:rPr>
                        <w:iCs/>
                        <w:sz w:val="20"/>
                        <w:szCs w:val="20"/>
                      </w:rPr>
                      <w:t xml:space="preserve">Min(SWCAP, </w:t>
                    </w:r>
                  </w:ins>
                  <w:ins w:id="179" w:author="IMM 111921" w:date="2021-11-19T16:02:00Z">
                    <w:r w:rsidRPr="00A46C59">
                      <w:rPr>
                        <w:iCs/>
                        <w:sz w:val="20"/>
                        <w:szCs w:val="20"/>
                      </w:rPr>
                      <w:t>$</w:t>
                    </w:r>
                  </w:ins>
                  <w:ins w:id="180" w:author="IMM 111921" w:date="2021-11-19T16:01:00Z">
                    <w:r w:rsidRPr="00A46C59">
                      <w:rPr>
                        <w:iCs/>
                        <w:sz w:val="20"/>
                        <w:szCs w:val="20"/>
                      </w:rPr>
                      <w:t>16*FIP + $5</w:t>
                    </w:r>
                  </w:ins>
                  <w:ins w:id="181" w:author="ERCOT 120621" w:date="2021-12-02T08:22:00Z">
                    <w:r w:rsidRPr="00A46C59">
                      <w:rPr>
                        <w:iCs/>
                        <w:sz w:val="20"/>
                        <w:szCs w:val="20"/>
                      </w:rPr>
                      <w:t>)</w:t>
                    </w:r>
                  </w:ins>
                  <w:ins w:id="182" w:author="IMM 111921" w:date="2021-11-19T16:00:00Z">
                    <w:r w:rsidRPr="00A46C59">
                      <w:rPr>
                        <w:iCs/>
                        <w:sz w:val="20"/>
                        <w:szCs w:val="20"/>
                      </w:rPr>
                      <w:t xml:space="preserve"> or price associated with the highest MW in QSE submitted Energy Offer Curve</w:t>
                    </w:r>
                  </w:ins>
                </w:p>
              </w:tc>
            </w:tr>
            <w:tr w:rsidR="00A46C59" w:rsidRPr="00A46C59" w14:paraId="7AD73FDE" w14:textId="77777777">
              <w:trPr>
                <w:trHeight w:val="615"/>
                <w:ins w:id="183" w:author="IMM 111921" w:date="2021-11-19T16:00:00Z"/>
              </w:trPr>
              <w:tc>
                <w:tcPr>
                  <w:tcW w:w="3531" w:type="dxa"/>
                  <w:tcBorders>
                    <w:top w:val="single" w:sz="4" w:space="0" w:color="auto"/>
                    <w:left w:val="single" w:sz="4" w:space="0" w:color="auto"/>
                    <w:bottom w:val="single" w:sz="4" w:space="0" w:color="auto"/>
                    <w:right w:val="single" w:sz="4" w:space="0" w:color="auto"/>
                  </w:tcBorders>
                  <w:hideMark/>
                </w:tcPr>
                <w:p w14:paraId="54E8FA40" w14:textId="77777777" w:rsidR="00A46C59" w:rsidRPr="00A46C59" w:rsidRDefault="00A46C59" w:rsidP="00A46C59">
                  <w:pPr>
                    <w:spacing w:after="60"/>
                    <w:rPr>
                      <w:ins w:id="184" w:author="IMM 111921" w:date="2021-11-19T16:00:00Z"/>
                      <w:iCs/>
                      <w:sz w:val="20"/>
                      <w:szCs w:val="20"/>
                    </w:rPr>
                  </w:pPr>
                  <w:ins w:id="185" w:author="IMM 111921" w:date="2021-11-19T16:00:00Z">
                    <w:r w:rsidRPr="00A46C59">
                      <w:rPr>
                        <w:iCs/>
                        <w:sz w:val="20"/>
                        <w:szCs w:val="20"/>
                      </w:rPr>
                      <w:t>Energy Offer Curve</w:t>
                    </w:r>
                  </w:ins>
                </w:p>
              </w:tc>
              <w:tc>
                <w:tcPr>
                  <w:tcW w:w="2804" w:type="dxa"/>
                  <w:tcBorders>
                    <w:top w:val="single" w:sz="4" w:space="0" w:color="auto"/>
                    <w:left w:val="single" w:sz="4" w:space="0" w:color="auto"/>
                    <w:bottom w:val="single" w:sz="4" w:space="0" w:color="auto"/>
                    <w:right w:val="single" w:sz="4" w:space="0" w:color="auto"/>
                  </w:tcBorders>
                  <w:hideMark/>
                </w:tcPr>
                <w:p w14:paraId="08D552D4" w14:textId="77777777" w:rsidR="00A46C59" w:rsidRPr="00A46C59" w:rsidRDefault="00A46C59" w:rsidP="00A46C59">
                  <w:pPr>
                    <w:spacing w:after="60"/>
                    <w:rPr>
                      <w:ins w:id="186" w:author="IMM 111921" w:date="2021-11-19T16:00:00Z"/>
                      <w:iCs/>
                      <w:sz w:val="20"/>
                      <w:szCs w:val="20"/>
                    </w:rPr>
                  </w:pPr>
                  <w:ins w:id="187" w:author="IMM 111921" w:date="2021-11-19T16:00:00Z">
                    <w:r w:rsidRPr="00A46C59">
                      <w:rPr>
                        <w:iCs/>
                        <w:sz w:val="20"/>
                        <w:szCs w:val="20"/>
                      </w:rPr>
                      <w:t xml:space="preserve">Greater of </w:t>
                    </w:r>
                  </w:ins>
                  <w:ins w:id="188" w:author="ERCOT 120621" w:date="2021-12-02T08:22:00Z">
                    <w:r w:rsidRPr="00A46C59">
                      <w:rPr>
                        <w:iCs/>
                        <w:sz w:val="20"/>
                        <w:szCs w:val="20"/>
                      </w:rPr>
                      <w:t xml:space="preserve">Min(SWCAP, </w:t>
                    </w:r>
                  </w:ins>
                  <w:ins w:id="189" w:author="IMM 111921" w:date="2021-11-19T16:02:00Z">
                    <w:r w:rsidRPr="00A46C59">
                      <w:rPr>
                        <w:iCs/>
                        <w:sz w:val="20"/>
                        <w:szCs w:val="20"/>
                      </w:rPr>
                      <w:t>$</w:t>
                    </w:r>
                  </w:ins>
                  <w:ins w:id="190" w:author="IMM 111921" w:date="2021-11-19T16:01:00Z">
                    <w:r w:rsidRPr="00A46C59">
                      <w:rPr>
                        <w:iCs/>
                        <w:sz w:val="20"/>
                        <w:szCs w:val="20"/>
                      </w:rPr>
                      <w:t>16*FIP + $5</w:t>
                    </w:r>
                  </w:ins>
                  <w:ins w:id="191" w:author="ERCOT 120621" w:date="2021-12-02T08:22:00Z">
                    <w:r w:rsidRPr="00A46C59">
                      <w:rPr>
                        <w:iCs/>
                        <w:sz w:val="20"/>
                        <w:szCs w:val="20"/>
                      </w:rPr>
                      <w:t>)</w:t>
                    </w:r>
                  </w:ins>
                  <w:ins w:id="192" w:author="IMM 111921" w:date="2021-11-19T16:00:00Z">
                    <w:r w:rsidRPr="00A46C59">
                      <w:rPr>
                        <w:iCs/>
                        <w:sz w:val="20"/>
                        <w:szCs w:val="20"/>
                      </w:rPr>
                      <w:t xml:space="preserve"> or the QSE submitted Energy Offer Curve</w:t>
                    </w:r>
                  </w:ins>
                </w:p>
              </w:tc>
            </w:tr>
            <w:tr w:rsidR="00A46C59" w:rsidRPr="00A46C59" w14:paraId="2AC1E0D6" w14:textId="77777777">
              <w:trPr>
                <w:trHeight w:val="916"/>
                <w:ins w:id="193" w:author="IMM 111921" w:date="2021-11-19T16:00:00Z"/>
              </w:trPr>
              <w:tc>
                <w:tcPr>
                  <w:tcW w:w="3531" w:type="dxa"/>
                  <w:tcBorders>
                    <w:top w:val="single" w:sz="4" w:space="0" w:color="auto"/>
                    <w:left w:val="single" w:sz="4" w:space="0" w:color="auto"/>
                    <w:bottom w:val="single" w:sz="4" w:space="0" w:color="auto"/>
                    <w:right w:val="single" w:sz="4" w:space="0" w:color="auto"/>
                  </w:tcBorders>
                  <w:hideMark/>
                </w:tcPr>
                <w:p w14:paraId="2EBA11F9" w14:textId="77777777" w:rsidR="00A46C59" w:rsidRPr="00A46C59" w:rsidRDefault="00A46C59" w:rsidP="00A46C59">
                  <w:pPr>
                    <w:spacing w:after="60"/>
                    <w:rPr>
                      <w:ins w:id="194" w:author="IMM 111921" w:date="2021-11-19T16:00:00Z"/>
                      <w:iCs/>
                      <w:sz w:val="20"/>
                      <w:szCs w:val="20"/>
                    </w:rPr>
                  </w:pPr>
                  <w:ins w:id="195" w:author="IMM 111921" w:date="2021-11-19T16:00:00Z">
                    <w:r w:rsidRPr="00A46C59">
                      <w:rPr>
                        <w:iCs/>
                        <w:sz w:val="20"/>
                        <w:szCs w:val="20"/>
                      </w:rPr>
                      <w:lastRenderedPageBreak/>
                      <w:t>Zero</w:t>
                    </w:r>
                  </w:ins>
                </w:p>
              </w:tc>
              <w:tc>
                <w:tcPr>
                  <w:tcW w:w="2804" w:type="dxa"/>
                  <w:tcBorders>
                    <w:top w:val="single" w:sz="4" w:space="0" w:color="auto"/>
                    <w:left w:val="single" w:sz="4" w:space="0" w:color="auto"/>
                    <w:bottom w:val="single" w:sz="4" w:space="0" w:color="auto"/>
                    <w:right w:val="single" w:sz="4" w:space="0" w:color="auto"/>
                  </w:tcBorders>
                  <w:hideMark/>
                </w:tcPr>
                <w:p w14:paraId="33504DB5" w14:textId="77777777" w:rsidR="00A46C59" w:rsidRPr="00A46C59" w:rsidRDefault="00A46C59" w:rsidP="00A46C59">
                  <w:pPr>
                    <w:spacing w:after="60"/>
                    <w:rPr>
                      <w:ins w:id="196" w:author="IMM 111921" w:date="2021-11-19T16:00:00Z"/>
                      <w:iCs/>
                      <w:sz w:val="20"/>
                      <w:szCs w:val="20"/>
                    </w:rPr>
                  </w:pPr>
                  <w:ins w:id="197" w:author="IMM 111921" w:date="2021-11-19T16:00:00Z">
                    <w:r w:rsidRPr="00A46C59">
                      <w:rPr>
                        <w:iCs/>
                        <w:sz w:val="20"/>
                        <w:szCs w:val="20"/>
                      </w:rPr>
                      <w:t xml:space="preserve">Greater of </w:t>
                    </w:r>
                  </w:ins>
                  <w:ins w:id="198" w:author="ERCOT 120621" w:date="2021-12-02T08:22:00Z">
                    <w:r w:rsidRPr="00A46C59">
                      <w:rPr>
                        <w:iCs/>
                        <w:sz w:val="20"/>
                        <w:szCs w:val="20"/>
                      </w:rPr>
                      <w:t xml:space="preserve">Min(SWCAP, </w:t>
                    </w:r>
                  </w:ins>
                  <w:ins w:id="199" w:author="IMM 111921" w:date="2021-11-19T16:02:00Z">
                    <w:r w:rsidRPr="00A46C59">
                      <w:rPr>
                        <w:iCs/>
                        <w:sz w:val="20"/>
                        <w:szCs w:val="20"/>
                      </w:rPr>
                      <w:t>$</w:t>
                    </w:r>
                    <w:r w:rsidRPr="00A46C59">
                      <w:rPr>
                        <w:iCs/>
                        <w:sz w:val="20"/>
                        <w:szCs w:val="20"/>
                      </w:rPr>
                      <w:t>16*FIP + $5</w:t>
                    </w:r>
                  </w:ins>
                  <w:ins w:id="200" w:author="ERCOT 120621" w:date="2021-12-02T08:22:00Z">
                    <w:r w:rsidRPr="00A46C59">
                      <w:rPr>
                        <w:iCs/>
                        <w:sz w:val="20"/>
                        <w:szCs w:val="20"/>
                      </w:rPr>
                      <w:t>)</w:t>
                    </w:r>
                  </w:ins>
                  <w:ins w:id="201" w:author="IMM 111921" w:date="2021-11-19T16:00:00Z">
                    <w:r w:rsidRPr="00A46C59">
                      <w:rPr>
                        <w:iCs/>
                        <w:sz w:val="20"/>
                        <w:szCs w:val="20"/>
                      </w:rPr>
                      <w:t xml:space="preserve"> or the first price point of the QSE submitted Energy Offer Curve</w:t>
                    </w:r>
                  </w:ins>
                </w:p>
              </w:tc>
            </w:tr>
          </w:tbl>
          <w:p w14:paraId="6ADB418A" w14:textId="77777777" w:rsidR="00A46C59" w:rsidRPr="00A46C59" w:rsidRDefault="00A46C59" w:rsidP="00A46C59">
            <w:pPr>
              <w:spacing w:before="240" w:after="240"/>
              <w:ind w:left="2160" w:hanging="720"/>
              <w:rPr>
                <w:ins w:id="202" w:author="IMM 111921" w:date="2021-11-19T16:00:00Z"/>
                <w:szCs w:val="20"/>
              </w:rPr>
            </w:pPr>
            <w:ins w:id="203" w:author="IMM 111921" w:date="2021-11-19T16:00:00Z">
              <w:r w:rsidRPr="00A46C59">
                <w:rPr>
                  <w:szCs w:val="20"/>
                </w:rPr>
                <w:t xml:space="preserve">(iii) </w:t>
              </w:r>
              <w:r w:rsidRPr="00A46C5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46C59" w:rsidRPr="00A46C59" w14:paraId="4D5F226A" w14:textId="77777777">
              <w:trPr>
                <w:trHeight w:val="377"/>
                <w:ins w:id="204" w:author="IMM 111921" w:date="2021-11-19T16:00:00Z"/>
              </w:trPr>
              <w:tc>
                <w:tcPr>
                  <w:tcW w:w="2739" w:type="dxa"/>
                  <w:tcBorders>
                    <w:top w:val="single" w:sz="4" w:space="0" w:color="auto"/>
                    <w:left w:val="single" w:sz="4" w:space="0" w:color="auto"/>
                    <w:bottom w:val="single" w:sz="4" w:space="0" w:color="auto"/>
                    <w:right w:val="single" w:sz="4" w:space="0" w:color="auto"/>
                  </w:tcBorders>
                  <w:hideMark/>
                </w:tcPr>
                <w:p w14:paraId="786E3621" w14:textId="77777777" w:rsidR="00A46C59" w:rsidRPr="00A46C59" w:rsidRDefault="00A46C59" w:rsidP="00A46C59">
                  <w:pPr>
                    <w:spacing w:after="120"/>
                    <w:rPr>
                      <w:ins w:id="205" w:author="IMM 111921" w:date="2021-11-19T16:00:00Z"/>
                      <w:b/>
                      <w:iCs/>
                      <w:sz w:val="20"/>
                      <w:szCs w:val="20"/>
                    </w:rPr>
                  </w:pPr>
                  <w:ins w:id="206" w:author="IMM 111921" w:date="2021-11-19T16:00:00Z">
                    <w:r w:rsidRPr="00A46C59">
                      <w:rPr>
                        <w:b/>
                        <w:iCs/>
                        <w:sz w:val="20"/>
                        <w:szCs w:val="20"/>
                      </w:rPr>
                      <w:t>MW</w:t>
                    </w:r>
                  </w:ins>
                </w:p>
              </w:tc>
              <w:tc>
                <w:tcPr>
                  <w:tcW w:w="3600" w:type="dxa"/>
                  <w:tcBorders>
                    <w:top w:val="single" w:sz="4" w:space="0" w:color="auto"/>
                    <w:left w:val="single" w:sz="4" w:space="0" w:color="auto"/>
                    <w:bottom w:val="single" w:sz="4" w:space="0" w:color="auto"/>
                    <w:right w:val="single" w:sz="4" w:space="0" w:color="auto"/>
                  </w:tcBorders>
                  <w:hideMark/>
                </w:tcPr>
                <w:p w14:paraId="371F7884" w14:textId="77777777" w:rsidR="00A46C59" w:rsidRPr="00A46C59" w:rsidRDefault="00A46C59" w:rsidP="00A46C59">
                  <w:pPr>
                    <w:spacing w:after="120"/>
                    <w:rPr>
                      <w:ins w:id="207" w:author="IMM 111921" w:date="2021-11-19T16:00:00Z"/>
                      <w:b/>
                      <w:iCs/>
                      <w:sz w:val="20"/>
                      <w:szCs w:val="20"/>
                    </w:rPr>
                  </w:pPr>
                  <w:ins w:id="208" w:author="IMM 111921" w:date="2021-11-19T16:00:00Z">
                    <w:r w:rsidRPr="00A46C59">
                      <w:rPr>
                        <w:b/>
                        <w:iCs/>
                        <w:sz w:val="20"/>
                        <w:szCs w:val="20"/>
                      </w:rPr>
                      <w:t>Price (per MWh)</w:t>
                    </w:r>
                  </w:ins>
                </w:p>
              </w:tc>
            </w:tr>
            <w:tr w:rsidR="00A46C59" w:rsidRPr="00A46C59" w14:paraId="5F7F354D" w14:textId="77777777">
              <w:trPr>
                <w:trHeight w:val="377"/>
                <w:ins w:id="209" w:author="IMM 111921" w:date="2021-11-19T16:00:00Z"/>
              </w:trPr>
              <w:tc>
                <w:tcPr>
                  <w:tcW w:w="2739" w:type="dxa"/>
                  <w:tcBorders>
                    <w:top w:val="single" w:sz="4" w:space="0" w:color="auto"/>
                    <w:left w:val="single" w:sz="4" w:space="0" w:color="auto"/>
                    <w:bottom w:val="single" w:sz="4" w:space="0" w:color="auto"/>
                    <w:right w:val="single" w:sz="4" w:space="0" w:color="auto"/>
                  </w:tcBorders>
                  <w:hideMark/>
                </w:tcPr>
                <w:p w14:paraId="55B81AC4" w14:textId="77777777" w:rsidR="00A46C59" w:rsidRPr="00A46C59" w:rsidRDefault="00A46C59" w:rsidP="00A46C59">
                  <w:pPr>
                    <w:spacing w:after="120"/>
                    <w:rPr>
                      <w:ins w:id="210" w:author="IMM 111921" w:date="2021-11-19T16:00:00Z"/>
                      <w:iCs/>
                      <w:sz w:val="20"/>
                      <w:szCs w:val="20"/>
                    </w:rPr>
                  </w:pPr>
                  <w:ins w:id="211" w:author="IMM 111921" w:date="2021-11-19T16:00:00Z">
                    <w:r w:rsidRPr="00A46C59">
                      <w:rPr>
                        <w:iCs/>
                        <w:sz w:val="20"/>
                        <w:szCs w:val="20"/>
                      </w:rPr>
                      <w:t xml:space="preserve">HSL of RUC-committed configuration </w:t>
                    </w:r>
                  </w:ins>
                </w:p>
              </w:tc>
              <w:tc>
                <w:tcPr>
                  <w:tcW w:w="3600" w:type="dxa"/>
                  <w:tcBorders>
                    <w:top w:val="single" w:sz="4" w:space="0" w:color="auto"/>
                    <w:left w:val="single" w:sz="4" w:space="0" w:color="auto"/>
                    <w:bottom w:val="single" w:sz="4" w:space="0" w:color="auto"/>
                    <w:right w:val="single" w:sz="4" w:space="0" w:color="auto"/>
                  </w:tcBorders>
                  <w:hideMark/>
                </w:tcPr>
                <w:p w14:paraId="12E7BE60" w14:textId="77777777" w:rsidR="00A46C59" w:rsidRPr="00A46C59" w:rsidRDefault="00A46C59" w:rsidP="00A46C59">
                  <w:pPr>
                    <w:spacing w:after="120"/>
                    <w:rPr>
                      <w:ins w:id="212" w:author="IMM 111921" w:date="2021-11-19T16:00:00Z"/>
                      <w:iCs/>
                      <w:sz w:val="20"/>
                      <w:szCs w:val="20"/>
                    </w:rPr>
                  </w:pPr>
                  <w:ins w:id="213" w:author="ERCOT 120621" w:date="2021-12-02T08:22:00Z">
                    <w:r w:rsidRPr="00A46C59">
                      <w:rPr>
                        <w:iCs/>
                        <w:sz w:val="20"/>
                        <w:szCs w:val="20"/>
                      </w:rPr>
                      <w:t xml:space="preserve">Min(SWCAP, </w:t>
                    </w:r>
                  </w:ins>
                  <w:ins w:id="214" w:author="IMM 111921" w:date="2021-11-19T16:02:00Z">
                    <w:r w:rsidRPr="00A46C59">
                      <w:rPr>
                        <w:iCs/>
                        <w:sz w:val="20"/>
                        <w:szCs w:val="20"/>
                      </w:rPr>
                      <w:t>$</w:t>
                    </w:r>
                    <w:r w:rsidRPr="00A46C59">
                      <w:rPr>
                        <w:iCs/>
                        <w:sz w:val="20"/>
                        <w:szCs w:val="20"/>
                      </w:rPr>
                      <w:t>16*FIP + $5</w:t>
                    </w:r>
                  </w:ins>
                  <w:ins w:id="215" w:author="ERCOT 120621" w:date="2021-12-02T08:22:00Z">
                    <w:r w:rsidRPr="00A46C59">
                      <w:rPr>
                        <w:iCs/>
                        <w:sz w:val="20"/>
                        <w:szCs w:val="20"/>
                      </w:rPr>
                      <w:t>)</w:t>
                    </w:r>
                  </w:ins>
                </w:p>
              </w:tc>
            </w:tr>
            <w:tr w:rsidR="00A46C59" w:rsidRPr="00A46C59" w14:paraId="62416CE1" w14:textId="77777777">
              <w:trPr>
                <w:trHeight w:val="377"/>
                <w:ins w:id="216" w:author="IMM 111921" w:date="2021-11-19T16:00:00Z"/>
              </w:trPr>
              <w:tc>
                <w:tcPr>
                  <w:tcW w:w="2739" w:type="dxa"/>
                  <w:tcBorders>
                    <w:top w:val="single" w:sz="4" w:space="0" w:color="auto"/>
                    <w:left w:val="single" w:sz="4" w:space="0" w:color="auto"/>
                    <w:bottom w:val="single" w:sz="4" w:space="0" w:color="auto"/>
                    <w:right w:val="single" w:sz="4" w:space="0" w:color="auto"/>
                  </w:tcBorders>
                  <w:hideMark/>
                </w:tcPr>
                <w:p w14:paraId="2E2CAF4E" w14:textId="77777777" w:rsidR="00A46C59" w:rsidRPr="00A46C59" w:rsidRDefault="00A46C59" w:rsidP="00A46C59">
                  <w:pPr>
                    <w:spacing w:after="120"/>
                    <w:rPr>
                      <w:ins w:id="217" w:author="IMM 111921" w:date="2021-11-19T16:00:00Z"/>
                      <w:iCs/>
                      <w:sz w:val="20"/>
                      <w:szCs w:val="20"/>
                    </w:rPr>
                  </w:pPr>
                  <w:ins w:id="218" w:author="IMM 111921" w:date="2021-11-19T16:00:00Z">
                    <w:r w:rsidRPr="00A46C59">
                      <w:rPr>
                        <w:iCs/>
                        <w:sz w:val="20"/>
                        <w:szCs w:val="20"/>
                      </w:rPr>
                      <w:t>Zero</w:t>
                    </w:r>
                  </w:ins>
                </w:p>
              </w:tc>
              <w:tc>
                <w:tcPr>
                  <w:tcW w:w="3600" w:type="dxa"/>
                  <w:tcBorders>
                    <w:top w:val="single" w:sz="4" w:space="0" w:color="auto"/>
                    <w:left w:val="single" w:sz="4" w:space="0" w:color="auto"/>
                    <w:bottom w:val="single" w:sz="4" w:space="0" w:color="auto"/>
                    <w:right w:val="single" w:sz="4" w:space="0" w:color="auto"/>
                  </w:tcBorders>
                  <w:hideMark/>
                </w:tcPr>
                <w:p w14:paraId="034DFF22" w14:textId="77777777" w:rsidR="00A46C59" w:rsidRPr="00A46C59" w:rsidRDefault="00A46C59" w:rsidP="00A46C59">
                  <w:pPr>
                    <w:spacing w:after="120"/>
                    <w:rPr>
                      <w:ins w:id="219" w:author="IMM 111921" w:date="2021-11-19T16:00:00Z"/>
                      <w:iCs/>
                      <w:sz w:val="20"/>
                      <w:szCs w:val="20"/>
                    </w:rPr>
                  </w:pPr>
                  <w:ins w:id="220" w:author="ERCOT 120621" w:date="2021-12-02T08:22:00Z">
                    <w:r w:rsidRPr="00A46C59">
                      <w:rPr>
                        <w:iCs/>
                        <w:sz w:val="20"/>
                        <w:szCs w:val="20"/>
                      </w:rPr>
                      <w:t xml:space="preserve">Min(SWCAP, </w:t>
                    </w:r>
                  </w:ins>
                  <w:ins w:id="221" w:author="IMM 111921" w:date="2021-11-19T16:02:00Z">
                    <w:r w:rsidRPr="00A46C59">
                      <w:rPr>
                        <w:iCs/>
                        <w:sz w:val="20"/>
                        <w:szCs w:val="20"/>
                      </w:rPr>
                      <w:t>$</w:t>
                    </w:r>
                    <w:r w:rsidRPr="00A46C59">
                      <w:rPr>
                        <w:iCs/>
                        <w:sz w:val="20"/>
                        <w:szCs w:val="20"/>
                      </w:rPr>
                      <w:t>16*FIP + $5</w:t>
                    </w:r>
                  </w:ins>
                  <w:ins w:id="222" w:author="ERCOT 120621" w:date="2021-12-02T08:22:00Z">
                    <w:r w:rsidRPr="00A46C59">
                      <w:rPr>
                        <w:iCs/>
                        <w:sz w:val="20"/>
                        <w:szCs w:val="20"/>
                      </w:rPr>
                      <w:t>)</w:t>
                    </w:r>
                  </w:ins>
                </w:p>
              </w:tc>
            </w:tr>
          </w:tbl>
          <w:p w14:paraId="02FAD00E" w14:textId="77777777" w:rsidR="00A46C59" w:rsidRPr="00A46C59" w:rsidRDefault="00A46C59" w:rsidP="00A46C59">
            <w:pPr>
              <w:spacing w:before="240" w:after="240"/>
              <w:ind w:left="2160" w:hanging="720"/>
              <w:rPr>
                <w:ins w:id="223" w:author="IMM 111921" w:date="2021-11-19T16:00:00Z"/>
                <w:szCs w:val="20"/>
              </w:rPr>
            </w:pPr>
            <w:ins w:id="224" w:author="IMM 111921" w:date="2021-11-19T16:00:00Z">
              <w:r w:rsidRPr="00A46C59">
                <w:rPr>
                  <w:szCs w:val="20"/>
                </w:rPr>
                <w:t xml:space="preserve">(iv) </w:t>
              </w:r>
              <w:r w:rsidRPr="00A46C59">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46C59" w:rsidRPr="00A46C59" w14:paraId="61F2499E" w14:textId="77777777">
              <w:trPr>
                <w:trHeight w:val="350"/>
                <w:ins w:id="225"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6B0C6B2C" w14:textId="77777777" w:rsidR="00A46C59" w:rsidRPr="00A46C59" w:rsidRDefault="00A46C59" w:rsidP="00A46C59">
                  <w:pPr>
                    <w:spacing w:after="120"/>
                    <w:rPr>
                      <w:ins w:id="226" w:author="IMM 111921" w:date="2021-11-19T16:00:00Z"/>
                      <w:b/>
                      <w:iCs/>
                      <w:sz w:val="20"/>
                      <w:szCs w:val="20"/>
                    </w:rPr>
                  </w:pPr>
                  <w:ins w:id="227" w:author="IMM 111921" w:date="2021-11-19T16:00:00Z">
                    <w:r w:rsidRPr="00A46C59">
                      <w:rPr>
                        <w:b/>
                        <w:iCs/>
                        <w:sz w:val="20"/>
                        <w:szCs w:val="20"/>
                      </w:rPr>
                      <w:t>MW</w:t>
                    </w:r>
                  </w:ins>
                </w:p>
              </w:tc>
              <w:tc>
                <w:tcPr>
                  <w:tcW w:w="3060" w:type="dxa"/>
                  <w:tcBorders>
                    <w:top w:val="single" w:sz="4" w:space="0" w:color="auto"/>
                    <w:left w:val="single" w:sz="4" w:space="0" w:color="auto"/>
                    <w:bottom w:val="single" w:sz="4" w:space="0" w:color="auto"/>
                    <w:right w:val="single" w:sz="4" w:space="0" w:color="auto"/>
                  </w:tcBorders>
                  <w:hideMark/>
                </w:tcPr>
                <w:p w14:paraId="567858C4" w14:textId="77777777" w:rsidR="00A46C59" w:rsidRPr="00A46C59" w:rsidRDefault="00A46C59" w:rsidP="00A46C59">
                  <w:pPr>
                    <w:spacing w:after="120"/>
                    <w:rPr>
                      <w:ins w:id="228" w:author="IMM 111921" w:date="2021-11-19T16:00:00Z"/>
                      <w:b/>
                      <w:iCs/>
                      <w:sz w:val="20"/>
                      <w:szCs w:val="20"/>
                    </w:rPr>
                  </w:pPr>
                  <w:ins w:id="229" w:author="IMM 111921" w:date="2021-11-19T16:00:00Z">
                    <w:r w:rsidRPr="00A46C59">
                      <w:rPr>
                        <w:b/>
                        <w:iCs/>
                        <w:sz w:val="20"/>
                        <w:szCs w:val="20"/>
                      </w:rPr>
                      <w:t>Price (per MWh)</w:t>
                    </w:r>
                  </w:ins>
                </w:p>
              </w:tc>
            </w:tr>
            <w:tr w:rsidR="00A46C59" w:rsidRPr="00A46C59" w14:paraId="20108B53" w14:textId="77777777">
              <w:trPr>
                <w:trHeight w:val="345"/>
                <w:ins w:id="230"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26FF1A40" w14:textId="77777777" w:rsidR="00A46C59" w:rsidRPr="00A46C59" w:rsidRDefault="00A46C59" w:rsidP="00A46C59">
                  <w:pPr>
                    <w:spacing w:after="60"/>
                    <w:rPr>
                      <w:ins w:id="231" w:author="IMM 111921" w:date="2021-11-19T16:00:00Z"/>
                      <w:iCs/>
                      <w:sz w:val="20"/>
                      <w:szCs w:val="20"/>
                    </w:rPr>
                  </w:pPr>
                  <w:ins w:id="232" w:author="IMM 111921" w:date="2021-11-19T16:00:00Z">
                    <w:r w:rsidRPr="00A46C59">
                      <w:rPr>
                        <w:iCs/>
                        <w:sz w:val="20"/>
                        <w:szCs w:val="20"/>
                      </w:rPr>
                      <w:t>HSL of RUC-committed configuration (if more than highest MW in Energy Offer Curve)</w:t>
                    </w:r>
                  </w:ins>
                </w:p>
              </w:tc>
              <w:tc>
                <w:tcPr>
                  <w:tcW w:w="3060" w:type="dxa"/>
                  <w:tcBorders>
                    <w:top w:val="single" w:sz="4" w:space="0" w:color="auto"/>
                    <w:left w:val="single" w:sz="4" w:space="0" w:color="auto"/>
                    <w:bottom w:val="single" w:sz="4" w:space="0" w:color="auto"/>
                    <w:right w:val="single" w:sz="4" w:space="0" w:color="auto"/>
                  </w:tcBorders>
                  <w:hideMark/>
                </w:tcPr>
                <w:p w14:paraId="239ED9A6" w14:textId="77777777" w:rsidR="00A46C59" w:rsidRPr="00A46C59" w:rsidRDefault="00A46C59" w:rsidP="00A46C59">
                  <w:pPr>
                    <w:spacing w:after="60"/>
                    <w:rPr>
                      <w:ins w:id="233" w:author="IMM 111921" w:date="2021-11-19T16:00:00Z"/>
                      <w:iCs/>
                      <w:sz w:val="20"/>
                      <w:szCs w:val="20"/>
                    </w:rPr>
                  </w:pPr>
                  <w:ins w:id="234" w:author="IMM 111921" w:date="2021-11-19T16:00:00Z">
                    <w:r w:rsidRPr="00A46C59">
                      <w:rPr>
                        <w:iCs/>
                        <w:sz w:val="20"/>
                        <w:szCs w:val="20"/>
                      </w:rPr>
                      <w:t xml:space="preserve">Greater of </w:t>
                    </w:r>
                  </w:ins>
                  <w:ins w:id="235" w:author="ERCOT 120621" w:date="2021-12-02T08:22:00Z">
                    <w:r w:rsidRPr="00A46C59">
                      <w:rPr>
                        <w:iCs/>
                        <w:sz w:val="20"/>
                        <w:szCs w:val="20"/>
                      </w:rPr>
                      <w:t xml:space="preserve">Min(SWCAP, </w:t>
                    </w:r>
                  </w:ins>
                  <w:ins w:id="236" w:author="IMM 111921" w:date="2021-11-19T16:00:00Z">
                    <w:r w:rsidRPr="00A46C59">
                      <w:rPr>
                        <w:iCs/>
                        <w:sz w:val="20"/>
                        <w:szCs w:val="20"/>
                      </w:rPr>
                      <w:t>$</w:t>
                    </w:r>
                  </w:ins>
                  <w:ins w:id="237" w:author="IMM 111921" w:date="2021-11-19T16:03:00Z">
                    <w:r w:rsidRPr="00A46C59">
                      <w:rPr>
                        <w:iCs/>
                        <w:sz w:val="20"/>
                        <w:szCs w:val="20"/>
                      </w:rPr>
                      <w:t>16*FIP + $5</w:t>
                    </w:r>
                  </w:ins>
                  <w:ins w:id="238" w:author="ERCOT 120621" w:date="2021-12-02T08:23:00Z">
                    <w:r w:rsidRPr="00A46C59">
                      <w:rPr>
                        <w:iCs/>
                        <w:sz w:val="20"/>
                        <w:szCs w:val="20"/>
                      </w:rPr>
                      <w:t>)</w:t>
                    </w:r>
                  </w:ins>
                  <w:ins w:id="239" w:author="IMM 111921" w:date="2021-11-19T16:00:00Z">
                    <w:r w:rsidRPr="00A46C59">
                      <w:rPr>
                        <w:iCs/>
                        <w:sz w:val="20"/>
                        <w:szCs w:val="20"/>
                      </w:rPr>
                      <w:t xml:space="preserve"> or price associated with the highest MW in QSE submitted Energy Offer Curve</w:t>
                    </w:r>
                  </w:ins>
                </w:p>
              </w:tc>
            </w:tr>
            <w:tr w:rsidR="00A46C59" w:rsidRPr="00A46C59" w14:paraId="759FF4FB" w14:textId="77777777">
              <w:trPr>
                <w:trHeight w:val="615"/>
                <w:ins w:id="240"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35BDB6B6" w14:textId="77777777" w:rsidR="00A46C59" w:rsidRPr="00A46C59" w:rsidRDefault="00A46C59" w:rsidP="00A46C59">
                  <w:pPr>
                    <w:spacing w:after="60"/>
                    <w:rPr>
                      <w:ins w:id="241" w:author="IMM 111921" w:date="2021-11-19T16:00:00Z"/>
                      <w:iCs/>
                      <w:sz w:val="20"/>
                      <w:szCs w:val="20"/>
                    </w:rPr>
                  </w:pPr>
                  <w:ins w:id="242" w:author="IMM 111921" w:date="2021-11-19T16:00:00Z">
                    <w:r w:rsidRPr="00A46C59">
                      <w:rPr>
                        <w:iCs/>
                        <w:sz w:val="20"/>
                        <w:szCs w:val="20"/>
                      </w:rPr>
                      <w:t>Energy Offer Curve for MW at and above HSL of QSE-committed configuration</w:t>
                    </w:r>
                  </w:ins>
                </w:p>
              </w:tc>
              <w:tc>
                <w:tcPr>
                  <w:tcW w:w="3060" w:type="dxa"/>
                  <w:tcBorders>
                    <w:top w:val="single" w:sz="4" w:space="0" w:color="auto"/>
                    <w:left w:val="single" w:sz="4" w:space="0" w:color="auto"/>
                    <w:bottom w:val="single" w:sz="4" w:space="0" w:color="auto"/>
                    <w:right w:val="single" w:sz="4" w:space="0" w:color="auto"/>
                  </w:tcBorders>
                  <w:hideMark/>
                </w:tcPr>
                <w:p w14:paraId="4A172980" w14:textId="77777777" w:rsidR="00A46C59" w:rsidRPr="00A46C59" w:rsidRDefault="00A46C59" w:rsidP="00A46C59">
                  <w:pPr>
                    <w:spacing w:after="60"/>
                    <w:rPr>
                      <w:ins w:id="243" w:author="IMM 111921" w:date="2021-11-19T16:00:00Z"/>
                      <w:iCs/>
                      <w:sz w:val="20"/>
                      <w:szCs w:val="20"/>
                    </w:rPr>
                  </w:pPr>
                  <w:ins w:id="244" w:author="IMM 111921" w:date="2021-11-19T16:00:00Z">
                    <w:r w:rsidRPr="00A46C59">
                      <w:rPr>
                        <w:iCs/>
                        <w:sz w:val="20"/>
                        <w:szCs w:val="20"/>
                      </w:rPr>
                      <w:t xml:space="preserve">Greater of </w:t>
                    </w:r>
                  </w:ins>
                  <w:ins w:id="245" w:author="ERCOT 120621" w:date="2021-12-02T08:23:00Z">
                    <w:r w:rsidRPr="00A46C59">
                      <w:rPr>
                        <w:iCs/>
                        <w:sz w:val="20"/>
                        <w:szCs w:val="20"/>
                      </w:rPr>
                      <w:t xml:space="preserve">Min(SWCAP, </w:t>
                    </w:r>
                  </w:ins>
                  <w:ins w:id="246" w:author="IMM 111921" w:date="2021-11-19T16:00:00Z">
                    <w:r w:rsidRPr="00A46C59">
                      <w:rPr>
                        <w:iCs/>
                        <w:sz w:val="20"/>
                        <w:szCs w:val="20"/>
                      </w:rPr>
                      <w:t>$</w:t>
                    </w:r>
                  </w:ins>
                  <w:ins w:id="247" w:author="IMM 111921" w:date="2021-11-19T16:03:00Z">
                    <w:r w:rsidRPr="00A46C59">
                      <w:rPr>
                        <w:iCs/>
                        <w:sz w:val="20"/>
                        <w:szCs w:val="20"/>
                      </w:rPr>
                      <w:t>16*FIP + $5</w:t>
                    </w:r>
                  </w:ins>
                  <w:ins w:id="248" w:author="ERCOT 120621" w:date="2021-12-02T08:23:00Z">
                    <w:r w:rsidRPr="00A46C59">
                      <w:rPr>
                        <w:iCs/>
                        <w:sz w:val="20"/>
                        <w:szCs w:val="20"/>
                      </w:rPr>
                      <w:t>)</w:t>
                    </w:r>
                  </w:ins>
                  <w:ins w:id="249" w:author="IMM 111921" w:date="2021-11-19T16:00:00Z">
                    <w:r w:rsidRPr="00A46C59">
                      <w:rPr>
                        <w:iCs/>
                        <w:sz w:val="20"/>
                        <w:szCs w:val="20"/>
                      </w:rPr>
                      <w:t xml:space="preserve"> or the QSE submitted Energy Offer Curve</w:t>
                    </w:r>
                  </w:ins>
                </w:p>
              </w:tc>
            </w:tr>
            <w:tr w:rsidR="00A46C59" w:rsidRPr="00A46C59" w14:paraId="16D5CAFC" w14:textId="77777777">
              <w:trPr>
                <w:trHeight w:val="615"/>
                <w:ins w:id="250"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14862717" w14:textId="77777777" w:rsidR="00A46C59" w:rsidRPr="00A46C59" w:rsidRDefault="00A46C59" w:rsidP="00A46C59">
                  <w:pPr>
                    <w:spacing w:after="60"/>
                    <w:rPr>
                      <w:ins w:id="251" w:author="IMM 111921" w:date="2021-11-19T16:00:00Z"/>
                      <w:iCs/>
                      <w:sz w:val="20"/>
                      <w:szCs w:val="20"/>
                    </w:rPr>
                  </w:pPr>
                  <w:ins w:id="252" w:author="IMM 111921" w:date="2021-11-19T16:00:00Z">
                    <w:r w:rsidRPr="00A46C59">
                      <w:rPr>
                        <w:iCs/>
                        <w:sz w:val="20"/>
                        <w:szCs w:val="20"/>
                      </w:rPr>
                      <w:t xml:space="preserve">HSL of QSE-committed configuration (if more than highest MW in Energy Offer Curve and price associated with highest MW in Energy Offer Curve is less than </w:t>
                    </w:r>
                  </w:ins>
                  <w:ins w:id="253" w:author="ERCOT 120621" w:date="2021-12-02T08:23:00Z">
                    <w:r w:rsidRPr="00A46C59">
                      <w:rPr>
                        <w:iCs/>
                        <w:sz w:val="20"/>
                        <w:szCs w:val="20"/>
                      </w:rPr>
                      <w:t xml:space="preserve">Min(SWCAP, </w:t>
                    </w:r>
                  </w:ins>
                  <w:ins w:id="254" w:author="IMM 111921" w:date="2021-11-19T16:00:00Z">
                    <w:r w:rsidRPr="00A46C59">
                      <w:rPr>
                        <w:iCs/>
                        <w:sz w:val="20"/>
                        <w:szCs w:val="20"/>
                      </w:rPr>
                      <w:t>$</w:t>
                    </w:r>
                  </w:ins>
                  <w:ins w:id="255" w:author="IMM 111921" w:date="2021-11-19T16:03:00Z">
                    <w:r w:rsidRPr="00A46C59">
                      <w:rPr>
                        <w:iCs/>
                        <w:sz w:val="20"/>
                        <w:szCs w:val="20"/>
                      </w:rPr>
                      <w:t>16*FIP + $5</w:t>
                    </w:r>
                  </w:ins>
                  <w:ins w:id="256" w:author="ERCOT 120621" w:date="2021-12-02T08:23:00Z">
                    <w:r w:rsidRPr="00A46C59">
                      <w:rPr>
                        <w:iCs/>
                        <w:sz w:val="20"/>
                        <w:szCs w:val="20"/>
                      </w:rPr>
                      <w:t>)</w:t>
                    </w:r>
                  </w:ins>
                  <w:ins w:id="257" w:author="IMM 111921" w:date="2021-11-19T16:00:00Z">
                    <w:r w:rsidRPr="00A46C59">
                      <w:rPr>
                        <w:iCs/>
                        <w:sz w:val="20"/>
                        <w:szCs w:val="20"/>
                      </w:rPr>
                      <w:t>)</w:t>
                    </w:r>
                  </w:ins>
                </w:p>
              </w:tc>
              <w:tc>
                <w:tcPr>
                  <w:tcW w:w="3060" w:type="dxa"/>
                  <w:tcBorders>
                    <w:top w:val="single" w:sz="4" w:space="0" w:color="auto"/>
                    <w:left w:val="single" w:sz="4" w:space="0" w:color="auto"/>
                    <w:bottom w:val="single" w:sz="4" w:space="0" w:color="auto"/>
                    <w:right w:val="single" w:sz="4" w:space="0" w:color="auto"/>
                  </w:tcBorders>
                  <w:hideMark/>
                </w:tcPr>
                <w:p w14:paraId="79965207" w14:textId="77777777" w:rsidR="00A46C59" w:rsidRPr="00A46C59" w:rsidRDefault="00A46C59" w:rsidP="00A46C59">
                  <w:pPr>
                    <w:spacing w:after="60"/>
                    <w:rPr>
                      <w:ins w:id="258" w:author="IMM 111921" w:date="2021-11-19T16:00:00Z"/>
                      <w:iCs/>
                      <w:sz w:val="20"/>
                      <w:szCs w:val="20"/>
                    </w:rPr>
                  </w:pPr>
                  <w:ins w:id="259" w:author="ERCOT 120621" w:date="2021-12-02T17:18:00Z">
                    <w:r w:rsidRPr="00A46C59">
                      <w:rPr>
                        <w:iCs/>
                        <w:sz w:val="20"/>
                        <w:szCs w:val="20"/>
                      </w:rPr>
                      <w:t xml:space="preserve">Min(SWCAP, </w:t>
                    </w:r>
                  </w:ins>
                  <w:ins w:id="260" w:author="IMM 111921" w:date="2021-11-19T16:00:00Z">
                    <w:r w:rsidRPr="00A46C59">
                      <w:rPr>
                        <w:iCs/>
                        <w:sz w:val="20"/>
                        <w:szCs w:val="20"/>
                      </w:rPr>
                      <w:t>$</w:t>
                    </w:r>
                  </w:ins>
                  <w:ins w:id="261" w:author="IMM 111921" w:date="2021-11-19T16:03:00Z">
                    <w:r w:rsidRPr="00A46C59">
                      <w:rPr>
                        <w:iCs/>
                        <w:sz w:val="20"/>
                        <w:szCs w:val="20"/>
                      </w:rPr>
                      <w:t>16*FIP + $5</w:t>
                    </w:r>
                  </w:ins>
                  <w:ins w:id="262" w:author="ERCOT 120621" w:date="2021-12-02T17:18:00Z">
                    <w:r w:rsidRPr="00A46C59">
                      <w:rPr>
                        <w:iCs/>
                        <w:sz w:val="20"/>
                        <w:szCs w:val="20"/>
                      </w:rPr>
                      <w:t>)</w:t>
                    </w:r>
                  </w:ins>
                </w:p>
              </w:tc>
            </w:tr>
            <w:tr w:rsidR="00A46C59" w:rsidRPr="00A46C59" w14:paraId="224C4948" w14:textId="77777777">
              <w:trPr>
                <w:trHeight w:val="368"/>
                <w:ins w:id="263"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22D8E384" w14:textId="77777777" w:rsidR="00A46C59" w:rsidRPr="00A46C59" w:rsidRDefault="00A46C59" w:rsidP="00A46C59">
                  <w:pPr>
                    <w:spacing w:after="60"/>
                    <w:rPr>
                      <w:ins w:id="264" w:author="IMM 111921" w:date="2021-11-19T16:00:00Z"/>
                      <w:iCs/>
                      <w:sz w:val="20"/>
                      <w:szCs w:val="20"/>
                    </w:rPr>
                  </w:pPr>
                  <w:ins w:id="265" w:author="IMM 111921" w:date="2021-11-19T16:00:00Z">
                    <w:r w:rsidRPr="00A46C59">
                      <w:rPr>
                        <w:iCs/>
                        <w:sz w:val="20"/>
                        <w:szCs w:val="20"/>
                      </w:rPr>
                      <w:t>HSL of QSE-committed configuration (if more than highest MW in Energy Offer Curve)</w:t>
                    </w:r>
                  </w:ins>
                </w:p>
              </w:tc>
              <w:tc>
                <w:tcPr>
                  <w:tcW w:w="3060" w:type="dxa"/>
                  <w:tcBorders>
                    <w:top w:val="single" w:sz="4" w:space="0" w:color="auto"/>
                    <w:left w:val="single" w:sz="4" w:space="0" w:color="auto"/>
                    <w:bottom w:val="single" w:sz="4" w:space="0" w:color="auto"/>
                    <w:right w:val="single" w:sz="4" w:space="0" w:color="auto"/>
                  </w:tcBorders>
                  <w:hideMark/>
                </w:tcPr>
                <w:p w14:paraId="759CFABE" w14:textId="77777777" w:rsidR="00A46C59" w:rsidRPr="00A46C59" w:rsidRDefault="00A46C59" w:rsidP="00A46C59">
                  <w:pPr>
                    <w:spacing w:after="60"/>
                    <w:rPr>
                      <w:ins w:id="266" w:author="IMM 111921" w:date="2021-11-19T16:00:00Z"/>
                      <w:iCs/>
                      <w:sz w:val="20"/>
                      <w:szCs w:val="20"/>
                    </w:rPr>
                  </w:pPr>
                  <w:ins w:id="267" w:author="IMM 111921" w:date="2021-11-19T16:00:00Z">
                    <w:r w:rsidRPr="00A46C59">
                      <w:rPr>
                        <w:iCs/>
                        <w:sz w:val="20"/>
                        <w:szCs w:val="20"/>
                      </w:rPr>
                      <w:t>Price associated with the highest MW in QSE submitted Energy Offer Curve</w:t>
                    </w:r>
                  </w:ins>
                </w:p>
              </w:tc>
            </w:tr>
            <w:tr w:rsidR="00A46C59" w:rsidRPr="00A46C59" w14:paraId="6DC44859" w14:textId="77777777">
              <w:trPr>
                <w:trHeight w:val="773"/>
                <w:ins w:id="268"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63A4052D" w14:textId="77777777" w:rsidR="00A46C59" w:rsidRPr="00A46C59" w:rsidRDefault="00A46C59" w:rsidP="00A46C59">
                  <w:pPr>
                    <w:spacing w:after="60"/>
                    <w:rPr>
                      <w:ins w:id="269" w:author="IMM 111921" w:date="2021-11-19T16:00:00Z"/>
                      <w:iCs/>
                      <w:sz w:val="20"/>
                      <w:szCs w:val="20"/>
                    </w:rPr>
                  </w:pPr>
                  <w:ins w:id="270" w:author="IMM 111921" w:date="2021-11-19T16:00:00Z">
                    <w:r w:rsidRPr="00A46C59">
                      <w:rPr>
                        <w:iCs/>
                        <w:sz w:val="20"/>
                        <w:szCs w:val="20"/>
                      </w:rPr>
                      <w:t>Energy Offer Curve for MW at and below HSL of QSE-committed configuration</w:t>
                    </w:r>
                  </w:ins>
                </w:p>
              </w:tc>
              <w:tc>
                <w:tcPr>
                  <w:tcW w:w="3060" w:type="dxa"/>
                  <w:tcBorders>
                    <w:top w:val="single" w:sz="4" w:space="0" w:color="auto"/>
                    <w:left w:val="single" w:sz="4" w:space="0" w:color="auto"/>
                    <w:bottom w:val="single" w:sz="4" w:space="0" w:color="auto"/>
                    <w:right w:val="single" w:sz="4" w:space="0" w:color="auto"/>
                  </w:tcBorders>
                  <w:hideMark/>
                </w:tcPr>
                <w:p w14:paraId="26678E21" w14:textId="77777777" w:rsidR="00A46C59" w:rsidRPr="00A46C59" w:rsidRDefault="00A46C59" w:rsidP="00A46C59">
                  <w:pPr>
                    <w:spacing w:after="60"/>
                    <w:rPr>
                      <w:ins w:id="271" w:author="IMM 111921" w:date="2021-11-19T16:00:00Z"/>
                      <w:iCs/>
                      <w:sz w:val="20"/>
                      <w:szCs w:val="20"/>
                    </w:rPr>
                  </w:pPr>
                  <w:ins w:id="272" w:author="IMM 111921" w:date="2021-11-19T16:00:00Z">
                    <w:r w:rsidRPr="00A46C59">
                      <w:rPr>
                        <w:iCs/>
                        <w:sz w:val="20"/>
                        <w:szCs w:val="20"/>
                      </w:rPr>
                      <w:t>The QSE submitted Energy Offer Curve</w:t>
                    </w:r>
                  </w:ins>
                </w:p>
              </w:tc>
            </w:tr>
            <w:tr w:rsidR="00A46C59" w:rsidRPr="00A46C59" w14:paraId="17D7FF8B" w14:textId="77777777">
              <w:trPr>
                <w:trHeight w:val="503"/>
                <w:ins w:id="273"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1E187FA9" w14:textId="77777777" w:rsidR="00A46C59" w:rsidRPr="00A46C59" w:rsidRDefault="00A46C59" w:rsidP="00A46C59">
                  <w:pPr>
                    <w:spacing w:after="60"/>
                    <w:rPr>
                      <w:ins w:id="274" w:author="IMM 111921" w:date="2021-11-19T16:00:00Z"/>
                      <w:iCs/>
                      <w:sz w:val="20"/>
                      <w:szCs w:val="20"/>
                    </w:rPr>
                  </w:pPr>
                  <w:ins w:id="275" w:author="IMM 111921" w:date="2021-11-19T16:00:00Z">
                    <w:r w:rsidRPr="00A46C59">
                      <w:rPr>
                        <w:iCs/>
                        <w:sz w:val="20"/>
                        <w:szCs w:val="20"/>
                      </w:rPr>
                      <w:t>1 MW below lowest MW in Energy Offer Curve (if more than LSL)</w:t>
                    </w:r>
                  </w:ins>
                </w:p>
              </w:tc>
              <w:tc>
                <w:tcPr>
                  <w:tcW w:w="3060" w:type="dxa"/>
                  <w:tcBorders>
                    <w:top w:val="single" w:sz="4" w:space="0" w:color="auto"/>
                    <w:left w:val="single" w:sz="4" w:space="0" w:color="auto"/>
                    <w:bottom w:val="single" w:sz="4" w:space="0" w:color="auto"/>
                    <w:right w:val="single" w:sz="4" w:space="0" w:color="auto"/>
                  </w:tcBorders>
                  <w:hideMark/>
                </w:tcPr>
                <w:p w14:paraId="2CE63DA7" w14:textId="77777777" w:rsidR="00A46C59" w:rsidRPr="00A46C59" w:rsidRDefault="00A46C59" w:rsidP="00A46C59">
                  <w:pPr>
                    <w:spacing w:after="60"/>
                    <w:rPr>
                      <w:ins w:id="276" w:author="IMM 111921" w:date="2021-11-19T16:00:00Z"/>
                      <w:iCs/>
                      <w:sz w:val="20"/>
                      <w:szCs w:val="20"/>
                    </w:rPr>
                  </w:pPr>
                  <w:ins w:id="277" w:author="IMM 111921" w:date="2021-11-19T16:00:00Z">
                    <w:r w:rsidRPr="00A46C59">
                      <w:rPr>
                        <w:iCs/>
                        <w:sz w:val="20"/>
                        <w:szCs w:val="20"/>
                      </w:rPr>
                      <w:t>-$249.99</w:t>
                    </w:r>
                  </w:ins>
                </w:p>
              </w:tc>
            </w:tr>
            <w:tr w:rsidR="00A46C59" w:rsidRPr="00A46C59" w14:paraId="4C53502C" w14:textId="77777777">
              <w:trPr>
                <w:trHeight w:val="467"/>
                <w:ins w:id="278" w:author="IMM 111921" w:date="2021-11-19T16:00:00Z"/>
              </w:trPr>
              <w:tc>
                <w:tcPr>
                  <w:tcW w:w="3279" w:type="dxa"/>
                  <w:tcBorders>
                    <w:top w:val="single" w:sz="4" w:space="0" w:color="auto"/>
                    <w:left w:val="single" w:sz="4" w:space="0" w:color="auto"/>
                    <w:bottom w:val="single" w:sz="4" w:space="0" w:color="auto"/>
                    <w:right w:val="single" w:sz="4" w:space="0" w:color="auto"/>
                  </w:tcBorders>
                  <w:hideMark/>
                </w:tcPr>
                <w:p w14:paraId="54734319" w14:textId="77777777" w:rsidR="00A46C59" w:rsidRPr="00A46C59" w:rsidRDefault="00A46C59" w:rsidP="00A46C59">
                  <w:pPr>
                    <w:spacing w:after="60"/>
                    <w:rPr>
                      <w:ins w:id="279" w:author="IMM 111921" w:date="2021-11-19T16:00:00Z"/>
                      <w:iCs/>
                      <w:sz w:val="20"/>
                      <w:szCs w:val="20"/>
                    </w:rPr>
                  </w:pPr>
                  <w:ins w:id="280" w:author="IMM 111921" w:date="2021-11-19T16:00:00Z">
                    <w:r w:rsidRPr="00A46C59">
                      <w:rPr>
                        <w:iCs/>
                        <w:sz w:val="20"/>
                        <w:szCs w:val="20"/>
                      </w:rPr>
                      <w:lastRenderedPageBreak/>
                      <w:t>LSL (if less than lowest MW in Energy Offer Curve)</w:t>
                    </w:r>
                  </w:ins>
                </w:p>
              </w:tc>
              <w:tc>
                <w:tcPr>
                  <w:tcW w:w="3060" w:type="dxa"/>
                  <w:tcBorders>
                    <w:top w:val="single" w:sz="4" w:space="0" w:color="auto"/>
                    <w:left w:val="single" w:sz="4" w:space="0" w:color="auto"/>
                    <w:bottom w:val="single" w:sz="4" w:space="0" w:color="auto"/>
                    <w:right w:val="single" w:sz="4" w:space="0" w:color="auto"/>
                  </w:tcBorders>
                  <w:hideMark/>
                </w:tcPr>
                <w:p w14:paraId="64E1FA7C" w14:textId="77777777" w:rsidR="00A46C59" w:rsidRPr="00A46C59" w:rsidRDefault="00A46C59" w:rsidP="00A46C59">
                  <w:pPr>
                    <w:spacing w:after="60"/>
                    <w:rPr>
                      <w:ins w:id="281" w:author="IMM 111921" w:date="2021-11-19T16:00:00Z"/>
                      <w:iCs/>
                      <w:sz w:val="20"/>
                      <w:szCs w:val="20"/>
                    </w:rPr>
                  </w:pPr>
                  <w:ins w:id="282" w:author="IMM 111921" w:date="2021-11-19T16:00:00Z">
                    <w:r w:rsidRPr="00A46C59">
                      <w:rPr>
                        <w:iCs/>
                        <w:sz w:val="20"/>
                        <w:szCs w:val="20"/>
                      </w:rPr>
                      <w:t>-$250.00</w:t>
                    </w:r>
                  </w:ins>
                </w:p>
              </w:tc>
            </w:tr>
          </w:tbl>
          <w:p w14:paraId="33377BC1" w14:textId="77777777" w:rsidR="00A46C59" w:rsidRPr="00A46C59" w:rsidRDefault="00A46C59" w:rsidP="00A46C59">
            <w:pPr>
              <w:spacing w:after="240"/>
              <w:ind w:left="1440" w:hanging="720"/>
              <w:rPr>
                <w:ins w:id="283" w:author="IMM 111921" w:date="2021-11-19T15:59:00Z"/>
              </w:rPr>
            </w:pPr>
          </w:p>
        </w:tc>
      </w:tr>
    </w:tbl>
    <w:p w14:paraId="1E67C167" w14:textId="77777777" w:rsidR="00A46C59" w:rsidRPr="00A46C59" w:rsidRDefault="00A46C59" w:rsidP="00A46C59">
      <w:pPr>
        <w:spacing w:before="240" w:after="240"/>
        <w:ind w:left="720" w:hanging="720"/>
        <w:rPr>
          <w:szCs w:val="20"/>
        </w:rPr>
      </w:pPr>
      <w:r w:rsidRPr="00A46C59">
        <w:rPr>
          <w:szCs w:val="20"/>
        </w:rPr>
        <w:lastRenderedPageBreak/>
        <w:t>(5)</w:t>
      </w:r>
      <w:r w:rsidRPr="00A46C59">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0D733C4D" w14:textId="77777777" w:rsidR="00A46C59" w:rsidRPr="00A46C59" w:rsidRDefault="00A46C59" w:rsidP="00A46C59">
      <w:pPr>
        <w:spacing w:after="240"/>
        <w:ind w:left="720" w:hanging="720"/>
        <w:rPr>
          <w:szCs w:val="20"/>
        </w:rPr>
      </w:pPr>
      <w:r w:rsidRPr="00A46C59">
        <w:rPr>
          <w:szCs w:val="20"/>
        </w:rPr>
        <w:t>(6)</w:t>
      </w:r>
      <w:r w:rsidRPr="00A46C59">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46C59" w:rsidRPr="00A46C59" w14:paraId="6AC85956" w14:textId="77777777" w:rsidTr="00A46C59">
        <w:trPr>
          <w:jc w:val="center"/>
        </w:trPr>
        <w:tc>
          <w:tcPr>
            <w:tcW w:w="3596" w:type="dxa"/>
            <w:tcBorders>
              <w:top w:val="single" w:sz="4" w:space="0" w:color="auto"/>
              <w:left w:val="single" w:sz="4" w:space="0" w:color="auto"/>
              <w:bottom w:val="single" w:sz="4" w:space="0" w:color="auto"/>
              <w:right w:val="single" w:sz="4" w:space="0" w:color="auto"/>
            </w:tcBorders>
            <w:hideMark/>
          </w:tcPr>
          <w:p w14:paraId="18DD0C13" w14:textId="77777777" w:rsidR="00A46C59" w:rsidRPr="00A46C59" w:rsidRDefault="00A46C59" w:rsidP="00A46C59">
            <w:pPr>
              <w:spacing w:after="120"/>
              <w:rPr>
                <w:b/>
                <w:iCs/>
                <w:sz w:val="20"/>
                <w:szCs w:val="20"/>
              </w:rPr>
            </w:pPr>
            <w:r w:rsidRPr="00A46C5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7324EDEC"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3A162E11" w14:textId="77777777" w:rsidTr="00A46C59">
        <w:trPr>
          <w:jc w:val="center"/>
        </w:trPr>
        <w:tc>
          <w:tcPr>
            <w:tcW w:w="3596" w:type="dxa"/>
            <w:tcBorders>
              <w:top w:val="single" w:sz="4" w:space="0" w:color="auto"/>
              <w:left w:val="single" w:sz="4" w:space="0" w:color="auto"/>
              <w:bottom w:val="single" w:sz="4" w:space="0" w:color="auto"/>
              <w:right w:val="single" w:sz="4" w:space="0" w:color="auto"/>
            </w:tcBorders>
            <w:hideMark/>
          </w:tcPr>
          <w:p w14:paraId="231839F2" w14:textId="77777777" w:rsidR="00A46C59" w:rsidRPr="00A46C59" w:rsidRDefault="00A46C59" w:rsidP="00A46C59">
            <w:pPr>
              <w:spacing w:after="60"/>
              <w:rPr>
                <w:iCs/>
                <w:sz w:val="20"/>
                <w:szCs w:val="20"/>
              </w:rPr>
            </w:pPr>
            <w:r w:rsidRPr="00A46C5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7373BC92" w14:textId="77777777" w:rsidR="00A46C59" w:rsidRPr="00A46C59" w:rsidRDefault="00A46C59" w:rsidP="00A46C59">
            <w:pPr>
              <w:spacing w:after="60"/>
              <w:rPr>
                <w:iCs/>
                <w:sz w:val="20"/>
                <w:szCs w:val="20"/>
              </w:rPr>
            </w:pPr>
            <w:r w:rsidRPr="00A46C59">
              <w:rPr>
                <w:iCs/>
                <w:sz w:val="20"/>
                <w:szCs w:val="20"/>
              </w:rPr>
              <w:t>Price associated with the lowest MW in submitted RTM Energy Bid curve</w:t>
            </w:r>
          </w:p>
        </w:tc>
      </w:tr>
      <w:tr w:rsidR="00A46C59" w:rsidRPr="00A46C59" w14:paraId="7EE2D3F8" w14:textId="77777777" w:rsidTr="00A46C59">
        <w:trPr>
          <w:jc w:val="center"/>
        </w:trPr>
        <w:tc>
          <w:tcPr>
            <w:tcW w:w="3596" w:type="dxa"/>
            <w:tcBorders>
              <w:top w:val="single" w:sz="4" w:space="0" w:color="auto"/>
              <w:left w:val="single" w:sz="4" w:space="0" w:color="auto"/>
              <w:bottom w:val="single" w:sz="4" w:space="0" w:color="auto"/>
              <w:right w:val="single" w:sz="4" w:space="0" w:color="auto"/>
            </w:tcBorders>
            <w:hideMark/>
          </w:tcPr>
          <w:p w14:paraId="7FF213EB" w14:textId="77777777" w:rsidR="00A46C59" w:rsidRPr="00A46C59" w:rsidRDefault="00A46C59" w:rsidP="00A46C59">
            <w:pPr>
              <w:spacing w:after="60"/>
              <w:rPr>
                <w:iCs/>
                <w:sz w:val="20"/>
                <w:szCs w:val="20"/>
              </w:rPr>
            </w:pPr>
            <w:r w:rsidRPr="00A46C5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04F32519" w14:textId="77777777" w:rsidR="00A46C59" w:rsidRPr="00A46C59" w:rsidRDefault="00A46C59" w:rsidP="00A46C59">
            <w:pPr>
              <w:spacing w:after="60"/>
              <w:rPr>
                <w:iCs/>
                <w:sz w:val="20"/>
                <w:szCs w:val="20"/>
              </w:rPr>
            </w:pPr>
            <w:r w:rsidRPr="00A46C59">
              <w:rPr>
                <w:iCs/>
                <w:sz w:val="20"/>
                <w:szCs w:val="20"/>
              </w:rPr>
              <w:t>RTM Energy Bid curve</w:t>
            </w:r>
          </w:p>
        </w:tc>
      </w:tr>
      <w:tr w:rsidR="00A46C59" w:rsidRPr="00A46C59" w14:paraId="2744FAF6" w14:textId="77777777" w:rsidTr="00A46C59">
        <w:trPr>
          <w:jc w:val="center"/>
        </w:trPr>
        <w:tc>
          <w:tcPr>
            <w:tcW w:w="3596" w:type="dxa"/>
            <w:tcBorders>
              <w:top w:val="single" w:sz="4" w:space="0" w:color="auto"/>
              <w:left w:val="single" w:sz="4" w:space="0" w:color="auto"/>
              <w:bottom w:val="single" w:sz="4" w:space="0" w:color="auto"/>
              <w:right w:val="single" w:sz="4" w:space="0" w:color="auto"/>
            </w:tcBorders>
            <w:hideMark/>
          </w:tcPr>
          <w:p w14:paraId="5EEAD185" w14:textId="77777777" w:rsidR="00A46C59" w:rsidRPr="00A46C59" w:rsidRDefault="00A46C59" w:rsidP="00A46C59">
            <w:pPr>
              <w:spacing w:after="60"/>
              <w:rPr>
                <w:iCs/>
                <w:sz w:val="20"/>
                <w:szCs w:val="20"/>
              </w:rPr>
            </w:pPr>
            <w:r w:rsidRPr="00A46C5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7174C20A" w14:textId="77777777" w:rsidR="00A46C59" w:rsidRPr="00A46C59" w:rsidRDefault="00A46C59" w:rsidP="00A46C59">
            <w:pPr>
              <w:spacing w:after="60"/>
              <w:rPr>
                <w:iCs/>
                <w:sz w:val="20"/>
                <w:szCs w:val="20"/>
              </w:rPr>
            </w:pPr>
            <w:r w:rsidRPr="00A46C59">
              <w:rPr>
                <w:iCs/>
                <w:sz w:val="20"/>
                <w:szCs w:val="20"/>
              </w:rPr>
              <w:t>Right-most point (lowest price) on RTM Energy Bid curve</w:t>
            </w:r>
          </w:p>
        </w:tc>
      </w:tr>
    </w:tbl>
    <w:p w14:paraId="1C5C76A0" w14:textId="77777777" w:rsidR="00A46C59" w:rsidRPr="00A46C59" w:rsidRDefault="00A46C59" w:rsidP="00A46C59">
      <w:pPr>
        <w:spacing w:before="240"/>
        <w:ind w:left="720" w:hanging="720"/>
        <w:rPr>
          <w:szCs w:val="20"/>
        </w:rPr>
      </w:pPr>
      <w:r w:rsidRPr="00A46C59">
        <w:rPr>
          <w:szCs w:val="20"/>
        </w:rPr>
        <w:t>(7)</w:t>
      </w:r>
      <w:r w:rsidRPr="00A46C59">
        <w:rPr>
          <w:szCs w:val="20"/>
        </w:rPr>
        <w:tab/>
        <w:t>ERCOT shall ensure that any RTM Energy Bid is monotonically non-increasing.  The QSE representing the Controllable Load Resource shall be responsible for all RTM Energy Bids, including bids updated by ERCOT as described above.</w:t>
      </w:r>
    </w:p>
    <w:p w14:paraId="223FA800" w14:textId="77777777" w:rsidR="00A46C59" w:rsidRPr="00A46C59" w:rsidRDefault="00A46C59" w:rsidP="00A46C59">
      <w:pPr>
        <w:spacing w:before="240" w:after="240"/>
        <w:ind w:left="720" w:hanging="720"/>
        <w:rPr>
          <w:szCs w:val="20"/>
        </w:rPr>
      </w:pPr>
      <w:r w:rsidRPr="00A46C59">
        <w:rPr>
          <w:szCs w:val="20"/>
        </w:rPr>
        <w:t>(8)</w:t>
      </w:r>
      <w:r w:rsidRPr="00A46C59">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F1CD399" w14:textId="77777777" w:rsidR="00A46C59" w:rsidRPr="00A46C59" w:rsidRDefault="00A46C59" w:rsidP="00A46C59">
      <w:pPr>
        <w:spacing w:after="240"/>
        <w:ind w:left="720" w:hanging="720"/>
        <w:rPr>
          <w:szCs w:val="20"/>
        </w:rPr>
      </w:pPr>
      <w:r w:rsidRPr="00A46C59">
        <w:rPr>
          <w:szCs w:val="20"/>
        </w:rPr>
        <w:t>(9)</w:t>
      </w:r>
      <w:r w:rsidRPr="00A46C59">
        <w:rPr>
          <w:szCs w:val="20"/>
        </w:rPr>
        <w:tab/>
        <w:t>Energy Offer Curves that were constructed in whole or in part with proxy Energy Offer Curves shall be so marked in all ERCOT postings or references to the energy offer.</w:t>
      </w:r>
    </w:p>
    <w:p w14:paraId="0FEE9F5A" w14:textId="77777777" w:rsidR="00A46C59" w:rsidRPr="00A46C59" w:rsidRDefault="00A46C59" w:rsidP="00A46C59">
      <w:pPr>
        <w:spacing w:before="240" w:after="240"/>
        <w:ind w:left="720" w:hanging="720"/>
        <w:rPr>
          <w:szCs w:val="20"/>
        </w:rPr>
      </w:pPr>
      <w:r w:rsidRPr="00A46C59">
        <w:rPr>
          <w:szCs w:val="20"/>
        </w:rPr>
        <w:t>(10)</w:t>
      </w:r>
      <w:r w:rsidRPr="00A46C59">
        <w:rPr>
          <w:szCs w:val="20"/>
        </w:rPr>
        <w:tab/>
        <w:t>The two-step SCED methodology referenced in paragraph (1) above is:</w:t>
      </w:r>
    </w:p>
    <w:p w14:paraId="50640275" w14:textId="77777777" w:rsidR="00A46C59" w:rsidRPr="00A46C59" w:rsidRDefault="00A46C59" w:rsidP="00A46C59">
      <w:pPr>
        <w:spacing w:after="240"/>
        <w:ind w:left="1440" w:hanging="720"/>
        <w:rPr>
          <w:szCs w:val="20"/>
        </w:rPr>
      </w:pPr>
      <w:r w:rsidRPr="00A46C59">
        <w:rPr>
          <w:szCs w:val="20"/>
        </w:rPr>
        <w:t>(a)</w:t>
      </w:r>
      <w:r w:rsidRPr="00A46C59">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27BF1647" w14:textId="77777777" w:rsidR="00A46C59" w:rsidRPr="00A46C59" w:rsidRDefault="00A46C59" w:rsidP="00A46C59">
      <w:pPr>
        <w:spacing w:after="240"/>
        <w:ind w:left="1440" w:hanging="720"/>
        <w:rPr>
          <w:szCs w:val="20"/>
        </w:rPr>
      </w:pPr>
      <w:r w:rsidRPr="00A46C59">
        <w:rPr>
          <w:szCs w:val="20"/>
        </w:rPr>
        <w:lastRenderedPageBreak/>
        <w:t>(b)</w:t>
      </w:r>
      <w:r w:rsidRPr="00A46C59">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8C6581D"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C2F44D4" w14:textId="77777777" w:rsidR="00A46C59" w:rsidRPr="00A46C59" w:rsidRDefault="00A46C59" w:rsidP="00A46C59">
      <w:pPr>
        <w:spacing w:after="240"/>
        <w:ind w:left="2160" w:hanging="720"/>
        <w:rPr>
          <w:szCs w:val="20"/>
        </w:rPr>
      </w:pPr>
      <w:r w:rsidRPr="00A46C59">
        <w:rPr>
          <w:szCs w:val="20"/>
        </w:rPr>
        <w:t>(ii)</w:t>
      </w:r>
      <w:r w:rsidRPr="00A46C59">
        <w:rPr>
          <w:szCs w:val="20"/>
        </w:rPr>
        <w:tab/>
        <w:t xml:space="preserve">Use RTM Energy Bid curves for all available Controllable Load Resources, whether submitted by QSEs or created by ERCOT.  There is no mitigation of RTM Energy Bids.  </w:t>
      </w:r>
      <w:r w:rsidRPr="00A46C59">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46C59">
        <w:rPr>
          <w:szCs w:val="20"/>
        </w:rPr>
        <w:t>; and</w:t>
      </w:r>
    </w:p>
    <w:p w14:paraId="5C7028E5" w14:textId="77777777" w:rsidR="00A46C59" w:rsidRPr="00A46C59" w:rsidRDefault="00A46C59" w:rsidP="00A46C59">
      <w:pPr>
        <w:spacing w:after="240"/>
        <w:ind w:left="2160" w:hanging="720"/>
        <w:rPr>
          <w:szCs w:val="20"/>
        </w:rPr>
      </w:pPr>
      <w:r w:rsidRPr="00A46C59">
        <w:rPr>
          <w:szCs w:val="20"/>
        </w:rPr>
        <w:t>(iii)</w:t>
      </w:r>
      <w:r w:rsidRPr="00A46C59">
        <w:rPr>
          <w:szCs w:val="20"/>
        </w:rPr>
        <w:tab/>
        <w:t>Observe all Competitive and Non-Competitive Constraints.</w:t>
      </w:r>
    </w:p>
    <w:p w14:paraId="55DDB5A7" w14:textId="77777777" w:rsidR="00A46C59" w:rsidRPr="00A46C59" w:rsidRDefault="00A46C59" w:rsidP="00A46C59">
      <w:pPr>
        <w:spacing w:after="240"/>
        <w:ind w:left="1440" w:hanging="720"/>
        <w:rPr>
          <w:szCs w:val="20"/>
        </w:rPr>
      </w:pPr>
      <w:r w:rsidRPr="00A46C59">
        <w:rPr>
          <w:szCs w:val="20"/>
        </w:rPr>
        <w:t>(c)</w:t>
      </w:r>
      <w:r w:rsidRPr="00A46C59">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58EA70D" w14:textId="77777777" w:rsidR="00A46C59" w:rsidRPr="00A46C59" w:rsidRDefault="00A46C59" w:rsidP="00A46C59">
      <w:pPr>
        <w:spacing w:after="240"/>
        <w:ind w:left="720" w:hanging="720"/>
        <w:rPr>
          <w:iCs/>
          <w:szCs w:val="20"/>
        </w:rPr>
      </w:pPr>
      <w:r w:rsidRPr="00A46C59">
        <w:rPr>
          <w:iCs/>
          <w:szCs w:val="20"/>
        </w:rPr>
        <w:t>(11)</w:t>
      </w:r>
      <w:r w:rsidRPr="00A46C59">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A46C59">
        <w:rPr>
          <w:szCs w:val="20"/>
        </w:rPr>
        <w:t>On-Line Reserve Price</w:t>
      </w:r>
      <w:r w:rsidRPr="00A46C59">
        <w:rPr>
          <w:iCs/>
          <w:szCs w:val="20"/>
        </w:rPr>
        <w:t xml:space="preserve"> Adders, Real-Time </w:t>
      </w:r>
      <w:r w:rsidRPr="00A46C59">
        <w:rPr>
          <w:szCs w:val="20"/>
        </w:rPr>
        <w:t>Off-Line Reserve Price</w:t>
      </w:r>
      <w:r w:rsidRPr="00A46C59">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46C59">
        <w:rPr>
          <w:szCs w:val="20"/>
        </w:rPr>
        <w:t xml:space="preserve"> Determination of Real-Time On-Line Reliability Deployment Price Adder</w:t>
      </w:r>
      <w:r w:rsidRPr="00A46C59">
        <w:rPr>
          <w:iCs/>
          <w:szCs w:val="20"/>
        </w:rPr>
        <w:t xml:space="preserve">, the non-binding projection of Real-Time Reliability Deployment Price Adders shall be estimated based on GTBD, </w:t>
      </w:r>
      <w:r w:rsidRPr="00A46C59">
        <w:rPr>
          <w:szCs w:val="20"/>
        </w:rPr>
        <w:t>reliability deployments MWs, and</w:t>
      </w:r>
      <w:r w:rsidRPr="00A46C59">
        <w:rPr>
          <w:iCs/>
          <w:szCs w:val="20"/>
        </w:rPr>
        <w:t xml:space="preserve"> aggregated offers.  The Energy Offer Curve from SCED Step 2, the virtual </w:t>
      </w:r>
      <w:r w:rsidRPr="00A46C59">
        <w:rPr>
          <w:iCs/>
          <w:szCs w:val="20"/>
        </w:rPr>
        <w:lastRenderedPageBreak/>
        <w:t>offers for Load Resources deployed and the power balance penalty curve will be compared against the updated GTBD to get an estimate of the System Lambda from paragraph (2)(m) of Section 6.5.7.3.1.</w:t>
      </w:r>
      <w:r w:rsidRPr="00A46C59">
        <w:rPr>
          <w:szCs w:val="20"/>
        </w:rPr>
        <w:t xml:space="preserve">  </w:t>
      </w:r>
      <w:r w:rsidRPr="00A46C59">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A46C59">
        <w:rPr>
          <w:szCs w:val="20"/>
        </w:rPr>
        <w:t>On-Line Reserve Price</w:t>
      </w:r>
      <w:r w:rsidRPr="00A46C59">
        <w:rPr>
          <w:iCs/>
          <w:szCs w:val="20"/>
        </w:rPr>
        <w:t xml:space="preserve"> Adders, Real-Time </w:t>
      </w:r>
      <w:r w:rsidRPr="00A46C59">
        <w:rPr>
          <w:szCs w:val="20"/>
        </w:rPr>
        <w:t>Off-Line Reserve Price</w:t>
      </w:r>
      <w:r w:rsidRPr="00A46C59">
        <w:rPr>
          <w:iCs/>
          <w:szCs w:val="20"/>
        </w:rPr>
        <w:t xml:space="preserve"> Adders, Hub LMPs and Load Zone LMPs on the </w:t>
      </w:r>
      <w:r w:rsidRPr="00A46C59">
        <w:rPr>
          <w:szCs w:val="20"/>
        </w:rPr>
        <w:t>ERCOT website</w:t>
      </w:r>
      <w:r w:rsidRPr="00A46C59">
        <w:rPr>
          <w:iCs/>
          <w:szCs w:val="20"/>
        </w:rPr>
        <w:t xml:space="preserve"> pursuant to Section 6.3.2, Activities for Real-Time Operations.</w:t>
      </w:r>
    </w:p>
    <w:p w14:paraId="3CAB8054" w14:textId="77777777" w:rsidR="00A46C59" w:rsidRPr="00A46C59" w:rsidRDefault="00A46C59" w:rsidP="00A46C59">
      <w:pPr>
        <w:spacing w:after="240"/>
        <w:ind w:left="720" w:hanging="720"/>
        <w:rPr>
          <w:color w:val="000000"/>
          <w:szCs w:val="20"/>
        </w:rPr>
      </w:pPr>
      <w:r w:rsidRPr="00A46C59">
        <w:rPr>
          <w:color w:val="000000"/>
          <w:szCs w:val="20"/>
        </w:rPr>
        <w:t>(12)</w:t>
      </w:r>
      <w:r w:rsidRPr="00A46C59">
        <w:rPr>
          <w:color w:val="000000"/>
          <w:szCs w:val="20"/>
        </w:rPr>
        <w:tab/>
      </w:r>
      <w:r w:rsidRPr="00A46C59">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1A66F1DB" w14:textId="77777777" w:rsidR="00A46C59" w:rsidRPr="00A46C59" w:rsidRDefault="00A46C59" w:rsidP="00A46C59">
      <w:pPr>
        <w:spacing w:after="240"/>
        <w:ind w:left="720" w:hanging="720"/>
      </w:pPr>
      <w:r w:rsidRPr="00A46C59">
        <w:rPr>
          <w:color w:val="000000"/>
        </w:rPr>
        <w:t>(13)</w:t>
      </w:r>
      <w:r w:rsidRPr="00A46C59">
        <w:rPr>
          <w:color w:val="000000"/>
        </w:rPr>
        <w:tab/>
      </w:r>
      <w:r w:rsidRPr="00A46C59">
        <w:t>ERCOT shall determine the methodology for i</w:t>
      </w:r>
      <w:r w:rsidRPr="00A46C59">
        <w:rPr>
          <w:color w:val="000000"/>
        </w:rPr>
        <w:t xml:space="preserve">mplementing the ORDC to calculate the Real-Time On-Line Reserve Price Adder and Real-Time Off-Line Reserve Price Adder.  </w:t>
      </w:r>
      <w:r w:rsidRPr="00A46C59">
        <w:t>Following review by TAC, the ERCOT Board shall review the recommendation and approve a final methodology.</w:t>
      </w:r>
      <w:r w:rsidRPr="00A46C59">
        <w:rPr>
          <w:color w:val="000000"/>
        </w:rPr>
        <w:t xml:space="preserve">  </w:t>
      </w:r>
      <w:r w:rsidRPr="00A46C59">
        <w:t xml:space="preserve">Within two Business Days following approval by the ERCOT Board, ERCOT shall post the methodology on the </w:t>
      </w:r>
      <w:r w:rsidRPr="00A46C59">
        <w:rPr>
          <w:szCs w:val="20"/>
        </w:rPr>
        <w:t>ERCOT website</w:t>
      </w:r>
      <w:r w:rsidRPr="00A46C59">
        <w:t>.</w:t>
      </w:r>
    </w:p>
    <w:p w14:paraId="7A592224" w14:textId="77777777" w:rsidR="00A46C59" w:rsidRPr="00A46C59" w:rsidRDefault="00A46C59" w:rsidP="00A46C59">
      <w:pPr>
        <w:spacing w:after="240"/>
        <w:ind w:left="720" w:hanging="720"/>
        <w:rPr>
          <w:color w:val="000000"/>
          <w:szCs w:val="20"/>
        </w:rPr>
      </w:pPr>
      <w:r w:rsidRPr="00A46C59">
        <w:rPr>
          <w:color w:val="000000"/>
          <w:szCs w:val="20"/>
        </w:rPr>
        <w:t>(14)</w:t>
      </w:r>
      <w:r w:rsidRPr="00A46C59">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A46C59">
        <w:rPr>
          <w:szCs w:val="20"/>
        </w:rPr>
        <w:t>ERCOT website</w:t>
      </w:r>
      <w:r w:rsidRPr="00A46C59">
        <w:rPr>
          <w:color w:val="000000"/>
          <w:szCs w:val="20"/>
        </w:rPr>
        <w:t>.</w:t>
      </w:r>
    </w:p>
    <w:p w14:paraId="487FB923" w14:textId="77777777" w:rsidR="00A46C59" w:rsidRPr="00A46C59" w:rsidRDefault="00A46C59" w:rsidP="00A46C59">
      <w:pPr>
        <w:spacing w:after="240"/>
        <w:ind w:left="720" w:hanging="720"/>
        <w:rPr>
          <w:iCs/>
          <w:szCs w:val="20"/>
        </w:rPr>
      </w:pPr>
      <w:r w:rsidRPr="00A46C59">
        <w:rPr>
          <w:iCs/>
          <w:szCs w:val="20"/>
        </w:rPr>
        <w:t>(15)</w:t>
      </w:r>
      <w:r w:rsidRPr="00A46C59">
        <w:rPr>
          <w:iCs/>
          <w:szCs w:val="20"/>
        </w:rPr>
        <w:tab/>
        <w:t>ERCOT may override one or more of a Controllable Load Resource’s parameters in SCED if ERCOT determines that the Controllable Load Resource’s participation is having an adverse impact on the reliability of the ERCOT System.</w:t>
      </w:r>
    </w:p>
    <w:p w14:paraId="66EE4981" w14:textId="77777777" w:rsidR="00A46C59" w:rsidRPr="00A46C59" w:rsidRDefault="00A46C59" w:rsidP="00A46C59">
      <w:pPr>
        <w:spacing w:after="240"/>
        <w:ind w:left="720" w:hanging="720"/>
        <w:rPr>
          <w:szCs w:val="20"/>
        </w:rPr>
      </w:pPr>
      <w:r w:rsidRPr="00A46C59">
        <w:rPr>
          <w:iCs/>
          <w:szCs w:val="20"/>
        </w:rPr>
        <w:lastRenderedPageBreak/>
        <w:t>(16)</w:t>
      </w:r>
      <w:r w:rsidRPr="00A46C59">
        <w:rPr>
          <w:iCs/>
          <w:szCs w:val="20"/>
        </w:rPr>
        <w:tab/>
        <w:t xml:space="preserve">The QSE representing an ESR, in order to charge the ESR, must submit RTM Energy Bids, and the ESR may withdraw energy from the ERCOT System only when dispatched by SCED to do so.  </w:t>
      </w:r>
      <w:r w:rsidRPr="00A46C59">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6C59" w:rsidRPr="00A46C59" w14:paraId="50BEF605" w14:textId="77777777" w:rsidTr="00A46C5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E86D93D" w14:textId="77777777" w:rsidR="00A46C59" w:rsidRPr="00A46C59" w:rsidRDefault="00A46C59" w:rsidP="00A46C59">
            <w:pPr>
              <w:spacing w:before="120" w:after="240"/>
              <w:rPr>
                <w:b/>
                <w:i/>
                <w:iCs/>
              </w:rPr>
            </w:pPr>
            <w:r w:rsidRPr="00A46C59">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7648F144" w14:textId="77777777" w:rsidR="00A46C59" w:rsidRPr="00A46C59" w:rsidRDefault="00A46C59" w:rsidP="00A46C59">
            <w:pPr>
              <w:keepNext/>
              <w:widowControl w:val="0"/>
              <w:tabs>
                <w:tab w:val="left" w:pos="1260"/>
              </w:tabs>
              <w:spacing w:before="240" w:after="240"/>
              <w:ind w:left="1267" w:hanging="1267"/>
              <w:outlineLvl w:val="3"/>
              <w:rPr>
                <w:b/>
                <w:bCs/>
                <w:snapToGrid w:val="0"/>
                <w:szCs w:val="20"/>
              </w:rPr>
            </w:pPr>
            <w:r w:rsidRPr="00A46C59">
              <w:rPr>
                <w:b/>
                <w:bCs/>
                <w:snapToGrid w:val="0"/>
                <w:szCs w:val="20"/>
              </w:rPr>
              <w:t>6.5.7.3</w:t>
            </w:r>
            <w:r w:rsidRPr="00A46C59">
              <w:rPr>
                <w:b/>
                <w:bCs/>
                <w:snapToGrid w:val="0"/>
                <w:szCs w:val="20"/>
              </w:rPr>
              <w:tab/>
              <w:t>Security Constrained Economic Dispatch</w:t>
            </w:r>
          </w:p>
          <w:p w14:paraId="675CC46C" w14:textId="77777777" w:rsidR="00A46C59" w:rsidRPr="00A46C59" w:rsidRDefault="00A46C59" w:rsidP="00A46C59">
            <w:pPr>
              <w:spacing w:after="240"/>
              <w:ind w:left="720" w:hanging="720"/>
              <w:rPr>
                <w:szCs w:val="20"/>
              </w:rPr>
            </w:pPr>
            <w:r w:rsidRPr="00A46C59">
              <w:rPr>
                <w:iCs/>
                <w:szCs w:val="20"/>
              </w:rPr>
              <w:t>(1)</w:t>
            </w:r>
            <w:r w:rsidRPr="00A46C59">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6CE853D9" w14:textId="77777777" w:rsidR="00A46C59" w:rsidRPr="00A46C59" w:rsidRDefault="00A46C59" w:rsidP="00A46C59">
            <w:pPr>
              <w:spacing w:after="240"/>
              <w:ind w:left="720" w:hanging="720"/>
              <w:rPr>
                <w:szCs w:val="20"/>
              </w:rPr>
            </w:pPr>
            <w:r w:rsidRPr="00A46C59">
              <w:rPr>
                <w:szCs w:val="20"/>
              </w:rPr>
              <w:t>(2)</w:t>
            </w:r>
            <w:r w:rsidRPr="00A46C59">
              <w:rPr>
                <w:szCs w:val="20"/>
              </w:rPr>
              <w:tab/>
              <w:t>The SCED solution must monitor cumulative deployment of Regulation Services and ensure that Regulation Services deployment is minimized over time.</w:t>
            </w:r>
          </w:p>
          <w:p w14:paraId="27E5AC43" w14:textId="77777777" w:rsidR="00A46C59" w:rsidRPr="00A46C59" w:rsidRDefault="00A46C59" w:rsidP="00A46C59">
            <w:pPr>
              <w:spacing w:before="240" w:after="240"/>
              <w:ind w:left="720" w:hanging="720"/>
              <w:rPr>
                <w:szCs w:val="20"/>
              </w:rPr>
            </w:pPr>
            <w:r w:rsidRPr="00A46C59">
              <w:rPr>
                <w:szCs w:val="20"/>
              </w:rPr>
              <w:t>(3)</w:t>
            </w:r>
            <w:r w:rsidRPr="00A46C59">
              <w:rPr>
                <w:szCs w:val="20"/>
              </w:rPr>
              <w:tab/>
              <w:t>In the Generation To Be Dispatched (GTBD) determined by LFC, ERCOT shall subtract the sum of the telemetered net real power consumption from all Controllable Load Resources available to SCED.</w:t>
            </w:r>
          </w:p>
          <w:p w14:paraId="310E46B4" w14:textId="77777777" w:rsidR="00A46C59" w:rsidRPr="00A46C59" w:rsidRDefault="00A46C59" w:rsidP="00A46C59">
            <w:pPr>
              <w:spacing w:before="240" w:after="240"/>
              <w:ind w:left="720" w:hanging="720"/>
              <w:rPr>
                <w:szCs w:val="20"/>
              </w:rPr>
            </w:pPr>
            <w:r w:rsidRPr="00A46C59">
              <w:rPr>
                <w:szCs w:val="20"/>
              </w:rPr>
              <w:t>(4)</w:t>
            </w:r>
            <w:r w:rsidRPr="00A46C59">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BBB425B" w14:textId="77777777" w:rsidR="00A46C59" w:rsidRPr="00A46C59" w:rsidRDefault="00A46C59" w:rsidP="00A46C59">
            <w:pPr>
              <w:spacing w:after="240"/>
              <w:ind w:left="1440" w:hanging="720"/>
              <w:rPr>
                <w:szCs w:val="20"/>
              </w:rPr>
            </w:pPr>
            <w:r w:rsidRPr="00A46C59">
              <w:rPr>
                <w:szCs w:val="20"/>
              </w:rPr>
              <w:t>(a)</w:t>
            </w:r>
            <w:r w:rsidRPr="00A46C59">
              <w:rPr>
                <w:szCs w:val="20"/>
              </w:rPr>
              <w:tab/>
              <w:t>Non-IRRs without Energy Offer Curves</w:t>
            </w:r>
          </w:p>
          <w:p w14:paraId="29ED642B" w14:textId="77777777" w:rsidR="00A46C59" w:rsidRPr="00A46C59" w:rsidRDefault="00A46C59" w:rsidP="00A46C59">
            <w:pPr>
              <w:spacing w:before="240"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ERCOT shall create a monotonically increasing proxy Energy Offer Curve as described below for:</w:t>
            </w:r>
          </w:p>
          <w:p w14:paraId="13288790" w14:textId="77777777" w:rsidR="00A46C59" w:rsidRPr="00A46C59" w:rsidRDefault="00A46C59" w:rsidP="00A46C59">
            <w:pPr>
              <w:spacing w:after="240"/>
              <w:ind w:left="2880" w:hanging="720"/>
              <w:rPr>
                <w:szCs w:val="20"/>
              </w:rPr>
            </w:pPr>
            <w:r w:rsidRPr="00A46C59">
              <w:rPr>
                <w:szCs w:val="20"/>
              </w:rPr>
              <w:t>(A)</w:t>
            </w:r>
            <w:r w:rsidRPr="00A46C59">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46C59" w:rsidRPr="00A46C59" w14:paraId="4CB69839"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14E54CCC" w14:textId="77777777" w:rsidR="00A46C59" w:rsidRPr="00A46C59" w:rsidRDefault="00A46C59" w:rsidP="00A46C59">
                  <w:pPr>
                    <w:spacing w:after="120"/>
                    <w:rPr>
                      <w:b/>
                      <w:iCs/>
                      <w:sz w:val="20"/>
                      <w:szCs w:val="20"/>
                    </w:rPr>
                  </w:pPr>
                  <w:r w:rsidRPr="00A46C59">
                    <w:rPr>
                      <w:b/>
                      <w:iCs/>
                      <w:sz w:val="20"/>
                      <w:szCs w:val="20"/>
                    </w:rPr>
                    <w:lastRenderedPageBreak/>
                    <w:t>MW</w:t>
                  </w:r>
                </w:p>
              </w:tc>
              <w:tc>
                <w:tcPr>
                  <w:tcW w:w="2520" w:type="dxa"/>
                  <w:tcBorders>
                    <w:top w:val="single" w:sz="4" w:space="0" w:color="auto"/>
                    <w:left w:val="single" w:sz="4" w:space="0" w:color="auto"/>
                    <w:bottom w:val="single" w:sz="4" w:space="0" w:color="auto"/>
                    <w:right w:val="single" w:sz="4" w:space="0" w:color="auto"/>
                  </w:tcBorders>
                  <w:hideMark/>
                </w:tcPr>
                <w:p w14:paraId="3BBFEB67"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0DCD0980"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13FA9954" w14:textId="77777777" w:rsidR="00A46C59" w:rsidRPr="00A46C59" w:rsidRDefault="00A46C59" w:rsidP="00A46C59">
                  <w:pPr>
                    <w:spacing w:after="60"/>
                    <w:rPr>
                      <w:iCs/>
                      <w:sz w:val="20"/>
                      <w:szCs w:val="20"/>
                    </w:rPr>
                  </w:pPr>
                  <w:r w:rsidRPr="00A46C5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0FD8DE18" w14:textId="77777777" w:rsidR="00A46C59" w:rsidRPr="00A46C59" w:rsidRDefault="00A46C59" w:rsidP="00A46C59">
                  <w:pPr>
                    <w:spacing w:after="60"/>
                    <w:rPr>
                      <w:iCs/>
                      <w:sz w:val="20"/>
                      <w:szCs w:val="20"/>
                    </w:rPr>
                  </w:pPr>
                  <w:r w:rsidRPr="00A46C59">
                    <w:rPr>
                      <w:iCs/>
                      <w:sz w:val="20"/>
                      <w:szCs w:val="20"/>
                    </w:rPr>
                    <w:t>RTSWCAP</w:t>
                  </w:r>
                </w:p>
              </w:tc>
            </w:tr>
            <w:tr w:rsidR="00A46C59" w:rsidRPr="00A46C59" w14:paraId="315075A3"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DF2319E" w14:textId="77777777" w:rsidR="00A46C59" w:rsidRPr="00A46C59" w:rsidRDefault="00A46C59" w:rsidP="00A46C59">
                  <w:pPr>
                    <w:spacing w:after="60"/>
                    <w:rPr>
                      <w:iCs/>
                      <w:sz w:val="20"/>
                      <w:szCs w:val="20"/>
                    </w:rPr>
                  </w:pPr>
                  <w:r w:rsidRPr="00A46C5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1F664421" w14:textId="77777777" w:rsidR="00A46C59" w:rsidRPr="00A46C59" w:rsidRDefault="00A46C59" w:rsidP="00A46C59">
                  <w:pPr>
                    <w:spacing w:after="60"/>
                    <w:rPr>
                      <w:iCs/>
                      <w:sz w:val="20"/>
                      <w:szCs w:val="20"/>
                    </w:rPr>
                  </w:pPr>
                  <w:r w:rsidRPr="00A46C59">
                    <w:rPr>
                      <w:iCs/>
                      <w:sz w:val="20"/>
                      <w:szCs w:val="20"/>
                    </w:rPr>
                    <w:t>RTSWCAP minus $0.01</w:t>
                  </w:r>
                </w:p>
              </w:tc>
            </w:tr>
            <w:tr w:rsidR="00A46C59" w:rsidRPr="00A46C59" w14:paraId="3BCEBF3D"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76BDCB46" w14:textId="77777777" w:rsidR="00A46C59" w:rsidRPr="00A46C59" w:rsidRDefault="00A46C59" w:rsidP="00A46C59">
                  <w:pPr>
                    <w:spacing w:after="60"/>
                    <w:rPr>
                      <w:iCs/>
                      <w:sz w:val="20"/>
                      <w:szCs w:val="20"/>
                    </w:rPr>
                  </w:pPr>
                  <w:r w:rsidRPr="00A46C5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6A2C2D32"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5DF5FF25"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58B6C78" w14:textId="77777777" w:rsidR="00A46C59" w:rsidRPr="00A46C59" w:rsidRDefault="00A46C59" w:rsidP="00A46C59">
                  <w:pPr>
                    <w:spacing w:after="60"/>
                    <w:rPr>
                      <w:iCs/>
                      <w:sz w:val="20"/>
                      <w:szCs w:val="20"/>
                    </w:rPr>
                  </w:pPr>
                  <w:r w:rsidRPr="00A46C5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50CCDAE2" w14:textId="77777777" w:rsidR="00A46C59" w:rsidRPr="00A46C59" w:rsidRDefault="00A46C59" w:rsidP="00A46C59">
                  <w:pPr>
                    <w:spacing w:after="60"/>
                    <w:rPr>
                      <w:iCs/>
                      <w:sz w:val="20"/>
                      <w:szCs w:val="20"/>
                    </w:rPr>
                  </w:pPr>
                  <w:r w:rsidRPr="00A46C59">
                    <w:rPr>
                      <w:iCs/>
                      <w:sz w:val="20"/>
                      <w:szCs w:val="20"/>
                    </w:rPr>
                    <w:t>-$250.00</w:t>
                  </w:r>
                </w:p>
              </w:tc>
            </w:tr>
          </w:tbl>
          <w:p w14:paraId="414A0FA0" w14:textId="77777777" w:rsidR="00A46C59" w:rsidRPr="00A46C59" w:rsidRDefault="00A46C59" w:rsidP="00A46C59">
            <w:pPr>
              <w:spacing w:before="240" w:after="240"/>
              <w:ind w:left="1440" w:hanging="720"/>
              <w:rPr>
                <w:szCs w:val="20"/>
              </w:rPr>
            </w:pPr>
            <w:r w:rsidRPr="00A46C59">
              <w:rPr>
                <w:szCs w:val="20"/>
              </w:rPr>
              <w:t>(b)</w:t>
            </w:r>
            <w:r w:rsidRPr="00A46C59">
              <w:rPr>
                <w:szCs w:val="20"/>
              </w:rPr>
              <w:tab/>
              <w:t xml:space="preserve">Non-IRRs without full-range Energy Offer Curves </w:t>
            </w:r>
          </w:p>
          <w:p w14:paraId="51463727"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46C59" w:rsidRPr="00A46C59" w14:paraId="2DAC7BA4"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0DBEBEB2" w14:textId="77777777" w:rsidR="00A46C59" w:rsidRPr="00A46C59" w:rsidRDefault="00A46C59" w:rsidP="00A46C59">
                  <w:pPr>
                    <w:spacing w:after="120"/>
                    <w:rPr>
                      <w:b/>
                      <w:iCs/>
                      <w:sz w:val="20"/>
                      <w:szCs w:val="20"/>
                    </w:rPr>
                  </w:pPr>
                  <w:r w:rsidRPr="00A46C5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9A658E0"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59145C6"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4D101C7E" w14:textId="77777777" w:rsidR="00A46C59" w:rsidRPr="00A46C59" w:rsidRDefault="00A46C59" w:rsidP="00A46C59">
                  <w:pPr>
                    <w:spacing w:after="60"/>
                    <w:rPr>
                      <w:iCs/>
                      <w:sz w:val="20"/>
                      <w:szCs w:val="20"/>
                    </w:rPr>
                  </w:pPr>
                  <w:r w:rsidRPr="00A46C5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E21E669" w14:textId="77777777" w:rsidR="00A46C59" w:rsidRPr="00A46C59" w:rsidRDefault="00A46C59" w:rsidP="00A46C59">
                  <w:pPr>
                    <w:spacing w:after="60"/>
                    <w:rPr>
                      <w:iCs/>
                      <w:sz w:val="20"/>
                      <w:szCs w:val="20"/>
                    </w:rPr>
                  </w:pPr>
                  <w:r w:rsidRPr="00A46C59">
                    <w:rPr>
                      <w:iCs/>
                      <w:sz w:val="20"/>
                      <w:szCs w:val="20"/>
                    </w:rPr>
                    <w:t>Price associated with highest MW in submitted Energy Offer Curve</w:t>
                  </w:r>
                </w:p>
              </w:tc>
            </w:tr>
            <w:tr w:rsidR="00A46C59" w:rsidRPr="00A46C59" w14:paraId="2AD4CEA0"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612EB20A" w14:textId="77777777" w:rsidR="00A46C59" w:rsidRPr="00A46C59" w:rsidRDefault="00A46C59" w:rsidP="00A46C59">
                  <w:pPr>
                    <w:spacing w:after="60"/>
                    <w:rPr>
                      <w:iCs/>
                      <w:sz w:val="20"/>
                      <w:szCs w:val="20"/>
                    </w:rPr>
                  </w:pPr>
                  <w:r w:rsidRPr="00A46C5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5771263D" w14:textId="77777777" w:rsidR="00A46C59" w:rsidRPr="00A46C59" w:rsidRDefault="00A46C59" w:rsidP="00A46C59">
                  <w:pPr>
                    <w:spacing w:after="60"/>
                    <w:rPr>
                      <w:iCs/>
                      <w:sz w:val="20"/>
                      <w:szCs w:val="20"/>
                    </w:rPr>
                  </w:pPr>
                  <w:r w:rsidRPr="00A46C59">
                    <w:rPr>
                      <w:iCs/>
                      <w:sz w:val="20"/>
                      <w:szCs w:val="20"/>
                    </w:rPr>
                    <w:t>Energy Offer Curve</w:t>
                  </w:r>
                </w:p>
              </w:tc>
            </w:tr>
            <w:tr w:rsidR="00A46C59" w:rsidRPr="00A46C59" w14:paraId="03242EB3"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41078925"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5925330C"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103150A8"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1E204C9D"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5827F6BB" w14:textId="77777777" w:rsidR="00A46C59" w:rsidRPr="00A46C59" w:rsidRDefault="00A46C59" w:rsidP="00A46C59">
                  <w:pPr>
                    <w:spacing w:after="60"/>
                    <w:rPr>
                      <w:iCs/>
                      <w:sz w:val="20"/>
                      <w:szCs w:val="20"/>
                    </w:rPr>
                  </w:pPr>
                  <w:r w:rsidRPr="00A46C59">
                    <w:rPr>
                      <w:iCs/>
                      <w:sz w:val="20"/>
                      <w:szCs w:val="20"/>
                    </w:rPr>
                    <w:t>-$250.00</w:t>
                  </w:r>
                </w:p>
              </w:tc>
            </w:tr>
          </w:tbl>
          <w:p w14:paraId="4EF00603" w14:textId="77777777" w:rsidR="00A46C59" w:rsidRPr="00A46C59" w:rsidRDefault="00A46C59" w:rsidP="00A46C59">
            <w:pPr>
              <w:spacing w:before="240" w:after="240"/>
              <w:ind w:left="1440" w:hanging="720"/>
              <w:rPr>
                <w:szCs w:val="20"/>
              </w:rPr>
            </w:pPr>
            <w:r w:rsidRPr="00A46C59">
              <w:rPr>
                <w:szCs w:val="20"/>
              </w:rPr>
              <w:t>(c)</w:t>
            </w:r>
            <w:r w:rsidRPr="00A46C59">
              <w:rPr>
                <w:szCs w:val="20"/>
              </w:rPr>
              <w:tab/>
              <w:t>IRRs</w:t>
            </w:r>
          </w:p>
          <w:p w14:paraId="692377C8"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46C59" w:rsidRPr="00A46C59" w14:paraId="0B8D69BC"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10B71391" w14:textId="77777777" w:rsidR="00A46C59" w:rsidRPr="00A46C59" w:rsidRDefault="00A46C59" w:rsidP="00A46C59">
                  <w:pPr>
                    <w:spacing w:after="120"/>
                    <w:rPr>
                      <w:b/>
                      <w:iCs/>
                      <w:sz w:val="20"/>
                      <w:szCs w:val="20"/>
                    </w:rPr>
                  </w:pPr>
                  <w:r w:rsidRPr="00A46C5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A766855"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1869E301"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4B1E1781" w14:textId="77777777" w:rsidR="00A46C59" w:rsidRPr="00A46C59" w:rsidRDefault="00A46C59" w:rsidP="00A46C59">
                  <w:pPr>
                    <w:spacing w:after="60"/>
                    <w:rPr>
                      <w:iCs/>
                      <w:sz w:val="20"/>
                      <w:szCs w:val="20"/>
                    </w:rPr>
                  </w:pPr>
                  <w:r w:rsidRPr="00A46C5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5C789145" w14:textId="77777777" w:rsidR="00A46C59" w:rsidRPr="00A46C59" w:rsidRDefault="00A46C59" w:rsidP="00A46C59">
                  <w:pPr>
                    <w:spacing w:after="60"/>
                    <w:rPr>
                      <w:iCs/>
                      <w:sz w:val="20"/>
                      <w:szCs w:val="20"/>
                    </w:rPr>
                  </w:pPr>
                  <w:r w:rsidRPr="00A46C59">
                    <w:rPr>
                      <w:iCs/>
                      <w:sz w:val="20"/>
                      <w:szCs w:val="20"/>
                    </w:rPr>
                    <w:t>$1,500</w:t>
                  </w:r>
                </w:p>
              </w:tc>
            </w:tr>
            <w:tr w:rsidR="00A46C59" w:rsidRPr="00A46C59" w14:paraId="2C191EEC"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31365629" w14:textId="77777777" w:rsidR="00A46C59" w:rsidRPr="00A46C59" w:rsidRDefault="00A46C59" w:rsidP="00A46C59">
                  <w:pPr>
                    <w:spacing w:after="60"/>
                    <w:rPr>
                      <w:iCs/>
                      <w:sz w:val="20"/>
                      <w:szCs w:val="20"/>
                    </w:rPr>
                  </w:pPr>
                  <w:r w:rsidRPr="00A46C5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0C943099"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6D813E67"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5AC40632" w14:textId="77777777" w:rsidR="00A46C59" w:rsidRPr="00A46C59" w:rsidRDefault="00A46C59" w:rsidP="00A46C59">
                  <w:pPr>
                    <w:spacing w:after="60"/>
                    <w:rPr>
                      <w:iCs/>
                      <w:sz w:val="20"/>
                      <w:szCs w:val="20"/>
                    </w:rPr>
                  </w:pPr>
                  <w:r w:rsidRPr="00A46C5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2D2E8A6D" w14:textId="77777777" w:rsidR="00A46C59" w:rsidRPr="00A46C59" w:rsidRDefault="00A46C59" w:rsidP="00A46C59">
                  <w:pPr>
                    <w:spacing w:after="60"/>
                    <w:rPr>
                      <w:iCs/>
                      <w:sz w:val="20"/>
                      <w:szCs w:val="20"/>
                    </w:rPr>
                  </w:pPr>
                  <w:r w:rsidRPr="00A46C59">
                    <w:rPr>
                      <w:iCs/>
                      <w:sz w:val="20"/>
                      <w:szCs w:val="20"/>
                    </w:rPr>
                    <w:t>-$250.00</w:t>
                  </w:r>
                </w:p>
              </w:tc>
            </w:tr>
          </w:tbl>
          <w:p w14:paraId="1243E836" w14:textId="77777777" w:rsidR="00A46C59" w:rsidRPr="00A46C59" w:rsidRDefault="00A46C59" w:rsidP="00A46C59">
            <w:pPr>
              <w:spacing w:before="240" w:after="240"/>
              <w:ind w:left="2160" w:hanging="720"/>
              <w:rPr>
                <w:szCs w:val="20"/>
              </w:rPr>
            </w:pPr>
            <w:r w:rsidRPr="00A46C59">
              <w:rPr>
                <w:szCs w:val="20"/>
              </w:rPr>
              <w:t>(ii)</w:t>
            </w:r>
            <w:r w:rsidRPr="00A46C59">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46C59" w:rsidRPr="00A46C59" w14:paraId="61162B69"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52301D95" w14:textId="77777777" w:rsidR="00A46C59" w:rsidRPr="00A46C59" w:rsidRDefault="00A46C59" w:rsidP="00A46C59">
                  <w:pPr>
                    <w:spacing w:after="120"/>
                    <w:rPr>
                      <w:b/>
                      <w:iCs/>
                      <w:sz w:val="20"/>
                      <w:szCs w:val="20"/>
                    </w:rPr>
                  </w:pPr>
                  <w:r w:rsidRPr="00A46C5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AEBBF4A"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6C1FD91F"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2A8C3775" w14:textId="77777777" w:rsidR="00A46C59" w:rsidRPr="00A46C59" w:rsidRDefault="00A46C59" w:rsidP="00A46C59">
                  <w:pPr>
                    <w:spacing w:after="60"/>
                    <w:rPr>
                      <w:iCs/>
                      <w:sz w:val="20"/>
                      <w:szCs w:val="20"/>
                    </w:rPr>
                  </w:pPr>
                  <w:r w:rsidRPr="00A46C5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03854F3" w14:textId="77777777" w:rsidR="00A46C59" w:rsidRPr="00A46C59" w:rsidRDefault="00A46C59" w:rsidP="00A46C59">
                  <w:pPr>
                    <w:spacing w:after="60"/>
                    <w:rPr>
                      <w:iCs/>
                      <w:sz w:val="20"/>
                      <w:szCs w:val="20"/>
                    </w:rPr>
                  </w:pPr>
                  <w:r w:rsidRPr="00A46C59">
                    <w:rPr>
                      <w:iCs/>
                      <w:sz w:val="20"/>
                      <w:szCs w:val="20"/>
                    </w:rPr>
                    <w:t>Price associated with the highest MW in submitted Energy Offer Curve</w:t>
                  </w:r>
                </w:p>
              </w:tc>
            </w:tr>
            <w:tr w:rsidR="00A46C59" w:rsidRPr="00A46C59" w14:paraId="0C8B9217"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1CD97B37" w14:textId="77777777" w:rsidR="00A46C59" w:rsidRPr="00A46C59" w:rsidRDefault="00A46C59" w:rsidP="00A46C59">
                  <w:pPr>
                    <w:spacing w:after="60"/>
                    <w:rPr>
                      <w:iCs/>
                      <w:sz w:val="20"/>
                      <w:szCs w:val="20"/>
                    </w:rPr>
                  </w:pPr>
                  <w:r w:rsidRPr="00A46C59">
                    <w:rPr>
                      <w:iCs/>
                      <w:sz w:val="20"/>
                      <w:szCs w:val="20"/>
                    </w:rPr>
                    <w:lastRenderedPageBreak/>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5E58B7AF" w14:textId="77777777" w:rsidR="00A46C59" w:rsidRPr="00A46C59" w:rsidRDefault="00A46C59" w:rsidP="00A46C59">
                  <w:pPr>
                    <w:spacing w:after="60"/>
                    <w:rPr>
                      <w:iCs/>
                      <w:sz w:val="20"/>
                      <w:szCs w:val="20"/>
                    </w:rPr>
                  </w:pPr>
                  <w:r w:rsidRPr="00A46C59">
                    <w:rPr>
                      <w:iCs/>
                      <w:sz w:val="20"/>
                      <w:szCs w:val="20"/>
                    </w:rPr>
                    <w:t>Energy Offer Curve</w:t>
                  </w:r>
                </w:p>
              </w:tc>
            </w:tr>
            <w:tr w:rsidR="00A46C59" w:rsidRPr="00A46C59" w14:paraId="17232D9C"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617023D7"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261BE4BF"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4D34D82A"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B997251"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8C3738F" w14:textId="77777777" w:rsidR="00A46C59" w:rsidRPr="00A46C59" w:rsidRDefault="00A46C59" w:rsidP="00A46C59">
                  <w:pPr>
                    <w:spacing w:after="60"/>
                    <w:rPr>
                      <w:iCs/>
                      <w:sz w:val="20"/>
                      <w:szCs w:val="20"/>
                    </w:rPr>
                  </w:pPr>
                  <w:r w:rsidRPr="00A46C59">
                    <w:rPr>
                      <w:iCs/>
                      <w:sz w:val="20"/>
                      <w:szCs w:val="20"/>
                    </w:rPr>
                    <w:t>-$250.00</w:t>
                  </w:r>
                </w:p>
              </w:tc>
            </w:tr>
          </w:tbl>
          <w:p w14:paraId="7F55AB54" w14:textId="77777777" w:rsidR="00A46C59" w:rsidRPr="00A46C59" w:rsidRDefault="00A46C59" w:rsidP="00A46C59">
            <w:pPr>
              <w:spacing w:before="240" w:after="240"/>
              <w:ind w:left="1440" w:hanging="720"/>
              <w:rPr>
                <w:szCs w:val="20"/>
              </w:rPr>
            </w:pPr>
            <w:r w:rsidRPr="00A46C59">
              <w:rPr>
                <w:szCs w:val="20"/>
              </w:rPr>
              <w:t>(d)</w:t>
            </w:r>
            <w:r w:rsidRPr="00A46C59">
              <w:rPr>
                <w:szCs w:val="20"/>
              </w:rPr>
              <w:tab/>
              <w:t xml:space="preserve">RUC-committed Resources </w:t>
            </w:r>
          </w:p>
          <w:p w14:paraId="149AC12F" w14:textId="77777777" w:rsidR="00A46C59" w:rsidRPr="00A46C59" w:rsidRDefault="00A46C59" w:rsidP="00A46C59">
            <w:pPr>
              <w:spacing w:before="240" w:after="240"/>
              <w:ind w:left="2160" w:hanging="720"/>
              <w:rPr>
                <w:szCs w:val="20"/>
              </w:rPr>
            </w:pPr>
            <w:r w:rsidRPr="00A46C59">
              <w:rPr>
                <w:szCs w:val="20"/>
              </w:rPr>
              <w:t>(</w:t>
            </w:r>
            <w:proofErr w:type="spellStart"/>
            <w:r w:rsidRPr="00A46C59">
              <w:rPr>
                <w:szCs w:val="20"/>
              </w:rPr>
              <w:t>i</w:t>
            </w:r>
            <w:proofErr w:type="spellEnd"/>
            <w:r w:rsidRPr="00A46C59">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46C59" w:rsidRPr="00A46C59" w14:paraId="7A6E7737" w14:textId="77777777">
              <w:trPr>
                <w:trHeight w:val="359"/>
              </w:trPr>
              <w:tc>
                <w:tcPr>
                  <w:tcW w:w="3540" w:type="dxa"/>
                  <w:tcBorders>
                    <w:top w:val="single" w:sz="4" w:space="0" w:color="auto"/>
                    <w:left w:val="single" w:sz="4" w:space="0" w:color="auto"/>
                    <w:bottom w:val="single" w:sz="4" w:space="0" w:color="auto"/>
                    <w:right w:val="single" w:sz="4" w:space="0" w:color="auto"/>
                  </w:tcBorders>
                  <w:hideMark/>
                </w:tcPr>
                <w:p w14:paraId="0FF1F1BB" w14:textId="77777777" w:rsidR="00A46C59" w:rsidRPr="00A46C59" w:rsidRDefault="00A46C59" w:rsidP="00A46C59">
                  <w:pPr>
                    <w:spacing w:after="120"/>
                    <w:rPr>
                      <w:b/>
                      <w:iCs/>
                      <w:sz w:val="20"/>
                      <w:szCs w:val="20"/>
                    </w:rPr>
                  </w:pPr>
                  <w:r w:rsidRPr="00A46C59">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4FD35B9D"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A931EEB" w14:textId="77777777">
              <w:trPr>
                <w:trHeight w:val="364"/>
              </w:trPr>
              <w:tc>
                <w:tcPr>
                  <w:tcW w:w="3540" w:type="dxa"/>
                  <w:tcBorders>
                    <w:top w:val="single" w:sz="4" w:space="0" w:color="auto"/>
                    <w:left w:val="single" w:sz="4" w:space="0" w:color="auto"/>
                    <w:bottom w:val="single" w:sz="4" w:space="0" w:color="auto"/>
                    <w:right w:val="single" w:sz="4" w:space="0" w:color="auto"/>
                  </w:tcBorders>
                  <w:hideMark/>
                </w:tcPr>
                <w:p w14:paraId="7AE0695F" w14:textId="77777777" w:rsidR="00A46C59" w:rsidRPr="00A46C59" w:rsidRDefault="00A46C59" w:rsidP="00A46C59">
                  <w:pPr>
                    <w:spacing w:after="60"/>
                    <w:rPr>
                      <w:iCs/>
                      <w:sz w:val="20"/>
                      <w:szCs w:val="20"/>
                    </w:rPr>
                  </w:pPr>
                  <w:r w:rsidRPr="00A46C59">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0E374D0A" w14:textId="77777777" w:rsidR="00A46C59" w:rsidRPr="00A46C59" w:rsidRDefault="00A46C59" w:rsidP="00A46C59">
                  <w:pPr>
                    <w:spacing w:after="60"/>
                    <w:rPr>
                      <w:iCs/>
                      <w:sz w:val="20"/>
                      <w:szCs w:val="20"/>
                    </w:rPr>
                  </w:pPr>
                  <w:ins w:id="284" w:author="ERCOT 120621" w:date="2021-12-02T08:23:00Z">
                    <w:r w:rsidRPr="00A46C59">
                      <w:rPr>
                        <w:iCs/>
                        <w:sz w:val="20"/>
                        <w:szCs w:val="20"/>
                      </w:rPr>
                      <w:t xml:space="preserve">Min(SWCAP, </w:t>
                    </w:r>
                  </w:ins>
                  <w:r w:rsidRPr="00A46C59">
                    <w:rPr>
                      <w:iCs/>
                      <w:sz w:val="20"/>
                      <w:szCs w:val="20"/>
                    </w:rPr>
                    <w:t>$</w:t>
                  </w:r>
                  <w:ins w:id="285" w:author="IMM 111921" w:date="2021-11-15T13:20:00Z">
                    <w:r w:rsidRPr="00A46C59">
                      <w:rPr>
                        <w:iCs/>
                        <w:sz w:val="20"/>
                        <w:szCs w:val="20"/>
                      </w:rPr>
                      <w:t>16*FIP + $5</w:t>
                    </w:r>
                  </w:ins>
                  <w:ins w:id="286" w:author="ERCOT 120621" w:date="2021-12-02T08:23:00Z">
                    <w:r w:rsidRPr="00A46C59">
                      <w:rPr>
                        <w:iCs/>
                        <w:sz w:val="20"/>
                        <w:szCs w:val="20"/>
                      </w:rPr>
                      <w:t>)</w:t>
                    </w:r>
                  </w:ins>
                  <w:ins w:id="287" w:author="IMM 111921" w:date="2021-11-15T13:20:00Z">
                    <w:r w:rsidRPr="00A46C59">
                      <w:rPr>
                        <w:iCs/>
                        <w:sz w:val="20"/>
                        <w:szCs w:val="20"/>
                      </w:rPr>
                      <w:t xml:space="preserve"> </w:t>
                    </w:r>
                  </w:ins>
                  <w:ins w:id="288" w:author="IMM" w:date="2021-08-09T15:25:00Z">
                    <w:del w:id="289" w:author="IMM 111921" w:date="2021-11-15T13:20:00Z">
                      <w:r w:rsidRPr="00A46C59">
                        <w:rPr>
                          <w:iCs/>
                          <w:sz w:val="20"/>
                          <w:szCs w:val="20"/>
                        </w:rPr>
                        <w:delText>75</w:delText>
                      </w:r>
                    </w:del>
                  </w:ins>
                  <w:del w:id="290" w:author="IMM" w:date="2021-08-09T15:25:00Z">
                    <w:r w:rsidRPr="00A46C59">
                      <w:rPr>
                        <w:iCs/>
                        <w:sz w:val="20"/>
                        <w:szCs w:val="20"/>
                      </w:rPr>
                      <w:delText>1,500</w:delText>
                    </w:r>
                  </w:del>
                </w:p>
              </w:tc>
            </w:tr>
            <w:tr w:rsidR="00A46C59" w:rsidRPr="00A46C59" w14:paraId="1C259447" w14:textId="77777777">
              <w:trPr>
                <w:trHeight w:val="377"/>
              </w:trPr>
              <w:tc>
                <w:tcPr>
                  <w:tcW w:w="3540" w:type="dxa"/>
                  <w:tcBorders>
                    <w:top w:val="single" w:sz="4" w:space="0" w:color="auto"/>
                    <w:left w:val="single" w:sz="4" w:space="0" w:color="auto"/>
                    <w:bottom w:val="single" w:sz="4" w:space="0" w:color="auto"/>
                    <w:right w:val="single" w:sz="4" w:space="0" w:color="auto"/>
                  </w:tcBorders>
                  <w:hideMark/>
                </w:tcPr>
                <w:p w14:paraId="7916169A" w14:textId="77777777" w:rsidR="00A46C59" w:rsidRPr="00A46C59" w:rsidRDefault="00A46C59" w:rsidP="00A46C59">
                  <w:pPr>
                    <w:spacing w:after="60"/>
                    <w:rPr>
                      <w:iCs/>
                      <w:sz w:val="20"/>
                      <w:szCs w:val="20"/>
                    </w:rPr>
                  </w:pPr>
                  <w:r w:rsidRPr="00A46C5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5F6E0E40" w14:textId="77777777" w:rsidR="00A46C59" w:rsidRPr="00A46C59" w:rsidRDefault="00A46C59" w:rsidP="00A46C59">
                  <w:pPr>
                    <w:spacing w:after="60"/>
                    <w:rPr>
                      <w:iCs/>
                      <w:sz w:val="20"/>
                      <w:szCs w:val="20"/>
                    </w:rPr>
                  </w:pPr>
                  <w:ins w:id="291" w:author="ERCOT 120621" w:date="2021-12-02T08:23:00Z">
                    <w:r w:rsidRPr="00A46C59">
                      <w:rPr>
                        <w:iCs/>
                        <w:sz w:val="20"/>
                        <w:szCs w:val="20"/>
                      </w:rPr>
                      <w:t xml:space="preserve">Min(SWCAP, </w:t>
                    </w:r>
                  </w:ins>
                  <w:r w:rsidRPr="00A46C59">
                    <w:rPr>
                      <w:iCs/>
                      <w:sz w:val="20"/>
                      <w:szCs w:val="20"/>
                    </w:rPr>
                    <w:t>$</w:t>
                  </w:r>
                  <w:ins w:id="292" w:author="IMM 111921" w:date="2021-11-15T13:21:00Z">
                    <w:r w:rsidRPr="00A46C59">
                      <w:rPr>
                        <w:iCs/>
                        <w:sz w:val="20"/>
                        <w:szCs w:val="20"/>
                      </w:rPr>
                      <w:t>16*FIP + $5</w:t>
                    </w:r>
                  </w:ins>
                  <w:ins w:id="293" w:author="ERCOT 120621" w:date="2021-12-02T08:23:00Z">
                    <w:r w:rsidRPr="00A46C59">
                      <w:rPr>
                        <w:iCs/>
                        <w:sz w:val="20"/>
                        <w:szCs w:val="20"/>
                      </w:rPr>
                      <w:t>)</w:t>
                    </w:r>
                  </w:ins>
                  <w:ins w:id="294" w:author="IMM 111921" w:date="2021-11-15T13:21:00Z">
                    <w:r w:rsidRPr="00A46C59">
                      <w:rPr>
                        <w:iCs/>
                        <w:sz w:val="20"/>
                        <w:szCs w:val="20"/>
                      </w:rPr>
                      <w:t xml:space="preserve"> </w:t>
                    </w:r>
                  </w:ins>
                  <w:ins w:id="295" w:author="IMM" w:date="2021-08-09T15:25:00Z">
                    <w:del w:id="296" w:author="IMM 111921" w:date="2021-11-15T13:21:00Z">
                      <w:r w:rsidRPr="00A46C59">
                        <w:rPr>
                          <w:iCs/>
                          <w:sz w:val="20"/>
                          <w:szCs w:val="20"/>
                        </w:rPr>
                        <w:delText>75</w:delText>
                      </w:r>
                    </w:del>
                  </w:ins>
                  <w:del w:id="297" w:author="IMM" w:date="2021-08-09T15:25:00Z">
                    <w:r w:rsidRPr="00A46C59">
                      <w:rPr>
                        <w:iCs/>
                        <w:sz w:val="20"/>
                        <w:szCs w:val="20"/>
                      </w:rPr>
                      <w:delText>1,500</w:delText>
                    </w:r>
                  </w:del>
                </w:p>
              </w:tc>
            </w:tr>
          </w:tbl>
          <w:p w14:paraId="68B63844" w14:textId="77777777" w:rsidR="00A46C59" w:rsidRPr="00A46C59" w:rsidRDefault="00A46C59" w:rsidP="00A46C59">
            <w:pPr>
              <w:spacing w:before="240" w:after="240"/>
              <w:ind w:left="2160" w:hanging="720"/>
              <w:rPr>
                <w:szCs w:val="20"/>
              </w:rPr>
            </w:pPr>
            <w:r w:rsidRPr="00A46C59">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46C59" w:rsidRPr="00A46C59" w14:paraId="5945EA6B"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319965B1" w14:textId="77777777" w:rsidR="00A46C59" w:rsidRPr="00A46C59" w:rsidRDefault="00A46C59" w:rsidP="00A46C59">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4DEFABC"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12FB3DC3"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6A3EE8D4" w14:textId="77777777" w:rsidR="00A46C59" w:rsidRPr="00A46C59" w:rsidRDefault="00A46C59" w:rsidP="00A46C59">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A7704AE" w14:textId="77777777" w:rsidR="00A46C59" w:rsidRPr="00A46C59" w:rsidRDefault="00A46C59" w:rsidP="00A46C59">
                  <w:pPr>
                    <w:spacing w:after="60"/>
                    <w:rPr>
                      <w:iCs/>
                      <w:sz w:val="20"/>
                      <w:szCs w:val="20"/>
                    </w:rPr>
                  </w:pPr>
                  <w:r w:rsidRPr="00A46C59">
                    <w:rPr>
                      <w:iCs/>
                      <w:sz w:val="20"/>
                      <w:szCs w:val="20"/>
                    </w:rPr>
                    <w:t xml:space="preserve">Greater of </w:t>
                  </w:r>
                  <w:ins w:id="298" w:author="ERCOT 120621" w:date="2021-12-02T08:23:00Z">
                    <w:r w:rsidRPr="00A46C59">
                      <w:rPr>
                        <w:iCs/>
                        <w:sz w:val="20"/>
                        <w:szCs w:val="20"/>
                      </w:rPr>
                      <w:t xml:space="preserve">Min(SWCAP, </w:t>
                    </w:r>
                  </w:ins>
                  <w:r w:rsidRPr="00A46C59">
                    <w:rPr>
                      <w:iCs/>
                      <w:sz w:val="20"/>
                      <w:szCs w:val="20"/>
                    </w:rPr>
                    <w:t>$</w:t>
                  </w:r>
                  <w:ins w:id="299" w:author="IMM 111921" w:date="2021-11-15T13:22:00Z">
                    <w:r w:rsidRPr="00A46C59">
                      <w:rPr>
                        <w:iCs/>
                        <w:sz w:val="20"/>
                        <w:szCs w:val="20"/>
                      </w:rPr>
                      <w:t>16*FIP + $5</w:t>
                    </w:r>
                  </w:ins>
                  <w:ins w:id="300" w:author="ERCOT 120621" w:date="2021-12-02T08:24:00Z">
                    <w:r w:rsidRPr="00A46C59">
                      <w:rPr>
                        <w:iCs/>
                        <w:sz w:val="20"/>
                        <w:szCs w:val="20"/>
                      </w:rPr>
                      <w:t>)</w:t>
                    </w:r>
                  </w:ins>
                  <w:ins w:id="301" w:author="IMM 111921" w:date="2021-11-15T13:22:00Z">
                    <w:r w:rsidRPr="00A46C59">
                      <w:rPr>
                        <w:iCs/>
                        <w:sz w:val="20"/>
                        <w:szCs w:val="20"/>
                      </w:rPr>
                      <w:t xml:space="preserve"> </w:t>
                    </w:r>
                  </w:ins>
                  <w:ins w:id="302" w:author="IMM" w:date="2021-08-09T15:25:00Z">
                    <w:del w:id="303" w:author="IMM 111921" w:date="2021-11-15T13:22:00Z">
                      <w:r w:rsidRPr="00A46C59">
                        <w:rPr>
                          <w:iCs/>
                          <w:sz w:val="20"/>
                          <w:szCs w:val="20"/>
                        </w:rPr>
                        <w:delText>75</w:delText>
                      </w:r>
                    </w:del>
                  </w:ins>
                  <w:del w:id="304" w:author="IMM" w:date="2021-08-09T15:25:00Z">
                    <w:r w:rsidRPr="00A46C59">
                      <w:rPr>
                        <w:iCs/>
                        <w:sz w:val="20"/>
                        <w:szCs w:val="20"/>
                      </w:rPr>
                      <w:delText>1,500</w:delText>
                    </w:r>
                  </w:del>
                  <w:r w:rsidRPr="00A46C59">
                    <w:rPr>
                      <w:iCs/>
                      <w:sz w:val="20"/>
                      <w:szCs w:val="20"/>
                    </w:rPr>
                    <w:t xml:space="preserve"> or price associated with the highest MW in QSE submitted Energy Offer Curve</w:t>
                  </w:r>
                </w:p>
              </w:tc>
            </w:tr>
            <w:tr w:rsidR="00A46C59" w:rsidRPr="00A46C59" w14:paraId="2137B95A" w14:textId="77777777">
              <w:trPr>
                <w:trHeight w:val="615"/>
              </w:trPr>
              <w:tc>
                <w:tcPr>
                  <w:tcW w:w="3531" w:type="dxa"/>
                  <w:tcBorders>
                    <w:top w:val="single" w:sz="4" w:space="0" w:color="auto"/>
                    <w:left w:val="single" w:sz="4" w:space="0" w:color="auto"/>
                    <w:bottom w:val="single" w:sz="4" w:space="0" w:color="auto"/>
                    <w:right w:val="single" w:sz="4" w:space="0" w:color="auto"/>
                  </w:tcBorders>
                  <w:hideMark/>
                </w:tcPr>
                <w:p w14:paraId="4B7D1E4E" w14:textId="77777777" w:rsidR="00A46C59" w:rsidRPr="00A46C59" w:rsidRDefault="00A46C59" w:rsidP="00A46C59">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A008695" w14:textId="77777777" w:rsidR="00A46C59" w:rsidRPr="00A46C59" w:rsidRDefault="00A46C59" w:rsidP="00A46C59">
                  <w:pPr>
                    <w:spacing w:after="60"/>
                    <w:rPr>
                      <w:iCs/>
                      <w:sz w:val="20"/>
                      <w:szCs w:val="20"/>
                    </w:rPr>
                  </w:pPr>
                  <w:r w:rsidRPr="00A46C59">
                    <w:rPr>
                      <w:iCs/>
                      <w:sz w:val="20"/>
                      <w:szCs w:val="20"/>
                    </w:rPr>
                    <w:t xml:space="preserve">Greater of </w:t>
                  </w:r>
                  <w:ins w:id="305" w:author="ERCOT 120621" w:date="2021-12-02T08:24:00Z">
                    <w:r w:rsidRPr="00A46C59">
                      <w:rPr>
                        <w:iCs/>
                        <w:sz w:val="20"/>
                        <w:szCs w:val="20"/>
                      </w:rPr>
                      <w:t xml:space="preserve">Min(SWCAP, </w:t>
                    </w:r>
                  </w:ins>
                  <w:r w:rsidRPr="00A46C59">
                    <w:rPr>
                      <w:iCs/>
                      <w:sz w:val="20"/>
                      <w:szCs w:val="20"/>
                    </w:rPr>
                    <w:t>$</w:t>
                  </w:r>
                  <w:ins w:id="306" w:author="IMM 111921" w:date="2021-11-15T13:22:00Z">
                    <w:r w:rsidRPr="00A46C59">
                      <w:rPr>
                        <w:iCs/>
                        <w:sz w:val="20"/>
                        <w:szCs w:val="20"/>
                      </w:rPr>
                      <w:t>16*FIP + $5</w:t>
                    </w:r>
                  </w:ins>
                  <w:ins w:id="307" w:author="ERCOT 120621" w:date="2021-12-02T08:24:00Z">
                    <w:r w:rsidRPr="00A46C59">
                      <w:rPr>
                        <w:iCs/>
                        <w:sz w:val="20"/>
                        <w:szCs w:val="20"/>
                      </w:rPr>
                      <w:t>)</w:t>
                    </w:r>
                  </w:ins>
                  <w:ins w:id="308" w:author="IMM 111921" w:date="2021-11-15T13:22:00Z">
                    <w:r w:rsidRPr="00A46C59">
                      <w:rPr>
                        <w:iCs/>
                        <w:sz w:val="20"/>
                        <w:szCs w:val="20"/>
                      </w:rPr>
                      <w:t xml:space="preserve"> </w:t>
                    </w:r>
                  </w:ins>
                  <w:ins w:id="309" w:author="IMM" w:date="2021-08-09T15:25:00Z">
                    <w:del w:id="310" w:author="IMM 111921" w:date="2021-11-15T13:22:00Z">
                      <w:r w:rsidRPr="00A46C59">
                        <w:rPr>
                          <w:iCs/>
                          <w:sz w:val="20"/>
                          <w:szCs w:val="20"/>
                        </w:rPr>
                        <w:delText>75</w:delText>
                      </w:r>
                    </w:del>
                  </w:ins>
                  <w:del w:id="311" w:author="IMM" w:date="2021-08-09T15:25:00Z">
                    <w:r w:rsidRPr="00A46C59">
                      <w:rPr>
                        <w:iCs/>
                        <w:sz w:val="20"/>
                        <w:szCs w:val="20"/>
                      </w:rPr>
                      <w:delText>1,500</w:delText>
                    </w:r>
                  </w:del>
                  <w:r w:rsidRPr="00A46C59">
                    <w:rPr>
                      <w:iCs/>
                      <w:sz w:val="20"/>
                      <w:szCs w:val="20"/>
                    </w:rPr>
                    <w:t xml:space="preserve"> or the QSE submitted Energy Offer Curve</w:t>
                  </w:r>
                </w:p>
              </w:tc>
            </w:tr>
            <w:tr w:rsidR="00A46C59" w:rsidRPr="00A46C59" w14:paraId="19CD89D8" w14:textId="77777777">
              <w:trPr>
                <w:trHeight w:val="916"/>
              </w:trPr>
              <w:tc>
                <w:tcPr>
                  <w:tcW w:w="3531" w:type="dxa"/>
                  <w:tcBorders>
                    <w:top w:val="single" w:sz="4" w:space="0" w:color="auto"/>
                    <w:left w:val="single" w:sz="4" w:space="0" w:color="auto"/>
                    <w:bottom w:val="single" w:sz="4" w:space="0" w:color="auto"/>
                    <w:right w:val="single" w:sz="4" w:space="0" w:color="auto"/>
                  </w:tcBorders>
                  <w:hideMark/>
                </w:tcPr>
                <w:p w14:paraId="71CE8683" w14:textId="77777777" w:rsidR="00A46C59" w:rsidRPr="00A46C59" w:rsidRDefault="00A46C59" w:rsidP="00A46C59">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B0B411C" w14:textId="77777777" w:rsidR="00A46C59" w:rsidRPr="00A46C59" w:rsidRDefault="00A46C59" w:rsidP="00A46C59">
                  <w:pPr>
                    <w:spacing w:after="60"/>
                    <w:rPr>
                      <w:iCs/>
                      <w:sz w:val="20"/>
                      <w:szCs w:val="20"/>
                    </w:rPr>
                  </w:pPr>
                  <w:r w:rsidRPr="00A46C59">
                    <w:rPr>
                      <w:iCs/>
                      <w:sz w:val="20"/>
                      <w:szCs w:val="20"/>
                    </w:rPr>
                    <w:t xml:space="preserve">Greater of </w:t>
                  </w:r>
                  <w:ins w:id="312" w:author="ERCOT 120621" w:date="2021-12-02T08:24:00Z">
                    <w:r w:rsidRPr="00A46C59">
                      <w:rPr>
                        <w:iCs/>
                        <w:sz w:val="20"/>
                        <w:szCs w:val="20"/>
                      </w:rPr>
                      <w:t xml:space="preserve">Min(SWCAP, </w:t>
                    </w:r>
                  </w:ins>
                  <w:r w:rsidRPr="00A46C59">
                    <w:rPr>
                      <w:iCs/>
                      <w:sz w:val="20"/>
                      <w:szCs w:val="20"/>
                    </w:rPr>
                    <w:t>$</w:t>
                  </w:r>
                  <w:ins w:id="313" w:author="IMM 111921" w:date="2021-11-15T13:22:00Z">
                    <w:r w:rsidRPr="00A46C59">
                      <w:rPr>
                        <w:iCs/>
                        <w:sz w:val="20"/>
                        <w:szCs w:val="20"/>
                      </w:rPr>
                      <w:t>16*FIP + $5</w:t>
                    </w:r>
                  </w:ins>
                  <w:ins w:id="314" w:author="ERCOT 120621" w:date="2021-12-02T08:24:00Z">
                    <w:r w:rsidRPr="00A46C59">
                      <w:rPr>
                        <w:iCs/>
                        <w:sz w:val="20"/>
                        <w:szCs w:val="20"/>
                      </w:rPr>
                      <w:t>)</w:t>
                    </w:r>
                  </w:ins>
                  <w:ins w:id="315" w:author="IMM 111921" w:date="2021-11-15T13:22:00Z">
                    <w:r w:rsidRPr="00A46C59">
                      <w:rPr>
                        <w:iCs/>
                        <w:sz w:val="20"/>
                        <w:szCs w:val="20"/>
                      </w:rPr>
                      <w:t xml:space="preserve"> </w:t>
                    </w:r>
                  </w:ins>
                  <w:ins w:id="316" w:author="IMM" w:date="2021-08-09T15:25:00Z">
                    <w:del w:id="317" w:author="IMM 111921" w:date="2021-11-15T13:22:00Z">
                      <w:r w:rsidRPr="00A46C59">
                        <w:rPr>
                          <w:iCs/>
                          <w:sz w:val="20"/>
                          <w:szCs w:val="20"/>
                        </w:rPr>
                        <w:delText>75</w:delText>
                      </w:r>
                    </w:del>
                  </w:ins>
                  <w:del w:id="318" w:author="IMM" w:date="2021-08-09T15:25:00Z">
                    <w:r w:rsidRPr="00A46C59">
                      <w:rPr>
                        <w:iCs/>
                        <w:sz w:val="20"/>
                        <w:szCs w:val="20"/>
                      </w:rPr>
                      <w:delText>1,500</w:delText>
                    </w:r>
                  </w:del>
                  <w:r w:rsidRPr="00A46C59">
                    <w:rPr>
                      <w:iCs/>
                      <w:sz w:val="20"/>
                      <w:szCs w:val="20"/>
                    </w:rPr>
                    <w:t xml:space="preserve"> or the first price point of the QSE submitted Energy Offer Curve</w:t>
                  </w:r>
                </w:p>
              </w:tc>
            </w:tr>
          </w:tbl>
          <w:p w14:paraId="7D2DDF8F" w14:textId="77777777" w:rsidR="00A46C59" w:rsidRPr="00A46C59" w:rsidRDefault="00A46C59" w:rsidP="00A46C59">
            <w:pPr>
              <w:spacing w:before="240" w:after="240"/>
              <w:ind w:left="2160" w:hanging="720"/>
              <w:rPr>
                <w:szCs w:val="20"/>
              </w:rPr>
            </w:pPr>
            <w:r w:rsidRPr="00A46C59">
              <w:rPr>
                <w:szCs w:val="20"/>
              </w:rPr>
              <w:t>(iii)</w:t>
            </w:r>
            <w:r w:rsidRPr="00A46C59">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46C59" w:rsidRPr="00A46C59" w14:paraId="14C06585"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63E664B6" w14:textId="77777777" w:rsidR="00A46C59" w:rsidRPr="00A46C59" w:rsidRDefault="00A46C59" w:rsidP="00A46C59">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8B28C63"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89ECF02"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34035198" w14:textId="77777777" w:rsidR="00A46C59" w:rsidRPr="00A46C59" w:rsidRDefault="00A46C59" w:rsidP="00A46C59">
                  <w:pPr>
                    <w:spacing w:after="60"/>
                    <w:rPr>
                      <w:iCs/>
                      <w:sz w:val="20"/>
                      <w:szCs w:val="20"/>
                    </w:rPr>
                  </w:pPr>
                  <w:r w:rsidRPr="00A46C59">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7E5E097C" w14:textId="77777777" w:rsidR="00A46C59" w:rsidRPr="00A46C59" w:rsidRDefault="00A46C59" w:rsidP="00A46C59">
                  <w:pPr>
                    <w:spacing w:after="60"/>
                    <w:rPr>
                      <w:iCs/>
                      <w:sz w:val="20"/>
                      <w:szCs w:val="20"/>
                    </w:rPr>
                  </w:pPr>
                  <w:r w:rsidRPr="00A46C59">
                    <w:rPr>
                      <w:sz w:val="20"/>
                      <w:szCs w:val="20"/>
                    </w:rPr>
                    <w:t>$4,500 or the effective Value of Lost Load (VOLL), whichever is less.</w:t>
                  </w:r>
                </w:p>
              </w:tc>
            </w:tr>
            <w:tr w:rsidR="00A46C59" w:rsidRPr="00A46C59" w14:paraId="2E1BCA46" w14:textId="77777777">
              <w:trPr>
                <w:trHeight w:val="332"/>
              </w:trPr>
              <w:tc>
                <w:tcPr>
                  <w:tcW w:w="3531" w:type="dxa"/>
                  <w:tcBorders>
                    <w:top w:val="single" w:sz="4" w:space="0" w:color="auto"/>
                    <w:left w:val="single" w:sz="4" w:space="0" w:color="auto"/>
                    <w:bottom w:val="single" w:sz="4" w:space="0" w:color="auto"/>
                    <w:right w:val="single" w:sz="4" w:space="0" w:color="auto"/>
                  </w:tcBorders>
                  <w:hideMark/>
                </w:tcPr>
                <w:p w14:paraId="7F786E64" w14:textId="77777777" w:rsidR="00A46C59" w:rsidRPr="00A46C59" w:rsidRDefault="00A46C59" w:rsidP="00A46C59">
                  <w:pPr>
                    <w:spacing w:after="60"/>
                    <w:rPr>
                      <w:iCs/>
                      <w:sz w:val="20"/>
                      <w:szCs w:val="20"/>
                    </w:rPr>
                  </w:pPr>
                  <w:r w:rsidRPr="00A46C59">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A2FFD78" w14:textId="77777777" w:rsidR="00A46C59" w:rsidRPr="00A46C59" w:rsidRDefault="00A46C59" w:rsidP="00A46C59">
                  <w:pPr>
                    <w:spacing w:after="60"/>
                    <w:rPr>
                      <w:iCs/>
                      <w:sz w:val="20"/>
                      <w:szCs w:val="20"/>
                    </w:rPr>
                  </w:pPr>
                  <w:r w:rsidRPr="00A46C59">
                    <w:rPr>
                      <w:sz w:val="20"/>
                      <w:szCs w:val="20"/>
                    </w:rPr>
                    <w:t>$4,500 or the effective VOLL, whichever is less.</w:t>
                  </w:r>
                </w:p>
              </w:tc>
            </w:tr>
          </w:tbl>
          <w:p w14:paraId="7B2BA58F" w14:textId="77777777" w:rsidR="00A46C59" w:rsidRPr="00A46C59" w:rsidRDefault="00A46C59" w:rsidP="00A46C59">
            <w:pPr>
              <w:spacing w:before="240" w:after="240"/>
              <w:ind w:left="2160" w:hanging="720"/>
              <w:rPr>
                <w:szCs w:val="20"/>
              </w:rPr>
            </w:pPr>
            <w:r w:rsidRPr="00A46C59">
              <w:rPr>
                <w:szCs w:val="20"/>
              </w:rPr>
              <w:lastRenderedPageBreak/>
              <w:t xml:space="preserve">(iv) </w:t>
            </w:r>
            <w:r w:rsidRPr="00A46C5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46C59" w:rsidRPr="00A46C59" w14:paraId="73413C7D"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47B5FC0" w14:textId="77777777" w:rsidR="00A46C59" w:rsidRPr="00A46C59" w:rsidRDefault="00A46C59" w:rsidP="00A46C59">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1C152BE2"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0ACB7E9B"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28BA7AE0" w14:textId="77777777" w:rsidR="00A46C59" w:rsidRPr="00A46C59" w:rsidRDefault="00A46C59" w:rsidP="00A46C59">
                  <w:pPr>
                    <w:spacing w:after="120"/>
                    <w:rPr>
                      <w:iCs/>
                      <w:sz w:val="20"/>
                      <w:szCs w:val="20"/>
                    </w:rPr>
                  </w:pPr>
                  <w:r w:rsidRPr="00A46C5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1508B9C5" w14:textId="77777777" w:rsidR="00A46C59" w:rsidRPr="00A46C59" w:rsidRDefault="00A46C59" w:rsidP="00A46C59">
                  <w:pPr>
                    <w:spacing w:after="120"/>
                    <w:rPr>
                      <w:iCs/>
                      <w:sz w:val="20"/>
                      <w:szCs w:val="20"/>
                    </w:rPr>
                  </w:pPr>
                  <w:ins w:id="319" w:author="ERCOT 120621" w:date="2021-12-02T08:24:00Z">
                    <w:r w:rsidRPr="00A46C59">
                      <w:rPr>
                        <w:iCs/>
                        <w:sz w:val="20"/>
                        <w:szCs w:val="20"/>
                      </w:rPr>
                      <w:t xml:space="preserve">Min(SWCAP, </w:t>
                    </w:r>
                  </w:ins>
                  <w:r w:rsidRPr="00A46C59">
                    <w:rPr>
                      <w:iCs/>
                      <w:sz w:val="20"/>
                      <w:szCs w:val="20"/>
                    </w:rPr>
                    <w:t>$</w:t>
                  </w:r>
                  <w:ins w:id="320" w:author="IMM 111921" w:date="2021-11-15T13:22:00Z">
                    <w:r w:rsidRPr="00A46C59">
                      <w:rPr>
                        <w:iCs/>
                        <w:sz w:val="20"/>
                        <w:szCs w:val="20"/>
                      </w:rPr>
                      <w:t>16*FIP + $5</w:t>
                    </w:r>
                  </w:ins>
                  <w:ins w:id="321" w:author="ERCOT 120621" w:date="2021-12-02T08:24:00Z">
                    <w:r w:rsidRPr="00A46C59">
                      <w:rPr>
                        <w:iCs/>
                        <w:sz w:val="20"/>
                        <w:szCs w:val="20"/>
                      </w:rPr>
                      <w:t>)</w:t>
                    </w:r>
                  </w:ins>
                  <w:ins w:id="322" w:author="IMM 111921" w:date="2021-11-15T13:22:00Z">
                    <w:r w:rsidRPr="00A46C59">
                      <w:rPr>
                        <w:iCs/>
                        <w:sz w:val="20"/>
                        <w:szCs w:val="20"/>
                      </w:rPr>
                      <w:t xml:space="preserve"> </w:t>
                    </w:r>
                  </w:ins>
                  <w:ins w:id="323" w:author="IMM" w:date="2021-08-09T15:25:00Z">
                    <w:del w:id="324" w:author="IMM 111921" w:date="2021-11-15T13:22:00Z">
                      <w:r w:rsidRPr="00A46C59">
                        <w:rPr>
                          <w:iCs/>
                          <w:sz w:val="20"/>
                          <w:szCs w:val="20"/>
                        </w:rPr>
                        <w:delText>75</w:delText>
                      </w:r>
                    </w:del>
                  </w:ins>
                  <w:del w:id="325" w:author="IMM" w:date="2021-08-09T15:25:00Z">
                    <w:r w:rsidRPr="00A46C59">
                      <w:rPr>
                        <w:iCs/>
                        <w:sz w:val="20"/>
                        <w:szCs w:val="20"/>
                      </w:rPr>
                      <w:delText>1,500</w:delText>
                    </w:r>
                  </w:del>
                </w:p>
              </w:tc>
            </w:tr>
            <w:tr w:rsidR="00A46C59" w:rsidRPr="00A46C59" w14:paraId="0A1136A1"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3BC4B116" w14:textId="77777777" w:rsidR="00A46C59" w:rsidRPr="00A46C59" w:rsidRDefault="00A46C59" w:rsidP="00A46C59">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3CA7C5A" w14:textId="77777777" w:rsidR="00A46C59" w:rsidRPr="00A46C59" w:rsidRDefault="00A46C59" w:rsidP="00A46C59">
                  <w:pPr>
                    <w:spacing w:after="120"/>
                    <w:rPr>
                      <w:iCs/>
                      <w:sz w:val="20"/>
                      <w:szCs w:val="20"/>
                    </w:rPr>
                  </w:pPr>
                  <w:ins w:id="326" w:author="ERCOT 120621" w:date="2021-12-02T08:24:00Z">
                    <w:r w:rsidRPr="00A46C59">
                      <w:rPr>
                        <w:iCs/>
                        <w:sz w:val="20"/>
                        <w:szCs w:val="20"/>
                      </w:rPr>
                      <w:t xml:space="preserve">Min(SWCAP, </w:t>
                    </w:r>
                  </w:ins>
                  <w:r w:rsidRPr="00A46C59">
                    <w:rPr>
                      <w:iCs/>
                      <w:sz w:val="20"/>
                      <w:szCs w:val="20"/>
                    </w:rPr>
                    <w:t>$</w:t>
                  </w:r>
                  <w:ins w:id="327" w:author="IMM 111921" w:date="2021-11-15T13:22:00Z">
                    <w:r w:rsidRPr="00A46C59">
                      <w:rPr>
                        <w:iCs/>
                        <w:sz w:val="20"/>
                        <w:szCs w:val="20"/>
                      </w:rPr>
                      <w:t>16*FIP + $5</w:t>
                    </w:r>
                  </w:ins>
                  <w:ins w:id="328" w:author="ERCOT 120621" w:date="2021-12-02T08:24:00Z">
                    <w:r w:rsidRPr="00A46C59">
                      <w:rPr>
                        <w:iCs/>
                        <w:sz w:val="20"/>
                        <w:szCs w:val="20"/>
                      </w:rPr>
                      <w:t>)</w:t>
                    </w:r>
                  </w:ins>
                  <w:ins w:id="329" w:author="IMM 111921" w:date="2021-11-15T13:22:00Z">
                    <w:r w:rsidRPr="00A46C59">
                      <w:rPr>
                        <w:iCs/>
                        <w:sz w:val="20"/>
                        <w:szCs w:val="20"/>
                      </w:rPr>
                      <w:t xml:space="preserve"> </w:t>
                    </w:r>
                  </w:ins>
                  <w:ins w:id="330" w:author="IMM" w:date="2021-08-09T15:25:00Z">
                    <w:del w:id="331" w:author="IMM 111921" w:date="2021-11-15T13:22:00Z">
                      <w:r w:rsidRPr="00A46C59">
                        <w:rPr>
                          <w:iCs/>
                          <w:sz w:val="20"/>
                          <w:szCs w:val="20"/>
                        </w:rPr>
                        <w:delText>75</w:delText>
                      </w:r>
                    </w:del>
                  </w:ins>
                  <w:del w:id="332" w:author="IMM" w:date="2021-08-09T15:25:00Z">
                    <w:r w:rsidRPr="00A46C59">
                      <w:rPr>
                        <w:iCs/>
                        <w:sz w:val="20"/>
                        <w:szCs w:val="20"/>
                      </w:rPr>
                      <w:delText>1,500</w:delText>
                    </w:r>
                  </w:del>
                </w:p>
              </w:tc>
            </w:tr>
          </w:tbl>
          <w:p w14:paraId="51697F3A" w14:textId="77777777" w:rsidR="00A46C59" w:rsidRPr="00A46C59" w:rsidRDefault="00A46C59" w:rsidP="00A46C59">
            <w:pPr>
              <w:spacing w:before="240" w:after="240"/>
              <w:ind w:left="2160" w:hanging="720"/>
              <w:rPr>
                <w:szCs w:val="20"/>
              </w:rPr>
            </w:pPr>
            <w:r w:rsidRPr="00A46C59">
              <w:rPr>
                <w:szCs w:val="20"/>
              </w:rPr>
              <w:t xml:space="preserve">(v) </w:t>
            </w:r>
            <w:r w:rsidRPr="00A46C59">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46C59" w:rsidRPr="00A46C59" w14:paraId="189DE151"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5742AB83" w14:textId="77777777" w:rsidR="00A46C59" w:rsidRPr="00A46C59" w:rsidRDefault="00A46C59" w:rsidP="00A46C59">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33BA9975"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6E63B4C7"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7BD9A2A9" w14:textId="77777777" w:rsidR="00A46C59" w:rsidRPr="00A46C59" w:rsidRDefault="00A46C59" w:rsidP="00A46C59">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7421D1C" w14:textId="77777777" w:rsidR="00A46C59" w:rsidRPr="00A46C59" w:rsidRDefault="00A46C59" w:rsidP="00A46C59">
                  <w:pPr>
                    <w:spacing w:after="60"/>
                    <w:rPr>
                      <w:iCs/>
                      <w:sz w:val="20"/>
                      <w:szCs w:val="20"/>
                    </w:rPr>
                  </w:pPr>
                  <w:r w:rsidRPr="00A46C59">
                    <w:rPr>
                      <w:iCs/>
                      <w:sz w:val="20"/>
                      <w:szCs w:val="20"/>
                    </w:rPr>
                    <w:t xml:space="preserve">Greater of </w:t>
                  </w:r>
                  <w:ins w:id="333" w:author="ERCOT 120621" w:date="2021-12-02T08:24:00Z">
                    <w:r w:rsidRPr="00A46C59">
                      <w:rPr>
                        <w:iCs/>
                        <w:sz w:val="20"/>
                        <w:szCs w:val="20"/>
                      </w:rPr>
                      <w:t xml:space="preserve">Min(SWCAP, </w:t>
                    </w:r>
                  </w:ins>
                  <w:r w:rsidRPr="00A46C59">
                    <w:rPr>
                      <w:iCs/>
                      <w:sz w:val="20"/>
                      <w:szCs w:val="20"/>
                    </w:rPr>
                    <w:t>$</w:t>
                  </w:r>
                  <w:ins w:id="334" w:author="IMM 111921" w:date="2021-11-15T13:22:00Z">
                    <w:r w:rsidRPr="00A46C59">
                      <w:rPr>
                        <w:iCs/>
                        <w:sz w:val="20"/>
                        <w:szCs w:val="20"/>
                      </w:rPr>
                      <w:t>16*FIP + $5</w:t>
                    </w:r>
                  </w:ins>
                  <w:ins w:id="335" w:author="ERCOT 120621" w:date="2021-12-02T08:24:00Z">
                    <w:r w:rsidRPr="00A46C59">
                      <w:rPr>
                        <w:iCs/>
                        <w:sz w:val="20"/>
                        <w:szCs w:val="20"/>
                      </w:rPr>
                      <w:t>)</w:t>
                    </w:r>
                  </w:ins>
                  <w:ins w:id="336" w:author="IMM 111921" w:date="2021-11-15T13:22:00Z">
                    <w:r w:rsidRPr="00A46C59">
                      <w:rPr>
                        <w:iCs/>
                        <w:sz w:val="20"/>
                        <w:szCs w:val="20"/>
                      </w:rPr>
                      <w:t xml:space="preserve"> </w:t>
                    </w:r>
                  </w:ins>
                  <w:ins w:id="337" w:author="IMM" w:date="2021-08-09T15:25:00Z">
                    <w:del w:id="338" w:author="IMM 111921" w:date="2021-11-15T13:22:00Z">
                      <w:r w:rsidRPr="00A46C59">
                        <w:rPr>
                          <w:iCs/>
                          <w:sz w:val="20"/>
                          <w:szCs w:val="20"/>
                        </w:rPr>
                        <w:delText>75</w:delText>
                      </w:r>
                    </w:del>
                  </w:ins>
                  <w:del w:id="339" w:author="IMM" w:date="2021-08-09T15:25:00Z">
                    <w:r w:rsidRPr="00A46C59">
                      <w:rPr>
                        <w:iCs/>
                        <w:sz w:val="20"/>
                        <w:szCs w:val="20"/>
                      </w:rPr>
                      <w:delText>1,500</w:delText>
                    </w:r>
                  </w:del>
                  <w:r w:rsidRPr="00A46C59">
                    <w:rPr>
                      <w:iCs/>
                      <w:sz w:val="20"/>
                      <w:szCs w:val="20"/>
                    </w:rPr>
                    <w:t xml:space="preserve"> or price associated with the highest MW in QSE submitted Energy Offer Curve</w:t>
                  </w:r>
                </w:p>
              </w:tc>
            </w:tr>
            <w:tr w:rsidR="00A46C59" w:rsidRPr="00A46C59" w14:paraId="366D1260"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021B2EEE" w14:textId="77777777" w:rsidR="00A46C59" w:rsidRPr="00A46C59" w:rsidRDefault="00A46C59" w:rsidP="00A46C59">
                  <w:pPr>
                    <w:spacing w:after="60"/>
                    <w:rPr>
                      <w:iCs/>
                      <w:sz w:val="20"/>
                      <w:szCs w:val="20"/>
                    </w:rPr>
                  </w:pPr>
                  <w:r w:rsidRPr="00A46C5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7E42505" w14:textId="77777777" w:rsidR="00A46C59" w:rsidRPr="00A46C59" w:rsidRDefault="00A46C59" w:rsidP="00A46C59">
                  <w:pPr>
                    <w:spacing w:after="60"/>
                    <w:rPr>
                      <w:iCs/>
                      <w:sz w:val="20"/>
                      <w:szCs w:val="20"/>
                    </w:rPr>
                  </w:pPr>
                  <w:r w:rsidRPr="00A46C59">
                    <w:rPr>
                      <w:iCs/>
                      <w:sz w:val="20"/>
                      <w:szCs w:val="20"/>
                    </w:rPr>
                    <w:t xml:space="preserve">Greater of </w:t>
                  </w:r>
                  <w:ins w:id="340" w:author="ERCOT 120621" w:date="2021-12-02T08:24:00Z">
                    <w:r w:rsidRPr="00A46C59">
                      <w:rPr>
                        <w:iCs/>
                        <w:sz w:val="20"/>
                        <w:szCs w:val="20"/>
                      </w:rPr>
                      <w:t xml:space="preserve">Min(SWCAP, </w:t>
                    </w:r>
                  </w:ins>
                  <w:r w:rsidRPr="00A46C59">
                    <w:rPr>
                      <w:iCs/>
                      <w:sz w:val="20"/>
                      <w:szCs w:val="20"/>
                    </w:rPr>
                    <w:t>$</w:t>
                  </w:r>
                  <w:ins w:id="341" w:author="IMM 111921" w:date="2021-11-15T13:22:00Z">
                    <w:r w:rsidRPr="00A46C59">
                      <w:rPr>
                        <w:iCs/>
                        <w:sz w:val="20"/>
                        <w:szCs w:val="20"/>
                      </w:rPr>
                      <w:t>16*FIP + $5</w:t>
                    </w:r>
                  </w:ins>
                  <w:ins w:id="342" w:author="ERCOT 120621" w:date="2021-12-02T08:24:00Z">
                    <w:r w:rsidRPr="00A46C59">
                      <w:rPr>
                        <w:iCs/>
                        <w:sz w:val="20"/>
                        <w:szCs w:val="20"/>
                      </w:rPr>
                      <w:t>)</w:t>
                    </w:r>
                  </w:ins>
                  <w:ins w:id="343" w:author="IMM 111921" w:date="2021-11-15T13:22:00Z">
                    <w:r w:rsidRPr="00A46C59">
                      <w:rPr>
                        <w:iCs/>
                        <w:sz w:val="20"/>
                        <w:szCs w:val="20"/>
                      </w:rPr>
                      <w:t xml:space="preserve"> </w:t>
                    </w:r>
                  </w:ins>
                  <w:ins w:id="344" w:author="IMM" w:date="2021-08-09T15:25:00Z">
                    <w:del w:id="345" w:author="IMM 111921" w:date="2021-11-15T13:22:00Z">
                      <w:r w:rsidRPr="00A46C59">
                        <w:rPr>
                          <w:iCs/>
                          <w:sz w:val="20"/>
                          <w:szCs w:val="20"/>
                        </w:rPr>
                        <w:delText>75</w:delText>
                      </w:r>
                    </w:del>
                  </w:ins>
                  <w:del w:id="346" w:author="IMM" w:date="2021-08-09T15:25:00Z">
                    <w:r w:rsidRPr="00A46C59">
                      <w:rPr>
                        <w:iCs/>
                        <w:sz w:val="20"/>
                        <w:szCs w:val="20"/>
                      </w:rPr>
                      <w:delText>1,500</w:delText>
                    </w:r>
                  </w:del>
                  <w:r w:rsidRPr="00A46C59">
                    <w:rPr>
                      <w:iCs/>
                      <w:sz w:val="20"/>
                      <w:szCs w:val="20"/>
                    </w:rPr>
                    <w:t xml:space="preserve"> or the QSE submitted Energy Offer Curve</w:t>
                  </w:r>
                </w:p>
              </w:tc>
            </w:tr>
            <w:tr w:rsidR="00A46C59" w:rsidRPr="00A46C59" w14:paraId="513EF233"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1166CA64" w14:textId="77777777" w:rsidR="00A46C59" w:rsidRPr="00A46C59" w:rsidRDefault="00A46C59" w:rsidP="00A46C59">
                  <w:pPr>
                    <w:spacing w:after="60"/>
                    <w:rPr>
                      <w:iCs/>
                      <w:sz w:val="20"/>
                      <w:szCs w:val="20"/>
                    </w:rPr>
                  </w:pPr>
                  <w:r w:rsidRPr="00A46C59">
                    <w:rPr>
                      <w:iCs/>
                      <w:sz w:val="20"/>
                      <w:szCs w:val="20"/>
                    </w:rPr>
                    <w:t xml:space="preserve">HSL of QSE-committed configuration (if more than highest MW in Energy Offer Curve and price associated with highest MW in Energy Offer Curve is less than </w:t>
                  </w:r>
                  <w:ins w:id="347" w:author="ERCOT 120621" w:date="2021-12-02T08:24:00Z">
                    <w:r w:rsidRPr="00A46C59">
                      <w:rPr>
                        <w:iCs/>
                        <w:sz w:val="20"/>
                        <w:szCs w:val="20"/>
                      </w:rPr>
                      <w:t xml:space="preserve">Min(SWCAP, </w:t>
                    </w:r>
                  </w:ins>
                  <w:r w:rsidRPr="00A46C59">
                    <w:rPr>
                      <w:iCs/>
                      <w:sz w:val="20"/>
                      <w:szCs w:val="20"/>
                    </w:rPr>
                    <w:t>$</w:t>
                  </w:r>
                  <w:ins w:id="348" w:author="IMM 111921" w:date="2021-11-15T13:37:00Z">
                    <w:r w:rsidRPr="00A46C59">
                      <w:rPr>
                        <w:iCs/>
                        <w:sz w:val="20"/>
                        <w:szCs w:val="20"/>
                      </w:rPr>
                      <w:t>16*FIP + $5</w:t>
                    </w:r>
                  </w:ins>
                  <w:ins w:id="349" w:author="ERCOT 120621" w:date="2021-12-02T08:24:00Z">
                    <w:r w:rsidRPr="00A46C59">
                      <w:rPr>
                        <w:iCs/>
                        <w:sz w:val="20"/>
                        <w:szCs w:val="20"/>
                      </w:rPr>
                      <w:t>)</w:t>
                    </w:r>
                  </w:ins>
                  <w:ins w:id="350" w:author="IMM 111921" w:date="2021-11-15T13:37:00Z">
                    <w:r w:rsidRPr="00A46C59">
                      <w:rPr>
                        <w:iCs/>
                        <w:sz w:val="20"/>
                        <w:szCs w:val="20"/>
                      </w:rPr>
                      <w:t xml:space="preserve"> </w:t>
                    </w:r>
                  </w:ins>
                  <w:ins w:id="351" w:author="IMM" w:date="2021-08-09T15:26:00Z">
                    <w:del w:id="352" w:author="IMM 111921" w:date="2021-11-15T13:37:00Z">
                      <w:r w:rsidRPr="00A46C59">
                        <w:rPr>
                          <w:iCs/>
                          <w:sz w:val="20"/>
                          <w:szCs w:val="20"/>
                        </w:rPr>
                        <w:delText>75</w:delText>
                      </w:r>
                    </w:del>
                  </w:ins>
                  <w:del w:id="353" w:author="IMM" w:date="2021-08-09T15:26:00Z">
                    <w:r w:rsidRPr="00A46C59">
                      <w:rPr>
                        <w:iCs/>
                        <w:sz w:val="20"/>
                        <w:szCs w:val="20"/>
                      </w:rPr>
                      <w:delText>1,500</w:delText>
                    </w:r>
                  </w:del>
                  <w:r w:rsidRPr="00A46C59">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2F6F05D1" w14:textId="77777777" w:rsidR="00A46C59" w:rsidRPr="00A46C59" w:rsidRDefault="00A46C59" w:rsidP="00A46C59">
                  <w:pPr>
                    <w:spacing w:after="60"/>
                    <w:rPr>
                      <w:iCs/>
                      <w:sz w:val="20"/>
                      <w:szCs w:val="20"/>
                    </w:rPr>
                  </w:pPr>
                  <w:ins w:id="354" w:author="ERCOT 120621" w:date="2021-12-02T08:24:00Z">
                    <w:r w:rsidRPr="00A46C59">
                      <w:rPr>
                        <w:iCs/>
                        <w:sz w:val="20"/>
                        <w:szCs w:val="20"/>
                      </w:rPr>
                      <w:t xml:space="preserve">Min(SWCAP, </w:t>
                    </w:r>
                  </w:ins>
                  <w:r w:rsidRPr="00A46C59">
                    <w:rPr>
                      <w:iCs/>
                      <w:sz w:val="20"/>
                      <w:szCs w:val="20"/>
                    </w:rPr>
                    <w:t>$</w:t>
                  </w:r>
                  <w:ins w:id="355" w:author="IMM 111921" w:date="2021-11-15T13:22:00Z">
                    <w:r w:rsidRPr="00A46C59">
                      <w:rPr>
                        <w:iCs/>
                        <w:sz w:val="20"/>
                        <w:szCs w:val="20"/>
                      </w:rPr>
                      <w:t>16*FIP + $5</w:t>
                    </w:r>
                  </w:ins>
                  <w:ins w:id="356" w:author="ERCOT 120621" w:date="2021-12-02T08:24:00Z">
                    <w:r w:rsidRPr="00A46C59">
                      <w:rPr>
                        <w:iCs/>
                        <w:sz w:val="20"/>
                        <w:szCs w:val="20"/>
                      </w:rPr>
                      <w:t>)</w:t>
                    </w:r>
                  </w:ins>
                  <w:ins w:id="357" w:author="IMM 111921" w:date="2021-11-15T13:22:00Z">
                    <w:r w:rsidRPr="00A46C59">
                      <w:rPr>
                        <w:iCs/>
                        <w:sz w:val="20"/>
                        <w:szCs w:val="20"/>
                      </w:rPr>
                      <w:t xml:space="preserve"> </w:t>
                    </w:r>
                  </w:ins>
                  <w:ins w:id="358" w:author="IMM" w:date="2021-08-09T15:26:00Z">
                    <w:del w:id="359" w:author="IMM 111921" w:date="2021-11-15T13:22:00Z">
                      <w:r w:rsidRPr="00A46C59">
                        <w:rPr>
                          <w:iCs/>
                          <w:sz w:val="20"/>
                          <w:szCs w:val="20"/>
                        </w:rPr>
                        <w:delText>75</w:delText>
                      </w:r>
                    </w:del>
                  </w:ins>
                  <w:del w:id="360" w:author="IMM" w:date="2021-08-09T15:26:00Z">
                    <w:r w:rsidRPr="00A46C59">
                      <w:rPr>
                        <w:iCs/>
                        <w:sz w:val="20"/>
                        <w:szCs w:val="20"/>
                      </w:rPr>
                      <w:delText>1,</w:delText>
                    </w:r>
                  </w:del>
                  <w:del w:id="361" w:author="IMM" w:date="2021-08-09T15:25:00Z">
                    <w:r w:rsidRPr="00A46C59">
                      <w:rPr>
                        <w:iCs/>
                        <w:sz w:val="20"/>
                        <w:szCs w:val="20"/>
                      </w:rPr>
                      <w:delText>500</w:delText>
                    </w:r>
                  </w:del>
                </w:p>
              </w:tc>
            </w:tr>
            <w:tr w:rsidR="00A46C59" w:rsidRPr="00A46C59" w14:paraId="56651ED6"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76DE6F1B" w14:textId="77777777" w:rsidR="00A46C59" w:rsidRPr="00A46C59" w:rsidRDefault="00A46C59" w:rsidP="00A46C59">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E59642E" w14:textId="77777777" w:rsidR="00A46C59" w:rsidRPr="00A46C59" w:rsidRDefault="00A46C59" w:rsidP="00A46C59">
                  <w:pPr>
                    <w:spacing w:after="60"/>
                    <w:rPr>
                      <w:iCs/>
                      <w:sz w:val="20"/>
                      <w:szCs w:val="20"/>
                    </w:rPr>
                  </w:pPr>
                  <w:r w:rsidRPr="00A46C59">
                    <w:rPr>
                      <w:iCs/>
                      <w:sz w:val="20"/>
                      <w:szCs w:val="20"/>
                    </w:rPr>
                    <w:t>Price associated with the highest MW in QSE submitted Energy Offer Curve</w:t>
                  </w:r>
                </w:p>
              </w:tc>
            </w:tr>
            <w:tr w:rsidR="00A46C59" w:rsidRPr="00A46C59" w14:paraId="7FBF219B"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005CE7B0" w14:textId="77777777" w:rsidR="00A46C59" w:rsidRPr="00A46C59" w:rsidRDefault="00A46C59" w:rsidP="00A46C59">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7310CA7" w14:textId="77777777" w:rsidR="00A46C59" w:rsidRPr="00A46C59" w:rsidRDefault="00A46C59" w:rsidP="00A46C59">
                  <w:pPr>
                    <w:spacing w:after="60"/>
                    <w:rPr>
                      <w:iCs/>
                      <w:sz w:val="20"/>
                      <w:szCs w:val="20"/>
                    </w:rPr>
                  </w:pPr>
                  <w:r w:rsidRPr="00A46C59">
                    <w:rPr>
                      <w:iCs/>
                      <w:sz w:val="20"/>
                      <w:szCs w:val="20"/>
                    </w:rPr>
                    <w:t>The QSE submitted Energy Offer Curve</w:t>
                  </w:r>
                </w:p>
              </w:tc>
            </w:tr>
            <w:tr w:rsidR="00A46C59" w:rsidRPr="00A46C59" w14:paraId="3A58EB09"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627935B4"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5F0E156D"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7BE405C5"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003D9C74"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6A7BBFF" w14:textId="77777777" w:rsidR="00A46C59" w:rsidRPr="00A46C59" w:rsidRDefault="00A46C59" w:rsidP="00A46C59">
                  <w:pPr>
                    <w:spacing w:after="60"/>
                    <w:rPr>
                      <w:iCs/>
                      <w:sz w:val="20"/>
                      <w:szCs w:val="20"/>
                    </w:rPr>
                  </w:pPr>
                  <w:r w:rsidRPr="00A46C59">
                    <w:rPr>
                      <w:iCs/>
                      <w:sz w:val="20"/>
                      <w:szCs w:val="20"/>
                    </w:rPr>
                    <w:t>-$250.00</w:t>
                  </w:r>
                </w:p>
              </w:tc>
            </w:tr>
          </w:tbl>
          <w:p w14:paraId="75BE4083" w14:textId="77777777" w:rsidR="00A46C59" w:rsidRPr="00A46C59" w:rsidRDefault="00A46C59" w:rsidP="00A46C59">
            <w:pPr>
              <w:spacing w:before="240" w:after="240"/>
              <w:ind w:left="2160" w:hanging="720"/>
              <w:rPr>
                <w:szCs w:val="20"/>
              </w:rPr>
            </w:pPr>
            <w:r w:rsidRPr="00A46C59">
              <w:rPr>
                <w:szCs w:val="20"/>
              </w:rPr>
              <w:lastRenderedPageBreak/>
              <w:t>(vi)</w:t>
            </w:r>
            <w:r w:rsidRPr="00A46C59">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46C59" w:rsidRPr="00A46C59" w14:paraId="20147CE1"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1EBDDBCD" w14:textId="77777777" w:rsidR="00A46C59" w:rsidRPr="00A46C59" w:rsidRDefault="00A46C59" w:rsidP="00A46C59">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4A604D6"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0B29D494"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4D079662" w14:textId="77777777" w:rsidR="00A46C59" w:rsidRPr="00A46C59" w:rsidRDefault="00A46C59" w:rsidP="00A46C59">
                  <w:pPr>
                    <w:spacing w:after="120"/>
                    <w:rPr>
                      <w:iCs/>
                      <w:sz w:val="20"/>
                      <w:szCs w:val="20"/>
                    </w:rPr>
                  </w:pPr>
                  <w:r w:rsidRPr="00A46C59">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372114DB" w14:textId="77777777" w:rsidR="00A46C59" w:rsidRPr="00A46C59" w:rsidRDefault="00A46C59" w:rsidP="00A46C59">
                  <w:pPr>
                    <w:spacing w:after="120"/>
                    <w:rPr>
                      <w:iCs/>
                      <w:sz w:val="20"/>
                      <w:szCs w:val="20"/>
                    </w:rPr>
                  </w:pPr>
                  <w:r w:rsidRPr="00A46C59">
                    <w:rPr>
                      <w:iCs/>
                      <w:sz w:val="20"/>
                      <w:szCs w:val="20"/>
                    </w:rPr>
                    <w:t>$4,500</w:t>
                  </w:r>
                  <w:r w:rsidRPr="00A46C59">
                    <w:rPr>
                      <w:sz w:val="20"/>
                      <w:szCs w:val="20"/>
                    </w:rPr>
                    <w:t xml:space="preserve"> or the effective Value of Lost Load (VOLL), whichever is less</w:t>
                  </w:r>
                </w:p>
              </w:tc>
            </w:tr>
            <w:tr w:rsidR="00A46C59" w:rsidRPr="00A46C59" w14:paraId="4D607000"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ECCDC06" w14:textId="77777777" w:rsidR="00A46C59" w:rsidRPr="00A46C59" w:rsidRDefault="00A46C59" w:rsidP="00A46C59">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421BD19" w14:textId="77777777" w:rsidR="00A46C59" w:rsidRPr="00A46C59" w:rsidRDefault="00A46C59" w:rsidP="00A46C59">
                  <w:pPr>
                    <w:spacing w:after="120"/>
                    <w:rPr>
                      <w:iCs/>
                      <w:sz w:val="20"/>
                      <w:szCs w:val="20"/>
                    </w:rPr>
                  </w:pPr>
                  <w:r w:rsidRPr="00A46C59">
                    <w:rPr>
                      <w:iCs/>
                      <w:sz w:val="20"/>
                      <w:szCs w:val="20"/>
                    </w:rPr>
                    <w:t>$4,500</w:t>
                  </w:r>
                  <w:r w:rsidRPr="00A46C59">
                    <w:rPr>
                      <w:sz w:val="20"/>
                      <w:szCs w:val="20"/>
                    </w:rPr>
                    <w:t xml:space="preserve"> or the effective VOLL, whichever is less</w:t>
                  </w:r>
                </w:p>
              </w:tc>
            </w:tr>
          </w:tbl>
          <w:p w14:paraId="07B59D06" w14:textId="77777777" w:rsidR="00A46C59" w:rsidRPr="00A46C59" w:rsidRDefault="00A46C59" w:rsidP="00A46C59">
            <w:pPr>
              <w:spacing w:before="240" w:after="240"/>
              <w:ind w:left="2160" w:hanging="720"/>
              <w:rPr>
                <w:szCs w:val="20"/>
              </w:rPr>
            </w:pPr>
            <w:r w:rsidRPr="00A46C59">
              <w:rPr>
                <w:szCs w:val="20"/>
              </w:rPr>
              <w:t>(vii)</w:t>
            </w:r>
            <w:r w:rsidRPr="00A46C59">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46C59" w:rsidRPr="00A46C59" w14:paraId="4CEE18B5"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5D55ADAB" w14:textId="77777777" w:rsidR="00A46C59" w:rsidRPr="00A46C59" w:rsidRDefault="00A46C59" w:rsidP="00A46C59">
                  <w:pPr>
                    <w:spacing w:after="120"/>
                    <w:rPr>
                      <w:b/>
                      <w:iCs/>
                      <w:sz w:val="20"/>
                      <w:szCs w:val="20"/>
                    </w:rPr>
                  </w:pPr>
                  <w:r w:rsidRPr="00A46C5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3AF465B1"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71FF55C8"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6536B6B0" w14:textId="77777777" w:rsidR="00A46C59" w:rsidRPr="00A46C59" w:rsidRDefault="00A46C59" w:rsidP="00A46C59">
                  <w:pPr>
                    <w:spacing w:after="60"/>
                    <w:rPr>
                      <w:iCs/>
                      <w:sz w:val="20"/>
                      <w:szCs w:val="20"/>
                    </w:rPr>
                  </w:pPr>
                  <w:r w:rsidRPr="00A46C5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F0B5D18" w14:textId="77777777" w:rsidR="00A46C59" w:rsidRPr="00A46C59" w:rsidRDefault="00A46C59" w:rsidP="00A46C59">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price associated with the highest MW in QSE-submitted Energy Offer Curve</w:t>
                  </w:r>
                </w:p>
              </w:tc>
            </w:tr>
            <w:tr w:rsidR="00A46C59" w:rsidRPr="00A46C59" w14:paraId="322D0E33" w14:textId="77777777">
              <w:trPr>
                <w:trHeight w:val="615"/>
              </w:trPr>
              <w:tc>
                <w:tcPr>
                  <w:tcW w:w="3531" w:type="dxa"/>
                  <w:tcBorders>
                    <w:top w:val="single" w:sz="4" w:space="0" w:color="auto"/>
                    <w:left w:val="single" w:sz="4" w:space="0" w:color="auto"/>
                    <w:bottom w:val="single" w:sz="4" w:space="0" w:color="auto"/>
                    <w:right w:val="single" w:sz="4" w:space="0" w:color="auto"/>
                  </w:tcBorders>
                  <w:hideMark/>
                </w:tcPr>
                <w:p w14:paraId="6B8AC16E" w14:textId="77777777" w:rsidR="00A46C59" w:rsidRPr="00A46C59" w:rsidRDefault="00A46C59" w:rsidP="00A46C59">
                  <w:pPr>
                    <w:spacing w:after="60"/>
                    <w:rPr>
                      <w:iCs/>
                      <w:sz w:val="20"/>
                      <w:szCs w:val="20"/>
                    </w:rPr>
                  </w:pPr>
                  <w:r w:rsidRPr="00A46C5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452B88D4" w14:textId="77777777" w:rsidR="00A46C59" w:rsidRPr="00A46C59" w:rsidRDefault="00A46C59" w:rsidP="00A46C59">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QSE-submitted Energy Offer Curve</w:t>
                  </w:r>
                </w:p>
              </w:tc>
            </w:tr>
            <w:tr w:rsidR="00A46C59" w:rsidRPr="00A46C59" w14:paraId="2C2129C0" w14:textId="77777777">
              <w:trPr>
                <w:trHeight w:val="916"/>
              </w:trPr>
              <w:tc>
                <w:tcPr>
                  <w:tcW w:w="3531" w:type="dxa"/>
                  <w:tcBorders>
                    <w:top w:val="single" w:sz="4" w:space="0" w:color="auto"/>
                    <w:left w:val="single" w:sz="4" w:space="0" w:color="auto"/>
                    <w:bottom w:val="single" w:sz="4" w:space="0" w:color="auto"/>
                    <w:right w:val="single" w:sz="4" w:space="0" w:color="auto"/>
                  </w:tcBorders>
                  <w:hideMark/>
                </w:tcPr>
                <w:p w14:paraId="0586848F" w14:textId="77777777" w:rsidR="00A46C59" w:rsidRPr="00A46C59" w:rsidRDefault="00A46C59" w:rsidP="00A46C59">
                  <w:pPr>
                    <w:spacing w:after="60"/>
                    <w:rPr>
                      <w:iCs/>
                      <w:sz w:val="20"/>
                      <w:szCs w:val="20"/>
                    </w:rPr>
                  </w:pPr>
                  <w:r w:rsidRPr="00A46C5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498271C" w14:textId="77777777" w:rsidR="00A46C59" w:rsidRPr="00A46C59" w:rsidRDefault="00A46C59" w:rsidP="00A46C59">
                  <w:pPr>
                    <w:spacing w:after="60"/>
                    <w:rPr>
                      <w:iCs/>
                      <w:sz w:val="20"/>
                      <w:szCs w:val="20"/>
                    </w:rPr>
                  </w:pPr>
                  <w:r w:rsidRPr="00A46C59">
                    <w:rPr>
                      <w:iCs/>
                      <w:sz w:val="20"/>
                      <w:szCs w:val="20"/>
                    </w:rPr>
                    <w:t>Greater of: $4,500</w:t>
                  </w:r>
                  <w:r w:rsidRPr="00A46C59">
                    <w:rPr>
                      <w:sz w:val="20"/>
                      <w:szCs w:val="20"/>
                    </w:rPr>
                    <w:t xml:space="preserve"> or the effective VOLL, whichever is less;</w:t>
                  </w:r>
                  <w:r w:rsidRPr="00A46C59">
                    <w:rPr>
                      <w:iCs/>
                      <w:sz w:val="20"/>
                      <w:szCs w:val="20"/>
                    </w:rPr>
                    <w:t xml:space="preserve"> and the first price point of the QSE-submitted Energy Offer Curve</w:t>
                  </w:r>
                </w:p>
              </w:tc>
            </w:tr>
          </w:tbl>
          <w:p w14:paraId="0F4B76A8" w14:textId="77777777" w:rsidR="00A46C59" w:rsidRPr="00A46C59" w:rsidRDefault="00A46C59" w:rsidP="00A46C59">
            <w:pPr>
              <w:spacing w:before="240" w:after="240"/>
              <w:ind w:left="2160" w:hanging="720"/>
              <w:rPr>
                <w:szCs w:val="20"/>
              </w:rPr>
            </w:pPr>
            <w:r w:rsidRPr="00A46C59">
              <w:rPr>
                <w:szCs w:val="20"/>
              </w:rPr>
              <w:t>(viii)</w:t>
            </w:r>
            <w:r w:rsidRPr="00A46C5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46C59" w:rsidRPr="00A46C59" w14:paraId="193F84D6"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D13BE95" w14:textId="77777777" w:rsidR="00A46C59" w:rsidRPr="00A46C59" w:rsidRDefault="00A46C59" w:rsidP="00A46C59">
                  <w:pPr>
                    <w:spacing w:after="120"/>
                    <w:rPr>
                      <w:b/>
                      <w:iCs/>
                      <w:sz w:val="20"/>
                      <w:szCs w:val="20"/>
                    </w:rPr>
                  </w:pPr>
                  <w:r w:rsidRPr="00A46C5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98332C5"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4F4D0E43"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34D7D458" w14:textId="77777777" w:rsidR="00A46C59" w:rsidRPr="00A46C59" w:rsidRDefault="00A46C59" w:rsidP="00A46C59">
                  <w:pPr>
                    <w:spacing w:after="120"/>
                    <w:rPr>
                      <w:iCs/>
                      <w:sz w:val="20"/>
                      <w:szCs w:val="20"/>
                    </w:rPr>
                  </w:pPr>
                  <w:r w:rsidRPr="00A46C59">
                    <w:rPr>
                      <w:iCs/>
                      <w:sz w:val="20"/>
                      <w:szCs w:val="20"/>
                    </w:rPr>
                    <w:lastRenderedPageBreak/>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6F9FC33" w14:textId="77777777" w:rsidR="00A46C59" w:rsidRPr="00A46C59" w:rsidRDefault="00A46C59" w:rsidP="00A46C59">
                  <w:pPr>
                    <w:spacing w:after="120"/>
                    <w:rPr>
                      <w:iCs/>
                      <w:sz w:val="20"/>
                      <w:szCs w:val="20"/>
                    </w:rPr>
                  </w:pPr>
                  <w:r w:rsidRPr="00A46C59">
                    <w:rPr>
                      <w:iCs/>
                      <w:sz w:val="20"/>
                      <w:szCs w:val="20"/>
                    </w:rPr>
                    <w:t>$4,500</w:t>
                  </w:r>
                  <w:r w:rsidRPr="00A46C59">
                    <w:rPr>
                      <w:sz w:val="20"/>
                      <w:szCs w:val="20"/>
                    </w:rPr>
                    <w:t xml:space="preserve"> or the effective VOLL, whichever is less</w:t>
                  </w:r>
                </w:p>
              </w:tc>
            </w:tr>
            <w:tr w:rsidR="00A46C59" w:rsidRPr="00A46C59" w14:paraId="31C229FB"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A290318" w14:textId="77777777" w:rsidR="00A46C59" w:rsidRPr="00A46C59" w:rsidRDefault="00A46C59" w:rsidP="00A46C59">
                  <w:pPr>
                    <w:spacing w:after="120"/>
                    <w:rPr>
                      <w:iCs/>
                      <w:sz w:val="20"/>
                      <w:szCs w:val="20"/>
                    </w:rPr>
                  </w:pPr>
                  <w:r w:rsidRPr="00A46C5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26898FE" w14:textId="77777777" w:rsidR="00A46C59" w:rsidRPr="00A46C59" w:rsidRDefault="00A46C59" w:rsidP="00A46C59">
                  <w:pPr>
                    <w:spacing w:after="120"/>
                    <w:rPr>
                      <w:iCs/>
                      <w:sz w:val="20"/>
                      <w:szCs w:val="20"/>
                    </w:rPr>
                  </w:pPr>
                  <w:r w:rsidRPr="00A46C59">
                    <w:rPr>
                      <w:iCs/>
                      <w:sz w:val="20"/>
                      <w:szCs w:val="20"/>
                    </w:rPr>
                    <w:t>$4,500</w:t>
                  </w:r>
                  <w:r w:rsidRPr="00A46C59">
                    <w:rPr>
                      <w:sz w:val="20"/>
                      <w:szCs w:val="20"/>
                    </w:rPr>
                    <w:t xml:space="preserve"> or the effective VOLL, whichever is less</w:t>
                  </w:r>
                </w:p>
              </w:tc>
            </w:tr>
          </w:tbl>
          <w:p w14:paraId="00D156A2" w14:textId="77777777" w:rsidR="00A46C59" w:rsidRPr="00A46C59" w:rsidRDefault="00A46C59" w:rsidP="00A46C59">
            <w:pPr>
              <w:spacing w:before="240" w:after="240"/>
              <w:ind w:left="2160" w:hanging="720"/>
              <w:rPr>
                <w:szCs w:val="20"/>
              </w:rPr>
            </w:pPr>
            <w:r w:rsidRPr="00A46C59">
              <w:rPr>
                <w:szCs w:val="20"/>
              </w:rPr>
              <w:t>(ix)</w:t>
            </w:r>
            <w:r w:rsidRPr="00A46C5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46C59" w:rsidRPr="00A46C59" w14:paraId="1DA434BC"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79F52D29" w14:textId="77777777" w:rsidR="00A46C59" w:rsidRPr="00A46C59" w:rsidRDefault="00A46C59" w:rsidP="00A46C59">
                  <w:pPr>
                    <w:spacing w:after="120"/>
                    <w:rPr>
                      <w:b/>
                      <w:iCs/>
                      <w:sz w:val="20"/>
                      <w:szCs w:val="20"/>
                    </w:rPr>
                  </w:pPr>
                  <w:r w:rsidRPr="00A46C5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4DD27375"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53866923"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3F87D2FC" w14:textId="77777777" w:rsidR="00A46C59" w:rsidRPr="00A46C59" w:rsidRDefault="00A46C59" w:rsidP="00A46C59">
                  <w:pPr>
                    <w:spacing w:after="60"/>
                    <w:rPr>
                      <w:iCs/>
                      <w:sz w:val="20"/>
                      <w:szCs w:val="20"/>
                    </w:rPr>
                  </w:pPr>
                  <w:r w:rsidRPr="00A46C5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8B5DA59" w14:textId="77777777" w:rsidR="00A46C59" w:rsidRPr="00A46C59" w:rsidRDefault="00A46C59" w:rsidP="00A46C59">
                  <w:pPr>
                    <w:spacing w:after="60"/>
                    <w:rPr>
                      <w:iCs/>
                      <w:sz w:val="20"/>
                      <w:szCs w:val="20"/>
                    </w:rPr>
                  </w:pPr>
                  <w:r w:rsidRPr="00A46C59">
                    <w:rPr>
                      <w:iCs/>
                      <w:sz w:val="20"/>
                      <w:szCs w:val="20"/>
                    </w:rPr>
                    <w:t>Greater of: $4,500</w:t>
                  </w:r>
                  <w:r w:rsidRPr="00A46C59">
                    <w:rPr>
                      <w:sz w:val="20"/>
                      <w:szCs w:val="20"/>
                    </w:rPr>
                    <w:t xml:space="preserve"> or the effective VOLL, whichever is less; and</w:t>
                  </w:r>
                  <w:r w:rsidRPr="00A46C59">
                    <w:rPr>
                      <w:iCs/>
                      <w:sz w:val="20"/>
                      <w:szCs w:val="20"/>
                    </w:rPr>
                    <w:t xml:space="preserve"> the price associated with the highest MW in QSE-submitted Energy Offer Curve</w:t>
                  </w:r>
                </w:p>
              </w:tc>
            </w:tr>
            <w:tr w:rsidR="00A46C59" w:rsidRPr="00A46C59" w14:paraId="217CA952"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667C57A0" w14:textId="77777777" w:rsidR="00A46C59" w:rsidRPr="00A46C59" w:rsidRDefault="00A46C59" w:rsidP="00A46C59">
                  <w:pPr>
                    <w:spacing w:after="60"/>
                    <w:rPr>
                      <w:iCs/>
                      <w:sz w:val="20"/>
                      <w:szCs w:val="20"/>
                    </w:rPr>
                  </w:pPr>
                  <w:r w:rsidRPr="00A46C5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B3A9541" w14:textId="77777777" w:rsidR="00A46C59" w:rsidRPr="00A46C59" w:rsidRDefault="00A46C59" w:rsidP="00A46C59">
                  <w:pPr>
                    <w:spacing w:after="60"/>
                    <w:rPr>
                      <w:iCs/>
                      <w:sz w:val="20"/>
                      <w:szCs w:val="20"/>
                    </w:rPr>
                  </w:pPr>
                  <w:r w:rsidRPr="00A46C59">
                    <w:rPr>
                      <w:iCs/>
                      <w:sz w:val="20"/>
                      <w:szCs w:val="20"/>
                    </w:rPr>
                    <w:t>Greater of: $4,500</w:t>
                  </w:r>
                  <w:r w:rsidRPr="00A46C59">
                    <w:rPr>
                      <w:sz w:val="20"/>
                      <w:szCs w:val="20"/>
                    </w:rPr>
                    <w:t xml:space="preserve"> or the effective VOLL, whichever is less;</w:t>
                  </w:r>
                  <w:r w:rsidRPr="00A46C59">
                    <w:rPr>
                      <w:iCs/>
                      <w:sz w:val="20"/>
                      <w:szCs w:val="20"/>
                    </w:rPr>
                    <w:t xml:space="preserve"> and the QSE-submitted Energy Offer Curve</w:t>
                  </w:r>
                </w:p>
              </w:tc>
            </w:tr>
            <w:tr w:rsidR="00A46C59" w:rsidRPr="00A46C59" w14:paraId="4B1C2CE8"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467865F0" w14:textId="77777777" w:rsidR="00A46C59" w:rsidRPr="00A46C59" w:rsidRDefault="00A46C59" w:rsidP="00A46C59">
                  <w:pPr>
                    <w:spacing w:after="60"/>
                    <w:rPr>
                      <w:iCs/>
                      <w:sz w:val="20"/>
                      <w:szCs w:val="20"/>
                    </w:rPr>
                  </w:pPr>
                  <w:r w:rsidRPr="00A46C59">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13EB760A" w14:textId="77777777" w:rsidR="00A46C59" w:rsidRPr="00A46C59" w:rsidRDefault="00A46C59" w:rsidP="00A46C59">
                  <w:pPr>
                    <w:spacing w:after="60"/>
                    <w:rPr>
                      <w:iCs/>
                      <w:sz w:val="20"/>
                      <w:szCs w:val="20"/>
                    </w:rPr>
                  </w:pPr>
                  <w:r w:rsidRPr="00A46C59">
                    <w:rPr>
                      <w:iCs/>
                      <w:sz w:val="20"/>
                      <w:szCs w:val="20"/>
                    </w:rPr>
                    <w:t>$4,500</w:t>
                  </w:r>
                  <w:r w:rsidRPr="00A46C59">
                    <w:rPr>
                      <w:sz w:val="20"/>
                      <w:szCs w:val="20"/>
                    </w:rPr>
                    <w:t xml:space="preserve"> or the effective VOLL, whichever is less</w:t>
                  </w:r>
                </w:p>
              </w:tc>
            </w:tr>
            <w:tr w:rsidR="00A46C59" w:rsidRPr="00A46C59" w14:paraId="6CC3AC5F"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12F3A0DE" w14:textId="77777777" w:rsidR="00A46C59" w:rsidRPr="00A46C59" w:rsidRDefault="00A46C59" w:rsidP="00A46C59">
                  <w:pPr>
                    <w:spacing w:after="60"/>
                    <w:rPr>
                      <w:iCs/>
                      <w:sz w:val="20"/>
                      <w:szCs w:val="20"/>
                    </w:rPr>
                  </w:pPr>
                  <w:r w:rsidRPr="00A46C5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76F1D4C" w14:textId="77777777" w:rsidR="00A46C59" w:rsidRPr="00A46C59" w:rsidRDefault="00A46C59" w:rsidP="00A46C59">
                  <w:pPr>
                    <w:spacing w:after="60"/>
                    <w:rPr>
                      <w:iCs/>
                      <w:sz w:val="20"/>
                      <w:szCs w:val="20"/>
                    </w:rPr>
                  </w:pPr>
                  <w:r w:rsidRPr="00A46C59">
                    <w:rPr>
                      <w:iCs/>
                      <w:sz w:val="20"/>
                      <w:szCs w:val="20"/>
                    </w:rPr>
                    <w:t>Price associated with the highest MW in QSE-submitted Energy Offer Curve</w:t>
                  </w:r>
                </w:p>
              </w:tc>
            </w:tr>
            <w:tr w:rsidR="00A46C59" w:rsidRPr="00A46C59" w14:paraId="621BAD06"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29B8A875" w14:textId="77777777" w:rsidR="00A46C59" w:rsidRPr="00A46C59" w:rsidRDefault="00A46C59" w:rsidP="00A46C59">
                  <w:pPr>
                    <w:spacing w:after="60"/>
                    <w:rPr>
                      <w:iCs/>
                      <w:sz w:val="20"/>
                      <w:szCs w:val="20"/>
                    </w:rPr>
                  </w:pPr>
                  <w:r w:rsidRPr="00A46C5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C23525E" w14:textId="77777777" w:rsidR="00A46C59" w:rsidRPr="00A46C59" w:rsidRDefault="00A46C59" w:rsidP="00A46C59">
                  <w:pPr>
                    <w:spacing w:after="60"/>
                    <w:rPr>
                      <w:iCs/>
                      <w:sz w:val="20"/>
                      <w:szCs w:val="20"/>
                    </w:rPr>
                  </w:pPr>
                  <w:r w:rsidRPr="00A46C59">
                    <w:rPr>
                      <w:iCs/>
                      <w:sz w:val="20"/>
                      <w:szCs w:val="20"/>
                    </w:rPr>
                    <w:t>The QSE-submitted Energy Offer Curve</w:t>
                  </w:r>
                </w:p>
              </w:tc>
            </w:tr>
            <w:tr w:rsidR="00A46C59" w:rsidRPr="00A46C59" w14:paraId="56FA5276"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5AC9A6F4" w14:textId="77777777" w:rsidR="00A46C59" w:rsidRPr="00A46C59" w:rsidRDefault="00A46C59" w:rsidP="00A46C59">
                  <w:pPr>
                    <w:spacing w:after="60"/>
                    <w:rPr>
                      <w:iCs/>
                      <w:sz w:val="20"/>
                      <w:szCs w:val="20"/>
                    </w:rPr>
                  </w:pPr>
                  <w:r w:rsidRPr="00A46C5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0516CE70" w14:textId="77777777" w:rsidR="00A46C59" w:rsidRPr="00A46C59" w:rsidRDefault="00A46C59" w:rsidP="00A46C59">
                  <w:pPr>
                    <w:spacing w:after="60"/>
                    <w:rPr>
                      <w:iCs/>
                      <w:sz w:val="20"/>
                      <w:szCs w:val="20"/>
                    </w:rPr>
                  </w:pPr>
                  <w:r w:rsidRPr="00A46C59">
                    <w:rPr>
                      <w:iCs/>
                      <w:sz w:val="20"/>
                      <w:szCs w:val="20"/>
                    </w:rPr>
                    <w:t>-$249.99</w:t>
                  </w:r>
                </w:p>
              </w:tc>
            </w:tr>
            <w:tr w:rsidR="00A46C59" w:rsidRPr="00A46C59" w14:paraId="5710E73B"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5C3A6669" w14:textId="77777777" w:rsidR="00A46C59" w:rsidRPr="00A46C59" w:rsidRDefault="00A46C59" w:rsidP="00A46C59">
                  <w:pPr>
                    <w:spacing w:after="60"/>
                    <w:rPr>
                      <w:iCs/>
                      <w:sz w:val="20"/>
                      <w:szCs w:val="20"/>
                    </w:rPr>
                  </w:pPr>
                  <w:r w:rsidRPr="00A46C5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777B96A" w14:textId="77777777" w:rsidR="00A46C59" w:rsidRPr="00A46C59" w:rsidRDefault="00A46C59" w:rsidP="00A46C59">
                  <w:pPr>
                    <w:spacing w:after="60"/>
                    <w:rPr>
                      <w:iCs/>
                      <w:sz w:val="20"/>
                      <w:szCs w:val="20"/>
                    </w:rPr>
                  </w:pPr>
                  <w:r w:rsidRPr="00A46C59">
                    <w:rPr>
                      <w:iCs/>
                      <w:sz w:val="20"/>
                      <w:szCs w:val="20"/>
                    </w:rPr>
                    <w:t>-$250.00</w:t>
                  </w:r>
                </w:p>
              </w:tc>
            </w:tr>
          </w:tbl>
          <w:p w14:paraId="3E83A677" w14:textId="77777777" w:rsidR="00A46C59" w:rsidRPr="00A46C59" w:rsidRDefault="00A46C59" w:rsidP="00A46C59">
            <w:pPr>
              <w:spacing w:before="240" w:after="240"/>
              <w:ind w:left="720" w:hanging="720"/>
              <w:rPr>
                <w:szCs w:val="20"/>
              </w:rPr>
            </w:pPr>
            <w:r w:rsidRPr="00A46C59">
              <w:rPr>
                <w:szCs w:val="20"/>
              </w:rPr>
              <w:t>(5)</w:t>
            </w:r>
            <w:r w:rsidRPr="00A46C59">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5B95E983"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The proxy Ancillary Service Offer shall be a linked Ancillary Service Offer across all Ancillary Service products for which a Resource is qualified to provide.  For Generation Resources, the proxy Ancillary Service Offer MW </w:t>
            </w:r>
            <w:r w:rsidRPr="00A46C59">
              <w:rPr>
                <w:szCs w:val="20"/>
              </w:rPr>
              <w:lastRenderedPageBreak/>
              <w:t>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212C2EF8" w14:textId="77777777" w:rsidR="00A46C59" w:rsidRPr="00A46C59" w:rsidRDefault="00A46C59" w:rsidP="00A46C59">
            <w:pPr>
              <w:spacing w:after="240"/>
              <w:ind w:left="1440" w:hanging="720"/>
              <w:rPr>
                <w:szCs w:val="20"/>
              </w:rPr>
            </w:pPr>
            <w:r w:rsidRPr="00A46C59">
              <w:rPr>
                <w:szCs w:val="20"/>
              </w:rPr>
              <w:t>(b)</w:t>
            </w:r>
            <w:r w:rsidRPr="00A46C59">
              <w:rPr>
                <w:szCs w:val="20"/>
              </w:rPr>
              <w:tab/>
              <w:t>For Resources that are not RUC-committed, the price in the proxy Ancillary Service Offer shall be set to:</w:t>
            </w:r>
          </w:p>
          <w:p w14:paraId="3712948B"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For Reg-Up and RRS, the maximum of:</w:t>
            </w:r>
          </w:p>
          <w:p w14:paraId="5ED97807" w14:textId="77777777" w:rsidR="00A46C59" w:rsidRPr="00A46C59" w:rsidRDefault="00A46C59" w:rsidP="00A46C59">
            <w:pPr>
              <w:spacing w:after="240"/>
              <w:ind w:left="2880" w:hanging="720"/>
              <w:rPr>
                <w:szCs w:val="20"/>
              </w:rPr>
            </w:pPr>
            <w:r w:rsidRPr="00A46C59">
              <w:rPr>
                <w:szCs w:val="20"/>
              </w:rPr>
              <w:t>(A)</w:t>
            </w:r>
            <w:r w:rsidRPr="00A46C59">
              <w:rPr>
                <w:szCs w:val="20"/>
              </w:rPr>
              <w:tab/>
              <w:t>The proxy Ancillary Service Offer price floor for Reg-Up or RRS, respectively;</w:t>
            </w:r>
          </w:p>
          <w:p w14:paraId="57DE9516" w14:textId="77777777" w:rsidR="00A46C59" w:rsidRPr="00A46C59" w:rsidRDefault="00A46C59" w:rsidP="00A46C59">
            <w:pPr>
              <w:spacing w:after="240"/>
              <w:ind w:left="2880" w:hanging="720"/>
              <w:rPr>
                <w:szCs w:val="20"/>
              </w:rPr>
            </w:pPr>
            <w:r w:rsidRPr="00A46C59">
              <w:rPr>
                <w:szCs w:val="20"/>
              </w:rPr>
              <w:t>(B)</w:t>
            </w:r>
            <w:r w:rsidRPr="00A46C59">
              <w:rPr>
                <w:szCs w:val="20"/>
              </w:rPr>
              <w:tab/>
              <w:t>The Resource’s highest submitted Ancillary Service Offer price for Reg-Up or RRS, respectively;</w:t>
            </w:r>
          </w:p>
          <w:p w14:paraId="110A4017" w14:textId="77777777" w:rsidR="00A46C59" w:rsidRPr="00A46C59" w:rsidRDefault="00A46C59" w:rsidP="00A46C59">
            <w:pPr>
              <w:spacing w:after="240"/>
              <w:ind w:left="2880" w:hanging="720"/>
              <w:rPr>
                <w:szCs w:val="20"/>
              </w:rPr>
            </w:pPr>
            <w:r w:rsidRPr="00A46C59">
              <w:rPr>
                <w:szCs w:val="20"/>
              </w:rPr>
              <w:t>(C)</w:t>
            </w:r>
            <w:r w:rsidRPr="00A46C59">
              <w:rPr>
                <w:szCs w:val="20"/>
              </w:rPr>
              <w:tab/>
              <w:t>The Resource’s highest Ancillary Service Offer price for ECRS (submitted or proxy); or</w:t>
            </w:r>
          </w:p>
          <w:p w14:paraId="514976B0" w14:textId="77777777" w:rsidR="00A46C59" w:rsidRPr="00A46C59" w:rsidRDefault="00A46C59" w:rsidP="00A46C59">
            <w:pPr>
              <w:spacing w:after="240"/>
              <w:ind w:left="2880" w:hanging="720"/>
              <w:rPr>
                <w:szCs w:val="20"/>
              </w:rPr>
            </w:pPr>
            <w:r w:rsidRPr="00A46C59">
              <w:rPr>
                <w:szCs w:val="20"/>
              </w:rPr>
              <w:t>(D)</w:t>
            </w:r>
            <w:r w:rsidRPr="00A46C59">
              <w:rPr>
                <w:szCs w:val="20"/>
              </w:rPr>
              <w:tab/>
              <w:t>The Resource’s highest Ancillary Service Offer price for Non-Spin (submitted or proxy).</w:t>
            </w:r>
          </w:p>
          <w:p w14:paraId="0A5B30F5" w14:textId="77777777" w:rsidR="00A46C59" w:rsidRPr="00A46C59" w:rsidRDefault="00A46C59" w:rsidP="00A46C59">
            <w:pPr>
              <w:spacing w:after="240"/>
              <w:ind w:left="2160" w:hanging="720"/>
              <w:rPr>
                <w:szCs w:val="20"/>
              </w:rPr>
            </w:pPr>
            <w:r w:rsidRPr="00A46C59">
              <w:rPr>
                <w:szCs w:val="20"/>
              </w:rPr>
              <w:t>(ii)</w:t>
            </w:r>
            <w:r w:rsidRPr="00A46C59">
              <w:rPr>
                <w:szCs w:val="20"/>
              </w:rPr>
              <w:tab/>
              <w:t xml:space="preserve">For ECRS, the maximum of: </w:t>
            </w:r>
          </w:p>
          <w:p w14:paraId="6771D382" w14:textId="77777777" w:rsidR="00A46C59" w:rsidRPr="00A46C59" w:rsidRDefault="00A46C59" w:rsidP="00A46C59">
            <w:pPr>
              <w:spacing w:after="240"/>
              <w:ind w:left="2880" w:hanging="720"/>
              <w:rPr>
                <w:szCs w:val="20"/>
              </w:rPr>
            </w:pPr>
            <w:r w:rsidRPr="00A46C59">
              <w:rPr>
                <w:szCs w:val="20"/>
              </w:rPr>
              <w:t>(A)</w:t>
            </w:r>
            <w:r w:rsidRPr="00A46C59">
              <w:rPr>
                <w:szCs w:val="20"/>
              </w:rPr>
              <w:tab/>
              <w:t xml:space="preserve">The proxy Ancillary Service Offer price floor for ECRS; </w:t>
            </w:r>
          </w:p>
          <w:p w14:paraId="14CC1E63" w14:textId="77777777" w:rsidR="00A46C59" w:rsidRPr="00A46C59" w:rsidRDefault="00A46C59" w:rsidP="00A46C59">
            <w:pPr>
              <w:spacing w:after="240"/>
              <w:ind w:left="2880" w:hanging="720"/>
              <w:rPr>
                <w:szCs w:val="20"/>
              </w:rPr>
            </w:pPr>
            <w:r w:rsidRPr="00A46C59">
              <w:rPr>
                <w:szCs w:val="20"/>
              </w:rPr>
              <w:t>(B)</w:t>
            </w:r>
            <w:r w:rsidRPr="00A46C59">
              <w:rPr>
                <w:szCs w:val="20"/>
              </w:rPr>
              <w:tab/>
              <w:t>The Resource’s highest submitted Ancillary Service Offer price for ECRS; or</w:t>
            </w:r>
          </w:p>
          <w:p w14:paraId="75B66E9D" w14:textId="77777777" w:rsidR="00A46C59" w:rsidRPr="00A46C59" w:rsidRDefault="00A46C59" w:rsidP="00A46C59">
            <w:pPr>
              <w:spacing w:after="240"/>
              <w:ind w:left="2880" w:hanging="720"/>
              <w:rPr>
                <w:szCs w:val="20"/>
              </w:rPr>
            </w:pPr>
            <w:r w:rsidRPr="00A46C59">
              <w:rPr>
                <w:szCs w:val="20"/>
              </w:rPr>
              <w:t>(C)</w:t>
            </w:r>
            <w:r w:rsidRPr="00A46C59">
              <w:rPr>
                <w:szCs w:val="20"/>
              </w:rPr>
              <w:tab/>
              <w:t>The Resource’s highest Ancillary Service Offer price for Non-Spin (submitted or proxy).</w:t>
            </w:r>
          </w:p>
          <w:p w14:paraId="72BE7524" w14:textId="77777777" w:rsidR="00A46C59" w:rsidRPr="00A46C59" w:rsidRDefault="00A46C59" w:rsidP="00A46C59">
            <w:pPr>
              <w:spacing w:after="240"/>
              <w:ind w:left="2160" w:hanging="720"/>
              <w:rPr>
                <w:szCs w:val="20"/>
              </w:rPr>
            </w:pPr>
            <w:r w:rsidRPr="00A46C59">
              <w:rPr>
                <w:szCs w:val="20"/>
              </w:rPr>
              <w:t>(iii)</w:t>
            </w:r>
            <w:r w:rsidRPr="00A46C59">
              <w:rPr>
                <w:szCs w:val="20"/>
              </w:rPr>
              <w:tab/>
              <w:t xml:space="preserve">For Non-Spin, the maximum of: </w:t>
            </w:r>
          </w:p>
          <w:p w14:paraId="0FA0ECE1" w14:textId="77777777" w:rsidR="00A46C59" w:rsidRPr="00A46C59" w:rsidRDefault="00A46C59" w:rsidP="00A46C59">
            <w:pPr>
              <w:spacing w:after="240"/>
              <w:ind w:left="2880" w:hanging="720"/>
              <w:rPr>
                <w:szCs w:val="20"/>
              </w:rPr>
            </w:pPr>
            <w:r w:rsidRPr="00A46C59">
              <w:rPr>
                <w:szCs w:val="20"/>
              </w:rPr>
              <w:t>(A)</w:t>
            </w:r>
            <w:r w:rsidRPr="00A46C59">
              <w:rPr>
                <w:szCs w:val="20"/>
              </w:rPr>
              <w:tab/>
              <w:t>The proxy Ancillary Service Offer price floor for Non-Spin; or</w:t>
            </w:r>
          </w:p>
          <w:p w14:paraId="2BAC1E86" w14:textId="77777777" w:rsidR="00A46C59" w:rsidRPr="00A46C59" w:rsidRDefault="00A46C59" w:rsidP="00A46C59">
            <w:pPr>
              <w:spacing w:after="240"/>
              <w:ind w:left="2880" w:hanging="720"/>
              <w:rPr>
                <w:szCs w:val="20"/>
              </w:rPr>
            </w:pPr>
            <w:r w:rsidRPr="00A46C59">
              <w:rPr>
                <w:szCs w:val="20"/>
              </w:rPr>
              <w:t>(B)</w:t>
            </w:r>
            <w:r w:rsidRPr="00A46C59">
              <w:rPr>
                <w:szCs w:val="20"/>
              </w:rPr>
              <w:tab/>
              <w:t>The Resource’s highest submitted Ancillary Service Offer price for Non-Spin.</w:t>
            </w:r>
          </w:p>
          <w:p w14:paraId="051BC9A8" w14:textId="77777777" w:rsidR="00A46C59" w:rsidRPr="00A46C59" w:rsidRDefault="00A46C59" w:rsidP="00A46C59">
            <w:pPr>
              <w:spacing w:after="240"/>
              <w:ind w:left="2160" w:hanging="720"/>
              <w:rPr>
                <w:szCs w:val="20"/>
              </w:rPr>
            </w:pPr>
            <w:r w:rsidRPr="00A46C59">
              <w:rPr>
                <w:szCs w:val="20"/>
              </w:rPr>
              <w:t>(iv)</w:t>
            </w:r>
            <w:r w:rsidRPr="00A46C59">
              <w:rPr>
                <w:szCs w:val="20"/>
              </w:rPr>
              <w:tab/>
              <w:t>For Reg-Down, the maximum of:</w:t>
            </w:r>
          </w:p>
          <w:p w14:paraId="1613F6BE" w14:textId="77777777" w:rsidR="00A46C59" w:rsidRPr="00A46C59" w:rsidRDefault="00A46C59" w:rsidP="00A46C59">
            <w:pPr>
              <w:spacing w:after="240"/>
              <w:ind w:left="2880" w:hanging="720"/>
              <w:rPr>
                <w:szCs w:val="20"/>
              </w:rPr>
            </w:pPr>
            <w:r w:rsidRPr="00A46C59">
              <w:rPr>
                <w:szCs w:val="20"/>
              </w:rPr>
              <w:t>(A)</w:t>
            </w:r>
            <w:r w:rsidRPr="00A46C59">
              <w:rPr>
                <w:szCs w:val="20"/>
              </w:rPr>
              <w:tab/>
              <w:t>The proxy Ancillary Service Offer price floor for Reg-Down; or</w:t>
            </w:r>
          </w:p>
          <w:p w14:paraId="16EDA028" w14:textId="77777777" w:rsidR="00A46C59" w:rsidRPr="00A46C59" w:rsidRDefault="00A46C59" w:rsidP="00A46C59">
            <w:pPr>
              <w:spacing w:after="240"/>
              <w:ind w:left="2880" w:hanging="720"/>
              <w:rPr>
                <w:szCs w:val="20"/>
              </w:rPr>
            </w:pPr>
            <w:r w:rsidRPr="00A46C59">
              <w:rPr>
                <w:szCs w:val="20"/>
              </w:rPr>
              <w:t>(B)</w:t>
            </w:r>
            <w:r w:rsidRPr="00A46C59">
              <w:rPr>
                <w:szCs w:val="20"/>
              </w:rPr>
              <w:tab/>
              <w:t>The Resource’s highest submitted Ancillary Service Offer price for Reg-Down.</w:t>
            </w:r>
          </w:p>
          <w:p w14:paraId="3525DCCC" w14:textId="77777777" w:rsidR="00A46C59" w:rsidRPr="00A46C59" w:rsidRDefault="00A46C59" w:rsidP="00A46C59">
            <w:pPr>
              <w:spacing w:after="240"/>
              <w:ind w:left="1440" w:hanging="720"/>
              <w:rPr>
                <w:szCs w:val="20"/>
              </w:rPr>
            </w:pPr>
            <w:r w:rsidRPr="00A46C59">
              <w:rPr>
                <w:szCs w:val="20"/>
              </w:rPr>
              <w:lastRenderedPageBreak/>
              <w:t>(c)</w:t>
            </w:r>
            <w:r w:rsidRPr="00A46C59">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89455C7" w14:textId="77777777" w:rsidR="00A46C59" w:rsidRPr="00A46C59" w:rsidRDefault="00A46C59" w:rsidP="00A46C59">
            <w:pPr>
              <w:spacing w:after="240"/>
              <w:ind w:left="1440" w:hanging="720"/>
              <w:rPr>
                <w:szCs w:val="20"/>
              </w:rPr>
            </w:pPr>
            <w:r w:rsidRPr="00A46C59">
              <w:rPr>
                <w:szCs w:val="20"/>
              </w:rPr>
              <w:t>(d)</w:t>
            </w:r>
            <w:r w:rsidRPr="00A46C59">
              <w:rPr>
                <w:szCs w:val="20"/>
              </w:rPr>
              <w:tab/>
              <w:t>Proxy Ancillary Service Offer price floors shall be approved by TAC and posted on the ERCOT website.</w:t>
            </w:r>
          </w:p>
          <w:p w14:paraId="3DAB7AB3" w14:textId="77777777" w:rsidR="00A46C59" w:rsidRPr="00A46C59" w:rsidRDefault="00A46C59" w:rsidP="00A46C59">
            <w:pPr>
              <w:spacing w:after="240"/>
              <w:ind w:left="1440" w:hanging="720"/>
              <w:rPr>
                <w:szCs w:val="20"/>
              </w:rPr>
            </w:pPr>
            <w:r w:rsidRPr="00A46C59">
              <w:rPr>
                <w:szCs w:val="20"/>
              </w:rPr>
              <w:t>(e)</w:t>
            </w:r>
            <w:r w:rsidRPr="00A46C59">
              <w:rPr>
                <w:szCs w:val="20"/>
              </w:rPr>
              <w:tab/>
              <w:t>For RUC-committed Resources:</w:t>
            </w:r>
          </w:p>
          <w:p w14:paraId="768F02D6"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 xml:space="preserve">If a RUC-committed Resource does not have an Ancillary Service Offer for an Ancillary Service product that the Resource is qualified to provide, ERCOT shall create an </w:t>
            </w:r>
            <w:r w:rsidRPr="00A46C59">
              <w:t xml:space="preserve">Ancillary Service Offer for that Ancillary Service product at a value of </w:t>
            </w:r>
            <w:ins w:id="362" w:author="ERCOT 120621" w:date="2021-12-02T08:25:00Z">
              <w:r w:rsidRPr="00A46C59">
                <w:rPr>
                  <w:iCs/>
                </w:rPr>
                <w:t xml:space="preserve">Min(SWCAP, </w:t>
              </w:r>
            </w:ins>
            <w:r w:rsidRPr="00A46C59">
              <w:t>$</w:t>
            </w:r>
            <w:ins w:id="363" w:author="IMM 111921" w:date="2021-11-15T13:22:00Z">
              <w:r w:rsidRPr="00A46C59">
                <w:t>16*</w:t>
              </w:r>
              <w:r w:rsidRPr="00A46C59">
                <w:rPr>
                  <w:szCs w:val="20"/>
                </w:rPr>
                <w:t>FIP + $5</w:t>
              </w:r>
            </w:ins>
            <w:ins w:id="364" w:author="ERCOT 120621" w:date="2021-12-02T08:25:00Z">
              <w:r w:rsidRPr="00A46C59">
                <w:rPr>
                  <w:szCs w:val="20"/>
                </w:rPr>
                <w:t>)</w:t>
              </w:r>
            </w:ins>
            <w:ins w:id="365" w:author="IMM 111921" w:date="2021-11-15T13:22:00Z">
              <w:r w:rsidRPr="00A46C59">
                <w:rPr>
                  <w:szCs w:val="20"/>
                </w:rPr>
                <w:t xml:space="preserve"> </w:t>
              </w:r>
            </w:ins>
            <w:ins w:id="366" w:author="IMM" w:date="2021-08-09T15:24:00Z">
              <w:del w:id="367" w:author="IMM 111921" w:date="2021-11-15T13:22:00Z">
                <w:r w:rsidRPr="00A46C59">
                  <w:rPr>
                    <w:szCs w:val="20"/>
                  </w:rPr>
                  <w:delText>75</w:delText>
                </w:r>
              </w:del>
            </w:ins>
            <w:del w:id="368" w:author="IMM" w:date="2021-08-09T15:24:00Z">
              <w:r w:rsidRPr="00A46C59">
                <w:rPr>
                  <w:szCs w:val="20"/>
                </w:rPr>
                <w:delText>1,500</w:delText>
              </w:r>
            </w:del>
            <w:r w:rsidRPr="00A46C59">
              <w:rPr>
                <w:szCs w:val="20"/>
              </w:rPr>
              <w:t>/MWh for the full operating range of the Resource up to its telemetered HSL.</w:t>
            </w:r>
          </w:p>
          <w:p w14:paraId="676CB577" w14:textId="77777777" w:rsidR="00A46C59" w:rsidRPr="00A46C59" w:rsidRDefault="00A46C59" w:rsidP="00A46C59">
            <w:pPr>
              <w:spacing w:after="240"/>
              <w:ind w:left="2160" w:hanging="720"/>
              <w:rPr>
                <w:szCs w:val="20"/>
              </w:rPr>
            </w:pPr>
            <w:r w:rsidRPr="00A46C59">
              <w:rPr>
                <w:szCs w:val="20"/>
              </w:rPr>
              <w:t>(ii)</w:t>
            </w:r>
            <w:r w:rsidRPr="00A46C59">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507A7B75" w14:textId="77777777" w:rsidR="00A46C59" w:rsidRPr="00A46C59" w:rsidRDefault="00A46C59" w:rsidP="00A46C59">
            <w:pPr>
              <w:spacing w:after="240"/>
              <w:ind w:left="2880" w:hanging="720"/>
            </w:pPr>
            <w:r w:rsidRPr="00A46C59">
              <w:rPr>
                <w:szCs w:val="20"/>
              </w:rPr>
              <w:t>(A)</w:t>
            </w:r>
            <w:r w:rsidRPr="00A46C59">
              <w:rPr>
                <w:szCs w:val="20"/>
              </w:rPr>
              <w:tab/>
              <w:t xml:space="preserve">The Resource’s highest submitted Ancillary Service Offer price; or </w:t>
            </w:r>
          </w:p>
          <w:p w14:paraId="05DF208F" w14:textId="77777777" w:rsidR="00A46C59" w:rsidRPr="00A46C59" w:rsidRDefault="00A46C59" w:rsidP="00A46C59">
            <w:pPr>
              <w:spacing w:after="240"/>
              <w:ind w:left="2880" w:hanging="720"/>
            </w:pPr>
            <w:r w:rsidRPr="00A46C59">
              <w:t>(B)</w:t>
            </w:r>
            <w:r w:rsidRPr="00A46C59">
              <w:tab/>
            </w:r>
            <w:ins w:id="369" w:author="ERCOT 120621" w:date="2021-12-02T08:25:00Z">
              <w:r w:rsidRPr="00A46C59">
                <w:rPr>
                  <w:iCs/>
                </w:rPr>
                <w:t xml:space="preserve">Min(SWCAP, </w:t>
              </w:r>
            </w:ins>
            <w:r w:rsidRPr="00A46C59">
              <w:t>$</w:t>
            </w:r>
            <w:ins w:id="370" w:author="IMM 111921" w:date="2021-11-15T13:23:00Z">
              <w:r w:rsidRPr="00A46C59">
                <w:t>16*FIP + $5</w:t>
              </w:r>
            </w:ins>
            <w:ins w:id="371" w:author="ERCOT 120621" w:date="2021-12-02T08:25:00Z">
              <w:r w:rsidRPr="00A46C59">
                <w:t>)</w:t>
              </w:r>
            </w:ins>
            <w:ins w:id="372" w:author="IMM 111921" w:date="2021-11-15T13:23:00Z">
              <w:r w:rsidRPr="00A46C59">
                <w:t xml:space="preserve"> </w:t>
              </w:r>
            </w:ins>
            <w:ins w:id="373" w:author="IMM" w:date="2021-08-09T15:23:00Z">
              <w:del w:id="374" w:author="IMM 111921" w:date="2021-11-15T13:23:00Z">
                <w:r w:rsidRPr="00A46C59">
                  <w:delText>75</w:delText>
                </w:r>
              </w:del>
            </w:ins>
            <w:del w:id="375" w:author="IMM" w:date="2021-08-09T15:23:00Z">
              <w:r w:rsidRPr="00A46C59">
                <w:delText>1,500</w:delText>
              </w:r>
            </w:del>
            <w:r w:rsidRPr="00A46C59">
              <w:t>/MWh.</w:t>
            </w:r>
          </w:p>
          <w:p w14:paraId="5BF0B463" w14:textId="77777777" w:rsidR="00A46C59" w:rsidRPr="00A46C59" w:rsidRDefault="00A46C59" w:rsidP="00A46C59">
            <w:pPr>
              <w:spacing w:after="240"/>
              <w:ind w:left="720" w:hanging="720"/>
              <w:rPr>
                <w:szCs w:val="20"/>
              </w:rPr>
            </w:pPr>
            <w:r w:rsidRPr="00A46C59">
              <w:t>(6)</w:t>
            </w:r>
            <w:r w:rsidRPr="00A46C59">
              <w:tab/>
              <w:t>For use as SCED inputs for determining energy Dispatch and Ancillary</w:t>
            </w:r>
            <w:r w:rsidRPr="00A46C59">
              <w:rPr>
                <w:szCs w:val="20"/>
              </w:rPr>
              <w:t xml:space="preserve"> Service awards, ERCOT shall use the available capacity of all On-Line ESRs by creating proxy Energy Bid/Offer Curves for certain Resources as follows: </w:t>
            </w:r>
          </w:p>
          <w:p w14:paraId="3C451AC6" w14:textId="77777777" w:rsidR="00A46C59" w:rsidRPr="00A46C59" w:rsidRDefault="00A46C59" w:rsidP="00A46C59">
            <w:pPr>
              <w:spacing w:before="240" w:after="240"/>
              <w:ind w:left="1440" w:hanging="720"/>
              <w:rPr>
                <w:szCs w:val="20"/>
              </w:rPr>
            </w:pPr>
            <w:r w:rsidRPr="00A46C59">
              <w:rPr>
                <w:szCs w:val="20"/>
              </w:rPr>
              <w:t>(a)</w:t>
            </w:r>
            <w:r w:rsidRPr="00A46C59">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A46C59" w:rsidRPr="00A46C59" w14:paraId="38DF9932"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4220EB7B" w14:textId="77777777" w:rsidR="00A46C59" w:rsidRPr="00A46C59" w:rsidRDefault="00A46C59" w:rsidP="00A46C59">
                  <w:pPr>
                    <w:spacing w:after="120"/>
                    <w:rPr>
                      <w:b/>
                      <w:iCs/>
                      <w:sz w:val="20"/>
                      <w:szCs w:val="20"/>
                    </w:rPr>
                  </w:pPr>
                  <w:r w:rsidRPr="00A46C59">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3F6A774" w14:textId="77777777" w:rsidR="00A46C59" w:rsidRPr="00A46C59" w:rsidRDefault="00A46C59" w:rsidP="00A46C59">
                  <w:pPr>
                    <w:spacing w:after="120"/>
                    <w:rPr>
                      <w:b/>
                      <w:iCs/>
                      <w:sz w:val="20"/>
                      <w:szCs w:val="20"/>
                    </w:rPr>
                  </w:pPr>
                  <w:r w:rsidRPr="00A46C59">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882B17C"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27AD935F"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504E103" w14:textId="77777777" w:rsidR="00A46C59" w:rsidRPr="00A46C59" w:rsidRDefault="00A46C59" w:rsidP="00A46C59">
                  <w:pPr>
                    <w:spacing w:after="60"/>
                    <w:rPr>
                      <w:iCs/>
                      <w:sz w:val="20"/>
                      <w:szCs w:val="20"/>
                    </w:rPr>
                  </w:pPr>
                  <w:r w:rsidRPr="00A46C59">
                    <w:rPr>
                      <w:iCs/>
                      <w:sz w:val="20"/>
                      <w:szCs w:val="20"/>
                    </w:rPr>
                    <w:t xml:space="preserve">HSL MW and the highest MW point on the Energy Bid/Offer are both greater than or equal to zero, </w:t>
                  </w:r>
                </w:p>
                <w:p w14:paraId="573925BA" w14:textId="77777777" w:rsidR="00A46C59" w:rsidRPr="00A46C59" w:rsidRDefault="00A46C59" w:rsidP="00A46C59">
                  <w:pPr>
                    <w:spacing w:after="60"/>
                    <w:rPr>
                      <w:iCs/>
                      <w:sz w:val="20"/>
                      <w:szCs w:val="20"/>
                    </w:rPr>
                  </w:pPr>
                  <w:r w:rsidRPr="00A46C59">
                    <w:rPr>
                      <w:iCs/>
                      <w:sz w:val="20"/>
                      <w:szCs w:val="20"/>
                    </w:rPr>
                    <w:t>and,</w:t>
                  </w:r>
                </w:p>
                <w:p w14:paraId="4669314D" w14:textId="77777777" w:rsidR="00A46C59" w:rsidRPr="00A46C59" w:rsidRDefault="00A46C59" w:rsidP="00A46C59">
                  <w:pPr>
                    <w:spacing w:after="60"/>
                    <w:rPr>
                      <w:iCs/>
                      <w:sz w:val="20"/>
                      <w:szCs w:val="20"/>
                    </w:rPr>
                  </w:pPr>
                  <w:r w:rsidRPr="00A46C59">
                    <w:rPr>
                      <w:iCs/>
                      <w:sz w:val="20"/>
                      <w:szCs w:val="20"/>
                    </w:rPr>
                    <w:t>HSL is greater than the highest MW in submitted Energy Bid/Offer Curve</w:t>
                  </w:r>
                </w:p>
                <w:p w14:paraId="4C9543EB" w14:textId="77777777" w:rsidR="00A46C59" w:rsidRPr="00A46C59" w:rsidRDefault="00A46C59" w:rsidP="00A46C5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55B6C42" w14:textId="77777777" w:rsidR="00A46C59" w:rsidRPr="00A46C59" w:rsidRDefault="00A46C59" w:rsidP="00A46C59">
                  <w:pPr>
                    <w:spacing w:after="60"/>
                    <w:rPr>
                      <w:iCs/>
                      <w:sz w:val="20"/>
                      <w:szCs w:val="20"/>
                    </w:rPr>
                  </w:pPr>
                  <w:r w:rsidRPr="00A46C59">
                    <w:rPr>
                      <w:iCs/>
                      <w:sz w:val="20"/>
                      <w:szCs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F54EA4E" w14:textId="77777777" w:rsidR="00A46C59" w:rsidRPr="00A46C59" w:rsidRDefault="00A46C59" w:rsidP="00A46C59">
                  <w:pPr>
                    <w:spacing w:after="60"/>
                    <w:rPr>
                      <w:iCs/>
                      <w:sz w:val="20"/>
                      <w:szCs w:val="20"/>
                    </w:rPr>
                  </w:pPr>
                  <w:r w:rsidRPr="00A46C59">
                    <w:rPr>
                      <w:iCs/>
                      <w:sz w:val="20"/>
                      <w:szCs w:val="20"/>
                    </w:rPr>
                    <w:t xml:space="preserve">RTSWCAP </w:t>
                  </w:r>
                </w:p>
              </w:tc>
            </w:tr>
            <w:tr w:rsidR="00A46C59" w:rsidRPr="00A46C59" w14:paraId="4EBC0C42" w14:textId="777777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8FB5FAE" w14:textId="77777777" w:rsidR="00A46C59" w:rsidRPr="00A46C59" w:rsidRDefault="00A46C59" w:rsidP="00A46C59">
                  <w:pPr>
                    <w:spacing w:after="60"/>
                    <w:rPr>
                      <w:iCs/>
                      <w:sz w:val="20"/>
                      <w:szCs w:val="20"/>
                    </w:rPr>
                  </w:pPr>
                  <w:r w:rsidRPr="00A46C59">
                    <w:rPr>
                      <w:iCs/>
                      <w:sz w:val="20"/>
                      <w:szCs w:val="20"/>
                    </w:rPr>
                    <w:t xml:space="preserve">HSL MW is greater than or equal to zero, </w:t>
                  </w:r>
                </w:p>
                <w:p w14:paraId="6E926A94" w14:textId="77777777" w:rsidR="00A46C59" w:rsidRPr="00A46C59" w:rsidRDefault="00A46C59" w:rsidP="00A46C59">
                  <w:pPr>
                    <w:spacing w:after="60"/>
                    <w:rPr>
                      <w:iCs/>
                      <w:sz w:val="20"/>
                      <w:szCs w:val="20"/>
                    </w:rPr>
                  </w:pPr>
                  <w:r w:rsidRPr="00A46C59">
                    <w:rPr>
                      <w:iCs/>
                      <w:sz w:val="20"/>
                      <w:szCs w:val="20"/>
                    </w:rPr>
                    <w:t>and,</w:t>
                  </w:r>
                </w:p>
                <w:p w14:paraId="020F9DD7" w14:textId="77777777" w:rsidR="00A46C59" w:rsidRPr="00A46C59" w:rsidRDefault="00A46C59" w:rsidP="00A46C59">
                  <w:pPr>
                    <w:spacing w:after="60"/>
                    <w:rPr>
                      <w:iCs/>
                      <w:sz w:val="20"/>
                      <w:szCs w:val="20"/>
                    </w:rPr>
                  </w:pPr>
                  <w:r w:rsidRPr="00A46C59">
                    <w:rPr>
                      <w:iCs/>
                      <w:sz w:val="20"/>
                      <w:szCs w:val="20"/>
                    </w:rPr>
                    <w:t>the highest MW point on the Energy Bid/Offer is less than zero</w:t>
                  </w:r>
                </w:p>
                <w:p w14:paraId="2C26EE24" w14:textId="77777777" w:rsidR="00A46C59" w:rsidRPr="00A46C59" w:rsidRDefault="00A46C59" w:rsidP="00A46C5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6C8A94EC" w14:textId="77777777" w:rsidR="00A46C59" w:rsidRPr="00A46C59" w:rsidRDefault="00A46C59" w:rsidP="00A46C59">
                  <w:pPr>
                    <w:spacing w:after="60"/>
                    <w:rPr>
                      <w:iCs/>
                      <w:sz w:val="20"/>
                      <w:szCs w:val="20"/>
                    </w:rPr>
                  </w:pPr>
                  <w:r w:rsidRPr="00A46C59">
                    <w:rPr>
                      <w:iCs/>
                      <w:sz w:val="20"/>
                      <w:szCs w:val="20"/>
                    </w:rPr>
                    <w:t>From highest MW point on submitted Energy Bid/Offer Curve to 0 MW</w:t>
                  </w:r>
                </w:p>
                <w:p w14:paraId="1B801B45" w14:textId="77777777" w:rsidR="00A46C59" w:rsidRPr="00A46C59" w:rsidRDefault="00A46C59" w:rsidP="00A46C59">
                  <w:pPr>
                    <w:spacing w:after="60"/>
                    <w:rPr>
                      <w:iCs/>
                      <w:sz w:val="20"/>
                      <w:szCs w:val="20"/>
                    </w:rPr>
                  </w:pPr>
                </w:p>
                <w:p w14:paraId="1CA2F186" w14:textId="77777777" w:rsidR="00A46C59" w:rsidRPr="00A46C59" w:rsidRDefault="00A46C59" w:rsidP="00A46C59">
                  <w:pPr>
                    <w:spacing w:after="60"/>
                    <w:rPr>
                      <w:iCs/>
                      <w:sz w:val="20"/>
                      <w:szCs w:val="20"/>
                    </w:rPr>
                  </w:pPr>
                  <w:r w:rsidRPr="00A46C59">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321851C9" w14:textId="77777777" w:rsidR="00A46C59" w:rsidRPr="00A46C59" w:rsidRDefault="00A46C59" w:rsidP="00A46C59">
                  <w:pPr>
                    <w:spacing w:after="60"/>
                    <w:rPr>
                      <w:iCs/>
                      <w:sz w:val="20"/>
                      <w:szCs w:val="20"/>
                    </w:rPr>
                  </w:pPr>
                  <w:r w:rsidRPr="00A46C59">
                    <w:rPr>
                      <w:iCs/>
                      <w:sz w:val="20"/>
                      <w:szCs w:val="20"/>
                    </w:rPr>
                    <w:t>Price associated with the highest MW in submitted Energy Bid/Offer Curve</w:t>
                  </w:r>
                </w:p>
                <w:p w14:paraId="6A065705" w14:textId="77777777" w:rsidR="00A46C59" w:rsidRPr="00A46C59" w:rsidRDefault="00A46C59" w:rsidP="00A46C59">
                  <w:pPr>
                    <w:spacing w:after="60"/>
                    <w:rPr>
                      <w:iCs/>
                      <w:sz w:val="20"/>
                      <w:szCs w:val="20"/>
                    </w:rPr>
                  </w:pPr>
                </w:p>
                <w:p w14:paraId="10455434" w14:textId="77777777" w:rsidR="00A46C59" w:rsidRPr="00A46C59" w:rsidRDefault="00A46C59" w:rsidP="00A46C59">
                  <w:pPr>
                    <w:spacing w:after="60"/>
                    <w:rPr>
                      <w:iCs/>
                      <w:sz w:val="20"/>
                      <w:szCs w:val="20"/>
                    </w:rPr>
                  </w:pPr>
                  <w:r w:rsidRPr="00A46C59">
                    <w:rPr>
                      <w:iCs/>
                      <w:sz w:val="20"/>
                      <w:szCs w:val="20"/>
                    </w:rPr>
                    <w:t>RTSWCAP</w:t>
                  </w:r>
                </w:p>
              </w:tc>
            </w:tr>
            <w:tr w:rsidR="00A46C59" w:rsidRPr="00A46C59" w14:paraId="42751C26"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1F2F10C0" w14:textId="77777777" w:rsidR="00A46C59" w:rsidRPr="00A46C59" w:rsidRDefault="00A46C59" w:rsidP="00A46C59">
                  <w:pPr>
                    <w:spacing w:after="60"/>
                    <w:rPr>
                      <w:iCs/>
                      <w:sz w:val="20"/>
                      <w:szCs w:val="20"/>
                    </w:rPr>
                  </w:pPr>
                  <w:r w:rsidRPr="00A46C59">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BA2683E" w14:textId="77777777" w:rsidR="00A46C59" w:rsidRPr="00A46C59" w:rsidRDefault="00A46C59" w:rsidP="00A46C59">
                  <w:pPr>
                    <w:spacing w:after="60"/>
                    <w:rPr>
                      <w:iCs/>
                      <w:sz w:val="20"/>
                      <w:szCs w:val="20"/>
                    </w:rPr>
                  </w:pPr>
                  <w:r w:rsidRPr="00A46C5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0861233" w14:textId="77777777" w:rsidR="00A46C59" w:rsidRPr="00A46C59" w:rsidRDefault="00A46C59" w:rsidP="00A46C59">
                  <w:pPr>
                    <w:spacing w:after="60"/>
                    <w:rPr>
                      <w:iCs/>
                      <w:sz w:val="20"/>
                      <w:szCs w:val="20"/>
                    </w:rPr>
                  </w:pPr>
                  <w:r w:rsidRPr="00A46C59">
                    <w:rPr>
                      <w:iCs/>
                      <w:sz w:val="20"/>
                      <w:szCs w:val="20"/>
                    </w:rPr>
                    <w:t>Price associated with the highest MW in submitted Energy Bid/Offer Curve</w:t>
                  </w:r>
                </w:p>
              </w:tc>
            </w:tr>
            <w:tr w:rsidR="00A46C59" w:rsidRPr="00A46C59" w14:paraId="58DC0EDB"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21C5ADAE" w14:textId="77777777" w:rsidR="00A46C59" w:rsidRPr="00A46C59" w:rsidRDefault="00A46C59" w:rsidP="00A46C59">
                  <w:pPr>
                    <w:spacing w:after="60"/>
                    <w:rPr>
                      <w:iCs/>
                      <w:sz w:val="20"/>
                      <w:szCs w:val="20"/>
                    </w:rPr>
                  </w:pPr>
                  <w:r w:rsidRPr="00A46C59">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7A4B7D0" w14:textId="77777777" w:rsidR="00A46C59" w:rsidRPr="00A46C59" w:rsidRDefault="00A46C59" w:rsidP="00A46C59">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52C8AF7" w14:textId="77777777" w:rsidR="00A46C59" w:rsidRPr="00A46C59" w:rsidRDefault="00A46C59" w:rsidP="00A46C59">
                  <w:pPr>
                    <w:spacing w:after="60"/>
                    <w:rPr>
                      <w:iCs/>
                      <w:sz w:val="20"/>
                      <w:szCs w:val="20"/>
                    </w:rPr>
                  </w:pPr>
                  <w:r w:rsidRPr="00A46C59">
                    <w:rPr>
                      <w:iCs/>
                      <w:sz w:val="20"/>
                      <w:szCs w:val="20"/>
                    </w:rPr>
                    <w:t>Energy Bid/Offer Curve</w:t>
                  </w:r>
                </w:p>
              </w:tc>
            </w:tr>
            <w:tr w:rsidR="00A46C59" w:rsidRPr="00A46C59" w14:paraId="0357FEB3"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0D32BB55" w14:textId="77777777" w:rsidR="00A46C59" w:rsidRPr="00A46C59" w:rsidRDefault="00A46C59" w:rsidP="00A46C59">
                  <w:pPr>
                    <w:spacing w:after="60"/>
                    <w:rPr>
                      <w:iCs/>
                      <w:sz w:val="20"/>
                      <w:szCs w:val="20"/>
                    </w:rPr>
                  </w:pPr>
                  <w:r w:rsidRPr="00A46C59">
                    <w:rPr>
                      <w:iCs/>
                      <w:sz w:val="20"/>
                      <w:szCs w:val="20"/>
                    </w:rPr>
                    <w:t xml:space="preserve">LSL MW and the lowest MW point on the Energy Bid/Offer Curve are both greater than or equal to zero, </w:t>
                  </w:r>
                </w:p>
                <w:p w14:paraId="6E496233" w14:textId="77777777" w:rsidR="00A46C59" w:rsidRPr="00A46C59" w:rsidRDefault="00A46C59" w:rsidP="00A46C59">
                  <w:pPr>
                    <w:spacing w:after="60"/>
                    <w:rPr>
                      <w:iCs/>
                      <w:sz w:val="20"/>
                      <w:szCs w:val="20"/>
                    </w:rPr>
                  </w:pPr>
                  <w:r w:rsidRPr="00A46C59">
                    <w:rPr>
                      <w:iCs/>
                      <w:sz w:val="20"/>
                      <w:szCs w:val="20"/>
                    </w:rPr>
                    <w:t>and,</w:t>
                  </w:r>
                </w:p>
                <w:p w14:paraId="104932D2" w14:textId="77777777" w:rsidR="00A46C59" w:rsidRPr="00A46C59" w:rsidRDefault="00A46C59" w:rsidP="00A46C59">
                  <w:pPr>
                    <w:spacing w:after="60"/>
                    <w:rPr>
                      <w:iCs/>
                      <w:sz w:val="20"/>
                      <w:szCs w:val="20"/>
                    </w:rPr>
                  </w:pPr>
                  <w:r w:rsidRPr="00A46C59">
                    <w:rPr>
                      <w:iCs/>
                      <w:sz w:val="20"/>
                      <w:szCs w:val="20"/>
                    </w:rPr>
                    <w:t>LSL is less than the lowest MW in submitted Energy Bid/Offer Curve</w:t>
                  </w:r>
                </w:p>
                <w:p w14:paraId="632F522B" w14:textId="77777777" w:rsidR="00A46C59" w:rsidRPr="00A46C59" w:rsidRDefault="00A46C59" w:rsidP="00A46C5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9701816" w14:textId="77777777" w:rsidR="00A46C59" w:rsidRPr="00A46C59" w:rsidRDefault="00A46C59" w:rsidP="00A46C59">
                  <w:pPr>
                    <w:spacing w:after="60"/>
                    <w:rPr>
                      <w:iCs/>
                      <w:sz w:val="20"/>
                      <w:szCs w:val="20"/>
                    </w:rPr>
                  </w:pPr>
                  <w:r w:rsidRPr="00A46C5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C58BD03" w14:textId="77777777" w:rsidR="00A46C59" w:rsidRPr="00A46C59" w:rsidRDefault="00A46C59" w:rsidP="00A46C59">
                  <w:pPr>
                    <w:spacing w:after="60"/>
                    <w:rPr>
                      <w:iCs/>
                      <w:sz w:val="20"/>
                      <w:szCs w:val="20"/>
                    </w:rPr>
                  </w:pPr>
                  <w:r w:rsidRPr="00A46C59">
                    <w:rPr>
                      <w:iCs/>
                      <w:sz w:val="20"/>
                      <w:szCs w:val="20"/>
                    </w:rPr>
                    <w:t>Price associated with the lowest MW in submitted Energy Bid/Offer Curve</w:t>
                  </w:r>
                </w:p>
              </w:tc>
            </w:tr>
            <w:tr w:rsidR="00A46C59" w:rsidRPr="00A46C59" w14:paraId="0F6AC43D" w14:textId="777777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61D2CE00" w14:textId="77777777" w:rsidR="00A46C59" w:rsidRPr="00A46C59" w:rsidRDefault="00A46C59" w:rsidP="00A46C59">
                  <w:pPr>
                    <w:spacing w:after="60"/>
                    <w:rPr>
                      <w:iCs/>
                      <w:sz w:val="20"/>
                      <w:szCs w:val="20"/>
                    </w:rPr>
                  </w:pPr>
                  <w:r w:rsidRPr="00A46C59">
                    <w:rPr>
                      <w:iCs/>
                      <w:sz w:val="20"/>
                      <w:szCs w:val="20"/>
                    </w:rPr>
                    <w:t>LSL MW is less than zero,</w:t>
                  </w:r>
                </w:p>
                <w:p w14:paraId="6F35BFF2" w14:textId="77777777" w:rsidR="00A46C59" w:rsidRPr="00A46C59" w:rsidRDefault="00A46C59" w:rsidP="00A46C59">
                  <w:pPr>
                    <w:spacing w:after="60"/>
                    <w:rPr>
                      <w:iCs/>
                      <w:sz w:val="20"/>
                      <w:szCs w:val="20"/>
                    </w:rPr>
                  </w:pPr>
                  <w:r w:rsidRPr="00A46C59">
                    <w:rPr>
                      <w:iCs/>
                      <w:sz w:val="20"/>
                      <w:szCs w:val="20"/>
                    </w:rPr>
                    <w:t>and,</w:t>
                  </w:r>
                </w:p>
                <w:p w14:paraId="7C11A0F8" w14:textId="77777777" w:rsidR="00A46C59" w:rsidRPr="00A46C59" w:rsidRDefault="00A46C59" w:rsidP="00A46C59">
                  <w:pPr>
                    <w:spacing w:after="60"/>
                    <w:rPr>
                      <w:iCs/>
                      <w:sz w:val="20"/>
                      <w:szCs w:val="20"/>
                    </w:rPr>
                  </w:pPr>
                  <w:r w:rsidRPr="00A46C59">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4B594640" w14:textId="77777777" w:rsidR="00A46C59" w:rsidRPr="00A46C59" w:rsidRDefault="00A46C59" w:rsidP="00A46C59">
                  <w:pPr>
                    <w:spacing w:after="60"/>
                    <w:rPr>
                      <w:iCs/>
                      <w:sz w:val="20"/>
                      <w:szCs w:val="20"/>
                    </w:rPr>
                  </w:pPr>
                  <w:r w:rsidRPr="00A46C59">
                    <w:rPr>
                      <w:iCs/>
                      <w:sz w:val="20"/>
                      <w:szCs w:val="20"/>
                    </w:rPr>
                    <w:t>From LSL to 0 MW</w:t>
                  </w:r>
                </w:p>
                <w:p w14:paraId="3AE8DE57" w14:textId="77777777" w:rsidR="00A46C59" w:rsidRPr="00A46C59" w:rsidRDefault="00A46C59" w:rsidP="00A46C59">
                  <w:pPr>
                    <w:spacing w:after="60"/>
                    <w:rPr>
                      <w:iCs/>
                      <w:sz w:val="20"/>
                      <w:szCs w:val="20"/>
                    </w:rPr>
                  </w:pPr>
                </w:p>
                <w:p w14:paraId="12A68853" w14:textId="77777777" w:rsidR="00A46C59" w:rsidRPr="00A46C59" w:rsidRDefault="00A46C59" w:rsidP="00A46C59">
                  <w:pPr>
                    <w:spacing w:after="60"/>
                    <w:rPr>
                      <w:iCs/>
                      <w:sz w:val="20"/>
                      <w:szCs w:val="20"/>
                    </w:rPr>
                  </w:pPr>
                  <w:r w:rsidRPr="00A46C59">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19C88E07" w14:textId="77777777" w:rsidR="00A46C59" w:rsidRPr="00A46C59" w:rsidRDefault="00A46C59" w:rsidP="00A46C59">
                  <w:pPr>
                    <w:spacing w:after="60"/>
                    <w:rPr>
                      <w:iCs/>
                      <w:sz w:val="20"/>
                      <w:szCs w:val="20"/>
                    </w:rPr>
                  </w:pPr>
                  <w:r w:rsidRPr="00A46C59">
                    <w:rPr>
                      <w:iCs/>
                      <w:sz w:val="20"/>
                      <w:szCs w:val="20"/>
                    </w:rPr>
                    <w:t>-$250.00</w:t>
                  </w:r>
                </w:p>
                <w:p w14:paraId="3DFD6D06" w14:textId="77777777" w:rsidR="00A46C59" w:rsidRPr="00A46C59" w:rsidRDefault="00A46C59" w:rsidP="00A46C59">
                  <w:pPr>
                    <w:spacing w:after="60"/>
                    <w:rPr>
                      <w:iCs/>
                      <w:sz w:val="20"/>
                      <w:szCs w:val="20"/>
                    </w:rPr>
                  </w:pPr>
                </w:p>
                <w:p w14:paraId="3E4C47C9" w14:textId="77777777" w:rsidR="00A46C59" w:rsidRPr="00A46C59" w:rsidRDefault="00A46C59" w:rsidP="00A46C59">
                  <w:pPr>
                    <w:spacing w:after="60"/>
                    <w:rPr>
                      <w:iCs/>
                      <w:sz w:val="20"/>
                      <w:szCs w:val="20"/>
                    </w:rPr>
                  </w:pPr>
                  <w:r w:rsidRPr="00A46C59">
                    <w:rPr>
                      <w:iCs/>
                      <w:sz w:val="20"/>
                      <w:szCs w:val="20"/>
                    </w:rPr>
                    <w:t>Price associated with the lowest MW in submitted Energy Bid/Offer Curve</w:t>
                  </w:r>
                </w:p>
              </w:tc>
            </w:tr>
            <w:tr w:rsidR="00A46C59" w:rsidRPr="00A46C59" w14:paraId="31718338"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0DF6FFF3" w14:textId="77777777" w:rsidR="00A46C59" w:rsidRPr="00A46C59" w:rsidRDefault="00A46C59" w:rsidP="00A46C59">
                  <w:pPr>
                    <w:spacing w:after="60"/>
                    <w:rPr>
                      <w:iCs/>
                      <w:sz w:val="20"/>
                      <w:szCs w:val="20"/>
                    </w:rPr>
                  </w:pPr>
                  <w:r w:rsidRPr="00A46C59">
                    <w:rPr>
                      <w:iCs/>
                      <w:sz w:val="20"/>
                      <w:szCs w:val="20"/>
                    </w:rPr>
                    <w:t>LSL and the lowest MW point on the Energy Bid/Offer Curve are both less than or equal to zero,</w:t>
                  </w:r>
                </w:p>
                <w:p w14:paraId="57C5D20F" w14:textId="77777777" w:rsidR="00A46C59" w:rsidRPr="00A46C59" w:rsidRDefault="00A46C59" w:rsidP="00A46C59">
                  <w:pPr>
                    <w:spacing w:after="60"/>
                    <w:rPr>
                      <w:iCs/>
                      <w:sz w:val="20"/>
                      <w:szCs w:val="20"/>
                    </w:rPr>
                  </w:pPr>
                  <w:r w:rsidRPr="00A46C59">
                    <w:rPr>
                      <w:iCs/>
                      <w:sz w:val="20"/>
                      <w:szCs w:val="20"/>
                    </w:rPr>
                    <w:t>and,</w:t>
                  </w:r>
                </w:p>
                <w:p w14:paraId="5B187FE9" w14:textId="77777777" w:rsidR="00A46C59" w:rsidRPr="00A46C59" w:rsidRDefault="00A46C59" w:rsidP="00A46C59">
                  <w:pPr>
                    <w:spacing w:after="60"/>
                    <w:rPr>
                      <w:iCs/>
                      <w:sz w:val="20"/>
                      <w:szCs w:val="20"/>
                    </w:rPr>
                  </w:pPr>
                  <w:r w:rsidRPr="00A46C59">
                    <w:rPr>
                      <w:iCs/>
                      <w:sz w:val="20"/>
                      <w:szCs w:val="20"/>
                    </w:rPr>
                    <w:t>LSL is less than the lowest MW point on the Energy Bid/Offer Curve</w:t>
                  </w:r>
                </w:p>
                <w:p w14:paraId="55EFEE27" w14:textId="77777777" w:rsidR="00A46C59" w:rsidRPr="00A46C59" w:rsidRDefault="00A46C59" w:rsidP="00A46C5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0902635" w14:textId="77777777" w:rsidR="00A46C59" w:rsidRPr="00A46C59" w:rsidRDefault="00A46C59" w:rsidP="00A46C59">
                  <w:pPr>
                    <w:spacing w:after="60"/>
                    <w:rPr>
                      <w:iCs/>
                      <w:sz w:val="20"/>
                      <w:szCs w:val="20"/>
                    </w:rPr>
                  </w:pPr>
                  <w:r w:rsidRPr="00A46C5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516A980" w14:textId="77777777" w:rsidR="00A46C59" w:rsidRPr="00A46C59" w:rsidRDefault="00A46C59" w:rsidP="00A46C59">
                  <w:pPr>
                    <w:spacing w:after="60"/>
                    <w:rPr>
                      <w:iCs/>
                      <w:sz w:val="20"/>
                      <w:szCs w:val="20"/>
                    </w:rPr>
                  </w:pPr>
                  <w:r w:rsidRPr="00A46C59">
                    <w:rPr>
                      <w:iCs/>
                      <w:sz w:val="20"/>
                      <w:szCs w:val="20"/>
                    </w:rPr>
                    <w:t>-$250.00</w:t>
                  </w:r>
                </w:p>
              </w:tc>
            </w:tr>
          </w:tbl>
          <w:p w14:paraId="6AC3CE83" w14:textId="77777777" w:rsidR="00A46C59" w:rsidRPr="00A46C59" w:rsidRDefault="00A46C59" w:rsidP="00A46C59">
            <w:pPr>
              <w:spacing w:before="240" w:after="240"/>
              <w:ind w:left="1440" w:hanging="720"/>
              <w:rPr>
                <w:szCs w:val="20"/>
              </w:rPr>
            </w:pPr>
            <w:r w:rsidRPr="00A46C59">
              <w:rPr>
                <w:szCs w:val="20"/>
              </w:rPr>
              <w:t>(b)</w:t>
            </w:r>
            <w:r w:rsidRPr="00A46C59">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4D66941" w14:textId="77777777" w:rsidR="00A46C59" w:rsidRPr="00A46C59" w:rsidRDefault="00A46C59" w:rsidP="00A46C59">
            <w:pPr>
              <w:spacing w:before="240" w:after="240"/>
              <w:ind w:left="1440" w:hanging="720"/>
              <w:rPr>
                <w:szCs w:val="20"/>
              </w:rPr>
            </w:pPr>
            <w:r w:rsidRPr="00A46C59">
              <w:rPr>
                <w:szCs w:val="20"/>
              </w:rPr>
              <w:t>(c)</w:t>
            </w:r>
            <w:r w:rsidRPr="00A46C59">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6090D181" w14:textId="77777777" w:rsidR="00A46C59" w:rsidRPr="00A46C59" w:rsidRDefault="00A46C59" w:rsidP="00A46C59">
            <w:pPr>
              <w:spacing w:before="240" w:after="240"/>
              <w:ind w:left="720" w:hanging="720"/>
              <w:rPr>
                <w:szCs w:val="20"/>
              </w:rPr>
            </w:pPr>
            <w:r w:rsidRPr="00A46C59">
              <w:rPr>
                <w:szCs w:val="20"/>
              </w:rPr>
              <w:t>(7)</w:t>
            </w:r>
            <w:r w:rsidRPr="00A46C59">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A46C59">
              <w:rPr>
                <w:szCs w:val="20"/>
              </w:rPr>
              <w:lastRenderedPageBreak/>
              <w:t xml:space="preserve">each Resource, including offers represented by a proxy Energy Offer Curve, proxy Energy Bid/Offer Curve, or proxy Ancillary Service Offer. </w:t>
            </w:r>
          </w:p>
          <w:p w14:paraId="2EC23B79" w14:textId="77777777" w:rsidR="00A46C59" w:rsidRPr="00A46C59" w:rsidRDefault="00A46C59" w:rsidP="00A46C59">
            <w:pPr>
              <w:spacing w:after="240"/>
              <w:ind w:left="720" w:hanging="720"/>
              <w:rPr>
                <w:szCs w:val="20"/>
              </w:rPr>
            </w:pPr>
            <w:r w:rsidRPr="00A46C59">
              <w:rPr>
                <w:szCs w:val="20"/>
              </w:rPr>
              <w:t>(8)</w:t>
            </w:r>
            <w:r w:rsidRPr="00A46C59">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46C59" w:rsidRPr="00A46C59" w14:paraId="215D3C2A"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6C70633A" w14:textId="77777777" w:rsidR="00A46C59" w:rsidRPr="00A46C59" w:rsidRDefault="00A46C59" w:rsidP="00A46C59">
                  <w:pPr>
                    <w:spacing w:after="120"/>
                    <w:rPr>
                      <w:b/>
                      <w:iCs/>
                      <w:sz w:val="20"/>
                      <w:szCs w:val="20"/>
                    </w:rPr>
                  </w:pPr>
                  <w:r w:rsidRPr="00A46C5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2E9B92D8" w14:textId="77777777" w:rsidR="00A46C59" w:rsidRPr="00A46C59" w:rsidRDefault="00A46C59" w:rsidP="00A46C59">
                  <w:pPr>
                    <w:spacing w:after="120"/>
                    <w:rPr>
                      <w:b/>
                      <w:iCs/>
                      <w:sz w:val="20"/>
                      <w:szCs w:val="20"/>
                    </w:rPr>
                  </w:pPr>
                  <w:r w:rsidRPr="00A46C59">
                    <w:rPr>
                      <w:b/>
                      <w:iCs/>
                      <w:sz w:val="20"/>
                      <w:szCs w:val="20"/>
                    </w:rPr>
                    <w:t>Price (per MWh)</w:t>
                  </w:r>
                </w:p>
              </w:tc>
            </w:tr>
            <w:tr w:rsidR="00A46C59" w:rsidRPr="00A46C59" w14:paraId="25788E85"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10D9ECFB" w14:textId="77777777" w:rsidR="00A46C59" w:rsidRPr="00A46C59" w:rsidRDefault="00A46C59" w:rsidP="00A46C59">
                  <w:pPr>
                    <w:spacing w:after="60"/>
                    <w:rPr>
                      <w:iCs/>
                      <w:sz w:val="20"/>
                      <w:szCs w:val="20"/>
                    </w:rPr>
                  </w:pPr>
                  <w:r w:rsidRPr="00A46C5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36504DF" w14:textId="77777777" w:rsidR="00A46C59" w:rsidRPr="00A46C59" w:rsidRDefault="00A46C59" w:rsidP="00A46C59">
                  <w:pPr>
                    <w:spacing w:after="60"/>
                    <w:rPr>
                      <w:iCs/>
                      <w:sz w:val="20"/>
                      <w:szCs w:val="20"/>
                    </w:rPr>
                  </w:pPr>
                  <w:r w:rsidRPr="00A46C59">
                    <w:rPr>
                      <w:iCs/>
                      <w:sz w:val="20"/>
                      <w:szCs w:val="20"/>
                    </w:rPr>
                    <w:t>Price associated with the lowest MW in submitted RTM Energy Bid curve</w:t>
                  </w:r>
                </w:p>
              </w:tc>
            </w:tr>
            <w:tr w:rsidR="00A46C59" w:rsidRPr="00A46C59" w14:paraId="2E34254C"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1D003DF0" w14:textId="77777777" w:rsidR="00A46C59" w:rsidRPr="00A46C59" w:rsidRDefault="00A46C59" w:rsidP="00A46C59">
                  <w:pPr>
                    <w:spacing w:after="60"/>
                    <w:rPr>
                      <w:iCs/>
                      <w:sz w:val="20"/>
                      <w:szCs w:val="20"/>
                    </w:rPr>
                  </w:pPr>
                  <w:r w:rsidRPr="00A46C5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2D54EDD1" w14:textId="77777777" w:rsidR="00A46C59" w:rsidRPr="00A46C59" w:rsidRDefault="00A46C59" w:rsidP="00A46C59">
                  <w:pPr>
                    <w:spacing w:after="60"/>
                    <w:rPr>
                      <w:iCs/>
                      <w:sz w:val="20"/>
                      <w:szCs w:val="20"/>
                    </w:rPr>
                  </w:pPr>
                  <w:r w:rsidRPr="00A46C59">
                    <w:rPr>
                      <w:iCs/>
                      <w:sz w:val="20"/>
                      <w:szCs w:val="20"/>
                    </w:rPr>
                    <w:t>RTM Energy Bid curve</w:t>
                  </w:r>
                </w:p>
              </w:tc>
            </w:tr>
            <w:tr w:rsidR="00A46C59" w:rsidRPr="00A46C59" w14:paraId="07441E45"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21879B32" w14:textId="77777777" w:rsidR="00A46C59" w:rsidRPr="00A46C59" w:rsidRDefault="00A46C59" w:rsidP="00A46C59">
                  <w:pPr>
                    <w:spacing w:after="60"/>
                    <w:rPr>
                      <w:iCs/>
                      <w:sz w:val="20"/>
                      <w:szCs w:val="20"/>
                    </w:rPr>
                  </w:pPr>
                  <w:r w:rsidRPr="00A46C5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A5984AF" w14:textId="77777777" w:rsidR="00A46C59" w:rsidRPr="00A46C59" w:rsidRDefault="00A46C59" w:rsidP="00A46C59">
                  <w:pPr>
                    <w:spacing w:after="60"/>
                    <w:rPr>
                      <w:iCs/>
                      <w:sz w:val="20"/>
                      <w:szCs w:val="20"/>
                    </w:rPr>
                  </w:pPr>
                  <w:r w:rsidRPr="00A46C59">
                    <w:rPr>
                      <w:iCs/>
                      <w:sz w:val="20"/>
                      <w:szCs w:val="20"/>
                    </w:rPr>
                    <w:t>Right-most point (lowest price) on RTM Energy Bid curve</w:t>
                  </w:r>
                </w:p>
              </w:tc>
            </w:tr>
          </w:tbl>
          <w:p w14:paraId="5B49F7BC" w14:textId="77777777" w:rsidR="00A46C59" w:rsidRPr="00A46C59" w:rsidRDefault="00A46C59" w:rsidP="00A46C59">
            <w:pPr>
              <w:spacing w:before="240" w:after="240"/>
              <w:ind w:left="720" w:hanging="720"/>
              <w:rPr>
                <w:szCs w:val="20"/>
              </w:rPr>
            </w:pPr>
            <w:r w:rsidRPr="00A46C59">
              <w:rPr>
                <w:szCs w:val="20"/>
              </w:rPr>
              <w:t>(9)</w:t>
            </w:r>
            <w:r w:rsidRPr="00A46C59">
              <w:rPr>
                <w:szCs w:val="20"/>
              </w:rPr>
              <w:tab/>
              <w:t>ERCOT shall ensure that any RTM Energy Bid is monotonically non-increasing.  The QSE representing the Controllable Load Resource shall be responsible for all RTM Energy Bids, including bids updated by ERCOT as described above.</w:t>
            </w:r>
          </w:p>
          <w:p w14:paraId="3FB1C9C1" w14:textId="77777777" w:rsidR="00A46C59" w:rsidRPr="00A46C59" w:rsidRDefault="00A46C59" w:rsidP="00A46C59">
            <w:pPr>
              <w:spacing w:after="240"/>
              <w:ind w:left="720" w:hanging="720"/>
              <w:rPr>
                <w:szCs w:val="20"/>
              </w:rPr>
            </w:pPr>
            <w:r w:rsidRPr="00A46C59">
              <w:rPr>
                <w:szCs w:val="20"/>
              </w:rPr>
              <w:t>(10)</w:t>
            </w:r>
            <w:r w:rsidRPr="00A46C59">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295BE84" w14:textId="77777777" w:rsidR="00A46C59" w:rsidRPr="00A46C59" w:rsidRDefault="00A46C59" w:rsidP="00A46C59">
            <w:pPr>
              <w:spacing w:after="240"/>
              <w:ind w:left="720" w:hanging="720"/>
              <w:rPr>
                <w:szCs w:val="20"/>
              </w:rPr>
            </w:pPr>
            <w:r w:rsidRPr="00A46C59">
              <w:rPr>
                <w:szCs w:val="20"/>
              </w:rPr>
              <w:t>(11)</w:t>
            </w:r>
            <w:r w:rsidRPr="00A46C59">
              <w:rPr>
                <w:szCs w:val="20"/>
              </w:rPr>
              <w:tab/>
              <w:t>Energy Offer Curves that were constructed in whole or in part with proxy Energy Offer Curves shall be so marked in all ERCOT postings or references to the energy offer.</w:t>
            </w:r>
          </w:p>
          <w:p w14:paraId="65BA99C7" w14:textId="77777777" w:rsidR="00A46C59" w:rsidRPr="00A46C59" w:rsidRDefault="00A46C59" w:rsidP="00A46C59">
            <w:pPr>
              <w:spacing w:before="240" w:after="240"/>
              <w:ind w:left="720" w:hanging="720"/>
              <w:rPr>
                <w:szCs w:val="20"/>
              </w:rPr>
            </w:pPr>
            <w:r w:rsidRPr="00A46C59">
              <w:rPr>
                <w:szCs w:val="20"/>
              </w:rPr>
              <w:t>(12)</w:t>
            </w:r>
            <w:r w:rsidRPr="00A46C59">
              <w:rPr>
                <w:szCs w:val="20"/>
              </w:rPr>
              <w:tab/>
              <w:t>SCED will enforce Resource-specific Ancillary Service constraints to ensure that Ancillary Service awards are aligned with a Resource’s qualifications and telemetered Ancillary Service capabilities.</w:t>
            </w:r>
          </w:p>
          <w:p w14:paraId="42AA609A" w14:textId="77777777" w:rsidR="00A46C59" w:rsidRPr="00A46C59" w:rsidRDefault="00A46C59" w:rsidP="00A46C59">
            <w:pPr>
              <w:spacing w:after="240"/>
              <w:ind w:left="720" w:hanging="720"/>
              <w:rPr>
                <w:szCs w:val="20"/>
              </w:rPr>
            </w:pPr>
            <w:r w:rsidRPr="00A46C59">
              <w:rPr>
                <w:szCs w:val="20"/>
              </w:rPr>
              <w:t>(13)</w:t>
            </w:r>
            <w:r w:rsidRPr="00A46C59">
              <w:rPr>
                <w:szCs w:val="20"/>
              </w:rPr>
              <w:tab/>
              <w:t>Energy Bid/Offer Curves that were constructed in whole or in part with proxy Energy Bid/Offer Curves shall be so marked in all ERCOT postings or references to the energy bid/offer.</w:t>
            </w:r>
          </w:p>
          <w:p w14:paraId="1D48D0B5" w14:textId="77777777" w:rsidR="00A46C59" w:rsidRPr="00A46C59" w:rsidRDefault="00A46C59" w:rsidP="00A46C59">
            <w:pPr>
              <w:spacing w:after="240"/>
              <w:ind w:left="720" w:hanging="720"/>
              <w:rPr>
                <w:szCs w:val="20"/>
              </w:rPr>
            </w:pPr>
            <w:r w:rsidRPr="00A46C59">
              <w:rPr>
                <w:szCs w:val="20"/>
              </w:rPr>
              <w:t>(14)</w:t>
            </w:r>
            <w:r w:rsidRPr="00A46C59">
              <w:rPr>
                <w:szCs w:val="20"/>
              </w:rPr>
              <w:tab/>
              <w:t>The two-step SCED methodology referenced in paragraph (1) above is:</w:t>
            </w:r>
          </w:p>
          <w:p w14:paraId="0D7B84A7" w14:textId="77777777" w:rsidR="00A46C59" w:rsidRPr="00A46C59" w:rsidRDefault="00A46C59" w:rsidP="00A46C59">
            <w:pPr>
              <w:spacing w:after="240"/>
              <w:ind w:left="1440" w:hanging="720"/>
              <w:rPr>
                <w:szCs w:val="20"/>
              </w:rPr>
            </w:pPr>
            <w:r w:rsidRPr="00A46C59">
              <w:rPr>
                <w:szCs w:val="20"/>
              </w:rPr>
              <w:t>(a)</w:t>
            </w:r>
            <w:r w:rsidRPr="00A46C59">
              <w:rPr>
                <w:szCs w:val="20"/>
              </w:rPr>
              <w:tab/>
              <w:t xml:space="preserve">The first step is to execute the SCED process to determine Reference LMPs.  In this step, ERCOT executes SCED using the full Network Operations Model while only observing limits of Competitive Constraints in addition to power </w:t>
            </w:r>
            <w:r w:rsidRPr="00A46C59">
              <w:rPr>
                <w:szCs w:val="20"/>
              </w:rPr>
              <w:lastRenderedPageBreak/>
              <w:t xml:space="preserve">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569CA66D" w14:textId="77777777" w:rsidR="00A46C59" w:rsidRPr="00A46C59" w:rsidRDefault="00A46C59" w:rsidP="00A46C59">
            <w:pPr>
              <w:spacing w:after="240"/>
              <w:ind w:left="1440" w:hanging="720"/>
              <w:rPr>
                <w:szCs w:val="20"/>
              </w:rPr>
            </w:pPr>
            <w:r w:rsidRPr="00A46C59">
              <w:rPr>
                <w:szCs w:val="20"/>
              </w:rPr>
              <w:t>(b)</w:t>
            </w:r>
            <w:r w:rsidRPr="00A46C59">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2A9806F" w14:textId="77777777" w:rsidR="00A46C59" w:rsidRPr="00A46C59" w:rsidRDefault="00A46C59" w:rsidP="00A46C59">
            <w:pPr>
              <w:spacing w:after="240"/>
              <w:ind w:left="2160" w:hanging="720"/>
              <w:rPr>
                <w:szCs w:val="20"/>
              </w:rPr>
            </w:pPr>
            <w:r w:rsidRPr="00A46C59">
              <w:rPr>
                <w:szCs w:val="20"/>
              </w:rPr>
              <w:t>(</w:t>
            </w:r>
            <w:proofErr w:type="spellStart"/>
            <w:r w:rsidRPr="00A46C59">
              <w:rPr>
                <w:szCs w:val="20"/>
              </w:rPr>
              <w:t>i</w:t>
            </w:r>
            <w:proofErr w:type="spellEnd"/>
            <w:r w:rsidRPr="00A46C59">
              <w:rPr>
                <w:szCs w:val="20"/>
              </w:rPr>
              <w:t>)</w:t>
            </w:r>
            <w:r w:rsidRPr="00A46C5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BB0FE30" w14:textId="77777777" w:rsidR="00A46C59" w:rsidRPr="00A46C59" w:rsidRDefault="00A46C59" w:rsidP="00A46C59">
            <w:pPr>
              <w:spacing w:after="240"/>
              <w:ind w:left="2160" w:hanging="720"/>
              <w:rPr>
                <w:szCs w:val="20"/>
              </w:rPr>
            </w:pPr>
            <w:r w:rsidRPr="00A46C59">
              <w:rPr>
                <w:szCs w:val="20"/>
              </w:rPr>
              <w:t>(ii)</w:t>
            </w:r>
            <w:r w:rsidRPr="00A46C59">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0144570" w14:textId="77777777" w:rsidR="00A46C59" w:rsidRPr="00A46C59" w:rsidRDefault="00A46C59" w:rsidP="00A46C59">
            <w:pPr>
              <w:spacing w:after="240"/>
              <w:ind w:left="2160" w:hanging="720"/>
              <w:rPr>
                <w:szCs w:val="20"/>
              </w:rPr>
            </w:pPr>
            <w:r w:rsidRPr="00A46C59">
              <w:rPr>
                <w:szCs w:val="20"/>
              </w:rPr>
              <w:t>(iii)</w:t>
            </w:r>
            <w:r w:rsidRPr="00A46C59">
              <w:rPr>
                <w:szCs w:val="20"/>
              </w:rPr>
              <w:tab/>
              <w:t xml:space="preserve">Use RTM Energy Bid curves for all available Controllable Load Resources, whether submitted by QSEs or created by ERCOT.  There is no mitigation of RTM Energy Bids.  </w:t>
            </w:r>
            <w:r w:rsidRPr="00A46C59">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A46C59">
              <w:rPr>
                <w:szCs w:val="20"/>
              </w:rPr>
              <w:t xml:space="preserve">; </w:t>
            </w:r>
          </w:p>
          <w:p w14:paraId="04B8B6E7" w14:textId="77777777" w:rsidR="00A46C59" w:rsidRPr="00A46C59" w:rsidRDefault="00A46C59" w:rsidP="00A46C59">
            <w:pPr>
              <w:spacing w:after="240"/>
              <w:ind w:left="2160" w:hanging="720"/>
              <w:rPr>
                <w:szCs w:val="20"/>
              </w:rPr>
            </w:pPr>
            <w:r w:rsidRPr="00A46C59">
              <w:rPr>
                <w:szCs w:val="20"/>
              </w:rPr>
              <w:t>(iv)</w:t>
            </w:r>
            <w:r w:rsidRPr="00A46C59">
              <w:rPr>
                <w:szCs w:val="20"/>
              </w:rPr>
              <w:tab/>
              <w:t>Observe all Competitive and Non-Competitive Constraints; and</w:t>
            </w:r>
          </w:p>
          <w:p w14:paraId="3D4D6DE5" w14:textId="77777777" w:rsidR="00A46C59" w:rsidRPr="00A46C59" w:rsidRDefault="00A46C59" w:rsidP="00A46C59">
            <w:pPr>
              <w:spacing w:after="240"/>
              <w:ind w:left="2160" w:hanging="720"/>
              <w:rPr>
                <w:szCs w:val="20"/>
              </w:rPr>
            </w:pPr>
            <w:r w:rsidRPr="00A46C59">
              <w:rPr>
                <w:szCs w:val="20"/>
              </w:rPr>
              <w:t>(v)</w:t>
            </w:r>
            <w:r w:rsidRPr="00A46C59">
              <w:rPr>
                <w:szCs w:val="20"/>
              </w:rPr>
              <w:tab/>
              <w:t>Use Ancillary Service Offers to determine Ancillary Service awards.</w:t>
            </w:r>
          </w:p>
          <w:p w14:paraId="5E7DC9F3" w14:textId="77777777" w:rsidR="00A46C59" w:rsidRPr="00A46C59" w:rsidRDefault="00A46C59" w:rsidP="00A46C59">
            <w:pPr>
              <w:spacing w:after="240"/>
              <w:ind w:left="1440" w:hanging="720"/>
              <w:rPr>
                <w:szCs w:val="20"/>
              </w:rPr>
            </w:pPr>
            <w:r w:rsidRPr="00A46C59">
              <w:rPr>
                <w:szCs w:val="20"/>
              </w:rPr>
              <w:t>(c)</w:t>
            </w:r>
            <w:r w:rsidRPr="00A46C59">
              <w:rPr>
                <w:szCs w:val="20"/>
              </w:rPr>
              <w:tab/>
              <w:t xml:space="preserve">ERCOT shall archive information and provide monthly summaries of security violations and any binding transmission constraints identified in Step 2 of the </w:t>
            </w:r>
            <w:r w:rsidRPr="00A46C59">
              <w:rPr>
                <w:szCs w:val="20"/>
              </w:rPr>
              <w:lastRenderedPageBreak/>
              <w:t>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AB94E5D" w14:textId="77777777" w:rsidR="00A46C59" w:rsidRPr="00A46C59" w:rsidRDefault="00A46C59" w:rsidP="00A46C59">
            <w:pPr>
              <w:spacing w:after="240"/>
              <w:ind w:left="1440" w:hanging="720"/>
              <w:rPr>
                <w:szCs w:val="20"/>
              </w:rPr>
            </w:pPr>
            <w:r w:rsidRPr="00A46C59">
              <w:rPr>
                <w:szCs w:val="20"/>
              </w:rPr>
              <w:t>(d)</w:t>
            </w:r>
            <w:r w:rsidRPr="00A46C59">
              <w:rPr>
                <w:szCs w:val="20"/>
              </w:rPr>
              <w:tab/>
              <w:t xml:space="preserve">The System Lambda used to determine LMPs from SCED Step 2 shall be capped at the effective VOLL.  </w:t>
            </w:r>
          </w:p>
          <w:p w14:paraId="52000C84" w14:textId="77777777" w:rsidR="00A46C59" w:rsidRPr="00A46C59" w:rsidRDefault="00A46C59" w:rsidP="00A46C59">
            <w:pPr>
              <w:spacing w:after="240"/>
              <w:ind w:left="720" w:hanging="720"/>
              <w:rPr>
                <w:iCs/>
                <w:szCs w:val="20"/>
              </w:rPr>
            </w:pPr>
            <w:r w:rsidRPr="00A46C59">
              <w:rPr>
                <w:iCs/>
                <w:szCs w:val="20"/>
              </w:rPr>
              <w:t>(15)</w:t>
            </w:r>
            <w:r w:rsidRPr="00A46C59">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46C59">
              <w:rPr>
                <w:szCs w:val="20"/>
              </w:rPr>
              <w:t xml:space="preserve"> Determination of Real-Time Reliability Deployment Price Adders</w:t>
            </w:r>
            <w:r w:rsidRPr="00A46C59">
              <w:rPr>
                <w:iCs/>
                <w:szCs w:val="20"/>
              </w:rPr>
              <w:t xml:space="preserve">, the non-binding projection of Real-Time Reliability Deployment Price Adders shall be estimated based on GTBD, </w:t>
            </w:r>
            <w:r w:rsidRPr="00A46C59">
              <w:rPr>
                <w:szCs w:val="20"/>
              </w:rPr>
              <w:t>reliability deployments MWs, and</w:t>
            </w:r>
            <w:r w:rsidRPr="00A46C59">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A46C59">
              <w:rPr>
                <w:szCs w:val="20"/>
              </w:rPr>
              <w:t xml:space="preserve">  </w:t>
            </w:r>
            <w:r w:rsidRPr="00A46C59">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A46C59">
              <w:rPr>
                <w:szCs w:val="20"/>
              </w:rPr>
              <w:t>ERCOT website</w:t>
            </w:r>
            <w:r w:rsidRPr="00A46C59">
              <w:rPr>
                <w:iCs/>
                <w:szCs w:val="20"/>
              </w:rPr>
              <w:t xml:space="preserve"> pursuant to Section 6.3.2, Activities for Real-Time Operations.</w:t>
            </w:r>
          </w:p>
          <w:p w14:paraId="66ED0FC6" w14:textId="77777777" w:rsidR="00A46C59" w:rsidRPr="00A46C59" w:rsidRDefault="00A46C59" w:rsidP="00A46C59">
            <w:pPr>
              <w:spacing w:after="240"/>
              <w:ind w:left="720" w:hanging="720"/>
              <w:rPr>
                <w:iCs/>
                <w:szCs w:val="20"/>
              </w:rPr>
            </w:pPr>
            <w:r w:rsidRPr="00A46C59">
              <w:rPr>
                <w:iCs/>
                <w:szCs w:val="20"/>
              </w:rPr>
              <w:t>(16)</w:t>
            </w:r>
            <w:r w:rsidRPr="00A46C59">
              <w:rPr>
                <w:iCs/>
                <w:szCs w:val="20"/>
              </w:rPr>
              <w:tab/>
              <w:t>ERCOT may override one or more of a Controllable Load Resource’s parameters in SCED if ERCOT determines that the Controllable Load Resource’s participation is having an adverse impact on the reliability of the ERCOT System.</w:t>
            </w:r>
          </w:p>
          <w:p w14:paraId="2F830762" w14:textId="77777777" w:rsidR="00A46C59" w:rsidRPr="00A46C59" w:rsidRDefault="00A46C59" w:rsidP="00A46C59">
            <w:pPr>
              <w:spacing w:after="240"/>
              <w:ind w:left="720" w:hanging="720"/>
              <w:rPr>
                <w:iCs/>
                <w:szCs w:val="20"/>
              </w:rPr>
            </w:pPr>
            <w:r w:rsidRPr="00A46C59">
              <w:rPr>
                <w:iCs/>
                <w:szCs w:val="20"/>
              </w:rPr>
              <w:t>(17)</w:t>
            </w:r>
            <w:r w:rsidRPr="00A46C59">
              <w:rPr>
                <w:iCs/>
                <w:szCs w:val="20"/>
              </w:rPr>
              <w:tab/>
              <w:t xml:space="preserve">The QSE representing an ESR may withdraw energy from the ERCOT System only when dispatched by SCED to do so.  </w:t>
            </w:r>
            <w:r w:rsidRPr="00A46C59">
              <w:rPr>
                <w:szCs w:val="20"/>
              </w:rPr>
              <w:t>An ESR may telemeter a status of OUT only if the ESR is in Outage status.</w:t>
            </w:r>
          </w:p>
        </w:tc>
      </w:tr>
    </w:tbl>
    <w:p w14:paraId="48F0F93B" w14:textId="77777777" w:rsidR="00A46C59" w:rsidRPr="00A46C59" w:rsidRDefault="00A46C59" w:rsidP="00A46C59">
      <w:pPr>
        <w:keepNext/>
        <w:tabs>
          <w:tab w:val="left" w:pos="1620"/>
        </w:tabs>
        <w:spacing w:before="480" w:after="240"/>
        <w:ind w:left="1620" w:hanging="1620"/>
        <w:outlineLvl w:val="4"/>
        <w:rPr>
          <w:b/>
          <w:bCs/>
          <w:i/>
          <w:iCs/>
          <w:szCs w:val="26"/>
        </w:rPr>
      </w:pPr>
      <w:bookmarkStart w:id="376" w:name="_Toc80174706"/>
      <w:r w:rsidRPr="00A46C59">
        <w:rPr>
          <w:b/>
          <w:bCs/>
          <w:snapToGrid w:val="0"/>
          <w:szCs w:val="20"/>
        </w:rPr>
        <w:lastRenderedPageBreak/>
        <w:t>6.5.7.3.1</w:t>
      </w:r>
      <w:r w:rsidRPr="00A46C59">
        <w:rPr>
          <w:b/>
          <w:bCs/>
          <w:i/>
          <w:iCs/>
          <w:szCs w:val="26"/>
        </w:rPr>
        <w:tab/>
      </w:r>
      <w:r w:rsidRPr="00A46C59">
        <w:rPr>
          <w:b/>
          <w:bCs/>
          <w:snapToGrid w:val="0"/>
          <w:szCs w:val="20"/>
        </w:rPr>
        <w:t>Determination of Real-Time On-Line Reliability Deployment Price Adder</w:t>
      </w:r>
      <w:bookmarkEnd w:id="376"/>
    </w:p>
    <w:p w14:paraId="5F9616FC" w14:textId="77777777" w:rsidR="00A46C59" w:rsidRPr="00A46C59" w:rsidRDefault="00A46C59" w:rsidP="00A46C59">
      <w:pPr>
        <w:spacing w:after="240"/>
        <w:ind w:left="720" w:hanging="720"/>
        <w:rPr>
          <w:iCs/>
          <w:szCs w:val="20"/>
        </w:rPr>
      </w:pPr>
      <w:r w:rsidRPr="00A46C59">
        <w:rPr>
          <w:iCs/>
          <w:szCs w:val="20"/>
        </w:rPr>
        <w:t>(1)</w:t>
      </w:r>
      <w:r w:rsidRPr="00A46C59">
        <w:rPr>
          <w:iCs/>
          <w:szCs w:val="20"/>
        </w:rPr>
        <w:tab/>
        <w:t>The following categories of reliability deployments are considered in the determination of the Real-Time On-Line Reliability Deployment Price Adder:</w:t>
      </w:r>
    </w:p>
    <w:p w14:paraId="1BFCB77D" w14:textId="77777777" w:rsidR="00A46C59" w:rsidRPr="00A46C59" w:rsidRDefault="00A46C59" w:rsidP="00A46C59">
      <w:pPr>
        <w:spacing w:after="240"/>
        <w:ind w:left="1440" w:hanging="720"/>
        <w:rPr>
          <w:iCs/>
          <w:szCs w:val="20"/>
        </w:rPr>
      </w:pPr>
      <w:r w:rsidRPr="00A46C59">
        <w:rPr>
          <w:iCs/>
          <w:szCs w:val="20"/>
        </w:rPr>
        <w:lastRenderedPageBreak/>
        <w:t>(a)</w:t>
      </w:r>
      <w:r w:rsidRPr="00A46C59">
        <w:rPr>
          <w:iCs/>
          <w:szCs w:val="20"/>
        </w:rPr>
        <w:tab/>
        <w:t>RUC-committed Resources</w:t>
      </w:r>
      <w:del w:id="377" w:author="IMM 111921" w:date="2021-11-15T16:19:00Z">
        <w:r w:rsidRPr="00A46C59">
          <w:rPr>
            <w:iCs/>
            <w:szCs w:val="20"/>
          </w:rPr>
          <w:delText>, except for those whose QSEs have opted out of RUC Settlement in accordance with paragraph (12) of Section 5.5.2, Reliability Unit Commitment (RUC) Process</w:delText>
        </w:r>
      </w:del>
      <w:r w:rsidRPr="00A46C59">
        <w:rPr>
          <w:iCs/>
          <w:szCs w:val="20"/>
        </w:rPr>
        <w:t>;</w:t>
      </w:r>
    </w:p>
    <w:p w14:paraId="4917E624" w14:textId="77777777" w:rsidR="00A46C59" w:rsidRPr="00A46C59" w:rsidRDefault="00A46C59" w:rsidP="00A46C59">
      <w:pPr>
        <w:spacing w:after="240"/>
        <w:ind w:left="1440" w:hanging="720"/>
        <w:rPr>
          <w:iCs/>
          <w:szCs w:val="20"/>
        </w:rPr>
      </w:pPr>
      <w:r w:rsidRPr="00A46C59">
        <w:rPr>
          <w:iCs/>
          <w:szCs w:val="20"/>
        </w:rPr>
        <w:t>(b)</w:t>
      </w:r>
      <w:r w:rsidRPr="00A46C59">
        <w:rPr>
          <w:iCs/>
          <w:szCs w:val="20"/>
        </w:rPr>
        <w:tab/>
        <w:t xml:space="preserve">RMR Resources that are On-Line, including capacity secured to prevent an Emergency Condition pursuant to paragraph (2) of Section 6.5.1.1, ERCOT Control Area Authority; </w:t>
      </w:r>
    </w:p>
    <w:p w14:paraId="34E4C19B" w14:textId="77777777" w:rsidR="00A46C59" w:rsidRPr="00A46C59" w:rsidRDefault="00A46C59" w:rsidP="00A46C59">
      <w:pPr>
        <w:spacing w:after="240"/>
        <w:ind w:left="1440" w:hanging="720"/>
        <w:rPr>
          <w:iCs/>
          <w:szCs w:val="20"/>
        </w:rPr>
      </w:pPr>
      <w:r w:rsidRPr="00A46C59">
        <w:rPr>
          <w:iCs/>
          <w:szCs w:val="20"/>
        </w:rPr>
        <w:t>(c)</w:t>
      </w:r>
      <w:r w:rsidRPr="00A46C59">
        <w:rPr>
          <w:iCs/>
          <w:szCs w:val="20"/>
        </w:rPr>
        <w:tab/>
        <w:t>Deployed Load Resources other than Controllable Load Resources;</w:t>
      </w:r>
    </w:p>
    <w:p w14:paraId="46E41892" w14:textId="77777777" w:rsidR="00A46C59" w:rsidRPr="00A46C59" w:rsidRDefault="00A46C59" w:rsidP="00A46C59">
      <w:pPr>
        <w:spacing w:after="240"/>
        <w:ind w:left="1440" w:hanging="720"/>
        <w:rPr>
          <w:iCs/>
          <w:szCs w:val="20"/>
        </w:rPr>
      </w:pPr>
      <w:r w:rsidRPr="00A46C59">
        <w:rPr>
          <w:iCs/>
          <w:szCs w:val="20"/>
        </w:rPr>
        <w:t>(d)</w:t>
      </w:r>
      <w:r w:rsidRPr="00A46C59">
        <w:rPr>
          <w:iCs/>
          <w:szCs w:val="20"/>
        </w:rPr>
        <w:tab/>
        <w:t>Deployed Emergency Response Service (ERS);</w:t>
      </w:r>
    </w:p>
    <w:p w14:paraId="378F7AE5" w14:textId="77777777" w:rsidR="00A46C59" w:rsidRPr="00A46C59" w:rsidRDefault="00A46C59" w:rsidP="00A46C59">
      <w:pPr>
        <w:spacing w:after="240"/>
        <w:ind w:left="1440" w:hanging="720"/>
        <w:rPr>
          <w:iCs/>
          <w:szCs w:val="20"/>
        </w:rPr>
      </w:pPr>
      <w:r w:rsidRPr="00A46C59">
        <w:rPr>
          <w:iCs/>
          <w:szCs w:val="20"/>
        </w:rPr>
        <w:t>(e)</w:t>
      </w:r>
      <w:r w:rsidRPr="00A46C59">
        <w:rPr>
          <w:iCs/>
          <w:szCs w:val="20"/>
        </w:rPr>
        <w:tab/>
        <w:t xml:space="preserve">Real-Time DC Tie imports during an EEA where the total adjustment shall not exceed 1,250 MW in a single interval; </w:t>
      </w:r>
    </w:p>
    <w:p w14:paraId="166A8593" w14:textId="77777777" w:rsidR="00A46C59" w:rsidRPr="00A46C59" w:rsidRDefault="00A46C59" w:rsidP="00A46C59">
      <w:pPr>
        <w:spacing w:after="240"/>
        <w:ind w:left="1440" w:hanging="720"/>
        <w:rPr>
          <w:iCs/>
          <w:szCs w:val="20"/>
        </w:rPr>
      </w:pPr>
      <w:r w:rsidRPr="00A46C59">
        <w:rPr>
          <w:iCs/>
          <w:szCs w:val="20"/>
        </w:rPr>
        <w:t>(f)</w:t>
      </w:r>
      <w:r w:rsidRPr="00A46C59">
        <w:rPr>
          <w:iCs/>
          <w:szCs w:val="20"/>
        </w:rPr>
        <w:tab/>
        <w:t xml:space="preserve">Real-Time DC Tie exports to address emergency conditions in the receiving electric grid; </w:t>
      </w:r>
    </w:p>
    <w:p w14:paraId="0F931ED7" w14:textId="77777777" w:rsidR="00A46C59" w:rsidRPr="00A46C59" w:rsidRDefault="00A46C59" w:rsidP="00A46C59">
      <w:pPr>
        <w:spacing w:after="240"/>
        <w:ind w:left="1440" w:hanging="720"/>
        <w:rPr>
          <w:iCs/>
          <w:szCs w:val="20"/>
        </w:rPr>
      </w:pPr>
      <w:r w:rsidRPr="00A46C59">
        <w:rPr>
          <w:iCs/>
          <w:szCs w:val="20"/>
        </w:rPr>
        <w:t>(g)</w:t>
      </w:r>
      <w:r w:rsidRPr="00A46C59">
        <w:rPr>
          <w:iCs/>
          <w:szCs w:val="20"/>
        </w:rPr>
        <w:tab/>
        <w:t>Energy delivered to ERCOT through registered Block Load Transfers (BLTs) during an EEA;</w:t>
      </w:r>
    </w:p>
    <w:p w14:paraId="1A12C7B1" w14:textId="77777777" w:rsidR="00A46C59" w:rsidRPr="00A46C59" w:rsidRDefault="00A46C59" w:rsidP="00A46C59">
      <w:pPr>
        <w:spacing w:after="240"/>
        <w:ind w:left="1440" w:hanging="720"/>
        <w:rPr>
          <w:iCs/>
          <w:szCs w:val="20"/>
        </w:rPr>
      </w:pPr>
      <w:r w:rsidRPr="00A46C59">
        <w:rPr>
          <w:iCs/>
          <w:szCs w:val="20"/>
        </w:rPr>
        <w:t>(h)</w:t>
      </w:r>
      <w:r w:rsidRPr="00A46C59">
        <w:rPr>
          <w:iCs/>
          <w:szCs w:val="20"/>
        </w:rPr>
        <w:tab/>
        <w:t>Energy delivered from ERCOT to another power pool through registered BLTs during emergency conditions in the receiving electric grid; and</w:t>
      </w:r>
    </w:p>
    <w:p w14:paraId="5D83A3DF" w14:textId="77777777" w:rsidR="00A46C59" w:rsidRPr="00A46C59" w:rsidRDefault="00A46C59" w:rsidP="00A46C59">
      <w:pPr>
        <w:spacing w:after="240"/>
        <w:ind w:left="1440" w:hanging="720"/>
        <w:rPr>
          <w:iCs/>
          <w:szCs w:val="20"/>
        </w:rPr>
      </w:pPr>
      <w:r w:rsidRPr="00A46C59">
        <w:rPr>
          <w:iCs/>
          <w:szCs w:val="20"/>
        </w:rPr>
        <w:t>(</w:t>
      </w:r>
      <w:proofErr w:type="spellStart"/>
      <w:r w:rsidRPr="00A46C59">
        <w:rPr>
          <w:iCs/>
          <w:szCs w:val="20"/>
        </w:rPr>
        <w:t>i</w:t>
      </w:r>
      <w:proofErr w:type="spellEnd"/>
      <w:r w:rsidRPr="00A46C59">
        <w:rPr>
          <w:iCs/>
          <w:szCs w:val="20"/>
        </w:rPr>
        <w:t>)</w:t>
      </w:r>
      <w:r w:rsidRPr="00A46C59">
        <w:rPr>
          <w:iCs/>
          <w:szCs w:val="20"/>
        </w:rPr>
        <w:tab/>
        <w:t>ERCOT-directed firm Load shed during EEA Level 3, as described in paragraph (3) of Section 6.5.9.4.2, EEA Levels.</w:t>
      </w:r>
    </w:p>
    <w:p w14:paraId="1E32824C" w14:textId="77777777" w:rsidR="00A46C59" w:rsidRPr="00A46C59" w:rsidRDefault="00A46C59" w:rsidP="00A46C59">
      <w:pPr>
        <w:spacing w:after="240"/>
        <w:ind w:left="720" w:hanging="720"/>
        <w:rPr>
          <w:iCs/>
          <w:szCs w:val="20"/>
        </w:rPr>
      </w:pPr>
      <w:r w:rsidRPr="00A46C59">
        <w:rPr>
          <w:iCs/>
          <w:szCs w:val="20"/>
        </w:rPr>
        <w:t>(2)</w:t>
      </w:r>
      <w:r w:rsidRPr="00A46C59">
        <w:rPr>
          <w:iCs/>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2BD60C0" w14:textId="77777777" w:rsidR="00A46C59" w:rsidRPr="00A46C59" w:rsidRDefault="00A46C59" w:rsidP="00A46C59">
      <w:pPr>
        <w:spacing w:after="240"/>
        <w:ind w:left="1440" w:hanging="720"/>
        <w:rPr>
          <w:iCs/>
          <w:szCs w:val="20"/>
        </w:rPr>
      </w:pPr>
      <w:r w:rsidRPr="00A46C59">
        <w:rPr>
          <w:iCs/>
          <w:szCs w:val="20"/>
        </w:rPr>
        <w:t>(a)</w:t>
      </w:r>
      <w:r w:rsidRPr="00A46C59">
        <w:rPr>
          <w:iCs/>
          <w:szCs w:val="20"/>
        </w:rPr>
        <w:tab/>
        <w:t>For RUC-committed Resources with a telemetered Resource Status of ONRUC and for RMR Resources that are On-Line, set the LSL, LASL, and LDL to zero.</w:t>
      </w:r>
    </w:p>
    <w:p w14:paraId="06354FA4" w14:textId="77777777" w:rsidR="00A46C59" w:rsidRPr="00A46C59" w:rsidRDefault="00A46C59" w:rsidP="00A46C59">
      <w:pPr>
        <w:spacing w:after="240"/>
        <w:ind w:left="1440" w:hanging="720"/>
        <w:rPr>
          <w:iCs/>
          <w:szCs w:val="20"/>
        </w:rPr>
      </w:pPr>
      <w:r w:rsidRPr="00A46C59">
        <w:rPr>
          <w:iCs/>
          <w:szCs w:val="20"/>
        </w:rPr>
        <w:t>(b)</w:t>
      </w:r>
      <w:r w:rsidRPr="00A46C59">
        <w:rPr>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63CE84C" w14:textId="77777777" w:rsidR="00A46C59" w:rsidRPr="00A46C59" w:rsidRDefault="00A46C59" w:rsidP="00A46C59">
      <w:pPr>
        <w:spacing w:after="240"/>
        <w:ind w:left="1440" w:hanging="720"/>
        <w:rPr>
          <w:iCs/>
          <w:szCs w:val="20"/>
        </w:rPr>
      </w:pPr>
      <w:r w:rsidRPr="00A46C59">
        <w:rPr>
          <w:iCs/>
          <w:szCs w:val="20"/>
        </w:rPr>
        <w:t xml:space="preserve">(c) </w:t>
      </w:r>
      <w:r w:rsidRPr="00A46C59">
        <w:rPr>
          <w:iCs/>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29A87B69" w14:textId="77777777" w:rsidR="00A46C59" w:rsidRPr="00A46C59" w:rsidRDefault="00A46C59" w:rsidP="00A46C59">
      <w:pPr>
        <w:spacing w:after="240"/>
        <w:ind w:left="2160" w:hanging="720"/>
        <w:rPr>
          <w:iCs/>
          <w:szCs w:val="20"/>
        </w:rPr>
      </w:pPr>
      <w:r w:rsidRPr="00A46C59">
        <w:rPr>
          <w:iCs/>
          <w:szCs w:val="20"/>
        </w:rPr>
        <w:lastRenderedPageBreak/>
        <w:t>(</w:t>
      </w:r>
      <w:proofErr w:type="spellStart"/>
      <w:r w:rsidRPr="00A46C59">
        <w:rPr>
          <w:iCs/>
          <w:szCs w:val="20"/>
        </w:rPr>
        <w:t>i</w:t>
      </w:r>
      <w:proofErr w:type="spellEnd"/>
      <w:r w:rsidRPr="00A46C59">
        <w:rPr>
          <w:iCs/>
          <w:szCs w:val="20"/>
        </w:rPr>
        <w:t xml:space="preserve">)  </w:t>
      </w:r>
      <w:r w:rsidRPr="00A46C59">
        <w:rPr>
          <w:iCs/>
          <w:szCs w:val="20"/>
        </w:rPr>
        <w:tab/>
        <w:t>Set LDL to the greater of Aggregated Resource Output - (60 minutes * SCED Down Ramp Rate), or LASL; and</w:t>
      </w:r>
    </w:p>
    <w:p w14:paraId="3F932FC7" w14:textId="77777777" w:rsidR="00A46C59" w:rsidRPr="00A46C59" w:rsidRDefault="00A46C59" w:rsidP="00A46C59">
      <w:pPr>
        <w:spacing w:after="240"/>
        <w:ind w:left="2160" w:hanging="720"/>
        <w:rPr>
          <w:iCs/>
          <w:szCs w:val="20"/>
        </w:rPr>
      </w:pPr>
      <w:r w:rsidRPr="00A46C59">
        <w:rPr>
          <w:iCs/>
          <w:szCs w:val="20"/>
        </w:rPr>
        <w:t>(ii)       Set HDL to the lesser of Aggregated Resource Output + (60 minutes*SCED Up Ramp Rate), or HASL.</w:t>
      </w:r>
    </w:p>
    <w:p w14:paraId="0C9CCDD2" w14:textId="77777777" w:rsidR="00A46C59" w:rsidRPr="00A46C59" w:rsidRDefault="00A46C59" w:rsidP="00A46C59">
      <w:pPr>
        <w:spacing w:after="240"/>
        <w:ind w:left="1440" w:hanging="720"/>
        <w:rPr>
          <w:iCs/>
          <w:szCs w:val="20"/>
        </w:rPr>
      </w:pPr>
      <w:r w:rsidRPr="00A46C59">
        <w:rPr>
          <w:iCs/>
          <w:szCs w:val="20"/>
        </w:rPr>
        <w:t xml:space="preserve">(d) </w:t>
      </w:r>
      <w:r w:rsidRPr="00A46C59">
        <w:rPr>
          <w:iCs/>
          <w:szCs w:val="20"/>
        </w:rPr>
        <w:tab/>
        <w:t>For all Controllable Load Resources excluding ones with a telemetered status of OUTL:</w:t>
      </w:r>
    </w:p>
    <w:p w14:paraId="7690B3AC" w14:textId="77777777" w:rsidR="00A46C59" w:rsidRPr="00A46C59" w:rsidRDefault="00A46C59" w:rsidP="00A46C59">
      <w:pPr>
        <w:spacing w:after="240"/>
        <w:ind w:left="2160" w:hanging="720"/>
        <w:rPr>
          <w:iCs/>
          <w:szCs w:val="20"/>
        </w:rPr>
      </w:pPr>
      <w:r w:rsidRPr="00A46C59">
        <w:rPr>
          <w:iCs/>
          <w:szCs w:val="20"/>
        </w:rPr>
        <w:t>(</w:t>
      </w:r>
      <w:proofErr w:type="spellStart"/>
      <w:r w:rsidRPr="00A46C59">
        <w:rPr>
          <w:iCs/>
          <w:szCs w:val="20"/>
        </w:rPr>
        <w:t>i</w:t>
      </w:r>
      <w:proofErr w:type="spellEnd"/>
      <w:r w:rsidRPr="00A46C59">
        <w:rPr>
          <w:iCs/>
          <w:szCs w:val="20"/>
        </w:rPr>
        <w:t xml:space="preserve">)  </w:t>
      </w:r>
      <w:r w:rsidRPr="00A46C59">
        <w:rPr>
          <w:iCs/>
          <w:szCs w:val="20"/>
        </w:rPr>
        <w:tab/>
        <w:t>Set LDL to the greater of Aggregated Resource Output - (60 minutes * SCED Up Ramp Rate), or LASL; and</w:t>
      </w:r>
    </w:p>
    <w:p w14:paraId="2849CB24" w14:textId="77777777" w:rsidR="00A46C59" w:rsidRPr="00A46C59" w:rsidRDefault="00A46C59" w:rsidP="00A46C59">
      <w:pPr>
        <w:spacing w:after="240"/>
        <w:ind w:left="2160" w:hanging="720"/>
        <w:rPr>
          <w:iCs/>
          <w:szCs w:val="20"/>
        </w:rPr>
      </w:pPr>
      <w:r w:rsidRPr="00A46C59">
        <w:rPr>
          <w:iCs/>
          <w:szCs w:val="20"/>
        </w:rPr>
        <w:t>(ii)       Set HDL to the lesser of Aggregated Resource Output + (60 minutes*SCED Down Ramp Rate), or HASL.</w:t>
      </w:r>
    </w:p>
    <w:p w14:paraId="3202EF15" w14:textId="77777777" w:rsidR="00A46C59" w:rsidRPr="00A46C59" w:rsidRDefault="00A46C59" w:rsidP="00A46C59">
      <w:pPr>
        <w:spacing w:after="240"/>
        <w:ind w:left="1440" w:hanging="720"/>
        <w:rPr>
          <w:iCs/>
          <w:szCs w:val="20"/>
        </w:rPr>
      </w:pPr>
      <w:r w:rsidRPr="00A46C59">
        <w:rPr>
          <w:iCs/>
          <w:szCs w:val="20"/>
        </w:rPr>
        <w:t>(e)</w:t>
      </w:r>
      <w:r w:rsidRPr="00A46C59">
        <w:rPr>
          <w:iCs/>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59ACBA7" w14:textId="77777777" w:rsidR="00A46C59" w:rsidRPr="00A46C59" w:rsidRDefault="00A46C59" w:rsidP="00A46C59">
      <w:pPr>
        <w:spacing w:after="240"/>
        <w:ind w:left="1440" w:hanging="720"/>
        <w:rPr>
          <w:iCs/>
          <w:szCs w:val="20"/>
        </w:rPr>
      </w:pPr>
      <w:r w:rsidRPr="00A46C59">
        <w:rPr>
          <w:iCs/>
          <w:szCs w:val="20"/>
        </w:rPr>
        <w:t xml:space="preserve">(f) </w:t>
      </w:r>
      <w:r w:rsidRPr="00A46C59">
        <w:rPr>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46C59">
        <w:rPr>
          <w:iCs/>
          <w:szCs w:val="20"/>
        </w:rPr>
        <w:t>RHours</w:t>
      </w:r>
      <w:proofErr w:type="spellEnd"/>
      <w:r w:rsidRPr="00A46C59">
        <w:rPr>
          <w:iCs/>
          <w:szCs w:val="20"/>
        </w:rPr>
        <w:t>”).</w:t>
      </w:r>
    </w:p>
    <w:p w14:paraId="0E83830A" w14:textId="77777777" w:rsidR="00A46C59" w:rsidRPr="00A46C59" w:rsidRDefault="00A46C59" w:rsidP="00A46C59">
      <w:pPr>
        <w:rPr>
          <w:iCs/>
        </w:rPr>
      </w:pPr>
      <w:r w:rsidRPr="00A46C59">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46C59" w:rsidRPr="00A46C59" w14:paraId="7977259C" w14:textId="77777777" w:rsidTr="00A46C59">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6646C10A" w14:textId="77777777" w:rsidR="00A46C59" w:rsidRPr="00A46C59" w:rsidRDefault="00A46C59" w:rsidP="00A46C59">
            <w:pPr>
              <w:spacing w:after="120"/>
              <w:rPr>
                <w:b/>
                <w:iCs/>
                <w:sz w:val="20"/>
                <w:szCs w:val="20"/>
              </w:rPr>
            </w:pPr>
            <w:r w:rsidRPr="00A46C59">
              <w:rPr>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368957E" w14:textId="77777777" w:rsidR="00A46C59" w:rsidRPr="00A46C59" w:rsidRDefault="00A46C59" w:rsidP="00A46C59">
            <w:pPr>
              <w:spacing w:after="120"/>
              <w:rPr>
                <w:b/>
                <w:iCs/>
                <w:sz w:val="20"/>
                <w:szCs w:val="20"/>
              </w:rPr>
            </w:pPr>
            <w:r w:rsidRPr="00A46C5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1E3BDC17" w14:textId="77777777" w:rsidR="00A46C59" w:rsidRPr="00A46C59" w:rsidRDefault="00A46C59" w:rsidP="00A46C59">
            <w:pPr>
              <w:spacing w:after="120"/>
              <w:rPr>
                <w:b/>
                <w:iCs/>
                <w:sz w:val="20"/>
                <w:szCs w:val="20"/>
              </w:rPr>
            </w:pPr>
            <w:r w:rsidRPr="00A46C59">
              <w:rPr>
                <w:b/>
                <w:iCs/>
                <w:sz w:val="20"/>
                <w:szCs w:val="20"/>
              </w:rPr>
              <w:t>Current Value*</w:t>
            </w:r>
          </w:p>
        </w:tc>
      </w:tr>
      <w:tr w:rsidR="00A46C59" w:rsidRPr="00A46C59" w14:paraId="02445DAA" w14:textId="77777777" w:rsidTr="00A46C59">
        <w:trPr>
          <w:trHeight w:val="519"/>
        </w:trPr>
        <w:tc>
          <w:tcPr>
            <w:tcW w:w="1448" w:type="dxa"/>
            <w:tcBorders>
              <w:top w:val="single" w:sz="4" w:space="0" w:color="auto"/>
              <w:left w:val="single" w:sz="4" w:space="0" w:color="auto"/>
              <w:bottom w:val="single" w:sz="4" w:space="0" w:color="auto"/>
              <w:right w:val="single" w:sz="4" w:space="0" w:color="auto"/>
            </w:tcBorders>
            <w:hideMark/>
          </w:tcPr>
          <w:p w14:paraId="6AEAC7E8" w14:textId="77777777" w:rsidR="00A46C59" w:rsidRPr="00A46C59" w:rsidRDefault="00A46C59" w:rsidP="00A46C59">
            <w:pPr>
              <w:spacing w:after="60"/>
              <w:rPr>
                <w:iCs/>
                <w:sz w:val="20"/>
                <w:szCs w:val="20"/>
              </w:rPr>
            </w:pPr>
            <w:proofErr w:type="spellStart"/>
            <w:r w:rsidRPr="00A46C59">
              <w:rPr>
                <w:b/>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4C040166" w14:textId="77777777" w:rsidR="00A46C59" w:rsidRPr="00A46C59" w:rsidRDefault="00A46C59" w:rsidP="00A46C59">
            <w:pPr>
              <w:spacing w:after="60"/>
              <w:rPr>
                <w:iCs/>
                <w:sz w:val="20"/>
                <w:szCs w:val="20"/>
              </w:rPr>
            </w:pPr>
            <w:r w:rsidRPr="00A46C5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0B6721B" w14:textId="77777777" w:rsidR="00A46C59" w:rsidRPr="00A46C59" w:rsidRDefault="00A46C59" w:rsidP="00A46C59">
            <w:pPr>
              <w:spacing w:after="60"/>
              <w:rPr>
                <w:iCs/>
                <w:sz w:val="20"/>
                <w:szCs w:val="20"/>
              </w:rPr>
            </w:pPr>
            <w:r w:rsidRPr="00A46C59">
              <w:rPr>
                <w:iCs/>
                <w:sz w:val="20"/>
                <w:szCs w:val="20"/>
              </w:rPr>
              <w:t>4.5</w:t>
            </w:r>
          </w:p>
        </w:tc>
      </w:tr>
      <w:tr w:rsidR="00A46C59" w:rsidRPr="00A46C59" w14:paraId="448DFDC4" w14:textId="77777777" w:rsidTr="00A46C59">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13C9ECCC" w14:textId="77777777" w:rsidR="00A46C59" w:rsidRPr="00A46C59" w:rsidRDefault="00A46C59" w:rsidP="00A46C59">
            <w:pPr>
              <w:spacing w:after="60"/>
              <w:rPr>
                <w:iCs/>
                <w:sz w:val="20"/>
                <w:szCs w:val="20"/>
              </w:rPr>
            </w:pPr>
            <w:r w:rsidRPr="00A46C59">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64D26C4" w14:textId="77777777" w:rsidR="00A46C59" w:rsidRPr="00A46C59" w:rsidRDefault="00A46C59" w:rsidP="00A46C59">
      <w:pPr>
        <w:spacing w:before="240" w:after="240"/>
        <w:ind w:left="1440" w:hanging="720"/>
        <w:rPr>
          <w:iCs/>
          <w:szCs w:val="20"/>
        </w:rPr>
      </w:pPr>
      <w:r w:rsidRPr="00A46C59">
        <w:rPr>
          <w:iCs/>
          <w:szCs w:val="20"/>
        </w:rPr>
        <w:t>(g)</w:t>
      </w:r>
      <w:r w:rsidRPr="00A46C59">
        <w:rPr>
          <w:iCs/>
          <w:szCs w:val="20"/>
        </w:rPr>
        <w:tab/>
        <w:t>Add the MW from Real-Time DC Tie imports during an EEA to GTBD.  The amount of MW is determined from the Dispatch Instruction and should continue over the duration of time specified by the ERCOT Operator.</w:t>
      </w:r>
    </w:p>
    <w:p w14:paraId="28D4E986" w14:textId="77777777" w:rsidR="00A46C59" w:rsidRPr="00A46C59" w:rsidRDefault="00A46C59" w:rsidP="00A46C59">
      <w:pPr>
        <w:spacing w:after="240"/>
        <w:ind w:left="1440" w:hanging="720"/>
        <w:rPr>
          <w:iCs/>
          <w:szCs w:val="20"/>
        </w:rPr>
      </w:pPr>
      <w:r w:rsidRPr="00A46C59">
        <w:rPr>
          <w:iCs/>
          <w:szCs w:val="20"/>
        </w:rPr>
        <w:t>(h)</w:t>
      </w:r>
      <w:r w:rsidRPr="00A46C59">
        <w:rPr>
          <w:iCs/>
          <w:szCs w:val="20"/>
        </w:rPr>
        <w:tab/>
        <w:t xml:space="preserve">Subtract the MW from Real-Time DC Tie exports to address emergency conditions in the receiving electric grid from GTBD.  The amount of MW is </w:t>
      </w:r>
      <w:r w:rsidRPr="00A46C59">
        <w:rPr>
          <w:iCs/>
          <w:szCs w:val="20"/>
        </w:rPr>
        <w:lastRenderedPageBreak/>
        <w:t xml:space="preserve">determined from the Dispatch Instruction and should continue over the duration of time specified by the receiving grid operator.   </w:t>
      </w:r>
    </w:p>
    <w:p w14:paraId="0B0F75A0" w14:textId="77777777" w:rsidR="00A46C59" w:rsidRPr="00A46C59" w:rsidRDefault="00A46C59" w:rsidP="00A46C59">
      <w:pPr>
        <w:spacing w:after="240"/>
        <w:ind w:left="1440" w:hanging="720"/>
        <w:rPr>
          <w:iCs/>
          <w:szCs w:val="20"/>
        </w:rPr>
      </w:pPr>
      <w:r w:rsidRPr="00A46C59">
        <w:rPr>
          <w:iCs/>
          <w:szCs w:val="20"/>
        </w:rPr>
        <w:t>(</w:t>
      </w:r>
      <w:proofErr w:type="spellStart"/>
      <w:r w:rsidRPr="00A46C59">
        <w:rPr>
          <w:iCs/>
          <w:szCs w:val="20"/>
        </w:rPr>
        <w:t>i</w:t>
      </w:r>
      <w:proofErr w:type="spellEnd"/>
      <w:r w:rsidRPr="00A46C59">
        <w:rPr>
          <w:iCs/>
          <w:szCs w:val="20"/>
        </w:rPr>
        <w:t>)</w:t>
      </w:r>
      <w:r w:rsidRPr="00A46C59">
        <w:rPr>
          <w:iCs/>
          <w:szCs w:val="20"/>
        </w:rPr>
        <w:tab/>
        <w:t>Add the MW from energy delivered to ERCOT through registered BLTs during an EEA to GTBD.  The amount of MW is determined from the Dispatch Instruction and should continue over the duration of time specified by the ERCOT Operator.</w:t>
      </w:r>
    </w:p>
    <w:p w14:paraId="6B203A96" w14:textId="77777777" w:rsidR="00A46C59" w:rsidRPr="00A46C59" w:rsidRDefault="00A46C59" w:rsidP="00A46C59">
      <w:pPr>
        <w:spacing w:after="240"/>
        <w:ind w:left="1440" w:hanging="720"/>
        <w:rPr>
          <w:iCs/>
          <w:szCs w:val="20"/>
        </w:rPr>
      </w:pPr>
      <w:r w:rsidRPr="00A46C59">
        <w:rPr>
          <w:iCs/>
          <w:szCs w:val="20"/>
        </w:rPr>
        <w:t>(j)</w:t>
      </w:r>
      <w:r w:rsidRPr="00A46C59">
        <w:rPr>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E7486ED" w14:textId="77777777" w:rsidR="00A46C59" w:rsidRPr="00A46C59" w:rsidRDefault="00A46C59" w:rsidP="00A46C59">
      <w:pPr>
        <w:spacing w:after="240"/>
        <w:ind w:left="1440" w:hanging="720"/>
        <w:rPr>
          <w:iCs/>
          <w:szCs w:val="20"/>
        </w:rPr>
      </w:pPr>
      <w:r w:rsidRPr="00A46C59">
        <w:rPr>
          <w:iCs/>
          <w:szCs w:val="20"/>
        </w:rPr>
        <w:t>(k)</w:t>
      </w:r>
      <w:r w:rsidRPr="00A46C59">
        <w:rPr>
          <w:iCs/>
          <w:szCs w:val="20"/>
        </w:rPr>
        <w:tab/>
        <w:t>Perform a SCED with changes to the inputs in items (a) through (j) above, considering only Competitive Constraints and the non-mitigated Energy Offer Curves.</w:t>
      </w:r>
    </w:p>
    <w:p w14:paraId="67690471" w14:textId="77777777" w:rsidR="00A46C59" w:rsidRPr="00A46C59" w:rsidRDefault="00A46C59" w:rsidP="00A46C59">
      <w:pPr>
        <w:spacing w:after="240"/>
        <w:ind w:left="1440" w:hanging="720"/>
        <w:rPr>
          <w:iCs/>
          <w:szCs w:val="20"/>
        </w:rPr>
      </w:pPr>
      <w:r w:rsidRPr="00A46C59">
        <w:rPr>
          <w:iCs/>
          <w:szCs w:val="20"/>
        </w:rPr>
        <w:t>(l)</w:t>
      </w:r>
      <w:r w:rsidRPr="00A46C59">
        <w:rPr>
          <w:iCs/>
          <w:szCs w:val="20"/>
        </w:rPr>
        <w:tab/>
        <w:t>Perform mitigation on the submitted Energy Offer Curves using the LMPs from the previous step as the reference LMP.</w:t>
      </w:r>
    </w:p>
    <w:p w14:paraId="42DC54CB" w14:textId="77777777" w:rsidR="00A46C59" w:rsidRPr="00A46C59" w:rsidRDefault="00A46C59" w:rsidP="00A46C59">
      <w:pPr>
        <w:spacing w:after="240"/>
        <w:ind w:left="1440" w:hanging="720"/>
        <w:rPr>
          <w:iCs/>
          <w:szCs w:val="20"/>
        </w:rPr>
      </w:pPr>
      <w:r w:rsidRPr="00A46C59">
        <w:rPr>
          <w:iCs/>
          <w:szCs w:val="20"/>
        </w:rPr>
        <w:t>(m)</w:t>
      </w:r>
      <w:r w:rsidRPr="00A46C59">
        <w:rPr>
          <w:iCs/>
          <w:szCs w:val="20"/>
        </w:rPr>
        <w:tab/>
        <w:t>Perform a SCED with the changes to the inputs in items (a) through (j) above, considering both Competitive and Non-Competitive Constraints and the mitigated Energy offer Curves.</w:t>
      </w:r>
    </w:p>
    <w:p w14:paraId="19ADBF3F" w14:textId="77777777" w:rsidR="00A46C59" w:rsidRPr="00A46C59" w:rsidRDefault="00A46C59" w:rsidP="00A46C59">
      <w:pPr>
        <w:spacing w:before="240" w:after="240"/>
        <w:ind w:left="1440" w:hanging="720"/>
        <w:rPr>
          <w:iCs/>
          <w:szCs w:val="20"/>
        </w:rPr>
      </w:pPr>
      <w:r w:rsidRPr="00A46C59">
        <w:rPr>
          <w:iCs/>
          <w:szCs w:val="20"/>
        </w:rPr>
        <w:t>(n)</w:t>
      </w:r>
      <w:r w:rsidRPr="00A46C59">
        <w:rPr>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398EA303" w14:textId="77777777" w:rsidR="00A46C59" w:rsidRPr="00A46C59" w:rsidRDefault="00A46C59" w:rsidP="00A46C59">
      <w:pPr>
        <w:spacing w:after="240"/>
        <w:ind w:left="1440" w:hanging="720"/>
        <w:rPr>
          <w:iCs/>
          <w:szCs w:val="20"/>
        </w:rPr>
      </w:pPr>
      <w:r w:rsidRPr="00A46C59">
        <w:rPr>
          <w:iCs/>
          <w:szCs w:val="20"/>
        </w:rPr>
        <w:t>(o)</w:t>
      </w:r>
      <w:r w:rsidRPr="00A46C59">
        <w:rPr>
          <w:iCs/>
          <w:szCs w:val="20"/>
        </w:rPr>
        <w:tab/>
        <w:t>Determine the amount given by the Value of Lost Load (VOLL) minus the sum of the System Lambda of the second step in the two step SCED process described in paragraph (10)(b) of Section 6.5.7.3 and the Real-Time On-Line Reserve Price Adder.</w:t>
      </w:r>
    </w:p>
    <w:p w14:paraId="30107CBD" w14:textId="77777777" w:rsidR="00A46C59" w:rsidRPr="00A46C59" w:rsidRDefault="00A46C59" w:rsidP="00A46C59">
      <w:pPr>
        <w:spacing w:after="240"/>
        <w:ind w:left="1440" w:hanging="720"/>
        <w:rPr>
          <w:szCs w:val="20"/>
        </w:rPr>
      </w:pPr>
      <w:r w:rsidRPr="00A46C59">
        <w:rPr>
          <w:iCs/>
          <w:szCs w:val="20"/>
        </w:rPr>
        <w:t>(p)</w:t>
      </w:r>
      <w:r w:rsidRPr="00A46C59">
        <w:rPr>
          <w:iCs/>
          <w:szCs w:val="20"/>
        </w:rPr>
        <w:tab/>
        <w:t>The Real-Time On-Line Reliability Deployment Price Adder is the minimum of items (n) and (o) above except when ERCOT is directing firm Load shed during EEA Level 3.  When ERCOT is directing firm Load shed during EEA Level 3 to</w:t>
      </w:r>
      <w:r w:rsidRPr="00A46C59">
        <w:rPr>
          <w:iCs/>
          <w:szCs w:val="20"/>
          <w:highlight w:val="yellow"/>
        </w:rPr>
        <w:t xml:space="preserve"> </w:t>
      </w:r>
      <w:r w:rsidRPr="00A46C59">
        <w:rPr>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46C59" w:rsidRPr="00A46C59" w14:paraId="4A99A947" w14:textId="77777777" w:rsidTr="00A46C5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8E1F8D" w14:textId="77777777" w:rsidR="00A46C59" w:rsidRPr="00A46C59" w:rsidRDefault="00A46C59" w:rsidP="00A46C59">
            <w:pPr>
              <w:spacing w:before="120" w:after="240"/>
              <w:rPr>
                <w:b/>
                <w:i/>
                <w:iCs/>
                <w:lang w:val="x-none" w:eastAsia="x-none"/>
              </w:rPr>
            </w:pPr>
            <w:r w:rsidRPr="00A46C59">
              <w:rPr>
                <w:b/>
                <w:i/>
                <w:iCs/>
                <w:lang w:val="x-none" w:eastAsia="x-none"/>
              </w:rPr>
              <w:lastRenderedPageBreak/>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7E5D233C" w14:textId="77777777" w:rsidR="00A46C59" w:rsidRPr="00A46C59" w:rsidRDefault="00A46C59" w:rsidP="00A46C59">
            <w:pPr>
              <w:keepNext/>
              <w:tabs>
                <w:tab w:val="left" w:pos="1620"/>
              </w:tabs>
              <w:spacing w:before="240" w:after="240"/>
              <w:ind w:left="1620" w:hanging="1620"/>
              <w:outlineLvl w:val="4"/>
              <w:rPr>
                <w:b/>
                <w:bCs/>
                <w:i/>
                <w:iCs/>
                <w:szCs w:val="26"/>
              </w:rPr>
            </w:pPr>
            <w:bookmarkStart w:id="378" w:name="_Toc80174707"/>
            <w:bookmarkStart w:id="379" w:name="_Toc65151681"/>
            <w:bookmarkStart w:id="380" w:name="_Toc60040621"/>
            <w:r w:rsidRPr="00A46C59">
              <w:rPr>
                <w:b/>
                <w:bCs/>
                <w:snapToGrid w:val="0"/>
              </w:rPr>
              <w:t>6.5.7.3.1</w:t>
            </w:r>
            <w:r w:rsidRPr="00A46C59">
              <w:rPr>
                <w:b/>
                <w:bCs/>
                <w:i/>
                <w:iCs/>
                <w:szCs w:val="26"/>
              </w:rPr>
              <w:tab/>
            </w:r>
            <w:r w:rsidRPr="00A46C59">
              <w:rPr>
                <w:b/>
                <w:bCs/>
                <w:snapToGrid w:val="0"/>
              </w:rPr>
              <w:t>Determination of Real-Time Reliability Deployment Price Adder</w:t>
            </w:r>
            <w:bookmarkEnd w:id="378"/>
            <w:bookmarkEnd w:id="379"/>
            <w:bookmarkEnd w:id="380"/>
          </w:p>
          <w:p w14:paraId="561DABC8" w14:textId="77777777" w:rsidR="00A46C59" w:rsidRPr="00A46C59" w:rsidRDefault="00A46C59" w:rsidP="00A46C59">
            <w:pPr>
              <w:spacing w:after="240"/>
              <w:ind w:left="720" w:hanging="720"/>
            </w:pPr>
            <w:r w:rsidRPr="00A46C59">
              <w:t>(1)</w:t>
            </w:r>
            <w:r w:rsidRPr="00A46C59">
              <w:tab/>
              <w:t>The following categories of reliability deployments are considered in the determination of the Real-Time Reliability Deployment Price Adder for Energy, and the Real-Time Reliability Deployment Price Adders for Ancillary Services:</w:t>
            </w:r>
          </w:p>
          <w:p w14:paraId="4B540294" w14:textId="77777777" w:rsidR="00A46C59" w:rsidRPr="00A46C59" w:rsidRDefault="00A46C59" w:rsidP="00A46C59">
            <w:pPr>
              <w:spacing w:after="240"/>
              <w:ind w:left="1440" w:hanging="720"/>
            </w:pPr>
            <w:r w:rsidRPr="00A46C59">
              <w:t>(a)</w:t>
            </w:r>
            <w:r w:rsidRPr="00A46C59">
              <w:tab/>
              <w:t>RUC-committed Resources</w:t>
            </w:r>
            <w:del w:id="381" w:author="IMM 111921" w:date="2021-11-15T16:21:00Z">
              <w:r w:rsidRPr="00A46C59">
                <w:delText>, except for those whose QSEs have opted out of RUC Settlement in accordance with paragraph (12) of Section 5.5.2, Reliability Unit Commitment (RUC) Process</w:delText>
              </w:r>
            </w:del>
            <w:r w:rsidRPr="00A46C59">
              <w:t>;</w:t>
            </w:r>
          </w:p>
          <w:p w14:paraId="70F3C952" w14:textId="77777777" w:rsidR="00A46C59" w:rsidRPr="00A46C59" w:rsidRDefault="00A46C59" w:rsidP="00A46C59">
            <w:pPr>
              <w:spacing w:after="240"/>
              <w:ind w:left="1440" w:hanging="720"/>
            </w:pPr>
            <w:r w:rsidRPr="00A46C59">
              <w:t>(b)</w:t>
            </w:r>
            <w:r w:rsidRPr="00A46C59">
              <w:tab/>
              <w:t xml:space="preserve">RMR Resources that are On-Line, including capacity secured to prevent an Emergency Condition pursuant to paragraph (2) of Section 6.5.1.1, ERCOT Control Area Authority; </w:t>
            </w:r>
          </w:p>
          <w:p w14:paraId="537F3BA9" w14:textId="77777777" w:rsidR="00A46C59" w:rsidRPr="00A46C59" w:rsidRDefault="00A46C59" w:rsidP="00A46C59">
            <w:pPr>
              <w:spacing w:after="240"/>
              <w:ind w:left="1440" w:hanging="720"/>
            </w:pPr>
            <w:r w:rsidRPr="00A46C59">
              <w:t>(c)</w:t>
            </w:r>
            <w:r w:rsidRPr="00A46C59">
              <w:tab/>
              <w:t>Deployed Load Resources other than Controllable Load Resources;</w:t>
            </w:r>
          </w:p>
          <w:p w14:paraId="53209963" w14:textId="77777777" w:rsidR="00A46C59" w:rsidRPr="00A46C59" w:rsidRDefault="00A46C59" w:rsidP="00A46C59">
            <w:pPr>
              <w:spacing w:after="240"/>
              <w:ind w:left="1440" w:hanging="720"/>
            </w:pPr>
            <w:r w:rsidRPr="00A46C59">
              <w:t>(d)</w:t>
            </w:r>
            <w:r w:rsidRPr="00A46C59">
              <w:tab/>
              <w:t>Deployed Emergency Response Service (ERS);</w:t>
            </w:r>
          </w:p>
          <w:p w14:paraId="24A94063" w14:textId="77777777" w:rsidR="00A46C59" w:rsidRPr="00A46C59" w:rsidRDefault="00A46C59" w:rsidP="00A46C59">
            <w:pPr>
              <w:spacing w:after="240"/>
              <w:ind w:left="1440" w:hanging="720"/>
            </w:pPr>
            <w:r w:rsidRPr="00A46C59">
              <w:t>(e)</w:t>
            </w:r>
            <w:r w:rsidRPr="00A46C59">
              <w:tab/>
              <w:t xml:space="preserve">ERCOT-directed DC Tie imports during an EEA or transmission emergency where the total adjustment shall not exceed 1,250 MW in a single interval; </w:t>
            </w:r>
          </w:p>
          <w:p w14:paraId="0C17CC24" w14:textId="77777777" w:rsidR="00A46C59" w:rsidRPr="00A46C59" w:rsidRDefault="00A46C59" w:rsidP="00A46C59">
            <w:pPr>
              <w:spacing w:after="240"/>
              <w:ind w:left="1440" w:hanging="720"/>
            </w:pPr>
            <w:r w:rsidRPr="00A46C59">
              <w:t>(f)</w:t>
            </w:r>
            <w:r w:rsidRPr="00A46C59">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7FF4112" w14:textId="77777777" w:rsidR="00A46C59" w:rsidRPr="00A46C59" w:rsidRDefault="00A46C59" w:rsidP="00A46C59">
            <w:pPr>
              <w:spacing w:after="240"/>
              <w:ind w:left="1440" w:hanging="720"/>
            </w:pPr>
            <w:r w:rsidRPr="00A46C59">
              <w:t>(g)</w:t>
            </w:r>
            <w:r w:rsidRPr="00A46C59">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67007A9" w14:textId="77777777" w:rsidR="00A46C59" w:rsidRPr="00A46C59" w:rsidRDefault="00A46C59" w:rsidP="00A46C59">
            <w:pPr>
              <w:spacing w:after="240"/>
              <w:ind w:left="1440" w:hanging="720"/>
            </w:pPr>
            <w:r w:rsidRPr="00A46C59">
              <w:t>(h)</w:t>
            </w:r>
            <w:r w:rsidRPr="00A46C59">
              <w:tab/>
              <w:t xml:space="preserve">ERCOT-directed DC Tie exports to address emergency conditions in the receiving electric grid where the total adjustment shall not exceed 1,250 MW in a single interval; </w:t>
            </w:r>
          </w:p>
          <w:p w14:paraId="72E2BA1B" w14:textId="77777777" w:rsidR="00A46C59" w:rsidRPr="00A46C59" w:rsidRDefault="00A46C59" w:rsidP="00A46C59">
            <w:pPr>
              <w:spacing w:after="240"/>
              <w:ind w:left="1440" w:hanging="720"/>
            </w:pPr>
            <w:r w:rsidRPr="00A46C59">
              <w:rPr>
                <w:lang w:val="x-none" w:eastAsia="x-none"/>
              </w:rPr>
              <w:t>(</w:t>
            </w:r>
            <w:proofErr w:type="spellStart"/>
            <w:r w:rsidRPr="00A46C59">
              <w:rPr>
                <w:lang w:val="x-none" w:eastAsia="x-none"/>
              </w:rPr>
              <w:t>i</w:t>
            </w:r>
            <w:proofErr w:type="spellEnd"/>
            <w:r w:rsidRPr="00A46C59">
              <w:rPr>
                <w:lang w:val="x-none" w:eastAsia="x-none"/>
              </w:rPr>
              <w:t>)</w:t>
            </w:r>
            <w:r w:rsidRPr="00A46C59">
              <w:rPr>
                <w:lang w:val="x-none" w:eastAsia="x-none"/>
              </w:rPr>
              <w:tab/>
              <w:t xml:space="preserve">ERCOT-directed curtailment of DC Tie exports below the DC Tie advisory </w:t>
            </w:r>
            <w:r w:rsidRPr="00A46C59">
              <w:rPr>
                <w:lang w:eastAsia="x-none"/>
              </w:rPr>
              <w:t>export</w:t>
            </w:r>
            <w:r w:rsidRPr="00A46C59">
              <w:rPr>
                <w:lang w:val="x-none" w:eastAsia="x-none"/>
              </w:rPr>
              <w:t xml:space="preserve"> limit as of </w:t>
            </w:r>
            <w:r w:rsidRPr="00A46C59">
              <w:rPr>
                <w:lang w:eastAsia="x-none"/>
              </w:rPr>
              <w:t>06</w:t>
            </w:r>
            <w:r w:rsidRPr="00A46C59">
              <w:rPr>
                <w:lang w:val="x-none" w:eastAsia="x-none"/>
              </w:rPr>
              <w:t xml:space="preserve">00 in the Day-Ahead </w:t>
            </w:r>
            <w:r w:rsidRPr="00A46C59">
              <w:rPr>
                <w:lang w:eastAsia="x-none"/>
              </w:rPr>
              <w:t xml:space="preserve">or subsequent advisory export limit </w:t>
            </w:r>
            <w:r w:rsidRPr="00A46C59">
              <w:rPr>
                <w:lang w:val="x-none" w:eastAsia="x-none"/>
              </w:rPr>
              <w:t>during EEA, a transmission emergency, or to address local transmission system limitations where the total adjustment shall not exceed 1,250 MW in a single interval;</w:t>
            </w:r>
          </w:p>
          <w:p w14:paraId="7F0A843B" w14:textId="77777777" w:rsidR="00A46C59" w:rsidRPr="00A46C59" w:rsidRDefault="00A46C59" w:rsidP="00A46C59">
            <w:pPr>
              <w:spacing w:after="240"/>
              <w:ind w:left="1440" w:hanging="720"/>
            </w:pPr>
            <w:r w:rsidRPr="00A46C59">
              <w:lastRenderedPageBreak/>
              <w:t>(j)</w:t>
            </w:r>
            <w:r w:rsidRPr="00A46C59">
              <w:tab/>
              <w:t>Energy delivered to ERCOT through registered Block Load Transfers (BLTs) during an EEA;</w:t>
            </w:r>
          </w:p>
          <w:p w14:paraId="517FD753" w14:textId="77777777" w:rsidR="00A46C59" w:rsidRPr="00A46C59" w:rsidRDefault="00A46C59" w:rsidP="00A46C59">
            <w:pPr>
              <w:spacing w:after="240"/>
              <w:ind w:left="1440" w:hanging="720"/>
            </w:pPr>
            <w:r w:rsidRPr="00A46C59">
              <w:t>(k)</w:t>
            </w:r>
            <w:r w:rsidRPr="00A46C59">
              <w:tab/>
              <w:t>Energy delivered from ERCOT to another power pool through registered BLTs during emergency conditions in the receiving electric grid; and</w:t>
            </w:r>
          </w:p>
          <w:p w14:paraId="307469CA" w14:textId="77777777" w:rsidR="00A46C59" w:rsidRPr="00A46C59" w:rsidRDefault="00A46C59" w:rsidP="00A46C59">
            <w:pPr>
              <w:spacing w:after="240"/>
              <w:ind w:left="1440" w:hanging="720"/>
            </w:pPr>
            <w:r w:rsidRPr="00A46C59">
              <w:t>(l)</w:t>
            </w:r>
            <w:r w:rsidRPr="00A46C59">
              <w:tab/>
              <w:t>ERCOT-directed deployment of Transmission and/or Distribution Service Provider (TDSP) standard offer Load management programs.</w:t>
            </w:r>
          </w:p>
          <w:p w14:paraId="7D0B2DAA" w14:textId="77777777" w:rsidR="00A46C59" w:rsidRPr="00A46C59" w:rsidRDefault="00A46C59" w:rsidP="00A46C59">
            <w:pPr>
              <w:spacing w:after="240"/>
              <w:ind w:left="720" w:hanging="720"/>
            </w:pPr>
            <w:r w:rsidRPr="00A46C59">
              <w:t>(2)</w:t>
            </w:r>
            <w:r w:rsidRPr="00A46C59">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30E3D74F" w14:textId="77777777" w:rsidR="00A46C59" w:rsidRPr="00A46C59" w:rsidRDefault="00A46C59" w:rsidP="00A46C59">
            <w:pPr>
              <w:spacing w:after="240"/>
              <w:ind w:left="1440" w:hanging="720"/>
            </w:pPr>
            <w:r w:rsidRPr="00A46C59">
              <w:t>(a)</w:t>
            </w:r>
            <w:r w:rsidRPr="00A46C59">
              <w:tab/>
              <w:t>For RUC-committed Resources with a telemetered Resource Status of ONRUC and for RMR Resources that are On-Line:</w:t>
            </w:r>
          </w:p>
          <w:p w14:paraId="2FC7B19D"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Set the LSL and LDL to zero;</w:t>
            </w:r>
          </w:p>
          <w:p w14:paraId="1AF5AB8E" w14:textId="77777777" w:rsidR="00A46C59" w:rsidRPr="00A46C59" w:rsidRDefault="00A46C59" w:rsidP="00A46C59">
            <w:pPr>
              <w:spacing w:after="240"/>
              <w:ind w:left="2160" w:hanging="720"/>
            </w:pPr>
            <w:r w:rsidRPr="00A46C59">
              <w:t>(ii)</w:t>
            </w:r>
            <w:r w:rsidRPr="00A46C59">
              <w:tab/>
              <w:t>Remove all Ancillary Service Offers; and</w:t>
            </w:r>
          </w:p>
          <w:p w14:paraId="5DC3200E" w14:textId="77777777" w:rsidR="00A46C59" w:rsidRPr="00A46C59" w:rsidRDefault="00A46C59" w:rsidP="00A46C59">
            <w:pPr>
              <w:spacing w:after="240"/>
              <w:ind w:left="2160" w:hanging="720"/>
            </w:pPr>
            <w:r w:rsidRPr="00A46C59">
              <w:t>(iii)</w:t>
            </w:r>
            <w:r w:rsidRPr="00A46C59">
              <w:tab/>
              <w:t>For the first step of SCED, administratively set the Energy Offer Curve for the Resource at a value equal to the power balance penalty price for all capacity between 0 MW and the HSL of the Resource.</w:t>
            </w:r>
          </w:p>
          <w:p w14:paraId="21B19F24" w14:textId="77777777" w:rsidR="00A46C59" w:rsidRPr="00A46C59" w:rsidRDefault="00A46C59" w:rsidP="00A46C59">
            <w:pPr>
              <w:spacing w:after="240"/>
              <w:ind w:left="1440" w:hanging="720"/>
            </w:pPr>
            <w:r w:rsidRPr="00A46C59">
              <w:t>(b)</w:t>
            </w:r>
            <w:r w:rsidRPr="00A46C59">
              <w:tab/>
              <w:t>Notwithstanding item (a) above, for RUC-committed Combined Cycle Generation Resources with a telemetered Resource Status of ONRUC that were instructed by ERCOT to transition to a different configuration to provide additional capacity:</w:t>
            </w:r>
          </w:p>
          <w:p w14:paraId="3632EAB1"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Set the LSL and LDL equal to the minimum of their current value and the COP HSL of the QSE-committed configuration for the RUC hour at the snapshot time of the RUC instruction;</w:t>
            </w:r>
          </w:p>
          <w:p w14:paraId="5A624E22" w14:textId="77777777" w:rsidR="00A46C59" w:rsidRPr="00A46C59" w:rsidRDefault="00A46C59" w:rsidP="00A46C59">
            <w:pPr>
              <w:spacing w:after="240"/>
              <w:ind w:left="2160" w:hanging="720"/>
            </w:pPr>
            <w:r w:rsidRPr="00A46C59">
              <w:t>(ii)</w:t>
            </w:r>
            <w:r w:rsidRPr="00A46C59">
              <w:tab/>
              <w:t>Set the maximum Ancillary Service capabilities of the Resource equal to the minimum of their current value and COP Ancillary Service capabilities of the QSE-committed configuration for the RUC hour at the snapshot time of the RUC instruction; and</w:t>
            </w:r>
          </w:p>
          <w:p w14:paraId="085C5349" w14:textId="77777777" w:rsidR="00A46C59" w:rsidRPr="00A46C59" w:rsidRDefault="00A46C59" w:rsidP="00A46C59">
            <w:pPr>
              <w:spacing w:after="240"/>
              <w:ind w:left="2160" w:hanging="720"/>
            </w:pPr>
            <w:r w:rsidRPr="00A46C59">
              <w:t>(iii)</w:t>
            </w:r>
            <w:r w:rsidRPr="00A46C59">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w:t>
            </w:r>
            <w:r w:rsidRPr="00A46C59">
              <w:lastRenderedPageBreak/>
              <w:t xml:space="preserve">the QSE-committed configuration for the RUC hour at the snapshot time of the RUC instruction.  </w:t>
            </w:r>
          </w:p>
          <w:p w14:paraId="58F3BE55" w14:textId="77777777" w:rsidR="00A46C59" w:rsidRPr="00A46C59" w:rsidRDefault="00A46C59" w:rsidP="00A46C59">
            <w:pPr>
              <w:spacing w:before="240" w:after="240"/>
              <w:ind w:left="1440" w:hanging="720"/>
              <w:rPr>
                <w:lang w:val="x-none" w:eastAsia="x-none"/>
              </w:rPr>
            </w:pPr>
            <w:r w:rsidRPr="00A46C59">
              <w:rPr>
                <w:lang w:val="x-none" w:eastAsia="x-none"/>
              </w:rPr>
              <w:t>(</w:t>
            </w:r>
            <w:r w:rsidRPr="00A46C59">
              <w:rPr>
                <w:lang w:eastAsia="x-none"/>
              </w:rPr>
              <w:t>c</w:t>
            </w:r>
            <w:r w:rsidRPr="00A46C59">
              <w:rPr>
                <w:lang w:val="x-none" w:eastAsia="x-none"/>
              </w:rPr>
              <w:t xml:space="preserve">) </w:t>
            </w:r>
            <w:r w:rsidRPr="00A46C59">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9D9A02B"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If the Generation Resource SCED Base Point is not at LDL, set LDL to the greater of Aggregated Resource Output - (60 minutes * Normal Ramp Rate down), or LSL; and</w:t>
            </w:r>
          </w:p>
          <w:p w14:paraId="4CE24A91" w14:textId="77777777" w:rsidR="00A46C59" w:rsidRPr="00A46C59" w:rsidRDefault="00A46C59" w:rsidP="00A46C59">
            <w:pPr>
              <w:spacing w:after="240"/>
              <w:ind w:left="2160" w:hanging="720"/>
            </w:pPr>
            <w:r w:rsidRPr="00A46C59">
              <w:t xml:space="preserve">(ii) </w:t>
            </w:r>
            <w:r w:rsidRPr="00A46C59">
              <w:tab/>
              <w:t xml:space="preserve">If the Generation Resource SCED Base Point is not at HDL, set HDL to the lesser of Aggregated Resource Output + (60 minutes * Normal Ramp Rate up), or HSL. </w:t>
            </w:r>
          </w:p>
          <w:p w14:paraId="20537851" w14:textId="77777777" w:rsidR="00A46C59" w:rsidRPr="00A46C59" w:rsidRDefault="00A46C59" w:rsidP="00A46C59">
            <w:pPr>
              <w:spacing w:before="240" w:after="240"/>
              <w:ind w:left="1440" w:hanging="720"/>
            </w:pPr>
            <w:r w:rsidRPr="00A46C59">
              <w:t xml:space="preserve">(d) </w:t>
            </w:r>
            <w:r w:rsidRPr="00A46C59">
              <w:tab/>
              <w:t>For all On-Line ESRs:</w:t>
            </w:r>
          </w:p>
          <w:p w14:paraId="3D3B7486"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If the ESR SCED Base Point is not at LDL, set LDL to the greater of Aggregated Resource Output - (60 minutes * Normal Ramp Rate down), or LSL; and</w:t>
            </w:r>
          </w:p>
          <w:p w14:paraId="2CF1FBE4" w14:textId="77777777" w:rsidR="00A46C59" w:rsidRPr="00A46C59" w:rsidRDefault="00A46C59" w:rsidP="00A46C59">
            <w:pPr>
              <w:spacing w:after="240"/>
              <w:ind w:left="2160" w:hanging="720"/>
            </w:pPr>
            <w:r w:rsidRPr="00A46C59">
              <w:t>(ii)</w:t>
            </w:r>
            <w:r w:rsidRPr="00A46C59">
              <w:tab/>
              <w:t>If the ESR SCED Base Point is not at HDL, set HDL to the lesser of Aggregated Resource Output + (60 minutes * Normal Ramp Rate up), or HSL.</w:t>
            </w:r>
          </w:p>
          <w:p w14:paraId="5A59310B" w14:textId="77777777" w:rsidR="00A46C59" w:rsidRPr="00A46C59" w:rsidRDefault="00A46C59" w:rsidP="00A46C59">
            <w:pPr>
              <w:spacing w:after="240"/>
              <w:ind w:left="1440" w:hanging="720"/>
            </w:pPr>
            <w:r w:rsidRPr="00A46C59">
              <w:t xml:space="preserve">(e) </w:t>
            </w:r>
            <w:r w:rsidRPr="00A46C59">
              <w:tab/>
              <w:t>For all Controllable Load Resources excluding ones with a telemetered status of OUTL:</w:t>
            </w:r>
          </w:p>
          <w:p w14:paraId="2ABB5D52"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If the Controllable Load Resource SCED Base Point is not at LDL, set LDL to the greater of Aggregated Resource Output - (60 minutes * Normal Ramp Rate down), or LSL; and</w:t>
            </w:r>
          </w:p>
          <w:p w14:paraId="70F7E2F6" w14:textId="77777777" w:rsidR="00A46C59" w:rsidRPr="00A46C59" w:rsidRDefault="00A46C59" w:rsidP="00A46C59">
            <w:pPr>
              <w:spacing w:after="240"/>
              <w:ind w:left="2160" w:hanging="720"/>
            </w:pPr>
            <w:r w:rsidRPr="00A46C59">
              <w:t>(ii)</w:t>
            </w:r>
            <w:r w:rsidRPr="00A46C59">
              <w:tab/>
              <w:t>If the Controllable Load Resource SCED Base Point is not at HDL, set HDL to the lesser of Aggregated Resource Output + (60 minutes * Normal Ramp Rate up), or HSL.</w:t>
            </w:r>
          </w:p>
          <w:p w14:paraId="70CADED7" w14:textId="77777777" w:rsidR="00A46C59" w:rsidRPr="00A46C59" w:rsidRDefault="00A46C59" w:rsidP="00A46C59">
            <w:pPr>
              <w:spacing w:after="240"/>
              <w:ind w:left="1440" w:hanging="720"/>
            </w:pPr>
            <w:r w:rsidRPr="00A46C59">
              <w:t>(f)</w:t>
            </w:r>
            <w:r w:rsidRPr="00A46C59">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w:t>
            </w:r>
            <w:r w:rsidRPr="00A46C59">
              <w:lastRenderedPageBreak/>
              <w:t xml:space="preserve">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1D3D877" w14:textId="77777777" w:rsidR="00A46C59" w:rsidRPr="00A46C59" w:rsidRDefault="00A46C59" w:rsidP="00A46C59">
            <w:pPr>
              <w:spacing w:after="240"/>
              <w:ind w:left="1440" w:hanging="720"/>
              <w:rPr>
                <w:iCs/>
                <w:szCs w:val="20"/>
              </w:rPr>
            </w:pPr>
            <w:r w:rsidRPr="00A46C59">
              <w:rPr>
                <w:iCs/>
                <w:szCs w:val="20"/>
              </w:rPr>
              <w:t xml:space="preserve">(g) </w:t>
            </w:r>
            <w:r w:rsidRPr="00A46C59">
              <w:rPr>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46C59">
              <w:rPr>
                <w:iCs/>
                <w:szCs w:val="20"/>
              </w:rPr>
              <w:t>RHours</w:t>
            </w:r>
            <w:proofErr w:type="spellEnd"/>
            <w:r w:rsidRPr="00A46C59">
              <w:rPr>
                <w:iCs/>
                <w:szCs w:val="20"/>
              </w:rPr>
              <w:t>”).</w:t>
            </w:r>
          </w:p>
          <w:p w14:paraId="27241889" w14:textId="77777777" w:rsidR="00A46C59" w:rsidRPr="00A46C59" w:rsidRDefault="00A46C59" w:rsidP="00A46C59">
            <w:pPr>
              <w:rPr>
                <w:iCs/>
              </w:rPr>
            </w:pPr>
            <w:r w:rsidRPr="00A46C59">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46C59" w:rsidRPr="00A46C59" w14:paraId="35ED3CCF"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ECE084D" w14:textId="77777777" w:rsidR="00A46C59" w:rsidRPr="00A46C59" w:rsidRDefault="00A46C59" w:rsidP="00A46C59">
                  <w:pPr>
                    <w:spacing w:after="120"/>
                    <w:rPr>
                      <w:b/>
                      <w:iCs/>
                      <w:sz w:val="20"/>
                      <w:szCs w:val="20"/>
                    </w:rPr>
                  </w:pPr>
                  <w:r w:rsidRPr="00A46C59">
                    <w:rPr>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1214538" w14:textId="77777777" w:rsidR="00A46C59" w:rsidRPr="00A46C59" w:rsidRDefault="00A46C59" w:rsidP="00A46C59">
                  <w:pPr>
                    <w:spacing w:after="120"/>
                    <w:rPr>
                      <w:b/>
                      <w:iCs/>
                      <w:sz w:val="20"/>
                      <w:szCs w:val="20"/>
                    </w:rPr>
                  </w:pPr>
                  <w:r w:rsidRPr="00A46C5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469479D" w14:textId="77777777" w:rsidR="00A46C59" w:rsidRPr="00A46C59" w:rsidRDefault="00A46C59" w:rsidP="00A46C59">
                  <w:pPr>
                    <w:spacing w:after="120"/>
                    <w:rPr>
                      <w:b/>
                      <w:iCs/>
                      <w:sz w:val="20"/>
                      <w:szCs w:val="20"/>
                    </w:rPr>
                  </w:pPr>
                  <w:r w:rsidRPr="00A46C59">
                    <w:rPr>
                      <w:b/>
                      <w:iCs/>
                      <w:sz w:val="20"/>
                      <w:szCs w:val="20"/>
                    </w:rPr>
                    <w:t>Current Value*</w:t>
                  </w:r>
                </w:p>
              </w:tc>
            </w:tr>
            <w:tr w:rsidR="00A46C59" w:rsidRPr="00A46C59" w14:paraId="599A61F7"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6942A4D1" w14:textId="77777777" w:rsidR="00A46C59" w:rsidRPr="00A46C59" w:rsidRDefault="00A46C59" w:rsidP="00A46C59">
                  <w:pPr>
                    <w:spacing w:after="60"/>
                    <w:rPr>
                      <w:iCs/>
                      <w:sz w:val="20"/>
                      <w:szCs w:val="20"/>
                    </w:rPr>
                  </w:pPr>
                  <w:proofErr w:type="spellStart"/>
                  <w:r w:rsidRPr="00A46C59">
                    <w:rPr>
                      <w:b/>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3CB9DB0A" w14:textId="77777777" w:rsidR="00A46C59" w:rsidRPr="00A46C59" w:rsidRDefault="00A46C59" w:rsidP="00A46C59">
                  <w:pPr>
                    <w:spacing w:after="60"/>
                    <w:rPr>
                      <w:iCs/>
                      <w:sz w:val="20"/>
                      <w:szCs w:val="20"/>
                    </w:rPr>
                  </w:pPr>
                  <w:r w:rsidRPr="00A46C5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4114E4CD" w14:textId="77777777" w:rsidR="00A46C59" w:rsidRPr="00A46C59" w:rsidRDefault="00A46C59" w:rsidP="00A46C59">
                  <w:pPr>
                    <w:spacing w:after="60"/>
                    <w:rPr>
                      <w:iCs/>
                      <w:sz w:val="20"/>
                      <w:szCs w:val="20"/>
                    </w:rPr>
                  </w:pPr>
                  <w:r w:rsidRPr="00A46C59">
                    <w:rPr>
                      <w:iCs/>
                      <w:sz w:val="20"/>
                      <w:szCs w:val="20"/>
                    </w:rPr>
                    <w:t>4.5</w:t>
                  </w:r>
                </w:p>
              </w:tc>
            </w:tr>
            <w:tr w:rsidR="00A46C59" w:rsidRPr="00A46C59" w14:paraId="1753F408"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12AD243D" w14:textId="77777777" w:rsidR="00A46C59" w:rsidRPr="00A46C59" w:rsidRDefault="00A46C59" w:rsidP="00A46C59">
                  <w:pPr>
                    <w:spacing w:after="60"/>
                    <w:rPr>
                      <w:iCs/>
                      <w:sz w:val="20"/>
                      <w:szCs w:val="20"/>
                    </w:rPr>
                  </w:pPr>
                  <w:r w:rsidRPr="00A46C59">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AC58F68" w14:textId="77777777" w:rsidR="00A46C59" w:rsidRPr="00A46C59" w:rsidRDefault="00A46C59" w:rsidP="00A46C59">
            <w:pPr>
              <w:spacing w:before="240" w:after="240"/>
              <w:ind w:left="1440" w:hanging="720"/>
            </w:pPr>
            <w:r w:rsidRPr="00A46C59">
              <w:t>(h)</w:t>
            </w:r>
            <w:r w:rsidRPr="00A46C59">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81B3A9C" w14:textId="77777777" w:rsidR="00A46C59" w:rsidRPr="00A46C59" w:rsidRDefault="00A46C59" w:rsidP="00A46C59">
            <w:pPr>
              <w:spacing w:after="240"/>
              <w:ind w:left="1440" w:hanging="720"/>
              <w:rPr>
                <w:lang w:eastAsia="x-none"/>
              </w:rPr>
            </w:pPr>
            <w:r w:rsidRPr="00A46C59">
              <w:rPr>
                <w:lang w:val="x-none" w:eastAsia="x-none"/>
              </w:rPr>
              <w:t>(</w:t>
            </w:r>
            <w:proofErr w:type="spellStart"/>
            <w:r w:rsidRPr="00A46C59">
              <w:rPr>
                <w:lang w:val="x-none" w:eastAsia="x-none"/>
              </w:rPr>
              <w:t>i</w:t>
            </w:r>
            <w:proofErr w:type="spellEnd"/>
            <w:r w:rsidRPr="00A46C59">
              <w:rPr>
                <w:lang w:val="x-none" w:eastAsia="x-none"/>
              </w:rPr>
              <w:t>)</w:t>
            </w:r>
            <w:r w:rsidRPr="00A46C59">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46C59">
              <w:rPr>
                <w:lang w:eastAsia="x-none"/>
              </w:rPr>
              <w:t xml:space="preserve">  The MW added to GTBD associated with any individual DC Tie shall not exceed the higher of DC Tie advisory limit for exports on that tie as of 06</w:t>
            </w:r>
            <w:r w:rsidRPr="00A46C59">
              <w:rPr>
                <w:lang w:val="x-none" w:eastAsia="x-none"/>
              </w:rPr>
              <w:t>00 in the Day-Ahead</w:t>
            </w:r>
            <w:r w:rsidRPr="00A46C59">
              <w:rPr>
                <w:lang w:eastAsia="x-none"/>
              </w:rPr>
              <w:t xml:space="preserve"> or subsequent advisory export limit minus the aggregate export on the DC Tie that remained scheduled following the Dispatch Instruction from the ERCOT Operator.</w:t>
            </w:r>
          </w:p>
          <w:p w14:paraId="27A4447F" w14:textId="77777777" w:rsidR="00A46C59" w:rsidRPr="00A46C59" w:rsidRDefault="00A46C59" w:rsidP="00A46C59">
            <w:pPr>
              <w:spacing w:after="240"/>
              <w:ind w:left="1440" w:hanging="720"/>
            </w:pPr>
            <w:r w:rsidRPr="00A46C59">
              <w:t>(j)</w:t>
            </w:r>
            <w:r w:rsidRPr="00A46C59">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3E47D19" w14:textId="77777777" w:rsidR="00A46C59" w:rsidRPr="00A46C59" w:rsidRDefault="00A46C59" w:rsidP="00A46C59">
            <w:pPr>
              <w:spacing w:before="240" w:after="240"/>
              <w:ind w:left="1440" w:hanging="720"/>
            </w:pPr>
            <w:r w:rsidRPr="00A46C59">
              <w:t>(k)</w:t>
            </w:r>
            <w:r w:rsidRPr="00A46C59">
              <w:tab/>
              <w:t xml:space="preserve">Subtract the MW from DC Tie import curtailments to address local transmission system limitations or emergency conditions in the receiving electric grid from GTBD.  The amount of MW is determined from the Dispatch Instruction and </w:t>
            </w:r>
            <w:r w:rsidRPr="00A46C59">
              <w:lastRenderedPageBreak/>
              <w:t>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FA0146D" w14:textId="77777777" w:rsidR="00A46C59" w:rsidRPr="00A46C59" w:rsidRDefault="00A46C59" w:rsidP="00A46C59">
            <w:pPr>
              <w:spacing w:after="240"/>
              <w:ind w:left="1440" w:hanging="720"/>
            </w:pPr>
            <w:r w:rsidRPr="00A46C59">
              <w:t>(l)</w:t>
            </w:r>
            <w:r w:rsidRPr="00A46C59">
              <w:tab/>
              <w:t>Add the MW from energy delivered to ERCOT through registered BLTs during an EEA to GTBD.  The amount of MW is determined from the Dispatch Instruction and should continue over the duration of time specified by the ERCOT Operator.</w:t>
            </w:r>
          </w:p>
          <w:p w14:paraId="4B3C8C76" w14:textId="77777777" w:rsidR="00A46C59" w:rsidRPr="00A46C59" w:rsidRDefault="00A46C59" w:rsidP="00A46C59">
            <w:pPr>
              <w:spacing w:after="240"/>
              <w:ind w:left="1440" w:hanging="720"/>
            </w:pPr>
            <w:r w:rsidRPr="00A46C59">
              <w:t>(m)</w:t>
            </w:r>
            <w:r w:rsidRPr="00A46C59">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CE57629" w14:textId="77777777" w:rsidR="00A46C59" w:rsidRPr="00A46C59" w:rsidRDefault="00A46C59" w:rsidP="00A46C59">
            <w:pPr>
              <w:spacing w:after="240"/>
              <w:ind w:left="1440" w:hanging="720"/>
            </w:pPr>
            <w:r w:rsidRPr="00A46C59">
              <w:t>(n)</w:t>
            </w:r>
            <w:r w:rsidRPr="00A46C59">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A46C59">
              <w:t>RHours</w:t>
            </w:r>
            <w:proofErr w:type="spellEnd"/>
            <w:r w:rsidRPr="00A46C59">
              <w:t xml:space="preserve">”) defined by item (g) above. </w:t>
            </w:r>
          </w:p>
          <w:p w14:paraId="39F3074B" w14:textId="77777777" w:rsidR="00A46C59" w:rsidRPr="00A46C59" w:rsidRDefault="00A46C59" w:rsidP="00A46C59">
            <w:pPr>
              <w:spacing w:after="240"/>
              <w:ind w:left="1440" w:hanging="720"/>
            </w:pPr>
            <w:r w:rsidRPr="00A46C59">
              <w:t>(o)</w:t>
            </w:r>
            <w:r w:rsidRPr="00A46C59">
              <w:tab/>
              <w:t>Perform a SCED with changes to the inputs in items (a) through (m) above, considering only Competitive Constraints and the non-mitigated Energy Offer Curves.</w:t>
            </w:r>
          </w:p>
          <w:p w14:paraId="3B6BA096" w14:textId="77777777" w:rsidR="00A46C59" w:rsidRPr="00A46C59" w:rsidRDefault="00A46C59" w:rsidP="00A46C59">
            <w:pPr>
              <w:spacing w:after="240"/>
              <w:ind w:left="1440" w:hanging="720"/>
            </w:pPr>
            <w:r w:rsidRPr="00A46C59">
              <w:t>(p)</w:t>
            </w:r>
            <w:r w:rsidRPr="00A46C59">
              <w:tab/>
              <w:t>Perform mitigation on the submitted Energy Offer Curves using the LMPs from the previous step as the reference LMP.</w:t>
            </w:r>
          </w:p>
          <w:p w14:paraId="2AFC7A41" w14:textId="77777777" w:rsidR="00A46C59" w:rsidRPr="00A46C59" w:rsidRDefault="00A46C59" w:rsidP="00A46C59">
            <w:pPr>
              <w:spacing w:after="240"/>
              <w:ind w:left="1440" w:hanging="720"/>
            </w:pPr>
            <w:r w:rsidRPr="00A46C59">
              <w:lastRenderedPageBreak/>
              <w:t>(q)</w:t>
            </w:r>
            <w:r w:rsidRPr="00A46C59">
              <w:tab/>
              <w:t>Perform a SCED with the changes to the inputs in items (a) through (m) above, considering both Competitive and Non-Competitive Constraints and the mitigated Energy offer Curves.</w:t>
            </w:r>
          </w:p>
          <w:p w14:paraId="32EAC856" w14:textId="77777777" w:rsidR="00A46C59" w:rsidRPr="00A46C59" w:rsidRDefault="00A46C59" w:rsidP="00A46C59">
            <w:pPr>
              <w:spacing w:after="240"/>
              <w:ind w:left="1440" w:hanging="720"/>
            </w:pPr>
            <w:r w:rsidRPr="00A46C59">
              <w:t>(r)</w:t>
            </w:r>
            <w:r w:rsidRPr="00A46C59">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741451F9" w14:textId="77777777" w:rsidR="00A46C59" w:rsidRPr="00A46C59" w:rsidRDefault="00A46C59" w:rsidP="00A46C59">
            <w:pPr>
              <w:spacing w:after="240"/>
              <w:ind w:left="1440" w:hanging="720"/>
            </w:pPr>
            <w:r w:rsidRPr="00A46C59">
              <w:t>(s)</w:t>
            </w:r>
            <w:r w:rsidRPr="00A46C59">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03FFF152" w14:textId="77777777" w:rsidR="00A46C59" w:rsidRPr="00A46C59" w:rsidRDefault="00A46C59" w:rsidP="00A46C59"/>
    <w:p w14:paraId="0CD9992E" w14:textId="77777777" w:rsidR="00A46C59" w:rsidRPr="00A46C59" w:rsidRDefault="00A46C59" w:rsidP="00A46C59">
      <w:pPr>
        <w:keepNext/>
        <w:tabs>
          <w:tab w:val="left" w:pos="1620"/>
        </w:tabs>
        <w:spacing w:before="480" w:after="240"/>
        <w:ind w:left="1627" w:hanging="1627"/>
        <w:outlineLvl w:val="4"/>
        <w:rPr>
          <w:b/>
          <w:bCs/>
          <w:i/>
          <w:iCs/>
          <w:szCs w:val="26"/>
        </w:rPr>
      </w:pPr>
      <w:bookmarkStart w:id="382" w:name="_Toc80174713"/>
      <w:r w:rsidRPr="00A46C59">
        <w:rPr>
          <w:b/>
          <w:bCs/>
          <w:i/>
          <w:iCs/>
          <w:szCs w:val="26"/>
        </w:rPr>
        <w:t>6.5.7.6.1</w:t>
      </w:r>
      <w:r w:rsidRPr="00A46C59">
        <w:rPr>
          <w:b/>
          <w:bCs/>
          <w:i/>
          <w:iCs/>
          <w:szCs w:val="26"/>
        </w:rPr>
        <w:tab/>
        <w:t>LFC Process Description</w:t>
      </w:r>
      <w:bookmarkEnd w:id="382"/>
    </w:p>
    <w:p w14:paraId="12D62AA4" w14:textId="77777777" w:rsidR="00A46C59" w:rsidRPr="00A46C59" w:rsidRDefault="00A46C59" w:rsidP="00A46C59">
      <w:pPr>
        <w:spacing w:after="240"/>
        <w:ind w:left="720" w:hanging="720"/>
        <w:rPr>
          <w:iCs/>
          <w:szCs w:val="20"/>
        </w:rPr>
      </w:pPr>
      <w:r w:rsidRPr="00A46C59">
        <w:rPr>
          <w:iCs/>
          <w:szCs w:val="20"/>
        </w:rPr>
        <w:t>(1)</w:t>
      </w:r>
      <w:r w:rsidRPr="00A46C59">
        <w:rPr>
          <w:iCs/>
          <w:szCs w:val="20"/>
        </w:rPr>
        <w:tab/>
        <w:t>The LFC system corrects system frequency based on the Area Control Error (ACE) algorithm and Good Utility Practice.</w:t>
      </w:r>
    </w:p>
    <w:p w14:paraId="3D2EA082" w14:textId="77777777" w:rsidR="00A46C59" w:rsidRPr="00A46C59" w:rsidRDefault="00A46C59" w:rsidP="00A46C59">
      <w:pPr>
        <w:spacing w:after="240"/>
        <w:ind w:left="720" w:hanging="720"/>
        <w:rPr>
          <w:iCs/>
          <w:szCs w:val="20"/>
        </w:rPr>
      </w:pPr>
      <w:r w:rsidRPr="00A46C59">
        <w:rPr>
          <w:iCs/>
          <w:szCs w:val="20"/>
        </w:rPr>
        <w:t>(2)</w:t>
      </w:r>
      <w:r w:rsidRPr="00A46C59">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40D06747" w14:textId="77777777" w:rsidR="00A46C59" w:rsidRPr="00A46C59" w:rsidRDefault="00A46C59" w:rsidP="00A46C59">
      <w:pPr>
        <w:spacing w:after="240"/>
        <w:ind w:left="720" w:hanging="720"/>
        <w:rPr>
          <w:iCs/>
          <w:szCs w:val="20"/>
        </w:rPr>
      </w:pPr>
      <w:r w:rsidRPr="00A46C59">
        <w:rPr>
          <w:iCs/>
          <w:szCs w:val="20"/>
        </w:rPr>
        <w:t>(3)</w:t>
      </w:r>
      <w:r w:rsidRPr="00A46C59">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1616F6A5" w14:textId="77777777" w:rsidR="00A46C59" w:rsidRPr="00A46C59" w:rsidRDefault="00A46C59" w:rsidP="00A46C59">
      <w:pPr>
        <w:spacing w:after="240"/>
        <w:ind w:left="720" w:hanging="720"/>
        <w:rPr>
          <w:iCs/>
          <w:szCs w:val="20"/>
        </w:rPr>
      </w:pPr>
      <w:r w:rsidRPr="00A46C59">
        <w:rPr>
          <w:iCs/>
          <w:szCs w:val="20"/>
        </w:rPr>
        <w:t>(4)</w:t>
      </w:r>
      <w:r w:rsidRPr="00A46C59">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0A00E858" w14:textId="77777777" w:rsidR="00A46C59" w:rsidRPr="00A46C59" w:rsidRDefault="00A46C59" w:rsidP="00A46C59">
      <w:pPr>
        <w:spacing w:after="240"/>
        <w:ind w:left="720" w:hanging="720"/>
        <w:rPr>
          <w:iCs/>
          <w:szCs w:val="20"/>
        </w:rPr>
      </w:pPr>
      <w:r w:rsidRPr="00A46C59">
        <w:rPr>
          <w:iCs/>
          <w:szCs w:val="20"/>
        </w:rPr>
        <w:t>(5)</w:t>
      </w:r>
      <w:r w:rsidRPr="00A46C59">
        <w:rPr>
          <w:iCs/>
          <w:szCs w:val="20"/>
        </w:rPr>
        <w:tab/>
        <w:t xml:space="preserve">Each QSE shall allocate its Regulation energy deployment among its Resources to meet a deployment signal, and shall provide ERCOT with the participation factor of each </w:t>
      </w:r>
      <w:r w:rsidRPr="00A46C59">
        <w:rPr>
          <w:iCs/>
          <w:szCs w:val="20"/>
        </w:rPr>
        <w:lastRenderedPageBreak/>
        <w:t xml:space="preserve">Resource via telemetry in accordance with Section 6.5.7.6.2.1, Deployment of Regulation Service, and Section 6.4.9.1, Evaluation and Maintenance of Ancillary Service Capacity Sufficiency.  </w:t>
      </w:r>
      <w:del w:id="383" w:author="IMM 111921" w:date="2021-11-15T14:03:00Z">
        <w:r w:rsidRPr="00A46C59">
          <w:rPr>
            <w:iCs/>
            <w:szCs w:val="20"/>
          </w:rPr>
          <w:delText xml:space="preserve">A QSE may allocate Regulation Service Ancillary Service Resource Responsibility to any Resource telemetering a Resource Status of ONOPTOUT.  </w:delText>
        </w:r>
      </w:del>
      <w:r w:rsidRPr="00A46C59">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5FDE279F" w14:textId="77777777" w:rsidR="00A46C59" w:rsidRPr="00A46C59" w:rsidRDefault="00A46C59" w:rsidP="00A46C59">
      <w:pPr>
        <w:spacing w:after="240"/>
        <w:ind w:left="720" w:hanging="720"/>
        <w:rPr>
          <w:iCs/>
          <w:szCs w:val="20"/>
        </w:rPr>
      </w:pPr>
      <w:r w:rsidRPr="00A46C59">
        <w:rPr>
          <w:iCs/>
          <w:szCs w:val="20"/>
        </w:rPr>
        <w:t>(6)</w:t>
      </w:r>
      <w:r w:rsidRPr="00A46C59">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68A2ECAE" w14:textId="77777777" w:rsidR="00A46C59" w:rsidRPr="00A46C59" w:rsidRDefault="00A46C59" w:rsidP="00A46C59">
      <w:pPr>
        <w:spacing w:after="240"/>
        <w:ind w:left="720" w:hanging="720"/>
        <w:rPr>
          <w:iCs/>
          <w:szCs w:val="20"/>
        </w:rPr>
      </w:pPr>
      <w:r w:rsidRPr="00A46C59">
        <w:rPr>
          <w:iCs/>
          <w:szCs w:val="20"/>
        </w:rPr>
        <w:t>(7)</w:t>
      </w:r>
      <w:r w:rsidRPr="00A46C59">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4D5EBAF5" w14:textId="77777777" w:rsidR="00A46C59" w:rsidRPr="00A46C59" w:rsidRDefault="00A46C59" w:rsidP="00A46C59">
      <w:pPr>
        <w:spacing w:after="240"/>
        <w:ind w:left="720" w:hanging="720"/>
        <w:rPr>
          <w:iCs/>
          <w:szCs w:val="20"/>
        </w:rPr>
      </w:pPr>
      <w:r w:rsidRPr="00A46C59">
        <w:rPr>
          <w:iCs/>
          <w:szCs w:val="20"/>
        </w:rPr>
        <w:t>(8)</w:t>
      </w:r>
      <w:r w:rsidRPr="00A46C59">
        <w:rPr>
          <w:iCs/>
          <w:szCs w:val="20"/>
        </w:rPr>
        <w:tab/>
        <w:t>The inputs for LFC include:</w:t>
      </w:r>
    </w:p>
    <w:p w14:paraId="46372A7C"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Actual system frequency;</w:t>
      </w:r>
    </w:p>
    <w:p w14:paraId="4D65BCF3"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Scheduled system frequency;</w:t>
      </w:r>
    </w:p>
    <w:p w14:paraId="530E9150"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Capacity available for Regulation by QSE;</w:t>
      </w:r>
    </w:p>
    <w:p w14:paraId="70E99E80"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(d)</w:t>
      </w:r>
      <w:r w:rsidRPr="00A46C59">
        <w:rPr>
          <w:szCs w:val="20"/>
          <w:lang w:val="x-none" w:eastAsia="x-none"/>
        </w:rPr>
        <w:tab/>
        <w:t>Telemetered high and low Regulation availability status indications for each Resource available for Regulation deployments for ERCOT information;</w:t>
      </w:r>
    </w:p>
    <w:p w14:paraId="4D7278AE"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(e)</w:t>
      </w:r>
      <w:r w:rsidRPr="00A46C59">
        <w:rPr>
          <w:szCs w:val="20"/>
          <w:lang w:val="x-none" w:eastAsia="x-none"/>
        </w:rPr>
        <w:tab/>
        <w:t>Resource limits calculated by ERCOT as described Section 6.5.7.2, Resource Limit Calculator;</w:t>
      </w:r>
    </w:p>
    <w:p w14:paraId="3B8C7F82"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(f)</w:t>
      </w:r>
      <w:r w:rsidRPr="00A46C59">
        <w:rPr>
          <w:szCs w:val="20"/>
          <w:lang w:val="x-none" w:eastAsia="x-none"/>
        </w:rPr>
        <w:tab/>
        <w:t>Resource Regulation participation factor;</w:t>
      </w:r>
    </w:p>
    <w:p w14:paraId="18045EF8"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(g)</w:t>
      </w:r>
      <w:r w:rsidRPr="00A46C59">
        <w:rPr>
          <w:szCs w:val="20"/>
          <w:lang w:val="x-none" w:eastAsia="x-none"/>
        </w:rPr>
        <w:tab/>
        <w:t>Capacity available for RRS by QSE;</w:t>
      </w:r>
    </w:p>
    <w:p w14:paraId="7ABC012B"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(h)</w:t>
      </w:r>
      <w:r w:rsidRPr="00A46C59">
        <w:rPr>
          <w:szCs w:val="20"/>
          <w:lang w:val="x-none" w:eastAsia="x-none"/>
        </w:rPr>
        <w:tab/>
        <w:t>ERCOT System frequency bias; and</w:t>
      </w:r>
    </w:p>
    <w:p w14:paraId="1985CDDA"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w:t>
      </w:r>
      <w:proofErr w:type="spellStart"/>
      <w:r w:rsidRPr="00A46C59">
        <w:rPr>
          <w:szCs w:val="20"/>
          <w:lang w:val="x-none" w:eastAsia="x-none"/>
        </w:rPr>
        <w:t>i</w:t>
      </w:r>
      <w:proofErr w:type="spellEnd"/>
      <w:r w:rsidRPr="00A46C59">
        <w:rPr>
          <w:szCs w:val="20"/>
          <w:lang w:val="x-none" w:eastAsia="x-none"/>
        </w:rPr>
        <w:t>)</w:t>
      </w:r>
      <w:r w:rsidRPr="00A46C59">
        <w:rPr>
          <w:szCs w:val="20"/>
          <w:lang w:val="x-none" w:eastAsia="x-none"/>
        </w:rPr>
        <w:tab/>
        <w:t>Telemetered Resource output.</w:t>
      </w:r>
    </w:p>
    <w:p w14:paraId="3D36E828" w14:textId="77777777" w:rsidR="00A46C59" w:rsidRPr="00A46C59" w:rsidRDefault="00A46C59" w:rsidP="00A46C59">
      <w:pPr>
        <w:spacing w:after="240" w:line="240" w:lineRule="exact"/>
        <w:ind w:left="720" w:hanging="720"/>
        <w:rPr>
          <w:szCs w:val="20"/>
          <w:lang w:val="x-none" w:eastAsia="x-none"/>
        </w:rPr>
      </w:pPr>
      <w:r w:rsidRPr="00A46C59">
        <w:rPr>
          <w:szCs w:val="20"/>
          <w:lang w:val="x-none" w:eastAsia="x-none"/>
        </w:rPr>
        <w:t>(9)</w:t>
      </w:r>
      <w:r w:rsidRPr="00A46C59">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6C59" w:rsidRPr="00A46C59" w14:paraId="62D27BF2" w14:textId="77777777" w:rsidTr="00A46C5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E7516B3" w14:textId="77777777" w:rsidR="00A46C59" w:rsidRPr="00A46C59" w:rsidRDefault="00A46C59" w:rsidP="00A46C59">
            <w:pPr>
              <w:spacing w:before="120" w:after="240"/>
              <w:rPr>
                <w:b/>
                <w:i/>
                <w:iCs/>
                <w:lang w:val="x-none" w:eastAsia="x-none"/>
              </w:rPr>
            </w:pPr>
            <w:r w:rsidRPr="00A46C59">
              <w:rPr>
                <w:b/>
                <w:i/>
                <w:iCs/>
                <w:lang w:val="x-none" w:eastAsia="x-none"/>
              </w:rPr>
              <w:lastRenderedPageBreak/>
              <w:t>[NPRR863 and NPRR1010:  Replace applicable portions of Section 6.5.7.6.1 above with the following upon system implementation for NPRR863; or upon system implementation of the Real-Time Co-Optimization (RTC) project for NPRR1010:]</w:t>
            </w:r>
          </w:p>
          <w:p w14:paraId="6CF4DEDD" w14:textId="77777777" w:rsidR="00A46C59" w:rsidRPr="00A46C59" w:rsidRDefault="00A46C59" w:rsidP="00A46C59">
            <w:pPr>
              <w:keepNext/>
              <w:tabs>
                <w:tab w:val="left" w:pos="1620"/>
              </w:tabs>
              <w:spacing w:before="480" w:after="240"/>
              <w:ind w:left="1627" w:hanging="1627"/>
              <w:outlineLvl w:val="4"/>
              <w:rPr>
                <w:b/>
                <w:bCs/>
                <w:i/>
                <w:iCs/>
                <w:szCs w:val="26"/>
              </w:rPr>
            </w:pPr>
            <w:r w:rsidRPr="00A46C59">
              <w:rPr>
                <w:lang w:val="x-none"/>
              </w:rPr>
              <w:t xml:space="preserve"> </w:t>
            </w:r>
            <w:bookmarkStart w:id="384" w:name="_Toc80174714"/>
            <w:bookmarkStart w:id="385" w:name="_Toc65151688"/>
            <w:bookmarkStart w:id="386" w:name="_Toc60040628"/>
            <w:r w:rsidRPr="00A46C59">
              <w:rPr>
                <w:b/>
                <w:bCs/>
                <w:i/>
                <w:iCs/>
                <w:szCs w:val="26"/>
              </w:rPr>
              <w:t>6.5.7.6.1</w:t>
            </w:r>
            <w:r w:rsidRPr="00A46C59">
              <w:rPr>
                <w:b/>
                <w:bCs/>
                <w:i/>
                <w:iCs/>
                <w:szCs w:val="26"/>
              </w:rPr>
              <w:tab/>
              <w:t>LFC Process Description</w:t>
            </w:r>
            <w:bookmarkEnd w:id="384"/>
            <w:bookmarkEnd w:id="385"/>
            <w:bookmarkEnd w:id="386"/>
          </w:p>
          <w:p w14:paraId="0916BEA6" w14:textId="77777777" w:rsidR="00A46C59" w:rsidRPr="00A46C59" w:rsidRDefault="00A46C59" w:rsidP="00A46C59">
            <w:pPr>
              <w:spacing w:after="240"/>
              <w:ind w:left="720" w:hanging="720"/>
            </w:pPr>
            <w:r w:rsidRPr="00A46C59">
              <w:t>(1)</w:t>
            </w:r>
            <w:r w:rsidRPr="00A46C59">
              <w:tab/>
              <w:t>The LFC system corrects system frequency based on the Area Control Error (ACE) algorithm and Good Utility Practice.</w:t>
            </w:r>
          </w:p>
          <w:p w14:paraId="489C8B3F" w14:textId="77777777" w:rsidR="00A46C59" w:rsidRPr="00A46C59" w:rsidRDefault="00A46C59" w:rsidP="00A46C59">
            <w:pPr>
              <w:spacing w:after="240"/>
              <w:ind w:left="720" w:hanging="720"/>
            </w:pPr>
            <w:r w:rsidRPr="00A46C59">
              <w:t>(2)</w:t>
            </w:r>
            <w:r w:rsidRPr="00A46C59">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3896B86B" w14:textId="77777777" w:rsidR="00A46C59" w:rsidRPr="00A46C59" w:rsidRDefault="00A46C59" w:rsidP="00A46C59">
            <w:pPr>
              <w:spacing w:after="240"/>
              <w:ind w:left="720" w:hanging="720"/>
            </w:pPr>
            <w:r w:rsidRPr="00A46C59">
              <w:t>(3)</w:t>
            </w:r>
            <w:r w:rsidRPr="00A46C59">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092DB41F" w14:textId="77777777" w:rsidR="00A46C59" w:rsidRPr="00A46C59" w:rsidRDefault="00A46C59" w:rsidP="00A46C59">
            <w:pPr>
              <w:spacing w:after="240"/>
              <w:ind w:left="720" w:hanging="720"/>
            </w:pPr>
            <w:r w:rsidRPr="00A46C59">
              <w:t>(4)</w:t>
            </w:r>
            <w:r w:rsidRPr="00A46C59">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3963B52C" w14:textId="77777777" w:rsidR="00A46C59" w:rsidRPr="00A46C59" w:rsidRDefault="00A46C59" w:rsidP="00A46C59">
            <w:pPr>
              <w:spacing w:after="240"/>
              <w:ind w:left="720" w:hanging="720"/>
            </w:pPr>
            <w:r w:rsidRPr="00A46C59">
              <w:t>(5)</w:t>
            </w:r>
            <w:r w:rsidRPr="00A46C59">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412A1D65" w14:textId="77777777" w:rsidR="00A46C59" w:rsidRPr="00A46C59" w:rsidRDefault="00A46C59" w:rsidP="00A46C59">
            <w:pPr>
              <w:spacing w:after="240"/>
              <w:ind w:left="720" w:hanging="720"/>
            </w:pPr>
            <w:r w:rsidRPr="00A46C59">
              <w:t>(6)</w:t>
            </w:r>
            <w:r w:rsidRPr="00A46C59">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07B67F51" w14:textId="77777777" w:rsidR="00A46C59" w:rsidRPr="00A46C59" w:rsidRDefault="00A46C59" w:rsidP="00A46C59">
            <w:pPr>
              <w:spacing w:after="240"/>
              <w:ind w:left="720" w:hanging="720"/>
            </w:pPr>
            <w:r w:rsidRPr="00A46C59">
              <w:t>(7)</w:t>
            </w:r>
            <w:r w:rsidRPr="00A46C59">
              <w:tab/>
              <w:t>The inputs for LFC include:</w:t>
            </w:r>
          </w:p>
          <w:p w14:paraId="7F3EEECF" w14:textId="77777777" w:rsidR="00A46C59" w:rsidRPr="00A46C59" w:rsidRDefault="00A46C59" w:rsidP="00A46C59">
            <w:pPr>
              <w:spacing w:after="240"/>
              <w:ind w:left="1440" w:hanging="720"/>
            </w:pPr>
            <w:r w:rsidRPr="00A46C59">
              <w:lastRenderedPageBreak/>
              <w:t>(a)</w:t>
            </w:r>
            <w:r w:rsidRPr="00A46C59">
              <w:tab/>
              <w:t>Actual system frequency;</w:t>
            </w:r>
          </w:p>
          <w:p w14:paraId="2C5C77BB" w14:textId="77777777" w:rsidR="00A46C59" w:rsidRPr="00A46C59" w:rsidRDefault="00A46C59" w:rsidP="00A46C59">
            <w:pPr>
              <w:spacing w:after="240"/>
              <w:ind w:left="1440" w:hanging="720"/>
            </w:pPr>
            <w:r w:rsidRPr="00A46C59">
              <w:t>(b)</w:t>
            </w:r>
            <w:r w:rsidRPr="00A46C59">
              <w:tab/>
              <w:t>Scheduled system frequency;</w:t>
            </w:r>
          </w:p>
          <w:p w14:paraId="726A1693" w14:textId="77777777" w:rsidR="00A46C59" w:rsidRPr="00A46C59" w:rsidRDefault="00A46C59" w:rsidP="00A46C59">
            <w:pPr>
              <w:spacing w:after="240"/>
              <w:ind w:left="1440" w:hanging="720"/>
            </w:pPr>
            <w:r w:rsidRPr="00A46C59">
              <w:t>(c)</w:t>
            </w:r>
            <w:r w:rsidRPr="00A46C59">
              <w:tab/>
              <w:t>Capacity awarded for Regulation Service to Resources;</w:t>
            </w:r>
          </w:p>
          <w:p w14:paraId="6AF0F6D7" w14:textId="77777777" w:rsidR="00A46C59" w:rsidRPr="00A46C59" w:rsidRDefault="00A46C59" w:rsidP="00A46C59">
            <w:pPr>
              <w:spacing w:after="240"/>
              <w:ind w:left="1440" w:hanging="720"/>
            </w:pPr>
            <w:r w:rsidRPr="00A46C59">
              <w:t>(d)</w:t>
            </w:r>
            <w:r w:rsidRPr="00A46C59">
              <w:tab/>
              <w:t>For Resources awarded Regulation Service, telemetered HSL or MPC, and LSL or LPC;</w:t>
            </w:r>
          </w:p>
          <w:p w14:paraId="393A969C" w14:textId="77777777" w:rsidR="00A46C59" w:rsidRPr="00A46C59" w:rsidRDefault="00A46C59" w:rsidP="00A46C59">
            <w:pPr>
              <w:spacing w:after="240"/>
              <w:ind w:left="1440" w:hanging="720"/>
            </w:pPr>
            <w:r w:rsidRPr="00A46C59">
              <w:t>(e)</w:t>
            </w:r>
            <w:r w:rsidRPr="00A46C59">
              <w:tab/>
              <w:t>Resource limits calculated by ERCOT as described in Section 6.5.7.2, Resource Limit Calculator;</w:t>
            </w:r>
          </w:p>
          <w:p w14:paraId="17B0A5EE" w14:textId="77777777" w:rsidR="00A46C59" w:rsidRPr="00A46C59" w:rsidRDefault="00A46C59" w:rsidP="00A46C59">
            <w:pPr>
              <w:spacing w:after="240"/>
              <w:ind w:left="1440" w:hanging="720"/>
            </w:pPr>
            <w:r w:rsidRPr="00A46C59">
              <w:t>(f)</w:t>
            </w:r>
            <w:r w:rsidRPr="00A46C59">
              <w:tab/>
              <w:t>Capacity awarded for RRS and ECRS to Resources;</w:t>
            </w:r>
          </w:p>
          <w:p w14:paraId="6EDA6B55" w14:textId="77777777" w:rsidR="00A46C59" w:rsidRPr="00A46C59" w:rsidRDefault="00A46C59" w:rsidP="00A46C59">
            <w:pPr>
              <w:spacing w:before="240" w:after="240"/>
              <w:ind w:left="1440" w:hanging="720"/>
            </w:pPr>
            <w:r w:rsidRPr="00A46C59">
              <w:t>(g)</w:t>
            </w:r>
            <w:r w:rsidRPr="00A46C59">
              <w:tab/>
              <w:t>ERCOT System frequency bias; and</w:t>
            </w:r>
          </w:p>
          <w:p w14:paraId="4C548DD8" w14:textId="77777777" w:rsidR="00A46C59" w:rsidRPr="00A46C59" w:rsidRDefault="00A46C59" w:rsidP="00A46C59">
            <w:pPr>
              <w:spacing w:after="240"/>
              <w:ind w:left="1440" w:hanging="720"/>
            </w:pPr>
            <w:r w:rsidRPr="00A46C59">
              <w:t>(h)</w:t>
            </w:r>
            <w:r w:rsidRPr="00A46C59">
              <w:tab/>
              <w:t>Telemetered Resource output.</w:t>
            </w:r>
          </w:p>
        </w:tc>
      </w:tr>
    </w:tbl>
    <w:p w14:paraId="3FE9E302" w14:textId="77777777" w:rsidR="00A46C59" w:rsidRPr="00A46C59" w:rsidRDefault="00A46C59" w:rsidP="00A46C59">
      <w:pPr>
        <w:keepNext/>
        <w:tabs>
          <w:tab w:val="left" w:pos="1080"/>
        </w:tabs>
        <w:spacing w:before="480" w:after="240"/>
        <w:ind w:left="1080" w:hanging="1080"/>
        <w:outlineLvl w:val="2"/>
        <w:rPr>
          <w:b/>
          <w:bCs/>
          <w:i/>
          <w:szCs w:val="20"/>
        </w:rPr>
      </w:pPr>
      <w:bookmarkStart w:id="387" w:name="_Toc80174822"/>
      <w:r w:rsidRPr="00A46C59">
        <w:rPr>
          <w:b/>
          <w:bCs/>
          <w:i/>
          <w:szCs w:val="20"/>
        </w:rPr>
        <w:lastRenderedPageBreak/>
        <w:t>6.6.12</w:t>
      </w:r>
      <w:r w:rsidRPr="00A46C59">
        <w:rPr>
          <w:b/>
          <w:bCs/>
          <w:i/>
          <w:szCs w:val="20"/>
        </w:rPr>
        <w:tab/>
        <w:t>Make-Whole Payment for Switchable Generation Resources Committed for Energy Emergency Alert (EEA)</w:t>
      </w:r>
      <w:bookmarkEnd w:id="387"/>
    </w:p>
    <w:p w14:paraId="0AB69361" w14:textId="77777777" w:rsidR="00A46C59" w:rsidRPr="00A46C59" w:rsidRDefault="00A46C59" w:rsidP="00A46C59">
      <w:pPr>
        <w:spacing w:after="240"/>
        <w:ind w:left="720" w:hanging="720"/>
        <w:rPr>
          <w:iCs/>
          <w:szCs w:val="20"/>
        </w:rPr>
      </w:pPr>
      <w:r w:rsidRPr="00A46C59">
        <w:rPr>
          <w:iCs/>
          <w:szCs w:val="20"/>
        </w:rPr>
        <w:t>(1)</w:t>
      </w:r>
      <w:r w:rsidRPr="00A46C59">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1940A6F0" w14:textId="77777777" w:rsidR="00A46C59" w:rsidRPr="00A46C59" w:rsidRDefault="00A46C59" w:rsidP="00A46C59">
      <w:pPr>
        <w:spacing w:after="240"/>
        <w:ind w:left="1440" w:hanging="720"/>
        <w:rPr>
          <w:del w:id="388" w:author="IMM 111921" w:date="2021-11-15T16:24:00Z"/>
        </w:rPr>
      </w:pPr>
      <w:del w:id="389" w:author="IMM 111921" w:date="2021-11-15T16:24:00Z">
        <w:r w:rsidRPr="00A46C59">
          <w:delText>(a)</w:delText>
        </w:r>
        <w:r w:rsidRPr="00A46C59">
          <w:tab/>
          <w:delText>Not opted out of the RUC instruction, which may be a verbal RUC, per the process described in paragraph (12) of Section 5.5.2, Reliability Unit Commitment (RUC) Process;</w:delText>
        </w:r>
      </w:del>
    </w:p>
    <w:p w14:paraId="60510F97" w14:textId="77777777" w:rsidR="00A46C59" w:rsidRPr="00A46C59" w:rsidRDefault="00A46C59" w:rsidP="00A46C59">
      <w:pPr>
        <w:spacing w:after="240"/>
        <w:ind w:left="1440" w:hanging="720"/>
      </w:pPr>
      <w:r w:rsidRPr="00A46C59">
        <w:t>(</w:t>
      </w:r>
      <w:del w:id="390" w:author="IMM 111921" w:date="2021-11-15T16:24:00Z">
        <w:r w:rsidRPr="00A46C59">
          <w:delText>b</w:delText>
        </w:r>
      </w:del>
      <w:ins w:id="391" w:author="IMM 111921" w:date="2021-11-15T16:24:00Z">
        <w:r w:rsidRPr="00A46C59">
          <w:t>a</w:t>
        </w:r>
      </w:ins>
      <w:r w:rsidRPr="00A46C59">
        <w:t>)</w:t>
      </w:r>
      <w:r w:rsidRPr="00A46C59">
        <w:tab/>
        <w:t>Complied with the RUC instruction, which may be a verbal RUC, to switch to the ERCOT Control Area and start the Resource;</w:t>
      </w:r>
    </w:p>
    <w:p w14:paraId="20CFFBDC" w14:textId="77777777" w:rsidR="00A46C59" w:rsidRPr="00A46C59" w:rsidRDefault="00A46C59" w:rsidP="00A46C59">
      <w:pPr>
        <w:spacing w:after="240"/>
        <w:ind w:left="1440" w:hanging="720"/>
      </w:pPr>
      <w:r w:rsidRPr="00A46C59">
        <w:t>(</w:t>
      </w:r>
      <w:del w:id="392" w:author="IMM 111921" w:date="2021-11-15T16:24:00Z">
        <w:r w:rsidRPr="00A46C59">
          <w:delText>c</w:delText>
        </w:r>
      </w:del>
      <w:ins w:id="393" w:author="IMM 111921" w:date="2021-11-15T16:24:00Z">
        <w:r w:rsidRPr="00A46C59">
          <w:t>b</w:t>
        </w:r>
      </w:ins>
      <w:r w:rsidRPr="00A46C59">
        <w:t>)</w:t>
      </w:r>
      <w:r w:rsidRPr="00A46C59">
        <w:tab/>
        <w:t xml:space="preserve">Submitted a timely Settlement and billing dispute, including the following items: </w:t>
      </w:r>
    </w:p>
    <w:p w14:paraId="65FDDEE4"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An attestation signed by an officer or executive with authority to bind the QSE stating that the information contained in the submission is accurate;</w:t>
      </w:r>
    </w:p>
    <w:p w14:paraId="575CC4F7" w14:textId="77777777" w:rsidR="00A46C59" w:rsidRPr="00A46C59" w:rsidRDefault="00A46C59" w:rsidP="00A46C59">
      <w:pPr>
        <w:spacing w:after="240"/>
        <w:ind w:left="2160" w:hanging="720"/>
      </w:pPr>
      <w:r w:rsidRPr="00A46C59">
        <w:t>(ii)</w:t>
      </w:r>
      <w:r w:rsidRPr="00A46C59">
        <w:tab/>
        <w:t>The dollar amount and calculation of the financial loss, if applicable, by Settlement Interval for:</w:t>
      </w:r>
    </w:p>
    <w:p w14:paraId="1CFD2667" w14:textId="77777777" w:rsidR="00A46C59" w:rsidRPr="00A46C59" w:rsidRDefault="00A46C59" w:rsidP="00A46C59">
      <w:pPr>
        <w:spacing w:after="240"/>
        <w:ind w:left="2880" w:hanging="720"/>
      </w:pPr>
      <w:r w:rsidRPr="00A46C59">
        <w:t>(A)</w:t>
      </w:r>
      <w:r w:rsidRPr="00A46C59">
        <w:tab/>
        <w:t xml:space="preserve">Energy and ancillary service imbalance costs assessed under the non-ERCOT Control Area Operator’s (CAO’s) settlement process arising from DAM energy and ancillary service obligations of the SWGR in the non-ERCOT Control Area for the time period </w:t>
      </w:r>
      <w:r w:rsidRPr="00A46C59">
        <w:lastRenderedPageBreak/>
        <w:t>starting at the initiation of the ramp-down in the non-ERCOT Control Area to two hours following the time ERCOT released the SWGR;</w:t>
      </w:r>
    </w:p>
    <w:p w14:paraId="36B6FBC2" w14:textId="77777777" w:rsidR="00A46C59" w:rsidRPr="00A46C59" w:rsidRDefault="00A46C59" w:rsidP="00A46C59">
      <w:pPr>
        <w:spacing w:after="240"/>
        <w:ind w:left="2880" w:hanging="720"/>
      </w:pPr>
      <w:r w:rsidRPr="00A46C59">
        <w:t>(B)</w:t>
      </w:r>
      <w:r w:rsidRPr="00A46C59">
        <w:tab/>
        <w:t>Incremental fuel costs incurred to comply with the instruction.  Incremental fuel costs may include only those fuel costs described in Section 9.14.9, Incremental Fuel Costs for Switchable Generation Make-Whole Payment Disputes;</w:t>
      </w:r>
    </w:p>
    <w:p w14:paraId="24E5201D" w14:textId="77777777" w:rsidR="00A46C59" w:rsidRPr="00A46C59" w:rsidRDefault="00A46C59" w:rsidP="00A46C59">
      <w:pPr>
        <w:spacing w:after="240"/>
        <w:ind w:left="2880" w:hanging="720"/>
      </w:pPr>
      <w:r w:rsidRPr="00A46C59">
        <w:t>(C)</w:t>
      </w:r>
      <w:r w:rsidRPr="00A46C59">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050DBBD3" w14:textId="77777777" w:rsidR="00A46C59" w:rsidRPr="00A46C59" w:rsidRDefault="00A46C59" w:rsidP="00A46C59">
      <w:pPr>
        <w:spacing w:after="240"/>
        <w:ind w:left="2880" w:hanging="720"/>
      </w:pPr>
      <w:r w:rsidRPr="00A46C59">
        <w:t>(D)</w:t>
      </w:r>
      <w:r w:rsidRPr="00A46C59">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7AEB4578" w14:textId="77777777" w:rsidR="00A46C59" w:rsidRPr="00A46C59" w:rsidRDefault="00A46C59" w:rsidP="00A46C59">
      <w:pPr>
        <w:spacing w:after="240"/>
        <w:ind w:left="2160" w:hanging="720"/>
      </w:pPr>
      <w:r w:rsidRPr="00A46C59">
        <w:t>(iii)</w:t>
      </w:r>
      <w:r w:rsidRPr="00A46C59">
        <w:tab/>
        <w:t xml:space="preserve">Sufficient documentation to support the QSE’s calculation of the amount of the financial loss and all submitted costs. </w:t>
      </w:r>
    </w:p>
    <w:p w14:paraId="2ED51929" w14:textId="77777777" w:rsidR="00A46C59" w:rsidRPr="00A46C59" w:rsidRDefault="00A46C59" w:rsidP="00A46C59">
      <w:pPr>
        <w:spacing w:after="240"/>
        <w:ind w:left="720" w:hanging="720"/>
      </w:pPr>
      <w:r w:rsidRPr="00A46C59">
        <w:t>(2)</w:t>
      </w:r>
      <w:r w:rsidRPr="00A46C59">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40330A71" w14:textId="77777777" w:rsidR="00A46C59" w:rsidRPr="00A46C59" w:rsidRDefault="00A46C59" w:rsidP="00A46C59">
      <w:pPr>
        <w:spacing w:after="240"/>
        <w:ind w:left="720" w:hanging="720"/>
      </w:pPr>
      <w:r w:rsidRPr="00A46C59">
        <w:t>(3)</w:t>
      </w:r>
      <w:r w:rsidRPr="00A46C59">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01247502" w14:textId="77777777" w:rsidR="00A46C59" w:rsidRPr="00A46C59" w:rsidRDefault="00A46C59" w:rsidP="00A46C59">
      <w:pPr>
        <w:spacing w:after="240"/>
        <w:ind w:left="720" w:hanging="720"/>
      </w:pPr>
      <w:r w:rsidRPr="00A46C59">
        <w:t>(4)</w:t>
      </w:r>
      <w:r w:rsidRPr="00A46C59">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6EA98D0A" w14:textId="77777777" w:rsidR="00A46C59" w:rsidRPr="00A46C59" w:rsidRDefault="00A46C59" w:rsidP="00A46C59">
      <w:pPr>
        <w:spacing w:after="240"/>
        <w:ind w:left="1440" w:hanging="720"/>
      </w:pPr>
      <w:r w:rsidRPr="00A46C59">
        <w:lastRenderedPageBreak/>
        <w:t xml:space="preserve">(a) </w:t>
      </w:r>
      <w:r w:rsidRPr="00A46C59">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7994A521" w14:textId="77777777" w:rsidR="00A46C59" w:rsidRPr="00A46C59" w:rsidRDefault="00A46C59" w:rsidP="00A46C59">
      <w:pPr>
        <w:spacing w:after="240"/>
        <w:ind w:left="1440" w:hanging="720"/>
      </w:pPr>
      <w:r w:rsidRPr="00A46C59">
        <w:t xml:space="preserve">(b) </w:t>
      </w:r>
      <w:r w:rsidRPr="00A46C59">
        <w:tab/>
        <w:t>As a consequence of turning off one or more generators to facilitate a switch described in paragraph (a) above, the output of one or more generators in the configuration operating in ERCOT at the time of the instruction had to be reduced.</w:t>
      </w:r>
    </w:p>
    <w:p w14:paraId="568FC8F7" w14:textId="77777777" w:rsidR="00A46C59" w:rsidRPr="00A46C59" w:rsidRDefault="00A46C59" w:rsidP="00A46C59">
      <w:pPr>
        <w:spacing w:after="240"/>
        <w:ind w:left="720" w:hanging="720"/>
      </w:pPr>
      <w:r w:rsidRPr="00A46C59">
        <w:t xml:space="preserve">(5) </w:t>
      </w:r>
      <w:r w:rsidRPr="00A46C59">
        <w:tab/>
        <w:t xml:space="preserve">The lost revenue, net of saved fuel costs, described in paragraph (4) above shall be included in the Switchable Generation Cost Guarantee (SWCG), as calculated in Section 6.6.12.1, for the Combined Cycle Generation Resource.  </w:t>
      </w:r>
    </w:p>
    <w:p w14:paraId="651D8DCF" w14:textId="77777777" w:rsidR="00A46C59" w:rsidRPr="00A46C59" w:rsidRDefault="00A46C59" w:rsidP="00A46C59">
      <w:pPr>
        <w:spacing w:after="240"/>
        <w:ind w:left="720" w:hanging="720"/>
      </w:pPr>
      <w:r w:rsidRPr="00A46C59">
        <w:t>(6)</w:t>
      </w:r>
      <w:r w:rsidRPr="00A46C59">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39D6357C" w14:textId="77777777" w:rsidR="00A46C59" w:rsidRPr="00A46C59" w:rsidRDefault="00A46C59" w:rsidP="00A46C59">
      <w:pPr>
        <w:spacing w:after="240"/>
        <w:ind w:left="720" w:hanging="720"/>
      </w:pPr>
      <w:r w:rsidRPr="00A46C59">
        <w:t xml:space="preserve">(7) </w:t>
      </w:r>
      <w:r w:rsidRPr="00A46C59">
        <w:tab/>
        <w:t xml:space="preserve">A QSE that is entitled to compensation under paragraph (4) above, or the Resource Entity for the affected SWGR, must provide the following documentation for the Combined Cycle Train to verify the lost revenue: </w:t>
      </w:r>
    </w:p>
    <w:p w14:paraId="69CEB67A" w14:textId="77777777" w:rsidR="00A46C59" w:rsidRPr="00A46C59" w:rsidRDefault="00A46C59" w:rsidP="00A46C59">
      <w:pPr>
        <w:spacing w:after="240"/>
        <w:ind w:left="1440" w:hanging="720"/>
      </w:pPr>
      <w:r w:rsidRPr="00A46C59">
        <w:t xml:space="preserve">(a) </w:t>
      </w:r>
      <w:r w:rsidRPr="00A46C59">
        <w:tab/>
        <w:t>Documentation of the Real-Time output of each unit in the Combined Cycle Train, whether operating in ERCOT or in the non-ERCOT Control Area;</w:t>
      </w:r>
    </w:p>
    <w:p w14:paraId="3A3B5DC2" w14:textId="77777777" w:rsidR="00A46C59" w:rsidRPr="00A46C59" w:rsidRDefault="00A46C59" w:rsidP="00A46C59">
      <w:pPr>
        <w:spacing w:after="240"/>
        <w:ind w:left="1440" w:hanging="720"/>
      </w:pPr>
      <w:r w:rsidRPr="00A46C59">
        <w:t xml:space="preserve">(b) </w:t>
      </w:r>
      <w:r w:rsidRPr="00A46C59">
        <w:tab/>
        <w:t>For thermal units, the Input-Output Equation or other documentation that allows for calculating the reduction in fuel consumption if the unit had to reduce generation;</w:t>
      </w:r>
    </w:p>
    <w:p w14:paraId="1288A37C" w14:textId="77777777" w:rsidR="00A46C59" w:rsidRPr="00A46C59" w:rsidRDefault="00A46C59" w:rsidP="00A46C59">
      <w:pPr>
        <w:spacing w:after="240"/>
        <w:ind w:left="1440" w:hanging="720"/>
      </w:pPr>
      <w:r w:rsidRPr="00A46C59">
        <w:t xml:space="preserve">(c) </w:t>
      </w:r>
      <w:r w:rsidRPr="00A46C59">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1EF494E1" w14:textId="77777777" w:rsidR="00A46C59" w:rsidRPr="00A46C59" w:rsidRDefault="00A46C59" w:rsidP="00A46C59">
      <w:pPr>
        <w:spacing w:after="240"/>
        <w:ind w:left="1440" w:hanging="720"/>
      </w:pPr>
      <w:r w:rsidRPr="00A46C59">
        <w:t xml:space="preserve">(d) </w:t>
      </w:r>
      <w:r w:rsidRPr="00A46C59">
        <w:tab/>
        <w:t>Documentation showing which combustion turbine of the Combined Cycle Generation Resource is providing the auxiliary service; and</w:t>
      </w:r>
    </w:p>
    <w:p w14:paraId="2800447F" w14:textId="77777777" w:rsidR="00A46C59" w:rsidRPr="00A46C59" w:rsidRDefault="00A46C59" w:rsidP="00A46C59">
      <w:pPr>
        <w:spacing w:after="240"/>
        <w:ind w:left="1440" w:hanging="720"/>
      </w:pPr>
      <w:r w:rsidRPr="00A46C59">
        <w:lastRenderedPageBreak/>
        <w:t xml:space="preserve">(e) </w:t>
      </w:r>
      <w:r w:rsidRPr="00A46C59">
        <w:tab/>
        <w:t>Any other technical documentation ERCOT finds necessary to verify the performance and physical characteristics of the Combined Cycle Train or any component thereof, such as thermal balance diagrams.</w:t>
      </w:r>
    </w:p>
    <w:p w14:paraId="2D507DED" w14:textId="77777777" w:rsidR="00A46C59" w:rsidRPr="00A46C59" w:rsidRDefault="00A46C59" w:rsidP="00A46C59">
      <w:pPr>
        <w:spacing w:after="240"/>
        <w:ind w:left="720" w:hanging="720"/>
      </w:pPr>
      <w:r w:rsidRPr="00A46C59">
        <w:t>(8)</w:t>
      </w:r>
      <w:r w:rsidRPr="00A46C59">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03FBB302" w14:textId="77777777" w:rsidR="00A46C59" w:rsidRPr="00A46C59" w:rsidRDefault="00A46C59" w:rsidP="00A46C59">
      <w:pPr>
        <w:spacing w:after="240"/>
        <w:ind w:left="720" w:hanging="720"/>
      </w:pPr>
      <w:r w:rsidRPr="00A46C59">
        <w:t xml:space="preserve">(9) </w:t>
      </w:r>
      <w:r w:rsidRPr="00A46C59">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6A0F1942" w14:textId="77777777" w:rsidR="00A46C59" w:rsidRPr="00A46C59" w:rsidRDefault="00A46C59" w:rsidP="00A46C59">
      <w:pPr>
        <w:spacing w:after="240"/>
        <w:ind w:left="720" w:hanging="720"/>
      </w:pPr>
      <w:r w:rsidRPr="00A46C59">
        <w:t xml:space="preserve">(10) </w:t>
      </w:r>
      <w:r w:rsidRPr="00A46C59">
        <w:tab/>
        <w:t>If ERCOT denies all or a portion of a QSE’s non-ERCOT Control Area costs, pursuant to paragraph (1)(c)(ii) above, the QSE may submit a request for ADR as described in Section 20, Alternative Dispute Resolution Procedure.</w:t>
      </w:r>
    </w:p>
    <w:p w14:paraId="6048E865" w14:textId="77777777" w:rsidR="00A46C59" w:rsidRPr="00A46C59" w:rsidRDefault="00A46C59" w:rsidP="00A46C59">
      <w:pPr>
        <w:keepNext/>
        <w:tabs>
          <w:tab w:val="left" w:pos="1080"/>
        </w:tabs>
        <w:spacing w:before="240" w:after="240"/>
        <w:outlineLvl w:val="2"/>
        <w:rPr>
          <w:b/>
          <w:bCs/>
          <w:i/>
          <w:szCs w:val="20"/>
        </w:rPr>
      </w:pPr>
      <w:bookmarkStart w:id="394" w:name="_Toc80174834"/>
      <w:commentRangeStart w:id="395"/>
      <w:r w:rsidRPr="00A46C59">
        <w:rPr>
          <w:b/>
          <w:bCs/>
          <w:i/>
          <w:szCs w:val="20"/>
        </w:rPr>
        <w:t>6.7.5</w:t>
      </w:r>
      <w:commentRangeEnd w:id="395"/>
      <w:r w:rsidR="003C7051">
        <w:rPr>
          <w:rStyle w:val="CommentReference"/>
        </w:rPr>
        <w:commentReference w:id="395"/>
      </w:r>
      <w:r w:rsidRPr="00A46C59">
        <w:rPr>
          <w:b/>
          <w:bCs/>
          <w:i/>
          <w:szCs w:val="20"/>
        </w:rPr>
        <w:tab/>
        <w:t>Real-Time Ancillary Service Imbalance Payment or Charge</w:t>
      </w:r>
      <w:bookmarkEnd w:id="394"/>
    </w:p>
    <w:p w14:paraId="6808485A" w14:textId="77777777" w:rsidR="00A46C59" w:rsidRPr="00A46C59" w:rsidRDefault="00A46C59" w:rsidP="00A46C59">
      <w:pPr>
        <w:spacing w:after="240"/>
        <w:ind w:left="720" w:hanging="720"/>
        <w:rPr>
          <w:iCs/>
          <w:color w:val="000000"/>
          <w:szCs w:val="20"/>
        </w:rPr>
      </w:pPr>
      <w:r w:rsidRPr="00A46C59">
        <w:rPr>
          <w:iCs/>
          <w:szCs w:val="20"/>
        </w:rPr>
        <w:t>(1)</w:t>
      </w:r>
      <w:r w:rsidRPr="00A46C59">
        <w:rPr>
          <w:iCs/>
          <w:szCs w:val="20"/>
        </w:rPr>
        <w:tab/>
      </w:r>
      <w:r w:rsidRPr="00A46C59">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0CC807C" w14:textId="77777777" w:rsidR="00A46C59" w:rsidRPr="00A46C59" w:rsidRDefault="00A46C59" w:rsidP="00A46C59">
      <w:pPr>
        <w:spacing w:after="240"/>
        <w:ind w:left="720" w:hanging="720"/>
        <w:rPr>
          <w:iCs/>
          <w:szCs w:val="20"/>
        </w:rPr>
      </w:pPr>
      <w:r w:rsidRPr="00A46C59">
        <w:rPr>
          <w:iCs/>
          <w:szCs w:val="20"/>
        </w:rPr>
        <w:t>(2)</w:t>
      </w:r>
      <w:r w:rsidRPr="00A46C59">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6069DC14"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48269B24"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2CCC99" w14:textId="77777777" w:rsidR="00A46C59" w:rsidRPr="00A46C59" w:rsidRDefault="00A46C59" w:rsidP="00A46C59">
            <w:pPr>
              <w:spacing w:before="120" w:after="240"/>
              <w:rPr>
                <w:b/>
                <w:i/>
                <w:iCs/>
                <w:lang w:val="x-none" w:eastAsia="x-none"/>
              </w:rPr>
            </w:pPr>
            <w:r w:rsidRPr="00A46C59">
              <w:rPr>
                <w:b/>
                <w:i/>
                <w:iCs/>
                <w:lang w:val="x-none" w:eastAsia="x-none"/>
              </w:rPr>
              <w:t>[NPRR987:  Replace paragraph (a) above with the following upon system implementation:]</w:t>
            </w:r>
          </w:p>
          <w:p w14:paraId="49B1E18C" w14:textId="77777777" w:rsidR="00A46C59" w:rsidRPr="00A46C59" w:rsidRDefault="00A46C59" w:rsidP="00A46C59">
            <w:pPr>
              <w:spacing w:after="240"/>
              <w:ind w:left="1440" w:hanging="720"/>
            </w:pPr>
            <w:r w:rsidRPr="00A46C59">
              <w:t>(a)</w:t>
            </w:r>
            <w:r w:rsidRPr="00A46C59">
              <w:tab/>
              <w:t>The amount of Real-Time Metered Generation from all Generation Resources and Energy Storage Resources (ESRs), represented by the QSE for the 15-minute Settlement Interval;</w:t>
            </w:r>
          </w:p>
        </w:tc>
      </w:tr>
    </w:tbl>
    <w:p w14:paraId="0C1A8168" w14:textId="77777777" w:rsidR="00A46C59" w:rsidRPr="00A46C59" w:rsidRDefault="00A46C59" w:rsidP="00A46C59">
      <w:pPr>
        <w:spacing w:before="240"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277A477B"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E337A3" w14:textId="77777777" w:rsidR="00A46C59" w:rsidRPr="00A46C59" w:rsidRDefault="00A46C59" w:rsidP="00A46C59">
            <w:pPr>
              <w:spacing w:before="120" w:after="240"/>
              <w:rPr>
                <w:b/>
                <w:i/>
                <w:iCs/>
                <w:lang w:val="x-none" w:eastAsia="x-none"/>
              </w:rPr>
            </w:pPr>
            <w:r w:rsidRPr="00A46C59">
              <w:rPr>
                <w:b/>
                <w:i/>
                <w:iCs/>
                <w:lang w:val="x-none" w:eastAsia="x-none"/>
              </w:rPr>
              <w:lastRenderedPageBreak/>
              <w:t>[NPRR863, NPRR987, and NPRR1093:  Replace applicable portions of paragraph (b) above with the following upon system implementation:]</w:t>
            </w:r>
          </w:p>
          <w:p w14:paraId="7ADA65A4" w14:textId="77777777" w:rsidR="00A46C59" w:rsidRPr="00A46C59" w:rsidRDefault="00A46C59" w:rsidP="00A46C59">
            <w:pPr>
              <w:spacing w:after="240" w:line="240" w:lineRule="exact"/>
              <w:ind w:left="1410" w:hanging="720"/>
              <w:rPr>
                <w:szCs w:val="20"/>
                <w:lang w:val="x-none" w:eastAsia="x-none"/>
              </w:rPr>
            </w:pPr>
            <w:r w:rsidRPr="00A46C59">
              <w:rPr>
                <w:szCs w:val="20"/>
                <w:lang w:val="x-none" w:eastAsia="x-none"/>
              </w:rPr>
              <w:t>(b)</w:t>
            </w:r>
            <w:r w:rsidRPr="00A46C59">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914F9C0" w14:textId="77777777" w:rsidR="00A46C59" w:rsidRPr="00A46C59" w:rsidRDefault="00A46C59" w:rsidP="00A46C59">
      <w:pPr>
        <w:spacing w:before="240"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3BBD8777"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BDF9D7" w14:textId="77777777" w:rsidR="00A46C59" w:rsidRPr="00A46C59" w:rsidRDefault="00A46C59" w:rsidP="00A46C59">
            <w:pPr>
              <w:spacing w:before="120" w:after="240"/>
              <w:rPr>
                <w:b/>
                <w:i/>
                <w:iCs/>
                <w:lang w:val="x-none" w:eastAsia="x-none"/>
              </w:rPr>
            </w:pPr>
            <w:r w:rsidRPr="00A46C59">
              <w:rPr>
                <w:b/>
                <w:i/>
                <w:iCs/>
                <w:lang w:val="x-none" w:eastAsia="x-none"/>
              </w:rPr>
              <w:t>[NPRR863 and NPRR987:  Replace applicable portions of paragraph (c) above with the following upon system implementation:]</w:t>
            </w:r>
          </w:p>
          <w:p w14:paraId="172684B3" w14:textId="77777777" w:rsidR="00A46C59" w:rsidRPr="00A46C59" w:rsidRDefault="00A46C59" w:rsidP="00A46C59">
            <w:pPr>
              <w:spacing w:before="240" w:after="240" w:line="240" w:lineRule="exact"/>
              <w:ind w:left="1440" w:hanging="720"/>
              <w:rPr>
                <w:szCs w:val="20"/>
                <w:lang w:val="x-none" w:eastAsia="x-none"/>
              </w:rPr>
            </w:pPr>
            <w:r w:rsidRPr="00A46C59">
              <w:rPr>
                <w:szCs w:val="20"/>
                <w:lang w:val="x-none" w:eastAsia="x-none"/>
              </w:rPr>
              <w:t>(c)</w:t>
            </w:r>
            <w:r w:rsidRPr="00A46C59">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7102C229" w14:textId="77777777" w:rsidR="00A46C59" w:rsidRPr="00A46C59" w:rsidRDefault="00A46C59" w:rsidP="00A46C59">
      <w:pPr>
        <w:spacing w:before="240" w:after="240"/>
        <w:ind w:left="720" w:hanging="720"/>
        <w:rPr>
          <w:iCs/>
          <w:szCs w:val="20"/>
        </w:rPr>
      </w:pPr>
      <w:r w:rsidRPr="00A46C59">
        <w:rPr>
          <w:iCs/>
        </w:rPr>
        <w:t>(3)</w:t>
      </w:r>
      <w:r w:rsidRPr="00A46C59">
        <w:rPr>
          <w:iCs/>
        </w:rPr>
        <w:tab/>
      </w:r>
      <w:r w:rsidRPr="00A46C59">
        <w:rPr>
          <w:iCs/>
          <w:szCs w:val="20"/>
        </w:rPr>
        <w:t>Resources meeting one or more of the following conditions will be excluded from the amounts calculated pursuant to paragraphs (2)(a) and (b) above:</w:t>
      </w:r>
    </w:p>
    <w:p w14:paraId="11DF883F"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(a)</w:t>
      </w:r>
      <w:r w:rsidRPr="00A46C59">
        <w:rPr>
          <w:szCs w:val="20"/>
          <w:lang w:val="x-none" w:eastAsia="x-none"/>
        </w:rPr>
        <w:tab/>
        <w:t>Nuclear Resources;</w:t>
      </w:r>
    </w:p>
    <w:p w14:paraId="477A9B59" w14:textId="77777777" w:rsidR="00A46C59" w:rsidRPr="00A46C59" w:rsidRDefault="00A46C59" w:rsidP="00A46C59">
      <w:pPr>
        <w:spacing w:after="240" w:line="240" w:lineRule="exact"/>
        <w:ind w:left="1440" w:hanging="720"/>
        <w:rPr>
          <w:szCs w:val="20"/>
          <w:lang w:val="x-none" w:eastAsia="x-none"/>
        </w:rPr>
      </w:pPr>
      <w:r w:rsidRPr="00A46C59">
        <w:rPr>
          <w:szCs w:val="20"/>
          <w:lang w:val="x-none" w:eastAsia="x-none"/>
        </w:rPr>
        <w:t>(b)</w:t>
      </w:r>
      <w:r w:rsidRPr="00A46C59">
        <w:rPr>
          <w:szCs w:val="20"/>
          <w:lang w:val="x-none" w:eastAsia="x-none"/>
        </w:rPr>
        <w:tab/>
        <w:t xml:space="preserve">Resources with a telemetered ONTEST, STARTUP </w:t>
      </w:r>
      <w:r w:rsidRPr="00A46C59">
        <w:rPr>
          <w:lang w:val="x-none" w:eastAsia="x-none"/>
        </w:rPr>
        <w:t>(except Resources with Non-Spin Ancillary Service Resource Responsibility greater than zero)</w:t>
      </w:r>
      <w:r w:rsidRPr="00A46C59">
        <w:rPr>
          <w:szCs w:val="20"/>
          <w:lang w:val="x-none" w:eastAsia="x-none"/>
        </w:rPr>
        <w:t>, or SHUTDOWN Resource Status excluding Resources telemetering both STARTUP Resource Status and greater than zero Non-Spin Ancillary Service Responsibility; or</w:t>
      </w:r>
    </w:p>
    <w:p w14:paraId="45A68398" w14:textId="77777777" w:rsidR="00A46C59" w:rsidRPr="00A46C59" w:rsidRDefault="00A46C59" w:rsidP="00A46C59">
      <w:pPr>
        <w:spacing w:after="240" w:line="240" w:lineRule="exact"/>
        <w:ind w:left="1440" w:hanging="720"/>
        <w:rPr>
          <w:lang w:val="x-none" w:eastAsia="x-none"/>
        </w:rPr>
      </w:pPr>
      <w:r w:rsidRPr="00A46C59">
        <w:rPr>
          <w:szCs w:val="20"/>
          <w:lang w:val="x-none" w:eastAsia="x-none"/>
        </w:rPr>
        <w:t>(c)</w:t>
      </w:r>
      <w:r w:rsidRPr="00A46C59">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695D6C38"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132507" w14:textId="77777777" w:rsidR="00A46C59" w:rsidRPr="00A46C59" w:rsidRDefault="00A46C59" w:rsidP="00A46C59">
            <w:pPr>
              <w:spacing w:before="120" w:after="240"/>
              <w:rPr>
                <w:b/>
                <w:i/>
                <w:iCs/>
                <w:lang w:val="x-none" w:eastAsia="x-none"/>
              </w:rPr>
            </w:pPr>
            <w:r w:rsidRPr="00A46C59">
              <w:rPr>
                <w:b/>
                <w:i/>
                <w:iCs/>
                <w:lang w:val="x-none" w:eastAsia="x-none"/>
              </w:rPr>
              <w:t>[NPRR987:  Replace paragraph (c) above with the following upon system implementation:]</w:t>
            </w:r>
          </w:p>
          <w:p w14:paraId="198049F9" w14:textId="77777777" w:rsidR="00A46C59" w:rsidRPr="00A46C59" w:rsidRDefault="00A46C59" w:rsidP="00A46C59">
            <w:pPr>
              <w:spacing w:after="240"/>
              <w:ind w:left="1440" w:hanging="720"/>
            </w:pPr>
            <w:r w:rsidRPr="00A46C59">
              <w:t>(c)</w:t>
            </w:r>
            <w:r w:rsidRPr="00A46C59">
              <w:tab/>
              <w:t xml:space="preserve">Resources with a telemetered net real power (in MW) less than 95% of their telemetered Low Sustained Limit (LSL) excluding the following: </w:t>
            </w:r>
          </w:p>
          <w:p w14:paraId="69A2936C" w14:textId="77777777" w:rsidR="00A46C59" w:rsidRPr="00A46C59" w:rsidRDefault="00A46C59" w:rsidP="00A46C59">
            <w:pPr>
              <w:spacing w:after="240"/>
              <w:ind w:left="2160" w:hanging="720"/>
            </w:pPr>
            <w:r w:rsidRPr="00A46C59">
              <w:t>(</w:t>
            </w:r>
            <w:proofErr w:type="spellStart"/>
            <w:r w:rsidRPr="00A46C59">
              <w:t>i</w:t>
            </w:r>
            <w:proofErr w:type="spellEnd"/>
            <w:r w:rsidRPr="00A46C59">
              <w:t>)</w:t>
            </w:r>
            <w:r w:rsidRPr="00A46C59">
              <w:tab/>
              <w:t>Resources telemetering both STARTUP Resource Status and greater than zero Non-Spin Ancillary Service Responsibility; or</w:t>
            </w:r>
          </w:p>
          <w:p w14:paraId="1CFE7865" w14:textId="77777777" w:rsidR="00A46C59" w:rsidRPr="00A46C59" w:rsidRDefault="00A46C59" w:rsidP="00A46C59">
            <w:pPr>
              <w:spacing w:after="240"/>
              <w:ind w:left="2160" w:hanging="720"/>
            </w:pPr>
            <w:r w:rsidRPr="00A46C59">
              <w:lastRenderedPageBreak/>
              <w:t>(ii)</w:t>
            </w:r>
            <w:r w:rsidRPr="00A46C59">
              <w:tab/>
              <w:t>ESRs.</w:t>
            </w:r>
          </w:p>
        </w:tc>
      </w:tr>
    </w:tbl>
    <w:p w14:paraId="400D7CA8" w14:textId="77777777" w:rsidR="00A46C59" w:rsidRPr="00A46C59" w:rsidRDefault="00A46C59" w:rsidP="00A46C59">
      <w:pPr>
        <w:spacing w:before="240" w:after="240"/>
        <w:ind w:left="720" w:hanging="720"/>
        <w:rPr>
          <w:ins w:id="396" w:author="ERCOT 120621" w:date="2021-12-02T11:40:00Z"/>
          <w:iCs/>
          <w:szCs w:val="20"/>
        </w:rPr>
      </w:pPr>
      <w:r w:rsidRPr="00A46C59">
        <w:rPr>
          <w:iCs/>
          <w:szCs w:val="20"/>
        </w:rPr>
        <w:lastRenderedPageBreak/>
        <w:t>(4)</w:t>
      </w:r>
      <w:r w:rsidRPr="00A46C59">
        <w:rPr>
          <w:iCs/>
          <w:szCs w:val="20"/>
        </w:rPr>
        <w:tab/>
        <w:t>Reliability Must-Run (RMR) Units and Reliability Unit Commitment (RUC) Resources On-Line during the hour due to an ERCOT instruction</w:t>
      </w:r>
      <w:ins w:id="397" w:author="ERCOT 120621" w:date="2021-12-02T11:42:00Z">
        <w:r w:rsidRPr="00A46C59">
          <w:rPr>
            <w:iCs/>
            <w:szCs w:val="20"/>
          </w:rPr>
          <w:t xml:space="preserve"> will be excluded from the amounts calculated for the 15-minute Settlement Interval pursuant to paragraphs (2)(a), (b), and (c) above</w:t>
        </w:r>
      </w:ins>
      <w:del w:id="398" w:author="IMM 111921" w:date="2021-11-15T16:26:00Z">
        <w:r w:rsidRPr="00A46C59">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A46C59">
        <w:rPr>
          <w:iCs/>
          <w:szCs w:val="20"/>
        </w:rPr>
        <w:t xml:space="preserve">, </w:t>
      </w:r>
      <w:ins w:id="399" w:author="ERCOT 120621" w:date="2021-11-29T15:17:00Z">
        <w:r w:rsidRPr="00A46C59">
          <w:rPr>
            <w:iCs/>
            <w:szCs w:val="20"/>
          </w:rPr>
          <w:t>except for</w:t>
        </w:r>
        <w:del w:id="400" w:author="ERCOT 120621" w:date="2021-12-02T12:13:00Z">
          <w:r w:rsidRPr="00A46C59">
            <w:rPr>
              <w:iCs/>
              <w:szCs w:val="20"/>
            </w:rPr>
            <w:delText xml:space="preserve"> </w:delText>
          </w:r>
        </w:del>
      </w:ins>
      <w:ins w:id="401" w:author="ERCOT 120621" w:date="2021-12-02T12:13:00Z">
        <w:r w:rsidRPr="00A46C59">
          <w:rPr>
            <w:iCs/>
            <w:szCs w:val="20"/>
          </w:rPr>
          <w:t>:</w:t>
        </w:r>
      </w:ins>
    </w:p>
    <w:p w14:paraId="60740A7A" w14:textId="77777777" w:rsidR="00A46C59" w:rsidRPr="00A46C59" w:rsidRDefault="00A46C59">
      <w:pPr>
        <w:spacing w:after="240" w:line="240" w:lineRule="exact"/>
        <w:ind w:left="1440" w:hanging="720"/>
        <w:rPr>
          <w:ins w:id="402" w:author="ERCOT 120621" w:date="2021-12-02T11:40:00Z"/>
          <w:szCs w:val="20"/>
          <w:lang w:val="x-none" w:eastAsia="x-none"/>
        </w:rPr>
        <w:pPrChange w:id="403" w:author="ERCOT 120621" w:date="2021-12-02T12:42:00Z">
          <w:pPr>
            <w:spacing w:before="240" w:after="240"/>
            <w:ind w:left="720" w:firstLine="720"/>
          </w:pPr>
        </w:pPrChange>
      </w:pPr>
      <w:ins w:id="404" w:author="ERCOT 120621" w:date="2021-12-02T11:41:00Z">
        <w:r w:rsidRPr="00A46C59">
          <w:rPr>
            <w:szCs w:val="20"/>
            <w:lang w:val="x-none" w:eastAsia="x-none"/>
          </w:rPr>
          <w:t>(a)</w:t>
        </w:r>
      </w:ins>
      <w:ins w:id="405" w:author="ERCOT 120621" w:date="2021-12-02T12:42:00Z">
        <w:r w:rsidRPr="00A46C59">
          <w:rPr>
            <w:szCs w:val="20"/>
            <w:lang w:val="x-none" w:eastAsia="x-none"/>
          </w:rPr>
          <w:tab/>
        </w:r>
      </w:ins>
      <w:del w:id="406" w:author="ERCOT 120621" w:date="2021-12-02T12:42:00Z">
        <w:r w:rsidRPr="00A46C59">
          <w:rPr>
            <w:szCs w:val="20"/>
            <w:lang w:val="x-none" w:eastAsia="x-none"/>
          </w:rPr>
          <w:delText>t</w:delText>
        </w:r>
      </w:del>
      <w:ins w:id="407" w:author="ERCOT 120621" w:date="2021-12-02T12:42:00Z">
        <w:r w:rsidRPr="00A46C59">
          <w:rPr>
            <w:szCs w:val="20"/>
            <w:lang w:eastAsia="x-none"/>
          </w:rPr>
          <w:t>T</w:t>
        </w:r>
      </w:ins>
      <w:r w:rsidRPr="00A46C59">
        <w:rPr>
          <w:szCs w:val="20"/>
          <w:lang w:val="x-none" w:eastAsia="x-none"/>
        </w:rPr>
        <w:t>hose RUC Resources that had a Three-Part Supply Offer cleared in the DAM for the hour</w:t>
      </w:r>
      <w:ins w:id="408" w:author="ERCOT 120621" w:date="2021-12-02T11:41:00Z">
        <w:r w:rsidRPr="00A46C59">
          <w:rPr>
            <w:szCs w:val="20"/>
            <w:lang w:val="x-none" w:eastAsia="x-none"/>
          </w:rPr>
          <w:t>;</w:t>
        </w:r>
      </w:ins>
      <w:del w:id="409" w:author="ERCOT 120621" w:date="2021-12-02T11:41:00Z">
        <w:r w:rsidRPr="00A46C59">
          <w:rPr>
            <w:szCs w:val="20"/>
            <w:lang w:val="x-none" w:eastAsia="x-none"/>
          </w:rPr>
          <w:delText xml:space="preserve">, </w:delText>
        </w:r>
      </w:del>
    </w:p>
    <w:p w14:paraId="5EC2D52B" w14:textId="77777777" w:rsidR="00A46C59" w:rsidRPr="00A46C59" w:rsidRDefault="00A46C59">
      <w:pPr>
        <w:spacing w:after="240" w:line="240" w:lineRule="exact"/>
        <w:ind w:left="1440" w:hanging="720"/>
        <w:rPr>
          <w:ins w:id="410" w:author="ERCOT 120621" w:date="2021-12-02T11:40:00Z"/>
          <w:szCs w:val="20"/>
          <w:lang w:val="x-none" w:eastAsia="x-none"/>
        </w:rPr>
        <w:pPrChange w:id="411" w:author="ERCOT 120621" w:date="2021-12-02T12:43:00Z">
          <w:pPr>
            <w:spacing w:before="240" w:after="240"/>
            <w:ind w:left="720" w:firstLine="720"/>
          </w:pPr>
        </w:pPrChange>
      </w:pPr>
      <w:ins w:id="412" w:author="ERCOT 120621" w:date="2021-12-02T11:41:00Z">
        <w:r w:rsidRPr="00A46C59">
          <w:rPr>
            <w:szCs w:val="20"/>
            <w:lang w:val="x-none" w:eastAsia="x-none"/>
          </w:rPr>
          <w:t>(b)</w:t>
        </w:r>
      </w:ins>
      <w:ins w:id="413" w:author="ERCOT 120621" w:date="2021-12-02T12:43:00Z">
        <w:r w:rsidRPr="00A46C59">
          <w:rPr>
            <w:szCs w:val="20"/>
            <w:lang w:val="x-none" w:eastAsia="x-none"/>
          </w:rPr>
          <w:tab/>
        </w:r>
      </w:ins>
      <w:del w:id="414" w:author="ERCOT 120621" w:date="2021-12-02T11:41:00Z">
        <w:r w:rsidRPr="00A46C59">
          <w:rPr>
            <w:szCs w:val="20"/>
            <w:lang w:val="x-none" w:eastAsia="x-none"/>
          </w:rPr>
          <w:delText xml:space="preserve">or </w:delText>
        </w:r>
      </w:del>
      <w:del w:id="415" w:author="ERCOT 120621" w:date="2021-12-02T12:43:00Z">
        <w:r w:rsidRPr="00A46C59">
          <w:rPr>
            <w:szCs w:val="20"/>
            <w:lang w:val="x-none" w:eastAsia="x-none"/>
          </w:rPr>
          <w:delText>a</w:delText>
        </w:r>
      </w:del>
      <w:ins w:id="416" w:author="ERCOT 120621" w:date="2021-12-02T12:43:00Z">
        <w:r w:rsidRPr="00A46C59">
          <w:rPr>
            <w:szCs w:val="20"/>
            <w:lang w:eastAsia="x-none"/>
          </w:rPr>
          <w:t>A</w:t>
        </w:r>
      </w:ins>
      <w:r w:rsidRPr="00A46C59">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417" w:author="ERCOT 120621" w:date="2021-12-02T11:42:00Z">
        <w:r w:rsidRPr="00A46C59">
          <w:rPr>
            <w:szCs w:val="20"/>
            <w:lang w:val="x-none" w:eastAsia="x-none"/>
          </w:rPr>
          <w:t>;</w:t>
        </w:r>
      </w:ins>
      <w:del w:id="418" w:author="ERCOT 120621" w:date="2021-12-02T11:42:00Z">
        <w:r w:rsidRPr="00A46C59">
          <w:rPr>
            <w:szCs w:val="20"/>
            <w:lang w:val="x-none" w:eastAsia="x-none"/>
          </w:rPr>
          <w:delText>,</w:delText>
        </w:r>
      </w:del>
      <w:ins w:id="419" w:author="ERCOT 120621" w:date="2021-12-02T11:42:00Z">
        <w:r w:rsidRPr="00A46C59">
          <w:rPr>
            <w:szCs w:val="20"/>
            <w:lang w:val="x-none" w:eastAsia="x-none"/>
          </w:rPr>
          <w:t xml:space="preserve"> </w:t>
        </w:r>
      </w:ins>
      <w:ins w:id="420" w:author="ERCOT 120621" w:date="2021-12-02T12:13:00Z">
        <w:r w:rsidRPr="00A46C59">
          <w:rPr>
            <w:szCs w:val="20"/>
            <w:lang w:val="x-none" w:eastAsia="x-none"/>
          </w:rPr>
          <w:t>or</w:t>
        </w:r>
      </w:ins>
      <w:r w:rsidRPr="00A46C59">
        <w:rPr>
          <w:szCs w:val="20"/>
          <w:lang w:val="x-none" w:eastAsia="x-none"/>
        </w:rPr>
        <w:t xml:space="preserve"> </w:t>
      </w:r>
    </w:p>
    <w:p w14:paraId="7378AD35" w14:textId="77777777" w:rsidR="00A46C59" w:rsidRPr="00A46C59" w:rsidRDefault="00A46C59" w:rsidP="00A46C59">
      <w:pPr>
        <w:spacing w:after="240" w:line="240" w:lineRule="exact"/>
        <w:ind w:left="1440" w:hanging="720"/>
        <w:rPr>
          <w:szCs w:val="20"/>
          <w:lang w:val="x-none" w:eastAsia="x-none"/>
        </w:rPr>
      </w:pPr>
      <w:ins w:id="421" w:author="ERCOT 120621" w:date="2021-12-02T11:42:00Z">
        <w:r w:rsidRPr="00A46C59">
          <w:rPr>
            <w:szCs w:val="20"/>
            <w:lang w:val="x-none" w:eastAsia="x-none"/>
          </w:rPr>
          <w:t>(c)</w:t>
        </w:r>
      </w:ins>
      <w:ins w:id="422" w:author="ERCOT 120621" w:date="2021-12-02T12:43:00Z">
        <w:r w:rsidRPr="00A46C59">
          <w:rPr>
            <w:szCs w:val="20"/>
            <w:lang w:val="x-none" w:eastAsia="x-none"/>
          </w:rPr>
          <w:tab/>
        </w:r>
      </w:ins>
      <w:del w:id="423" w:author="ERCOT 120621" w:date="2021-12-02T11:42:00Z">
        <w:r w:rsidRPr="00A46C59">
          <w:rPr>
            <w:szCs w:val="20"/>
            <w:lang w:val="x-none" w:eastAsia="x-none"/>
          </w:rPr>
          <w:delText xml:space="preserve">and </w:delText>
        </w:r>
      </w:del>
      <w:del w:id="424" w:author="ERCOT 120621" w:date="2021-12-02T12:43:00Z">
        <w:r w:rsidRPr="00A46C59">
          <w:rPr>
            <w:szCs w:val="20"/>
            <w:lang w:val="x-none" w:eastAsia="x-none"/>
          </w:rPr>
          <w:delText>a</w:delText>
        </w:r>
      </w:del>
      <w:ins w:id="425" w:author="ERCOT 120621" w:date="2021-12-02T12:43:00Z">
        <w:r w:rsidRPr="00A46C59">
          <w:rPr>
            <w:szCs w:val="20"/>
            <w:lang w:eastAsia="x-none"/>
          </w:rPr>
          <w:t>A</w:t>
        </w:r>
      </w:ins>
      <w:proofErr w:type="spellStart"/>
      <w:r w:rsidRPr="00A46C59">
        <w:rPr>
          <w:szCs w:val="20"/>
          <w:lang w:val="x-none" w:eastAsia="x-none"/>
        </w:rPr>
        <w:t>ny</w:t>
      </w:r>
      <w:proofErr w:type="spellEnd"/>
      <w:r w:rsidRPr="00A46C59">
        <w:rPr>
          <w:szCs w:val="20"/>
          <w:lang w:val="x-none" w:eastAsia="x-none"/>
        </w:rPr>
        <w:t xml:space="preserve"> Combined Cycle Generation Resource that was RUC-committed from one On-Line configuration to a different configuration with additional capacity, as described in paragraph (3) of Section 5.5.2</w:t>
      </w:r>
      <w:ins w:id="426" w:author="ERCOT 120621" w:date="2021-12-02T12:43:00Z">
        <w:r w:rsidRPr="00A46C59">
          <w:rPr>
            <w:szCs w:val="20"/>
            <w:lang w:eastAsia="x-none"/>
          </w:rPr>
          <w:t>.</w:t>
        </w:r>
      </w:ins>
      <w:del w:id="427" w:author="ERCOT 120621" w:date="2021-12-02T12:43:00Z">
        <w:r w:rsidRPr="00A46C59">
          <w:rPr>
            <w:szCs w:val="20"/>
            <w:lang w:val="x-none" w:eastAsia="x-none"/>
          </w:rPr>
          <w:delText xml:space="preserve">, </w:delText>
        </w:r>
      </w:del>
      <w:del w:id="428" w:author="ERCOT 120621" w:date="2021-12-02T11:42:00Z">
        <w:r w:rsidRPr="00A46C59">
          <w:rPr>
            <w:szCs w:val="20"/>
            <w:lang w:val="x-none" w:eastAsia="x-none"/>
          </w:rPr>
          <w:delText>will be excluded from the amounts calculated for the 15-minute Settlement Interval pursuant to paragraphs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72259183"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799BB3E" w14:textId="77777777" w:rsidR="00A46C59" w:rsidRPr="00A46C59" w:rsidRDefault="00A46C59" w:rsidP="00A46C59">
            <w:pPr>
              <w:spacing w:before="120" w:after="240"/>
              <w:rPr>
                <w:b/>
                <w:i/>
                <w:iCs/>
                <w:lang w:val="x-none" w:eastAsia="x-none"/>
              </w:rPr>
            </w:pPr>
            <w:r w:rsidRPr="00A46C59">
              <w:rPr>
                <w:b/>
                <w:i/>
                <w:iCs/>
                <w:lang w:val="x-none" w:eastAsia="x-none"/>
              </w:rPr>
              <w:t>[NPRR885:  Replace paragraph (4) above with the following upon system implementation:]</w:t>
            </w:r>
          </w:p>
          <w:p w14:paraId="5FB1366D" w14:textId="77777777" w:rsidR="00A46C59" w:rsidRPr="00A46C59" w:rsidRDefault="00A46C59" w:rsidP="00A46C59">
            <w:pPr>
              <w:spacing w:after="240"/>
              <w:ind w:left="720" w:hanging="720"/>
              <w:rPr>
                <w:ins w:id="429" w:author="ERCOT 120621" w:date="2021-12-02T12:12:00Z"/>
                <w:iCs/>
                <w:szCs w:val="20"/>
              </w:rPr>
            </w:pPr>
            <w:r w:rsidRPr="00A46C59">
              <w:rPr>
                <w:iCs/>
                <w:szCs w:val="20"/>
              </w:rPr>
              <w:t>(4)</w:t>
            </w:r>
            <w:r w:rsidRPr="00A46C59">
              <w:rPr>
                <w:iCs/>
                <w:szCs w:val="20"/>
              </w:rPr>
              <w:tab/>
              <w:t>Reliability Must-Run (RMR) Units, and Must-Run Alternatives (MRAs), and Reliability Unit Commitment (RUC) Resources On-Line during the hour due to an ERCOT instruction</w:t>
            </w:r>
            <w:del w:id="430" w:author="IMM 111921" w:date="2021-11-15T16:26:00Z">
              <w:r w:rsidRPr="00A46C59">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A46C59">
              <w:rPr>
                <w:iCs/>
                <w:szCs w:val="20"/>
              </w:rPr>
              <w:t xml:space="preserve">, </w:t>
            </w:r>
            <w:ins w:id="431" w:author="ERCOT 120621" w:date="2021-12-02T12:11:00Z">
              <w:r w:rsidRPr="00A46C59">
                <w:rPr>
                  <w:iCs/>
                  <w:szCs w:val="20"/>
                </w:rPr>
                <w:t xml:space="preserve">will be excluded from the amounts calculated for the 15-minute Settlement Interval pursuant to paragraphs (2)(a), (b), and (c) above </w:t>
              </w:r>
            </w:ins>
            <w:ins w:id="432" w:author="ERCOT 120621" w:date="2021-12-02T08:40:00Z">
              <w:r w:rsidRPr="00A46C59">
                <w:rPr>
                  <w:iCs/>
                  <w:szCs w:val="20"/>
                </w:rPr>
                <w:t>except</w:t>
              </w:r>
            </w:ins>
            <w:ins w:id="433" w:author="ERCOT 120621" w:date="2021-12-02T08:43:00Z">
              <w:r w:rsidRPr="00A46C59">
                <w:rPr>
                  <w:iCs/>
                  <w:szCs w:val="20"/>
                </w:rPr>
                <w:t xml:space="preserve"> for</w:t>
              </w:r>
            </w:ins>
            <w:ins w:id="434" w:author="ERCOT 120621" w:date="2021-12-02T12:13:00Z">
              <w:r w:rsidRPr="00A46C59">
                <w:rPr>
                  <w:iCs/>
                  <w:szCs w:val="20"/>
                </w:rPr>
                <w:t>:</w:t>
              </w:r>
            </w:ins>
          </w:p>
          <w:p w14:paraId="2C81EC02" w14:textId="77777777" w:rsidR="00A46C59" w:rsidRPr="00A46C59" w:rsidRDefault="00A46C59">
            <w:pPr>
              <w:spacing w:after="240" w:line="240" w:lineRule="exact"/>
              <w:ind w:left="1440" w:hanging="720"/>
              <w:rPr>
                <w:ins w:id="435" w:author="ERCOT 120621" w:date="2021-12-02T12:12:00Z"/>
                <w:szCs w:val="20"/>
                <w:lang w:val="x-none" w:eastAsia="x-none"/>
              </w:rPr>
              <w:pPrChange w:id="436" w:author="ERCOT 120621" w:date="2021-12-02T12:44:00Z">
                <w:pPr>
                  <w:ind w:left="2160"/>
                </w:pPr>
              </w:pPrChange>
            </w:pPr>
            <w:ins w:id="437" w:author="ERCOT 120621" w:date="2021-12-02T12:12:00Z">
              <w:r w:rsidRPr="00A46C59">
                <w:rPr>
                  <w:szCs w:val="20"/>
                  <w:lang w:val="x-none" w:eastAsia="x-none"/>
                </w:rPr>
                <w:t>(a)</w:t>
              </w:r>
            </w:ins>
            <w:ins w:id="438" w:author="ERCOT 120621" w:date="2021-12-02T12:44:00Z">
              <w:r w:rsidRPr="00A46C59">
                <w:rPr>
                  <w:szCs w:val="20"/>
                  <w:lang w:val="x-none" w:eastAsia="x-none"/>
                </w:rPr>
                <w:tab/>
              </w:r>
            </w:ins>
            <w:del w:id="439" w:author="ERCOT 120621" w:date="2021-12-02T12:44:00Z">
              <w:r w:rsidRPr="00A46C59">
                <w:rPr>
                  <w:szCs w:val="20"/>
                  <w:lang w:val="x-none" w:eastAsia="x-none"/>
                </w:rPr>
                <w:delText>t</w:delText>
              </w:r>
            </w:del>
            <w:ins w:id="440" w:author="ERCOT 120621" w:date="2021-12-02T12:44:00Z">
              <w:r w:rsidRPr="00A46C59">
                <w:rPr>
                  <w:szCs w:val="20"/>
                  <w:lang w:eastAsia="x-none"/>
                </w:rPr>
                <w:t>T</w:t>
              </w:r>
            </w:ins>
            <w:r w:rsidRPr="00A46C59">
              <w:rPr>
                <w:szCs w:val="20"/>
                <w:lang w:val="x-none" w:eastAsia="x-none"/>
              </w:rPr>
              <w:t>hose RUC Resources that had a Three-Part Supply Offer cleared in the DAM for the hour</w:t>
            </w:r>
            <w:ins w:id="441" w:author="ERCOT 120621" w:date="2021-12-02T12:45:00Z">
              <w:r w:rsidRPr="00A46C59">
                <w:rPr>
                  <w:szCs w:val="20"/>
                  <w:lang w:eastAsia="x-none"/>
                </w:rPr>
                <w:t>;</w:t>
              </w:r>
            </w:ins>
            <w:del w:id="442" w:author="ERCOT 120621" w:date="2021-12-02T12:45:00Z">
              <w:r w:rsidRPr="00A46C59">
                <w:rPr>
                  <w:szCs w:val="20"/>
                  <w:lang w:val="x-none" w:eastAsia="x-none"/>
                </w:rPr>
                <w:delText>, or</w:delText>
              </w:r>
            </w:del>
            <w:r w:rsidRPr="00A46C59">
              <w:rPr>
                <w:szCs w:val="20"/>
                <w:lang w:val="x-none" w:eastAsia="x-none"/>
              </w:rPr>
              <w:t xml:space="preserve"> </w:t>
            </w:r>
          </w:p>
          <w:p w14:paraId="0F47DE99" w14:textId="77777777" w:rsidR="00A46C59" w:rsidRPr="00A46C59" w:rsidRDefault="00A46C59">
            <w:pPr>
              <w:spacing w:after="240" w:line="240" w:lineRule="exact"/>
              <w:ind w:left="1440" w:hanging="720"/>
              <w:rPr>
                <w:ins w:id="443" w:author="ERCOT 120621" w:date="2021-12-02T12:12:00Z"/>
                <w:szCs w:val="20"/>
                <w:lang w:val="x-none" w:eastAsia="x-none"/>
              </w:rPr>
              <w:pPrChange w:id="444" w:author="ERCOT 120621" w:date="2021-12-02T12:45:00Z">
                <w:pPr>
                  <w:ind w:left="2160"/>
                </w:pPr>
              </w:pPrChange>
            </w:pPr>
            <w:ins w:id="445" w:author="ERCOT 120621" w:date="2021-12-02T12:12:00Z">
              <w:r w:rsidRPr="00A46C59">
                <w:rPr>
                  <w:szCs w:val="20"/>
                  <w:lang w:val="x-none" w:eastAsia="x-none"/>
                </w:rPr>
                <w:t>(b)</w:t>
              </w:r>
            </w:ins>
            <w:ins w:id="446" w:author="ERCOT 120621" w:date="2021-12-02T12:45:00Z">
              <w:r w:rsidRPr="00A46C59">
                <w:rPr>
                  <w:szCs w:val="20"/>
                  <w:lang w:val="x-none" w:eastAsia="x-none"/>
                </w:rPr>
                <w:tab/>
              </w:r>
            </w:ins>
            <w:del w:id="447" w:author="ERCOT 120621" w:date="2021-12-02T12:45:00Z">
              <w:r w:rsidRPr="00A46C59">
                <w:rPr>
                  <w:szCs w:val="20"/>
                  <w:lang w:val="x-none" w:eastAsia="x-none"/>
                </w:rPr>
                <w:delText>a</w:delText>
              </w:r>
            </w:del>
            <w:ins w:id="448" w:author="ERCOT 120621" w:date="2021-12-02T12:45:00Z">
              <w:r w:rsidRPr="00A46C59">
                <w:rPr>
                  <w:szCs w:val="20"/>
                  <w:lang w:eastAsia="x-none"/>
                </w:rPr>
                <w:t>A</w:t>
              </w:r>
            </w:ins>
            <w:r w:rsidRPr="00A46C59">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449" w:author="ERCOT 120621" w:date="2021-12-02T12:12:00Z">
              <w:r w:rsidRPr="00A46C59">
                <w:rPr>
                  <w:szCs w:val="20"/>
                  <w:lang w:val="x-none" w:eastAsia="x-none"/>
                </w:rPr>
                <w:t>:</w:t>
              </w:r>
            </w:ins>
            <w:del w:id="450" w:author="ERCOT 120621" w:date="2021-12-02T12:12:00Z">
              <w:r w:rsidRPr="00A46C59">
                <w:rPr>
                  <w:szCs w:val="20"/>
                  <w:lang w:val="x-none" w:eastAsia="x-none"/>
                </w:rPr>
                <w:delText>,</w:delText>
              </w:r>
            </w:del>
            <w:r w:rsidRPr="00A46C59">
              <w:rPr>
                <w:szCs w:val="20"/>
                <w:lang w:val="x-none" w:eastAsia="x-none"/>
              </w:rPr>
              <w:t xml:space="preserve"> </w:t>
            </w:r>
            <w:ins w:id="451" w:author="ERCOT 120621" w:date="2021-12-02T12:13:00Z">
              <w:r w:rsidRPr="00A46C59">
                <w:rPr>
                  <w:szCs w:val="20"/>
                  <w:lang w:val="x-none" w:eastAsia="x-none"/>
                </w:rPr>
                <w:t>or</w:t>
              </w:r>
            </w:ins>
            <w:del w:id="452" w:author="ERCOT 120621" w:date="2021-12-02T12:13:00Z">
              <w:r w:rsidRPr="00A46C59">
                <w:rPr>
                  <w:szCs w:val="20"/>
                  <w:lang w:val="x-none" w:eastAsia="x-none"/>
                </w:rPr>
                <w:delText xml:space="preserve">and </w:delText>
              </w:r>
            </w:del>
          </w:p>
          <w:p w14:paraId="53334D33" w14:textId="77777777" w:rsidR="00A46C59" w:rsidRPr="00A46C59" w:rsidRDefault="00A46C59">
            <w:pPr>
              <w:spacing w:after="240" w:line="240" w:lineRule="exact"/>
              <w:ind w:left="1440" w:hanging="720"/>
              <w:rPr>
                <w:szCs w:val="20"/>
                <w:lang w:val="x-none" w:eastAsia="x-none"/>
              </w:rPr>
              <w:pPrChange w:id="453" w:author="ERCOT 120621" w:date="2021-12-02T12:45:00Z">
                <w:pPr>
                  <w:ind w:left="720"/>
                </w:pPr>
              </w:pPrChange>
            </w:pPr>
            <w:ins w:id="454" w:author="ERCOT 120621" w:date="2021-12-02T12:12:00Z">
              <w:r w:rsidRPr="00A46C59">
                <w:rPr>
                  <w:szCs w:val="20"/>
                  <w:lang w:val="x-none" w:eastAsia="x-none"/>
                </w:rPr>
                <w:t>(c)</w:t>
              </w:r>
            </w:ins>
            <w:ins w:id="455" w:author="ERCOT 120621" w:date="2021-12-02T12:45:00Z">
              <w:r w:rsidRPr="00A46C59">
                <w:rPr>
                  <w:szCs w:val="20"/>
                  <w:lang w:val="x-none" w:eastAsia="x-none"/>
                </w:rPr>
                <w:t xml:space="preserve"> </w:t>
              </w:r>
              <w:r w:rsidRPr="00A46C59">
                <w:rPr>
                  <w:szCs w:val="20"/>
                  <w:lang w:val="x-none" w:eastAsia="x-none"/>
                </w:rPr>
                <w:tab/>
              </w:r>
            </w:ins>
            <w:del w:id="456" w:author="ERCOT 120621" w:date="2021-12-02T12:45:00Z">
              <w:r w:rsidRPr="00A46C59">
                <w:rPr>
                  <w:szCs w:val="20"/>
                  <w:lang w:val="x-none" w:eastAsia="x-none"/>
                </w:rPr>
                <w:delText>a</w:delText>
              </w:r>
            </w:del>
            <w:ins w:id="457" w:author="ERCOT 120621" w:date="2021-12-02T12:45:00Z">
              <w:r w:rsidRPr="00A46C59">
                <w:rPr>
                  <w:szCs w:val="20"/>
                  <w:lang w:eastAsia="x-none"/>
                </w:rPr>
                <w:t>A</w:t>
              </w:r>
            </w:ins>
            <w:proofErr w:type="spellStart"/>
            <w:r w:rsidRPr="00A46C59">
              <w:rPr>
                <w:szCs w:val="20"/>
                <w:lang w:val="x-none" w:eastAsia="x-none"/>
              </w:rPr>
              <w:t>ny</w:t>
            </w:r>
            <w:proofErr w:type="spellEnd"/>
            <w:r w:rsidRPr="00A46C59">
              <w:rPr>
                <w:szCs w:val="20"/>
                <w:lang w:val="x-none" w:eastAsia="x-none"/>
              </w:rPr>
              <w:t xml:space="preserve"> Combined Cycle Generation Resource that was RUC-committed from one On-Line configuration to a different configuration with additional capacity, as described in paragraph (3) of Section 5.5.2</w:t>
            </w:r>
            <w:del w:id="458" w:author="ERCOT 120621" w:date="2021-12-02T12:46:00Z">
              <w:r w:rsidRPr="00A46C59">
                <w:rPr>
                  <w:szCs w:val="20"/>
                  <w:lang w:val="x-none" w:eastAsia="x-none"/>
                </w:rPr>
                <w:delText>,</w:delText>
              </w:r>
            </w:del>
            <w:del w:id="459" w:author="ERCOT 120621" w:date="2021-12-02T12:11:00Z">
              <w:r w:rsidRPr="00A46C59">
                <w:rPr>
                  <w:szCs w:val="20"/>
                  <w:lang w:val="x-none" w:eastAsia="x-none"/>
                </w:rPr>
                <w:delText xml:space="preserve"> will be excluded from the amounts calculated for the 15-minute Settlement Interval pursuant to paragraphs (2)(a), (b), and (c) above</w:delText>
              </w:r>
            </w:del>
            <w:r w:rsidRPr="00A46C59">
              <w:rPr>
                <w:szCs w:val="20"/>
                <w:lang w:val="x-none" w:eastAsia="x-none"/>
              </w:rPr>
              <w:t>.</w:t>
            </w:r>
          </w:p>
        </w:tc>
      </w:tr>
    </w:tbl>
    <w:p w14:paraId="264C55B0" w14:textId="77777777" w:rsidR="00A46C59" w:rsidRPr="00A46C59" w:rsidRDefault="00A46C59" w:rsidP="00A46C59">
      <w:pPr>
        <w:spacing w:before="240" w:after="240"/>
        <w:ind w:left="720" w:hanging="720"/>
        <w:rPr>
          <w:iCs/>
          <w:szCs w:val="20"/>
        </w:rPr>
      </w:pPr>
      <w:r w:rsidRPr="00A46C59">
        <w:rPr>
          <w:iCs/>
          <w:szCs w:val="20"/>
        </w:rPr>
        <w:lastRenderedPageBreak/>
        <w:t>(5)</w:t>
      </w:r>
      <w:r w:rsidRPr="00A46C59">
        <w:rPr>
          <w:iCs/>
          <w:szCs w:val="20"/>
        </w:rPr>
        <w:tab/>
        <w:t>The Real-Time Off-Line Reserve Capacity for the QSE (RTOFFCAP) shall be</w:t>
      </w:r>
      <w:r w:rsidRPr="00A46C59">
        <w:rPr>
          <w:iCs/>
          <w:color w:val="000000"/>
          <w:szCs w:val="20"/>
        </w:rPr>
        <w:t xml:space="preserve"> administratively </w:t>
      </w:r>
      <w:r w:rsidRPr="00A46C59">
        <w:rPr>
          <w:iCs/>
          <w:szCs w:val="20"/>
        </w:rPr>
        <w:t>set to zero when the SCED snapshot of the Physical Responsive Capability</w:t>
      </w:r>
      <w:r w:rsidRPr="00A46C59">
        <w:rPr>
          <w:iCs/>
          <w:color w:val="000000"/>
          <w:szCs w:val="20"/>
        </w:rPr>
        <w:t xml:space="preserve"> (</w:t>
      </w:r>
      <w:r w:rsidRPr="00A46C59">
        <w:rPr>
          <w:iCs/>
          <w:szCs w:val="20"/>
        </w:rPr>
        <w:t>PRC) is less than or equal to the PRC MW at which EEA Level 1 is initiated.</w:t>
      </w:r>
    </w:p>
    <w:p w14:paraId="59800798" w14:textId="77777777" w:rsidR="00A46C59" w:rsidRPr="00A46C59" w:rsidRDefault="00A46C59" w:rsidP="00A46C59">
      <w:pPr>
        <w:spacing w:after="240"/>
        <w:ind w:left="720" w:hanging="720"/>
        <w:rPr>
          <w:iCs/>
          <w:szCs w:val="20"/>
        </w:rPr>
      </w:pPr>
      <w:r w:rsidRPr="00A46C59">
        <w:rPr>
          <w:iCs/>
          <w:szCs w:val="20"/>
        </w:rPr>
        <w:t>(6)</w:t>
      </w:r>
      <w:r w:rsidRPr="00A46C59">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444E0594"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B03713" w14:textId="77777777" w:rsidR="00A46C59" w:rsidRPr="00A46C59" w:rsidRDefault="00A46C59" w:rsidP="00A46C59">
            <w:pPr>
              <w:spacing w:before="120" w:after="240"/>
              <w:rPr>
                <w:b/>
                <w:i/>
                <w:iCs/>
                <w:lang w:val="x-none" w:eastAsia="x-none"/>
              </w:rPr>
            </w:pPr>
            <w:r w:rsidRPr="00A46C59">
              <w:rPr>
                <w:b/>
                <w:i/>
                <w:iCs/>
                <w:lang w:val="x-none" w:eastAsia="x-none"/>
              </w:rPr>
              <w:t>[NPRR987:  Replace paragraph (6) above with the following upon system implementation:]</w:t>
            </w:r>
          </w:p>
          <w:p w14:paraId="463D9A1C" w14:textId="77777777" w:rsidR="00A46C59" w:rsidRPr="00A46C59" w:rsidRDefault="00A46C59" w:rsidP="00A46C59">
            <w:pPr>
              <w:spacing w:after="240"/>
              <w:ind w:left="720" w:hanging="720"/>
            </w:pPr>
            <w:r w:rsidRPr="00A46C59">
              <w:t>(6)</w:t>
            </w:r>
            <w:r w:rsidRPr="00A46C59">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038DDB4" w14:textId="77777777" w:rsidR="00A46C59" w:rsidRPr="00A46C59" w:rsidRDefault="00A46C59" w:rsidP="00A46C59">
      <w:pPr>
        <w:spacing w:before="240" w:after="240"/>
        <w:ind w:left="720" w:hanging="720"/>
        <w:rPr>
          <w:iCs/>
          <w:szCs w:val="20"/>
        </w:rPr>
      </w:pPr>
      <w:r w:rsidRPr="00A46C59">
        <w:rPr>
          <w:iCs/>
          <w:szCs w:val="20"/>
        </w:rPr>
        <w:t>(7)</w:t>
      </w:r>
      <w:r w:rsidRPr="00A46C59">
        <w:rPr>
          <w:iCs/>
          <w:szCs w:val="20"/>
        </w:rPr>
        <w:tab/>
        <w:t>The payment or charge to each QSE for the Ancillary Service imbalance for a given 15-minute Settlement Interval is calculated as follows:</w:t>
      </w:r>
    </w:p>
    <w:p w14:paraId="209DFB30" w14:textId="77777777" w:rsidR="00A46C59" w:rsidRPr="00A46C59" w:rsidRDefault="00A46C59" w:rsidP="00A46C59">
      <w:pPr>
        <w:tabs>
          <w:tab w:val="left" w:pos="2340"/>
          <w:tab w:val="left" w:pos="2880"/>
        </w:tabs>
        <w:spacing w:after="240"/>
        <w:ind w:left="3067" w:hanging="2347"/>
        <w:rPr>
          <w:bCs/>
          <w:lang w:val="x-none" w:eastAsia="x-none"/>
        </w:rPr>
      </w:pPr>
      <w:r w:rsidRPr="00A46C59">
        <w:rPr>
          <w:bCs/>
          <w:lang w:val="x-none" w:eastAsia="x-none"/>
        </w:rPr>
        <w:t>RTASIAMT</w:t>
      </w:r>
      <w:r w:rsidRPr="00A46C59">
        <w:rPr>
          <w:bCs/>
          <w:i/>
          <w:vertAlign w:val="subscript"/>
          <w:lang w:val="x-none" w:eastAsia="x-none"/>
        </w:rPr>
        <w:t xml:space="preserve"> q</w:t>
      </w:r>
      <w:r w:rsidRPr="00A46C59">
        <w:rPr>
          <w:bCs/>
          <w:lang w:val="x-none" w:eastAsia="x-none"/>
        </w:rPr>
        <w:tab/>
        <w:t>=</w:t>
      </w:r>
      <w:r w:rsidRPr="00A46C59">
        <w:rPr>
          <w:bCs/>
          <w:lang w:val="x-none" w:eastAsia="x-none"/>
        </w:rPr>
        <w:tab/>
      </w:r>
      <w:r w:rsidRPr="00A46C59">
        <w:rPr>
          <w:bCs/>
          <w:lang w:val="x-none" w:eastAsia="x-none"/>
        </w:rPr>
        <w:tab/>
        <w:t>(-1) * [(RTASOLIMB</w:t>
      </w:r>
      <w:r w:rsidRPr="00A46C59">
        <w:rPr>
          <w:bCs/>
          <w:i/>
          <w:vertAlign w:val="subscript"/>
          <w:lang w:val="x-none" w:eastAsia="x-none"/>
        </w:rPr>
        <w:t xml:space="preserve"> q</w:t>
      </w:r>
      <w:r w:rsidRPr="00A46C59">
        <w:rPr>
          <w:bCs/>
          <w:lang w:val="x-none" w:eastAsia="x-none"/>
        </w:rPr>
        <w:t xml:space="preserve"> * RTRSVPOR) + (RTASOFFIMB</w:t>
      </w:r>
      <w:r w:rsidRPr="00A46C59">
        <w:rPr>
          <w:bCs/>
          <w:i/>
          <w:vertAlign w:val="subscript"/>
          <w:lang w:val="x-none" w:eastAsia="x-none"/>
        </w:rPr>
        <w:t xml:space="preserve"> q</w:t>
      </w:r>
      <w:r w:rsidRPr="00A46C59">
        <w:rPr>
          <w:bCs/>
          <w:lang w:val="x-none" w:eastAsia="x-none"/>
        </w:rPr>
        <w:t xml:space="preserve"> * RTRSVPOFF)]</w:t>
      </w:r>
    </w:p>
    <w:p w14:paraId="67BA2E23" w14:textId="77777777" w:rsidR="00A46C59" w:rsidRPr="00A46C59" w:rsidRDefault="00A46C59" w:rsidP="00A46C59">
      <w:pPr>
        <w:tabs>
          <w:tab w:val="left" w:pos="2340"/>
          <w:tab w:val="left" w:pos="2880"/>
        </w:tabs>
        <w:spacing w:after="240"/>
        <w:ind w:left="3067" w:hanging="2347"/>
        <w:rPr>
          <w:bCs/>
          <w:lang w:val="x-none" w:eastAsia="x-none"/>
        </w:rPr>
      </w:pPr>
      <w:r w:rsidRPr="00A46C59">
        <w:rPr>
          <w:bCs/>
          <w:lang w:val="x-none" w:eastAsia="x-none"/>
        </w:rPr>
        <w:t>RTRDASIAMT</w:t>
      </w:r>
      <w:r w:rsidRPr="00A46C59">
        <w:rPr>
          <w:bCs/>
          <w:i/>
          <w:vertAlign w:val="subscript"/>
          <w:lang w:val="x-none" w:eastAsia="x-none"/>
        </w:rPr>
        <w:t xml:space="preserve"> q</w:t>
      </w:r>
      <w:r w:rsidRPr="00A46C59">
        <w:rPr>
          <w:bCs/>
          <w:lang w:val="x-none" w:eastAsia="x-none"/>
        </w:rPr>
        <w:t>=</w:t>
      </w:r>
      <w:r w:rsidRPr="00A46C59">
        <w:rPr>
          <w:bCs/>
          <w:lang w:val="x-none" w:eastAsia="x-none"/>
        </w:rPr>
        <w:tab/>
      </w:r>
      <w:r w:rsidRPr="00A46C59">
        <w:rPr>
          <w:bCs/>
          <w:lang w:val="x-none" w:eastAsia="x-none"/>
        </w:rPr>
        <w:tab/>
        <w:t>(-1) * (RTASOLIMB</w:t>
      </w:r>
      <w:r w:rsidRPr="00A46C59">
        <w:rPr>
          <w:bCs/>
          <w:i/>
          <w:vertAlign w:val="subscript"/>
          <w:lang w:val="x-none" w:eastAsia="x-none"/>
        </w:rPr>
        <w:t xml:space="preserve"> q</w:t>
      </w:r>
      <w:r w:rsidRPr="00A46C59">
        <w:rPr>
          <w:bCs/>
          <w:lang w:val="x-none" w:eastAsia="x-none"/>
        </w:rPr>
        <w:t xml:space="preserve"> * RTRDP)</w:t>
      </w:r>
    </w:p>
    <w:p w14:paraId="6C88EACD" w14:textId="77777777" w:rsidR="00A46C59" w:rsidRPr="00A46C59" w:rsidRDefault="00A46C59" w:rsidP="00A46C59">
      <w:pPr>
        <w:spacing w:before="120" w:after="240"/>
      </w:pPr>
      <w:r w:rsidRPr="00A46C59">
        <w:t>Where:</w:t>
      </w:r>
    </w:p>
    <w:p w14:paraId="5BA49E80" w14:textId="77777777" w:rsidR="00A46C59" w:rsidRPr="00A46C59" w:rsidRDefault="00A46C59" w:rsidP="00A46C59">
      <w:pPr>
        <w:spacing w:after="240"/>
        <w:ind w:left="3600" w:hanging="2880"/>
      </w:pPr>
      <w:r w:rsidRPr="00A46C59">
        <w:t>RTASOLIMB</w:t>
      </w:r>
      <w:r w:rsidRPr="00A46C59">
        <w:rPr>
          <w:i/>
          <w:vertAlign w:val="subscript"/>
        </w:rPr>
        <w:t xml:space="preserve"> q</w:t>
      </w:r>
      <w:r w:rsidRPr="00A46C59">
        <w:t>=</w:t>
      </w:r>
      <w:r w:rsidRPr="00A46C59">
        <w:tab/>
        <w:t>RTOLCAP</w:t>
      </w:r>
      <w:r w:rsidRPr="00A46C59">
        <w:rPr>
          <w:i/>
          <w:vertAlign w:val="subscript"/>
        </w:rPr>
        <w:t xml:space="preserve"> q</w:t>
      </w:r>
      <w:r w:rsidRPr="00A46C59">
        <w:t xml:space="preserve"> – [((SYS_GEN_DISCFACTOR * RTASRESP</w:t>
      </w:r>
      <w:r w:rsidRPr="00A46C59">
        <w:rPr>
          <w:i/>
          <w:vertAlign w:val="subscript"/>
        </w:rPr>
        <w:t xml:space="preserve"> q</w:t>
      </w:r>
      <w:r w:rsidRPr="00A46C59">
        <w:t xml:space="preserve"> ) * ¼)</w:t>
      </w:r>
      <w:r w:rsidRPr="00A46C59">
        <w:rPr>
          <w:rFonts w:ascii="Times New Roman Bold" w:hAnsi="Times New Roman Bold"/>
        </w:rPr>
        <w:t xml:space="preserve"> </w:t>
      </w:r>
      <w:r w:rsidRPr="00A46C59">
        <w:t>– RTASOFF</w:t>
      </w:r>
      <w:r w:rsidRPr="00A46C59">
        <w:rPr>
          <w:i/>
          <w:vertAlign w:val="subscript"/>
        </w:rPr>
        <w:t xml:space="preserve"> q </w:t>
      </w:r>
      <w:r w:rsidRPr="00A46C59">
        <w:t>– RTRUCNBBRESP </w:t>
      </w:r>
      <w:r w:rsidRPr="00A46C59">
        <w:rPr>
          <w:i/>
          <w:vertAlign w:val="subscript"/>
        </w:rPr>
        <w:t>q</w:t>
      </w:r>
      <w:r w:rsidRPr="00A46C59">
        <w:rPr>
          <w:vertAlign w:val="subscript"/>
        </w:rPr>
        <w:t xml:space="preserve"> </w:t>
      </w:r>
      <w:r w:rsidRPr="00A46C59">
        <w:t xml:space="preserve">– </w:t>
      </w:r>
      <w:r w:rsidRPr="00A46C59">
        <w:rPr>
          <w:bCs/>
          <w:szCs w:val="18"/>
        </w:rPr>
        <w:t>RTCLRNSRESP </w:t>
      </w:r>
      <w:r w:rsidRPr="00A46C59">
        <w:rPr>
          <w:i/>
          <w:vertAlign w:val="subscript"/>
        </w:rPr>
        <w:t>q</w:t>
      </w:r>
      <w:r w:rsidRPr="00A46C59">
        <w:t xml:space="preserve"> – RTRMRRESP </w:t>
      </w:r>
      <w:r w:rsidRPr="00A46C59">
        <w:rPr>
          <w:i/>
          <w:vertAlign w:val="subscript"/>
        </w:rPr>
        <w:t>q</w:t>
      </w:r>
      <w:r w:rsidRPr="00A46C59">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6103A6A1"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618138" w14:textId="77777777" w:rsidR="00A46C59" w:rsidRPr="00A46C59" w:rsidRDefault="00A46C59" w:rsidP="00A46C59">
            <w:pPr>
              <w:spacing w:before="120" w:after="240"/>
              <w:rPr>
                <w:b/>
                <w:i/>
                <w:iCs/>
                <w:lang w:val="x-none" w:eastAsia="x-none"/>
              </w:rPr>
            </w:pPr>
            <w:r w:rsidRPr="00A46C59">
              <w:rPr>
                <w:b/>
                <w:i/>
                <w:iCs/>
                <w:lang w:val="x-none" w:eastAsia="x-none"/>
              </w:rPr>
              <w:t>[NPRR1093:  Replace the formula “RTASOLIMB</w:t>
            </w:r>
            <w:r w:rsidRPr="00A46C59">
              <w:rPr>
                <w:b/>
                <w:i/>
                <w:iCs/>
                <w:vertAlign w:val="subscript"/>
                <w:lang w:val="x-none" w:eastAsia="x-none"/>
              </w:rPr>
              <w:t xml:space="preserve"> q</w:t>
            </w:r>
            <w:r w:rsidRPr="00A46C59">
              <w:rPr>
                <w:b/>
                <w:i/>
                <w:iCs/>
                <w:lang w:val="x-none" w:eastAsia="x-none"/>
              </w:rPr>
              <w:t>” above with the following upon system implementation:]</w:t>
            </w:r>
          </w:p>
          <w:p w14:paraId="18A730B1" w14:textId="77777777" w:rsidR="00A46C59" w:rsidRPr="00A46C59" w:rsidRDefault="00A46C59" w:rsidP="00A46C59">
            <w:pPr>
              <w:spacing w:after="240"/>
              <w:ind w:left="3510" w:hanging="2970"/>
            </w:pPr>
            <w:r w:rsidRPr="00A46C59">
              <w:t>RTASOLIMB</w:t>
            </w:r>
            <w:r w:rsidRPr="00A46C59">
              <w:rPr>
                <w:i/>
                <w:vertAlign w:val="subscript"/>
              </w:rPr>
              <w:t xml:space="preserve"> q</w:t>
            </w:r>
            <w:r w:rsidRPr="00A46C59">
              <w:t>=</w:t>
            </w:r>
            <w:r w:rsidRPr="00A46C59">
              <w:tab/>
              <w:t>RTOLCAP</w:t>
            </w:r>
            <w:r w:rsidRPr="00A46C59">
              <w:rPr>
                <w:i/>
                <w:vertAlign w:val="subscript"/>
              </w:rPr>
              <w:t xml:space="preserve"> q</w:t>
            </w:r>
            <w:r w:rsidRPr="00A46C59">
              <w:t xml:space="preserve"> – [((SYS_GEN_DISCFACTOR * RTASRESP</w:t>
            </w:r>
            <w:r w:rsidRPr="00A46C59">
              <w:rPr>
                <w:i/>
                <w:vertAlign w:val="subscript"/>
              </w:rPr>
              <w:t xml:space="preserve"> q</w:t>
            </w:r>
            <w:r w:rsidRPr="00A46C59">
              <w:t xml:space="preserve"> ) * ¼)</w:t>
            </w:r>
            <w:r w:rsidRPr="00A46C59">
              <w:rPr>
                <w:rFonts w:ascii="Times New Roman Bold" w:hAnsi="Times New Roman Bold"/>
              </w:rPr>
              <w:t xml:space="preserve"> </w:t>
            </w:r>
            <w:r w:rsidRPr="00A46C59">
              <w:t>– RTASOFF</w:t>
            </w:r>
            <w:r w:rsidRPr="00A46C59">
              <w:rPr>
                <w:i/>
                <w:vertAlign w:val="subscript"/>
              </w:rPr>
              <w:t xml:space="preserve"> q </w:t>
            </w:r>
            <w:r w:rsidRPr="00A46C59">
              <w:t>– RTRUCNBBRESP </w:t>
            </w:r>
            <w:r w:rsidRPr="00A46C59">
              <w:rPr>
                <w:i/>
                <w:vertAlign w:val="subscript"/>
              </w:rPr>
              <w:t>q</w:t>
            </w:r>
            <w:r w:rsidRPr="00A46C59">
              <w:rPr>
                <w:vertAlign w:val="subscript"/>
              </w:rPr>
              <w:t xml:space="preserve"> </w:t>
            </w:r>
            <w:r w:rsidRPr="00A46C59">
              <w:t xml:space="preserve">– </w:t>
            </w:r>
            <w:r w:rsidRPr="00A46C59">
              <w:rPr>
                <w:bCs/>
                <w:szCs w:val="18"/>
              </w:rPr>
              <w:t>RTCLRNSRESP </w:t>
            </w:r>
            <w:r w:rsidRPr="00A46C59">
              <w:rPr>
                <w:i/>
                <w:vertAlign w:val="subscript"/>
              </w:rPr>
              <w:t>q</w:t>
            </w:r>
            <w:r w:rsidRPr="00A46C59">
              <w:t xml:space="preserve"> – </w:t>
            </w:r>
            <w:r w:rsidRPr="00A46C59">
              <w:rPr>
                <w:bCs/>
              </w:rPr>
              <w:t>RTNCLRNSRESP</w:t>
            </w:r>
            <w:r w:rsidRPr="00A46C59">
              <w:rPr>
                <w:bCs/>
                <w:i/>
                <w:vertAlign w:val="subscript"/>
              </w:rPr>
              <w:t xml:space="preserve"> q</w:t>
            </w:r>
            <w:r w:rsidRPr="00A46C59">
              <w:t xml:space="preserve"> – RTRMRRESP </w:t>
            </w:r>
            <w:r w:rsidRPr="00A46C59">
              <w:rPr>
                <w:i/>
                <w:vertAlign w:val="subscript"/>
              </w:rPr>
              <w:t>q</w:t>
            </w:r>
            <w:r w:rsidRPr="00A46C59">
              <w:t>]</w:t>
            </w:r>
          </w:p>
        </w:tc>
      </w:tr>
    </w:tbl>
    <w:p w14:paraId="641C4E65" w14:textId="77777777" w:rsidR="00A46C59" w:rsidRPr="00A46C59" w:rsidRDefault="00A46C59" w:rsidP="00A46C59">
      <w:pPr>
        <w:spacing w:before="240" w:after="240"/>
      </w:pPr>
      <w:r w:rsidRPr="00A46C59">
        <w:t>Where:</w:t>
      </w:r>
    </w:p>
    <w:p w14:paraId="2CF865B7" w14:textId="77777777" w:rsidR="00A46C59" w:rsidRPr="00A46C59" w:rsidRDefault="00A46C59" w:rsidP="00A46C59">
      <w:pPr>
        <w:spacing w:after="240"/>
        <w:rPr>
          <w:i/>
          <w:vertAlign w:val="subscript"/>
        </w:rPr>
      </w:pPr>
      <w:r w:rsidRPr="00A46C59">
        <w:lastRenderedPageBreak/>
        <w:tab/>
        <w:t>RTASOFF</w:t>
      </w:r>
      <w:r w:rsidRPr="00A46C59">
        <w:rPr>
          <w:i/>
          <w:vertAlign w:val="subscript"/>
        </w:rPr>
        <w:t xml:space="preserve"> q</w:t>
      </w:r>
      <w:r w:rsidRPr="00A46C59">
        <w:t xml:space="preserve"> =</w:t>
      </w:r>
      <w:r w:rsidRPr="00A46C59">
        <w:tab/>
      </w:r>
      <w:r w:rsidRPr="00A46C59">
        <w:tab/>
      </w:r>
      <w:r w:rsidRPr="00A46C59">
        <w:tab/>
        <w:t xml:space="preserve">SYS_GEN_DISCFACTOR * </w:t>
      </w:r>
      <w:r w:rsidRPr="00A46C59">
        <w:rPr>
          <w:position w:val="-18"/>
        </w:rPr>
        <w:object w:dxaOrig="285" w:dyaOrig="435" w14:anchorId="479C04F7">
          <v:shape id="_x0000_i1037" type="#_x0000_t75" style="width:14.25pt;height:21.75pt" o:ole="">
            <v:imagedata r:id="rId24" o:title=""/>
          </v:shape>
          <o:OLEObject Type="Embed" ProgID="Equation.3" ShapeID="_x0000_i1037" DrawAspect="Content" ObjectID="_1704010594" r:id="rId25"/>
        </w:object>
      </w:r>
      <w:r w:rsidRPr="00A46C59">
        <w:rPr>
          <w:position w:val="-22"/>
        </w:rPr>
        <w:object w:dxaOrig="285" w:dyaOrig="405" w14:anchorId="47774641">
          <v:shape id="_x0000_i1038" type="#_x0000_t75" style="width:14.25pt;height:21.75pt" o:ole="">
            <v:imagedata r:id="rId26" o:title=""/>
          </v:shape>
          <o:OLEObject Type="Embed" ProgID="Equation.3" ShapeID="_x0000_i1038" DrawAspect="Content" ObjectID="_1704010595" r:id="rId27"/>
        </w:object>
      </w:r>
      <w:r w:rsidRPr="00A46C59">
        <w:t>RTASOFFR</w:t>
      </w:r>
      <w:r w:rsidRPr="00A46C59">
        <w:rPr>
          <w:i/>
          <w:vertAlign w:val="subscript"/>
        </w:rPr>
        <w:t xml:space="preserve"> q, r, p</w:t>
      </w:r>
    </w:p>
    <w:p w14:paraId="5062DBF8" w14:textId="77777777" w:rsidR="00A46C59" w:rsidRPr="00A46C59" w:rsidRDefault="00A46C59" w:rsidP="00A46C59">
      <w:pPr>
        <w:spacing w:after="240"/>
      </w:pPr>
      <w:r w:rsidRPr="00A46C59">
        <w:tab/>
        <w:t>RTRUCNBBRESP </w:t>
      </w:r>
      <w:r w:rsidRPr="00A46C59">
        <w:rPr>
          <w:i/>
          <w:vertAlign w:val="subscript"/>
        </w:rPr>
        <w:t>q</w:t>
      </w:r>
      <w:r w:rsidRPr="00A46C59">
        <w:rPr>
          <w:vertAlign w:val="subscript"/>
        </w:rPr>
        <w:t xml:space="preserve">  </w:t>
      </w:r>
      <w:r w:rsidRPr="00A46C59">
        <w:t>=</w:t>
      </w:r>
      <w:r w:rsidRPr="00A46C59">
        <w:tab/>
        <w:t xml:space="preserve">SYS_GEN_DISCFACTOR * </w:t>
      </w:r>
      <w:r w:rsidRPr="00A46C59">
        <w:rPr>
          <w:position w:val="-18"/>
        </w:rPr>
        <w:object w:dxaOrig="285" w:dyaOrig="435" w14:anchorId="45CF133D">
          <v:shape id="_x0000_i1039" type="#_x0000_t75" style="width:14.25pt;height:21.75pt" o:ole="">
            <v:imagedata r:id="rId24" o:title=""/>
          </v:shape>
          <o:OLEObject Type="Embed" ProgID="Equation.3" ShapeID="_x0000_i1039" DrawAspect="Content" ObjectID="_1704010596" r:id="rId28"/>
        </w:object>
      </w:r>
      <w:r w:rsidRPr="00A46C59">
        <w:t xml:space="preserve"> RTRUCASA</w:t>
      </w:r>
      <w:r w:rsidRPr="00A46C59">
        <w:rPr>
          <w:i/>
          <w:vertAlign w:val="subscript"/>
        </w:rPr>
        <w:t xml:space="preserve"> q, r</w:t>
      </w:r>
      <w:r w:rsidRPr="00A46C59">
        <w:t xml:space="preserve"> *  ¼</w:t>
      </w:r>
    </w:p>
    <w:p w14:paraId="7B9DA5A9" w14:textId="77777777" w:rsidR="00A46C59" w:rsidRPr="00A46C59" w:rsidRDefault="00A46C59" w:rsidP="00A46C59">
      <w:pPr>
        <w:spacing w:after="240"/>
      </w:pPr>
      <w:r w:rsidRPr="00A46C59">
        <w:rPr>
          <w:szCs w:val="18"/>
        </w:rPr>
        <w:tab/>
        <w:t>RTCLRNSRESP </w:t>
      </w:r>
      <w:r w:rsidRPr="00A46C59">
        <w:rPr>
          <w:i/>
          <w:vertAlign w:val="subscript"/>
        </w:rPr>
        <w:t>q</w:t>
      </w:r>
      <w:r w:rsidRPr="00A46C59">
        <w:rPr>
          <w:vertAlign w:val="subscript"/>
        </w:rPr>
        <w:t xml:space="preserve"> =</w:t>
      </w:r>
      <w:r w:rsidRPr="00A46C59">
        <w:rPr>
          <w:vertAlign w:val="subscript"/>
        </w:rPr>
        <w:tab/>
      </w:r>
      <w:r w:rsidRPr="00A46C59">
        <w:rPr>
          <w:vertAlign w:val="subscript"/>
        </w:rPr>
        <w:tab/>
      </w:r>
      <w:r w:rsidRPr="00A46C59">
        <w:t xml:space="preserve">SYS_GEN_DISCFACTOR * </w:t>
      </w:r>
      <w:r w:rsidRPr="00A46C59">
        <w:rPr>
          <w:position w:val="-18"/>
        </w:rPr>
        <w:object w:dxaOrig="285" w:dyaOrig="435" w14:anchorId="3421ED04">
          <v:shape id="_x0000_i1040" type="#_x0000_t75" style="width:14.25pt;height:21.75pt" o:ole="">
            <v:imagedata r:id="rId24" o:title=""/>
          </v:shape>
          <o:OLEObject Type="Embed" ProgID="Equation.3" ShapeID="_x0000_i1040" DrawAspect="Content" ObjectID="_1704010597" r:id="rId29"/>
        </w:object>
      </w:r>
      <w:r w:rsidRPr="00A46C59">
        <w:rPr>
          <w:position w:val="-22"/>
        </w:rPr>
        <w:object w:dxaOrig="285" w:dyaOrig="405" w14:anchorId="148E94D6">
          <v:shape id="_x0000_i1041" type="#_x0000_t75" style="width:14.25pt;height:21.75pt" o:ole="">
            <v:imagedata r:id="rId26" o:title=""/>
          </v:shape>
          <o:OLEObject Type="Embed" ProgID="Equation.3" ShapeID="_x0000_i1041" DrawAspect="Content" ObjectID="_1704010598" r:id="rId30"/>
        </w:object>
      </w:r>
      <w:r w:rsidRPr="00A46C59">
        <w:t>RTCLRNSRESPR</w:t>
      </w:r>
      <w:r w:rsidRPr="00A46C59">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628F24F5"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9E94C2A" w14:textId="77777777" w:rsidR="00A46C59" w:rsidRPr="00A46C59" w:rsidRDefault="00A46C59" w:rsidP="00A46C59">
            <w:pPr>
              <w:spacing w:before="120" w:after="240"/>
              <w:rPr>
                <w:b/>
                <w:i/>
                <w:iCs/>
                <w:lang w:val="x-none" w:eastAsia="x-none"/>
              </w:rPr>
            </w:pPr>
            <w:r w:rsidRPr="00A46C59">
              <w:rPr>
                <w:b/>
                <w:i/>
                <w:iCs/>
                <w:lang w:val="x-none" w:eastAsia="x-none"/>
              </w:rPr>
              <w:t>[NPRR1093:  Insert the formula “</w:t>
            </w:r>
            <w:r w:rsidRPr="00A46C59">
              <w:rPr>
                <w:b/>
                <w:i/>
                <w:iCs/>
                <w:szCs w:val="18"/>
                <w:lang w:val="x-none" w:eastAsia="x-none"/>
              </w:rPr>
              <w:t>RTNCLRNSRESP</w:t>
            </w:r>
            <w:r w:rsidRPr="00A46C59">
              <w:rPr>
                <w:b/>
                <w:i/>
                <w:iCs/>
                <w:vertAlign w:val="subscript"/>
                <w:lang w:val="x-none" w:eastAsia="x-none"/>
              </w:rPr>
              <w:t xml:space="preserve"> q</w:t>
            </w:r>
            <w:r w:rsidRPr="00A46C59">
              <w:rPr>
                <w:b/>
                <w:i/>
                <w:iCs/>
                <w:lang w:val="x-none" w:eastAsia="x-none"/>
              </w:rPr>
              <w:t>” below upon system implementation:]</w:t>
            </w:r>
          </w:p>
          <w:p w14:paraId="361BC631" w14:textId="77777777" w:rsidR="00A46C59" w:rsidRPr="00A46C59" w:rsidRDefault="00A46C59" w:rsidP="00A46C59">
            <w:pPr>
              <w:spacing w:after="240"/>
              <w:ind w:left="600"/>
            </w:pPr>
            <w:r w:rsidRPr="00A46C59">
              <w:rPr>
                <w:szCs w:val="18"/>
              </w:rPr>
              <w:t>RTNCLRNSRESP </w:t>
            </w:r>
            <w:r w:rsidRPr="00A46C59">
              <w:rPr>
                <w:i/>
                <w:vertAlign w:val="subscript"/>
              </w:rPr>
              <w:t>q</w:t>
            </w:r>
            <w:r w:rsidRPr="00A46C59">
              <w:rPr>
                <w:vertAlign w:val="subscript"/>
              </w:rPr>
              <w:t xml:space="preserve"> =</w:t>
            </w:r>
            <w:r w:rsidRPr="00A46C59">
              <w:rPr>
                <w:vertAlign w:val="subscript"/>
              </w:rPr>
              <w:tab/>
              <w:t xml:space="preserve"> </w:t>
            </w:r>
            <w:r w:rsidRPr="00A46C59">
              <w:t xml:space="preserve">        SYS_GEN_DISCFACTOR * </w:t>
            </w:r>
            <w:r w:rsidRPr="00A46C59">
              <w:rPr>
                <w:position w:val="-18"/>
              </w:rPr>
              <w:object w:dxaOrig="285" w:dyaOrig="435" w14:anchorId="3CF09C2D">
                <v:shape id="_x0000_i1042" type="#_x0000_t75" style="width:14.25pt;height:21.75pt" o:ole="">
                  <v:imagedata r:id="rId24" o:title=""/>
                </v:shape>
                <o:OLEObject Type="Embed" ProgID="Equation.3" ShapeID="_x0000_i1042" DrawAspect="Content" ObjectID="_1704010599" r:id="rId31"/>
              </w:object>
            </w:r>
            <w:r w:rsidRPr="00A46C59">
              <w:rPr>
                <w:position w:val="-22"/>
              </w:rPr>
              <w:object w:dxaOrig="285" w:dyaOrig="420" w14:anchorId="75A43A4B">
                <v:shape id="_x0000_i1043" type="#_x0000_t75" style="width:14.25pt;height:21.75pt" o:ole="">
                  <v:imagedata r:id="rId26" o:title=""/>
                </v:shape>
                <o:OLEObject Type="Embed" ProgID="Equation.3" ShapeID="_x0000_i1043" DrawAspect="Content" ObjectID="_1704010600" r:id="rId32"/>
              </w:object>
            </w:r>
            <w:r w:rsidRPr="00A46C59">
              <w:t>RTNCLRNSRESPR</w:t>
            </w:r>
            <w:r w:rsidRPr="00A46C59">
              <w:rPr>
                <w:i/>
                <w:vertAlign w:val="subscript"/>
              </w:rPr>
              <w:t xml:space="preserve"> q, r, p</w:t>
            </w:r>
          </w:p>
        </w:tc>
      </w:tr>
    </w:tbl>
    <w:p w14:paraId="2889BF12" w14:textId="77777777" w:rsidR="00A46C59" w:rsidRPr="00A46C59" w:rsidRDefault="00A46C59" w:rsidP="00A46C59">
      <w:pPr>
        <w:tabs>
          <w:tab w:val="left" w:pos="2340"/>
          <w:tab w:val="left" w:pos="2880"/>
        </w:tabs>
        <w:spacing w:before="240" w:after="240"/>
        <w:ind w:left="3600" w:hanging="2880"/>
        <w:rPr>
          <w:b/>
          <w:bCs/>
          <w:lang w:val="x-none" w:eastAsia="x-none"/>
        </w:rPr>
      </w:pPr>
      <w:r w:rsidRPr="00A46C59">
        <w:rPr>
          <w:bCs/>
          <w:szCs w:val="18"/>
          <w:lang w:val="x-none" w:eastAsia="x-none"/>
        </w:rPr>
        <w:t>RTRMRRESP </w:t>
      </w:r>
      <w:r w:rsidRPr="00A46C59">
        <w:rPr>
          <w:bCs/>
          <w:i/>
          <w:szCs w:val="18"/>
          <w:vertAlign w:val="subscript"/>
          <w:lang w:val="x-none" w:eastAsia="x-none"/>
        </w:rPr>
        <w:t>q</w:t>
      </w:r>
      <w:r w:rsidRPr="00A46C59">
        <w:rPr>
          <w:bCs/>
          <w:szCs w:val="18"/>
          <w:vertAlign w:val="subscript"/>
          <w:lang w:val="x-none" w:eastAsia="x-none"/>
        </w:rPr>
        <w:t xml:space="preserve"> </w:t>
      </w:r>
      <w:r w:rsidRPr="00A46C59">
        <w:rPr>
          <w:bCs/>
          <w:vertAlign w:val="subscript"/>
          <w:lang w:val="x-none" w:eastAsia="x-none"/>
        </w:rPr>
        <w:t>=</w:t>
      </w:r>
      <w:r w:rsidRPr="00A46C59">
        <w:rPr>
          <w:bCs/>
          <w:vertAlign w:val="subscript"/>
          <w:lang w:val="x-none" w:eastAsia="x-none"/>
        </w:rPr>
        <w:tab/>
      </w:r>
      <w:r w:rsidRPr="00A46C59">
        <w:rPr>
          <w:bCs/>
          <w:lang w:val="x-none" w:eastAsia="x-none"/>
        </w:rPr>
        <w:t xml:space="preserve">SYS_GEN_DISCFACTOR * </w:t>
      </w:r>
      <w:r w:rsidRPr="00A46C59">
        <w:rPr>
          <w:bCs/>
          <w:position w:val="-22"/>
          <w:lang w:val="x-none" w:eastAsia="x-none"/>
        </w:rPr>
        <w:object w:dxaOrig="285" w:dyaOrig="405" w14:anchorId="385D482E">
          <v:shape id="_x0000_i1044" type="#_x0000_t75" style="width:14.25pt;height:21.75pt" o:ole="">
            <v:imagedata r:id="rId33" o:title=""/>
          </v:shape>
          <o:OLEObject Type="Embed" ProgID="Equation.3" ShapeID="_x0000_i1044" DrawAspect="Content" ObjectID="_1704010601" r:id="rId34"/>
        </w:object>
      </w:r>
      <w:r w:rsidRPr="00A46C59">
        <w:rPr>
          <w:bCs/>
          <w:position w:val="-18"/>
          <w:lang w:val="x-none" w:eastAsia="x-none"/>
        </w:rPr>
        <w:object w:dxaOrig="285" w:dyaOrig="435" w14:anchorId="6DA6ED24">
          <v:shape id="_x0000_i1045" type="#_x0000_t75" style="width:14.25pt;height:21.75pt" o:ole="">
            <v:imagedata r:id="rId24" o:title=""/>
          </v:shape>
          <o:OLEObject Type="Embed" ProgID="Equation.3" ShapeID="_x0000_i1045" DrawAspect="Content" ObjectID="_1704010602" r:id="rId35"/>
        </w:object>
      </w:r>
      <w:r w:rsidRPr="00A46C59">
        <w:rPr>
          <w:bCs/>
          <w:position w:val="-22"/>
          <w:lang w:val="x-none" w:eastAsia="x-none"/>
        </w:rPr>
        <w:object w:dxaOrig="285" w:dyaOrig="405" w14:anchorId="37E47584">
          <v:shape id="_x0000_i1046" type="#_x0000_t75" style="width:14.25pt;height:21.75pt" o:ole="">
            <v:imagedata r:id="rId26" o:title=""/>
          </v:shape>
          <o:OLEObject Type="Embed" ProgID="Equation.3" ShapeID="_x0000_i1046" DrawAspect="Content" ObjectID="_1704010603" r:id="rId36"/>
        </w:object>
      </w:r>
      <w:r w:rsidRPr="00A46C59">
        <w:rPr>
          <w:bCs/>
          <w:lang w:val="x-none" w:eastAsia="x-none"/>
        </w:rPr>
        <w:t>(HRRADJ</w:t>
      </w:r>
      <w:r w:rsidRPr="00A46C59">
        <w:rPr>
          <w:bCs/>
          <w:i/>
          <w:vertAlign w:val="subscript"/>
          <w:lang w:val="x-none" w:eastAsia="x-none"/>
        </w:rPr>
        <w:t xml:space="preserve"> q, r, p</w:t>
      </w:r>
      <w:r w:rsidRPr="00A46C59">
        <w:rPr>
          <w:bCs/>
          <w:lang w:val="x-none" w:eastAsia="x-none"/>
        </w:rPr>
        <w:t xml:space="preserve"> + HRUADJ</w:t>
      </w:r>
      <w:r w:rsidRPr="00A46C59">
        <w:rPr>
          <w:bCs/>
          <w:i/>
          <w:vertAlign w:val="subscript"/>
          <w:lang w:val="x-none" w:eastAsia="x-none"/>
        </w:rPr>
        <w:t xml:space="preserve"> q, r, p</w:t>
      </w:r>
      <w:r w:rsidRPr="00A46C59">
        <w:rPr>
          <w:bCs/>
          <w:lang w:val="x-none" w:eastAsia="x-none"/>
        </w:rPr>
        <w:t xml:space="preserve"> + HNSADJ</w:t>
      </w:r>
      <w:r w:rsidRPr="00A46C59">
        <w:rPr>
          <w:bCs/>
          <w:i/>
          <w:vertAlign w:val="subscript"/>
          <w:lang w:val="x-none" w:eastAsia="x-none"/>
        </w:rPr>
        <w:t xml:space="preserve"> q, r, p</w:t>
      </w:r>
      <w:r w:rsidRPr="00A46C59">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2A03DACA"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73D6E0" w14:textId="77777777" w:rsidR="00A46C59" w:rsidRPr="00A46C59" w:rsidRDefault="00A46C59" w:rsidP="00A46C59">
            <w:pPr>
              <w:spacing w:before="120" w:after="240"/>
              <w:rPr>
                <w:b/>
                <w:i/>
                <w:iCs/>
                <w:lang w:val="x-none" w:eastAsia="x-none"/>
              </w:rPr>
            </w:pPr>
            <w:r w:rsidRPr="00A46C59">
              <w:rPr>
                <w:b/>
                <w:i/>
                <w:iCs/>
                <w:lang w:val="x-none" w:eastAsia="x-none"/>
              </w:rPr>
              <w:t>[NPRR863:  Replace the formula “RTRMRRESP</w:t>
            </w:r>
            <w:r w:rsidRPr="00A46C59">
              <w:rPr>
                <w:b/>
                <w:i/>
                <w:iCs/>
                <w:vertAlign w:val="subscript"/>
                <w:lang w:val="x-none" w:eastAsia="x-none"/>
              </w:rPr>
              <w:t xml:space="preserve"> q</w:t>
            </w:r>
            <w:r w:rsidRPr="00A46C59">
              <w:rPr>
                <w:b/>
                <w:i/>
                <w:iCs/>
                <w:lang w:val="x-none" w:eastAsia="x-none"/>
              </w:rPr>
              <w:t>” above with the following upon system implementation:]</w:t>
            </w:r>
          </w:p>
          <w:p w14:paraId="42073833" w14:textId="77777777" w:rsidR="00A46C59" w:rsidRPr="00A46C59" w:rsidRDefault="00A46C59" w:rsidP="00A46C59">
            <w:pPr>
              <w:tabs>
                <w:tab w:val="left" w:pos="2340"/>
                <w:tab w:val="left" w:pos="2880"/>
              </w:tabs>
              <w:spacing w:after="240"/>
              <w:ind w:left="3600" w:hanging="2880"/>
              <w:rPr>
                <w:b/>
                <w:bCs/>
                <w:lang w:val="x-none" w:eastAsia="x-none"/>
              </w:rPr>
            </w:pPr>
            <w:r w:rsidRPr="00A46C59">
              <w:rPr>
                <w:bCs/>
                <w:szCs w:val="18"/>
                <w:lang w:val="x-none" w:eastAsia="x-none"/>
              </w:rPr>
              <w:t>RTRMRRESP </w:t>
            </w:r>
            <w:r w:rsidRPr="00A46C59">
              <w:rPr>
                <w:bCs/>
                <w:i/>
                <w:szCs w:val="18"/>
                <w:vertAlign w:val="subscript"/>
                <w:lang w:val="x-none" w:eastAsia="x-none"/>
              </w:rPr>
              <w:t>q</w:t>
            </w:r>
            <w:r w:rsidRPr="00A46C59">
              <w:rPr>
                <w:bCs/>
                <w:szCs w:val="18"/>
                <w:vertAlign w:val="subscript"/>
                <w:lang w:val="x-none" w:eastAsia="x-none"/>
              </w:rPr>
              <w:t xml:space="preserve"> </w:t>
            </w:r>
            <w:r w:rsidRPr="00A46C59">
              <w:rPr>
                <w:bCs/>
                <w:vertAlign w:val="subscript"/>
                <w:lang w:val="x-none" w:eastAsia="x-none"/>
              </w:rPr>
              <w:t>=</w:t>
            </w:r>
            <w:r w:rsidRPr="00A46C59">
              <w:rPr>
                <w:bCs/>
                <w:vertAlign w:val="subscript"/>
                <w:lang w:val="x-none" w:eastAsia="x-none"/>
              </w:rPr>
              <w:tab/>
            </w:r>
            <w:r w:rsidRPr="00A46C59">
              <w:rPr>
                <w:bCs/>
                <w:lang w:val="x-none" w:eastAsia="x-none"/>
              </w:rPr>
              <w:t xml:space="preserve">SYS_GEN_DISCFACTOR * </w:t>
            </w:r>
            <w:r w:rsidRPr="00A46C59">
              <w:rPr>
                <w:bCs/>
                <w:position w:val="-22"/>
                <w:lang w:val="x-none" w:eastAsia="x-none"/>
              </w:rPr>
              <w:object w:dxaOrig="285" w:dyaOrig="405" w14:anchorId="527D111C">
                <v:shape id="_x0000_i1047" type="#_x0000_t75" style="width:14.25pt;height:21.75pt" o:ole="">
                  <v:imagedata r:id="rId33" o:title=""/>
                </v:shape>
                <o:OLEObject Type="Embed" ProgID="Equation.3" ShapeID="_x0000_i1047" DrawAspect="Content" ObjectID="_1704010604" r:id="rId37"/>
              </w:object>
            </w:r>
            <w:r w:rsidRPr="00A46C59">
              <w:rPr>
                <w:bCs/>
                <w:position w:val="-18"/>
                <w:lang w:val="x-none" w:eastAsia="x-none"/>
              </w:rPr>
              <w:object w:dxaOrig="285" w:dyaOrig="435" w14:anchorId="230635F1">
                <v:shape id="_x0000_i1048" type="#_x0000_t75" style="width:14.25pt;height:21.75pt" o:ole="">
                  <v:imagedata r:id="rId24" o:title=""/>
                </v:shape>
                <o:OLEObject Type="Embed" ProgID="Equation.3" ShapeID="_x0000_i1048" DrawAspect="Content" ObjectID="_1704010605" r:id="rId38"/>
              </w:object>
            </w:r>
            <w:r w:rsidRPr="00A46C59">
              <w:rPr>
                <w:bCs/>
                <w:position w:val="-22"/>
                <w:lang w:val="x-none" w:eastAsia="x-none"/>
              </w:rPr>
              <w:object w:dxaOrig="285" w:dyaOrig="405" w14:anchorId="40501F10">
                <v:shape id="_x0000_i1049" type="#_x0000_t75" style="width:14.25pt;height:21.75pt" o:ole="">
                  <v:imagedata r:id="rId26" o:title=""/>
                </v:shape>
                <o:OLEObject Type="Embed" ProgID="Equation.3" ShapeID="_x0000_i1049" DrawAspect="Content" ObjectID="_1704010606" r:id="rId39"/>
              </w:object>
            </w:r>
            <w:r w:rsidRPr="00A46C59">
              <w:rPr>
                <w:bCs/>
                <w:lang w:val="x-none" w:eastAsia="x-none"/>
              </w:rPr>
              <w:t>(HRRADJ</w:t>
            </w:r>
            <w:r w:rsidRPr="00A46C59">
              <w:rPr>
                <w:bCs/>
                <w:i/>
                <w:vertAlign w:val="subscript"/>
                <w:lang w:val="x-none" w:eastAsia="x-none"/>
              </w:rPr>
              <w:t xml:space="preserve"> q, r, p</w:t>
            </w:r>
            <w:r w:rsidRPr="00A46C59">
              <w:rPr>
                <w:bCs/>
                <w:lang w:val="x-none" w:eastAsia="x-none"/>
              </w:rPr>
              <w:t xml:space="preserve"> + HECRADJ</w:t>
            </w:r>
            <w:r w:rsidRPr="00A46C59">
              <w:rPr>
                <w:bCs/>
                <w:i/>
                <w:vertAlign w:val="subscript"/>
                <w:lang w:val="x-none" w:eastAsia="x-none"/>
              </w:rPr>
              <w:t xml:space="preserve"> q, r, p</w:t>
            </w:r>
            <w:r w:rsidRPr="00A46C59">
              <w:rPr>
                <w:bCs/>
                <w:lang w:val="x-none" w:eastAsia="x-none"/>
              </w:rPr>
              <w:t xml:space="preserve"> + HRUADJ</w:t>
            </w:r>
            <w:r w:rsidRPr="00A46C59">
              <w:rPr>
                <w:bCs/>
                <w:i/>
                <w:vertAlign w:val="subscript"/>
                <w:lang w:val="x-none" w:eastAsia="x-none"/>
              </w:rPr>
              <w:t xml:space="preserve"> q, r, p</w:t>
            </w:r>
            <w:r w:rsidRPr="00A46C59">
              <w:rPr>
                <w:bCs/>
                <w:lang w:val="x-none" w:eastAsia="x-none"/>
              </w:rPr>
              <w:t xml:space="preserve"> + HNSADJ</w:t>
            </w:r>
            <w:r w:rsidRPr="00A46C59">
              <w:rPr>
                <w:bCs/>
                <w:i/>
                <w:vertAlign w:val="subscript"/>
                <w:lang w:val="x-none" w:eastAsia="x-none"/>
              </w:rPr>
              <w:t xml:space="preserve"> q, r, p</w:t>
            </w:r>
            <w:r w:rsidRPr="00A46C59">
              <w:rPr>
                <w:bCs/>
                <w:lang w:val="x-none" w:eastAsia="x-none"/>
              </w:rPr>
              <w:t>) *  ¼</w:t>
            </w:r>
          </w:p>
        </w:tc>
      </w:tr>
    </w:tbl>
    <w:p w14:paraId="70ED3E30" w14:textId="77777777" w:rsidR="00A46C59" w:rsidRPr="00A46C59" w:rsidRDefault="00A46C59" w:rsidP="00A46C59">
      <w:pPr>
        <w:tabs>
          <w:tab w:val="left" w:pos="2340"/>
          <w:tab w:val="left" w:pos="2880"/>
        </w:tabs>
        <w:spacing w:before="240" w:after="240"/>
        <w:ind w:left="3600" w:hanging="2880"/>
        <w:rPr>
          <w:rFonts w:ascii="Times New Roman Bold" w:hAnsi="Times New Roman Bold"/>
          <w:b/>
          <w:bCs/>
          <w:lang w:val="x-none" w:eastAsia="x-none"/>
        </w:rPr>
      </w:pPr>
      <w:r w:rsidRPr="00A46C59">
        <w:rPr>
          <w:bCs/>
          <w:lang w:val="x-none" w:eastAsia="x-none"/>
        </w:rPr>
        <w:t xml:space="preserve">RTOLCAP </w:t>
      </w:r>
      <w:r w:rsidRPr="00A46C59">
        <w:rPr>
          <w:bCs/>
          <w:i/>
          <w:vertAlign w:val="subscript"/>
          <w:lang w:val="x-none" w:eastAsia="x-none"/>
        </w:rPr>
        <w:t xml:space="preserve">q </w:t>
      </w:r>
      <w:r w:rsidRPr="00A46C59">
        <w:rPr>
          <w:bCs/>
          <w:lang w:val="x-none" w:eastAsia="x-none"/>
        </w:rPr>
        <w:t>=</w:t>
      </w:r>
      <w:r w:rsidRPr="00A46C59">
        <w:rPr>
          <w:bCs/>
          <w:lang w:val="x-none" w:eastAsia="x-none"/>
        </w:rPr>
        <w:tab/>
        <w:t>(RTOLHSL</w:t>
      </w:r>
      <w:r w:rsidRPr="00A46C59">
        <w:rPr>
          <w:bCs/>
          <w:i/>
          <w:vertAlign w:val="subscript"/>
          <w:lang w:val="x-none" w:eastAsia="x-none"/>
        </w:rPr>
        <w:t xml:space="preserve"> q </w:t>
      </w:r>
      <w:r w:rsidRPr="00A46C59">
        <w:rPr>
          <w:bCs/>
          <w:lang w:val="x-none" w:eastAsia="x-none"/>
        </w:rPr>
        <w:t xml:space="preserve">– RTMGQ </w:t>
      </w:r>
      <w:r w:rsidRPr="00A46C59">
        <w:rPr>
          <w:bCs/>
          <w:i/>
          <w:vertAlign w:val="subscript"/>
          <w:lang w:val="x-none" w:eastAsia="x-none"/>
        </w:rPr>
        <w:t xml:space="preserve">q </w:t>
      </w:r>
      <w:r w:rsidRPr="00A46C59">
        <w:rPr>
          <w:bCs/>
          <w:lang w:val="x-none" w:eastAsia="x-none"/>
        </w:rPr>
        <w:t>– SYS_GEN_DISCFACTOR *  (</w:t>
      </w:r>
      <w:r w:rsidRPr="00A46C59">
        <w:rPr>
          <w:bCs/>
          <w:position w:val="-18"/>
          <w:lang w:val="x-none" w:eastAsia="x-none"/>
        </w:rPr>
        <w:object w:dxaOrig="285" w:dyaOrig="435" w14:anchorId="5CC491B6">
          <v:shape id="_x0000_i1050" type="#_x0000_t75" style="width:14.25pt;height:21.75pt" o:ole="">
            <v:imagedata r:id="rId24" o:title=""/>
          </v:shape>
          <o:OLEObject Type="Embed" ProgID="Equation.3" ShapeID="_x0000_i1050" DrawAspect="Content" ObjectID="_1704010607" r:id="rId40"/>
        </w:object>
      </w:r>
      <w:r w:rsidRPr="00A46C59">
        <w:rPr>
          <w:bCs/>
          <w:position w:val="-22"/>
          <w:lang w:val="x-none" w:eastAsia="x-none"/>
        </w:rPr>
        <w:object w:dxaOrig="285" w:dyaOrig="405" w14:anchorId="7C16D858">
          <v:shape id="_x0000_i1051" type="#_x0000_t75" style="width:14.25pt;height:21.75pt" o:ole="">
            <v:imagedata r:id="rId26" o:title=""/>
          </v:shape>
          <o:OLEObject Type="Embed" ProgID="Equation.3" ShapeID="_x0000_i1051" DrawAspect="Content" ObjectID="_1704010608" r:id="rId41"/>
        </w:object>
      </w:r>
      <w:r w:rsidRPr="00A46C59">
        <w:rPr>
          <w:bCs/>
          <w:lang w:val="x-none" w:eastAsia="x-none"/>
        </w:rPr>
        <w:t xml:space="preserve">UGENA </w:t>
      </w:r>
      <w:r w:rsidRPr="00A46C59">
        <w:rPr>
          <w:bCs/>
          <w:i/>
          <w:vertAlign w:val="subscript"/>
          <w:lang w:val="x-none" w:eastAsia="x-none"/>
        </w:rPr>
        <w:t>q, r, p</w:t>
      </w:r>
      <w:r w:rsidRPr="00A46C59">
        <w:rPr>
          <w:bCs/>
          <w:lang w:val="x-none" w:eastAsia="x-none"/>
        </w:rPr>
        <w:t>)) + RTCLRCAP</w:t>
      </w:r>
      <w:r w:rsidRPr="00A46C59">
        <w:rPr>
          <w:bCs/>
          <w:i/>
          <w:vertAlign w:val="subscript"/>
          <w:lang w:val="x-none" w:eastAsia="x-none"/>
        </w:rPr>
        <w:t xml:space="preserve"> q </w:t>
      </w:r>
      <w:r w:rsidRPr="00A46C59">
        <w:rPr>
          <w:bCs/>
          <w:lang w:val="x-none" w:eastAsia="x-none"/>
        </w:rPr>
        <w:t>+ RTNCLRCAP</w:t>
      </w:r>
      <w:r w:rsidRPr="00A46C59">
        <w:rPr>
          <w:bCs/>
          <w:i/>
          <w:vertAlign w:val="subscript"/>
          <w:lang w:val="x-none" w:eastAsia="x-none"/>
        </w:rPr>
        <w:t xml:space="preserve"> q</w:t>
      </w:r>
      <w:r w:rsidRPr="00A46C59">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4A87C636"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77AA3A" w14:textId="77777777" w:rsidR="00A46C59" w:rsidRPr="00A46C59" w:rsidRDefault="00A46C59" w:rsidP="00A46C59">
            <w:pPr>
              <w:spacing w:before="120" w:after="240"/>
              <w:rPr>
                <w:b/>
                <w:i/>
                <w:iCs/>
                <w:lang w:val="x-none" w:eastAsia="x-none"/>
              </w:rPr>
            </w:pPr>
            <w:r w:rsidRPr="00A46C59">
              <w:rPr>
                <w:b/>
                <w:i/>
                <w:iCs/>
                <w:lang w:val="x-none" w:eastAsia="x-none"/>
              </w:rPr>
              <w:t>[NPRR987:  Replace the formula “</w:t>
            </w:r>
            <w:r w:rsidRPr="00A46C59">
              <w:rPr>
                <w:b/>
                <w:bCs/>
                <w:i/>
                <w:iCs/>
                <w:lang w:val="x-none" w:eastAsia="x-none"/>
              </w:rPr>
              <w:t xml:space="preserve">RTOLCAP </w:t>
            </w:r>
            <w:r w:rsidRPr="00A46C59">
              <w:rPr>
                <w:b/>
                <w:bCs/>
                <w:i/>
                <w:iCs/>
                <w:vertAlign w:val="subscript"/>
                <w:lang w:val="x-none" w:eastAsia="x-none"/>
              </w:rPr>
              <w:t>q</w:t>
            </w:r>
            <w:r w:rsidRPr="00A46C59">
              <w:rPr>
                <w:b/>
                <w:i/>
                <w:iCs/>
                <w:lang w:val="x-none" w:eastAsia="x-none"/>
              </w:rPr>
              <w:t>” above with the following upon system implementation:]</w:t>
            </w:r>
          </w:p>
          <w:p w14:paraId="01CA5767" w14:textId="77777777" w:rsidR="00A46C59" w:rsidRPr="00A46C59" w:rsidRDefault="00A46C59" w:rsidP="00A46C59">
            <w:pPr>
              <w:spacing w:before="240" w:after="240"/>
              <w:ind w:left="3600" w:hanging="2880"/>
              <w:rPr>
                <w:rFonts w:ascii="Times New Roman Bold" w:hAnsi="Times New Roman Bold"/>
                <w:bCs/>
              </w:rPr>
            </w:pPr>
            <w:r w:rsidRPr="00A46C59">
              <w:rPr>
                <w:bCs/>
              </w:rPr>
              <w:t xml:space="preserve">RTOLCAP </w:t>
            </w:r>
            <w:r w:rsidRPr="00A46C59">
              <w:rPr>
                <w:bCs/>
                <w:i/>
                <w:vertAlign w:val="subscript"/>
              </w:rPr>
              <w:t xml:space="preserve">q </w:t>
            </w:r>
            <w:r w:rsidRPr="00A46C59">
              <w:rPr>
                <w:bCs/>
              </w:rPr>
              <w:t>=</w:t>
            </w:r>
            <w:r w:rsidRPr="00A46C59">
              <w:rPr>
                <w:bCs/>
              </w:rPr>
              <w:tab/>
              <w:t>(RTOLHSL</w:t>
            </w:r>
            <w:r w:rsidRPr="00A46C59">
              <w:rPr>
                <w:bCs/>
                <w:i/>
                <w:vertAlign w:val="subscript"/>
              </w:rPr>
              <w:t xml:space="preserve"> q </w:t>
            </w:r>
            <w:r w:rsidRPr="00A46C59">
              <w:rPr>
                <w:bCs/>
              </w:rPr>
              <w:t xml:space="preserve">– RTMGQ </w:t>
            </w:r>
            <w:r w:rsidRPr="00A46C59">
              <w:rPr>
                <w:bCs/>
                <w:i/>
                <w:vertAlign w:val="subscript"/>
              </w:rPr>
              <w:t xml:space="preserve">q </w:t>
            </w:r>
            <w:r w:rsidRPr="00A46C59">
              <w:rPr>
                <w:bCs/>
              </w:rPr>
              <w:t>– SYS_GEN_DISCFACTOR *  (</w:t>
            </w:r>
            <w:r w:rsidRPr="00A46C59">
              <w:rPr>
                <w:b/>
                <w:bCs/>
                <w:position w:val="-18"/>
              </w:rPr>
              <w:object w:dxaOrig="285" w:dyaOrig="435" w14:anchorId="13769105">
                <v:shape id="_x0000_i1052" type="#_x0000_t75" style="width:14.25pt;height:21.75pt" o:ole="">
                  <v:imagedata r:id="rId24" o:title=""/>
                </v:shape>
                <o:OLEObject Type="Embed" ProgID="Equation.3" ShapeID="_x0000_i1052" DrawAspect="Content" ObjectID="_1704010609" r:id="rId42"/>
              </w:object>
            </w:r>
            <w:r w:rsidRPr="00A46C59">
              <w:rPr>
                <w:b/>
                <w:bCs/>
                <w:position w:val="-22"/>
              </w:rPr>
              <w:object w:dxaOrig="285" w:dyaOrig="405" w14:anchorId="46A639C5">
                <v:shape id="_x0000_i1053" type="#_x0000_t75" style="width:14.25pt;height:21.75pt" o:ole="">
                  <v:imagedata r:id="rId26" o:title=""/>
                </v:shape>
                <o:OLEObject Type="Embed" ProgID="Equation.3" ShapeID="_x0000_i1053" DrawAspect="Content" ObjectID="_1704010610" r:id="rId43"/>
              </w:object>
            </w:r>
            <w:r w:rsidRPr="00A46C59">
              <w:rPr>
                <w:bCs/>
              </w:rPr>
              <w:t xml:space="preserve">(UGENA </w:t>
            </w:r>
            <w:r w:rsidRPr="00A46C59">
              <w:rPr>
                <w:bCs/>
                <w:i/>
                <w:vertAlign w:val="subscript"/>
              </w:rPr>
              <w:t>q, r, p</w:t>
            </w:r>
            <w:r w:rsidRPr="00A46C59">
              <w:rPr>
                <w:b/>
              </w:rPr>
              <w:t xml:space="preserve"> + </w:t>
            </w:r>
            <w:r w:rsidRPr="00A46C59">
              <w:t>UPESRA</w:t>
            </w:r>
            <w:r w:rsidRPr="00A46C59">
              <w:rPr>
                <w:i/>
                <w:vertAlign w:val="subscript"/>
              </w:rPr>
              <w:t xml:space="preserve"> q, r, p</w:t>
            </w:r>
            <w:r w:rsidRPr="00A46C59">
              <w:rPr>
                <w:bCs/>
              </w:rPr>
              <w:t>))) + RTCLRCAP</w:t>
            </w:r>
            <w:r w:rsidRPr="00A46C59">
              <w:rPr>
                <w:bCs/>
                <w:i/>
                <w:vertAlign w:val="subscript"/>
              </w:rPr>
              <w:t xml:space="preserve"> q </w:t>
            </w:r>
            <w:r w:rsidRPr="00A46C59">
              <w:rPr>
                <w:bCs/>
              </w:rPr>
              <w:t>+ RTNCLRCAP</w:t>
            </w:r>
            <w:r w:rsidRPr="00A46C59">
              <w:rPr>
                <w:bCs/>
                <w:i/>
                <w:vertAlign w:val="subscript"/>
              </w:rPr>
              <w:t xml:space="preserve"> q</w:t>
            </w:r>
            <w:r w:rsidRPr="00A46C59">
              <w:rPr>
                <w:rFonts w:ascii="Times New Roman Bold" w:hAnsi="Times New Roman Bold"/>
                <w:bCs/>
              </w:rPr>
              <w:t xml:space="preserve"> </w:t>
            </w:r>
            <w:r w:rsidRPr="00A46C59">
              <w:rPr>
                <w:rFonts w:ascii="Times New Roman Bold" w:hAnsi="Times New Roman Bold"/>
                <w:b/>
                <w:bCs/>
              </w:rPr>
              <w:t xml:space="preserve">+ </w:t>
            </w:r>
            <w:r w:rsidRPr="00A46C59">
              <w:rPr>
                <w:bCs/>
              </w:rPr>
              <w:t xml:space="preserve">RTESRCAP </w:t>
            </w:r>
            <w:r w:rsidRPr="00A46C59">
              <w:rPr>
                <w:bCs/>
                <w:i/>
                <w:vertAlign w:val="subscript"/>
              </w:rPr>
              <w:t>q</w:t>
            </w:r>
          </w:p>
        </w:tc>
      </w:tr>
    </w:tbl>
    <w:p w14:paraId="55CBDD82" w14:textId="77777777" w:rsidR="00A46C59" w:rsidRPr="00A46C59" w:rsidRDefault="00A46C59" w:rsidP="00A46C59">
      <w:pPr>
        <w:spacing w:before="240"/>
      </w:pPr>
      <w:r w:rsidRPr="00A46C59">
        <w:t>Where:</w:t>
      </w:r>
    </w:p>
    <w:p w14:paraId="08FDB78B" w14:textId="77777777" w:rsidR="00A46C59" w:rsidRPr="00A46C59" w:rsidRDefault="00A46C59" w:rsidP="00A46C59">
      <w:pPr>
        <w:tabs>
          <w:tab w:val="left" w:pos="2250"/>
          <w:tab w:val="left" w:pos="3150"/>
          <w:tab w:val="left" w:pos="3960"/>
        </w:tabs>
        <w:spacing w:after="240"/>
        <w:ind w:left="3600" w:hanging="2430"/>
        <w:rPr>
          <w:bCs/>
        </w:rPr>
      </w:pPr>
      <w:r w:rsidRPr="00A46C59">
        <w:rPr>
          <w:bCs/>
        </w:rPr>
        <w:t>RTNCLRCAP</w:t>
      </w:r>
      <w:r w:rsidRPr="00A46C59">
        <w:rPr>
          <w:bCs/>
          <w:i/>
          <w:vertAlign w:val="subscript"/>
        </w:rPr>
        <w:t xml:space="preserve"> q    </w:t>
      </w:r>
      <w:r w:rsidRPr="00A46C59">
        <w:rPr>
          <w:bCs/>
        </w:rPr>
        <w:t>=</w:t>
      </w:r>
      <w:r w:rsidRPr="00A46C59">
        <w:rPr>
          <w:bCs/>
        </w:rPr>
        <w:tab/>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RTNCLRRRS</w:t>
      </w:r>
      <w:r w:rsidRPr="00A46C59">
        <w:rPr>
          <w:bCs/>
          <w:i/>
          <w:vertAlign w:val="subscript"/>
        </w:rPr>
        <w:t xml:space="preserve"> q </w:t>
      </w:r>
      <w:r w:rsidRPr="00A46C59">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1BFC1EE0"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87717E1" w14:textId="77777777" w:rsidR="00A46C59" w:rsidRPr="00A46C59" w:rsidRDefault="00A46C59" w:rsidP="00A46C59">
            <w:pPr>
              <w:spacing w:before="120" w:after="240"/>
              <w:rPr>
                <w:b/>
                <w:i/>
                <w:iCs/>
                <w:lang w:val="x-none" w:eastAsia="x-none"/>
              </w:rPr>
            </w:pPr>
            <w:r w:rsidRPr="00A46C59">
              <w:rPr>
                <w:b/>
                <w:i/>
                <w:iCs/>
                <w:lang w:val="x-none" w:eastAsia="x-none"/>
              </w:rPr>
              <w:t>[NPRR863:  Replace the formula “</w:t>
            </w:r>
            <w:r w:rsidRPr="00A46C59">
              <w:rPr>
                <w:b/>
                <w:bCs/>
                <w:i/>
                <w:iCs/>
                <w:lang w:val="x-none" w:eastAsia="x-none"/>
              </w:rPr>
              <w:t>RTNCLRCAP</w:t>
            </w:r>
            <w:r w:rsidRPr="00A46C59">
              <w:rPr>
                <w:b/>
                <w:i/>
                <w:iCs/>
                <w:vertAlign w:val="subscript"/>
                <w:lang w:val="x-none" w:eastAsia="x-none"/>
              </w:rPr>
              <w:t xml:space="preserve"> q</w:t>
            </w:r>
            <w:r w:rsidRPr="00A46C59">
              <w:rPr>
                <w:b/>
                <w:i/>
                <w:iCs/>
                <w:lang w:val="x-none" w:eastAsia="x-none"/>
              </w:rPr>
              <w:t>” above with the following upon system implementation:]</w:t>
            </w:r>
          </w:p>
          <w:p w14:paraId="5BDBD80C" w14:textId="77777777" w:rsidR="00A46C59" w:rsidRPr="00A46C59" w:rsidRDefault="00A46C59" w:rsidP="00A46C59">
            <w:pPr>
              <w:tabs>
                <w:tab w:val="left" w:pos="2250"/>
                <w:tab w:val="left" w:pos="3150"/>
                <w:tab w:val="left" w:pos="3960"/>
              </w:tabs>
              <w:spacing w:after="240"/>
              <w:ind w:left="3600" w:hanging="2430"/>
              <w:rPr>
                <w:bCs/>
              </w:rPr>
            </w:pPr>
            <w:r w:rsidRPr="00A46C59">
              <w:rPr>
                <w:bCs/>
              </w:rPr>
              <w:lastRenderedPageBreak/>
              <w:t>RTNCLRCAP</w:t>
            </w:r>
            <w:r w:rsidRPr="00A46C59">
              <w:rPr>
                <w:bCs/>
                <w:i/>
                <w:vertAlign w:val="subscript"/>
              </w:rPr>
              <w:t xml:space="preserve"> q    </w:t>
            </w:r>
            <w:r w:rsidRPr="00A46C59">
              <w:rPr>
                <w:bCs/>
              </w:rPr>
              <w:t>=</w:t>
            </w:r>
            <w:r w:rsidRPr="00A46C59">
              <w:rPr>
                <w:bCs/>
              </w:rPr>
              <w:tab/>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(RTNCLRECRS</w:t>
            </w:r>
            <w:r w:rsidRPr="00A46C59">
              <w:rPr>
                <w:bCs/>
                <w:i/>
                <w:vertAlign w:val="subscript"/>
              </w:rPr>
              <w:t xml:space="preserve"> q </w:t>
            </w:r>
            <w:r w:rsidRPr="00A46C59">
              <w:rPr>
                <w:bCs/>
                <w:i/>
              </w:rPr>
              <w:t xml:space="preserve">+ </w:t>
            </w:r>
            <w:r w:rsidRPr="00A46C59">
              <w:rPr>
                <w:bCs/>
              </w:rPr>
              <w:t>RTNCLRRRS</w:t>
            </w:r>
            <w:r w:rsidRPr="00A46C59">
              <w:rPr>
                <w:bCs/>
                <w:i/>
                <w:vertAlign w:val="subscript"/>
              </w:rPr>
              <w:t xml:space="preserve"> q</w:t>
            </w:r>
            <w:r w:rsidRPr="00A46C59">
              <w:rPr>
                <w:bCs/>
              </w:rPr>
              <w:t>) * 1.5)</w:t>
            </w:r>
          </w:p>
        </w:tc>
      </w:tr>
    </w:tbl>
    <w:p w14:paraId="32393B09" w14:textId="77777777" w:rsidR="00A46C59" w:rsidRPr="00A46C59" w:rsidRDefault="00A46C59" w:rsidP="00A46C59">
      <w:pPr>
        <w:tabs>
          <w:tab w:val="left" w:pos="2250"/>
          <w:tab w:val="left" w:pos="3150"/>
          <w:tab w:val="left" w:pos="3960"/>
        </w:tabs>
        <w:spacing w:before="240" w:after="240"/>
        <w:ind w:left="3600" w:hanging="2430"/>
        <w:rPr>
          <w:bCs/>
        </w:rPr>
      </w:pPr>
      <w:r w:rsidRPr="00A46C59">
        <w:lastRenderedPageBreak/>
        <w:t>RTNCLRRRS</w:t>
      </w:r>
      <w:r w:rsidRPr="00A46C59">
        <w:rPr>
          <w:i/>
          <w:vertAlign w:val="subscript"/>
        </w:rPr>
        <w:t xml:space="preserve"> q    </w:t>
      </w:r>
      <w:r w:rsidRPr="00A46C59">
        <w:rPr>
          <w:i/>
        </w:rPr>
        <w:t>=</w:t>
      </w:r>
      <w:r w:rsidRPr="00A46C59">
        <w:t xml:space="preserve"> </w:t>
      </w:r>
      <w:r w:rsidRPr="00A46C59">
        <w:tab/>
      </w:r>
      <w:r w:rsidRPr="00A46C59">
        <w:tab/>
        <w:t xml:space="preserve">SYS_GEN_DISCFACTOR * </w:t>
      </w:r>
      <w:r w:rsidRPr="00A46C59">
        <w:rPr>
          <w:noProof/>
          <w:position w:val="-18"/>
        </w:rPr>
        <w:drawing>
          <wp:inline distT="0" distB="0" distL="0" distR="0" wp14:anchorId="417CC449" wp14:editId="6A82F391">
            <wp:extent cx="142875" cy="266700"/>
            <wp:effectExtent l="0" t="0" r="952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A46C59">
        <w:rPr>
          <w:noProof/>
          <w:position w:val="-22"/>
        </w:rPr>
        <w:drawing>
          <wp:inline distT="0" distB="0" distL="0" distR="0" wp14:anchorId="3CC6F3B8" wp14:editId="37809EDB">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RTNCLRRRS</w:t>
      </w:r>
      <w:r w:rsidRPr="00A46C59">
        <w:rPr>
          <w:bCs/>
        </w:rPr>
        <w:t xml:space="preserve">R </w:t>
      </w:r>
      <w:r w:rsidRPr="00A46C59">
        <w:rPr>
          <w:i/>
          <w:vertAlign w:val="subscript"/>
        </w:rPr>
        <w:t>q, r, p</w:t>
      </w:r>
      <w:r w:rsidRPr="00A46C59">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4CD70DA8"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9AA2EE" w14:textId="77777777" w:rsidR="00A46C59" w:rsidRPr="00A46C59" w:rsidRDefault="00A46C59" w:rsidP="00A46C59">
            <w:pPr>
              <w:spacing w:before="120" w:after="240"/>
              <w:rPr>
                <w:b/>
                <w:i/>
                <w:iCs/>
                <w:lang w:val="x-none" w:eastAsia="x-none"/>
              </w:rPr>
            </w:pPr>
            <w:r w:rsidRPr="00A46C59">
              <w:rPr>
                <w:b/>
                <w:i/>
                <w:iCs/>
                <w:lang w:val="x-none" w:eastAsia="x-none"/>
              </w:rPr>
              <w:t>[NPRR863:  Insert the formula “RTNCLRECRS</w:t>
            </w:r>
            <w:r w:rsidRPr="00A46C59">
              <w:rPr>
                <w:b/>
                <w:i/>
                <w:iCs/>
                <w:vertAlign w:val="subscript"/>
                <w:lang w:val="x-none" w:eastAsia="x-none"/>
              </w:rPr>
              <w:t xml:space="preserve"> q</w:t>
            </w:r>
            <w:r w:rsidRPr="00A46C59">
              <w:rPr>
                <w:b/>
                <w:i/>
                <w:iCs/>
                <w:lang w:val="x-none" w:eastAsia="x-none"/>
              </w:rPr>
              <w:t>” below upon system implementation:]</w:t>
            </w:r>
          </w:p>
          <w:p w14:paraId="3F697C6C" w14:textId="77777777" w:rsidR="00A46C59" w:rsidRPr="00A46C59" w:rsidRDefault="00A46C59" w:rsidP="00A46C59">
            <w:pPr>
              <w:tabs>
                <w:tab w:val="left" w:pos="2250"/>
                <w:tab w:val="left" w:pos="3150"/>
                <w:tab w:val="left" w:pos="3960"/>
              </w:tabs>
              <w:spacing w:after="240"/>
              <w:ind w:left="3600" w:hanging="2430"/>
              <w:rPr>
                <w:bCs/>
              </w:rPr>
            </w:pPr>
            <w:r w:rsidRPr="00A46C59">
              <w:t>RTNCLRECRS</w:t>
            </w:r>
            <w:r w:rsidRPr="00A46C59">
              <w:rPr>
                <w:i/>
                <w:vertAlign w:val="subscript"/>
              </w:rPr>
              <w:t xml:space="preserve"> q    </w:t>
            </w:r>
            <w:r w:rsidRPr="00A46C59">
              <w:rPr>
                <w:i/>
              </w:rPr>
              <w:t>=</w:t>
            </w:r>
            <w:r w:rsidRPr="00A46C59">
              <w:t xml:space="preserve"> </w:t>
            </w:r>
            <w:r w:rsidRPr="00A46C59">
              <w:tab/>
              <w:t xml:space="preserve">SYS_GEN_DISCFACTOR * </w:t>
            </w:r>
            <w:r w:rsidRPr="00A46C59">
              <w:rPr>
                <w:noProof/>
                <w:position w:val="-18"/>
              </w:rPr>
              <w:drawing>
                <wp:inline distT="0" distB="0" distL="0" distR="0" wp14:anchorId="5C5AF632" wp14:editId="28A3D6AC">
                  <wp:extent cx="142875" cy="266700"/>
                  <wp:effectExtent l="0" t="0" r="9525" b="0"/>
                  <wp:docPr id="148"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A46C59">
              <w:rPr>
                <w:noProof/>
                <w:position w:val="-22"/>
              </w:rPr>
              <w:drawing>
                <wp:inline distT="0" distB="0" distL="0" distR="0" wp14:anchorId="306F5DA6" wp14:editId="3B6888FD">
                  <wp:extent cx="142875" cy="295275"/>
                  <wp:effectExtent l="0" t="0" r="9525" b="9525"/>
                  <wp:docPr id="149"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RTNCLRECRS</w:t>
            </w:r>
            <w:r w:rsidRPr="00A46C59">
              <w:rPr>
                <w:bCs/>
              </w:rPr>
              <w:t xml:space="preserve">R </w:t>
            </w:r>
            <w:r w:rsidRPr="00A46C59">
              <w:rPr>
                <w:i/>
                <w:vertAlign w:val="subscript"/>
              </w:rPr>
              <w:t>q, r, p</w:t>
            </w:r>
            <w:r w:rsidRPr="00A46C59">
              <w:rPr>
                <w:bCs/>
              </w:rPr>
              <w:t xml:space="preserve"> </w:t>
            </w:r>
          </w:p>
        </w:tc>
      </w:tr>
    </w:tbl>
    <w:p w14:paraId="7133B860" w14:textId="77777777" w:rsidR="00A46C59" w:rsidRPr="00A46C59" w:rsidRDefault="00A46C59" w:rsidP="00A46C59">
      <w:pPr>
        <w:spacing w:before="240" w:after="240"/>
        <w:ind w:left="2880" w:hanging="1710"/>
        <w:rPr>
          <w:b/>
          <w:i/>
          <w:vertAlign w:val="subscript"/>
        </w:rPr>
      </w:pPr>
      <w:r w:rsidRPr="00A46C59">
        <w:t>RTNCLRNPC</w:t>
      </w:r>
      <w:r w:rsidRPr="00A46C59">
        <w:rPr>
          <w:i/>
          <w:vertAlign w:val="subscript"/>
        </w:rPr>
        <w:t xml:space="preserve"> q    </w:t>
      </w:r>
      <w:r w:rsidRPr="00A46C59">
        <w:rPr>
          <w:i/>
        </w:rPr>
        <w:t>=</w:t>
      </w:r>
      <w:r w:rsidRPr="00A46C59">
        <w:t xml:space="preserve"> </w:t>
      </w:r>
      <w:r w:rsidRPr="00A46C59">
        <w:tab/>
        <w:t xml:space="preserve">SYS_GEN_DISCFACTOR * </w:t>
      </w:r>
      <w:r w:rsidRPr="00A46C59">
        <w:rPr>
          <w:noProof/>
          <w:position w:val="-18"/>
        </w:rPr>
        <w:drawing>
          <wp:inline distT="0" distB="0" distL="0" distR="0" wp14:anchorId="345C2A07" wp14:editId="4EC51965">
            <wp:extent cx="142875" cy="266700"/>
            <wp:effectExtent l="0" t="0" r="9525" b="0"/>
            <wp:docPr id="150"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A46C59">
        <w:rPr>
          <w:noProof/>
          <w:position w:val="-22"/>
        </w:rPr>
        <w:drawing>
          <wp:inline distT="0" distB="0" distL="0" distR="0" wp14:anchorId="7A6C2323" wp14:editId="218CE1B0">
            <wp:extent cx="142875" cy="295275"/>
            <wp:effectExtent l="0" t="0" r="9525" b="9525"/>
            <wp:docPr id="151"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Cs/>
        </w:rPr>
        <w:t xml:space="preserve">RTNCLRNPCR </w:t>
      </w:r>
      <w:r w:rsidRPr="00A46C59">
        <w:rPr>
          <w:i/>
          <w:vertAlign w:val="subscript"/>
        </w:rPr>
        <w:t>q, r, p</w:t>
      </w:r>
    </w:p>
    <w:p w14:paraId="68352C9D" w14:textId="77777777" w:rsidR="00A46C59" w:rsidRPr="00A46C59" w:rsidRDefault="00A46C59" w:rsidP="00A46C59">
      <w:pPr>
        <w:spacing w:after="240"/>
        <w:ind w:left="2880" w:hanging="1710"/>
        <w:rPr>
          <w:bCs/>
        </w:rPr>
      </w:pPr>
      <w:r w:rsidRPr="00A46C59">
        <w:t>RTNCLRLPC</w:t>
      </w:r>
      <w:r w:rsidRPr="00A46C59">
        <w:rPr>
          <w:i/>
          <w:vertAlign w:val="subscript"/>
        </w:rPr>
        <w:t xml:space="preserve"> q    </w:t>
      </w:r>
      <w:r w:rsidRPr="00A46C59">
        <w:rPr>
          <w:i/>
        </w:rPr>
        <w:t>=</w:t>
      </w:r>
      <w:r w:rsidRPr="00A46C59">
        <w:t xml:space="preserve"> </w:t>
      </w:r>
      <w:r w:rsidRPr="00A46C59">
        <w:tab/>
        <w:t xml:space="preserve">SYS_GEN_DISCFACTOR * </w:t>
      </w:r>
      <w:r w:rsidRPr="00A46C59">
        <w:rPr>
          <w:noProof/>
          <w:position w:val="-18"/>
        </w:rPr>
        <w:drawing>
          <wp:inline distT="0" distB="0" distL="0" distR="0" wp14:anchorId="34BAED09" wp14:editId="022452C8">
            <wp:extent cx="142875" cy="266700"/>
            <wp:effectExtent l="0" t="0" r="9525" b="0"/>
            <wp:docPr id="152"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A46C59">
        <w:rPr>
          <w:noProof/>
          <w:position w:val="-22"/>
        </w:rPr>
        <w:drawing>
          <wp:inline distT="0" distB="0" distL="0" distR="0" wp14:anchorId="46887455" wp14:editId="7BE3CB20">
            <wp:extent cx="142875" cy="295275"/>
            <wp:effectExtent l="0" t="0" r="9525" b="9525"/>
            <wp:docPr id="153"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Cs/>
        </w:rPr>
        <w:t xml:space="preserve">RTNCLRLPCR </w:t>
      </w:r>
      <w:r w:rsidRPr="00A46C59">
        <w:rPr>
          <w:i/>
          <w:vertAlign w:val="subscript"/>
        </w:rPr>
        <w:t>q, r, p</w:t>
      </w:r>
    </w:p>
    <w:p w14:paraId="5AFD790C" w14:textId="77777777" w:rsidR="00A46C59" w:rsidRPr="00A46C59" w:rsidRDefault="00A46C59" w:rsidP="00A46C59">
      <w:pPr>
        <w:spacing w:after="240"/>
        <w:ind w:left="2880" w:hanging="1710"/>
      </w:pPr>
      <w:r w:rsidRPr="00A46C59">
        <w:t>RTOLHSL</w:t>
      </w:r>
      <w:r w:rsidRPr="00A46C59">
        <w:rPr>
          <w:i/>
          <w:vertAlign w:val="subscript"/>
        </w:rPr>
        <w:t xml:space="preserve"> q</w:t>
      </w:r>
      <w:r w:rsidRPr="00A46C59">
        <w:t xml:space="preserve"> =</w:t>
      </w:r>
      <w:r w:rsidRPr="00A46C59">
        <w:tab/>
      </w:r>
      <w:r w:rsidRPr="00A46C59">
        <w:tab/>
        <w:t xml:space="preserve">SYS_GEN_DISCFACTOR * </w:t>
      </w:r>
      <w:r w:rsidRPr="00A46C59">
        <w:rPr>
          <w:position w:val="-18"/>
        </w:rPr>
        <w:object w:dxaOrig="285" w:dyaOrig="435" w14:anchorId="720302F2">
          <v:shape id="_x0000_i1054" type="#_x0000_t75" style="width:14.25pt;height:21.75pt" o:ole="">
            <v:imagedata r:id="rId24" o:title=""/>
          </v:shape>
          <o:OLEObject Type="Embed" ProgID="Equation.3" ShapeID="_x0000_i1054" DrawAspect="Content" ObjectID="_1704010611" r:id="rId46"/>
        </w:object>
      </w:r>
      <w:r w:rsidRPr="00A46C59">
        <w:rPr>
          <w:position w:val="-22"/>
        </w:rPr>
        <w:object w:dxaOrig="285" w:dyaOrig="405" w14:anchorId="7894E995">
          <v:shape id="_x0000_i1055" type="#_x0000_t75" style="width:14.25pt;height:21.75pt" o:ole="">
            <v:imagedata r:id="rId26" o:title=""/>
          </v:shape>
          <o:OLEObject Type="Embed" ProgID="Equation.3" ShapeID="_x0000_i1055" DrawAspect="Content" ObjectID="_1704010612" r:id="rId47"/>
        </w:object>
      </w:r>
      <w:r w:rsidRPr="00A46C59">
        <w:t>RTOLHSLRA</w:t>
      </w:r>
      <w:r w:rsidRPr="00A46C59">
        <w:rPr>
          <w:i/>
          <w:vertAlign w:val="subscript"/>
        </w:rPr>
        <w:t xml:space="preserve"> q, r, p</w:t>
      </w:r>
    </w:p>
    <w:p w14:paraId="49199E6C" w14:textId="77777777" w:rsidR="00A46C59" w:rsidRPr="00A46C59" w:rsidRDefault="00A46C59" w:rsidP="00A46C59">
      <w:pPr>
        <w:spacing w:after="240"/>
        <w:ind w:left="2880" w:hanging="1710"/>
      </w:pPr>
      <w:r w:rsidRPr="00A46C59">
        <w:t>RTMGQ</w:t>
      </w:r>
      <w:r w:rsidRPr="00A46C59">
        <w:rPr>
          <w:i/>
          <w:vertAlign w:val="subscript"/>
        </w:rPr>
        <w:t xml:space="preserve"> q</w:t>
      </w:r>
      <w:r w:rsidRPr="00A46C59">
        <w:t xml:space="preserve"> =</w:t>
      </w:r>
      <w:r w:rsidRPr="00A46C59">
        <w:tab/>
      </w:r>
      <w:r w:rsidRPr="00A46C59">
        <w:tab/>
        <w:t xml:space="preserve">SYS_GEN_DISCFACTOR * </w:t>
      </w:r>
      <w:r w:rsidRPr="00A46C59">
        <w:rPr>
          <w:position w:val="-18"/>
        </w:rPr>
        <w:object w:dxaOrig="285" w:dyaOrig="435" w14:anchorId="03D1FA16">
          <v:shape id="_x0000_i1056" type="#_x0000_t75" style="width:14.25pt;height:21.75pt" o:ole="">
            <v:imagedata r:id="rId24" o:title=""/>
          </v:shape>
          <o:OLEObject Type="Embed" ProgID="Equation.3" ShapeID="_x0000_i1056" DrawAspect="Content" ObjectID="_1704010613" r:id="rId48"/>
        </w:object>
      </w:r>
      <w:r w:rsidRPr="00A46C59">
        <w:rPr>
          <w:position w:val="-22"/>
        </w:rPr>
        <w:object w:dxaOrig="285" w:dyaOrig="405" w14:anchorId="2973C256">
          <v:shape id="_x0000_i1057" type="#_x0000_t75" style="width:14.25pt;height:21.75pt" o:ole="">
            <v:imagedata r:id="rId26" o:title=""/>
          </v:shape>
          <o:OLEObject Type="Embed" ProgID="Equation.3" ShapeID="_x0000_i1057" DrawAspect="Content" ObjectID="_1704010614" r:id="rId49"/>
        </w:object>
      </w:r>
      <w:r w:rsidRPr="00A46C59">
        <w:t>RTMGA</w:t>
      </w:r>
      <w:r w:rsidRPr="00A46C59">
        <w:rPr>
          <w:i/>
          <w:vertAlign w:val="subscript"/>
        </w:rPr>
        <w:t xml:space="preserve"> q, r, p</w:t>
      </w:r>
      <w:r w:rsidRPr="00A46C59">
        <w:t xml:space="preserve"> </w:t>
      </w:r>
    </w:p>
    <w:p w14:paraId="76DF5FA3" w14:textId="77777777" w:rsidR="00A46C59" w:rsidRPr="00A46C59" w:rsidRDefault="00A46C59" w:rsidP="00A46C59">
      <w:pPr>
        <w:spacing w:after="240"/>
        <w:ind w:left="720" w:firstLine="720"/>
      </w:pPr>
      <w:r w:rsidRPr="00A46C59">
        <w:t xml:space="preserve">        If  RTMGA</w:t>
      </w:r>
      <w:r w:rsidRPr="00A46C59">
        <w:rPr>
          <w:i/>
          <w:vertAlign w:val="subscript"/>
        </w:rPr>
        <w:t xml:space="preserve"> q, r, p</w:t>
      </w:r>
      <w:r w:rsidRPr="00A46C59">
        <w:t xml:space="preserve"> &gt; RTOLHSLRA</w:t>
      </w:r>
      <w:r w:rsidRPr="00A46C59">
        <w:rPr>
          <w:i/>
          <w:vertAlign w:val="subscript"/>
        </w:rPr>
        <w:t xml:space="preserve"> q, r, p </w:t>
      </w:r>
      <w:r w:rsidRPr="00A46C59">
        <w:t xml:space="preserve"> </w:t>
      </w:r>
    </w:p>
    <w:p w14:paraId="7264D836" w14:textId="77777777" w:rsidR="00A46C59" w:rsidRPr="00A46C59" w:rsidRDefault="00A46C59" w:rsidP="00A46C59">
      <w:pPr>
        <w:spacing w:after="240"/>
        <w:ind w:left="2880" w:hanging="1710"/>
        <w:rPr>
          <w:i/>
          <w:vertAlign w:val="subscript"/>
        </w:rPr>
      </w:pPr>
      <w:r w:rsidRPr="00A46C59">
        <w:t xml:space="preserve">            Then RTMGA</w:t>
      </w:r>
      <w:r w:rsidRPr="00A46C59">
        <w:rPr>
          <w:i/>
          <w:vertAlign w:val="subscript"/>
        </w:rPr>
        <w:t xml:space="preserve"> q, r, p</w:t>
      </w:r>
      <w:r w:rsidRPr="00A46C59">
        <w:t xml:space="preserve"> = RTOLHSLRA</w:t>
      </w:r>
      <w:r w:rsidRPr="00A46C59">
        <w:rPr>
          <w:i/>
          <w:vertAlign w:val="subscript"/>
        </w:rPr>
        <w:t xml:space="preserve"> q, r, p </w:t>
      </w:r>
      <w:r w:rsidRPr="00A46C59">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70E43410"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C79451" w14:textId="77777777" w:rsidR="00A46C59" w:rsidRPr="00A46C59" w:rsidRDefault="00A46C59" w:rsidP="00A46C59">
            <w:pPr>
              <w:spacing w:before="120" w:after="240"/>
              <w:rPr>
                <w:b/>
                <w:i/>
                <w:iCs/>
                <w:lang w:val="x-none" w:eastAsia="x-none"/>
              </w:rPr>
            </w:pPr>
            <w:r w:rsidRPr="00A46C59">
              <w:rPr>
                <w:b/>
                <w:i/>
                <w:iCs/>
                <w:lang w:val="x-none" w:eastAsia="x-none"/>
              </w:rPr>
              <w:t>[NPRR987:  Insert the language below upon system implementation:]</w:t>
            </w:r>
          </w:p>
          <w:p w14:paraId="0091B548" w14:textId="77777777" w:rsidR="00A46C59" w:rsidRPr="00A46C59" w:rsidRDefault="00A46C59" w:rsidP="00A46C59">
            <w:pPr>
              <w:spacing w:after="240"/>
              <w:rPr>
                <w:i/>
                <w:vertAlign w:val="subscript"/>
              </w:rPr>
            </w:pPr>
            <w:r w:rsidRPr="00A46C59">
              <w:t>Where for a Controllable Load Resource other than a modeled Controllable Load Resource associated with an Energy Storage Resource (ESR):</w:t>
            </w:r>
          </w:p>
        </w:tc>
      </w:tr>
    </w:tbl>
    <w:p w14:paraId="7DAE50C2" w14:textId="77777777" w:rsidR="00A46C59" w:rsidRPr="00A46C59" w:rsidRDefault="00A46C59" w:rsidP="00A46C59">
      <w:pPr>
        <w:tabs>
          <w:tab w:val="left" w:pos="2340"/>
          <w:tab w:val="left" w:pos="2880"/>
        </w:tabs>
        <w:spacing w:before="240" w:after="240"/>
        <w:ind w:left="3600" w:hanging="2430"/>
        <w:rPr>
          <w:b/>
          <w:bCs/>
          <w:lang w:val="x-none" w:eastAsia="x-none"/>
        </w:rPr>
      </w:pPr>
      <w:r w:rsidRPr="00A46C59">
        <w:rPr>
          <w:bCs/>
          <w:lang w:val="x-none" w:eastAsia="x-none"/>
        </w:rPr>
        <w:t>RTCLRCAP</w:t>
      </w:r>
      <w:r w:rsidRPr="00A46C59">
        <w:rPr>
          <w:bCs/>
          <w:i/>
          <w:vertAlign w:val="subscript"/>
          <w:lang w:val="x-none" w:eastAsia="x-none"/>
        </w:rPr>
        <w:t xml:space="preserve"> q</w:t>
      </w:r>
      <w:r w:rsidRPr="00A46C59">
        <w:rPr>
          <w:bCs/>
          <w:lang w:val="x-none" w:eastAsia="x-none"/>
        </w:rPr>
        <w:t>=</w:t>
      </w:r>
      <w:r w:rsidRPr="00A46C59">
        <w:rPr>
          <w:bCs/>
          <w:lang w:val="x-none" w:eastAsia="x-none"/>
        </w:rPr>
        <w:tab/>
        <w:t>RTCLRNPC</w:t>
      </w:r>
      <w:r w:rsidRPr="00A46C59">
        <w:rPr>
          <w:bCs/>
          <w:i/>
          <w:vertAlign w:val="subscript"/>
          <w:lang w:val="x-none" w:eastAsia="x-none"/>
        </w:rPr>
        <w:t xml:space="preserve"> q</w:t>
      </w:r>
      <w:r w:rsidRPr="00A46C59">
        <w:rPr>
          <w:bCs/>
          <w:lang w:val="x-none" w:eastAsia="x-none"/>
        </w:rPr>
        <w:t xml:space="preserve"> – RTCLRLPC</w:t>
      </w:r>
      <w:r w:rsidRPr="00A46C59">
        <w:rPr>
          <w:bCs/>
          <w:i/>
          <w:vertAlign w:val="subscript"/>
          <w:lang w:val="x-none" w:eastAsia="x-none"/>
        </w:rPr>
        <w:t xml:space="preserve"> q</w:t>
      </w:r>
      <w:r w:rsidRPr="00A46C59">
        <w:rPr>
          <w:rFonts w:ascii="Times New Roman Bold" w:hAnsi="Times New Roman Bold"/>
          <w:bCs/>
          <w:lang w:val="x-none" w:eastAsia="x-none"/>
        </w:rPr>
        <w:t xml:space="preserve"> – </w:t>
      </w:r>
      <w:r w:rsidRPr="00A46C59">
        <w:rPr>
          <w:bCs/>
          <w:lang w:val="x-none" w:eastAsia="x-none"/>
        </w:rPr>
        <w:t>RTCLRNS</w:t>
      </w:r>
      <w:r w:rsidRPr="00A46C59">
        <w:rPr>
          <w:bCs/>
          <w:i/>
          <w:vertAlign w:val="subscript"/>
          <w:lang w:val="x-none" w:eastAsia="x-none"/>
        </w:rPr>
        <w:t xml:space="preserve"> q</w:t>
      </w:r>
      <w:r w:rsidRPr="00A46C59">
        <w:rPr>
          <w:bCs/>
          <w:lang w:val="x-none" w:eastAsia="x-none"/>
        </w:rPr>
        <w:t xml:space="preserve"> + RTCLRREG</w:t>
      </w:r>
      <w:r w:rsidRPr="00A46C59">
        <w:rPr>
          <w:bCs/>
          <w:i/>
          <w:vertAlign w:val="subscript"/>
          <w:lang w:val="x-none" w:eastAsia="x-none"/>
        </w:rPr>
        <w:t xml:space="preserve"> q</w:t>
      </w:r>
    </w:p>
    <w:p w14:paraId="235D0D1A" w14:textId="77777777" w:rsidR="00A46C59" w:rsidRPr="00A46C59" w:rsidRDefault="00A46C59" w:rsidP="00A46C59">
      <w:pPr>
        <w:spacing w:after="240"/>
        <w:ind w:left="2880" w:hanging="1710"/>
        <w:rPr>
          <w:bCs/>
        </w:rPr>
      </w:pPr>
      <w:r w:rsidRPr="00A46C59">
        <w:t>RTCLRNPC </w:t>
      </w:r>
      <w:r w:rsidRPr="00A46C59">
        <w:rPr>
          <w:i/>
          <w:vertAlign w:val="subscript"/>
        </w:rPr>
        <w:t>q</w:t>
      </w:r>
      <w:r w:rsidRPr="00A46C59">
        <w:rPr>
          <w:bCs/>
        </w:rPr>
        <w:t>=</w:t>
      </w:r>
      <w:r w:rsidRPr="00A46C59">
        <w:rPr>
          <w:bCs/>
        </w:rPr>
        <w:tab/>
      </w:r>
      <w:r w:rsidRPr="00A46C59">
        <w:rPr>
          <w:bCs/>
        </w:rPr>
        <w:tab/>
      </w:r>
      <w:r w:rsidRPr="00A46C59">
        <w:t xml:space="preserve">SYS_GEN_DISCFACTOR * </w:t>
      </w:r>
      <w:r w:rsidRPr="00A46C59">
        <w:rPr>
          <w:position w:val="-18"/>
        </w:rPr>
        <w:object w:dxaOrig="285" w:dyaOrig="435" w14:anchorId="58F31463">
          <v:shape id="_x0000_i1058" type="#_x0000_t75" style="width:14.25pt;height:21.75pt" o:ole="">
            <v:imagedata r:id="rId24" o:title=""/>
          </v:shape>
          <o:OLEObject Type="Embed" ProgID="Equation.3" ShapeID="_x0000_i1058" DrawAspect="Content" ObjectID="_1704010615" r:id="rId50"/>
        </w:object>
      </w:r>
      <w:r w:rsidRPr="00A46C59">
        <w:rPr>
          <w:position w:val="-22"/>
        </w:rPr>
        <w:object w:dxaOrig="285" w:dyaOrig="405" w14:anchorId="00620E2F">
          <v:shape id="_x0000_i1059" type="#_x0000_t75" style="width:14.25pt;height:21.75pt" o:ole="">
            <v:imagedata r:id="rId26" o:title=""/>
          </v:shape>
          <o:OLEObject Type="Embed" ProgID="Equation.3" ShapeID="_x0000_i1059" DrawAspect="Content" ObjectID="_1704010616" r:id="rId51"/>
        </w:object>
      </w:r>
      <w:r w:rsidRPr="00A46C59">
        <w:rPr>
          <w:bCs/>
        </w:rPr>
        <w:t xml:space="preserve">RTCLRNPCR </w:t>
      </w:r>
      <w:r w:rsidRPr="00A46C59">
        <w:rPr>
          <w:b/>
          <w:i/>
          <w:vertAlign w:val="subscript"/>
        </w:rPr>
        <w:t>q, r, p</w:t>
      </w:r>
    </w:p>
    <w:p w14:paraId="43CC6434" w14:textId="77777777" w:rsidR="00A46C59" w:rsidRPr="00A46C59" w:rsidRDefault="00A46C59" w:rsidP="00A46C59">
      <w:pPr>
        <w:spacing w:after="240"/>
        <w:ind w:left="2880" w:hanging="1710"/>
        <w:rPr>
          <w:bCs/>
        </w:rPr>
      </w:pPr>
      <w:r w:rsidRPr="00A46C59">
        <w:t>RTCLRLPC </w:t>
      </w:r>
      <w:r w:rsidRPr="00A46C59">
        <w:rPr>
          <w:i/>
          <w:vertAlign w:val="subscript"/>
        </w:rPr>
        <w:t>q</w:t>
      </w:r>
      <w:r w:rsidRPr="00A46C59">
        <w:rPr>
          <w:bCs/>
        </w:rPr>
        <w:t xml:space="preserve"> =</w:t>
      </w:r>
      <w:r w:rsidRPr="00A46C59">
        <w:rPr>
          <w:bCs/>
        </w:rPr>
        <w:tab/>
      </w:r>
      <w:r w:rsidRPr="00A46C59">
        <w:rPr>
          <w:bCs/>
        </w:rPr>
        <w:tab/>
      </w:r>
      <w:r w:rsidRPr="00A46C59">
        <w:t xml:space="preserve">SYS_GEN_DISCFACTOR * </w:t>
      </w:r>
      <w:r w:rsidRPr="00A46C59">
        <w:rPr>
          <w:position w:val="-18"/>
        </w:rPr>
        <w:object w:dxaOrig="285" w:dyaOrig="435" w14:anchorId="4CC6C9FC">
          <v:shape id="_x0000_i1060" type="#_x0000_t75" style="width:14.25pt;height:21.75pt" o:ole="">
            <v:imagedata r:id="rId24" o:title=""/>
          </v:shape>
          <o:OLEObject Type="Embed" ProgID="Equation.3" ShapeID="_x0000_i1060" DrawAspect="Content" ObjectID="_1704010617" r:id="rId52"/>
        </w:object>
      </w:r>
      <w:r w:rsidRPr="00A46C59">
        <w:rPr>
          <w:position w:val="-22"/>
        </w:rPr>
        <w:object w:dxaOrig="285" w:dyaOrig="405" w14:anchorId="013FA923">
          <v:shape id="_x0000_i1061" type="#_x0000_t75" style="width:14.25pt;height:21.75pt" o:ole="">
            <v:imagedata r:id="rId26" o:title=""/>
          </v:shape>
          <o:OLEObject Type="Embed" ProgID="Equation.3" ShapeID="_x0000_i1061" DrawAspect="Content" ObjectID="_1704010618" r:id="rId53"/>
        </w:object>
      </w:r>
      <w:r w:rsidRPr="00A46C59">
        <w:rPr>
          <w:bCs/>
        </w:rPr>
        <w:t>RTCLRLPCR</w:t>
      </w:r>
      <w:r w:rsidRPr="00A46C59">
        <w:rPr>
          <w:b/>
          <w:i/>
          <w:vertAlign w:val="subscript"/>
        </w:rPr>
        <w:t xml:space="preserve"> q, r, p</w:t>
      </w:r>
    </w:p>
    <w:p w14:paraId="132CFCDB" w14:textId="77777777" w:rsidR="00A46C59" w:rsidRPr="00A46C59" w:rsidRDefault="00A46C59" w:rsidP="00A46C59">
      <w:pPr>
        <w:spacing w:after="240"/>
        <w:ind w:left="2880" w:hanging="1710"/>
        <w:rPr>
          <w:bCs/>
        </w:rPr>
      </w:pPr>
      <w:r w:rsidRPr="00A46C59">
        <w:t>RTCLRNS </w:t>
      </w:r>
      <w:r w:rsidRPr="00A46C59">
        <w:rPr>
          <w:i/>
          <w:vertAlign w:val="subscript"/>
        </w:rPr>
        <w:t>q</w:t>
      </w:r>
      <w:r w:rsidRPr="00A46C59">
        <w:rPr>
          <w:bCs/>
        </w:rPr>
        <w:t xml:space="preserve"> =</w:t>
      </w:r>
      <w:r w:rsidRPr="00A46C59">
        <w:rPr>
          <w:bCs/>
        </w:rPr>
        <w:tab/>
      </w:r>
      <w:r w:rsidRPr="00A46C59">
        <w:rPr>
          <w:bCs/>
        </w:rPr>
        <w:tab/>
      </w:r>
      <w:r w:rsidRPr="00A46C59">
        <w:t xml:space="preserve">SYS_GEN_DISCFACTOR * </w:t>
      </w:r>
      <w:r w:rsidRPr="00A46C59">
        <w:rPr>
          <w:position w:val="-18"/>
        </w:rPr>
        <w:object w:dxaOrig="285" w:dyaOrig="435" w14:anchorId="02484463">
          <v:shape id="_x0000_i1062" type="#_x0000_t75" style="width:14.25pt;height:21.75pt" o:ole="">
            <v:imagedata r:id="rId24" o:title=""/>
          </v:shape>
          <o:OLEObject Type="Embed" ProgID="Equation.3" ShapeID="_x0000_i1062" DrawAspect="Content" ObjectID="_1704010619" r:id="rId54"/>
        </w:object>
      </w:r>
      <w:r w:rsidRPr="00A46C59">
        <w:rPr>
          <w:position w:val="-22"/>
        </w:rPr>
        <w:object w:dxaOrig="285" w:dyaOrig="405" w14:anchorId="297444F0">
          <v:shape id="_x0000_i1063" type="#_x0000_t75" style="width:14.25pt;height:21.75pt" o:ole="">
            <v:imagedata r:id="rId26" o:title=""/>
          </v:shape>
          <o:OLEObject Type="Embed" ProgID="Equation.3" ShapeID="_x0000_i1063" DrawAspect="Content" ObjectID="_1704010620" r:id="rId55"/>
        </w:object>
      </w:r>
      <w:r w:rsidRPr="00A46C59">
        <w:rPr>
          <w:bCs/>
        </w:rPr>
        <w:t xml:space="preserve"> RTCLRNSR</w:t>
      </w:r>
      <w:r w:rsidRPr="00A46C59">
        <w:rPr>
          <w:b/>
          <w:i/>
          <w:vertAlign w:val="subscript"/>
        </w:rPr>
        <w:t xml:space="preserve"> q, r, p</w:t>
      </w:r>
    </w:p>
    <w:p w14:paraId="3FED087E" w14:textId="77777777" w:rsidR="00A46C59" w:rsidRPr="00A46C59" w:rsidRDefault="00A46C59" w:rsidP="00A46C59">
      <w:pPr>
        <w:tabs>
          <w:tab w:val="left" w:pos="2340"/>
          <w:tab w:val="left" w:pos="2880"/>
        </w:tabs>
        <w:spacing w:after="240"/>
        <w:ind w:left="3600" w:hanging="2430"/>
        <w:rPr>
          <w:b/>
          <w:bCs/>
          <w:lang w:val="x-none" w:eastAsia="x-none"/>
        </w:rPr>
      </w:pPr>
      <w:r w:rsidRPr="00A46C59">
        <w:rPr>
          <w:bCs/>
          <w:lang w:val="x-none" w:eastAsia="x-none"/>
        </w:rPr>
        <w:t>RTCLRREG </w:t>
      </w:r>
      <w:r w:rsidRPr="00A46C59">
        <w:rPr>
          <w:i/>
          <w:vertAlign w:val="subscript"/>
          <w:lang w:val="x-none" w:eastAsia="x-none"/>
        </w:rPr>
        <w:t xml:space="preserve">q </w:t>
      </w:r>
      <w:r w:rsidRPr="00A46C59">
        <w:rPr>
          <w:lang w:val="x-none" w:eastAsia="x-none"/>
        </w:rPr>
        <w:t>=</w:t>
      </w:r>
      <w:r w:rsidRPr="00A46C59">
        <w:rPr>
          <w:lang w:val="x-none" w:eastAsia="x-none"/>
        </w:rPr>
        <w:tab/>
      </w:r>
      <w:r w:rsidRPr="00A46C59">
        <w:rPr>
          <w:bCs/>
          <w:lang w:val="x-none" w:eastAsia="x-none"/>
        </w:rPr>
        <w:t xml:space="preserve">SYS_GEN_DISCFACTOR * </w:t>
      </w:r>
      <w:r w:rsidRPr="00A46C59">
        <w:rPr>
          <w:bCs/>
          <w:position w:val="-18"/>
          <w:lang w:val="x-none" w:eastAsia="x-none"/>
        </w:rPr>
        <w:object w:dxaOrig="285" w:dyaOrig="435" w14:anchorId="6C856849">
          <v:shape id="_x0000_i1064" type="#_x0000_t75" style="width:14.25pt;height:21.75pt" o:ole="">
            <v:imagedata r:id="rId24" o:title=""/>
          </v:shape>
          <o:OLEObject Type="Embed" ProgID="Equation.3" ShapeID="_x0000_i1064" DrawAspect="Content" ObjectID="_1704010621" r:id="rId56"/>
        </w:object>
      </w:r>
      <w:r w:rsidRPr="00A46C59">
        <w:rPr>
          <w:bCs/>
          <w:position w:val="-22"/>
          <w:lang w:val="x-none" w:eastAsia="x-none"/>
        </w:rPr>
        <w:object w:dxaOrig="285" w:dyaOrig="405" w14:anchorId="54FEB9CF">
          <v:shape id="_x0000_i1065" type="#_x0000_t75" style="width:14.25pt;height:21.75pt" o:ole="">
            <v:imagedata r:id="rId26" o:title=""/>
          </v:shape>
          <o:OLEObject Type="Embed" ProgID="Equation.3" ShapeID="_x0000_i1065" DrawAspect="Content" ObjectID="_1704010622" r:id="rId57"/>
        </w:object>
      </w:r>
      <w:r w:rsidRPr="00A46C59">
        <w:rPr>
          <w:lang w:val="x-none" w:eastAsia="x-none"/>
        </w:rPr>
        <w:t xml:space="preserve"> </w:t>
      </w:r>
      <w:r w:rsidRPr="00A46C59">
        <w:rPr>
          <w:bCs/>
          <w:lang w:val="x-none" w:eastAsia="x-none"/>
        </w:rPr>
        <w:t>RTCLRREGR</w:t>
      </w:r>
      <w:r w:rsidRPr="00A46C59">
        <w:rPr>
          <w:bCs/>
          <w:i/>
          <w:vertAlign w:val="subscript"/>
          <w:lang w:val="x-none" w:eastAsia="x-none"/>
        </w:rPr>
        <w:t xml:space="preserve"> q, r, p</w:t>
      </w:r>
    </w:p>
    <w:p w14:paraId="036BA6B0" w14:textId="77777777" w:rsidR="00A46C59" w:rsidRPr="00A46C59" w:rsidRDefault="00A46C59" w:rsidP="00A46C59">
      <w:pPr>
        <w:spacing w:after="240"/>
      </w:pPr>
      <w:r w:rsidRPr="00A46C59">
        <w:lastRenderedPageBreak/>
        <w:t>Where:</w:t>
      </w:r>
    </w:p>
    <w:p w14:paraId="53E66A67" w14:textId="77777777" w:rsidR="00A46C59" w:rsidRPr="00A46C59" w:rsidRDefault="00A46C59" w:rsidP="00A46C59">
      <w:pPr>
        <w:tabs>
          <w:tab w:val="left" w:pos="2340"/>
          <w:tab w:val="left" w:pos="2880"/>
        </w:tabs>
        <w:spacing w:after="240"/>
        <w:ind w:left="3600" w:hanging="2430"/>
        <w:rPr>
          <w:b/>
          <w:bCs/>
          <w:lang w:val="x-none" w:eastAsia="x-none"/>
        </w:rPr>
      </w:pPr>
      <w:r w:rsidRPr="00A46C59">
        <w:rPr>
          <w:bCs/>
          <w:lang w:val="x-none" w:eastAsia="x-none"/>
        </w:rPr>
        <w:t>RTRSVPOR =</w:t>
      </w:r>
      <w:r w:rsidRPr="00A46C59">
        <w:rPr>
          <w:bCs/>
          <w:lang w:val="x-none" w:eastAsia="x-none"/>
        </w:rPr>
        <w:tab/>
      </w:r>
      <w:r w:rsidRPr="00A46C59">
        <w:rPr>
          <w:b/>
          <w:bCs/>
          <w:noProof/>
          <w:lang w:val="x-none" w:eastAsia="x-none"/>
        </w:rPr>
        <w:drawing>
          <wp:inline distT="0" distB="0" distL="0" distR="0" wp14:anchorId="6CF49132" wp14:editId="7D730DB1">
            <wp:extent cx="142875" cy="295275"/>
            <wp:effectExtent l="0" t="0" r="9525" b="9525"/>
            <wp:docPr id="166"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RTORPA</w:t>
      </w:r>
      <w:r w:rsidRPr="00A46C59">
        <w:rPr>
          <w:bCs/>
          <w:i/>
          <w:iCs/>
          <w:vertAlign w:val="subscript"/>
          <w:lang w:val="x-none" w:eastAsia="x-none"/>
        </w:rPr>
        <w:t xml:space="preserve"> y</w:t>
      </w:r>
      <w:r w:rsidRPr="00A46C59">
        <w:rPr>
          <w:bCs/>
          <w:lang w:val="x-none" w:eastAsia="x-none"/>
        </w:rPr>
        <w:t>)</w:t>
      </w:r>
    </w:p>
    <w:p w14:paraId="498CE1A9" w14:textId="77777777" w:rsidR="00A46C59" w:rsidRPr="00A46C59" w:rsidRDefault="00A46C59" w:rsidP="00A46C59">
      <w:pPr>
        <w:spacing w:after="240"/>
        <w:ind w:left="3600" w:hanging="2430"/>
      </w:pPr>
      <w:r w:rsidRPr="00A46C59">
        <w:t>RTASOFFIMB</w:t>
      </w:r>
      <w:r w:rsidRPr="00A46C59">
        <w:rPr>
          <w:i/>
          <w:vertAlign w:val="subscript"/>
        </w:rPr>
        <w:t xml:space="preserve"> q</w:t>
      </w:r>
      <w:r w:rsidRPr="00A46C59">
        <w:t xml:space="preserve"> =</w:t>
      </w:r>
      <w:r w:rsidRPr="00A46C59">
        <w:tab/>
        <w:t>RTOFFCAP</w:t>
      </w:r>
      <w:r w:rsidRPr="00A46C59">
        <w:rPr>
          <w:i/>
          <w:vertAlign w:val="subscript"/>
        </w:rPr>
        <w:t xml:space="preserve"> q</w:t>
      </w:r>
      <w:r w:rsidRPr="00A46C59">
        <w:t xml:space="preserve"> – (RTASOFF</w:t>
      </w:r>
      <w:r w:rsidRPr="00A46C59">
        <w:rPr>
          <w:i/>
          <w:vertAlign w:val="subscript"/>
        </w:rPr>
        <w:t xml:space="preserve"> q</w:t>
      </w:r>
      <w:r w:rsidRPr="00A46C59">
        <w:t xml:space="preserve"> + RTCLRNSRESP </w:t>
      </w:r>
      <w:r w:rsidRPr="00A46C59">
        <w:rPr>
          <w:i/>
          <w:vertAlign w:val="subscript"/>
        </w:rPr>
        <w:t>q</w:t>
      </w:r>
      <w:r w:rsidRPr="00A46C59">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3E407084"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9EDFB" w14:textId="77777777" w:rsidR="00A46C59" w:rsidRPr="00A46C59" w:rsidRDefault="00A46C59" w:rsidP="00A46C59">
            <w:pPr>
              <w:spacing w:before="120" w:after="240"/>
              <w:rPr>
                <w:b/>
                <w:i/>
                <w:iCs/>
                <w:lang w:val="x-none" w:eastAsia="x-none"/>
              </w:rPr>
            </w:pPr>
            <w:r w:rsidRPr="00A46C59">
              <w:rPr>
                <w:b/>
                <w:i/>
                <w:iCs/>
                <w:lang w:val="x-none" w:eastAsia="x-none"/>
              </w:rPr>
              <w:t>[NPRR1093:  Replace the formula “RTASOFFIMB</w:t>
            </w:r>
            <w:r w:rsidRPr="00A46C59">
              <w:rPr>
                <w:b/>
                <w:i/>
                <w:iCs/>
                <w:vertAlign w:val="subscript"/>
                <w:lang w:val="x-none" w:eastAsia="x-none"/>
              </w:rPr>
              <w:t xml:space="preserve"> q</w:t>
            </w:r>
            <w:r w:rsidRPr="00A46C59">
              <w:rPr>
                <w:b/>
                <w:i/>
                <w:iCs/>
                <w:lang w:val="x-none" w:eastAsia="x-none"/>
              </w:rPr>
              <w:t>” above with the following upon system implementation:]</w:t>
            </w:r>
          </w:p>
          <w:p w14:paraId="43EB8B01" w14:textId="77777777" w:rsidR="00A46C59" w:rsidRPr="00A46C59" w:rsidRDefault="00A46C59" w:rsidP="00A46C59">
            <w:pPr>
              <w:spacing w:after="240"/>
              <w:ind w:left="3600" w:hanging="2430"/>
            </w:pPr>
            <w:r w:rsidRPr="00A46C59">
              <w:t>RTASOFFIMB</w:t>
            </w:r>
            <w:r w:rsidRPr="00A46C59">
              <w:rPr>
                <w:i/>
                <w:vertAlign w:val="subscript"/>
              </w:rPr>
              <w:t xml:space="preserve"> q</w:t>
            </w:r>
            <w:r w:rsidRPr="00A46C59">
              <w:t xml:space="preserve"> =</w:t>
            </w:r>
            <w:r w:rsidRPr="00A46C59">
              <w:tab/>
              <w:t>RTOFFCAP</w:t>
            </w:r>
            <w:r w:rsidRPr="00A46C59">
              <w:rPr>
                <w:i/>
                <w:vertAlign w:val="subscript"/>
              </w:rPr>
              <w:t xml:space="preserve"> q</w:t>
            </w:r>
            <w:r w:rsidRPr="00A46C59">
              <w:t xml:space="preserve"> – (RTASOFF</w:t>
            </w:r>
            <w:r w:rsidRPr="00A46C59">
              <w:rPr>
                <w:i/>
                <w:vertAlign w:val="subscript"/>
              </w:rPr>
              <w:t xml:space="preserve"> q</w:t>
            </w:r>
            <w:r w:rsidRPr="00A46C59">
              <w:t xml:space="preserve"> + RTCLRNSRESP </w:t>
            </w:r>
            <w:r w:rsidRPr="00A46C59">
              <w:rPr>
                <w:i/>
                <w:vertAlign w:val="subscript"/>
              </w:rPr>
              <w:t>q</w:t>
            </w:r>
            <w:r w:rsidRPr="00A46C59">
              <w:t xml:space="preserve"> + RTNCLRNSRESP </w:t>
            </w:r>
            <w:r w:rsidRPr="00A46C59">
              <w:rPr>
                <w:i/>
                <w:vertAlign w:val="subscript"/>
              </w:rPr>
              <w:t>q</w:t>
            </w:r>
            <w:r w:rsidRPr="00A46C59">
              <w:t>)</w:t>
            </w:r>
          </w:p>
        </w:tc>
      </w:tr>
    </w:tbl>
    <w:p w14:paraId="492958E9" w14:textId="77777777" w:rsidR="00A46C59" w:rsidRPr="00A46C59" w:rsidRDefault="00A46C59" w:rsidP="00A46C59">
      <w:pPr>
        <w:tabs>
          <w:tab w:val="left" w:pos="2340"/>
          <w:tab w:val="left" w:pos="2880"/>
        </w:tabs>
        <w:spacing w:before="240" w:after="240"/>
        <w:ind w:left="3600" w:hanging="2430"/>
        <w:rPr>
          <w:rFonts w:ascii="Times New Roman Bold" w:hAnsi="Times New Roman Bold"/>
          <w:b/>
          <w:bCs/>
          <w:lang w:val="x-none" w:eastAsia="x-none"/>
        </w:rPr>
      </w:pPr>
      <w:r w:rsidRPr="00A46C59">
        <w:rPr>
          <w:bCs/>
          <w:lang w:val="x-none" w:eastAsia="x-none"/>
        </w:rPr>
        <w:t>RTOFFCAP</w:t>
      </w:r>
      <w:r w:rsidRPr="00A46C59">
        <w:rPr>
          <w:bCs/>
          <w:i/>
          <w:vertAlign w:val="subscript"/>
          <w:lang w:val="x-none" w:eastAsia="x-none"/>
        </w:rPr>
        <w:t xml:space="preserve"> q </w:t>
      </w:r>
      <w:r w:rsidRPr="00A46C59">
        <w:rPr>
          <w:bCs/>
          <w:lang w:val="x-none" w:eastAsia="x-none"/>
        </w:rPr>
        <w:t>=</w:t>
      </w:r>
      <w:r w:rsidRPr="00A46C59">
        <w:rPr>
          <w:bCs/>
          <w:lang w:val="x-none" w:eastAsia="x-none"/>
        </w:rPr>
        <w:tab/>
        <w:t xml:space="preserve">(SYS_GEN_DISCFACTOR * RTCST30HSL </w:t>
      </w:r>
      <w:r w:rsidRPr="00A46C59">
        <w:rPr>
          <w:bCs/>
          <w:i/>
          <w:vertAlign w:val="subscript"/>
          <w:lang w:val="x-none" w:eastAsia="x-none"/>
        </w:rPr>
        <w:t>q</w:t>
      </w:r>
      <w:r w:rsidRPr="00A46C59">
        <w:rPr>
          <w:bCs/>
          <w:lang w:val="x-none" w:eastAsia="x-none"/>
        </w:rPr>
        <w:t xml:space="preserve">) + (SYS_GEN_DISCFACTOR * RTOFFNSHSL </w:t>
      </w:r>
      <w:r w:rsidRPr="00A46C59">
        <w:rPr>
          <w:bCs/>
          <w:i/>
          <w:vertAlign w:val="subscript"/>
          <w:lang w:val="x-none" w:eastAsia="x-none"/>
        </w:rPr>
        <w:t>q</w:t>
      </w:r>
      <w:r w:rsidRPr="00A46C59">
        <w:rPr>
          <w:bCs/>
          <w:lang w:val="x-none" w:eastAsia="x-none"/>
        </w:rPr>
        <w:t>)</w:t>
      </w:r>
      <w:r w:rsidRPr="00A46C59">
        <w:rPr>
          <w:rFonts w:ascii="Times New Roman Bold" w:hAnsi="Times New Roman Bold"/>
          <w:bCs/>
          <w:lang w:val="x-none" w:eastAsia="x-none"/>
        </w:rPr>
        <w:t>+</w:t>
      </w:r>
      <w:r w:rsidRPr="00A46C59">
        <w:rPr>
          <w:bCs/>
          <w:lang w:val="x-none" w:eastAsia="x-none"/>
        </w:rPr>
        <w:t xml:space="preserve"> RTCLRNS</w:t>
      </w:r>
      <w:r w:rsidRPr="00A46C59">
        <w:rPr>
          <w:bCs/>
          <w:i/>
          <w:vertAlign w:val="subscript"/>
          <w:lang w:val="x-none" w:eastAsia="x-none"/>
        </w:rPr>
        <w:t xml:space="preserve"> q</w:t>
      </w:r>
      <w:r w:rsidRPr="00A46C59">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719A960C"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44BE22" w14:textId="77777777" w:rsidR="00A46C59" w:rsidRPr="00A46C59" w:rsidRDefault="00A46C59" w:rsidP="00A46C59">
            <w:pPr>
              <w:spacing w:before="120" w:after="240"/>
              <w:rPr>
                <w:b/>
                <w:i/>
                <w:iCs/>
                <w:lang w:val="x-none" w:eastAsia="x-none"/>
              </w:rPr>
            </w:pPr>
            <w:r w:rsidRPr="00A46C59">
              <w:rPr>
                <w:b/>
                <w:i/>
                <w:iCs/>
                <w:lang w:val="x-none" w:eastAsia="x-none"/>
              </w:rPr>
              <w:t>[NPRR1093:  Replace the formula “RTOFFCAP</w:t>
            </w:r>
            <w:r w:rsidRPr="00A46C59">
              <w:rPr>
                <w:b/>
                <w:i/>
                <w:iCs/>
                <w:vertAlign w:val="subscript"/>
                <w:lang w:val="x-none" w:eastAsia="x-none"/>
              </w:rPr>
              <w:t xml:space="preserve"> q</w:t>
            </w:r>
            <w:r w:rsidRPr="00A46C59">
              <w:rPr>
                <w:b/>
                <w:i/>
                <w:iCs/>
                <w:lang w:val="x-none" w:eastAsia="x-none"/>
              </w:rPr>
              <w:t>” above with the following upon system implementation:]</w:t>
            </w:r>
          </w:p>
          <w:p w14:paraId="323EEFE0" w14:textId="77777777" w:rsidR="00A46C59" w:rsidRPr="00A46C59" w:rsidRDefault="00A46C59" w:rsidP="00A46C59">
            <w:pPr>
              <w:tabs>
                <w:tab w:val="left" w:pos="2340"/>
                <w:tab w:val="left" w:pos="2880"/>
              </w:tabs>
              <w:spacing w:after="240"/>
              <w:ind w:left="3600" w:hanging="2430"/>
              <w:rPr>
                <w:b/>
                <w:bCs/>
                <w:i/>
                <w:vertAlign w:val="subscript"/>
                <w:lang w:val="x-none" w:eastAsia="x-none"/>
              </w:rPr>
            </w:pPr>
            <w:r w:rsidRPr="00A46C59">
              <w:rPr>
                <w:bCs/>
                <w:lang w:val="x-none" w:eastAsia="x-none"/>
              </w:rPr>
              <w:t>RTOFFCAP</w:t>
            </w:r>
            <w:r w:rsidRPr="00A46C59">
              <w:rPr>
                <w:bCs/>
                <w:i/>
                <w:vertAlign w:val="subscript"/>
                <w:lang w:val="x-none" w:eastAsia="x-none"/>
              </w:rPr>
              <w:t xml:space="preserve"> q </w:t>
            </w:r>
            <w:r w:rsidRPr="00A46C59">
              <w:rPr>
                <w:bCs/>
                <w:lang w:val="x-none" w:eastAsia="x-none"/>
              </w:rPr>
              <w:t>=</w:t>
            </w:r>
            <w:r w:rsidRPr="00A46C59">
              <w:rPr>
                <w:bCs/>
                <w:lang w:val="x-none" w:eastAsia="x-none"/>
              </w:rPr>
              <w:tab/>
              <w:t xml:space="preserve">   </w:t>
            </w:r>
            <w:r w:rsidRPr="00A46C59">
              <w:rPr>
                <w:bCs/>
                <w:lang w:val="x-none" w:eastAsia="x-none"/>
              </w:rPr>
              <w:tab/>
              <w:t xml:space="preserve">(SYS_GEN_DISCFACTOR * RTCST30HSL </w:t>
            </w:r>
            <w:r w:rsidRPr="00A46C59">
              <w:rPr>
                <w:bCs/>
                <w:i/>
                <w:vertAlign w:val="subscript"/>
                <w:lang w:val="x-none" w:eastAsia="x-none"/>
              </w:rPr>
              <w:t>q</w:t>
            </w:r>
            <w:r w:rsidRPr="00A46C59">
              <w:rPr>
                <w:bCs/>
                <w:lang w:val="x-none" w:eastAsia="x-none"/>
              </w:rPr>
              <w:t xml:space="preserve">) + (SYS_GEN_DISCFACTOR * RTOFFNSHSL </w:t>
            </w:r>
            <w:r w:rsidRPr="00A46C59">
              <w:rPr>
                <w:bCs/>
                <w:i/>
                <w:vertAlign w:val="subscript"/>
                <w:lang w:val="x-none" w:eastAsia="x-none"/>
              </w:rPr>
              <w:t>q</w:t>
            </w:r>
            <w:r w:rsidRPr="00A46C59">
              <w:rPr>
                <w:bCs/>
                <w:lang w:val="x-none" w:eastAsia="x-none"/>
              </w:rPr>
              <w:t xml:space="preserve">) </w:t>
            </w:r>
            <w:r w:rsidRPr="00A46C59">
              <w:rPr>
                <w:rFonts w:ascii="Times New Roman Bold" w:hAnsi="Times New Roman Bold"/>
                <w:bCs/>
                <w:lang w:val="x-none" w:eastAsia="x-none"/>
              </w:rPr>
              <w:t>+</w:t>
            </w:r>
            <w:r w:rsidRPr="00A46C59">
              <w:rPr>
                <w:bCs/>
                <w:lang w:val="x-none" w:eastAsia="x-none"/>
              </w:rPr>
              <w:t xml:space="preserve"> RTCLRNS</w:t>
            </w:r>
            <w:r w:rsidRPr="00A46C59">
              <w:rPr>
                <w:bCs/>
                <w:i/>
                <w:vertAlign w:val="subscript"/>
                <w:lang w:val="x-none" w:eastAsia="x-none"/>
              </w:rPr>
              <w:t xml:space="preserve"> q</w:t>
            </w:r>
            <w:r w:rsidRPr="00A46C59">
              <w:rPr>
                <w:bCs/>
                <w:lang w:val="x-none" w:eastAsia="x-none"/>
              </w:rPr>
              <w:t xml:space="preserve"> + RTNCLRNSCAP</w:t>
            </w:r>
            <w:r w:rsidRPr="00A46C59">
              <w:rPr>
                <w:i/>
                <w:vertAlign w:val="subscript"/>
                <w:lang w:val="x-none" w:eastAsia="x-none"/>
              </w:rPr>
              <w:t xml:space="preserve"> </w:t>
            </w:r>
            <w:r w:rsidRPr="00A46C59">
              <w:rPr>
                <w:bCs/>
                <w:i/>
                <w:vertAlign w:val="subscript"/>
                <w:lang w:val="x-none" w:eastAsia="x-none"/>
              </w:rPr>
              <w:t>q</w:t>
            </w:r>
          </w:p>
          <w:p w14:paraId="33852FD4" w14:textId="77777777" w:rsidR="00A46C59" w:rsidRPr="00A46C59" w:rsidRDefault="00A46C59" w:rsidP="00A46C59">
            <w:pPr>
              <w:tabs>
                <w:tab w:val="left" w:pos="2250"/>
                <w:tab w:val="left" w:pos="3150"/>
                <w:tab w:val="left" w:pos="3960"/>
              </w:tabs>
              <w:spacing w:after="240"/>
              <w:ind w:left="3600" w:hanging="2430"/>
              <w:rPr>
                <w:bCs/>
              </w:rPr>
            </w:pPr>
            <w:r w:rsidRPr="00A46C59">
              <w:rPr>
                <w:bCs/>
              </w:rPr>
              <w:t>RTNCLRNSCAP</w:t>
            </w:r>
            <w:r w:rsidRPr="00A46C59">
              <w:rPr>
                <w:bCs/>
                <w:i/>
                <w:vertAlign w:val="subscript"/>
              </w:rPr>
              <w:t xml:space="preserve"> q    </w:t>
            </w:r>
            <w:r w:rsidRPr="00A46C59">
              <w:rPr>
                <w:bCs/>
              </w:rPr>
              <w:t>=</w:t>
            </w:r>
            <w:r w:rsidRPr="00A46C59">
              <w:rPr>
                <w:bCs/>
              </w:rPr>
              <w:tab/>
              <w:t>Min(Max(RTNCLRNPC</w:t>
            </w:r>
            <w:r w:rsidRPr="00A46C59">
              <w:rPr>
                <w:bCs/>
                <w:i/>
                <w:vertAlign w:val="subscript"/>
              </w:rPr>
              <w:t xml:space="preserve"> q</w:t>
            </w:r>
            <w:r w:rsidRPr="00A46C59">
              <w:rPr>
                <w:bCs/>
              </w:rPr>
              <w:t xml:space="preserve"> – RTNCLRLPC</w:t>
            </w:r>
            <w:r w:rsidRPr="00A46C59">
              <w:rPr>
                <w:bCs/>
                <w:i/>
                <w:vertAlign w:val="subscript"/>
              </w:rPr>
              <w:t xml:space="preserve"> q</w:t>
            </w:r>
            <w:r w:rsidRPr="00A46C59">
              <w:rPr>
                <w:bCs/>
              </w:rPr>
              <w:t>, 0.0), RTNCLRNS</w:t>
            </w:r>
            <w:r w:rsidRPr="00A46C59">
              <w:rPr>
                <w:bCs/>
                <w:i/>
                <w:vertAlign w:val="subscript"/>
              </w:rPr>
              <w:t xml:space="preserve"> q </w:t>
            </w:r>
            <w:r w:rsidRPr="00A46C59">
              <w:rPr>
                <w:bCs/>
              </w:rPr>
              <w:t>* 1.5)</w:t>
            </w:r>
          </w:p>
          <w:p w14:paraId="1788AE7C" w14:textId="77777777" w:rsidR="00A46C59" w:rsidRPr="00A46C59" w:rsidRDefault="00A46C59" w:rsidP="00A46C59">
            <w:pPr>
              <w:tabs>
                <w:tab w:val="left" w:pos="2250"/>
                <w:tab w:val="left" w:pos="3150"/>
                <w:tab w:val="left" w:pos="3960"/>
              </w:tabs>
              <w:spacing w:after="240"/>
              <w:ind w:left="3600" w:hanging="2430"/>
              <w:rPr>
                <w:bCs/>
              </w:rPr>
            </w:pPr>
            <w:r w:rsidRPr="00A46C59">
              <w:rPr>
                <w:bCs/>
              </w:rPr>
              <w:t xml:space="preserve">RTNCLRNS </w:t>
            </w:r>
            <w:r w:rsidRPr="00A46C59">
              <w:rPr>
                <w:bCs/>
                <w:i/>
                <w:iCs/>
                <w:vertAlign w:val="subscript"/>
              </w:rPr>
              <w:t xml:space="preserve">q </w:t>
            </w:r>
            <w:r w:rsidRPr="00A46C59">
              <w:rPr>
                <w:bCs/>
              </w:rPr>
              <w:t>=</w:t>
            </w:r>
            <w:r w:rsidRPr="00A46C59">
              <w:rPr>
                <w:bCs/>
              </w:rPr>
              <w:tab/>
            </w:r>
            <w:r w:rsidRPr="00A46C59">
              <w:rPr>
                <w:bCs/>
              </w:rPr>
              <w:tab/>
              <w:t xml:space="preserve">SYS_GEN_DISCFACTOR * </w:t>
            </w:r>
            <w:r w:rsidRPr="00A46C59">
              <w:rPr>
                <w:position w:val="-18"/>
              </w:rPr>
              <w:object w:dxaOrig="285" w:dyaOrig="450" w14:anchorId="4B2B110A">
                <v:shape id="_x0000_i1066" type="#_x0000_t75" style="width:14.25pt;height:21.75pt" o:ole="">
                  <v:imagedata r:id="rId24" o:title=""/>
                </v:shape>
                <o:OLEObject Type="Embed" ProgID="Equation.3" ShapeID="_x0000_i1066" DrawAspect="Content" ObjectID="_1704010623" r:id="rId59"/>
              </w:object>
            </w:r>
            <w:r w:rsidRPr="00A46C59">
              <w:rPr>
                <w:position w:val="-22"/>
              </w:rPr>
              <w:object w:dxaOrig="285" w:dyaOrig="420" w14:anchorId="4E399A7A">
                <v:shape id="_x0000_i1067" type="#_x0000_t75" style="width:14.25pt;height:21.75pt" o:ole="">
                  <v:imagedata r:id="rId26" o:title=""/>
                </v:shape>
                <o:OLEObject Type="Embed" ProgID="Equation.3" ShapeID="_x0000_i1067" DrawAspect="Content" ObjectID="_1704010624" r:id="rId60"/>
              </w:object>
            </w:r>
            <w:r w:rsidRPr="00A46C59">
              <w:rPr>
                <w:bCs/>
              </w:rPr>
              <w:t xml:space="preserve"> RTNCLRNSR</w:t>
            </w:r>
            <w:r w:rsidRPr="00A46C59">
              <w:rPr>
                <w:bCs/>
                <w:i/>
                <w:vertAlign w:val="subscript"/>
              </w:rPr>
              <w:t xml:space="preserve"> q, r, p</w:t>
            </w:r>
          </w:p>
        </w:tc>
      </w:tr>
    </w:tbl>
    <w:p w14:paraId="527B43BE" w14:textId="77777777" w:rsidR="00A46C59" w:rsidRPr="00A46C59" w:rsidRDefault="00A46C59" w:rsidP="00A46C59">
      <w:pPr>
        <w:tabs>
          <w:tab w:val="left" w:pos="2340"/>
          <w:tab w:val="left" w:pos="2880"/>
        </w:tabs>
        <w:spacing w:before="240" w:after="240"/>
        <w:ind w:left="3600" w:hanging="2520"/>
        <w:rPr>
          <w:b/>
          <w:bCs/>
          <w:lang w:val="x-none" w:eastAsia="x-none"/>
        </w:rPr>
      </w:pPr>
      <w:r w:rsidRPr="00A46C59">
        <w:rPr>
          <w:bCs/>
          <w:lang w:val="x-none" w:eastAsia="x-none"/>
        </w:rPr>
        <w:t>RTRSVPOFF =</w:t>
      </w:r>
      <w:r w:rsidRPr="00A46C59">
        <w:rPr>
          <w:bCs/>
          <w:lang w:val="x-none" w:eastAsia="x-none"/>
        </w:rPr>
        <w:tab/>
      </w:r>
      <w:r w:rsidRPr="00A46C59">
        <w:rPr>
          <w:b/>
          <w:bCs/>
          <w:noProof/>
          <w:lang w:val="x-none" w:eastAsia="x-none"/>
        </w:rPr>
        <w:drawing>
          <wp:inline distT="0" distB="0" distL="0" distR="0" wp14:anchorId="41E13A1C" wp14:editId="787F12EB">
            <wp:extent cx="142875" cy="295275"/>
            <wp:effectExtent l="0" t="0" r="9525" b="9525"/>
            <wp:docPr id="169"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RTOFFPA</w:t>
      </w:r>
      <w:r w:rsidRPr="00A46C59">
        <w:rPr>
          <w:bCs/>
          <w:i/>
          <w:iCs/>
          <w:vertAlign w:val="subscript"/>
          <w:lang w:val="x-none" w:eastAsia="x-none"/>
        </w:rPr>
        <w:t xml:space="preserve"> y</w:t>
      </w:r>
      <w:r w:rsidRPr="00A46C59">
        <w:rPr>
          <w:bCs/>
          <w:lang w:val="x-none" w:eastAsia="x-none"/>
        </w:rPr>
        <w:t>)</w:t>
      </w:r>
    </w:p>
    <w:p w14:paraId="5DE2B3C0" w14:textId="77777777" w:rsidR="00A46C59" w:rsidRPr="00A46C59" w:rsidRDefault="00A46C59" w:rsidP="00A46C59">
      <w:pPr>
        <w:tabs>
          <w:tab w:val="left" w:pos="2340"/>
          <w:tab w:val="left" w:pos="2880"/>
        </w:tabs>
        <w:spacing w:after="240"/>
        <w:ind w:left="3600" w:hanging="2520"/>
        <w:rPr>
          <w:b/>
          <w:bCs/>
          <w:lang w:val="x-none" w:eastAsia="x-none"/>
        </w:rPr>
      </w:pPr>
      <w:r w:rsidRPr="00A46C59">
        <w:rPr>
          <w:bCs/>
          <w:lang w:val="x-none" w:eastAsia="x-none"/>
        </w:rPr>
        <w:t>RTRDP =</w:t>
      </w:r>
      <w:r w:rsidRPr="00A46C59">
        <w:rPr>
          <w:bCs/>
          <w:lang w:val="x-none" w:eastAsia="x-none"/>
        </w:rPr>
        <w:tab/>
      </w:r>
      <w:r w:rsidRPr="00A46C59">
        <w:rPr>
          <w:bCs/>
          <w:position w:val="-22"/>
          <w:lang w:val="x-none" w:eastAsia="x-none"/>
        </w:rPr>
        <w:object w:dxaOrig="285" w:dyaOrig="405" w14:anchorId="12E81F1A">
          <v:shape id="_x0000_i1068" type="#_x0000_t75" style="width:14.25pt;height:21.75pt" o:ole="">
            <v:imagedata r:id="rId61" o:title=""/>
          </v:shape>
          <o:OLEObject Type="Embed" ProgID="Equation.3" ShapeID="_x0000_i1068" DrawAspect="Content" ObjectID="_1704010625" r:id="rId62"/>
        </w:object>
      </w:r>
      <w:r w:rsidRPr="00A46C59">
        <w:rPr>
          <w:bCs/>
          <w:lang w:val="x-none" w:eastAsia="x-none"/>
        </w:rPr>
        <w:t xml:space="preserve">(RNWF </w:t>
      </w:r>
      <w:r w:rsidRPr="00A46C59">
        <w:rPr>
          <w:bCs/>
          <w:i/>
          <w:iCs/>
          <w:vertAlign w:val="subscript"/>
          <w:lang w:val="x-none" w:eastAsia="x-none"/>
        </w:rPr>
        <w:t xml:space="preserve"> y </w:t>
      </w:r>
      <w:r w:rsidRPr="00A46C59">
        <w:rPr>
          <w:bCs/>
          <w:lang w:val="x-none" w:eastAsia="x-none"/>
        </w:rPr>
        <w:t>* RTORDPA</w:t>
      </w:r>
      <w:r w:rsidRPr="00A46C59">
        <w:rPr>
          <w:bCs/>
          <w:i/>
          <w:iCs/>
          <w:vertAlign w:val="subscript"/>
          <w:lang w:val="x-none" w:eastAsia="x-none"/>
        </w:rPr>
        <w:t xml:space="preserve"> y</w:t>
      </w:r>
      <w:r w:rsidRPr="00A46C59">
        <w:rPr>
          <w:bCs/>
          <w:lang w:val="x-none" w:eastAsia="x-none"/>
        </w:rPr>
        <w:t>)</w:t>
      </w:r>
    </w:p>
    <w:p w14:paraId="5D16C3E2" w14:textId="77777777" w:rsidR="00A46C59" w:rsidRPr="00A46C59" w:rsidRDefault="00A46C59" w:rsidP="00A46C59">
      <w:pPr>
        <w:tabs>
          <w:tab w:val="left" w:pos="2340"/>
          <w:tab w:val="left" w:pos="2880"/>
        </w:tabs>
        <w:spacing w:after="240"/>
        <w:ind w:left="3600" w:hanging="2520"/>
        <w:rPr>
          <w:b/>
          <w:bCs/>
          <w:lang w:val="x-none" w:eastAsia="x-none"/>
        </w:rPr>
      </w:pPr>
      <w:r w:rsidRPr="00A46C59">
        <w:rPr>
          <w:bCs/>
          <w:lang w:val="x-none" w:eastAsia="x-none"/>
        </w:rPr>
        <w:t xml:space="preserve">RNWF </w:t>
      </w:r>
      <w:r w:rsidRPr="00A46C59">
        <w:rPr>
          <w:bCs/>
          <w:i/>
          <w:vertAlign w:val="subscript"/>
          <w:lang w:val="x-none" w:eastAsia="x-none"/>
        </w:rPr>
        <w:t>y</w:t>
      </w:r>
      <w:r w:rsidRPr="00A46C59">
        <w:rPr>
          <w:bCs/>
          <w:lang w:val="x-none" w:eastAsia="x-none"/>
        </w:rPr>
        <w:t>=</w:t>
      </w:r>
      <w:r w:rsidRPr="00A46C59">
        <w:rPr>
          <w:bCs/>
          <w:lang w:val="x-none" w:eastAsia="x-none"/>
        </w:rPr>
        <w:tab/>
        <w:t xml:space="preserve">TLMP </w:t>
      </w:r>
      <w:r w:rsidRPr="00A46C59">
        <w:rPr>
          <w:bCs/>
          <w:i/>
          <w:vertAlign w:val="subscript"/>
          <w:lang w:val="x-none" w:eastAsia="x-none"/>
        </w:rPr>
        <w:t>y</w:t>
      </w:r>
      <w:r w:rsidRPr="00A46C59">
        <w:rPr>
          <w:bCs/>
          <w:lang w:val="x-none" w:eastAsia="x-none"/>
        </w:rPr>
        <w:t xml:space="preserve"> </w:t>
      </w:r>
      <w:r w:rsidRPr="00A46C59">
        <w:rPr>
          <w:bCs/>
          <w:color w:val="000000"/>
          <w:sz w:val="32"/>
          <w:szCs w:val="32"/>
          <w:lang w:val="x-none" w:eastAsia="x-none"/>
        </w:rPr>
        <w:t>/</w:t>
      </w:r>
      <w:r w:rsidRPr="00A46C59">
        <w:rPr>
          <w:bCs/>
          <w:color w:val="000000"/>
          <w:lang w:val="x-none" w:eastAsia="x-none"/>
        </w:rPr>
        <w:t xml:space="preserve"> </w:t>
      </w:r>
      <w:r w:rsidRPr="00A46C59">
        <w:rPr>
          <w:bCs/>
          <w:position w:val="-22"/>
          <w:lang w:val="x-none" w:eastAsia="x-none"/>
        </w:rPr>
        <w:object w:dxaOrig="285" w:dyaOrig="405" w14:anchorId="6DFDE7AF">
          <v:shape id="_x0000_i1069" type="#_x0000_t75" style="width:14.25pt;height:21.75pt" o:ole="">
            <v:imagedata r:id="rId61" o:title=""/>
          </v:shape>
          <o:OLEObject Type="Embed" ProgID="Equation.3" ShapeID="_x0000_i1069" DrawAspect="Content" ObjectID="_1704010626" r:id="rId63"/>
        </w:object>
      </w:r>
      <w:r w:rsidRPr="00A46C59">
        <w:rPr>
          <w:bCs/>
          <w:lang w:val="x-none" w:eastAsia="x-none"/>
        </w:rPr>
        <w:t xml:space="preserve">TLMP </w:t>
      </w:r>
      <w:r w:rsidRPr="00A46C59">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6C59" w:rsidRPr="00A46C59" w14:paraId="07887963" w14:textId="77777777" w:rsidTr="00A46C5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D65ADF6" w14:textId="77777777" w:rsidR="00A46C59" w:rsidRPr="00A46C59" w:rsidRDefault="00A46C59" w:rsidP="00A46C59">
            <w:pPr>
              <w:spacing w:before="120" w:after="240"/>
              <w:rPr>
                <w:b/>
                <w:i/>
                <w:iCs/>
                <w:lang w:val="x-none" w:eastAsia="x-none"/>
              </w:rPr>
            </w:pPr>
            <w:r w:rsidRPr="00A46C59">
              <w:rPr>
                <w:b/>
                <w:i/>
                <w:iCs/>
                <w:lang w:val="x-none" w:eastAsia="x-none"/>
              </w:rPr>
              <w:t>[NPRR987:  Insert the language below upon system implementation:]</w:t>
            </w:r>
          </w:p>
          <w:p w14:paraId="50CF8FAE" w14:textId="77777777" w:rsidR="00A46C59" w:rsidRPr="00A46C59" w:rsidRDefault="00A46C59" w:rsidP="00A46C59">
            <w:pPr>
              <w:spacing w:after="240"/>
              <w:contextualSpacing/>
              <w:rPr>
                <w:rFonts w:cs="Arial"/>
                <w:iCs/>
              </w:rPr>
            </w:pPr>
            <w:r w:rsidRPr="00A46C59">
              <w:rPr>
                <w:rFonts w:cs="Arial"/>
                <w:iCs/>
              </w:rPr>
              <w:t>Where for an ESR:</w:t>
            </w:r>
          </w:p>
          <w:p w14:paraId="45C7F3D5" w14:textId="77777777" w:rsidR="00A46C59" w:rsidRPr="00A46C59" w:rsidRDefault="00A46C59" w:rsidP="00A46C59">
            <w:pPr>
              <w:spacing w:after="240"/>
              <w:ind w:left="1080"/>
              <w:contextualSpacing/>
              <w:jc w:val="both"/>
            </w:pPr>
            <w:r w:rsidRPr="00A46C59">
              <w:rPr>
                <w:rFonts w:cs="Arial"/>
                <w:iCs/>
              </w:rPr>
              <w:t>RTESRCAP</w:t>
            </w:r>
            <w:r w:rsidRPr="00A46C59">
              <w:rPr>
                <w:i/>
                <w:vertAlign w:val="subscript"/>
              </w:rPr>
              <w:t xml:space="preserve"> q </w:t>
            </w:r>
            <w:r w:rsidRPr="00A46C59">
              <w:rPr>
                <w:rFonts w:cs="Arial"/>
                <w:iCs/>
              </w:rPr>
              <w:t>=</w:t>
            </w:r>
            <w:r w:rsidRPr="00A46C59">
              <w:rPr>
                <w:noProof/>
              </w:rPr>
              <w:drawing>
                <wp:inline distT="0" distB="0" distL="0" distR="0" wp14:anchorId="3E05BDE7" wp14:editId="7D531C8F">
                  <wp:extent cx="180975" cy="342900"/>
                  <wp:effectExtent l="0" t="0" r="9525" b="0"/>
                  <wp:docPr id="172"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sidRPr="00A46C59">
              <w:rPr>
                <w:rFonts w:cs="Arial"/>
                <w:iCs/>
              </w:rPr>
              <w:t xml:space="preserve">  </w:t>
            </w:r>
            <w:r w:rsidRPr="00A46C59">
              <w:rPr>
                <w:bCs/>
              </w:rPr>
              <w:t>(</w:t>
            </w:r>
            <w:r w:rsidRPr="00A46C59">
              <w:rPr>
                <w:rFonts w:cs="Arial"/>
                <w:iCs/>
              </w:rPr>
              <w:t>RTESRCAPR</w:t>
            </w:r>
            <w:r w:rsidRPr="00A46C59">
              <w:rPr>
                <w:i/>
                <w:vertAlign w:val="subscript"/>
              </w:rPr>
              <w:t xml:space="preserve"> q, g, p</w:t>
            </w:r>
            <w:r w:rsidRPr="00A46C59">
              <w:t>)</w:t>
            </w:r>
          </w:p>
          <w:p w14:paraId="22E20241" w14:textId="77777777" w:rsidR="00A46C59" w:rsidRPr="00A46C59" w:rsidRDefault="00A46C59" w:rsidP="00A46C59">
            <w:pPr>
              <w:spacing w:after="240"/>
              <w:contextualSpacing/>
              <w:rPr>
                <w:rFonts w:cs="Arial"/>
                <w:iCs/>
              </w:rPr>
            </w:pPr>
            <w:r w:rsidRPr="00A46C59">
              <w:rPr>
                <w:rFonts w:cs="Arial"/>
                <w:iCs/>
              </w:rPr>
              <w:lastRenderedPageBreak/>
              <w:t>Where:</w:t>
            </w:r>
          </w:p>
          <w:p w14:paraId="537D4337" w14:textId="77777777" w:rsidR="00A46C59" w:rsidRPr="00A46C59" w:rsidRDefault="00A46C59" w:rsidP="00A46C59">
            <w:pPr>
              <w:spacing w:after="240"/>
              <w:ind w:left="1080"/>
              <w:contextualSpacing/>
              <w:jc w:val="both"/>
            </w:pPr>
            <w:r w:rsidRPr="00A46C59">
              <w:rPr>
                <w:rFonts w:cs="Arial"/>
                <w:iCs/>
              </w:rPr>
              <w:t>RTESRCAPR</w:t>
            </w:r>
            <w:r w:rsidRPr="00A46C59">
              <w:rPr>
                <w:i/>
                <w:vertAlign w:val="subscript"/>
              </w:rPr>
              <w:t xml:space="preserve"> q, g, p</w:t>
            </w:r>
            <w:r w:rsidRPr="00A46C59">
              <w:t xml:space="preserve">  </w:t>
            </w:r>
            <w:r w:rsidRPr="00A46C59">
              <w:rPr>
                <w:i/>
              </w:rPr>
              <w:t xml:space="preserve">= </w:t>
            </w:r>
            <w:r w:rsidRPr="00A46C59">
              <w:t xml:space="preserve">Min[(RTOLHSLRA </w:t>
            </w:r>
            <w:r w:rsidRPr="00A46C59">
              <w:rPr>
                <w:i/>
                <w:vertAlign w:val="subscript"/>
              </w:rPr>
              <w:t>q, r, p</w:t>
            </w:r>
            <w:r w:rsidRPr="00A46C59">
              <w:t xml:space="preserve"> – RTMGA </w:t>
            </w:r>
            <w:r w:rsidRPr="00A46C59">
              <w:rPr>
                <w:i/>
                <w:vertAlign w:val="subscript"/>
              </w:rPr>
              <w:t>q, r, p</w:t>
            </w:r>
            <w:r w:rsidRPr="00A46C59">
              <w:rPr>
                <w:i/>
              </w:rPr>
              <w:t xml:space="preserve"> </w:t>
            </w:r>
            <w:r w:rsidRPr="00A46C59">
              <w:t>+</w:t>
            </w:r>
            <w:r w:rsidRPr="00A46C59">
              <w:rPr>
                <w:bCs/>
              </w:rPr>
              <w:t xml:space="preserve"> RTCLRNPCR </w:t>
            </w:r>
            <w:r w:rsidRPr="00A46C59">
              <w:rPr>
                <w:i/>
                <w:vertAlign w:val="subscript"/>
              </w:rPr>
              <w:t>q, r, p</w:t>
            </w:r>
            <w:r w:rsidRPr="00A46C59">
              <w:t>),</w:t>
            </w:r>
            <w:r w:rsidRPr="00A46C59">
              <w:rPr>
                <w:vertAlign w:val="subscript"/>
              </w:rPr>
              <w:t xml:space="preserve"> </w:t>
            </w:r>
            <w:r w:rsidRPr="00A46C59">
              <w:rPr>
                <w:bCs/>
              </w:rPr>
              <w:t xml:space="preserve">(RTCLRNPCR </w:t>
            </w:r>
            <w:r w:rsidRPr="00A46C59">
              <w:rPr>
                <w:i/>
                <w:vertAlign w:val="subscript"/>
              </w:rPr>
              <w:t xml:space="preserve">q, r, p  </w:t>
            </w:r>
            <w:r w:rsidRPr="00A46C59">
              <w:t xml:space="preserve">+ SOCT </w:t>
            </w:r>
            <w:r w:rsidRPr="00A46C59">
              <w:rPr>
                <w:i/>
                <w:vertAlign w:val="subscript"/>
              </w:rPr>
              <w:t>q, r</w:t>
            </w:r>
            <w:r w:rsidRPr="00A46C59">
              <w:t xml:space="preserve"> – SOCOM </w:t>
            </w:r>
            <w:r w:rsidRPr="00A46C59">
              <w:rPr>
                <w:i/>
                <w:vertAlign w:val="subscript"/>
              </w:rPr>
              <w:t>q, r</w:t>
            </w:r>
            <w:r w:rsidRPr="00A46C59">
              <w:t>)]</w:t>
            </w:r>
          </w:p>
        </w:tc>
      </w:tr>
    </w:tbl>
    <w:p w14:paraId="19A58DBB" w14:textId="77777777" w:rsidR="00A46C59" w:rsidRPr="00A46C59" w:rsidRDefault="00A46C59" w:rsidP="00A46C59">
      <w:pPr>
        <w:spacing w:before="240"/>
        <w:ind w:left="720" w:hanging="720"/>
        <w:rPr>
          <w:iCs/>
          <w:lang w:val="x-none" w:eastAsia="x-none"/>
        </w:rPr>
      </w:pPr>
      <w:r w:rsidRPr="00A46C59">
        <w:rPr>
          <w:iCs/>
          <w:lang w:val="x-none" w:eastAsia="x-none"/>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A46C59" w:rsidRPr="00A46C59" w14:paraId="0D1E7F1A" w14:textId="77777777" w:rsidTr="00A46C59">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7F3AEC56" w14:textId="77777777" w:rsidR="00A46C59" w:rsidRPr="00A46C59" w:rsidRDefault="00A46C59" w:rsidP="00A46C59">
            <w:pPr>
              <w:spacing w:after="120"/>
              <w:rPr>
                <w:b/>
                <w:iCs/>
                <w:sz w:val="20"/>
                <w:szCs w:val="20"/>
              </w:rPr>
            </w:pPr>
            <w:r w:rsidRPr="00A46C59">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1289A24B" w14:textId="77777777" w:rsidR="00A46C59" w:rsidRPr="00A46C59" w:rsidRDefault="00A46C59" w:rsidP="00A46C59">
            <w:pPr>
              <w:spacing w:after="120"/>
              <w:rPr>
                <w:b/>
                <w:iCs/>
                <w:sz w:val="20"/>
                <w:szCs w:val="20"/>
              </w:rPr>
            </w:pPr>
            <w:r w:rsidRPr="00A46C59">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4523E53F"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0885033C"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65FEBA6C" w14:textId="77777777" w:rsidR="00A46C59" w:rsidRPr="00A46C59" w:rsidRDefault="00A46C59" w:rsidP="00A46C59">
            <w:pPr>
              <w:spacing w:after="60"/>
              <w:rPr>
                <w:sz w:val="20"/>
                <w:szCs w:val="20"/>
              </w:rPr>
            </w:pPr>
            <w:r w:rsidRPr="00A46C59">
              <w:rPr>
                <w:sz w:val="20"/>
                <w:szCs w:val="20"/>
              </w:rPr>
              <w:t>RTASIAMT</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842A0FD" w14:textId="77777777" w:rsidR="00A46C59" w:rsidRPr="00A46C59" w:rsidRDefault="00A46C59" w:rsidP="00A46C59">
            <w:pPr>
              <w:spacing w:after="60"/>
              <w:rPr>
                <w:sz w:val="20"/>
                <w:szCs w:val="20"/>
              </w:rPr>
            </w:pPr>
            <w:r w:rsidRPr="00A46C59">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F270F5C" w14:textId="77777777" w:rsidR="00A46C59" w:rsidRPr="00A46C59" w:rsidRDefault="00A46C59" w:rsidP="00A46C59">
            <w:pPr>
              <w:spacing w:after="60"/>
              <w:rPr>
                <w:i/>
                <w:sz w:val="20"/>
                <w:szCs w:val="20"/>
              </w:rPr>
            </w:pPr>
            <w:r w:rsidRPr="00A46C59">
              <w:rPr>
                <w:i/>
                <w:sz w:val="20"/>
                <w:szCs w:val="20"/>
              </w:rPr>
              <w:t>Real-Time Ancillary Service Imbalance Amount</w:t>
            </w:r>
            <w:r w:rsidRPr="00A46C59">
              <w:rPr>
                <w:sz w:val="20"/>
                <w:szCs w:val="20"/>
              </w:rPr>
              <w:t>—</w:t>
            </w:r>
            <w:r w:rsidRPr="00A46C59">
              <w:rPr>
                <w:iCs/>
                <w:sz w:val="20"/>
                <w:szCs w:val="20"/>
              </w:rPr>
              <w:t xml:space="preserve">The total payment or charge to QSE </w:t>
            </w:r>
            <w:r w:rsidRPr="00A46C59">
              <w:rPr>
                <w:i/>
                <w:iCs/>
                <w:sz w:val="20"/>
                <w:szCs w:val="20"/>
              </w:rPr>
              <w:t>q</w:t>
            </w:r>
            <w:r w:rsidRPr="00A46C59">
              <w:rPr>
                <w:iCs/>
                <w:sz w:val="20"/>
                <w:szCs w:val="20"/>
              </w:rPr>
              <w:t xml:space="preserve"> </w:t>
            </w:r>
            <w:r w:rsidRPr="00A46C59">
              <w:rPr>
                <w:sz w:val="20"/>
                <w:szCs w:val="20"/>
              </w:rPr>
              <w:t xml:space="preserve">for the Real-Time Ancillary Service imbalance associated with Operating Reserve Demand Curve (ORDC) </w:t>
            </w:r>
            <w:r w:rsidRPr="00A46C59">
              <w:rPr>
                <w:iCs/>
                <w:sz w:val="20"/>
                <w:szCs w:val="20"/>
              </w:rPr>
              <w:t>for each 15-minute Settlement Interval.</w:t>
            </w:r>
          </w:p>
        </w:tc>
      </w:tr>
      <w:tr w:rsidR="00A46C59" w:rsidRPr="00A46C59" w14:paraId="3F3DA08B"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1D9BADC" w14:textId="77777777" w:rsidR="00A46C59" w:rsidRPr="00A46C59" w:rsidRDefault="00A46C59" w:rsidP="00A46C59">
            <w:pPr>
              <w:spacing w:after="60"/>
              <w:rPr>
                <w:sz w:val="20"/>
                <w:szCs w:val="20"/>
              </w:rPr>
            </w:pPr>
            <w:r w:rsidRPr="00A46C59">
              <w:rPr>
                <w:sz w:val="20"/>
                <w:szCs w:val="20"/>
              </w:rPr>
              <w:t>RTRDASIAMT</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8E26E40" w14:textId="77777777" w:rsidR="00A46C59" w:rsidRPr="00A46C59" w:rsidRDefault="00A46C59" w:rsidP="00A46C59">
            <w:pPr>
              <w:spacing w:after="60"/>
              <w:rPr>
                <w:sz w:val="20"/>
                <w:szCs w:val="20"/>
              </w:rPr>
            </w:pPr>
            <w:r w:rsidRPr="00A46C59">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31AC6F7B" w14:textId="77777777" w:rsidR="00A46C59" w:rsidRPr="00A46C59" w:rsidRDefault="00A46C59" w:rsidP="00A46C59">
            <w:pPr>
              <w:spacing w:after="60"/>
              <w:rPr>
                <w:i/>
                <w:sz w:val="20"/>
                <w:szCs w:val="20"/>
              </w:rPr>
            </w:pPr>
            <w:r w:rsidRPr="00A46C59">
              <w:rPr>
                <w:i/>
                <w:sz w:val="20"/>
                <w:szCs w:val="20"/>
              </w:rPr>
              <w:t>Real-Time Reliability Deployment Ancillary Service Imbalance Amount</w:t>
            </w:r>
            <w:r w:rsidRPr="00A46C59">
              <w:rPr>
                <w:sz w:val="20"/>
                <w:szCs w:val="20"/>
              </w:rPr>
              <w:t>—</w:t>
            </w:r>
            <w:r w:rsidRPr="00A46C59">
              <w:rPr>
                <w:iCs/>
                <w:sz w:val="20"/>
                <w:szCs w:val="20"/>
              </w:rPr>
              <w:t xml:space="preserve">The total payment or charge to QSE </w:t>
            </w:r>
            <w:r w:rsidRPr="00A46C59">
              <w:rPr>
                <w:i/>
                <w:iCs/>
                <w:sz w:val="20"/>
                <w:szCs w:val="20"/>
              </w:rPr>
              <w:t>q</w:t>
            </w:r>
            <w:r w:rsidRPr="00A46C59">
              <w:rPr>
                <w:iCs/>
                <w:sz w:val="20"/>
                <w:szCs w:val="20"/>
              </w:rPr>
              <w:t xml:space="preserve"> </w:t>
            </w:r>
            <w:r w:rsidRPr="00A46C59">
              <w:rPr>
                <w:sz w:val="20"/>
                <w:szCs w:val="20"/>
              </w:rPr>
              <w:t xml:space="preserve">for the Real-Time Ancillary Service imbalance associated with Reliability Deployments </w:t>
            </w:r>
            <w:r w:rsidRPr="00A46C59">
              <w:rPr>
                <w:iCs/>
                <w:sz w:val="20"/>
                <w:szCs w:val="20"/>
              </w:rPr>
              <w:t>for each 15-minute Settlement Interval.</w:t>
            </w:r>
          </w:p>
        </w:tc>
      </w:tr>
      <w:tr w:rsidR="00A46C59" w:rsidRPr="00A46C59" w14:paraId="0B0B8EE6"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3A44CCB0" w14:textId="77777777" w:rsidR="00A46C59" w:rsidRPr="00A46C59" w:rsidRDefault="00A46C59" w:rsidP="00A46C59">
            <w:pPr>
              <w:spacing w:after="60"/>
              <w:rPr>
                <w:sz w:val="20"/>
                <w:szCs w:val="20"/>
              </w:rPr>
            </w:pPr>
            <w:r w:rsidRPr="00A46C59">
              <w:rPr>
                <w:sz w:val="20"/>
                <w:szCs w:val="20"/>
              </w:rPr>
              <w:t>RTASOLIMB</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C6D4DC1"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4CF2CE" w14:textId="77777777" w:rsidR="00A46C59" w:rsidRPr="00A46C59" w:rsidRDefault="00A46C59" w:rsidP="00A46C59">
            <w:pPr>
              <w:spacing w:after="60"/>
              <w:rPr>
                <w:i/>
                <w:sz w:val="20"/>
                <w:szCs w:val="20"/>
              </w:rPr>
            </w:pPr>
            <w:r w:rsidRPr="00A46C59">
              <w:rPr>
                <w:i/>
                <w:sz w:val="20"/>
                <w:szCs w:val="20"/>
              </w:rPr>
              <w:t>Real-Time Ancillary Service On-Line Reserve Imbalance for the QSE</w:t>
            </w:r>
            <w:r w:rsidRPr="00A46C59">
              <w:rPr>
                <w:sz w:val="20"/>
                <w:szCs w:val="20"/>
              </w:rPr>
              <w:t xml:space="preserve"> </w:t>
            </w:r>
            <w:r w:rsidRPr="00A46C59">
              <w:rPr>
                <w:sz w:val="20"/>
                <w:szCs w:val="20"/>
              </w:rPr>
              <w:sym w:font="Symbol" w:char="F0BE"/>
            </w:r>
            <w:r w:rsidRPr="00A46C59">
              <w:rPr>
                <w:sz w:val="20"/>
                <w:szCs w:val="20"/>
              </w:rPr>
              <w:t xml:space="preserve">The Real-Time Ancillary Service On-Line reserve imbalance for the QSE </w:t>
            </w:r>
            <w:r w:rsidRPr="00A46C59">
              <w:rPr>
                <w:i/>
                <w:sz w:val="20"/>
                <w:szCs w:val="20"/>
              </w:rPr>
              <w:t>q</w:t>
            </w:r>
            <w:r w:rsidRPr="00A46C59">
              <w:rPr>
                <w:sz w:val="20"/>
                <w:szCs w:val="20"/>
              </w:rPr>
              <w:t xml:space="preserve">, for each 15-minute Settlement Interval.  </w:t>
            </w:r>
          </w:p>
        </w:tc>
      </w:tr>
      <w:tr w:rsidR="00A46C59" w:rsidRPr="00A46C59" w14:paraId="61899F8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575BAA9" w14:textId="77777777" w:rsidR="00A46C59" w:rsidRPr="00A46C59" w:rsidRDefault="00A46C59" w:rsidP="00A46C59">
            <w:pPr>
              <w:spacing w:after="60"/>
              <w:rPr>
                <w:sz w:val="20"/>
                <w:szCs w:val="20"/>
              </w:rPr>
            </w:pPr>
            <w:r w:rsidRPr="00A46C59">
              <w:rPr>
                <w:sz w:val="20"/>
                <w:szCs w:val="20"/>
              </w:rPr>
              <w:t>RTORPA</w:t>
            </w:r>
            <w:r w:rsidRPr="00A46C59">
              <w:rPr>
                <w:sz w:val="20"/>
                <w:szCs w:val="20"/>
                <w:vertAlign w:val="subscript"/>
              </w:rPr>
              <w:t xml:space="preserve">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086CC93"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62DB72" w14:textId="77777777" w:rsidR="00A46C59" w:rsidRPr="00A46C59" w:rsidRDefault="00A46C59" w:rsidP="00A46C59">
            <w:pPr>
              <w:spacing w:after="60"/>
              <w:rPr>
                <w:sz w:val="20"/>
                <w:szCs w:val="20"/>
              </w:rPr>
            </w:pPr>
            <w:r w:rsidRPr="00A46C59">
              <w:rPr>
                <w:i/>
                <w:sz w:val="20"/>
                <w:szCs w:val="20"/>
              </w:rPr>
              <w:t>Real-Time On-Line Reserve Price Adder per interval</w:t>
            </w:r>
            <w:r w:rsidRPr="00A46C59">
              <w:rPr>
                <w:sz w:val="20"/>
                <w:szCs w:val="20"/>
              </w:rPr>
              <w:sym w:font="Symbol" w:char="F0BE"/>
            </w:r>
            <w:r w:rsidRPr="00A46C59">
              <w:rPr>
                <w:sz w:val="20"/>
                <w:szCs w:val="20"/>
              </w:rPr>
              <w:t xml:space="preserve">The Real-Time Price Adder for On-Line Reserves for the SCED interval </w:t>
            </w:r>
            <w:r w:rsidRPr="00A46C59">
              <w:rPr>
                <w:i/>
                <w:sz w:val="20"/>
                <w:szCs w:val="20"/>
              </w:rPr>
              <w:t>y</w:t>
            </w:r>
            <w:r w:rsidRPr="00A46C59">
              <w:rPr>
                <w:sz w:val="20"/>
                <w:szCs w:val="20"/>
              </w:rPr>
              <w:t>.</w:t>
            </w:r>
          </w:p>
        </w:tc>
      </w:tr>
      <w:tr w:rsidR="00A46C59" w:rsidRPr="00A46C59" w14:paraId="1648208C"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7B99BF0" w14:textId="77777777" w:rsidR="00A46C59" w:rsidRPr="00A46C59" w:rsidRDefault="00A46C59" w:rsidP="00A46C59">
            <w:pPr>
              <w:spacing w:after="60"/>
              <w:rPr>
                <w:sz w:val="20"/>
                <w:szCs w:val="20"/>
              </w:rPr>
            </w:pPr>
            <w:r w:rsidRPr="00A46C59">
              <w:rPr>
                <w:sz w:val="20"/>
                <w:szCs w:val="20"/>
              </w:rPr>
              <w:t xml:space="preserve">RTOFFPA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6A0323C"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B3FEF0" w14:textId="77777777" w:rsidR="00A46C59" w:rsidRPr="00A46C59" w:rsidRDefault="00A46C59" w:rsidP="00A46C59">
            <w:pPr>
              <w:spacing w:after="60"/>
              <w:rPr>
                <w:i/>
                <w:iCs/>
                <w:sz w:val="20"/>
                <w:szCs w:val="20"/>
              </w:rPr>
            </w:pPr>
            <w:r w:rsidRPr="00A46C59">
              <w:rPr>
                <w:i/>
                <w:sz w:val="20"/>
                <w:szCs w:val="20"/>
              </w:rPr>
              <w:t>Real-Time Off-Line Reserve Price Adder per interval</w:t>
            </w:r>
            <w:r w:rsidRPr="00A46C59">
              <w:rPr>
                <w:sz w:val="20"/>
                <w:szCs w:val="20"/>
              </w:rPr>
              <w:sym w:font="Symbol" w:char="F0BE"/>
            </w:r>
            <w:r w:rsidRPr="00A46C59">
              <w:rPr>
                <w:sz w:val="20"/>
                <w:szCs w:val="20"/>
              </w:rPr>
              <w:t xml:space="preserve">The Real-Time Price Adder for Off-Line Reserves for the SCED interval </w:t>
            </w:r>
            <w:r w:rsidRPr="00A46C59">
              <w:rPr>
                <w:i/>
                <w:sz w:val="20"/>
                <w:szCs w:val="20"/>
              </w:rPr>
              <w:t>y</w:t>
            </w:r>
            <w:r w:rsidRPr="00A46C59">
              <w:rPr>
                <w:sz w:val="20"/>
                <w:szCs w:val="20"/>
              </w:rPr>
              <w:t>.</w:t>
            </w:r>
          </w:p>
        </w:tc>
      </w:tr>
      <w:tr w:rsidR="00A46C59" w:rsidRPr="00A46C59" w14:paraId="289DC447"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681548CA" w14:textId="77777777" w:rsidR="00A46C59" w:rsidRPr="00A46C59" w:rsidRDefault="00A46C59" w:rsidP="00A46C59">
            <w:pPr>
              <w:spacing w:after="60"/>
              <w:rPr>
                <w:sz w:val="20"/>
                <w:szCs w:val="20"/>
              </w:rPr>
            </w:pPr>
            <w:r w:rsidRPr="00A46C59">
              <w:rPr>
                <w:sz w:val="20"/>
                <w:szCs w:val="20"/>
              </w:rPr>
              <w:t xml:space="preserve">TLMP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396547D" w14:textId="77777777" w:rsidR="00A46C59" w:rsidRPr="00A46C59" w:rsidRDefault="00A46C59" w:rsidP="00A46C59">
            <w:pPr>
              <w:spacing w:after="60"/>
              <w:rPr>
                <w:iCs/>
                <w:sz w:val="20"/>
                <w:szCs w:val="20"/>
              </w:rPr>
            </w:pPr>
            <w:r w:rsidRPr="00A46C59">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0933F07E" w14:textId="77777777" w:rsidR="00A46C59" w:rsidRPr="00A46C59" w:rsidRDefault="00A46C59" w:rsidP="00A46C59">
            <w:pPr>
              <w:spacing w:after="60"/>
              <w:rPr>
                <w:sz w:val="20"/>
                <w:szCs w:val="20"/>
              </w:rPr>
            </w:pPr>
            <w:r w:rsidRPr="00A46C59">
              <w:rPr>
                <w:i/>
                <w:iCs/>
                <w:sz w:val="20"/>
                <w:szCs w:val="20"/>
              </w:rPr>
              <w:t xml:space="preserve">Duration of </w:t>
            </w:r>
            <w:r w:rsidRPr="00A46C59">
              <w:rPr>
                <w:i/>
                <w:sz w:val="20"/>
                <w:szCs w:val="20"/>
              </w:rPr>
              <w:t>SCED</w:t>
            </w:r>
            <w:r w:rsidRPr="00A46C59">
              <w:rPr>
                <w:i/>
                <w:iCs/>
                <w:sz w:val="20"/>
                <w:szCs w:val="20"/>
              </w:rPr>
              <w:t xml:space="preserve"> interval per interval</w:t>
            </w:r>
            <w:r w:rsidRPr="00A46C59">
              <w:rPr>
                <w:sz w:val="20"/>
                <w:szCs w:val="20"/>
              </w:rPr>
              <w:sym w:font="Symbol" w:char="F0BE"/>
            </w:r>
            <w:r w:rsidRPr="00A46C59">
              <w:rPr>
                <w:sz w:val="20"/>
                <w:szCs w:val="20"/>
              </w:rPr>
              <w:t xml:space="preserve">The duration of the SCED interval </w:t>
            </w:r>
            <w:r w:rsidRPr="00A46C59">
              <w:rPr>
                <w:i/>
                <w:iCs/>
                <w:sz w:val="20"/>
                <w:szCs w:val="20"/>
              </w:rPr>
              <w:t>y</w:t>
            </w:r>
            <w:r w:rsidRPr="00A46C59">
              <w:rPr>
                <w:sz w:val="20"/>
                <w:szCs w:val="20"/>
              </w:rPr>
              <w:t>.</w:t>
            </w:r>
          </w:p>
        </w:tc>
      </w:tr>
      <w:tr w:rsidR="00A46C59" w:rsidRPr="00A46C59" w14:paraId="35542827"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77F9B9A" w14:textId="77777777" w:rsidR="00A46C59" w:rsidRPr="00A46C59" w:rsidRDefault="00A46C59" w:rsidP="00A46C59">
            <w:pPr>
              <w:spacing w:after="60"/>
              <w:rPr>
                <w:sz w:val="20"/>
                <w:szCs w:val="20"/>
              </w:rPr>
            </w:pPr>
            <w:r w:rsidRPr="00A46C59">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05814B8D"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C3C0337" w14:textId="77777777" w:rsidR="00A46C59" w:rsidRPr="00A46C59" w:rsidRDefault="00A46C59" w:rsidP="00A46C59">
            <w:pPr>
              <w:spacing w:after="60"/>
              <w:rPr>
                <w:i/>
                <w:iCs/>
                <w:sz w:val="20"/>
                <w:szCs w:val="20"/>
              </w:rPr>
            </w:pPr>
            <w:r w:rsidRPr="00A46C59">
              <w:rPr>
                <w:i/>
                <w:sz w:val="20"/>
                <w:szCs w:val="20"/>
              </w:rPr>
              <w:t>Real-Time On-Line Reliability Deployment Price</w:t>
            </w:r>
            <w:r w:rsidRPr="00A46C59">
              <w:rPr>
                <w:sz w:val="20"/>
                <w:szCs w:val="20"/>
              </w:rPr>
              <w:sym w:font="Symbol" w:char="F0BE"/>
            </w:r>
            <w:r w:rsidRPr="00A46C59">
              <w:rPr>
                <w:sz w:val="20"/>
                <w:szCs w:val="20"/>
              </w:rPr>
              <w:t xml:space="preserve">The Real-Time price for the 15-minute Settlement Interval, reflecting the impact of reliability deployments on energy prices that is calculated </w:t>
            </w:r>
            <w:r w:rsidRPr="00A46C59">
              <w:rPr>
                <w:bCs/>
                <w:sz w:val="20"/>
                <w:szCs w:val="20"/>
              </w:rPr>
              <w:t>from the Real-Time On-Line Reliability Deployment Price Adder</w:t>
            </w:r>
            <w:r w:rsidRPr="00A46C59">
              <w:rPr>
                <w:sz w:val="20"/>
                <w:szCs w:val="20"/>
              </w:rPr>
              <w:t>.</w:t>
            </w:r>
          </w:p>
        </w:tc>
      </w:tr>
      <w:tr w:rsidR="00A46C59" w:rsidRPr="00A46C59" w14:paraId="2E3A264E"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8952B78" w14:textId="77777777" w:rsidR="00A46C59" w:rsidRPr="00A46C59" w:rsidRDefault="00A46C59" w:rsidP="00A46C59">
            <w:pPr>
              <w:spacing w:after="60"/>
              <w:rPr>
                <w:sz w:val="20"/>
                <w:szCs w:val="20"/>
              </w:rPr>
            </w:pPr>
            <w:r w:rsidRPr="00A46C59">
              <w:rPr>
                <w:sz w:val="20"/>
                <w:szCs w:val="20"/>
              </w:rPr>
              <w:t>RTORDPA</w:t>
            </w:r>
            <w:r w:rsidRPr="00A46C59">
              <w:rPr>
                <w:sz w:val="20"/>
                <w:szCs w:val="20"/>
                <w:vertAlign w:val="subscript"/>
              </w:rPr>
              <w:t xml:space="preserve">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DB1897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F453A7" w14:textId="77777777" w:rsidR="00A46C59" w:rsidRPr="00A46C59" w:rsidRDefault="00A46C59" w:rsidP="00A46C59">
            <w:pPr>
              <w:spacing w:after="60"/>
              <w:rPr>
                <w:i/>
                <w:iCs/>
                <w:sz w:val="20"/>
                <w:szCs w:val="20"/>
              </w:rPr>
            </w:pPr>
            <w:r w:rsidRPr="00A46C59">
              <w:rPr>
                <w:i/>
                <w:sz w:val="20"/>
                <w:szCs w:val="20"/>
              </w:rPr>
              <w:t>Real-Time On-Line Reliability Deployment Price Adder</w:t>
            </w:r>
            <w:r w:rsidRPr="00A46C59">
              <w:rPr>
                <w:sz w:val="20"/>
                <w:szCs w:val="20"/>
              </w:rPr>
              <w:sym w:font="Symbol" w:char="F0BE"/>
            </w:r>
            <w:r w:rsidRPr="00A46C59">
              <w:rPr>
                <w:sz w:val="20"/>
                <w:szCs w:val="20"/>
              </w:rPr>
              <w:t xml:space="preserve">The Real-Time Price Adder that captures the impact of reliability deployments on energy prices for the SCED interval </w:t>
            </w:r>
            <w:r w:rsidRPr="00A46C59">
              <w:rPr>
                <w:i/>
                <w:sz w:val="20"/>
                <w:szCs w:val="20"/>
              </w:rPr>
              <w:t>y</w:t>
            </w:r>
            <w:r w:rsidRPr="00A46C59">
              <w:rPr>
                <w:sz w:val="20"/>
                <w:szCs w:val="20"/>
              </w:rPr>
              <w:t>.</w:t>
            </w:r>
          </w:p>
        </w:tc>
      </w:tr>
      <w:tr w:rsidR="00A46C59" w:rsidRPr="00A46C59" w14:paraId="42CC22E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7DC42E6" w14:textId="77777777" w:rsidR="00A46C59" w:rsidRPr="00A46C59" w:rsidRDefault="00A46C59" w:rsidP="00A46C59">
            <w:pPr>
              <w:spacing w:after="60"/>
              <w:rPr>
                <w:i/>
                <w:sz w:val="20"/>
                <w:szCs w:val="20"/>
              </w:rPr>
            </w:pPr>
            <w:r w:rsidRPr="00A46C59">
              <w:rPr>
                <w:sz w:val="20"/>
                <w:szCs w:val="20"/>
              </w:rPr>
              <w:t xml:space="preserve">RNWF </w:t>
            </w:r>
            <w:r w:rsidRPr="00A46C5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7FF2CC0"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3648843" w14:textId="77777777" w:rsidR="00A46C59" w:rsidRPr="00A46C59" w:rsidRDefault="00A46C59" w:rsidP="00A46C59">
            <w:pPr>
              <w:spacing w:after="60"/>
              <w:rPr>
                <w:sz w:val="20"/>
                <w:szCs w:val="20"/>
              </w:rPr>
            </w:pPr>
            <w:r w:rsidRPr="00A46C59">
              <w:rPr>
                <w:i/>
                <w:sz w:val="20"/>
                <w:szCs w:val="20"/>
              </w:rPr>
              <w:t>Resource Node Weighting Factor per interval</w:t>
            </w:r>
            <w:r w:rsidRPr="00A46C59">
              <w:rPr>
                <w:sz w:val="20"/>
                <w:szCs w:val="20"/>
              </w:rPr>
              <w:sym w:font="Symbol" w:char="F0BE"/>
            </w:r>
            <w:r w:rsidRPr="00A46C59">
              <w:rPr>
                <w:sz w:val="20"/>
                <w:szCs w:val="20"/>
              </w:rPr>
              <w:t xml:space="preserve">The weight used in the Resource Node Settlement Point Price calculation for the portion of the SCED interval </w:t>
            </w:r>
            <w:r w:rsidRPr="00A46C59">
              <w:rPr>
                <w:i/>
                <w:sz w:val="20"/>
                <w:szCs w:val="20"/>
              </w:rPr>
              <w:t>y</w:t>
            </w:r>
            <w:r w:rsidRPr="00A46C59">
              <w:rPr>
                <w:sz w:val="20"/>
                <w:szCs w:val="20"/>
              </w:rPr>
              <w:t xml:space="preserve"> within the 15-minute Settlement Interval.</w:t>
            </w:r>
          </w:p>
        </w:tc>
      </w:tr>
      <w:tr w:rsidR="00A46C59" w:rsidRPr="00A46C59" w14:paraId="04557604"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C6379A5" w14:textId="77777777" w:rsidR="00A46C59" w:rsidRPr="00A46C59" w:rsidRDefault="00A46C59" w:rsidP="00A46C59">
            <w:pPr>
              <w:spacing w:after="60"/>
              <w:rPr>
                <w:i/>
                <w:sz w:val="20"/>
                <w:szCs w:val="20"/>
              </w:rPr>
            </w:pPr>
            <w:r w:rsidRPr="00A46C59">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7F3E693B"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85808C7" w14:textId="77777777" w:rsidR="00A46C59" w:rsidRPr="00A46C59" w:rsidRDefault="00A46C59" w:rsidP="00A46C59">
            <w:pPr>
              <w:spacing w:after="60"/>
              <w:rPr>
                <w:sz w:val="20"/>
                <w:szCs w:val="20"/>
              </w:rPr>
            </w:pPr>
            <w:r w:rsidRPr="00A46C59">
              <w:rPr>
                <w:i/>
                <w:sz w:val="20"/>
                <w:szCs w:val="20"/>
              </w:rPr>
              <w:t>Real-Time Reserve Price for On-Line Reserves</w:t>
            </w:r>
            <w:r w:rsidRPr="00A46C59">
              <w:rPr>
                <w:sz w:val="20"/>
                <w:szCs w:val="20"/>
              </w:rPr>
              <w:sym w:font="Symbol" w:char="F0BE"/>
            </w:r>
            <w:r w:rsidRPr="00A46C59">
              <w:rPr>
                <w:sz w:val="20"/>
                <w:szCs w:val="20"/>
              </w:rPr>
              <w:t>The Real-Time Reserve Price for On-Line Reserves for the 15-minute Settlement Interval.</w:t>
            </w:r>
          </w:p>
        </w:tc>
      </w:tr>
      <w:tr w:rsidR="00A46C59" w:rsidRPr="00A46C59" w14:paraId="7579BA44"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D9D2203" w14:textId="77777777" w:rsidR="00A46C59" w:rsidRPr="00A46C59" w:rsidRDefault="00A46C59" w:rsidP="00A46C59">
            <w:pPr>
              <w:spacing w:after="60"/>
              <w:rPr>
                <w:sz w:val="20"/>
                <w:szCs w:val="20"/>
              </w:rPr>
            </w:pPr>
            <w:r w:rsidRPr="00A46C59">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702EAD85"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9C3BEC0" w14:textId="77777777" w:rsidR="00A46C59" w:rsidRPr="00A46C59" w:rsidRDefault="00A46C59" w:rsidP="00A46C59">
            <w:pPr>
              <w:spacing w:after="60"/>
              <w:rPr>
                <w:i/>
                <w:sz w:val="20"/>
                <w:szCs w:val="20"/>
              </w:rPr>
            </w:pPr>
            <w:r w:rsidRPr="00A46C59">
              <w:rPr>
                <w:i/>
                <w:sz w:val="20"/>
                <w:szCs w:val="20"/>
              </w:rPr>
              <w:t>Real-Time Reserve Price for Off-Line Reserves</w:t>
            </w:r>
            <w:r w:rsidRPr="00A46C59">
              <w:rPr>
                <w:sz w:val="20"/>
                <w:szCs w:val="20"/>
              </w:rPr>
              <w:sym w:font="Symbol" w:char="F0BE"/>
            </w:r>
            <w:r w:rsidRPr="00A46C59">
              <w:rPr>
                <w:sz w:val="20"/>
                <w:szCs w:val="20"/>
              </w:rPr>
              <w:t>The Real-Time Reserve Price for Off-Line Reserves for the 15-minute Settlement Interval.</w:t>
            </w:r>
          </w:p>
        </w:tc>
      </w:tr>
      <w:tr w:rsidR="00A46C59" w:rsidRPr="00A46C59" w14:paraId="2299459A"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9EBBFD5" w14:textId="77777777" w:rsidR="00A46C59" w:rsidRPr="00A46C59" w:rsidRDefault="00A46C59" w:rsidP="00A46C59">
            <w:pPr>
              <w:spacing w:after="60"/>
              <w:rPr>
                <w:sz w:val="20"/>
                <w:szCs w:val="20"/>
              </w:rPr>
            </w:pPr>
            <w:r w:rsidRPr="00A46C59">
              <w:rPr>
                <w:sz w:val="20"/>
                <w:szCs w:val="20"/>
              </w:rPr>
              <w:t>RTOLCAP</w:t>
            </w:r>
            <w:r w:rsidRPr="00A46C59">
              <w:rPr>
                <w:i/>
                <w:sz w:val="20"/>
                <w:szCs w:val="20"/>
                <w:vertAlign w:val="subscript"/>
              </w:rPr>
              <w:t xml:space="preserve"> q</w:t>
            </w:r>
            <w:r w:rsidRPr="00A46C5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442B3568"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8ACA741" w14:textId="77777777" w:rsidR="00A46C59" w:rsidRPr="00A46C59" w:rsidRDefault="00A46C59" w:rsidP="00A46C59">
            <w:pPr>
              <w:spacing w:after="60"/>
              <w:rPr>
                <w:i/>
                <w:sz w:val="20"/>
                <w:szCs w:val="20"/>
              </w:rPr>
            </w:pPr>
            <w:r w:rsidRPr="00A46C59">
              <w:rPr>
                <w:i/>
                <w:sz w:val="20"/>
                <w:szCs w:val="20"/>
              </w:rPr>
              <w:t>Real-Time On-Line Reserve Capacity for the QSE</w:t>
            </w:r>
            <w:r w:rsidRPr="00A46C59">
              <w:rPr>
                <w:sz w:val="20"/>
                <w:szCs w:val="20"/>
              </w:rPr>
              <w:sym w:font="Symbol" w:char="F0BE"/>
            </w:r>
            <w:r w:rsidRPr="00A46C59">
              <w:rPr>
                <w:sz w:val="20"/>
                <w:szCs w:val="20"/>
              </w:rPr>
              <w:t xml:space="preserve">The Real-Time reserve capacity of On-Line Resources available for the QSE </w:t>
            </w:r>
            <w:r w:rsidRPr="00A46C59">
              <w:rPr>
                <w:i/>
                <w:sz w:val="20"/>
                <w:szCs w:val="20"/>
              </w:rPr>
              <w:t>q</w:t>
            </w:r>
            <w:r w:rsidRPr="00A46C59">
              <w:rPr>
                <w:sz w:val="20"/>
                <w:szCs w:val="20"/>
              </w:rPr>
              <w:t>, for the 15-minute Settlement Interval.</w:t>
            </w:r>
          </w:p>
        </w:tc>
      </w:tr>
      <w:tr w:rsidR="00A46C59" w:rsidRPr="00A46C59" w14:paraId="081670C6"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6D0FE861" w14:textId="77777777" w:rsidR="00A46C59" w:rsidRPr="00A46C59" w:rsidRDefault="00A46C59" w:rsidP="00A46C59">
            <w:pPr>
              <w:spacing w:after="60"/>
              <w:rPr>
                <w:sz w:val="20"/>
                <w:szCs w:val="20"/>
              </w:rPr>
            </w:pPr>
            <w:r w:rsidRPr="00A46C59">
              <w:rPr>
                <w:sz w:val="20"/>
                <w:szCs w:val="20"/>
              </w:rPr>
              <w:t xml:space="preserve">RTOLHSLRA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652BD5D"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F375074" w14:textId="77777777" w:rsidR="00A46C59" w:rsidRPr="00A46C59" w:rsidRDefault="00A46C59" w:rsidP="00A46C59">
            <w:pPr>
              <w:spacing w:after="60"/>
              <w:rPr>
                <w:i/>
                <w:sz w:val="20"/>
                <w:szCs w:val="20"/>
              </w:rPr>
            </w:pPr>
            <w:r w:rsidRPr="00A46C59">
              <w:rPr>
                <w:i/>
                <w:sz w:val="20"/>
                <w:szCs w:val="18"/>
              </w:rPr>
              <w:t>Real-Time Adjusted On-Line High Sustained Limit for the Resource</w:t>
            </w:r>
            <w:r w:rsidRPr="00A46C59">
              <w:rPr>
                <w:sz w:val="20"/>
                <w:szCs w:val="18"/>
              </w:rPr>
              <w:sym w:font="Symbol" w:char="F0BE"/>
            </w:r>
            <w:r w:rsidRPr="00A46C59">
              <w:rPr>
                <w:sz w:val="20"/>
                <w:szCs w:val="18"/>
              </w:rPr>
              <w:t xml:space="preserve">The Real-Time telemetered HSL for the Resource </w:t>
            </w:r>
            <w:r w:rsidRPr="00A46C59">
              <w:rPr>
                <w:i/>
                <w:sz w:val="20"/>
                <w:szCs w:val="18"/>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that is available to SCED, integrated over the 15-minute Settlement Interval, and </w:t>
            </w:r>
            <w:r w:rsidRPr="00A46C59">
              <w:rPr>
                <w:sz w:val="20"/>
                <w:szCs w:val="20"/>
              </w:rPr>
              <w:t>adjusted pursuant to paragraphs (3) and (4) above</w:t>
            </w:r>
            <w:r w:rsidRPr="00A46C59">
              <w:rPr>
                <w:sz w:val="20"/>
                <w:szCs w:val="18"/>
              </w:rPr>
              <w:t>.</w:t>
            </w:r>
          </w:p>
        </w:tc>
      </w:tr>
      <w:tr w:rsidR="00A46C59" w:rsidRPr="00A46C59" w14:paraId="6201EEC0"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FF10E81" w14:textId="77777777" w:rsidR="00A46C59" w:rsidRPr="00A46C59" w:rsidRDefault="00A46C59" w:rsidP="00A46C59">
            <w:pPr>
              <w:spacing w:after="60"/>
              <w:rPr>
                <w:sz w:val="20"/>
                <w:szCs w:val="20"/>
              </w:rPr>
            </w:pPr>
            <w:r w:rsidRPr="00A46C59">
              <w:rPr>
                <w:sz w:val="20"/>
                <w:szCs w:val="20"/>
              </w:rPr>
              <w:lastRenderedPageBreak/>
              <w:t xml:space="preserve">RTOLHSL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DC65C01"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DC476D7" w14:textId="77777777" w:rsidR="00A46C59" w:rsidRPr="00A46C59" w:rsidRDefault="00A46C59" w:rsidP="00A46C59">
            <w:pPr>
              <w:spacing w:after="60"/>
              <w:rPr>
                <w:i/>
                <w:sz w:val="20"/>
                <w:szCs w:val="20"/>
              </w:rPr>
            </w:pPr>
            <w:r w:rsidRPr="00A46C59">
              <w:rPr>
                <w:i/>
                <w:sz w:val="20"/>
                <w:szCs w:val="20"/>
              </w:rPr>
              <w:t>Real-Time On-Line High Sustained Limit for the QSE</w:t>
            </w:r>
            <w:r w:rsidRPr="00A46C59">
              <w:rPr>
                <w:sz w:val="20"/>
                <w:szCs w:val="20"/>
              </w:rPr>
              <w:sym w:font="Symbol" w:char="F0BE"/>
            </w:r>
            <w:r w:rsidRPr="00A46C59">
              <w:rPr>
                <w:sz w:val="20"/>
                <w:szCs w:val="20"/>
              </w:rPr>
              <w:t xml:space="preserve">The Real-Time telemetered HSL for all Generation Resources available to SCED, pursuant to paragraphs (3) and (4) above, integrated over the 15-minute Settlement Interval for the QSE </w:t>
            </w:r>
            <w:r w:rsidRPr="00A46C59">
              <w:rPr>
                <w:i/>
                <w:sz w:val="20"/>
                <w:szCs w:val="20"/>
              </w:rPr>
              <w:t>q</w:t>
            </w:r>
            <w:r w:rsidRPr="00A46C59">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32BC757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100632" w14:textId="77777777" w:rsidR="00A46C59" w:rsidRPr="00A46C59" w:rsidRDefault="00A46C59" w:rsidP="00A46C59">
                  <w:pPr>
                    <w:spacing w:before="120" w:after="240"/>
                    <w:rPr>
                      <w:b/>
                      <w:i/>
                      <w:iCs/>
                    </w:rPr>
                  </w:pPr>
                  <w:r w:rsidRPr="00A46C59">
                    <w:rPr>
                      <w:b/>
                      <w:i/>
                      <w:iCs/>
                    </w:rPr>
                    <w:t>[NPRR987:  Replace the description above with the following upon system implementation:]</w:t>
                  </w:r>
                </w:p>
                <w:p w14:paraId="02CAA22E" w14:textId="77777777" w:rsidR="00A46C59" w:rsidRPr="00A46C59" w:rsidRDefault="00A46C59" w:rsidP="00A46C59">
                  <w:pPr>
                    <w:spacing w:after="60"/>
                    <w:rPr>
                      <w:b/>
                      <w:i/>
                      <w:iCs/>
                      <w:sz w:val="20"/>
                    </w:rPr>
                  </w:pPr>
                  <w:r w:rsidRPr="00A46C59">
                    <w:rPr>
                      <w:i/>
                      <w:sz w:val="20"/>
                    </w:rPr>
                    <w:t>Real-Time On-Line High Sustained Limit for the QSE</w:t>
                  </w:r>
                  <w:r w:rsidRPr="00A46C59">
                    <w:rPr>
                      <w:sz w:val="20"/>
                    </w:rPr>
                    <w:sym w:font="Symbol" w:char="F0BE"/>
                  </w:r>
                  <w:r w:rsidRPr="00A46C59">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A46C59">
                    <w:rPr>
                      <w:i/>
                      <w:sz w:val="20"/>
                    </w:rPr>
                    <w:t>q</w:t>
                  </w:r>
                  <w:r w:rsidRPr="00A46C59">
                    <w:rPr>
                      <w:sz w:val="20"/>
                    </w:rPr>
                    <w:t>, discounted by the system-wide discount factor.</w:t>
                  </w:r>
                </w:p>
              </w:tc>
            </w:tr>
          </w:tbl>
          <w:p w14:paraId="02F3E76D" w14:textId="77777777" w:rsidR="00A46C59" w:rsidRPr="00A46C59" w:rsidRDefault="00A46C59" w:rsidP="00A46C59">
            <w:pPr>
              <w:spacing w:after="60"/>
              <w:rPr>
                <w:i/>
                <w:sz w:val="20"/>
                <w:szCs w:val="20"/>
              </w:rPr>
            </w:pPr>
          </w:p>
        </w:tc>
      </w:tr>
      <w:tr w:rsidR="00A46C59" w:rsidRPr="00A46C59" w14:paraId="7F55430D"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F3137C1" w14:textId="77777777" w:rsidR="00A46C59" w:rsidRPr="00A46C59" w:rsidRDefault="00A46C59" w:rsidP="00A46C59">
            <w:pPr>
              <w:spacing w:after="60"/>
              <w:rPr>
                <w:sz w:val="20"/>
                <w:szCs w:val="20"/>
              </w:rPr>
            </w:pPr>
            <w:r w:rsidRPr="00A46C59">
              <w:rPr>
                <w:sz w:val="20"/>
                <w:szCs w:val="20"/>
              </w:rPr>
              <w:t xml:space="preserve">RTASRESP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E34EF8F" w14:textId="77777777" w:rsidR="00A46C59" w:rsidRPr="00A46C59" w:rsidRDefault="00A46C59" w:rsidP="00A46C59">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FD711F2" w14:textId="77777777" w:rsidR="00A46C59" w:rsidRPr="00A46C59" w:rsidRDefault="00A46C59" w:rsidP="00A46C59">
            <w:pPr>
              <w:spacing w:after="60"/>
              <w:rPr>
                <w:i/>
                <w:sz w:val="20"/>
                <w:szCs w:val="20"/>
              </w:rPr>
            </w:pPr>
            <w:r w:rsidRPr="00A46C59">
              <w:rPr>
                <w:i/>
                <w:sz w:val="20"/>
                <w:szCs w:val="20"/>
              </w:rPr>
              <w:t>Real-Time Ancillary Service Supply Responsibility for the QSE</w:t>
            </w:r>
            <w:r w:rsidRPr="00A46C59">
              <w:rPr>
                <w:sz w:val="20"/>
                <w:szCs w:val="20"/>
              </w:rPr>
              <w:sym w:font="Symbol" w:char="F0BE"/>
            </w:r>
            <w:r w:rsidRPr="00A46C59">
              <w:rPr>
                <w:sz w:val="20"/>
                <w:szCs w:val="20"/>
              </w:rPr>
              <w:t xml:space="preserve">The Real-Time Ancillary Service Supply Responsibility for Reg-Up, RRS and Non-Spin pursuant to Section 4.4.7.4, Ancillary Service Supply Responsibility, for all Generation and Load Resources for the QSE </w:t>
            </w:r>
            <w:r w:rsidRPr="00A46C59">
              <w:rPr>
                <w:i/>
                <w:sz w:val="20"/>
                <w:szCs w:val="20"/>
              </w:rPr>
              <w:t>q</w:t>
            </w:r>
            <w:r w:rsidRPr="00A46C5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99F999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D85851" w14:textId="77777777" w:rsidR="00A46C59" w:rsidRPr="00A46C59" w:rsidRDefault="00A46C59" w:rsidP="00A46C59">
                  <w:pPr>
                    <w:spacing w:before="120" w:after="240"/>
                    <w:rPr>
                      <w:b/>
                      <w:i/>
                      <w:iCs/>
                      <w:lang w:val="x-none" w:eastAsia="x-none"/>
                    </w:rPr>
                  </w:pPr>
                  <w:r w:rsidRPr="00A46C59">
                    <w:rPr>
                      <w:b/>
                      <w:i/>
                      <w:iCs/>
                      <w:lang w:val="x-none" w:eastAsia="x-none"/>
                    </w:rPr>
                    <w:t>[NPRR863:  Replace the description above with the following upon system implementation:]</w:t>
                  </w:r>
                </w:p>
                <w:p w14:paraId="0EC0E861" w14:textId="77777777" w:rsidR="00A46C59" w:rsidRPr="00A46C59" w:rsidRDefault="00A46C59" w:rsidP="00A46C59">
                  <w:pPr>
                    <w:spacing w:after="60"/>
                    <w:rPr>
                      <w:b/>
                      <w:i/>
                      <w:iCs/>
                      <w:sz w:val="20"/>
                      <w:szCs w:val="20"/>
                    </w:rPr>
                  </w:pPr>
                  <w:r w:rsidRPr="00A46C59">
                    <w:rPr>
                      <w:i/>
                      <w:sz w:val="20"/>
                      <w:szCs w:val="20"/>
                    </w:rPr>
                    <w:t>Real-Time Ancillary Service Supply Responsibility for the QSE</w:t>
                  </w:r>
                  <w:r w:rsidRPr="00A46C59">
                    <w:rPr>
                      <w:sz w:val="20"/>
                      <w:szCs w:val="20"/>
                    </w:rPr>
                    <w:sym w:font="Symbol" w:char="F0BE"/>
                  </w:r>
                  <w:r w:rsidRPr="00A46C59">
                    <w:rPr>
                      <w:sz w:val="20"/>
                      <w:szCs w:val="20"/>
                    </w:rPr>
                    <w:t xml:space="preserve">The Real-Time Ancillary Service Supply Responsibility for Reg-Up, ECRS, RRS and Non-Spin pursuant to Section 4.4.7.4, Ancillary Service Supply Responsibility, for all Generation and Load Resources for the QSE </w:t>
                  </w:r>
                  <w:r w:rsidRPr="00A46C59">
                    <w:rPr>
                      <w:i/>
                      <w:sz w:val="20"/>
                      <w:szCs w:val="20"/>
                    </w:rPr>
                    <w:t>q</w:t>
                  </w:r>
                  <w:r w:rsidRPr="00A46C59">
                    <w:rPr>
                      <w:sz w:val="20"/>
                      <w:szCs w:val="20"/>
                    </w:rPr>
                    <w:t>, for the 15-minute Settlement Interval.</w:t>
                  </w:r>
                </w:p>
              </w:tc>
            </w:tr>
          </w:tbl>
          <w:p w14:paraId="1AD52E13" w14:textId="77777777" w:rsidR="00A46C59" w:rsidRPr="00A46C59" w:rsidRDefault="00A46C59" w:rsidP="00A46C59">
            <w:pPr>
              <w:spacing w:after="60"/>
              <w:rPr>
                <w:i/>
                <w:sz w:val="20"/>
                <w:szCs w:val="20"/>
              </w:rPr>
            </w:pPr>
          </w:p>
        </w:tc>
      </w:tr>
      <w:tr w:rsidR="00A46C59" w:rsidRPr="00A46C59" w14:paraId="1BBD2FC4"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4FA33C0" w14:textId="77777777" w:rsidR="00A46C59" w:rsidRPr="00A46C59" w:rsidRDefault="00A46C59" w:rsidP="00A46C59">
            <w:pPr>
              <w:spacing w:after="60"/>
              <w:rPr>
                <w:sz w:val="20"/>
                <w:szCs w:val="20"/>
              </w:rPr>
            </w:pPr>
            <w:r w:rsidRPr="00A46C59">
              <w:rPr>
                <w:sz w:val="20"/>
                <w:szCs w:val="20"/>
              </w:rPr>
              <w:t xml:space="preserve">RTCLRCAP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DA00121"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E580131" w14:textId="77777777" w:rsidR="00A46C59" w:rsidRPr="00A46C59" w:rsidRDefault="00A46C59" w:rsidP="00A46C59">
            <w:pPr>
              <w:spacing w:after="60"/>
              <w:rPr>
                <w:i/>
                <w:sz w:val="20"/>
                <w:szCs w:val="20"/>
              </w:rPr>
            </w:pPr>
            <w:r w:rsidRPr="00A46C59">
              <w:rPr>
                <w:i/>
                <w:sz w:val="20"/>
                <w:szCs w:val="20"/>
              </w:rPr>
              <w:t>Real-Time Capacity from Controllable Load Resources for the QSE</w:t>
            </w:r>
            <w:r w:rsidRPr="00A46C59">
              <w:rPr>
                <w:sz w:val="20"/>
                <w:szCs w:val="20"/>
              </w:rPr>
              <w:t xml:space="preserve">—The Real-Time capacity and Reg-Up minus Non-Spin available from all Controllable Load Resources available to SCED for the QSE </w:t>
            </w:r>
            <w:r w:rsidRPr="00A46C59">
              <w:rPr>
                <w:i/>
                <w:sz w:val="20"/>
                <w:szCs w:val="20"/>
              </w:rPr>
              <w:t>q</w:t>
            </w:r>
            <w:r w:rsidRPr="00A46C5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03D5EC7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32831A" w14:textId="77777777" w:rsidR="00A46C59" w:rsidRPr="00A46C59" w:rsidRDefault="00A46C59" w:rsidP="00A46C59">
                  <w:pPr>
                    <w:spacing w:before="120" w:after="240"/>
                    <w:rPr>
                      <w:b/>
                      <w:i/>
                      <w:iCs/>
                    </w:rPr>
                  </w:pPr>
                  <w:r w:rsidRPr="00A46C59">
                    <w:rPr>
                      <w:b/>
                      <w:i/>
                      <w:iCs/>
                    </w:rPr>
                    <w:t>[NPRR987:  Replace the description above with the following upon system implementation:]</w:t>
                  </w:r>
                </w:p>
                <w:p w14:paraId="29DC4F2B" w14:textId="77777777" w:rsidR="00A46C59" w:rsidRPr="00A46C59" w:rsidRDefault="00A46C59" w:rsidP="00A46C59">
                  <w:pPr>
                    <w:spacing w:after="60"/>
                    <w:rPr>
                      <w:b/>
                      <w:i/>
                      <w:iCs/>
                      <w:sz w:val="20"/>
                    </w:rPr>
                  </w:pPr>
                  <w:r w:rsidRPr="00A46C59">
                    <w:rPr>
                      <w:i/>
                      <w:sz w:val="20"/>
                    </w:rPr>
                    <w:t>Real-Time Capacity from Controllable Load Resources for the QSE</w:t>
                  </w:r>
                  <w:r w:rsidRPr="00A46C59">
                    <w:rPr>
                      <w:sz w:val="20"/>
                    </w:rPr>
                    <w:t xml:space="preserve">—The Real-Time capacity and Reg-Up minus Non-Spin available from all Controllable Load Resources, not including modeled Controllable Load Resources associated with ESRs available to SCED for the QSE </w:t>
                  </w:r>
                  <w:r w:rsidRPr="00A46C59">
                    <w:rPr>
                      <w:i/>
                      <w:sz w:val="20"/>
                    </w:rPr>
                    <w:t>q</w:t>
                  </w:r>
                  <w:r w:rsidRPr="00A46C59">
                    <w:rPr>
                      <w:sz w:val="20"/>
                    </w:rPr>
                    <w:t>, integrated over the 15-minute Settlement Interval.</w:t>
                  </w:r>
                </w:p>
              </w:tc>
            </w:tr>
          </w:tbl>
          <w:p w14:paraId="40DDE594" w14:textId="77777777" w:rsidR="00A46C59" w:rsidRPr="00A46C59" w:rsidRDefault="00A46C59" w:rsidP="00A46C59">
            <w:pPr>
              <w:spacing w:after="60"/>
              <w:rPr>
                <w:i/>
                <w:sz w:val="20"/>
                <w:szCs w:val="20"/>
              </w:rPr>
            </w:pPr>
          </w:p>
        </w:tc>
      </w:tr>
      <w:tr w:rsidR="00A46C59" w:rsidRPr="00A46C59" w14:paraId="3FE219A2"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3DE333E" w14:textId="77777777" w:rsidR="00A46C59" w:rsidRPr="00A46C59" w:rsidRDefault="00A46C59" w:rsidP="00A46C59">
            <w:pPr>
              <w:spacing w:after="60"/>
              <w:rPr>
                <w:sz w:val="20"/>
                <w:szCs w:val="20"/>
              </w:rPr>
            </w:pPr>
            <w:r w:rsidRPr="00A46C59">
              <w:rPr>
                <w:sz w:val="20"/>
                <w:szCs w:val="20"/>
              </w:rPr>
              <w:lastRenderedPageBreak/>
              <w:t>RTNCLRCAP</w:t>
            </w:r>
            <w:r w:rsidRPr="00A46C59">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E609E7A"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BAC76B4" w14:textId="77777777" w:rsidR="00A46C59" w:rsidRPr="00A46C59" w:rsidRDefault="00A46C59" w:rsidP="00A46C59">
            <w:pPr>
              <w:spacing w:after="60"/>
              <w:rPr>
                <w:i/>
                <w:sz w:val="20"/>
                <w:szCs w:val="20"/>
              </w:rPr>
            </w:pPr>
            <w:r w:rsidRPr="00A46C59">
              <w:rPr>
                <w:i/>
                <w:sz w:val="20"/>
                <w:szCs w:val="20"/>
              </w:rPr>
              <w:t>Real-Time Capacity from Non-Controllable Load Resources carrying Responsive Reserve for the QSE</w:t>
            </w:r>
            <w:r w:rsidRPr="00A46C59">
              <w:rPr>
                <w:sz w:val="20"/>
                <w:szCs w:val="20"/>
              </w:rPr>
              <w:t xml:space="preserve">—The Real-Time capacity for all Load Resources other than Controllable Load Resources that have a validated Real-Time RRS Ancillary Service Schedule for the QSE </w:t>
            </w:r>
            <w:r w:rsidRPr="00A46C59">
              <w:rPr>
                <w:i/>
                <w:sz w:val="20"/>
                <w:szCs w:val="20"/>
              </w:rPr>
              <w:t>q</w:t>
            </w:r>
            <w:r w:rsidRPr="00A46C5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5041ED2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529CB3" w14:textId="77777777" w:rsidR="00A46C59" w:rsidRPr="00A46C59" w:rsidRDefault="00A46C59" w:rsidP="00A46C59">
                  <w:pPr>
                    <w:spacing w:before="120" w:after="240"/>
                    <w:rPr>
                      <w:b/>
                      <w:i/>
                      <w:iCs/>
                      <w:lang w:val="x-none" w:eastAsia="x-none"/>
                    </w:rPr>
                  </w:pPr>
                  <w:r w:rsidRPr="00A46C59">
                    <w:rPr>
                      <w:b/>
                      <w:i/>
                      <w:iCs/>
                      <w:lang w:val="x-none" w:eastAsia="x-none"/>
                    </w:rPr>
                    <w:t>[NPRR863:  Replace the description above with the following upon system implementation:]</w:t>
                  </w:r>
                </w:p>
                <w:p w14:paraId="7652598A" w14:textId="77777777" w:rsidR="00A46C59" w:rsidRPr="00A46C59" w:rsidRDefault="00A46C59" w:rsidP="00A46C59">
                  <w:pPr>
                    <w:spacing w:after="60"/>
                    <w:rPr>
                      <w:i/>
                      <w:sz w:val="20"/>
                      <w:szCs w:val="20"/>
                    </w:rPr>
                  </w:pPr>
                  <w:r w:rsidRPr="00A46C59">
                    <w:rPr>
                      <w:i/>
                      <w:sz w:val="20"/>
                      <w:szCs w:val="20"/>
                    </w:rPr>
                    <w:t>Real-Time Capacity from Non-Controllable Load Resources carrying ERCOT Contingency Reserve or Responsive Reserve for the QSE</w:t>
                  </w:r>
                  <w:r w:rsidRPr="00A46C59">
                    <w:rPr>
                      <w:sz w:val="20"/>
                      <w:szCs w:val="20"/>
                    </w:rPr>
                    <w:t xml:space="preserve">—The Real-Time capacity for all Load Resources other than Controllable Load Resources that have a validated Real-Time ECRS or RRS Ancillary Service Schedule for the QSE </w:t>
                  </w:r>
                  <w:r w:rsidRPr="00A46C59">
                    <w:rPr>
                      <w:i/>
                      <w:sz w:val="20"/>
                      <w:szCs w:val="20"/>
                    </w:rPr>
                    <w:t>q</w:t>
                  </w:r>
                  <w:r w:rsidRPr="00A46C59">
                    <w:rPr>
                      <w:sz w:val="20"/>
                      <w:szCs w:val="20"/>
                    </w:rPr>
                    <w:t>, integrated over the 15-minute Settlement Interval.</w:t>
                  </w:r>
                </w:p>
              </w:tc>
            </w:tr>
          </w:tbl>
          <w:p w14:paraId="0C33F246" w14:textId="77777777" w:rsidR="00A46C59" w:rsidRPr="00A46C59" w:rsidRDefault="00A46C59" w:rsidP="00A46C59">
            <w:pPr>
              <w:spacing w:after="60"/>
              <w:rPr>
                <w:i/>
                <w:sz w:val="20"/>
                <w:szCs w:val="20"/>
              </w:rPr>
            </w:pPr>
          </w:p>
        </w:tc>
      </w:tr>
      <w:tr w:rsidR="00A46C59" w:rsidRPr="00A46C59" w14:paraId="611150D4"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FFE2A26" w14:textId="77777777" w:rsidR="00A46C59" w:rsidRPr="00A46C59" w:rsidRDefault="00A46C59" w:rsidP="00A46C59">
            <w:pPr>
              <w:spacing w:after="60"/>
              <w:rPr>
                <w:sz w:val="20"/>
                <w:szCs w:val="20"/>
              </w:rPr>
            </w:pPr>
            <w:r w:rsidRPr="00A46C59">
              <w:rPr>
                <w:sz w:val="20"/>
                <w:szCs w:val="20"/>
              </w:rPr>
              <w:t>RTNCLRRRS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4A3ECE4"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FC3AEB0" w14:textId="77777777" w:rsidR="00A46C59" w:rsidRPr="00A46C59" w:rsidRDefault="00A46C59" w:rsidP="00A46C59">
            <w:pPr>
              <w:spacing w:after="60"/>
              <w:rPr>
                <w:i/>
                <w:sz w:val="20"/>
                <w:szCs w:val="20"/>
              </w:rPr>
            </w:pPr>
            <w:r w:rsidRPr="00A46C59">
              <w:rPr>
                <w:i/>
                <w:sz w:val="20"/>
                <w:szCs w:val="20"/>
              </w:rPr>
              <w:t>Real-Time Non-Controllable Load Resources Responsive Reserve for the QSE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RRS Ancillary Service Supply Responsibility </w:t>
            </w:r>
            <w:r w:rsidRPr="00A46C59">
              <w:rPr>
                <w:sz w:val="20"/>
                <w:szCs w:val="20"/>
              </w:rPr>
              <w:t xml:space="preserve">for all Load Resources other than Controllable Load Resources for QSE </w:t>
            </w:r>
            <w:r w:rsidRPr="00A46C59">
              <w:rPr>
                <w:i/>
                <w:sz w:val="20"/>
                <w:szCs w:val="18"/>
              </w:rPr>
              <w:t xml:space="preserve">q </w:t>
            </w:r>
            <w:r w:rsidRPr="00A46C59">
              <w:rPr>
                <w:sz w:val="20"/>
                <w:szCs w:val="18"/>
              </w:rPr>
              <w:t>discounted by the system-wide discount factor, integrated over the 15-minute Settlement Interval.</w:t>
            </w:r>
          </w:p>
        </w:tc>
      </w:tr>
      <w:tr w:rsidR="00A46C59" w:rsidRPr="00A46C59" w14:paraId="366E2DC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056CC60" w14:textId="77777777" w:rsidR="00A46C59" w:rsidRPr="00A46C59" w:rsidRDefault="00A46C59" w:rsidP="00A46C59">
            <w:pPr>
              <w:spacing w:after="60"/>
              <w:rPr>
                <w:sz w:val="20"/>
                <w:szCs w:val="20"/>
              </w:rPr>
            </w:pPr>
            <w:r w:rsidRPr="00A46C59">
              <w:rPr>
                <w:sz w:val="20"/>
                <w:szCs w:val="20"/>
              </w:rPr>
              <w:t>RTNCLRRRSR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CEB6647"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DBF7EBE" w14:textId="77777777" w:rsidR="00A46C59" w:rsidRPr="00A46C59" w:rsidRDefault="00A46C59" w:rsidP="00A46C59">
            <w:pPr>
              <w:spacing w:after="60"/>
              <w:rPr>
                <w:i/>
                <w:sz w:val="20"/>
                <w:szCs w:val="20"/>
              </w:rPr>
            </w:pPr>
            <w:r w:rsidRPr="00A46C59">
              <w:rPr>
                <w:i/>
                <w:sz w:val="20"/>
                <w:szCs w:val="20"/>
              </w:rPr>
              <w:t>Real-Time Non-Controllable Load Resource Responsive Reserve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RRS Ancillary Service Resource Responsibility for </w:t>
            </w:r>
            <w:r w:rsidRPr="00A46C59">
              <w:rPr>
                <w:sz w:val="20"/>
                <w:szCs w:val="20"/>
              </w:rPr>
              <w:t xml:space="preserve">the Load Resource </w:t>
            </w:r>
            <w:r w:rsidRPr="00A46C59">
              <w:rPr>
                <w:i/>
                <w:sz w:val="20"/>
                <w:szCs w:val="18"/>
              </w:rPr>
              <w:t xml:space="preserve">r </w:t>
            </w:r>
            <w:r w:rsidRPr="00A46C59">
              <w:rPr>
                <w:sz w:val="20"/>
                <w:szCs w:val="18"/>
              </w:rPr>
              <w:t>(which is not a Controllable Load Resource)</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r w:rsidR="00A46C59" w:rsidRPr="00A46C59" w14:paraId="690897D0"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033913D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BDEA407" w14:textId="77777777" w:rsidR="00A46C59" w:rsidRPr="00A46C59" w:rsidRDefault="00A46C59" w:rsidP="00A46C59">
                  <w:pPr>
                    <w:spacing w:before="120" w:after="240"/>
                    <w:rPr>
                      <w:b/>
                      <w:i/>
                      <w:iCs/>
                      <w:lang w:val="x-none" w:eastAsia="x-none"/>
                    </w:rPr>
                  </w:pPr>
                  <w:r w:rsidRPr="00A46C59">
                    <w:rPr>
                      <w:b/>
                      <w:i/>
                      <w:iCs/>
                      <w:lang w:val="x-none" w:eastAsia="x-none"/>
                    </w:rPr>
                    <w:t>[NPRR863:  Insert the variables “RTNCLRECRS</w:t>
                  </w:r>
                  <w:r w:rsidRPr="00A46C59">
                    <w:rPr>
                      <w:b/>
                      <w:iCs/>
                      <w:vertAlign w:val="subscript"/>
                      <w:lang w:val="x-none" w:eastAsia="x-none"/>
                    </w:rPr>
                    <w:t xml:space="preserve"> </w:t>
                  </w:r>
                  <w:r w:rsidRPr="00A46C59">
                    <w:rPr>
                      <w:b/>
                      <w:i/>
                      <w:iCs/>
                      <w:vertAlign w:val="subscript"/>
                      <w:lang w:val="x-none" w:eastAsia="x-none"/>
                    </w:rPr>
                    <w:t>q</w:t>
                  </w:r>
                  <w:r w:rsidRPr="00A46C59">
                    <w:rPr>
                      <w:b/>
                      <w:i/>
                      <w:iCs/>
                      <w:lang w:val="x-none" w:eastAsia="x-none"/>
                    </w:rPr>
                    <w:t>” and “RTNCLRECRSR</w:t>
                  </w:r>
                  <w:r w:rsidRPr="00A46C59">
                    <w:rPr>
                      <w:b/>
                      <w:iCs/>
                      <w:vertAlign w:val="subscript"/>
                      <w:lang w:val="x-none" w:eastAsia="x-none"/>
                    </w:rPr>
                    <w:t xml:space="preserve"> </w:t>
                  </w:r>
                  <w:r w:rsidRPr="00A46C59">
                    <w:rPr>
                      <w:b/>
                      <w:i/>
                      <w:iCs/>
                      <w:vertAlign w:val="subscript"/>
                      <w:lang w:val="x-none" w:eastAsia="x-none"/>
                    </w:rPr>
                    <w:t>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46C59" w:rsidRPr="00A46C59" w14:paraId="1375DF3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74762A1" w14:textId="77777777" w:rsidR="00A46C59" w:rsidRPr="00A46C59" w:rsidRDefault="00A46C59" w:rsidP="00A46C59">
                        <w:pPr>
                          <w:spacing w:after="60"/>
                          <w:rPr>
                            <w:sz w:val="20"/>
                            <w:szCs w:val="20"/>
                          </w:rPr>
                        </w:pPr>
                        <w:r w:rsidRPr="00A46C59">
                          <w:rPr>
                            <w:sz w:val="20"/>
                            <w:szCs w:val="20"/>
                          </w:rPr>
                          <w:t>RTNCLRECRS</w:t>
                        </w:r>
                        <w:r w:rsidRPr="00A46C5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89F9C45"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E3ADE7A" w14:textId="77777777" w:rsidR="00A46C59" w:rsidRPr="00A46C59" w:rsidRDefault="00A46C59" w:rsidP="00A46C59">
                        <w:pPr>
                          <w:spacing w:after="60"/>
                          <w:rPr>
                            <w:i/>
                            <w:sz w:val="20"/>
                            <w:szCs w:val="20"/>
                          </w:rPr>
                        </w:pPr>
                        <w:r w:rsidRPr="00A46C59">
                          <w:rPr>
                            <w:i/>
                            <w:sz w:val="20"/>
                            <w:szCs w:val="20"/>
                          </w:rPr>
                          <w:t>Real-Time Non-Controllable Load Resources ERCOT Contingency Reserve  for the QSE</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ECRS Ancillary Service Supply Responsibility </w:t>
                        </w:r>
                        <w:r w:rsidRPr="00A46C59">
                          <w:rPr>
                            <w:sz w:val="20"/>
                            <w:szCs w:val="20"/>
                          </w:rPr>
                          <w:t xml:space="preserve">for all Load Resources other than Controllable Load Resources for QSE </w:t>
                        </w:r>
                        <w:r w:rsidRPr="00A46C59">
                          <w:rPr>
                            <w:i/>
                            <w:sz w:val="20"/>
                            <w:szCs w:val="18"/>
                          </w:rPr>
                          <w:t xml:space="preserve">q </w:t>
                        </w:r>
                        <w:r w:rsidRPr="00A46C59">
                          <w:rPr>
                            <w:sz w:val="20"/>
                            <w:szCs w:val="18"/>
                          </w:rPr>
                          <w:t>discounted by the system-wide discount factor, integrated over the 15-minute Settlement Interval.</w:t>
                        </w:r>
                      </w:p>
                    </w:tc>
                  </w:tr>
                  <w:tr w:rsidR="00A46C59" w:rsidRPr="00A46C59" w14:paraId="522854D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C01F6BC" w14:textId="77777777" w:rsidR="00A46C59" w:rsidRPr="00A46C59" w:rsidRDefault="00A46C59" w:rsidP="00A46C59">
                        <w:pPr>
                          <w:spacing w:after="60"/>
                          <w:rPr>
                            <w:sz w:val="20"/>
                            <w:szCs w:val="20"/>
                          </w:rPr>
                        </w:pPr>
                        <w:r w:rsidRPr="00A46C59">
                          <w:rPr>
                            <w:sz w:val="20"/>
                            <w:szCs w:val="20"/>
                          </w:rPr>
                          <w:t>RTNCLRECRSR</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62636063"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975AADB" w14:textId="77777777" w:rsidR="00A46C59" w:rsidRPr="00A46C59" w:rsidRDefault="00A46C59" w:rsidP="00A46C59">
                        <w:pPr>
                          <w:spacing w:after="60"/>
                          <w:rPr>
                            <w:i/>
                            <w:sz w:val="20"/>
                            <w:szCs w:val="20"/>
                          </w:rPr>
                        </w:pPr>
                        <w:r w:rsidRPr="00A46C59">
                          <w:rPr>
                            <w:i/>
                            <w:sz w:val="20"/>
                            <w:szCs w:val="20"/>
                          </w:rPr>
                          <w:t xml:space="preserve">Real-Time Non-Controllable Load Resource ERCOT Contingency Reserve </w:t>
                        </w:r>
                        <w:r w:rsidRPr="00A46C59">
                          <w:rPr>
                            <w:i/>
                            <w:sz w:val="20"/>
                            <w:szCs w:val="18"/>
                          </w:rPr>
                          <w:t>—</w:t>
                        </w:r>
                        <w:r w:rsidRPr="00A46C59">
                          <w:rPr>
                            <w:sz w:val="20"/>
                            <w:szCs w:val="18"/>
                          </w:rPr>
                          <w:t xml:space="preserve">The </w:t>
                        </w:r>
                        <w:r w:rsidRPr="00A46C59">
                          <w:rPr>
                            <w:sz w:val="20"/>
                            <w:szCs w:val="20"/>
                          </w:rPr>
                          <w:t xml:space="preserve">validated </w:t>
                        </w:r>
                        <w:r w:rsidRPr="00A46C59">
                          <w:rPr>
                            <w:sz w:val="20"/>
                            <w:szCs w:val="18"/>
                          </w:rPr>
                          <w:t xml:space="preserve">Real-Time telemetered ECRS Ancillary Service Resource Responsibility for </w:t>
                        </w:r>
                        <w:r w:rsidRPr="00A46C59">
                          <w:rPr>
                            <w:sz w:val="20"/>
                            <w:szCs w:val="20"/>
                          </w:rPr>
                          <w:t xml:space="preserve">the Load Resource </w:t>
                        </w:r>
                        <w:r w:rsidRPr="00A46C59">
                          <w:rPr>
                            <w:i/>
                            <w:sz w:val="20"/>
                            <w:szCs w:val="18"/>
                          </w:rPr>
                          <w:t xml:space="preserve">r </w:t>
                        </w:r>
                        <w:r w:rsidRPr="00A46C59">
                          <w:rPr>
                            <w:sz w:val="20"/>
                            <w:szCs w:val="18"/>
                          </w:rPr>
                          <w:t>(which is not a Controllable Load Resource)</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bl>
                <w:p w14:paraId="704ADE25" w14:textId="77777777" w:rsidR="00A46C59" w:rsidRPr="00A46C59" w:rsidRDefault="00A46C59" w:rsidP="00A46C59">
                  <w:pPr>
                    <w:spacing w:after="60"/>
                    <w:rPr>
                      <w:i/>
                      <w:sz w:val="20"/>
                      <w:szCs w:val="20"/>
                    </w:rPr>
                  </w:pPr>
                </w:p>
              </w:tc>
            </w:tr>
          </w:tbl>
          <w:p w14:paraId="3FBA4C29" w14:textId="77777777" w:rsidR="00A46C59" w:rsidRPr="00A46C59" w:rsidRDefault="00A46C59" w:rsidP="00A46C59">
            <w:pPr>
              <w:spacing w:after="60"/>
              <w:rPr>
                <w:i/>
                <w:sz w:val="20"/>
                <w:szCs w:val="20"/>
              </w:rPr>
            </w:pPr>
          </w:p>
        </w:tc>
      </w:tr>
      <w:tr w:rsidR="00A46C59" w:rsidRPr="00A46C59" w14:paraId="1C0411F0"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9B4EC05" w14:textId="77777777" w:rsidR="00A46C59" w:rsidRPr="00A46C59" w:rsidRDefault="00A46C59" w:rsidP="00A46C59">
            <w:pPr>
              <w:spacing w:after="60"/>
              <w:rPr>
                <w:sz w:val="20"/>
                <w:szCs w:val="20"/>
              </w:rPr>
            </w:pPr>
            <w:r w:rsidRPr="00A46C59">
              <w:rPr>
                <w:sz w:val="20"/>
                <w:szCs w:val="20"/>
              </w:rPr>
              <w:lastRenderedPageBreak/>
              <w:t>RTNCLRNPCR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CCF2D0A"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2FFE5CD" w14:textId="77777777" w:rsidR="00A46C59" w:rsidRPr="00A46C59" w:rsidRDefault="00A46C59" w:rsidP="00A46C59">
            <w:pPr>
              <w:spacing w:after="60"/>
              <w:rPr>
                <w:i/>
                <w:sz w:val="20"/>
                <w:szCs w:val="20"/>
              </w:rPr>
            </w:pPr>
            <w:r w:rsidRPr="00A46C59">
              <w:rPr>
                <w:i/>
                <w:sz w:val="20"/>
                <w:szCs w:val="18"/>
              </w:rPr>
              <w:t>Real-Time Non-Controllable Load Resource Net Power Consumption—</w:t>
            </w:r>
            <w:r w:rsidRPr="00A46C59">
              <w:rPr>
                <w:sz w:val="20"/>
                <w:szCs w:val="18"/>
              </w:rPr>
              <w:t xml:space="preserve">The Real-Time net real power consumption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RRS Ancillary Service Schedule</w:t>
            </w:r>
            <w:r w:rsidRPr="00A46C59">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3187DAD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1FA50B" w14:textId="77777777" w:rsidR="00A46C59" w:rsidRPr="00A46C59" w:rsidRDefault="00A46C59" w:rsidP="00A46C59">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3F0B59FB" w14:textId="77777777" w:rsidR="00A46C59" w:rsidRPr="00A46C59" w:rsidRDefault="00A46C59" w:rsidP="00A46C59">
                  <w:pPr>
                    <w:spacing w:after="60"/>
                    <w:rPr>
                      <w:b/>
                      <w:i/>
                      <w:sz w:val="20"/>
                      <w:szCs w:val="20"/>
                    </w:rPr>
                  </w:pPr>
                  <w:r w:rsidRPr="00A46C59">
                    <w:rPr>
                      <w:i/>
                      <w:sz w:val="20"/>
                      <w:szCs w:val="18"/>
                    </w:rPr>
                    <w:t>Real-Time Non-Controllable Load Resource Net Power Consumption—</w:t>
                  </w:r>
                  <w:r w:rsidRPr="00A46C59">
                    <w:rPr>
                      <w:sz w:val="20"/>
                      <w:szCs w:val="18"/>
                    </w:rPr>
                    <w:t xml:space="preserve">The Real-Time net real power consumption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ECRS, RRS, or Non-Spin Ancillary Service Schedule</w:t>
                  </w:r>
                  <w:r w:rsidRPr="00A46C59">
                    <w:rPr>
                      <w:sz w:val="20"/>
                      <w:szCs w:val="18"/>
                    </w:rPr>
                    <w:t xml:space="preserve"> integrated over the 15-minute Settlement Interval.</w:t>
                  </w:r>
                </w:p>
              </w:tc>
            </w:tr>
          </w:tbl>
          <w:p w14:paraId="43E3FA3F" w14:textId="77777777" w:rsidR="00A46C59" w:rsidRPr="00A46C59" w:rsidRDefault="00A46C59" w:rsidP="00A46C59">
            <w:pPr>
              <w:spacing w:after="60"/>
              <w:rPr>
                <w:i/>
                <w:sz w:val="20"/>
                <w:szCs w:val="20"/>
              </w:rPr>
            </w:pPr>
          </w:p>
        </w:tc>
      </w:tr>
      <w:tr w:rsidR="00A46C59" w:rsidRPr="00A46C59" w14:paraId="53468283"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6330EFDD" w14:textId="77777777" w:rsidR="00A46C59" w:rsidRPr="00A46C59" w:rsidRDefault="00A46C59" w:rsidP="00A46C59">
            <w:pPr>
              <w:spacing w:after="60"/>
              <w:rPr>
                <w:sz w:val="20"/>
                <w:szCs w:val="20"/>
              </w:rPr>
            </w:pPr>
            <w:r w:rsidRPr="00A46C59">
              <w:rPr>
                <w:sz w:val="20"/>
                <w:szCs w:val="20"/>
              </w:rPr>
              <w:t>RTNCLRLPCR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76EDCA8"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313FE09" w14:textId="77777777" w:rsidR="00A46C59" w:rsidRPr="00A46C59" w:rsidRDefault="00A46C59" w:rsidP="00A46C59">
            <w:pPr>
              <w:spacing w:after="60"/>
              <w:rPr>
                <w:i/>
                <w:sz w:val="20"/>
                <w:szCs w:val="20"/>
              </w:rPr>
            </w:pPr>
            <w:r w:rsidRPr="00A46C59">
              <w:rPr>
                <w:i/>
                <w:sz w:val="20"/>
                <w:szCs w:val="18"/>
              </w:rPr>
              <w:t>Real-Time Non-Controllable Load Resource</w:t>
            </w:r>
            <w:r w:rsidRPr="00A46C59">
              <w:rPr>
                <w:i/>
                <w:sz w:val="20"/>
                <w:szCs w:val="20"/>
              </w:rPr>
              <w:t xml:space="preserve"> Low Power Consumption</w:t>
            </w:r>
            <w:r w:rsidRPr="00A46C59">
              <w:rPr>
                <w:i/>
                <w:sz w:val="20"/>
                <w:szCs w:val="18"/>
              </w:rPr>
              <w:t>—</w:t>
            </w:r>
            <w:r w:rsidRPr="00A46C59">
              <w:rPr>
                <w:sz w:val="20"/>
                <w:szCs w:val="18"/>
              </w:rPr>
              <w:t xml:space="preserve">The Real-Time Low Power Consumption (LPC)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RRS Ancillary Service Schedule </w:t>
            </w:r>
            <w:r w:rsidRPr="00A46C59">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2886E02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05736A" w14:textId="77777777" w:rsidR="00A46C59" w:rsidRPr="00A46C59" w:rsidRDefault="00A46C59" w:rsidP="00A46C59">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592982AC" w14:textId="77777777" w:rsidR="00A46C59" w:rsidRPr="00A46C59" w:rsidRDefault="00A46C59" w:rsidP="00A46C59">
                  <w:pPr>
                    <w:spacing w:after="60"/>
                    <w:rPr>
                      <w:i/>
                      <w:sz w:val="20"/>
                      <w:szCs w:val="20"/>
                    </w:rPr>
                  </w:pPr>
                  <w:r w:rsidRPr="00A46C59">
                    <w:rPr>
                      <w:i/>
                      <w:sz w:val="20"/>
                      <w:szCs w:val="18"/>
                    </w:rPr>
                    <w:t>Real-Time Non-Controllable Load Resource</w:t>
                  </w:r>
                  <w:r w:rsidRPr="00A46C59">
                    <w:rPr>
                      <w:i/>
                      <w:sz w:val="20"/>
                      <w:szCs w:val="20"/>
                    </w:rPr>
                    <w:t xml:space="preserve"> Low Power Consumption</w:t>
                  </w:r>
                  <w:r w:rsidRPr="00A46C59">
                    <w:rPr>
                      <w:i/>
                      <w:sz w:val="20"/>
                      <w:szCs w:val="18"/>
                    </w:rPr>
                    <w:t>—</w:t>
                  </w:r>
                  <w:r w:rsidRPr="00A46C59">
                    <w:rPr>
                      <w:sz w:val="20"/>
                      <w:szCs w:val="18"/>
                    </w:rPr>
                    <w:t xml:space="preserve">The Real-Time Low Power Consumption (LPC) from the Load Resource </w:t>
                  </w:r>
                  <w:r w:rsidRPr="00A46C59">
                    <w:rPr>
                      <w:i/>
                      <w:sz w:val="20"/>
                      <w:szCs w:val="18"/>
                    </w:rPr>
                    <w:t xml:space="preserve">r </w:t>
                  </w:r>
                  <w:r w:rsidRPr="00A46C59">
                    <w:rPr>
                      <w:sz w:val="20"/>
                      <w:szCs w:val="18"/>
                    </w:rPr>
                    <w:t>(which is not a Controllable Load Resource)</w:t>
                  </w:r>
                  <w:r w:rsidRPr="00A46C59">
                    <w:rPr>
                      <w:i/>
                      <w:sz w:val="20"/>
                      <w:szCs w:val="18"/>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that has a validated Real-Time ECRS, RRS, or Non-Spin Ancillary Service Schedule </w:t>
                  </w:r>
                  <w:r w:rsidRPr="00A46C59">
                    <w:rPr>
                      <w:sz w:val="20"/>
                      <w:szCs w:val="18"/>
                    </w:rPr>
                    <w:t xml:space="preserve">integrated over the 15-minute Settlement Interval </w:t>
                  </w:r>
                </w:p>
              </w:tc>
            </w:tr>
          </w:tbl>
          <w:p w14:paraId="5952A9BC" w14:textId="77777777" w:rsidR="00A46C59" w:rsidRPr="00A46C59" w:rsidRDefault="00A46C59" w:rsidP="00A46C59">
            <w:pPr>
              <w:spacing w:after="60"/>
              <w:rPr>
                <w:i/>
                <w:sz w:val="20"/>
                <w:szCs w:val="20"/>
              </w:rPr>
            </w:pPr>
          </w:p>
        </w:tc>
      </w:tr>
      <w:tr w:rsidR="00A46C59" w:rsidRPr="00A46C59" w14:paraId="68690E8F"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309C709" w14:textId="77777777" w:rsidR="00A46C59" w:rsidRPr="00A46C59" w:rsidRDefault="00A46C59" w:rsidP="00A46C59">
            <w:pPr>
              <w:spacing w:after="60"/>
              <w:rPr>
                <w:sz w:val="20"/>
                <w:szCs w:val="20"/>
              </w:rPr>
            </w:pPr>
            <w:r w:rsidRPr="00A46C59">
              <w:rPr>
                <w:sz w:val="20"/>
                <w:szCs w:val="20"/>
              </w:rPr>
              <w:lastRenderedPageBreak/>
              <w:t>RTNCLRNPC</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925903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1B6A8B" w14:textId="77777777" w:rsidR="00A46C59" w:rsidRPr="00A46C59" w:rsidRDefault="00A46C59" w:rsidP="00A46C59">
            <w:pPr>
              <w:spacing w:after="60"/>
              <w:rPr>
                <w:i/>
                <w:sz w:val="20"/>
                <w:szCs w:val="20"/>
              </w:rPr>
            </w:pPr>
            <w:r w:rsidRPr="00A46C59">
              <w:rPr>
                <w:i/>
                <w:sz w:val="20"/>
                <w:szCs w:val="18"/>
              </w:rPr>
              <w:t>Real-Time Non-Controllable Load Resource Net Power Consumption for the QSE—</w:t>
            </w:r>
            <w:r w:rsidRPr="00A46C59">
              <w:rPr>
                <w:sz w:val="20"/>
                <w:szCs w:val="18"/>
              </w:rPr>
              <w:t xml:space="preserve">The Real-Time net real power consumption from all Load Resources other than Controllable Load Resources for QSE </w:t>
            </w:r>
            <w:r w:rsidRPr="00A46C59">
              <w:rPr>
                <w:i/>
                <w:sz w:val="20"/>
                <w:szCs w:val="18"/>
              </w:rPr>
              <w:t xml:space="preserve">q </w:t>
            </w:r>
            <w:r w:rsidRPr="00A46C59">
              <w:rPr>
                <w:sz w:val="20"/>
                <w:szCs w:val="20"/>
              </w:rPr>
              <w:t>that have a validated Real-Time RRS Ancillary Service Schedule</w:t>
            </w:r>
            <w:r w:rsidRPr="00A46C5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33BFEB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D35666" w14:textId="77777777" w:rsidR="00A46C59" w:rsidRPr="00A46C59" w:rsidRDefault="00A46C59" w:rsidP="00A46C59">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1DA6634B" w14:textId="77777777" w:rsidR="00A46C59" w:rsidRPr="00A46C59" w:rsidRDefault="00A46C59" w:rsidP="00A46C59">
                  <w:pPr>
                    <w:spacing w:after="60"/>
                    <w:rPr>
                      <w:i/>
                      <w:sz w:val="20"/>
                      <w:szCs w:val="20"/>
                    </w:rPr>
                  </w:pPr>
                  <w:r w:rsidRPr="00A46C59">
                    <w:rPr>
                      <w:i/>
                      <w:sz w:val="20"/>
                      <w:szCs w:val="18"/>
                    </w:rPr>
                    <w:t>Real-Time Non-Controllable Load Resource Net Power Consumption for the QSE—</w:t>
                  </w:r>
                  <w:r w:rsidRPr="00A46C59">
                    <w:rPr>
                      <w:sz w:val="20"/>
                      <w:szCs w:val="18"/>
                    </w:rPr>
                    <w:t xml:space="preserve">The Real-Time net real power consumption from all Load Resources other than Controllable Load Resources for QSE </w:t>
                  </w:r>
                  <w:r w:rsidRPr="00A46C59">
                    <w:rPr>
                      <w:i/>
                      <w:sz w:val="20"/>
                      <w:szCs w:val="18"/>
                    </w:rPr>
                    <w:t xml:space="preserve">q </w:t>
                  </w:r>
                  <w:r w:rsidRPr="00A46C59">
                    <w:rPr>
                      <w:sz w:val="20"/>
                      <w:szCs w:val="20"/>
                    </w:rPr>
                    <w:t>that have a validated Real-Time ECRS, RRS, or Non-Spin Ancillary Service Schedule</w:t>
                  </w:r>
                  <w:r w:rsidRPr="00A46C59">
                    <w:rPr>
                      <w:sz w:val="20"/>
                      <w:szCs w:val="18"/>
                    </w:rPr>
                    <w:t xml:space="preserve"> integrated over the 15-minute Settlement Interval discounted by the system-wide discount factor.</w:t>
                  </w:r>
                </w:p>
              </w:tc>
            </w:tr>
          </w:tbl>
          <w:p w14:paraId="7FA7EE2C" w14:textId="77777777" w:rsidR="00A46C59" w:rsidRPr="00A46C59" w:rsidRDefault="00A46C59" w:rsidP="00A46C59">
            <w:pPr>
              <w:spacing w:after="60"/>
              <w:rPr>
                <w:i/>
                <w:sz w:val="20"/>
                <w:szCs w:val="20"/>
              </w:rPr>
            </w:pPr>
          </w:p>
        </w:tc>
      </w:tr>
      <w:tr w:rsidR="00A46C59" w:rsidRPr="00A46C59" w14:paraId="749B6D57"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1607877" w14:textId="77777777" w:rsidR="00A46C59" w:rsidRPr="00A46C59" w:rsidRDefault="00A46C59" w:rsidP="00A46C59">
            <w:pPr>
              <w:spacing w:after="60"/>
              <w:rPr>
                <w:sz w:val="20"/>
                <w:szCs w:val="20"/>
              </w:rPr>
            </w:pPr>
            <w:r w:rsidRPr="00A46C59">
              <w:rPr>
                <w:sz w:val="20"/>
                <w:szCs w:val="20"/>
              </w:rPr>
              <w:t>RTNCLRLPC</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CFA3205"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5D938C" w14:textId="77777777" w:rsidR="00A46C59" w:rsidRPr="00A46C59" w:rsidRDefault="00A46C59" w:rsidP="00A46C59">
            <w:pPr>
              <w:spacing w:after="60"/>
              <w:rPr>
                <w:i/>
                <w:sz w:val="20"/>
                <w:szCs w:val="20"/>
              </w:rPr>
            </w:pPr>
            <w:r w:rsidRPr="00A46C59">
              <w:rPr>
                <w:i/>
                <w:sz w:val="20"/>
                <w:szCs w:val="20"/>
              </w:rPr>
              <w:t>Real-Time Non-Controllable Load Resource Low Power Consumption</w:t>
            </w:r>
            <w:r w:rsidRPr="00A46C59">
              <w:rPr>
                <w:i/>
                <w:sz w:val="20"/>
                <w:szCs w:val="18"/>
              </w:rPr>
              <w:t xml:space="preserve"> for the QSE—</w:t>
            </w:r>
            <w:r w:rsidRPr="00A46C59">
              <w:rPr>
                <w:sz w:val="20"/>
                <w:szCs w:val="18"/>
              </w:rPr>
              <w:t>The Real-Time LPC from all Load Resources other than Controllable Load Resources</w:t>
            </w:r>
            <w:r w:rsidRPr="00A46C59">
              <w:rPr>
                <w:i/>
                <w:sz w:val="20"/>
                <w:szCs w:val="18"/>
              </w:rPr>
              <w:t xml:space="preserve"> </w:t>
            </w:r>
            <w:r w:rsidRPr="00A46C59">
              <w:rPr>
                <w:sz w:val="20"/>
                <w:szCs w:val="18"/>
              </w:rPr>
              <w:t xml:space="preserve">for QSE </w:t>
            </w:r>
            <w:r w:rsidRPr="00A46C59">
              <w:rPr>
                <w:i/>
                <w:sz w:val="20"/>
                <w:szCs w:val="18"/>
              </w:rPr>
              <w:t xml:space="preserve">q </w:t>
            </w:r>
            <w:r w:rsidRPr="00A46C59">
              <w:rPr>
                <w:sz w:val="20"/>
                <w:szCs w:val="20"/>
              </w:rPr>
              <w:t>that have a validated Real-Time RRS Ancillary Service Schedule</w:t>
            </w:r>
            <w:r w:rsidRPr="00A46C5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3FF42BB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F268BC" w14:textId="77777777" w:rsidR="00A46C59" w:rsidRPr="00A46C59" w:rsidRDefault="00A46C59" w:rsidP="00A46C59">
                  <w:pPr>
                    <w:spacing w:before="120" w:after="240"/>
                    <w:rPr>
                      <w:b/>
                      <w:i/>
                      <w:iCs/>
                      <w:lang w:val="x-none" w:eastAsia="x-none"/>
                    </w:rPr>
                  </w:pPr>
                  <w:r w:rsidRPr="00A46C59">
                    <w:rPr>
                      <w:b/>
                      <w:i/>
                      <w:iCs/>
                      <w:lang w:val="x-none" w:eastAsia="x-none"/>
                    </w:rPr>
                    <w:t>[NPRR863 and NPRR1093:  Replace the description above with the following upon system implementation:]</w:t>
                  </w:r>
                </w:p>
                <w:p w14:paraId="6BA8A5F9" w14:textId="77777777" w:rsidR="00A46C59" w:rsidRPr="00A46C59" w:rsidRDefault="00A46C59" w:rsidP="00A46C59">
                  <w:pPr>
                    <w:spacing w:after="60"/>
                    <w:rPr>
                      <w:i/>
                      <w:sz w:val="20"/>
                      <w:szCs w:val="20"/>
                    </w:rPr>
                  </w:pPr>
                  <w:r w:rsidRPr="00A46C59">
                    <w:rPr>
                      <w:i/>
                      <w:sz w:val="20"/>
                      <w:szCs w:val="20"/>
                    </w:rPr>
                    <w:t>Real-Time Non-Controllable Load Resource Low Power Consumption</w:t>
                  </w:r>
                  <w:r w:rsidRPr="00A46C59">
                    <w:rPr>
                      <w:i/>
                      <w:sz w:val="20"/>
                      <w:szCs w:val="18"/>
                    </w:rPr>
                    <w:t xml:space="preserve"> for the QSE—</w:t>
                  </w:r>
                  <w:r w:rsidRPr="00A46C59">
                    <w:rPr>
                      <w:sz w:val="20"/>
                      <w:szCs w:val="18"/>
                    </w:rPr>
                    <w:t>The Real-Time LPC from all Load Resources other than Controllable Load Resources</w:t>
                  </w:r>
                  <w:r w:rsidRPr="00A46C59">
                    <w:rPr>
                      <w:i/>
                      <w:sz w:val="20"/>
                      <w:szCs w:val="18"/>
                    </w:rPr>
                    <w:t xml:space="preserve"> </w:t>
                  </w:r>
                  <w:r w:rsidRPr="00A46C59">
                    <w:rPr>
                      <w:sz w:val="20"/>
                      <w:szCs w:val="18"/>
                    </w:rPr>
                    <w:t xml:space="preserve">for QSE </w:t>
                  </w:r>
                  <w:r w:rsidRPr="00A46C59">
                    <w:rPr>
                      <w:i/>
                      <w:sz w:val="20"/>
                      <w:szCs w:val="18"/>
                    </w:rPr>
                    <w:t xml:space="preserve">q </w:t>
                  </w:r>
                  <w:r w:rsidRPr="00A46C59">
                    <w:rPr>
                      <w:sz w:val="20"/>
                      <w:szCs w:val="20"/>
                    </w:rPr>
                    <w:t>that have a validated Real-Time ECRS, RRS, or Non-Spin Ancillary Service Schedule</w:t>
                  </w:r>
                  <w:r w:rsidRPr="00A46C59">
                    <w:rPr>
                      <w:sz w:val="20"/>
                      <w:szCs w:val="18"/>
                    </w:rPr>
                    <w:t xml:space="preserve"> integrated over the 15-minute Settlement Interval discounted by the system-wide discount factor.</w:t>
                  </w:r>
                </w:p>
              </w:tc>
            </w:tr>
          </w:tbl>
          <w:p w14:paraId="153D881D" w14:textId="77777777" w:rsidR="00A46C59" w:rsidRPr="00A46C59" w:rsidRDefault="00A46C59" w:rsidP="00A46C59">
            <w:pPr>
              <w:spacing w:after="60"/>
              <w:rPr>
                <w:i/>
                <w:sz w:val="20"/>
                <w:szCs w:val="20"/>
              </w:rPr>
            </w:pPr>
          </w:p>
        </w:tc>
      </w:tr>
      <w:tr w:rsidR="00A46C59" w:rsidRPr="00A46C59" w14:paraId="1401C672"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518E6A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BE9446" w14:textId="77777777" w:rsidR="00A46C59" w:rsidRPr="00A46C59" w:rsidRDefault="00A46C59" w:rsidP="00A46C59">
                  <w:pPr>
                    <w:spacing w:before="120" w:after="240"/>
                    <w:rPr>
                      <w:b/>
                      <w:i/>
                      <w:iCs/>
                      <w:lang w:val="x-none" w:eastAsia="x-none"/>
                    </w:rPr>
                  </w:pPr>
                  <w:r w:rsidRPr="00A46C59">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A46C59" w:rsidRPr="00A46C59" w14:paraId="6F419D4F"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F4B0A08" w14:textId="77777777" w:rsidR="00A46C59" w:rsidRPr="00A46C59" w:rsidRDefault="00A46C59" w:rsidP="00A46C59">
                        <w:pPr>
                          <w:spacing w:after="60"/>
                          <w:rPr>
                            <w:sz w:val="20"/>
                            <w:szCs w:val="20"/>
                          </w:rPr>
                        </w:pPr>
                        <w:bookmarkStart w:id="460" w:name="_Hlk86302889"/>
                        <w:r w:rsidRPr="00A46C59">
                          <w:rPr>
                            <w:sz w:val="20"/>
                            <w:szCs w:val="20"/>
                          </w:rPr>
                          <w:t>RTNCLRNSCAP</w:t>
                        </w:r>
                        <w:r w:rsidRPr="00A46C59">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CCCD57C"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926C432" w14:textId="77777777" w:rsidR="00A46C59" w:rsidRPr="00A46C59" w:rsidRDefault="00A46C59" w:rsidP="00A46C59">
                        <w:pPr>
                          <w:spacing w:after="60"/>
                          <w:rPr>
                            <w:i/>
                            <w:sz w:val="20"/>
                            <w:szCs w:val="20"/>
                          </w:rPr>
                        </w:pPr>
                        <w:r w:rsidRPr="00A46C59">
                          <w:rPr>
                            <w:i/>
                            <w:sz w:val="20"/>
                            <w:szCs w:val="20"/>
                          </w:rPr>
                          <w:t>Real-Time Capacity from Non-Controllable Load Resources carrying Non-Spin for the QSE</w:t>
                        </w:r>
                        <w:r w:rsidRPr="00A46C59">
                          <w:rPr>
                            <w:sz w:val="20"/>
                            <w:szCs w:val="20"/>
                          </w:rPr>
                          <w:t xml:space="preserve">—The Real-Time capacity for all Load Resources that are not Controllable Load Resources and that have a validated Real-Time Non-Spin Ancillary Service Schedule for the QSE </w:t>
                        </w:r>
                        <w:r w:rsidRPr="00A46C59">
                          <w:rPr>
                            <w:i/>
                            <w:sz w:val="20"/>
                            <w:szCs w:val="20"/>
                          </w:rPr>
                          <w:t>q</w:t>
                        </w:r>
                        <w:r w:rsidRPr="00A46C59">
                          <w:rPr>
                            <w:sz w:val="20"/>
                            <w:szCs w:val="20"/>
                          </w:rPr>
                          <w:t>, integrated over the 15-minute Settlement Interval.</w:t>
                        </w:r>
                      </w:p>
                    </w:tc>
                  </w:tr>
                  <w:tr w:rsidR="00A46C59" w:rsidRPr="00A46C59" w14:paraId="5634C2A4"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433CD629" w14:textId="77777777" w:rsidR="00A46C59" w:rsidRPr="00A46C59" w:rsidRDefault="00A46C59" w:rsidP="00A46C59">
                        <w:pPr>
                          <w:spacing w:after="60"/>
                          <w:rPr>
                            <w:sz w:val="20"/>
                            <w:szCs w:val="20"/>
                          </w:rPr>
                        </w:pPr>
                        <w:r w:rsidRPr="00A46C59">
                          <w:rPr>
                            <w:sz w:val="20"/>
                            <w:szCs w:val="20"/>
                          </w:rPr>
                          <w:t>RTNCLRNSR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FF0C37B"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287FE55" w14:textId="77777777" w:rsidR="00A46C59" w:rsidRPr="00A46C59" w:rsidRDefault="00A46C59" w:rsidP="00A46C59">
                        <w:pPr>
                          <w:spacing w:after="60"/>
                          <w:rPr>
                            <w:i/>
                            <w:sz w:val="20"/>
                            <w:szCs w:val="20"/>
                          </w:rPr>
                        </w:pPr>
                        <w:r w:rsidRPr="00A46C59">
                          <w:rPr>
                            <w:i/>
                            <w:sz w:val="20"/>
                            <w:szCs w:val="18"/>
                          </w:rPr>
                          <w:t xml:space="preserve">Real-Time Non-Spin Schedule for the Non-Controllable Load Resource </w:t>
                        </w:r>
                        <w:r w:rsidRPr="00A46C59">
                          <w:rPr>
                            <w:i/>
                            <w:sz w:val="20"/>
                            <w:szCs w:val="18"/>
                          </w:rPr>
                          <w:sym w:font="Symbol" w:char="F0BE"/>
                        </w:r>
                        <w:r w:rsidRPr="00A46C59">
                          <w:rPr>
                            <w:sz w:val="20"/>
                            <w:szCs w:val="18"/>
                          </w:rPr>
                          <w:t>The validated Real-Time telemetered Non-Spin Ancillary Service Schedule for the Load Resource</w:t>
                        </w:r>
                        <w:r w:rsidRPr="00A46C59">
                          <w:rPr>
                            <w:i/>
                            <w:sz w:val="20"/>
                            <w:szCs w:val="18"/>
                          </w:rPr>
                          <w:t xml:space="preserve"> r</w:t>
                        </w:r>
                        <w:r w:rsidRPr="00A46C59">
                          <w:rPr>
                            <w:sz w:val="20"/>
                            <w:szCs w:val="20"/>
                          </w:rPr>
                          <w:t xml:space="preserve"> that is not a Controllable Load Resources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c>
                  </w:tr>
                  <w:tr w:rsidR="00A46C59" w:rsidRPr="00A46C59" w14:paraId="76A5C481"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411BFD85" w14:textId="77777777" w:rsidR="00A46C59" w:rsidRPr="00A46C59" w:rsidRDefault="00A46C59" w:rsidP="00A46C59">
                        <w:pPr>
                          <w:spacing w:after="60"/>
                          <w:rPr>
                            <w:sz w:val="20"/>
                            <w:szCs w:val="20"/>
                          </w:rPr>
                        </w:pPr>
                        <w:r w:rsidRPr="00A46C59">
                          <w:rPr>
                            <w:sz w:val="20"/>
                            <w:szCs w:val="20"/>
                          </w:rPr>
                          <w:t>RTNCLRNS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9D9BF64"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9044A1" w14:textId="77777777" w:rsidR="00A46C59" w:rsidRPr="00A46C59" w:rsidRDefault="00A46C59" w:rsidP="00A46C59">
                        <w:pPr>
                          <w:spacing w:after="60"/>
                          <w:rPr>
                            <w:i/>
                            <w:sz w:val="20"/>
                            <w:szCs w:val="20"/>
                          </w:rPr>
                        </w:pPr>
                        <w:r w:rsidRPr="00A46C59">
                          <w:rPr>
                            <w:i/>
                            <w:sz w:val="20"/>
                            <w:szCs w:val="20"/>
                          </w:rPr>
                          <w:t>Real-Time Non-Spin Schedule for Non-Controllable Load Resources for the QSE</w:t>
                        </w:r>
                        <w:r w:rsidRPr="00A46C59">
                          <w:rPr>
                            <w:sz w:val="20"/>
                            <w:szCs w:val="20"/>
                          </w:rPr>
                          <w:sym w:font="Symbol" w:char="F0BE"/>
                        </w:r>
                        <w:r w:rsidRPr="00A46C59">
                          <w:rPr>
                            <w:sz w:val="20"/>
                            <w:szCs w:val="20"/>
                          </w:rPr>
                          <w:t xml:space="preserve">The Real-Time telemetered Non-Spin Ancillary Service Schedule for all Load Resources that are not Controllable Load Resources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c>
                  </w:tr>
                  <w:tr w:rsidR="00A46C59" w:rsidRPr="00A46C59" w14:paraId="01C14649"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507077E8" w14:textId="77777777" w:rsidR="00A46C59" w:rsidRPr="00A46C59" w:rsidRDefault="00A46C59" w:rsidP="00A46C59">
                        <w:pPr>
                          <w:spacing w:after="60"/>
                          <w:rPr>
                            <w:sz w:val="20"/>
                            <w:szCs w:val="20"/>
                          </w:rPr>
                        </w:pPr>
                        <w:r w:rsidRPr="00A46C59">
                          <w:rPr>
                            <w:sz w:val="20"/>
                            <w:szCs w:val="20"/>
                          </w:rPr>
                          <w:t xml:space="preserve">RTNCLRNSRESP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5B4E09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719BF01" w14:textId="77777777" w:rsidR="00A46C59" w:rsidRPr="00A46C59" w:rsidRDefault="00A46C59" w:rsidP="00A46C59">
                        <w:pPr>
                          <w:spacing w:after="60"/>
                          <w:rPr>
                            <w:i/>
                            <w:sz w:val="20"/>
                            <w:szCs w:val="20"/>
                          </w:rPr>
                        </w:pPr>
                        <w:r w:rsidRPr="00A46C59">
                          <w:rPr>
                            <w:i/>
                            <w:sz w:val="20"/>
                            <w:szCs w:val="20"/>
                          </w:rPr>
                          <w:t>Real-Time Non-Controllable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Load Resources that are not Controllable Load Resources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c>
                  </w:tr>
                  <w:tr w:rsidR="00A46C59" w:rsidRPr="00A46C59" w14:paraId="438DF404"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EB2057B" w14:textId="77777777" w:rsidR="00A46C59" w:rsidRPr="00A46C59" w:rsidRDefault="00A46C59" w:rsidP="00A46C59">
                        <w:pPr>
                          <w:spacing w:after="60"/>
                          <w:rPr>
                            <w:sz w:val="20"/>
                            <w:szCs w:val="20"/>
                          </w:rPr>
                        </w:pPr>
                        <w:r w:rsidRPr="00A46C59">
                          <w:rPr>
                            <w:sz w:val="20"/>
                            <w:szCs w:val="20"/>
                          </w:rPr>
                          <w:t xml:space="preserve">RTNCLRNSRESPR </w:t>
                        </w:r>
                        <w:r w:rsidRPr="00A46C59">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E892AE9"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F3FF45A" w14:textId="77777777" w:rsidR="00A46C59" w:rsidRPr="00A46C59" w:rsidRDefault="00A46C59" w:rsidP="00A46C59">
                        <w:pPr>
                          <w:spacing w:after="60"/>
                          <w:rPr>
                            <w:i/>
                            <w:sz w:val="20"/>
                            <w:szCs w:val="18"/>
                          </w:rPr>
                        </w:pPr>
                        <w:r w:rsidRPr="00A46C59">
                          <w:rPr>
                            <w:i/>
                            <w:sz w:val="20"/>
                            <w:szCs w:val="20"/>
                          </w:rPr>
                          <w:t>Real-Time Non-Controllable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Load Resource </w:t>
                        </w:r>
                        <w:r w:rsidRPr="00A46C59">
                          <w:rPr>
                            <w:i/>
                            <w:sz w:val="20"/>
                            <w:szCs w:val="20"/>
                          </w:rPr>
                          <w:t>r</w:t>
                        </w:r>
                        <w:r w:rsidRPr="00A46C59">
                          <w:rPr>
                            <w:sz w:val="20"/>
                            <w:szCs w:val="20"/>
                          </w:rPr>
                          <w:t xml:space="preserve"> that is not a Controllable Load Resource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w:t>
                        </w:r>
                        <w:r w:rsidRPr="00A46C59">
                          <w:rPr>
                            <w:sz w:val="20"/>
                            <w:szCs w:val="18"/>
                          </w:rPr>
                          <w:t>integrated over the 15-minute Settlement Interval.</w:t>
                        </w:r>
                      </w:p>
                    </w:tc>
                    <w:bookmarkEnd w:id="460"/>
                  </w:tr>
                </w:tbl>
                <w:p w14:paraId="37D716B2" w14:textId="77777777" w:rsidR="00A46C59" w:rsidRPr="00A46C59" w:rsidRDefault="00A46C59" w:rsidP="00A46C59">
                  <w:pPr>
                    <w:spacing w:after="60"/>
                    <w:rPr>
                      <w:i/>
                      <w:sz w:val="20"/>
                      <w:szCs w:val="20"/>
                    </w:rPr>
                  </w:pPr>
                </w:p>
              </w:tc>
            </w:tr>
          </w:tbl>
          <w:p w14:paraId="5FA9E6A2" w14:textId="77777777" w:rsidR="00A46C59" w:rsidRPr="00A46C59" w:rsidRDefault="00A46C59" w:rsidP="00A46C59">
            <w:pPr>
              <w:spacing w:after="60"/>
              <w:rPr>
                <w:i/>
                <w:sz w:val="20"/>
                <w:szCs w:val="18"/>
              </w:rPr>
            </w:pPr>
          </w:p>
        </w:tc>
      </w:tr>
      <w:tr w:rsidR="00A46C59" w:rsidRPr="00A46C59" w14:paraId="4416476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326C4FA" w14:textId="77777777" w:rsidR="00A46C59" w:rsidRPr="00A46C59" w:rsidRDefault="00A46C59" w:rsidP="00A46C59">
            <w:pPr>
              <w:spacing w:after="60"/>
              <w:rPr>
                <w:sz w:val="20"/>
                <w:szCs w:val="20"/>
              </w:rPr>
            </w:pPr>
            <w:r w:rsidRPr="00A46C59">
              <w:rPr>
                <w:sz w:val="20"/>
                <w:szCs w:val="20"/>
              </w:rPr>
              <w:t xml:space="preserve">RTCLRNPCR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15F8230"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8123D55" w14:textId="77777777" w:rsidR="00A46C59" w:rsidRPr="00A46C59" w:rsidRDefault="00A46C59" w:rsidP="00A46C59">
            <w:pPr>
              <w:spacing w:after="60"/>
              <w:rPr>
                <w:i/>
                <w:sz w:val="20"/>
                <w:szCs w:val="18"/>
              </w:rPr>
            </w:pPr>
            <w:r w:rsidRPr="00A46C59">
              <w:rPr>
                <w:i/>
                <w:sz w:val="20"/>
                <w:szCs w:val="18"/>
              </w:rPr>
              <w:t>Real-Time Net Power Consumption from the Controllable Load Resource—</w:t>
            </w:r>
            <w:r w:rsidRPr="00A46C59">
              <w:rPr>
                <w:sz w:val="20"/>
                <w:szCs w:val="18"/>
              </w:rPr>
              <w:t xml:space="preserve">The Real-Time net real power consumption from the Controllable Load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3493D87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C7D42D"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73238435" w14:textId="77777777" w:rsidR="00A46C59" w:rsidRPr="00A46C59" w:rsidRDefault="00A46C59" w:rsidP="00A46C59">
                  <w:pPr>
                    <w:spacing w:after="60"/>
                    <w:rPr>
                      <w:i/>
                      <w:sz w:val="20"/>
                      <w:szCs w:val="20"/>
                    </w:rPr>
                  </w:pPr>
                  <w:r w:rsidRPr="00A46C59">
                    <w:rPr>
                      <w:i/>
                      <w:sz w:val="20"/>
                      <w:szCs w:val="18"/>
                    </w:rPr>
                    <w:t>Real-Time Net Power Consumption from the Controllable Load Resource—</w:t>
                  </w:r>
                  <w:r w:rsidRPr="00A46C59">
                    <w:rPr>
                      <w:sz w:val="20"/>
                      <w:szCs w:val="18"/>
                    </w:rPr>
                    <w:t xml:space="preserve">The Real-Time net real power consumption from the Controllable Load Resource or modeled Controllable Load Resource associated with an ESR,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c>
            </w:tr>
          </w:tbl>
          <w:p w14:paraId="26E541B3" w14:textId="77777777" w:rsidR="00A46C59" w:rsidRPr="00A46C59" w:rsidRDefault="00A46C59" w:rsidP="00A46C59">
            <w:pPr>
              <w:spacing w:after="60"/>
              <w:rPr>
                <w:i/>
                <w:sz w:val="20"/>
                <w:szCs w:val="18"/>
              </w:rPr>
            </w:pPr>
          </w:p>
        </w:tc>
      </w:tr>
      <w:tr w:rsidR="00A46C59" w:rsidRPr="00A46C59" w14:paraId="0484284B"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5BDBF97" w14:textId="77777777" w:rsidR="00A46C59" w:rsidRPr="00A46C59" w:rsidRDefault="00A46C59" w:rsidP="00A46C59">
            <w:pPr>
              <w:spacing w:after="60"/>
              <w:rPr>
                <w:sz w:val="20"/>
                <w:szCs w:val="20"/>
              </w:rPr>
            </w:pPr>
            <w:r w:rsidRPr="00A46C59">
              <w:rPr>
                <w:sz w:val="20"/>
                <w:szCs w:val="20"/>
              </w:rPr>
              <w:lastRenderedPageBreak/>
              <w:t xml:space="preserve">RTCLRNPC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B6BCBC9"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75C63E" w14:textId="77777777" w:rsidR="00A46C59" w:rsidRPr="00A46C59" w:rsidRDefault="00A46C59" w:rsidP="00A46C59">
            <w:pPr>
              <w:spacing w:after="60"/>
              <w:rPr>
                <w:i/>
                <w:sz w:val="20"/>
                <w:szCs w:val="20"/>
              </w:rPr>
            </w:pPr>
            <w:r w:rsidRPr="00A46C59">
              <w:rPr>
                <w:i/>
                <w:sz w:val="20"/>
                <w:szCs w:val="20"/>
              </w:rPr>
              <w:t>Real-Time Net Power Consumption from Controllable Load Resources for the QSE</w:t>
            </w:r>
            <w:r w:rsidRPr="00A46C59">
              <w:rPr>
                <w:sz w:val="20"/>
                <w:szCs w:val="20"/>
              </w:rPr>
              <w:t xml:space="preserve">—The Real-Time net real power consumption from all Controllable Load Resources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46F7239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432BD6"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01F59F91" w14:textId="77777777" w:rsidR="00A46C59" w:rsidRPr="00A46C59" w:rsidRDefault="00A46C59" w:rsidP="00A46C59">
                  <w:pPr>
                    <w:spacing w:after="60"/>
                    <w:rPr>
                      <w:i/>
                      <w:sz w:val="20"/>
                      <w:szCs w:val="20"/>
                    </w:rPr>
                  </w:pPr>
                  <w:r w:rsidRPr="00A46C59">
                    <w:rPr>
                      <w:i/>
                      <w:sz w:val="20"/>
                      <w:szCs w:val="20"/>
                    </w:rPr>
                    <w:t>Real-Time Net Power Consumption from Controllable Load Resources for the QSE</w:t>
                  </w:r>
                  <w:r w:rsidRPr="00A46C59">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c>
            </w:tr>
          </w:tbl>
          <w:p w14:paraId="121D2E41" w14:textId="77777777" w:rsidR="00A46C59" w:rsidRPr="00A46C59" w:rsidRDefault="00A46C59" w:rsidP="00A46C59">
            <w:pPr>
              <w:spacing w:after="60"/>
              <w:rPr>
                <w:i/>
                <w:sz w:val="20"/>
                <w:szCs w:val="20"/>
              </w:rPr>
            </w:pPr>
          </w:p>
        </w:tc>
      </w:tr>
      <w:tr w:rsidR="00A46C59" w:rsidRPr="00A46C59" w14:paraId="087CF270" w14:textId="77777777" w:rsidTr="00A46C59">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5D0A6CF5" w14:textId="77777777" w:rsidR="00A46C59" w:rsidRPr="00A46C59" w:rsidRDefault="00A46C59" w:rsidP="00A46C59">
            <w:pPr>
              <w:spacing w:after="60"/>
              <w:rPr>
                <w:sz w:val="20"/>
                <w:szCs w:val="20"/>
              </w:rPr>
            </w:pPr>
            <w:r w:rsidRPr="00A46C59">
              <w:rPr>
                <w:sz w:val="20"/>
                <w:szCs w:val="20"/>
              </w:rPr>
              <w:t xml:space="preserve">RTCLRLPCR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402D72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C05FA4C" w14:textId="77777777" w:rsidR="00A46C59" w:rsidRPr="00A46C59" w:rsidRDefault="00A46C59" w:rsidP="00A46C59">
            <w:pPr>
              <w:spacing w:after="60"/>
              <w:rPr>
                <w:i/>
                <w:sz w:val="20"/>
                <w:szCs w:val="18"/>
              </w:rPr>
            </w:pPr>
            <w:r w:rsidRPr="00A46C59">
              <w:rPr>
                <w:i/>
                <w:sz w:val="20"/>
                <w:szCs w:val="18"/>
              </w:rPr>
              <w:t>Real-Time Low Power Consumption for the Controllable Load Resource—</w:t>
            </w:r>
            <w:r w:rsidRPr="00A46C59">
              <w:rPr>
                <w:sz w:val="20"/>
                <w:szCs w:val="18"/>
              </w:rPr>
              <w:t xml:space="preserve">The Real-Time LPC from the Controllable Load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50BC8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5FEF60"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076F37CE" w14:textId="77777777" w:rsidR="00A46C59" w:rsidRPr="00A46C59" w:rsidRDefault="00A46C59" w:rsidP="00A46C59">
                  <w:pPr>
                    <w:spacing w:after="60"/>
                    <w:rPr>
                      <w:i/>
                      <w:sz w:val="20"/>
                      <w:szCs w:val="20"/>
                    </w:rPr>
                  </w:pPr>
                  <w:r w:rsidRPr="00A46C59">
                    <w:rPr>
                      <w:i/>
                      <w:sz w:val="20"/>
                      <w:szCs w:val="18"/>
                    </w:rPr>
                    <w:t>Real-Time Low Power Consumption for the Controllable Load Resource—</w:t>
                  </w:r>
                  <w:r w:rsidRPr="00A46C59">
                    <w:rPr>
                      <w:sz w:val="20"/>
                      <w:szCs w:val="18"/>
                    </w:rPr>
                    <w:t xml:space="preserve">The Real-Time LPC from the Controllable Load Resource </w:t>
                  </w:r>
                  <w:r w:rsidRPr="00A46C59">
                    <w:rPr>
                      <w:sz w:val="20"/>
                      <w:szCs w:val="20"/>
                    </w:rPr>
                    <w:t>or modeled Controllable Load Resource associated with an ESR,</w:t>
                  </w:r>
                  <w:r w:rsidRPr="00A46C59">
                    <w:rPr>
                      <w:sz w:val="20"/>
                      <w:szCs w:val="18"/>
                    </w:rPr>
                    <w:t xml:space="preserv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available to SCED integrated over the 15-minute Settlement Interval.</w:t>
                  </w:r>
                </w:p>
              </w:tc>
            </w:tr>
          </w:tbl>
          <w:p w14:paraId="6C5809CD" w14:textId="77777777" w:rsidR="00A46C59" w:rsidRPr="00A46C59" w:rsidRDefault="00A46C59" w:rsidP="00A46C59">
            <w:pPr>
              <w:spacing w:after="60"/>
              <w:rPr>
                <w:i/>
                <w:sz w:val="20"/>
                <w:szCs w:val="18"/>
              </w:rPr>
            </w:pPr>
          </w:p>
        </w:tc>
      </w:tr>
      <w:tr w:rsidR="00A46C59" w:rsidRPr="00A46C59" w14:paraId="63764D79"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3C6D7AFE" w14:textId="77777777" w:rsidR="00A46C59" w:rsidRPr="00A46C59" w:rsidRDefault="00A46C59" w:rsidP="00A46C59">
            <w:pPr>
              <w:spacing w:after="60"/>
              <w:rPr>
                <w:sz w:val="20"/>
                <w:szCs w:val="20"/>
              </w:rPr>
            </w:pPr>
            <w:r w:rsidRPr="00A46C59">
              <w:rPr>
                <w:sz w:val="20"/>
                <w:szCs w:val="20"/>
              </w:rPr>
              <w:t xml:space="preserve">RTCLRLPC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F1446FA"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F3C374" w14:textId="77777777" w:rsidR="00A46C59" w:rsidRPr="00A46C59" w:rsidRDefault="00A46C59" w:rsidP="00A46C59">
            <w:pPr>
              <w:spacing w:after="60"/>
              <w:rPr>
                <w:i/>
                <w:sz w:val="20"/>
                <w:szCs w:val="20"/>
              </w:rPr>
            </w:pPr>
            <w:r w:rsidRPr="00A46C59">
              <w:rPr>
                <w:i/>
                <w:sz w:val="20"/>
                <w:szCs w:val="20"/>
              </w:rPr>
              <w:t>Real-Time Low Power Consumption from Controllable Load Resources for the QSE</w:t>
            </w:r>
            <w:r w:rsidRPr="00A46C59">
              <w:rPr>
                <w:sz w:val="20"/>
                <w:szCs w:val="20"/>
              </w:rPr>
              <w:t xml:space="preserve">—The Real-Time LPC from Controllable Load Resources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5F4309E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9E22CA"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76A97D91" w14:textId="77777777" w:rsidR="00A46C59" w:rsidRPr="00A46C59" w:rsidRDefault="00A46C59" w:rsidP="00A46C59">
                  <w:pPr>
                    <w:spacing w:after="60"/>
                    <w:rPr>
                      <w:i/>
                      <w:sz w:val="20"/>
                      <w:szCs w:val="20"/>
                    </w:rPr>
                  </w:pPr>
                  <w:r w:rsidRPr="00A46C59">
                    <w:rPr>
                      <w:i/>
                      <w:sz w:val="20"/>
                      <w:szCs w:val="20"/>
                    </w:rPr>
                    <w:t>Real-Time Low Power Consumption from Controllable Load Resources for the QSE</w:t>
                  </w:r>
                  <w:r w:rsidRPr="00A46C59">
                    <w:rPr>
                      <w:sz w:val="20"/>
                      <w:szCs w:val="20"/>
                    </w:rPr>
                    <w:t xml:space="preserve">—The Real-Time LPC from Controllable Load Resources, not including modeled Controllable Load Resources associated with ESRs, available to SCED integrated over the 15-minute Settlement Interval for the QSE </w:t>
                  </w:r>
                  <w:r w:rsidRPr="00A46C59">
                    <w:rPr>
                      <w:i/>
                      <w:sz w:val="20"/>
                      <w:szCs w:val="20"/>
                    </w:rPr>
                    <w:t>q</w:t>
                  </w:r>
                  <w:r w:rsidRPr="00A46C59">
                    <w:rPr>
                      <w:sz w:val="20"/>
                      <w:szCs w:val="18"/>
                    </w:rPr>
                    <w:t xml:space="preserve"> discounted by the system-wide discount factor</w:t>
                  </w:r>
                  <w:r w:rsidRPr="00A46C59">
                    <w:rPr>
                      <w:sz w:val="20"/>
                      <w:szCs w:val="20"/>
                    </w:rPr>
                    <w:t>.</w:t>
                  </w:r>
                </w:p>
              </w:tc>
            </w:tr>
          </w:tbl>
          <w:p w14:paraId="29DECD4A" w14:textId="77777777" w:rsidR="00A46C59" w:rsidRPr="00A46C59" w:rsidRDefault="00A46C59" w:rsidP="00A46C59">
            <w:pPr>
              <w:spacing w:after="60"/>
              <w:rPr>
                <w:i/>
                <w:sz w:val="20"/>
                <w:szCs w:val="20"/>
              </w:rPr>
            </w:pPr>
          </w:p>
        </w:tc>
      </w:tr>
      <w:tr w:rsidR="00A46C59" w:rsidRPr="00A46C59" w14:paraId="32DAC75C"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C8700A2" w14:textId="77777777" w:rsidR="00A46C59" w:rsidRPr="00A46C59" w:rsidRDefault="00A46C59" w:rsidP="00A46C59">
            <w:pPr>
              <w:spacing w:after="60"/>
              <w:rPr>
                <w:sz w:val="20"/>
                <w:szCs w:val="20"/>
              </w:rPr>
            </w:pPr>
            <w:r w:rsidRPr="00A46C59">
              <w:rPr>
                <w:sz w:val="20"/>
                <w:szCs w:val="20"/>
              </w:rPr>
              <w:lastRenderedPageBreak/>
              <w:t xml:space="preserve">RTCLRREG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2303358"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2EB7C5" w14:textId="77777777" w:rsidR="00A46C59" w:rsidRPr="00A46C59" w:rsidRDefault="00A46C59" w:rsidP="00A46C59">
            <w:pPr>
              <w:spacing w:after="60"/>
              <w:rPr>
                <w:i/>
                <w:sz w:val="20"/>
                <w:szCs w:val="20"/>
              </w:rPr>
            </w:pPr>
            <w:r w:rsidRPr="00A46C59">
              <w:rPr>
                <w:i/>
                <w:sz w:val="20"/>
                <w:szCs w:val="20"/>
              </w:rPr>
              <w:t>Real-Time Controllable Load Resources Regulation-Up Schedule for the QSE</w:t>
            </w:r>
            <w:r w:rsidRPr="00A46C59">
              <w:rPr>
                <w:sz w:val="20"/>
                <w:szCs w:val="20"/>
              </w:rPr>
              <w:t xml:space="preserve">—The Real-Time Reg-Up Ancillary Service Schedule from all Controllable Load Resources with Primary Frequency Response for the QSE </w:t>
            </w:r>
            <w:r w:rsidRPr="00A46C59">
              <w:rPr>
                <w:i/>
                <w:sz w:val="20"/>
                <w:szCs w:val="20"/>
              </w:rPr>
              <w:t>q</w:t>
            </w:r>
            <w:r w:rsidRPr="00A46C59">
              <w:rPr>
                <w:sz w:val="20"/>
                <w:szCs w:val="20"/>
              </w:rPr>
              <w:t>, integrated over the 15-minute Settlement Interval</w:t>
            </w:r>
            <w:r w:rsidRPr="00A46C59">
              <w:rPr>
                <w:sz w:val="20"/>
                <w:szCs w:val="18"/>
              </w:rPr>
              <w:t xml:space="preserve"> discounted by the system-wide discount factor</w:t>
            </w:r>
            <w:r w:rsidRPr="00A46C5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E1E1AF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4CE3B3"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1DC8096B" w14:textId="77777777" w:rsidR="00A46C59" w:rsidRPr="00A46C59" w:rsidRDefault="00A46C59" w:rsidP="00A46C59">
                  <w:pPr>
                    <w:spacing w:after="60"/>
                    <w:rPr>
                      <w:i/>
                      <w:sz w:val="20"/>
                      <w:szCs w:val="20"/>
                    </w:rPr>
                  </w:pPr>
                  <w:r w:rsidRPr="00A46C59">
                    <w:rPr>
                      <w:i/>
                      <w:sz w:val="20"/>
                      <w:szCs w:val="20"/>
                    </w:rPr>
                    <w:t>Real-Time Controllable Load Resources Regulation-Up Schedule for the QSE</w:t>
                  </w:r>
                  <w:r w:rsidRPr="00A46C59">
                    <w:rPr>
                      <w:sz w:val="20"/>
                      <w:szCs w:val="20"/>
                    </w:rPr>
                    <w:t xml:space="preserve">—The Real-Time Reg-Up Ancillary Service Schedule from all Controllable Load Resources, not including modeled Controllable Load Resources associated with ESRs, with Primary Frequency Response for the QSE </w:t>
                  </w:r>
                  <w:r w:rsidRPr="00A46C59">
                    <w:rPr>
                      <w:i/>
                      <w:sz w:val="20"/>
                      <w:szCs w:val="20"/>
                    </w:rPr>
                    <w:t>q</w:t>
                  </w:r>
                  <w:r w:rsidRPr="00A46C59">
                    <w:rPr>
                      <w:sz w:val="20"/>
                      <w:szCs w:val="20"/>
                    </w:rPr>
                    <w:t>, integrated over the 15-minute Settlement Interval</w:t>
                  </w:r>
                  <w:r w:rsidRPr="00A46C59">
                    <w:rPr>
                      <w:sz w:val="20"/>
                      <w:szCs w:val="18"/>
                    </w:rPr>
                    <w:t xml:space="preserve"> discounted by the system-wide discount factor</w:t>
                  </w:r>
                  <w:r w:rsidRPr="00A46C59">
                    <w:rPr>
                      <w:sz w:val="20"/>
                      <w:szCs w:val="20"/>
                    </w:rPr>
                    <w:t>.</w:t>
                  </w:r>
                </w:p>
              </w:tc>
            </w:tr>
          </w:tbl>
          <w:p w14:paraId="03FD98C7" w14:textId="77777777" w:rsidR="00A46C59" w:rsidRPr="00A46C59" w:rsidRDefault="00A46C59" w:rsidP="00A46C59">
            <w:pPr>
              <w:spacing w:after="60"/>
              <w:rPr>
                <w:i/>
                <w:sz w:val="20"/>
                <w:szCs w:val="20"/>
              </w:rPr>
            </w:pPr>
          </w:p>
        </w:tc>
      </w:tr>
      <w:tr w:rsidR="00A46C59" w:rsidRPr="00A46C59" w14:paraId="7CAA3B70"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E1EEFB0" w14:textId="77777777" w:rsidR="00A46C59" w:rsidRPr="00A46C59" w:rsidRDefault="00A46C59" w:rsidP="00A46C59">
            <w:pPr>
              <w:spacing w:after="60"/>
              <w:rPr>
                <w:sz w:val="20"/>
                <w:szCs w:val="20"/>
              </w:rPr>
            </w:pPr>
            <w:r w:rsidRPr="00A46C59">
              <w:rPr>
                <w:sz w:val="20"/>
                <w:szCs w:val="20"/>
              </w:rPr>
              <w:t>RTCLRREGR</w:t>
            </w:r>
            <w:r w:rsidRPr="00A46C59">
              <w:rPr>
                <w:sz w:val="20"/>
                <w:szCs w:val="20"/>
                <w:vertAlign w:val="subscript"/>
              </w:rPr>
              <w:t xml:space="preserve">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3DDEF8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3BF268" w14:textId="77777777" w:rsidR="00A46C59" w:rsidRPr="00A46C59" w:rsidRDefault="00A46C59" w:rsidP="00A46C59">
            <w:pPr>
              <w:spacing w:after="60"/>
              <w:rPr>
                <w:i/>
                <w:sz w:val="20"/>
                <w:szCs w:val="18"/>
                <w:lang w:val="pt-BR"/>
              </w:rPr>
            </w:pPr>
            <w:r w:rsidRPr="00A46C59">
              <w:rPr>
                <w:i/>
                <w:sz w:val="20"/>
                <w:szCs w:val="18"/>
                <w:lang w:val="pt-BR"/>
              </w:rPr>
              <w:t>Real-Time Controllable Load Resource Regulation-Up Schedule for the Resource</w:t>
            </w:r>
            <w:r w:rsidRPr="00A46C59">
              <w:rPr>
                <w:sz w:val="20"/>
                <w:szCs w:val="18"/>
                <w:lang w:val="pt-BR"/>
              </w:rPr>
              <w:t xml:space="preserve">—The </w:t>
            </w:r>
            <w:r w:rsidRPr="00A46C59">
              <w:rPr>
                <w:sz w:val="20"/>
                <w:szCs w:val="20"/>
              </w:rPr>
              <w:t>validated</w:t>
            </w:r>
            <w:r w:rsidRPr="00A46C59">
              <w:rPr>
                <w:color w:val="FF0000"/>
                <w:sz w:val="20"/>
                <w:szCs w:val="20"/>
              </w:rPr>
              <w:t xml:space="preserve"> </w:t>
            </w:r>
            <w:r w:rsidRPr="00A46C59">
              <w:rPr>
                <w:sz w:val="20"/>
                <w:szCs w:val="18"/>
                <w:lang w:val="pt-BR"/>
              </w:rPr>
              <w:t xml:space="preserve">Real-Time Reg-Up Ancillary Service Schedule for the Controllable Load Resource </w:t>
            </w:r>
            <w:r w:rsidRPr="00A46C59">
              <w:rPr>
                <w:i/>
                <w:sz w:val="20"/>
                <w:szCs w:val="18"/>
                <w:lang w:val="pt-BR"/>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7B18B44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CF2EC4"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4941C468" w14:textId="77777777" w:rsidR="00A46C59" w:rsidRPr="00A46C59" w:rsidRDefault="00A46C59" w:rsidP="00A46C59">
                  <w:pPr>
                    <w:spacing w:after="60"/>
                    <w:rPr>
                      <w:i/>
                      <w:sz w:val="20"/>
                      <w:szCs w:val="20"/>
                    </w:rPr>
                  </w:pPr>
                  <w:r w:rsidRPr="00A46C59">
                    <w:rPr>
                      <w:i/>
                      <w:sz w:val="20"/>
                      <w:szCs w:val="18"/>
                      <w:lang w:val="pt-BR"/>
                    </w:rPr>
                    <w:t>Real-Time Controllable Load Resource Regulation-Up Schedule for the Resource</w:t>
                  </w:r>
                  <w:r w:rsidRPr="00A46C59">
                    <w:rPr>
                      <w:sz w:val="20"/>
                      <w:szCs w:val="18"/>
                      <w:lang w:val="pt-BR"/>
                    </w:rPr>
                    <w:t xml:space="preserve">—The </w:t>
                  </w:r>
                  <w:r w:rsidRPr="00A46C59">
                    <w:rPr>
                      <w:sz w:val="20"/>
                      <w:szCs w:val="20"/>
                    </w:rPr>
                    <w:t>validated</w:t>
                  </w:r>
                  <w:r w:rsidRPr="00A46C59">
                    <w:rPr>
                      <w:color w:val="FF0000"/>
                      <w:sz w:val="20"/>
                      <w:szCs w:val="20"/>
                    </w:rPr>
                    <w:t xml:space="preserve"> </w:t>
                  </w:r>
                  <w:r w:rsidRPr="00A46C59">
                    <w:rPr>
                      <w:sz w:val="20"/>
                      <w:szCs w:val="18"/>
                      <w:lang w:val="pt-BR"/>
                    </w:rPr>
                    <w:t xml:space="preserve">Real-Time Reg-Up Ancillary Service Schedule for the Controllable Load Resource </w:t>
                  </w:r>
                  <w:r w:rsidRPr="00A46C59">
                    <w:rPr>
                      <w:sz w:val="20"/>
                      <w:szCs w:val="20"/>
                    </w:rPr>
                    <w:t>or modeled Controllable Load Resource associated with an ESR,</w:t>
                  </w:r>
                  <w:r w:rsidRPr="00A46C59">
                    <w:rPr>
                      <w:sz w:val="20"/>
                      <w:szCs w:val="18"/>
                      <w:lang w:val="pt-BR"/>
                    </w:rPr>
                    <w:t xml:space="preserve"> </w:t>
                  </w:r>
                  <w:r w:rsidRPr="00A46C59">
                    <w:rPr>
                      <w:i/>
                      <w:sz w:val="20"/>
                      <w:szCs w:val="18"/>
                      <w:lang w:val="pt-BR"/>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lang w:val="pt-BR"/>
                    </w:rPr>
                    <w:t xml:space="preserve"> with Primary Frequency Response, integrated over the 15-minute Settlement Interval.</w:t>
                  </w:r>
                </w:p>
              </w:tc>
            </w:tr>
          </w:tbl>
          <w:p w14:paraId="7DC7FFB8" w14:textId="77777777" w:rsidR="00A46C59" w:rsidRPr="00A46C59" w:rsidRDefault="00A46C59" w:rsidP="00A46C59">
            <w:pPr>
              <w:spacing w:after="60"/>
              <w:rPr>
                <w:i/>
                <w:sz w:val="20"/>
                <w:szCs w:val="18"/>
                <w:lang w:val="pt-BR"/>
              </w:rPr>
            </w:pPr>
          </w:p>
        </w:tc>
      </w:tr>
      <w:tr w:rsidR="00A46C59" w:rsidRPr="00A46C59" w14:paraId="19588F4F"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9B732CC" w14:textId="77777777" w:rsidR="00A46C59" w:rsidRPr="00A46C59" w:rsidRDefault="00A46C59" w:rsidP="00A46C59">
            <w:pPr>
              <w:spacing w:after="60"/>
              <w:rPr>
                <w:sz w:val="20"/>
                <w:szCs w:val="20"/>
              </w:rPr>
            </w:pPr>
            <w:r w:rsidRPr="00A46C59">
              <w:rPr>
                <w:sz w:val="20"/>
                <w:szCs w:val="20"/>
              </w:rPr>
              <w:t xml:space="preserve">RTMGA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424805E"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75D8232" w14:textId="77777777" w:rsidR="00A46C59" w:rsidRPr="00A46C59" w:rsidRDefault="00A46C59" w:rsidP="00A46C59">
            <w:pPr>
              <w:spacing w:after="60"/>
              <w:rPr>
                <w:i/>
                <w:sz w:val="20"/>
                <w:szCs w:val="20"/>
              </w:rPr>
            </w:pPr>
            <w:r w:rsidRPr="00A46C59">
              <w:rPr>
                <w:i/>
                <w:sz w:val="20"/>
                <w:szCs w:val="20"/>
              </w:rPr>
              <w:t>Real-Time Adjusted Metered Generation per QSE per Settlement Point per Resource</w:t>
            </w:r>
            <w:r w:rsidRPr="00A46C59">
              <w:rPr>
                <w:sz w:val="20"/>
                <w:szCs w:val="20"/>
              </w:rPr>
              <w:t>—The adjusted metered generation, pursuant to paragraphs (3) and (4) above</w:t>
            </w:r>
            <w:r w:rsidRPr="00A46C59">
              <w:rPr>
                <w:sz w:val="20"/>
                <w:szCs w:val="18"/>
              </w:rPr>
              <w:t>,</w:t>
            </w:r>
            <w:r w:rsidRPr="00A46C59">
              <w:rPr>
                <w:sz w:val="20"/>
                <w:szCs w:val="20"/>
              </w:rPr>
              <w:t xml:space="preserve"> of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in Real-Time for the 15-minute Settlement Interval.  Where for a Combined Cycle Train, the Resource </w:t>
            </w:r>
            <w:r w:rsidRPr="00A46C59">
              <w:rPr>
                <w:i/>
                <w:sz w:val="20"/>
                <w:szCs w:val="20"/>
              </w:rPr>
              <w:t xml:space="preserve">r </w:t>
            </w:r>
            <w:r w:rsidRPr="00A46C59">
              <w:rPr>
                <w:sz w:val="20"/>
                <w:szCs w:val="20"/>
              </w:rPr>
              <w:t>is the Combined Cycle Train.</w:t>
            </w:r>
          </w:p>
        </w:tc>
      </w:tr>
      <w:tr w:rsidR="00A46C59" w:rsidRPr="00A46C59" w14:paraId="569E6150"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57E86B0" w14:textId="77777777" w:rsidR="00A46C59" w:rsidRPr="00A46C59" w:rsidRDefault="00A46C59" w:rsidP="00A46C59">
            <w:pPr>
              <w:spacing w:after="60"/>
              <w:rPr>
                <w:sz w:val="20"/>
                <w:szCs w:val="20"/>
              </w:rPr>
            </w:pPr>
            <w:r w:rsidRPr="00A46C59">
              <w:rPr>
                <w:sz w:val="20"/>
                <w:szCs w:val="20"/>
              </w:rPr>
              <w:lastRenderedPageBreak/>
              <w:t xml:space="preserve">RTMGQ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2020899"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109664" w14:textId="77777777" w:rsidR="00A46C59" w:rsidRPr="00A46C59" w:rsidRDefault="00A46C59" w:rsidP="00A46C59">
            <w:pPr>
              <w:spacing w:after="60"/>
              <w:rPr>
                <w:i/>
                <w:sz w:val="20"/>
                <w:szCs w:val="20"/>
              </w:rPr>
            </w:pPr>
            <w:r w:rsidRPr="00A46C59">
              <w:rPr>
                <w:i/>
                <w:sz w:val="20"/>
                <w:szCs w:val="18"/>
              </w:rPr>
              <w:t>Real-Time Metered Generation per QSE</w:t>
            </w:r>
            <w:r w:rsidRPr="00A46C59">
              <w:rPr>
                <w:sz w:val="20"/>
                <w:szCs w:val="18"/>
              </w:rPr>
              <w:t xml:space="preserve">—The metered generation, </w:t>
            </w:r>
            <w:r w:rsidRPr="00A46C59">
              <w:rPr>
                <w:sz w:val="20"/>
                <w:szCs w:val="20"/>
              </w:rPr>
              <w:t xml:space="preserve">discounted by the </w:t>
            </w:r>
            <w:r w:rsidRPr="00A46C59">
              <w:rPr>
                <w:sz w:val="20"/>
                <w:szCs w:val="18"/>
              </w:rPr>
              <w:t>system-wide</w:t>
            </w:r>
            <w:r w:rsidRPr="00A46C59">
              <w:rPr>
                <w:sz w:val="20"/>
                <w:szCs w:val="20"/>
              </w:rPr>
              <w:t xml:space="preserve"> discount factor,</w:t>
            </w:r>
            <w:r w:rsidRPr="00A46C59">
              <w:rPr>
                <w:sz w:val="20"/>
                <w:szCs w:val="18"/>
              </w:rPr>
              <w:t xml:space="preserve"> of all generation Resources represented by QSE </w:t>
            </w:r>
            <w:r w:rsidRPr="00A46C59">
              <w:rPr>
                <w:i/>
                <w:sz w:val="20"/>
                <w:szCs w:val="18"/>
              </w:rPr>
              <w:t xml:space="preserve">q </w:t>
            </w:r>
            <w:r w:rsidRPr="00A46C59">
              <w:rPr>
                <w:sz w:val="20"/>
                <w:szCs w:val="18"/>
              </w:rPr>
              <w:t xml:space="preserve">in Real-Time for the 15-minute Settlement Interval, </w:t>
            </w:r>
            <w:r w:rsidRPr="00A46C59">
              <w:rPr>
                <w:sz w:val="20"/>
                <w:szCs w:val="20"/>
              </w:rPr>
              <w:t>pursuant to paragraphs (3) and (4) above</w:t>
            </w:r>
            <w:r w:rsidRPr="00A46C59">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770064F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667F19"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1D26DD31" w14:textId="77777777" w:rsidR="00A46C59" w:rsidRPr="00A46C59" w:rsidRDefault="00A46C59" w:rsidP="00A46C59">
                  <w:pPr>
                    <w:spacing w:after="60"/>
                    <w:rPr>
                      <w:i/>
                      <w:sz w:val="20"/>
                      <w:szCs w:val="20"/>
                    </w:rPr>
                  </w:pPr>
                  <w:r w:rsidRPr="00A46C59">
                    <w:rPr>
                      <w:i/>
                      <w:sz w:val="20"/>
                      <w:szCs w:val="18"/>
                    </w:rPr>
                    <w:t>Real-Time Metered Generation per QSE</w:t>
                  </w:r>
                  <w:r w:rsidRPr="00A46C59">
                    <w:rPr>
                      <w:sz w:val="20"/>
                      <w:szCs w:val="18"/>
                    </w:rPr>
                    <w:t xml:space="preserve">—The metered generation, </w:t>
                  </w:r>
                  <w:r w:rsidRPr="00A46C59">
                    <w:rPr>
                      <w:sz w:val="20"/>
                      <w:szCs w:val="20"/>
                    </w:rPr>
                    <w:t xml:space="preserve">discounted by the </w:t>
                  </w:r>
                  <w:r w:rsidRPr="00A46C59">
                    <w:rPr>
                      <w:sz w:val="20"/>
                      <w:szCs w:val="18"/>
                    </w:rPr>
                    <w:t>system-wide</w:t>
                  </w:r>
                  <w:r w:rsidRPr="00A46C59">
                    <w:rPr>
                      <w:sz w:val="20"/>
                      <w:szCs w:val="20"/>
                    </w:rPr>
                    <w:t xml:space="preserve"> discount factor,</w:t>
                  </w:r>
                  <w:r w:rsidRPr="00A46C59">
                    <w:rPr>
                      <w:sz w:val="20"/>
                      <w:szCs w:val="18"/>
                    </w:rPr>
                    <w:t xml:space="preserve"> of all Generation Resources</w:t>
                  </w:r>
                  <w:r w:rsidRPr="00A46C59">
                    <w:rPr>
                      <w:sz w:val="20"/>
                      <w:szCs w:val="20"/>
                    </w:rPr>
                    <w:t>, not including modeled Generation Resources associated with ESRs,</w:t>
                  </w:r>
                  <w:r w:rsidRPr="00A46C59">
                    <w:rPr>
                      <w:sz w:val="20"/>
                      <w:szCs w:val="18"/>
                    </w:rPr>
                    <w:t xml:space="preserve"> represented by QSE </w:t>
                  </w:r>
                  <w:r w:rsidRPr="00A46C59">
                    <w:rPr>
                      <w:i/>
                      <w:sz w:val="20"/>
                      <w:szCs w:val="18"/>
                    </w:rPr>
                    <w:t xml:space="preserve">q </w:t>
                  </w:r>
                  <w:r w:rsidRPr="00A46C59">
                    <w:rPr>
                      <w:sz w:val="20"/>
                      <w:szCs w:val="18"/>
                    </w:rPr>
                    <w:t xml:space="preserve">in Real-Time for the 15-minute Settlement Interval, </w:t>
                  </w:r>
                  <w:r w:rsidRPr="00A46C59">
                    <w:rPr>
                      <w:sz w:val="20"/>
                      <w:szCs w:val="20"/>
                    </w:rPr>
                    <w:t>pursuant to paragraphs (3) and (4) above</w:t>
                  </w:r>
                  <w:r w:rsidRPr="00A46C59">
                    <w:rPr>
                      <w:sz w:val="20"/>
                      <w:szCs w:val="18"/>
                    </w:rPr>
                    <w:t>.</w:t>
                  </w:r>
                </w:p>
              </w:tc>
            </w:tr>
          </w:tbl>
          <w:p w14:paraId="652EFCA0" w14:textId="77777777" w:rsidR="00A46C59" w:rsidRPr="00A46C59" w:rsidRDefault="00A46C59" w:rsidP="00A46C59">
            <w:pPr>
              <w:spacing w:after="60"/>
              <w:rPr>
                <w:i/>
                <w:sz w:val="20"/>
                <w:szCs w:val="20"/>
              </w:rPr>
            </w:pPr>
          </w:p>
        </w:tc>
      </w:tr>
      <w:tr w:rsidR="00A46C59" w:rsidRPr="00A46C59" w14:paraId="7F036508"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394BD19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081614" w14:textId="77777777" w:rsidR="00A46C59" w:rsidRPr="00A46C59" w:rsidRDefault="00A46C59" w:rsidP="00A46C59">
                  <w:pPr>
                    <w:spacing w:before="120" w:after="240"/>
                    <w:rPr>
                      <w:b/>
                      <w:i/>
                      <w:iCs/>
                      <w:lang w:val="x-none" w:eastAsia="x-none"/>
                    </w:rPr>
                  </w:pPr>
                  <w:r w:rsidRPr="00A46C59">
                    <w:rPr>
                      <w:b/>
                      <w:i/>
                      <w:iCs/>
                      <w:lang w:val="x-none" w:eastAsia="x-none"/>
                    </w:rPr>
                    <w:t xml:space="preserve">[NPRR987:  Insert the variables “RTESRCAPR </w:t>
                  </w:r>
                  <w:r w:rsidRPr="00A46C59">
                    <w:rPr>
                      <w:b/>
                      <w:i/>
                      <w:iCs/>
                      <w:vertAlign w:val="subscript"/>
                      <w:lang w:val="x-none" w:eastAsia="x-none"/>
                    </w:rPr>
                    <w:t>q, g, p</w:t>
                  </w:r>
                  <w:r w:rsidRPr="00A46C59">
                    <w:rPr>
                      <w:b/>
                      <w:i/>
                      <w:iCs/>
                      <w:lang w:val="x-none" w:eastAsia="x-none"/>
                    </w:rPr>
                    <w:t xml:space="preserve">”, “RTESRCAP </w:t>
                  </w:r>
                  <w:r w:rsidRPr="00A46C59">
                    <w:rPr>
                      <w:b/>
                      <w:i/>
                      <w:iCs/>
                      <w:vertAlign w:val="subscript"/>
                      <w:lang w:val="x-none" w:eastAsia="x-none"/>
                    </w:rPr>
                    <w:t>q</w:t>
                  </w:r>
                  <w:r w:rsidRPr="00A46C59">
                    <w:rPr>
                      <w:b/>
                      <w:i/>
                      <w:iCs/>
                      <w:lang w:val="x-none" w:eastAsia="x-none"/>
                    </w:rPr>
                    <w:t xml:space="preserve">”, “SOCT </w:t>
                  </w:r>
                  <w:r w:rsidRPr="00A46C59">
                    <w:rPr>
                      <w:b/>
                      <w:i/>
                      <w:iCs/>
                      <w:vertAlign w:val="subscript"/>
                      <w:lang w:val="x-none" w:eastAsia="x-none"/>
                    </w:rPr>
                    <w:t>q, r</w:t>
                  </w:r>
                  <w:r w:rsidRPr="00A46C59">
                    <w:rPr>
                      <w:b/>
                      <w:i/>
                      <w:iCs/>
                      <w:lang w:val="x-none" w:eastAsia="x-none"/>
                    </w:rPr>
                    <w:t xml:space="preserve">”, and “SOCOM </w:t>
                  </w:r>
                  <w:r w:rsidRPr="00A46C59">
                    <w:rPr>
                      <w:b/>
                      <w:i/>
                      <w:iCs/>
                      <w:vertAlign w:val="subscript"/>
                      <w:lang w:val="x-none" w:eastAsia="x-none"/>
                    </w:rPr>
                    <w:t>q, r</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46C59" w:rsidRPr="00A46C59" w14:paraId="648CA4B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243B2D6" w14:textId="77777777" w:rsidR="00A46C59" w:rsidRPr="00A46C59" w:rsidRDefault="00A46C59" w:rsidP="00A46C59">
                        <w:pPr>
                          <w:spacing w:after="60"/>
                          <w:rPr>
                            <w:sz w:val="20"/>
                            <w:szCs w:val="20"/>
                          </w:rPr>
                        </w:pPr>
                        <w:r w:rsidRPr="00A46C59">
                          <w:rPr>
                            <w:sz w:val="20"/>
                            <w:szCs w:val="20"/>
                          </w:rPr>
                          <w:t xml:space="preserve">RTESRCAPR </w:t>
                        </w:r>
                        <w:r w:rsidRPr="00A46C59">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2A30B713"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9EC2D25" w14:textId="77777777" w:rsidR="00A46C59" w:rsidRPr="00A46C59" w:rsidRDefault="00A46C59" w:rsidP="00A46C59">
                        <w:pPr>
                          <w:spacing w:after="60"/>
                          <w:rPr>
                            <w:i/>
                            <w:sz w:val="20"/>
                            <w:szCs w:val="20"/>
                          </w:rPr>
                        </w:pPr>
                        <w:r w:rsidRPr="00A46C59">
                          <w:rPr>
                            <w:i/>
                            <w:sz w:val="20"/>
                            <w:szCs w:val="18"/>
                          </w:rPr>
                          <w:t>Real-Time Capacity from an Energy Storage Resource</w:t>
                        </w:r>
                        <w:r w:rsidRPr="00A46C59">
                          <w:rPr>
                            <w:sz w:val="20"/>
                            <w:szCs w:val="18"/>
                          </w:rPr>
                          <w:t xml:space="preserve"> –</w:t>
                        </w:r>
                        <w:r w:rsidRPr="00A46C59">
                          <w:rPr>
                            <w:i/>
                            <w:sz w:val="20"/>
                            <w:szCs w:val="18"/>
                          </w:rPr>
                          <w:t xml:space="preserve"> </w:t>
                        </w:r>
                        <w:r w:rsidRPr="00A46C59">
                          <w:rPr>
                            <w:sz w:val="20"/>
                            <w:szCs w:val="18"/>
                          </w:rPr>
                          <w:t xml:space="preserve">Capacity provided by an ESR </w:t>
                        </w:r>
                        <w:r w:rsidRPr="00A46C59">
                          <w:rPr>
                            <w:i/>
                            <w:sz w:val="20"/>
                            <w:szCs w:val="18"/>
                          </w:rPr>
                          <w:t>g</w:t>
                        </w:r>
                        <w:r w:rsidRPr="00A46C59">
                          <w:rPr>
                            <w:sz w:val="20"/>
                            <w:szCs w:val="18"/>
                          </w:rPr>
                          <w:t xml:space="preserve">, represented by QSE </w:t>
                        </w:r>
                        <w:r w:rsidRPr="00A46C59">
                          <w:rPr>
                            <w:i/>
                            <w:sz w:val="20"/>
                            <w:szCs w:val="18"/>
                          </w:rPr>
                          <w:t>q</w:t>
                        </w:r>
                        <w:r w:rsidRPr="00A46C59">
                          <w:rPr>
                            <w:sz w:val="20"/>
                            <w:szCs w:val="20"/>
                          </w:rPr>
                          <w:t xml:space="preserve"> at Resource Node </w:t>
                        </w:r>
                        <w:r w:rsidRPr="00A46C59">
                          <w:rPr>
                            <w:i/>
                            <w:sz w:val="20"/>
                            <w:szCs w:val="20"/>
                          </w:rPr>
                          <w:t>p</w:t>
                        </w:r>
                        <w:r w:rsidRPr="00A46C59">
                          <w:rPr>
                            <w:i/>
                            <w:sz w:val="20"/>
                            <w:szCs w:val="18"/>
                          </w:rPr>
                          <w:t xml:space="preserve">, </w:t>
                        </w:r>
                        <w:r w:rsidRPr="00A46C59">
                          <w:rPr>
                            <w:sz w:val="20"/>
                            <w:szCs w:val="18"/>
                          </w:rPr>
                          <w:t>which considers energy limitations of the ESR and potentially higher contribution when charging for the</w:t>
                        </w:r>
                        <w:r w:rsidRPr="00A46C59">
                          <w:rPr>
                            <w:sz w:val="20"/>
                            <w:szCs w:val="20"/>
                          </w:rPr>
                          <w:t>15-minute Settlement Interval</w:t>
                        </w:r>
                        <w:r w:rsidRPr="00A46C59">
                          <w:rPr>
                            <w:i/>
                            <w:sz w:val="20"/>
                            <w:szCs w:val="18"/>
                          </w:rPr>
                          <w:t>.</w:t>
                        </w:r>
                      </w:p>
                    </w:tc>
                  </w:tr>
                  <w:tr w:rsidR="00A46C59" w:rsidRPr="00A46C59" w14:paraId="308BD5A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2986DEF" w14:textId="77777777" w:rsidR="00A46C59" w:rsidRPr="00A46C59" w:rsidRDefault="00A46C59" w:rsidP="00A46C59">
                        <w:pPr>
                          <w:spacing w:after="60"/>
                          <w:rPr>
                            <w:sz w:val="20"/>
                            <w:szCs w:val="20"/>
                          </w:rPr>
                        </w:pPr>
                        <w:r w:rsidRPr="00A46C59">
                          <w:rPr>
                            <w:sz w:val="20"/>
                            <w:szCs w:val="20"/>
                          </w:rPr>
                          <w:t xml:space="preserve">RTESRCAP </w:t>
                        </w:r>
                        <w:r w:rsidRPr="00A46C5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CBE0EB1"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2465DDE" w14:textId="77777777" w:rsidR="00A46C59" w:rsidRPr="00A46C59" w:rsidRDefault="00A46C59" w:rsidP="00A46C59">
                        <w:pPr>
                          <w:spacing w:after="60"/>
                          <w:rPr>
                            <w:i/>
                            <w:sz w:val="20"/>
                            <w:szCs w:val="20"/>
                          </w:rPr>
                        </w:pPr>
                        <w:r w:rsidRPr="00A46C59">
                          <w:rPr>
                            <w:i/>
                            <w:sz w:val="20"/>
                            <w:szCs w:val="18"/>
                          </w:rPr>
                          <w:t xml:space="preserve">Real-Time Capacity from Energy Storage Resources per QSE – </w:t>
                        </w:r>
                        <w:r w:rsidRPr="00A46C59">
                          <w:rPr>
                            <w:sz w:val="20"/>
                            <w:szCs w:val="18"/>
                          </w:rPr>
                          <w:t xml:space="preserve">Capacity provided by all ESRs, represented by QSE </w:t>
                        </w:r>
                        <w:r w:rsidRPr="00A46C59">
                          <w:rPr>
                            <w:i/>
                            <w:sz w:val="20"/>
                            <w:szCs w:val="18"/>
                          </w:rPr>
                          <w:t>q</w:t>
                        </w:r>
                        <w:r w:rsidRPr="00A46C59">
                          <w:rPr>
                            <w:sz w:val="20"/>
                            <w:szCs w:val="18"/>
                          </w:rPr>
                          <w:t>,</w:t>
                        </w:r>
                        <w:r w:rsidRPr="00A46C59">
                          <w:rPr>
                            <w:sz w:val="20"/>
                            <w:szCs w:val="20"/>
                          </w:rPr>
                          <w:t xml:space="preserve"> for the 15-minute Settlement Interval</w:t>
                        </w:r>
                        <w:r w:rsidRPr="00A46C59">
                          <w:rPr>
                            <w:sz w:val="20"/>
                            <w:szCs w:val="18"/>
                          </w:rPr>
                          <w:t xml:space="preserve">. </w:t>
                        </w:r>
                      </w:p>
                    </w:tc>
                  </w:tr>
                  <w:tr w:rsidR="00A46C59" w:rsidRPr="00A46C59" w14:paraId="494A3CCC"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9056DC" w14:textId="77777777" w:rsidR="00A46C59" w:rsidRPr="00A46C59" w:rsidRDefault="00A46C59" w:rsidP="00A46C59">
                        <w:pPr>
                          <w:spacing w:after="60"/>
                          <w:rPr>
                            <w:sz w:val="20"/>
                            <w:szCs w:val="20"/>
                          </w:rPr>
                        </w:pPr>
                        <w:r w:rsidRPr="00A46C59">
                          <w:rPr>
                            <w:sz w:val="20"/>
                            <w:szCs w:val="20"/>
                          </w:rPr>
                          <w:t xml:space="preserve">SOCT </w:t>
                        </w:r>
                        <w:r w:rsidRPr="00A46C5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F61250A"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CD6D8DC" w14:textId="77777777" w:rsidR="00A46C59" w:rsidRPr="00A46C59" w:rsidRDefault="00A46C59" w:rsidP="00A46C59">
                        <w:pPr>
                          <w:spacing w:after="60"/>
                          <w:rPr>
                            <w:i/>
                            <w:sz w:val="20"/>
                            <w:szCs w:val="20"/>
                          </w:rPr>
                        </w:pPr>
                        <w:r w:rsidRPr="00A46C59">
                          <w:rPr>
                            <w:i/>
                            <w:sz w:val="20"/>
                            <w:szCs w:val="20"/>
                          </w:rPr>
                          <w:t xml:space="preserve">State of Charge Telemetered by an Energy Storage Resource – </w:t>
                        </w:r>
                        <w:r w:rsidRPr="00A46C59">
                          <w:rPr>
                            <w:sz w:val="20"/>
                            <w:szCs w:val="20"/>
                          </w:rPr>
                          <w:t xml:space="preserve">The average telemetered state of charge of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over the 15-minute Settlement Interval.</w:t>
                        </w:r>
                      </w:p>
                    </w:tc>
                  </w:tr>
                  <w:tr w:rsidR="00A46C59" w:rsidRPr="00A46C59" w14:paraId="40D6711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00B45E3" w14:textId="77777777" w:rsidR="00A46C59" w:rsidRPr="00A46C59" w:rsidRDefault="00A46C59" w:rsidP="00A46C59">
                        <w:pPr>
                          <w:spacing w:after="60"/>
                          <w:rPr>
                            <w:sz w:val="20"/>
                            <w:szCs w:val="20"/>
                          </w:rPr>
                        </w:pPr>
                        <w:r w:rsidRPr="00A46C59">
                          <w:rPr>
                            <w:sz w:val="20"/>
                            <w:szCs w:val="20"/>
                          </w:rPr>
                          <w:t xml:space="preserve">SOCOM </w:t>
                        </w:r>
                        <w:r w:rsidRPr="00A46C5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B84DEE6"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367D156" w14:textId="77777777" w:rsidR="00A46C59" w:rsidRPr="00A46C59" w:rsidRDefault="00A46C59" w:rsidP="00A46C59">
                        <w:pPr>
                          <w:spacing w:after="60"/>
                          <w:rPr>
                            <w:i/>
                            <w:sz w:val="20"/>
                            <w:szCs w:val="20"/>
                          </w:rPr>
                        </w:pPr>
                        <w:r w:rsidRPr="00A46C59">
                          <w:rPr>
                            <w:i/>
                            <w:sz w:val="20"/>
                            <w:szCs w:val="20"/>
                          </w:rPr>
                          <w:t>State of Charge Operating Minimum for an Energy Storage Resource</w:t>
                        </w:r>
                        <w:r w:rsidRPr="00A46C59">
                          <w:rPr>
                            <w:sz w:val="20"/>
                            <w:szCs w:val="20"/>
                          </w:rPr>
                          <w:t xml:space="preserve"> –The average telemetered state of charge operating minimum of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over the 15-minute Settlement Interval.</w:t>
                        </w:r>
                      </w:p>
                    </w:tc>
                  </w:tr>
                </w:tbl>
                <w:p w14:paraId="7DBC3BB7" w14:textId="77777777" w:rsidR="00A46C59" w:rsidRPr="00A46C59" w:rsidRDefault="00A46C59" w:rsidP="00A46C59">
                  <w:pPr>
                    <w:spacing w:after="60"/>
                    <w:rPr>
                      <w:i/>
                      <w:sz w:val="20"/>
                      <w:szCs w:val="20"/>
                    </w:rPr>
                  </w:pPr>
                </w:p>
              </w:tc>
            </w:tr>
          </w:tbl>
          <w:p w14:paraId="2CB38BB5" w14:textId="77777777" w:rsidR="00A46C59" w:rsidRPr="00A46C59" w:rsidRDefault="00A46C59" w:rsidP="00A46C59">
            <w:pPr>
              <w:spacing w:after="60"/>
              <w:rPr>
                <w:i/>
                <w:sz w:val="20"/>
                <w:szCs w:val="20"/>
              </w:rPr>
            </w:pPr>
          </w:p>
        </w:tc>
      </w:tr>
      <w:tr w:rsidR="00A46C59" w:rsidRPr="00A46C59" w14:paraId="02F9C161"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047F2A5" w14:textId="77777777" w:rsidR="00A46C59" w:rsidRPr="00A46C59" w:rsidRDefault="00A46C59" w:rsidP="00A46C59">
            <w:pPr>
              <w:spacing w:after="60"/>
              <w:rPr>
                <w:i/>
                <w:sz w:val="20"/>
                <w:szCs w:val="20"/>
              </w:rPr>
            </w:pPr>
            <w:r w:rsidRPr="00A46C59">
              <w:rPr>
                <w:sz w:val="20"/>
                <w:szCs w:val="20"/>
              </w:rPr>
              <w:t>RTASOFFIMB</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347ED5"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FF27185" w14:textId="77777777" w:rsidR="00A46C59" w:rsidRPr="00A46C59" w:rsidRDefault="00A46C59" w:rsidP="00A46C59">
            <w:pPr>
              <w:spacing w:after="60"/>
              <w:rPr>
                <w:sz w:val="20"/>
                <w:szCs w:val="20"/>
              </w:rPr>
            </w:pPr>
            <w:r w:rsidRPr="00A46C59">
              <w:rPr>
                <w:i/>
                <w:sz w:val="20"/>
                <w:szCs w:val="20"/>
              </w:rPr>
              <w:t>Real-Time Ancillary Service Off-Line Reserve Imbalance for the QSE</w:t>
            </w:r>
            <w:r w:rsidRPr="00A46C59">
              <w:rPr>
                <w:sz w:val="20"/>
                <w:szCs w:val="20"/>
              </w:rPr>
              <w:sym w:font="Symbol" w:char="F0BE"/>
            </w:r>
            <w:r w:rsidRPr="00A46C59">
              <w:rPr>
                <w:sz w:val="20"/>
                <w:szCs w:val="20"/>
              </w:rPr>
              <w:t xml:space="preserve">The Real-Time Ancillary Service Off-Line reserve imbalance for the QSE </w:t>
            </w:r>
            <w:r w:rsidRPr="00A46C59">
              <w:rPr>
                <w:i/>
                <w:sz w:val="20"/>
                <w:szCs w:val="20"/>
              </w:rPr>
              <w:t>q</w:t>
            </w:r>
            <w:r w:rsidRPr="00A46C59">
              <w:rPr>
                <w:sz w:val="20"/>
                <w:szCs w:val="20"/>
              </w:rPr>
              <w:t xml:space="preserve">, for each 15-minute Settlement Interval.  </w:t>
            </w:r>
          </w:p>
        </w:tc>
      </w:tr>
      <w:tr w:rsidR="00A46C59" w:rsidRPr="00A46C59" w14:paraId="3EC0D43B"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27C5358" w14:textId="77777777" w:rsidR="00A46C59" w:rsidRPr="00A46C59" w:rsidRDefault="00A46C59" w:rsidP="00A46C59">
            <w:pPr>
              <w:spacing w:after="60"/>
              <w:rPr>
                <w:i/>
                <w:sz w:val="20"/>
                <w:szCs w:val="20"/>
              </w:rPr>
            </w:pPr>
            <w:r w:rsidRPr="00A46C59">
              <w:rPr>
                <w:sz w:val="20"/>
                <w:szCs w:val="20"/>
              </w:rPr>
              <w:t>RTOFFCAP</w:t>
            </w:r>
            <w:r w:rsidRPr="00A46C59">
              <w:rPr>
                <w:i/>
                <w:sz w:val="20"/>
                <w:szCs w:val="20"/>
                <w:vertAlign w:val="subscript"/>
              </w:rPr>
              <w:t xml:space="preserve"> q</w:t>
            </w:r>
            <w:r w:rsidRPr="00A46C5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6963E26"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CDB06DB" w14:textId="77777777" w:rsidR="00A46C59" w:rsidRPr="00A46C59" w:rsidRDefault="00A46C59" w:rsidP="00A46C59">
            <w:pPr>
              <w:spacing w:after="60"/>
              <w:rPr>
                <w:sz w:val="20"/>
                <w:szCs w:val="20"/>
              </w:rPr>
            </w:pPr>
            <w:r w:rsidRPr="00A46C59">
              <w:rPr>
                <w:i/>
                <w:sz w:val="20"/>
                <w:szCs w:val="20"/>
              </w:rPr>
              <w:t>Real-Time Off-Line Reserve Capacity for the QSE</w:t>
            </w:r>
            <w:r w:rsidRPr="00A46C59">
              <w:rPr>
                <w:sz w:val="20"/>
                <w:szCs w:val="20"/>
              </w:rPr>
              <w:sym w:font="Symbol" w:char="F0BE"/>
            </w:r>
            <w:r w:rsidRPr="00A46C59">
              <w:rPr>
                <w:sz w:val="20"/>
                <w:szCs w:val="20"/>
              </w:rPr>
              <w:t xml:space="preserve">The Real-Time reserve capacity of Off-Line Resources available for the QSE </w:t>
            </w:r>
            <w:r w:rsidRPr="00A46C59">
              <w:rPr>
                <w:i/>
                <w:sz w:val="20"/>
                <w:szCs w:val="20"/>
              </w:rPr>
              <w:t>q</w:t>
            </w:r>
            <w:r w:rsidRPr="00A46C5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84F5EA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A2CB3D"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355BA82C" w14:textId="77777777" w:rsidR="00A46C59" w:rsidRPr="00A46C59" w:rsidRDefault="00A46C59" w:rsidP="00A46C59">
                  <w:pPr>
                    <w:spacing w:after="60"/>
                    <w:rPr>
                      <w:i/>
                      <w:sz w:val="20"/>
                      <w:szCs w:val="20"/>
                    </w:rPr>
                  </w:pPr>
                  <w:r w:rsidRPr="00A46C59">
                    <w:rPr>
                      <w:i/>
                      <w:sz w:val="20"/>
                      <w:szCs w:val="20"/>
                    </w:rPr>
                    <w:t>Real-Time Off-Line Reserve Capacity for the QSE</w:t>
                  </w:r>
                  <w:r w:rsidRPr="00A46C59">
                    <w:rPr>
                      <w:sz w:val="20"/>
                      <w:szCs w:val="20"/>
                    </w:rPr>
                    <w:sym w:font="Symbol" w:char="F0BE"/>
                  </w:r>
                  <w:r w:rsidRPr="00A46C59">
                    <w:rPr>
                      <w:sz w:val="20"/>
                      <w:szCs w:val="20"/>
                    </w:rPr>
                    <w:t xml:space="preserve">The Real-Time reserve capacity of Off-Line Resources, not including modeled Generation Resources associated with ESRs, available for the QSE </w:t>
                  </w:r>
                  <w:r w:rsidRPr="00A46C59">
                    <w:rPr>
                      <w:i/>
                      <w:sz w:val="20"/>
                      <w:szCs w:val="20"/>
                    </w:rPr>
                    <w:t>q</w:t>
                  </w:r>
                  <w:r w:rsidRPr="00A46C59">
                    <w:rPr>
                      <w:sz w:val="20"/>
                      <w:szCs w:val="20"/>
                    </w:rPr>
                    <w:t>, for the 15-minute Settlement Interval.</w:t>
                  </w:r>
                </w:p>
              </w:tc>
            </w:tr>
          </w:tbl>
          <w:p w14:paraId="37EDF445" w14:textId="77777777" w:rsidR="00A46C59" w:rsidRPr="00A46C59" w:rsidRDefault="00A46C59" w:rsidP="00A46C59">
            <w:pPr>
              <w:spacing w:after="60"/>
              <w:rPr>
                <w:sz w:val="20"/>
                <w:szCs w:val="20"/>
              </w:rPr>
            </w:pPr>
          </w:p>
        </w:tc>
      </w:tr>
      <w:tr w:rsidR="00A46C59" w:rsidRPr="00A46C59" w14:paraId="64457DB8"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69ABB1F" w14:textId="77777777" w:rsidR="00A46C59" w:rsidRPr="00A46C59" w:rsidRDefault="00A46C59" w:rsidP="00A46C59">
            <w:pPr>
              <w:spacing w:after="60"/>
              <w:rPr>
                <w:sz w:val="20"/>
                <w:szCs w:val="20"/>
              </w:rPr>
            </w:pPr>
            <w:r w:rsidRPr="00A46C59">
              <w:rPr>
                <w:sz w:val="20"/>
                <w:szCs w:val="20"/>
              </w:rPr>
              <w:lastRenderedPageBreak/>
              <w:t>RTCST30HSL</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9094603"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CFD24E" w14:textId="77777777" w:rsidR="00A46C59" w:rsidRPr="00A46C59" w:rsidRDefault="00A46C59" w:rsidP="00A46C59">
            <w:pPr>
              <w:spacing w:after="60"/>
              <w:rPr>
                <w:i/>
                <w:sz w:val="20"/>
                <w:szCs w:val="20"/>
              </w:rPr>
            </w:pPr>
            <w:r w:rsidRPr="00A46C59">
              <w:rPr>
                <w:i/>
                <w:sz w:val="20"/>
                <w:szCs w:val="20"/>
              </w:rPr>
              <w:t>Real-Time Generation Resources with Cold Start Available in 30 Minutes</w:t>
            </w:r>
            <w:r w:rsidRPr="00A46C59">
              <w:rPr>
                <w:sz w:val="20"/>
                <w:szCs w:val="20"/>
              </w:rPr>
              <w:sym w:font="Symbol" w:char="F0BE"/>
            </w:r>
            <w:r w:rsidRPr="00A46C59">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A46C59">
              <w:rPr>
                <w:i/>
                <w:sz w:val="20"/>
                <w:szCs w:val="20"/>
              </w:rPr>
              <w:t>q</w:t>
            </w:r>
            <w:r w:rsidRPr="00A46C5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0BADB4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C3E5DD"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2455F593" w14:textId="77777777" w:rsidR="00A46C59" w:rsidRPr="00A46C59" w:rsidRDefault="00A46C59" w:rsidP="00A46C59">
                  <w:pPr>
                    <w:spacing w:after="60"/>
                    <w:rPr>
                      <w:i/>
                      <w:sz w:val="20"/>
                      <w:szCs w:val="20"/>
                    </w:rPr>
                  </w:pPr>
                  <w:r w:rsidRPr="00A46C59">
                    <w:rPr>
                      <w:i/>
                      <w:sz w:val="20"/>
                      <w:szCs w:val="20"/>
                    </w:rPr>
                    <w:t>Real-Time Generation Resources with Cold Start Available in 30 Minutes</w:t>
                  </w:r>
                  <w:r w:rsidRPr="00A46C59">
                    <w:rPr>
                      <w:sz w:val="20"/>
                      <w:szCs w:val="20"/>
                    </w:rPr>
                    <w:sym w:font="Symbol" w:char="F0BE"/>
                  </w:r>
                  <w:r w:rsidRPr="00A46C59">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A46C59">
                    <w:rPr>
                      <w:i/>
                      <w:sz w:val="20"/>
                      <w:szCs w:val="20"/>
                    </w:rPr>
                    <w:t>q</w:t>
                  </w:r>
                  <w:r w:rsidRPr="00A46C59">
                    <w:rPr>
                      <w:sz w:val="20"/>
                      <w:szCs w:val="20"/>
                    </w:rPr>
                    <w:t>, time-weighted over the 15-minute Settlement Interval.</w:t>
                  </w:r>
                </w:p>
              </w:tc>
            </w:tr>
          </w:tbl>
          <w:p w14:paraId="6B7AE238" w14:textId="77777777" w:rsidR="00A46C59" w:rsidRPr="00A46C59" w:rsidRDefault="00A46C59" w:rsidP="00A46C59">
            <w:pPr>
              <w:spacing w:after="60"/>
              <w:rPr>
                <w:i/>
                <w:sz w:val="20"/>
                <w:szCs w:val="20"/>
              </w:rPr>
            </w:pPr>
          </w:p>
        </w:tc>
      </w:tr>
      <w:tr w:rsidR="00A46C59" w:rsidRPr="00A46C59" w14:paraId="07339AC6"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8F4F3F4" w14:textId="77777777" w:rsidR="00A46C59" w:rsidRPr="00A46C59" w:rsidRDefault="00A46C59" w:rsidP="00A46C59">
            <w:pPr>
              <w:spacing w:after="60"/>
              <w:rPr>
                <w:sz w:val="20"/>
                <w:szCs w:val="20"/>
              </w:rPr>
            </w:pPr>
            <w:r w:rsidRPr="00A46C59">
              <w:rPr>
                <w:sz w:val="20"/>
                <w:szCs w:val="20"/>
              </w:rPr>
              <w:t>RTOFFNSHSL</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83FB800"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F82A21A" w14:textId="77777777" w:rsidR="00A46C59" w:rsidRPr="00A46C59" w:rsidRDefault="00A46C59" w:rsidP="00A46C59">
            <w:pPr>
              <w:spacing w:after="60"/>
              <w:rPr>
                <w:i/>
                <w:sz w:val="20"/>
                <w:szCs w:val="20"/>
              </w:rPr>
            </w:pPr>
            <w:r w:rsidRPr="00A46C59">
              <w:rPr>
                <w:i/>
                <w:sz w:val="20"/>
                <w:szCs w:val="20"/>
              </w:rPr>
              <w:t>Real-Time Generation Resources with Off-Line Non-Spin Schedule</w:t>
            </w:r>
            <w:r w:rsidRPr="00A46C59">
              <w:rPr>
                <w:sz w:val="20"/>
                <w:szCs w:val="20"/>
              </w:rPr>
              <w:sym w:font="Symbol" w:char="F0BE"/>
            </w:r>
            <w:r w:rsidRPr="00A46C59">
              <w:rPr>
                <w:sz w:val="20"/>
                <w:szCs w:val="20"/>
              </w:rPr>
              <w:t xml:space="preserve">The Real-Time telemetered HSLs of Generation Resources that have telemetered an OFFNS Resource Status for the QSE </w:t>
            </w:r>
            <w:r w:rsidRPr="00A46C59">
              <w:rPr>
                <w:i/>
                <w:sz w:val="20"/>
                <w:szCs w:val="20"/>
              </w:rPr>
              <w:t>q</w:t>
            </w:r>
            <w:r w:rsidRPr="00A46C5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7245E2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91B1EF"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2D640CA5" w14:textId="77777777" w:rsidR="00A46C59" w:rsidRPr="00A46C59" w:rsidRDefault="00A46C59" w:rsidP="00A46C59">
                  <w:pPr>
                    <w:spacing w:after="60"/>
                    <w:rPr>
                      <w:i/>
                      <w:sz w:val="20"/>
                      <w:szCs w:val="20"/>
                    </w:rPr>
                  </w:pPr>
                  <w:r w:rsidRPr="00A46C59">
                    <w:rPr>
                      <w:i/>
                      <w:sz w:val="20"/>
                      <w:szCs w:val="20"/>
                    </w:rPr>
                    <w:t>Real-Time Generation Resources with Off-Line Non-Spin Schedule</w:t>
                  </w:r>
                  <w:r w:rsidRPr="00A46C59">
                    <w:rPr>
                      <w:sz w:val="20"/>
                      <w:szCs w:val="20"/>
                    </w:rPr>
                    <w:sym w:font="Symbol" w:char="F0BE"/>
                  </w:r>
                  <w:r w:rsidRPr="00A46C59">
                    <w:rPr>
                      <w:sz w:val="20"/>
                      <w:szCs w:val="20"/>
                    </w:rPr>
                    <w:t xml:space="preserve">The Real-Time telemetered HSLs of Generation Resources, not including modeled Generation Resources associated with ESRs, that have telemetered an OFFNS Resource Status for the QSE </w:t>
                  </w:r>
                  <w:r w:rsidRPr="00A46C59">
                    <w:rPr>
                      <w:i/>
                      <w:sz w:val="20"/>
                      <w:szCs w:val="20"/>
                    </w:rPr>
                    <w:t>q</w:t>
                  </w:r>
                  <w:r w:rsidRPr="00A46C59">
                    <w:rPr>
                      <w:sz w:val="20"/>
                      <w:szCs w:val="20"/>
                    </w:rPr>
                    <w:t>, time-weighted over the 15-minute Settlement Interval.</w:t>
                  </w:r>
                </w:p>
              </w:tc>
            </w:tr>
          </w:tbl>
          <w:p w14:paraId="7E0454BC" w14:textId="77777777" w:rsidR="00A46C59" w:rsidRPr="00A46C59" w:rsidRDefault="00A46C59" w:rsidP="00A46C59">
            <w:pPr>
              <w:spacing w:after="60"/>
              <w:rPr>
                <w:i/>
                <w:sz w:val="20"/>
                <w:szCs w:val="20"/>
              </w:rPr>
            </w:pPr>
          </w:p>
        </w:tc>
      </w:tr>
      <w:tr w:rsidR="00A46C59" w:rsidRPr="00A46C59" w14:paraId="1EA33E6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61C555C0" w14:textId="77777777" w:rsidR="00A46C59" w:rsidRPr="00A46C59" w:rsidRDefault="00A46C59" w:rsidP="00A46C59">
            <w:pPr>
              <w:spacing w:after="60"/>
              <w:rPr>
                <w:sz w:val="20"/>
                <w:szCs w:val="20"/>
              </w:rPr>
            </w:pPr>
            <w:r w:rsidRPr="00A46C59">
              <w:rPr>
                <w:sz w:val="20"/>
                <w:szCs w:val="20"/>
              </w:rPr>
              <w:t xml:space="preserve">RTASOFFR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A778CF3"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7673D31" w14:textId="77777777" w:rsidR="00A46C59" w:rsidRPr="00A46C59" w:rsidRDefault="00A46C59" w:rsidP="00A46C59">
            <w:pPr>
              <w:spacing w:after="60"/>
              <w:rPr>
                <w:i/>
                <w:sz w:val="20"/>
                <w:szCs w:val="20"/>
              </w:rPr>
            </w:pPr>
            <w:r w:rsidRPr="00A46C59">
              <w:rPr>
                <w:i/>
                <w:sz w:val="20"/>
                <w:szCs w:val="18"/>
              </w:rPr>
              <w:t>Real-Time Ancillary Service Schedule for the Off-Line Generation Resource</w:t>
            </w:r>
            <w:r w:rsidRPr="00A46C59">
              <w:rPr>
                <w:sz w:val="20"/>
                <w:szCs w:val="18"/>
              </w:rPr>
              <w:sym w:font="Symbol" w:char="F0BE"/>
            </w:r>
            <w:r w:rsidRPr="00A46C59">
              <w:rPr>
                <w:sz w:val="20"/>
                <w:szCs w:val="18"/>
              </w:rPr>
              <w:t xml:space="preserve">The </w:t>
            </w:r>
            <w:r w:rsidRPr="00A46C59">
              <w:rPr>
                <w:sz w:val="20"/>
                <w:szCs w:val="20"/>
              </w:rPr>
              <w:t xml:space="preserve">validated </w:t>
            </w:r>
            <w:r w:rsidRPr="00A46C59">
              <w:rPr>
                <w:sz w:val="20"/>
                <w:szCs w:val="18"/>
              </w:rPr>
              <w:t xml:space="preserve">Real-Time telemetered Ancillary Service Schedule for the Off-Line Generation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integrated over the 15-minute Settlement Interval.</w:t>
            </w:r>
          </w:p>
        </w:tc>
      </w:tr>
      <w:tr w:rsidR="00A46C59" w:rsidRPr="00A46C59" w14:paraId="0C179328"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79D6801" w14:textId="77777777" w:rsidR="00A46C59" w:rsidRPr="00A46C59" w:rsidRDefault="00A46C59" w:rsidP="00A46C59">
            <w:pPr>
              <w:spacing w:after="60"/>
              <w:rPr>
                <w:i/>
                <w:sz w:val="20"/>
                <w:szCs w:val="20"/>
              </w:rPr>
            </w:pPr>
            <w:r w:rsidRPr="00A46C59">
              <w:rPr>
                <w:sz w:val="20"/>
                <w:szCs w:val="20"/>
              </w:rPr>
              <w:lastRenderedPageBreak/>
              <w:t xml:space="preserve">RTASOFF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CABDADB"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F8045D" w14:textId="77777777" w:rsidR="00A46C59" w:rsidRPr="00A46C59" w:rsidRDefault="00A46C59" w:rsidP="00A46C59">
            <w:pPr>
              <w:spacing w:after="60"/>
              <w:rPr>
                <w:sz w:val="20"/>
                <w:szCs w:val="20"/>
              </w:rPr>
            </w:pPr>
            <w:r w:rsidRPr="00A46C59">
              <w:rPr>
                <w:i/>
                <w:sz w:val="20"/>
                <w:szCs w:val="20"/>
              </w:rPr>
              <w:t>Real-Time Ancillary Service Schedule for Off-Line Generation Resources for the QSE</w:t>
            </w:r>
            <w:r w:rsidRPr="00A46C59">
              <w:rPr>
                <w:sz w:val="20"/>
                <w:szCs w:val="20"/>
              </w:rPr>
              <w:sym w:font="Symbol" w:char="F0BE"/>
            </w:r>
            <w:r w:rsidRPr="00A46C59">
              <w:rPr>
                <w:sz w:val="20"/>
                <w:szCs w:val="20"/>
              </w:rPr>
              <w:t xml:space="preserve">The Real-Time telemetered Ancillary Service Schedule for all Off-Line Generation Resources </w:t>
            </w:r>
            <w:r w:rsidRPr="00A46C59">
              <w:rPr>
                <w:sz w:val="20"/>
                <w:szCs w:val="18"/>
              </w:rPr>
              <w:t>discounted by the system-wide discount factor</w:t>
            </w:r>
            <w:r w:rsidRPr="00A46C59">
              <w:rPr>
                <w:sz w:val="20"/>
                <w:szCs w:val="20"/>
              </w:rPr>
              <w:t xml:space="preserve"> for the QSE </w:t>
            </w:r>
            <w:r w:rsidRPr="00A46C59">
              <w:rPr>
                <w:i/>
                <w:sz w:val="20"/>
                <w:szCs w:val="20"/>
              </w:rPr>
              <w:t>q</w:t>
            </w:r>
            <w:r w:rsidRPr="00A46C59">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575791E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CC208E"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5209A6F9" w14:textId="77777777" w:rsidR="00A46C59" w:rsidRPr="00A46C59" w:rsidRDefault="00A46C59" w:rsidP="00A46C59">
                  <w:pPr>
                    <w:spacing w:after="60"/>
                    <w:rPr>
                      <w:i/>
                      <w:sz w:val="20"/>
                      <w:szCs w:val="20"/>
                    </w:rPr>
                  </w:pPr>
                  <w:r w:rsidRPr="00A46C59">
                    <w:rPr>
                      <w:i/>
                      <w:sz w:val="20"/>
                      <w:szCs w:val="20"/>
                    </w:rPr>
                    <w:t>Real-Time Ancillary Service Schedule for Off-Line Generation Resources for the QSE</w:t>
                  </w:r>
                  <w:r w:rsidRPr="00A46C59">
                    <w:rPr>
                      <w:sz w:val="20"/>
                      <w:szCs w:val="20"/>
                    </w:rPr>
                    <w:sym w:font="Symbol" w:char="F0BE"/>
                  </w:r>
                  <w:r w:rsidRPr="00A46C59">
                    <w:rPr>
                      <w:sz w:val="20"/>
                      <w:szCs w:val="20"/>
                    </w:rPr>
                    <w:t xml:space="preserve">The Real-Time telemetered Ancillary Service Schedule for all Off-Line Generation Resources, not including modeled Generation Resources associated with ESRs, </w:t>
                  </w:r>
                  <w:r w:rsidRPr="00A46C59">
                    <w:rPr>
                      <w:sz w:val="20"/>
                      <w:szCs w:val="18"/>
                    </w:rPr>
                    <w:t>discounted by the system-wide discount factor</w:t>
                  </w:r>
                  <w:r w:rsidRPr="00A46C59">
                    <w:rPr>
                      <w:sz w:val="20"/>
                      <w:szCs w:val="20"/>
                    </w:rPr>
                    <w:t xml:space="preserve"> for the QSE </w:t>
                  </w:r>
                  <w:r w:rsidRPr="00A46C59">
                    <w:rPr>
                      <w:i/>
                      <w:sz w:val="20"/>
                      <w:szCs w:val="20"/>
                    </w:rPr>
                    <w:t>q</w:t>
                  </w:r>
                  <w:r w:rsidRPr="00A46C59">
                    <w:rPr>
                      <w:sz w:val="20"/>
                      <w:szCs w:val="20"/>
                    </w:rPr>
                    <w:t>, integrated over the 15-minute Settlement Interval.</w:t>
                  </w:r>
                </w:p>
              </w:tc>
            </w:tr>
          </w:tbl>
          <w:p w14:paraId="5585E10D" w14:textId="77777777" w:rsidR="00A46C59" w:rsidRPr="00A46C59" w:rsidRDefault="00A46C59" w:rsidP="00A46C59">
            <w:pPr>
              <w:spacing w:after="60"/>
              <w:rPr>
                <w:sz w:val="20"/>
                <w:szCs w:val="20"/>
              </w:rPr>
            </w:pPr>
          </w:p>
        </w:tc>
      </w:tr>
      <w:tr w:rsidR="00A46C59" w:rsidRPr="00A46C59" w14:paraId="42531C5D"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F751A6D" w14:textId="77777777" w:rsidR="00A46C59" w:rsidRPr="00A46C59" w:rsidRDefault="00A46C59" w:rsidP="00A46C59">
            <w:pPr>
              <w:spacing w:after="60"/>
              <w:rPr>
                <w:sz w:val="20"/>
                <w:szCs w:val="20"/>
              </w:rPr>
            </w:pPr>
            <w:r w:rsidRPr="00A46C59">
              <w:rPr>
                <w:sz w:val="20"/>
                <w:szCs w:val="20"/>
              </w:rPr>
              <w:t>HRRADJ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A83D0F1" w14:textId="77777777" w:rsidR="00A46C59" w:rsidRPr="00A46C59" w:rsidRDefault="00A46C59" w:rsidP="00A46C59">
            <w:pPr>
              <w:spacing w:after="60"/>
              <w:rPr>
                <w:sz w:val="20"/>
                <w:szCs w:val="20"/>
              </w:rPr>
            </w:pPr>
            <w:r w:rsidRPr="00A46C59">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3DF38571" w14:textId="77777777" w:rsidR="00A46C59" w:rsidRPr="00A46C59" w:rsidRDefault="00A46C59" w:rsidP="00A46C59">
            <w:pPr>
              <w:spacing w:after="60"/>
              <w:rPr>
                <w:i/>
                <w:sz w:val="20"/>
                <w:szCs w:val="20"/>
              </w:rPr>
            </w:pPr>
            <w:r w:rsidRPr="00A46C59">
              <w:rPr>
                <w:i/>
                <w:sz w:val="20"/>
                <w:szCs w:val="18"/>
              </w:rPr>
              <w:t>Ancillary Service Resource Responsibility Capacity for Responsive Reserve at Adjustment Period—</w:t>
            </w:r>
            <w:r w:rsidRPr="00A46C59">
              <w:rPr>
                <w:sz w:val="20"/>
                <w:szCs w:val="18"/>
              </w:rPr>
              <w:t xml:space="preserve">The RRS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Current Operating Plan (COP) and Trades Snapshot at the end of the Adjustment Period, for the hour that includes the 15-minute Settlement Interval.</w:t>
            </w:r>
          </w:p>
        </w:tc>
      </w:tr>
      <w:tr w:rsidR="00A46C59" w:rsidRPr="00A46C59" w14:paraId="47B6E2F1"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16366BD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73ED3C" w14:textId="77777777" w:rsidR="00A46C59" w:rsidRPr="00A46C59" w:rsidRDefault="00A46C59" w:rsidP="00A46C59">
                  <w:pPr>
                    <w:spacing w:before="120" w:after="240"/>
                    <w:rPr>
                      <w:b/>
                      <w:i/>
                      <w:iCs/>
                      <w:lang w:val="x-none" w:eastAsia="x-none"/>
                    </w:rPr>
                  </w:pPr>
                  <w:r w:rsidRPr="00A46C59">
                    <w:rPr>
                      <w:b/>
                      <w:i/>
                      <w:iCs/>
                      <w:lang w:val="x-none" w:eastAsia="x-none"/>
                    </w:rPr>
                    <w:t>[NPRR863:  Insert the variable “HECRADJ</w:t>
                  </w:r>
                  <w:r w:rsidRPr="00A46C59">
                    <w:rPr>
                      <w:b/>
                      <w:i/>
                      <w:iCs/>
                      <w:vertAlign w:val="subscript"/>
                      <w:lang w:val="x-none" w:eastAsia="x-none"/>
                    </w:rPr>
                    <w:t xml:space="preserve"> 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46C59" w:rsidRPr="00A46C59" w14:paraId="1D74FD0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F60DB48" w14:textId="77777777" w:rsidR="00A46C59" w:rsidRPr="00A46C59" w:rsidRDefault="00A46C59" w:rsidP="00A46C59">
                        <w:pPr>
                          <w:spacing w:after="60"/>
                          <w:rPr>
                            <w:sz w:val="20"/>
                            <w:szCs w:val="20"/>
                          </w:rPr>
                        </w:pPr>
                        <w:r w:rsidRPr="00A46C59">
                          <w:rPr>
                            <w:sz w:val="20"/>
                            <w:szCs w:val="20"/>
                          </w:rPr>
                          <w:t>HECRADJ</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1C933C0" w14:textId="77777777" w:rsidR="00A46C59" w:rsidRPr="00A46C59" w:rsidRDefault="00A46C59" w:rsidP="00A46C59">
                        <w:pPr>
                          <w:spacing w:after="60"/>
                          <w:rPr>
                            <w:sz w:val="20"/>
                            <w:szCs w:val="20"/>
                          </w:rPr>
                        </w:pPr>
                        <w:r w:rsidRPr="00A46C59">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1ED2F105" w14:textId="77777777" w:rsidR="00A46C59" w:rsidRPr="00A46C59" w:rsidRDefault="00A46C59" w:rsidP="00A46C59">
                        <w:pPr>
                          <w:spacing w:after="60"/>
                          <w:rPr>
                            <w:i/>
                            <w:sz w:val="20"/>
                            <w:szCs w:val="20"/>
                          </w:rPr>
                        </w:pPr>
                        <w:r w:rsidRPr="00A46C59">
                          <w:rPr>
                            <w:i/>
                            <w:sz w:val="20"/>
                            <w:szCs w:val="18"/>
                          </w:rPr>
                          <w:t>Ancillary Service Resource Responsibility Capacity for ERCOT Contingency Reserve Service at Adjustment Period—</w:t>
                        </w:r>
                        <w:r w:rsidRPr="00A46C59">
                          <w:rPr>
                            <w:sz w:val="20"/>
                            <w:szCs w:val="18"/>
                          </w:rPr>
                          <w:t xml:space="preserve">The ECRS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Current Operating Plan (COP) and Trades Snapshot at the end of the Adjustment Period, for the hour that includes the 15-minute Settlement Interval.</w:t>
                        </w:r>
                      </w:p>
                    </w:tc>
                  </w:tr>
                </w:tbl>
                <w:p w14:paraId="2C1AAB9D" w14:textId="77777777" w:rsidR="00A46C59" w:rsidRPr="00A46C59" w:rsidRDefault="00A46C59" w:rsidP="00A46C59">
                  <w:pPr>
                    <w:spacing w:after="60"/>
                    <w:rPr>
                      <w:i/>
                      <w:sz w:val="20"/>
                      <w:szCs w:val="20"/>
                    </w:rPr>
                  </w:pPr>
                </w:p>
              </w:tc>
            </w:tr>
          </w:tbl>
          <w:p w14:paraId="40D50894" w14:textId="77777777" w:rsidR="00A46C59" w:rsidRPr="00A46C59" w:rsidRDefault="00A46C59" w:rsidP="00A46C59">
            <w:pPr>
              <w:spacing w:after="60"/>
              <w:rPr>
                <w:i/>
                <w:sz w:val="20"/>
                <w:szCs w:val="18"/>
              </w:rPr>
            </w:pPr>
          </w:p>
        </w:tc>
      </w:tr>
      <w:tr w:rsidR="00A46C59" w:rsidRPr="00A46C59" w14:paraId="2FC71BE2"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4E2D14D6" w14:textId="77777777" w:rsidR="00A46C59" w:rsidRPr="00A46C59" w:rsidRDefault="00A46C59" w:rsidP="00A46C59">
            <w:pPr>
              <w:spacing w:after="60"/>
              <w:rPr>
                <w:sz w:val="20"/>
                <w:szCs w:val="20"/>
              </w:rPr>
            </w:pPr>
            <w:r w:rsidRPr="00A46C59">
              <w:rPr>
                <w:sz w:val="20"/>
                <w:szCs w:val="20"/>
              </w:rPr>
              <w:t>HRUADJ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285350D" w14:textId="77777777" w:rsidR="00A46C59" w:rsidRPr="00A46C59" w:rsidRDefault="00A46C59" w:rsidP="00A46C59">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3B510F5C" w14:textId="77777777" w:rsidR="00A46C59" w:rsidRPr="00A46C59" w:rsidRDefault="00A46C59" w:rsidP="00A46C59">
            <w:pPr>
              <w:spacing w:after="60"/>
              <w:rPr>
                <w:i/>
                <w:sz w:val="20"/>
                <w:szCs w:val="20"/>
              </w:rPr>
            </w:pPr>
            <w:r w:rsidRPr="00A46C59">
              <w:rPr>
                <w:i/>
                <w:sz w:val="20"/>
                <w:szCs w:val="18"/>
              </w:rPr>
              <w:t>Ancillary Service Resource Responsibility Capacity for Reg-Up at Adjustment Period—</w:t>
            </w:r>
            <w:r w:rsidRPr="00A46C59">
              <w:rPr>
                <w:sz w:val="20"/>
                <w:szCs w:val="18"/>
              </w:rPr>
              <w:t xml:space="preserve">The Regulation Up Ancillary Service Resource Responsibility for the Resource </w:t>
            </w:r>
            <w:r w:rsidRPr="00A46C59">
              <w:rPr>
                <w:i/>
                <w:sz w:val="20"/>
                <w:szCs w:val="18"/>
              </w:rPr>
              <w:t xml:space="preserve">r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as seen in the last COP and Trades Snapshot at the end of the Adjustment Period, for the hour that includes the 15-minute Settlement Interval.</w:t>
            </w:r>
          </w:p>
        </w:tc>
      </w:tr>
      <w:tr w:rsidR="00A46C59" w:rsidRPr="00A46C59" w14:paraId="5ED18912"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4857051" w14:textId="77777777" w:rsidR="00A46C59" w:rsidRPr="00A46C59" w:rsidRDefault="00A46C59" w:rsidP="00A46C59">
            <w:pPr>
              <w:spacing w:after="60"/>
              <w:rPr>
                <w:sz w:val="20"/>
                <w:szCs w:val="20"/>
              </w:rPr>
            </w:pPr>
            <w:r w:rsidRPr="00A46C59">
              <w:rPr>
                <w:sz w:val="20"/>
                <w:szCs w:val="20"/>
              </w:rPr>
              <w:t>HNSADJ</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E328448" w14:textId="77777777" w:rsidR="00A46C59" w:rsidRPr="00A46C59" w:rsidRDefault="00A46C59" w:rsidP="00A46C59">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309821E" w14:textId="77777777" w:rsidR="00A46C59" w:rsidRPr="00A46C59" w:rsidRDefault="00A46C59" w:rsidP="00A46C59">
            <w:pPr>
              <w:spacing w:after="60"/>
              <w:rPr>
                <w:i/>
                <w:sz w:val="20"/>
                <w:szCs w:val="20"/>
              </w:rPr>
            </w:pPr>
            <w:r w:rsidRPr="00A46C59">
              <w:rPr>
                <w:i/>
                <w:sz w:val="20"/>
                <w:szCs w:val="18"/>
              </w:rPr>
              <w:t>Ancillary Service Resource Responsibility Capacity for Non-Spin at Adjustment Period—</w:t>
            </w:r>
            <w:r w:rsidRPr="00A46C59">
              <w:rPr>
                <w:sz w:val="20"/>
                <w:szCs w:val="18"/>
              </w:rPr>
              <w:t xml:space="preserve">The Non-Spin Ancillary Service Resource Responsibility for the Resource </w:t>
            </w:r>
            <w:r w:rsidRPr="00A46C59">
              <w:rPr>
                <w:i/>
                <w:sz w:val="20"/>
                <w:szCs w:val="18"/>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i/>
                <w:sz w:val="20"/>
                <w:szCs w:val="18"/>
              </w:rPr>
              <w:t xml:space="preserve"> </w:t>
            </w:r>
            <w:r w:rsidRPr="00A46C59">
              <w:rPr>
                <w:sz w:val="20"/>
                <w:szCs w:val="18"/>
              </w:rPr>
              <w:t>as seen in the last COP and Trades Snapshot at the end of the Adjustment Period, for the hour that includes the 15-minute Settlement Interval.</w:t>
            </w:r>
          </w:p>
        </w:tc>
      </w:tr>
      <w:tr w:rsidR="00A46C59" w:rsidRPr="00A46C59" w14:paraId="71D32341"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7845F04" w14:textId="77777777" w:rsidR="00A46C59" w:rsidRPr="00A46C59" w:rsidRDefault="00A46C59" w:rsidP="00A46C59">
            <w:pPr>
              <w:spacing w:after="60"/>
              <w:rPr>
                <w:sz w:val="20"/>
                <w:szCs w:val="20"/>
              </w:rPr>
            </w:pPr>
            <w:r w:rsidRPr="00A46C59">
              <w:rPr>
                <w:sz w:val="20"/>
                <w:szCs w:val="20"/>
              </w:rPr>
              <w:lastRenderedPageBreak/>
              <w:t xml:space="preserve">RTRUCNBBRESP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C3DF060"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F3B5723" w14:textId="77777777" w:rsidR="00A46C59" w:rsidRPr="00A46C59" w:rsidRDefault="00A46C59" w:rsidP="00A46C59">
            <w:pPr>
              <w:spacing w:after="60"/>
              <w:rPr>
                <w:sz w:val="20"/>
                <w:szCs w:val="20"/>
              </w:rPr>
            </w:pPr>
            <w:r w:rsidRPr="00A46C59">
              <w:rPr>
                <w:i/>
                <w:sz w:val="20"/>
                <w:szCs w:val="20"/>
              </w:rPr>
              <w:t xml:space="preserve">Real-Time RUC Ancillary Service Supply Responsibility for the QSE </w:t>
            </w:r>
            <w:del w:id="461" w:author="IMM 111921" w:date="2021-11-15T14:08:00Z">
              <w:r w:rsidRPr="00A46C59">
                <w:rPr>
                  <w:i/>
                  <w:sz w:val="20"/>
                  <w:szCs w:val="20"/>
                </w:rPr>
                <w:delText>in Non-Buy-Back hours</w:delText>
              </w:r>
            </w:del>
            <w:r w:rsidRPr="00A46C59">
              <w:rPr>
                <w:sz w:val="20"/>
                <w:szCs w:val="20"/>
              </w:rPr>
              <w:sym w:font="Symbol" w:char="F0BE"/>
            </w:r>
            <w:r w:rsidRPr="00A46C59">
              <w:rPr>
                <w:sz w:val="20"/>
                <w:szCs w:val="20"/>
              </w:rPr>
              <w:t xml:space="preserve">The Real-Time Ancillary Service Supply Responsibility for Reg-Up, RRS and Non-Spin pursuant to the Ancillary Service awards, for the 15-minute Settlement Interval that falls within a RUC-Committed Hour, </w:t>
            </w:r>
            <w:r w:rsidRPr="00A46C59">
              <w:rPr>
                <w:sz w:val="20"/>
                <w:szCs w:val="18"/>
              </w:rPr>
              <w:t xml:space="preserve">discounted by the system-wide discount factor for the QSE </w:t>
            </w:r>
            <w:r w:rsidRPr="00A46C5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084018D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8A9F65" w14:textId="77777777" w:rsidR="00A46C59" w:rsidRPr="00A46C59" w:rsidRDefault="00A46C59" w:rsidP="00A46C59">
                  <w:pPr>
                    <w:spacing w:before="120" w:after="240"/>
                    <w:rPr>
                      <w:b/>
                      <w:i/>
                      <w:iCs/>
                      <w:lang w:val="x-none" w:eastAsia="x-none"/>
                    </w:rPr>
                  </w:pPr>
                  <w:r w:rsidRPr="00A46C59">
                    <w:rPr>
                      <w:b/>
                      <w:i/>
                      <w:iCs/>
                      <w:lang w:val="x-none" w:eastAsia="x-none"/>
                    </w:rPr>
                    <w:t>[NPRR863:  Replace the description above with the following upon system implementation:]</w:t>
                  </w:r>
                </w:p>
                <w:p w14:paraId="4B11E30C" w14:textId="77777777" w:rsidR="00A46C59" w:rsidRPr="00A46C59" w:rsidRDefault="00A46C59" w:rsidP="00A46C59">
                  <w:pPr>
                    <w:spacing w:after="60"/>
                    <w:rPr>
                      <w:sz w:val="20"/>
                      <w:szCs w:val="20"/>
                    </w:rPr>
                  </w:pPr>
                  <w:r w:rsidRPr="00A46C59">
                    <w:rPr>
                      <w:i/>
                      <w:sz w:val="20"/>
                      <w:szCs w:val="20"/>
                    </w:rPr>
                    <w:t xml:space="preserve">Real-Time RUC Ancillary Service Supply Responsibility for the QSE </w:t>
                  </w:r>
                  <w:del w:id="462" w:author="IMM 111921" w:date="2021-11-15T14:08:00Z">
                    <w:r w:rsidRPr="00A46C59">
                      <w:rPr>
                        <w:i/>
                        <w:sz w:val="20"/>
                        <w:szCs w:val="20"/>
                      </w:rPr>
                      <w:delText xml:space="preserve">in Non-Buy-Back </w:delText>
                    </w:r>
                  </w:del>
                  <w:r w:rsidRPr="00A46C59">
                    <w:rPr>
                      <w:i/>
                      <w:sz w:val="20"/>
                      <w:szCs w:val="20"/>
                    </w:rPr>
                    <w:t>hours</w:t>
                  </w:r>
                  <w:r w:rsidRPr="00A46C59">
                    <w:rPr>
                      <w:sz w:val="20"/>
                      <w:szCs w:val="20"/>
                    </w:rPr>
                    <w:sym w:font="Symbol" w:char="F0BE"/>
                  </w:r>
                  <w:r w:rsidRPr="00A46C59">
                    <w:rPr>
                      <w:sz w:val="20"/>
                      <w:szCs w:val="20"/>
                    </w:rPr>
                    <w:t xml:space="preserve">The Real-Time Ancillary Service Supply Responsibility for Reg-Up, ECRS, RRS, and Non-Spin pursuant to the Ancillary Service awards, for the 15-minute Settlement Interval that falls within a RUC-Committed Hour, </w:t>
                  </w:r>
                  <w:r w:rsidRPr="00A46C59">
                    <w:rPr>
                      <w:sz w:val="20"/>
                      <w:szCs w:val="18"/>
                    </w:rPr>
                    <w:t xml:space="preserve">discounted by the system-wide discount factor for the QSE </w:t>
                  </w:r>
                  <w:r w:rsidRPr="00A46C59">
                    <w:rPr>
                      <w:i/>
                      <w:sz w:val="20"/>
                      <w:szCs w:val="18"/>
                    </w:rPr>
                    <w:t>q.</w:t>
                  </w:r>
                </w:p>
              </w:tc>
            </w:tr>
          </w:tbl>
          <w:p w14:paraId="1E0646B4" w14:textId="77777777" w:rsidR="00A46C59" w:rsidRPr="00A46C59" w:rsidRDefault="00A46C59" w:rsidP="00A46C59">
            <w:pPr>
              <w:spacing w:after="60"/>
              <w:rPr>
                <w:sz w:val="20"/>
                <w:szCs w:val="20"/>
              </w:rPr>
            </w:pPr>
          </w:p>
        </w:tc>
      </w:tr>
      <w:tr w:rsidR="00A46C59" w:rsidRPr="00A46C59" w14:paraId="7DC253E8" w14:textId="77777777" w:rsidTr="00A46C59">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4BFC79D6" w14:textId="77777777" w:rsidR="00A46C59" w:rsidRPr="00A46C59" w:rsidRDefault="00A46C59" w:rsidP="00A46C59">
            <w:pPr>
              <w:spacing w:after="60"/>
              <w:rPr>
                <w:sz w:val="20"/>
                <w:szCs w:val="20"/>
              </w:rPr>
            </w:pPr>
            <w:r w:rsidRPr="00A46C59">
              <w:rPr>
                <w:sz w:val="20"/>
                <w:szCs w:val="20"/>
              </w:rPr>
              <w:t>RTRUCASA</w:t>
            </w:r>
            <w:r w:rsidRPr="00A46C59">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2FDADF15" w14:textId="77777777" w:rsidR="00A46C59" w:rsidRPr="00A46C59" w:rsidRDefault="00A46C59" w:rsidP="00A46C59">
            <w:pPr>
              <w:spacing w:after="60"/>
              <w:rPr>
                <w:sz w:val="20"/>
                <w:szCs w:val="20"/>
              </w:rPr>
            </w:pPr>
            <w:r w:rsidRPr="00A46C5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AAD0862" w14:textId="77777777" w:rsidR="00A46C59" w:rsidRPr="00A46C59" w:rsidRDefault="00A46C59" w:rsidP="00A46C59">
            <w:pPr>
              <w:spacing w:after="60"/>
              <w:rPr>
                <w:sz w:val="20"/>
                <w:szCs w:val="20"/>
              </w:rPr>
            </w:pPr>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RRS, and Non-Spin for the hour that includes the 15-minute Settlement Interval that falls within a RUC-Committed Hour</w:t>
            </w:r>
            <w:r w:rsidRPr="00A46C59">
              <w:rPr>
                <w:sz w:val="20"/>
                <w:szCs w:val="18"/>
              </w:rPr>
              <w:t xml:space="preserve"> for the QSE </w:t>
            </w:r>
            <w:r w:rsidRPr="00A46C5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2F3A7D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279D0C" w14:textId="77777777" w:rsidR="00A46C59" w:rsidRPr="00A46C59" w:rsidRDefault="00A46C59" w:rsidP="00A46C59">
                  <w:pPr>
                    <w:spacing w:before="120" w:after="240"/>
                    <w:rPr>
                      <w:b/>
                      <w:i/>
                      <w:iCs/>
                      <w:lang w:val="x-none" w:eastAsia="x-none"/>
                    </w:rPr>
                  </w:pPr>
                  <w:r w:rsidRPr="00A46C59">
                    <w:rPr>
                      <w:b/>
                      <w:i/>
                      <w:iCs/>
                      <w:lang w:val="x-none" w:eastAsia="x-none"/>
                    </w:rPr>
                    <w:t>[NPRR863:  Replace the description above with the following upon system implementation:]</w:t>
                  </w:r>
                </w:p>
                <w:p w14:paraId="19C0C288" w14:textId="77777777" w:rsidR="00A46C59" w:rsidRPr="00A46C59" w:rsidRDefault="00A46C59" w:rsidP="00A46C59">
                  <w:pPr>
                    <w:spacing w:after="60"/>
                    <w:rPr>
                      <w:sz w:val="20"/>
                      <w:szCs w:val="20"/>
                    </w:rPr>
                  </w:pPr>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ECRS, RRS, and Non-Spin for the hour that includes the 15-minute Settlement Interval that falls within a RUC-Committed Hour</w:t>
                  </w:r>
                  <w:r w:rsidRPr="00A46C59">
                    <w:rPr>
                      <w:sz w:val="20"/>
                      <w:szCs w:val="18"/>
                    </w:rPr>
                    <w:t xml:space="preserve"> for the QSE </w:t>
                  </w:r>
                  <w:r w:rsidRPr="00A46C59">
                    <w:rPr>
                      <w:i/>
                      <w:sz w:val="20"/>
                      <w:szCs w:val="18"/>
                    </w:rPr>
                    <w:t>q.</w:t>
                  </w:r>
                </w:p>
              </w:tc>
            </w:tr>
          </w:tbl>
          <w:p w14:paraId="287A7AB6" w14:textId="77777777" w:rsidR="00A46C59" w:rsidRPr="00A46C59" w:rsidRDefault="00A46C59" w:rsidP="00A46C59">
            <w:pPr>
              <w:spacing w:after="60"/>
              <w:rPr>
                <w:sz w:val="20"/>
                <w:szCs w:val="20"/>
              </w:rPr>
            </w:pPr>
          </w:p>
        </w:tc>
      </w:tr>
      <w:tr w:rsidR="00A46C59" w:rsidRPr="00A46C59" w14:paraId="338542EF"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319E98A" w14:textId="77777777" w:rsidR="00A46C59" w:rsidRPr="00A46C59" w:rsidRDefault="00A46C59" w:rsidP="00A46C59">
            <w:pPr>
              <w:spacing w:after="60"/>
              <w:rPr>
                <w:sz w:val="20"/>
                <w:szCs w:val="20"/>
              </w:rPr>
            </w:pPr>
            <w:r w:rsidRPr="00A46C59">
              <w:rPr>
                <w:sz w:val="20"/>
                <w:szCs w:val="20"/>
              </w:rPr>
              <w:t xml:space="preserve">RTCLRNSRESP </w:t>
            </w:r>
            <w:r w:rsidRPr="00A46C5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4210928"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2691BF2" w14:textId="77777777" w:rsidR="00A46C59" w:rsidRPr="00A46C59" w:rsidRDefault="00A46C59" w:rsidP="00A46C59">
            <w:pPr>
              <w:spacing w:after="60"/>
              <w:rPr>
                <w:i/>
                <w:sz w:val="20"/>
                <w:szCs w:val="20"/>
              </w:rPr>
            </w:pPr>
            <w:r w:rsidRPr="00A46C59">
              <w:rPr>
                <w:i/>
                <w:sz w:val="20"/>
                <w:szCs w:val="20"/>
              </w:rPr>
              <w:t>Real-Time 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Controllable Load Resources available to SCED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BD2F27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561F9A4"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5AB2E39D" w14:textId="77777777" w:rsidR="00A46C59" w:rsidRPr="00A46C59" w:rsidRDefault="00A46C59" w:rsidP="00A46C59">
                  <w:pPr>
                    <w:spacing w:after="60"/>
                    <w:rPr>
                      <w:i/>
                      <w:sz w:val="20"/>
                      <w:szCs w:val="20"/>
                    </w:rPr>
                  </w:pPr>
                  <w:r w:rsidRPr="00A46C59">
                    <w:rPr>
                      <w:i/>
                      <w:sz w:val="20"/>
                      <w:szCs w:val="20"/>
                    </w:rPr>
                    <w:t>Real-Time Controllable Load Resource Non-Spin Responsibility for the QSE</w:t>
                  </w:r>
                  <w:r w:rsidRPr="00A46C59">
                    <w:rPr>
                      <w:sz w:val="20"/>
                      <w:szCs w:val="20"/>
                    </w:rPr>
                    <w:sym w:font="Symbol" w:char="F0BE"/>
                  </w:r>
                  <w:r w:rsidRPr="00A46C59">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A46C59">
                    <w:rPr>
                      <w:i/>
                      <w:sz w:val="20"/>
                      <w:szCs w:val="20"/>
                    </w:rPr>
                    <w:t>q</w:t>
                  </w:r>
                  <w:r w:rsidRPr="00A46C59">
                    <w:rPr>
                      <w:sz w:val="20"/>
                      <w:szCs w:val="20"/>
                    </w:rPr>
                    <w:t xml:space="preserve">, </w:t>
                  </w:r>
                  <w:r w:rsidRPr="00A46C59">
                    <w:rPr>
                      <w:sz w:val="20"/>
                      <w:szCs w:val="18"/>
                    </w:rPr>
                    <w:t>integrated over</w:t>
                  </w:r>
                  <w:r w:rsidRPr="00A46C59">
                    <w:rPr>
                      <w:sz w:val="20"/>
                      <w:szCs w:val="20"/>
                    </w:rPr>
                    <w:t xml:space="preserve"> the 15-minute Settlement Interval.</w:t>
                  </w:r>
                </w:p>
              </w:tc>
            </w:tr>
          </w:tbl>
          <w:p w14:paraId="06ACF024" w14:textId="77777777" w:rsidR="00A46C59" w:rsidRPr="00A46C59" w:rsidRDefault="00A46C59" w:rsidP="00A46C59">
            <w:pPr>
              <w:spacing w:after="60"/>
              <w:rPr>
                <w:i/>
                <w:sz w:val="20"/>
                <w:szCs w:val="20"/>
              </w:rPr>
            </w:pPr>
          </w:p>
        </w:tc>
      </w:tr>
      <w:tr w:rsidR="00A46C59" w:rsidRPr="00A46C59" w14:paraId="123BE2E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1A65AAF6" w14:textId="77777777" w:rsidR="00A46C59" w:rsidRPr="00A46C59" w:rsidRDefault="00A46C59" w:rsidP="00A46C59">
            <w:pPr>
              <w:spacing w:after="60"/>
              <w:rPr>
                <w:sz w:val="20"/>
                <w:szCs w:val="20"/>
              </w:rPr>
            </w:pPr>
            <w:r w:rsidRPr="00A46C59">
              <w:rPr>
                <w:sz w:val="20"/>
                <w:szCs w:val="20"/>
              </w:rPr>
              <w:lastRenderedPageBreak/>
              <w:t xml:space="preserve">RTCLRNSRESPR </w:t>
            </w:r>
            <w:r w:rsidRPr="00A46C5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95C5491"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625172A" w14:textId="77777777" w:rsidR="00A46C59" w:rsidRPr="00A46C59" w:rsidRDefault="00A46C59" w:rsidP="00A46C59">
            <w:pPr>
              <w:spacing w:after="60"/>
              <w:rPr>
                <w:i/>
                <w:sz w:val="20"/>
                <w:szCs w:val="18"/>
              </w:rPr>
            </w:pPr>
            <w:r w:rsidRPr="00A46C59">
              <w:rPr>
                <w:i/>
                <w:sz w:val="20"/>
                <w:szCs w:val="20"/>
              </w:rPr>
              <w:t>Real-Time 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Controllable Load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available to SCED, </w:t>
            </w:r>
            <w:r w:rsidRPr="00A46C59">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497C328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7F693F5" w14:textId="77777777" w:rsidR="00A46C59" w:rsidRPr="00A46C59" w:rsidRDefault="00A46C59" w:rsidP="00A46C59">
                  <w:pPr>
                    <w:spacing w:before="120" w:after="240"/>
                    <w:rPr>
                      <w:b/>
                      <w:i/>
                      <w:iCs/>
                      <w:lang w:val="x-none" w:eastAsia="x-none"/>
                    </w:rPr>
                  </w:pPr>
                  <w:r w:rsidRPr="00A46C59">
                    <w:rPr>
                      <w:b/>
                      <w:i/>
                      <w:iCs/>
                      <w:lang w:val="x-none" w:eastAsia="x-none"/>
                    </w:rPr>
                    <w:t>[NPRR1069:  Replace the description above with the following upon system implementation of NPRR987:]</w:t>
                  </w:r>
                </w:p>
                <w:p w14:paraId="1996CE7C" w14:textId="77777777" w:rsidR="00A46C59" w:rsidRPr="00A46C59" w:rsidRDefault="00A46C59" w:rsidP="00A46C59">
                  <w:pPr>
                    <w:spacing w:after="60"/>
                    <w:rPr>
                      <w:i/>
                      <w:sz w:val="20"/>
                      <w:szCs w:val="20"/>
                    </w:rPr>
                  </w:pPr>
                  <w:r w:rsidRPr="00A46C59">
                    <w:rPr>
                      <w:i/>
                      <w:sz w:val="20"/>
                      <w:szCs w:val="20"/>
                    </w:rPr>
                    <w:t>Real-Time Controllable Load Resource Non-Spin Responsibility for the Resource</w:t>
                  </w:r>
                  <w:r w:rsidRPr="00A46C59">
                    <w:rPr>
                      <w:sz w:val="20"/>
                      <w:szCs w:val="20"/>
                    </w:rPr>
                    <w:sym w:font="Symbol" w:char="F0BE"/>
                  </w:r>
                  <w:r w:rsidRPr="00A46C59">
                    <w:rPr>
                      <w:sz w:val="20"/>
                      <w:szCs w:val="20"/>
                    </w:rPr>
                    <w:t xml:space="preserve">The Real-Time telemetered Non-Spin Ancillary Service Resource Responsibility for the Controllable Load Resource </w:t>
                  </w:r>
                  <w:r w:rsidRPr="00A46C59">
                    <w:rPr>
                      <w:i/>
                      <w:sz w:val="20"/>
                      <w:szCs w:val="20"/>
                    </w:rPr>
                    <w:t>r</w:t>
                  </w:r>
                  <w:r w:rsidRPr="00A46C59">
                    <w:rPr>
                      <w:sz w:val="20"/>
                      <w:szCs w:val="20"/>
                    </w:rPr>
                    <w:t xml:space="preserve"> or modeled Controllable Load Resource associated with an ESR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available to SCED, </w:t>
                  </w:r>
                  <w:r w:rsidRPr="00A46C59">
                    <w:rPr>
                      <w:sz w:val="20"/>
                      <w:szCs w:val="18"/>
                    </w:rPr>
                    <w:t>integrated over the 15-minute Settlement Interval.</w:t>
                  </w:r>
                </w:p>
              </w:tc>
            </w:tr>
          </w:tbl>
          <w:p w14:paraId="3CAB49D2" w14:textId="77777777" w:rsidR="00A46C59" w:rsidRPr="00A46C59" w:rsidRDefault="00A46C59" w:rsidP="00A46C59">
            <w:pPr>
              <w:spacing w:after="60"/>
              <w:rPr>
                <w:i/>
                <w:sz w:val="20"/>
                <w:szCs w:val="18"/>
              </w:rPr>
            </w:pPr>
          </w:p>
        </w:tc>
      </w:tr>
      <w:tr w:rsidR="00A46C59" w:rsidRPr="00A46C59" w14:paraId="1DA2D671"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1E7C2A5C" w14:textId="77777777" w:rsidR="00A46C59" w:rsidRPr="00A46C59" w:rsidRDefault="00A46C59" w:rsidP="00A46C59">
            <w:pPr>
              <w:spacing w:after="60"/>
              <w:rPr>
                <w:sz w:val="20"/>
                <w:szCs w:val="20"/>
              </w:rPr>
            </w:pPr>
            <w:r w:rsidRPr="00A46C59">
              <w:rPr>
                <w:sz w:val="20"/>
                <w:szCs w:val="20"/>
              </w:rPr>
              <w:t>RTRMRRESP</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C71C39F"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6A6714" w14:textId="77777777" w:rsidR="00A46C59" w:rsidRPr="00A46C59" w:rsidRDefault="00A46C59" w:rsidP="00A46C59">
            <w:pPr>
              <w:spacing w:after="60"/>
              <w:rPr>
                <w:i/>
                <w:sz w:val="20"/>
                <w:szCs w:val="20"/>
              </w:rPr>
            </w:pPr>
            <w:r w:rsidRPr="00A46C59">
              <w:rPr>
                <w:i/>
                <w:sz w:val="20"/>
                <w:szCs w:val="18"/>
              </w:rPr>
              <w:t>Real-Time Ancillary Service Supply Responsibility for RMR Units represented by the QSE</w:t>
            </w:r>
            <w:r w:rsidRPr="00A46C59">
              <w:rPr>
                <w:sz w:val="20"/>
                <w:szCs w:val="20"/>
              </w:rPr>
              <w:sym w:font="Symbol" w:char="F0BE"/>
            </w:r>
            <w:r w:rsidRPr="00A46C59">
              <w:rPr>
                <w:sz w:val="20"/>
                <w:szCs w:val="18"/>
              </w:rPr>
              <w:t xml:space="preserve">The Real-Time Ancillary Service Supply Responsibility </w:t>
            </w:r>
            <w:r w:rsidRPr="00A46C59">
              <w:rPr>
                <w:sz w:val="20"/>
                <w:szCs w:val="20"/>
              </w:rPr>
              <w:t>as set forth in the end of the Adjustment Period COP for Reg-Up, RRS, and Non-Spin</w:t>
            </w:r>
            <w:r w:rsidRPr="00A46C59">
              <w:rPr>
                <w:sz w:val="20"/>
                <w:szCs w:val="18"/>
              </w:rPr>
              <w:t xml:space="preserve"> for all RMR Units discounted by the system-wide discount factor for the QSE </w:t>
            </w:r>
            <w:r w:rsidRPr="00A46C59">
              <w:rPr>
                <w:i/>
                <w:sz w:val="20"/>
                <w:szCs w:val="18"/>
              </w:rPr>
              <w:t>q</w:t>
            </w:r>
            <w:r w:rsidRPr="00A46C59">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1E54B2B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014C93" w14:textId="77777777" w:rsidR="00A46C59" w:rsidRPr="00A46C59" w:rsidRDefault="00A46C59" w:rsidP="00A46C59">
                  <w:pPr>
                    <w:spacing w:before="120" w:after="240"/>
                    <w:rPr>
                      <w:b/>
                      <w:i/>
                      <w:iCs/>
                      <w:lang w:val="x-none" w:eastAsia="x-none"/>
                    </w:rPr>
                  </w:pPr>
                  <w:r w:rsidRPr="00A46C59">
                    <w:rPr>
                      <w:b/>
                      <w:i/>
                      <w:iCs/>
                      <w:lang w:val="x-none" w:eastAsia="x-none"/>
                    </w:rPr>
                    <w:t>[NPRR863:  Replace the description above with the following upon system implementation:]</w:t>
                  </w:r>
                </w:p>
                <w:p w14:paraId="30E362DE" w14:textId="77777777" w:rsidR="00A46C59" w:rsidRPr="00A46C59" w:rsidRDefault="00A46C59" w:rsidP="00A46C59">
                  <w:pPr>
                    <w:spacing w:after="60"/>
                    <w:rPr>
                      <w:i/>
                      <w:sz w:val="20"/>
                      <w:szCs w:val="20"/>
                    </w:rPr>
                  </w:pPr>
                  <w:r w:rsidRPr="00A46C59">
                    <w:rPr>
                      <w:i/>
                      <w:sz w:val="20"/>
                      <w:szCs w:val="18"/>
                    </w:rPr>
                    <w:t>Real-Time Ancillary Service Supply Responsibility for RMR Units represented by the QSE</w:t>
                  </w:r>
                  <w:r w:rsidRPr="00A46C59">
                    <w:rPr>
                      <w:sz w:val="20"/>
                      <w:szCs w:val="20"/>
                    </w:rPr>
                    <w:sym w:font="Symbol" w:char="F0BE"/>
                  </w:r>
                  <w:r w:rsidRPr="00A46C59">
                    <w:rPr>
                      <w:sz w:val="20"/>
                      <w:szCs w:val="18"/>
                    </w:rPr>
                    <w:t xml:space="preserve">The Real-Time Ancillary Service Supply Responsibility </w:t>
                  </w:r>
                  <w:r w:rsidRPr="00A46C59">
                    <w:rPr>
                      <w:sz w:val="20"/>
                      <w:szCs w:val="20"/>
                    </w:rPr>
                    <w:t>as set forth in the end of the Adjustment Period COP for Reg-Up, ECRS, RRS, and Non-Spin</w:t>
                  </w:r>
                  <w:r w:rsidRPr="00A46C59">
                    <w:rPr>
                      <w:sz w:val="20"/>
                      <w:szCs w:val="18"/>
                    </w:rPr>
                    <w:t xml:space="preserve"> for all RMR Units discounted by the system-wide discount factor for the QSE </w:t>
                  </w:r>
                  <w:r w:rsidRPr="00A46C59">
                    <w:rPr>
                      <w:i/>
                      <w:sz w:val="20"/>
                      <w:szCs w:val="18"/>
                    </w:rPr>
                    <w:t>q</w:t>
                  </w:r>
                  <w:r w:rsidRPr="00A46C59">
                    <w:rPr>
                      <w:sz w:val="20"/>
                      <w:szCs w:val="18"/>
                    </w:rPr>
                    <w:t>, integrated over the 15-minute Settlement Interval.</w:t>
                  </w:r>
                </w:p>
              </w:tc>
            </w:tr>
          </w:tbl>
          <w:p w14:paraId="32590F0B" w14:textId="77777777" w:rsidR="00A46C59" w:rsidRPr="00A46C59" w:rsidRDefault="00A46C59" w:rsidP="00A46C59">
            <w:pPr>
              <w:spacing w:after="60"/>
              <w:rPr>
                <w:i/>
                <w:sz w:val="20"/>
                <w:szCs w:val="20"/>
              </w:rPr>
            </w:pPr>
          </w:p>
        </w:tc>
      </w:tr>
      <w:tr w:rsidR="00A46C59" w:rsidRPr="00A46C59" w14:paraId="47CB2AE9"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0B095E6F" w14:textId="77777777" w:rsidR="00A46C59" w:rsidRPr="00A46C59" w:rsidRDefault="00A46C59" w:rsidP="00A46C59">
            <w:pPr>
              <w:spacing w:after="60"/>
              <w:rPr>
                <w:sz w:val="20"/>
                <w:szCs w:val="20"/>
              </w:rPr>
            </w:pPr>
            <w:r w:rsidRPr="00A46C59">
              <w:rPr>
                <w:sz w:val="20"/>
                <w:szCs w:val="20"/>
              </w:rPr>
              <w:t>RTCLRNSR</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1787057"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7A6CEF" w14:textId="77777777" w:rsidR="00A46C59" w:rsidRPr="00A46C59" w:rsidRDefault="00A46C59" w:rsidP="00A46C59">
            <w:pPr>
              <w:spacing w:after="60"/>
              <w:rPr>
                <w:i/>
                <w:sz w:val="20"/>
                <w:szCs w:val="20"/>
              </w:rPr>
            </w:pPr>
            <w:r w:rsidRPr="00A46C59">
              <w:rPr>
                <w:i/>
                <w:sz w:val="20"/>
                <w:szCs w:val="18"/>
              </w:rPr>
              <w:t xml:space="preserve">Real-Time Non-Spin Schedule for the Controllable Load Resource </w:t>
            </w:r>
            <w:r w:rsidRPr="00A46C59">
              <w:rPr>
                <w:i/>
                <w:sz w:val="20"/>
                <w:szCs w:val="18"/>
              </w:rPr>
              <w:sym w:font="Symbol" w:char="F0BE"/>
            </w:r>
            <w:r w:rsidRPr="00A46C59">
              <w:rPr>
                <w:sz w:val="20"/>
                <w:szCs w:val="18"/>
              </w:rPr>
              <w:t>The validated Real-Time telemetered Non-Spin Ancillary Service Schedule for the Controllable Load Resource</w:t>
            </w:r>
            <w:r w:rsidRPr="00A46C59">
              <w:rPr>
                <w:i/>
                <w:sz w:val="20"/>
                <w:szCs w:val="18"/>
              </w:rPr>
              <w:t xml:space="preserve"> 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713932C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B1D08F"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2B9AEB14" w14:textId="77777777" w:rsidR="00A46C59" w:rsidRPr="00A46C59" w:rsidRDefault="00A46C59" w:rsidP="00A46C59">
                  <w:pPr>
                    <w:spacing w:after="60"/>
                    <w:rPr>
                      <w:i/>
                      <w:sz w:val="20"/>
                      <w:szCs w:val="20"/>
                    </w:rPr>
                  </w:pPr>
                  <w:r w:rsidRPr="00A46C59">
                    <w:rPr>
                      <w:i/>
                      <w:sz w:val="20"/>
                      <w:szCs w:val="18"/>
                    </w:rPr>
                    <w:t xml:space="preserve">Real-Time Non-Spin Schedule for the Controllable Load Resource </w:t>
                  </w:r>
                  <w:r w:rsidRPr="00A46C59">
                    <w:rPr>
                      <w:i/>
                      <w:sz w:val="20"/>
                      <w:szCs w:val="18"/>
                    </w:rPr>
                    <w:sym w:font="Symbol" w:char="F0BE"/>
                  </w:r>
                  <w:r w:rsidRPr="00A46C59">
                    <w:rPr>
                      <w:sz w:val="20"/>
                      <w:szCs w:val="18"/>
                    </w:rPr>
                    <w:t>The validated Real-Time telemetered Non-Spin Ancillary Service Schedule for the Controllable Load Resource</w:t>
                  </w:r>
                  <w:r w:rsidRPr="00A46C59">
                    <w:rPr>
                      <w:i/>
                      <w:sz w:val="20"/>
                      <w:szCs w:val="18"/>
                    </w:rPr>
                    <w:t xml:space="preserve"> </w:t>
                  </w:r>
                  <w:r w:rsidRPr="00A46C59">
                    <w:rPr>
                      <w:sz w:val="20"/>
                      <w:szCs w:val="20"/>
                    </w:rPr>
                    <w:t>or modeled Controllable Load Resource associated with an ESR,</w:t>
                  </w:r>
                  <w:r w:rsidRPr="00A46C59">
                    <w:rPr>
                      <w:i/>
                      <w:sz w:val="20"/>
                      <w:szCs w:val="18"/>
                    </w:rPr>
                    <w:t xml:space="preserve"> 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18"/>
                    </w:rPr>
                    <w:t xml:space="preserve">, </w:t>
                  </w:r>
                  <w:r w:rsidRPr="00A46C59">
                    <w:rPr>
                      <w:sz w:val="20"/>
                      <w:szCs w:val="20"/>
                    </w:rPr>
                    <w:t>integrated</w:t>
                  </w:r>
                  <w:r w:rsidRPr="00A46C59">
                    <w:rPr>
                      <w:sz w:val="20"/>
                      <w:szCs w:val="18"/>
                    </w:rPr>
                    <w:t xml:space="preserve"> over the 15-minute Settlement Interval.</w:t>
                  </w:r>
                </w:p>
              </w:tc>
            </w:tr>
          </w:tbl>
          <w:p w14:paraId="3A5E1EAA" w14:textId="77777777" w:rsidR="00A46C59" w:rsidRPr="00A46C59" w:rsidRDefault="00A46C59" w:rsidP="00A46C59">
            <w:pPr>
              <w:spacing w:after="60"/>
              <w:rPr>
                <w:i/>
                <w:sz w:val="20"/>
                <w:szCs w:val="20"/>
              </w:rPr>
            </w:pPr>
          </w:p>
        </w:tc>
      </w:tr>
      <w:tr w:rsidR="00A46C59" w:rsidRPr="00A46C59" w14:paraId="73842545"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583A0D9A" w14:textId="77777777" w:rsidR="00A46C59" w:rsidRPr="00A46C59" w:rsidRDefault="00A46C59" w:rsidP="00A46C59">
            <w:pPr>
              <w:spacing w:after="60"/>
              <w:rPr>
                <w:sz w:val="20"/>
                <w:szCs w:val="20"/>
              </w:rPr>
            </w:pPr>
            <w:r w:rsidRPr="00A46C59">
              <w:rPr>
                <w:sz w:val="20"/>
                <w:szCs w:val="20"/>
              </w:rPr>
              <w:lastRenderedPageBreak/>
              <w:t>RTCLRNS</w:t>
            </w:r>
            <w:r w:rsidRPr="00A46C5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628A86F"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0D27BD9" w14:textId="77777777" w:rsidR="00A46C59" w:rsidRPr="00A46C59" w:rsidRDefault="00A46C59" w:rsidP="00A46C59">
            <w:pPr>
              <w:spacing w:after="60"/>
              <w:rPr>
                <w:i/>
                <w:sz w:val="20"/>
                <w:szCs w:val="20"/>
              </w:rPr>
            </w:pPr>
            <w:r w:rsidRPr="00A46C59">
              <w:rPr>
                <w:i/>
                <w:sz w:val="20"/>
                <w:szCs w:val="20"/>
              </w:rPr>
              <w:t>Real-Time Non-Spin Schedule for Controllable Load Resources for the QSE</w:t>
            </w:r>
            <w:r w:rsidRPr="00A46C59">
              <w:rPr>
                <w:sz w:val="20"/>
                <w:szCs w:val="20"/>
              </w:rPr>
              <w:sym w:font="Symbol" w:char="F0BE"/>
            </w:r>
            <w:r w:rsidRPr="00A46C59">
              <w:rPr>
                <w:sz w:val="20"/>
                <w:szCs w:val="20"/>
              </w:rPr>
              <w:t xml:space="preserve">The Real-Time telemetered Non-Spin Ancillary Service Schedule for all Controllable Load Resources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46C59" w:rsidRPr="00A46C59" w14:paraId="6A11D9E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5E5FF49" w14:textId="77777777" w:rsidR="00A46C59" w:rsidRPr="00A46C59" w:rsidRDefault="00A46C59" w:rsidP="00A46C59">
                  <w:pPr>
                    <w:spacing w:before="120" w:after="240"/>
                    <w:rPr>
                      <w:b/>
                      <w:i/>
                      <w:iCs/>
                      <w:lang w:val="x-none" w:eastAsia="x-none"/>
                    </w:rPr>
                  </w:pPr>
                  <w:r w:rsidRPr="00A46C59">
                    <w:rPr>
                      <w:b/>
                      <w:i/>
                      <w:iCs/>
                      <w:lang w:val="x-none" w:eastAsia="x-none"/>
                    </w:rPr>
                    <w:t>[NPRR987:  Replace the description above with the following upon system implementation:]</w:t>
                  </w:r>
                </w:p>
                <w:p w14:paraId="237F69FD" w14:textId="77777777" w:rsidR="00A46C59" w:rsidRPr="00A46C59" w:rsidRDefault="00A46C59" w:rsidP="00A46C59">
                  <w:pPr>
                    <w:spacing w:after="60"/>
                    <w:rPr>
                      <w:i/>
                      <w:sz w:val="20"/>
                      <w:szCs w:val="20"/>
                    </w:rPr>
                  </w:pPr>
                  <w:r w:rsidRPr="00A46C59">
                    <w:rPr>
                      <w:i/>
                      <w:sz w:val="20"/>
                      <w:szCs w:val="20"/>
                    </w:rPr>
                    <w:t>Real-Time Non-Spin Schedule for Controllable Load Resources for the QSE</w:t>
                  </w:r>
                  <w:r w:rsidRPr="00A46C59">
                    <w:rPr>
                      <w:sz w:val="20"/>
                      <w:szCs w:val="20"/>
                    </w:rPr>
                    <w:sym w:font="Symbol" w:char="F0BE"/>
                  </w:r>
                  <w:r w:rsidRPr="00A46C59">
                    <w:rPr>
                      <w:sz w:val="20"/>
                      <w:szCs w:val="20"/>
                    </w:rPr>
                    <w:t xml:space="preserve">The Real-Time telemetered Non-Spin Ancillary Service Schedule for all Controllable Load Resources, not including modeled Controllable Load Resources associated with ESRs, for the QSE </w:t>
                  </w:r>
                  <w:r w:rsidRPr="00A46C59">
                    <w:rPr>
                      <w:i/>
                      <w:sz w:val="20"/>
                      <w:szCs w:val="20"/>
                    </w:rPr>
                    <w:t>q</w:t>
                  </w:r>
                  <w:r w:rsidRPr="00A46C59">
                    <w:rPr>
                      <w:sz w:val="20"/>
                      <w:szCs w:val="20"/>
                    </w:rPr>
                    <w:t xml:space="preserve">, integrated over the 15-minute Settlement Interval discounted by the </w:t>
                  </w:r>
                  <w:r w:rsidRPr="00A46C59">
                    <w:rPr>
                      <w:sz w:val="20"/>
                      <w:szCs w:val="18"/>
                    </w:rPr>
                    <w:t>system-wide</w:t>
                  </w:r>
                  <w:r w:rsidRPr="00A46C59">
                    <w:rPr>
                      <w:sz w:val="20"/>
                      <w:szCs w:val="20"/>
                    </w:rPr>
                    <w:t xml:space="preserve"> discount factor.</w:t>
                  </w:r>
                </w:p>
              </w:tc>
            </w:tr>
          </w:tbl>
          <w:p w14:paraId="49E1B907" w14:textId="77777777" w:rsidR="00A46C59" w:rsidRPr="00A46C59" w:rsidRDefault="00A46C59" w:rsidP="00A46C59">
            <w:pPr>
              <w:spacing w:after="60"/>
              <w:rPr>
                <w:i/>
                <w:sz w:val="20"/>
                <w:szCs w:val="20"/>
              </w:rPr>
            </w:pPr>
          </w:p>
        </w:tc>
      </w:tr>
      <w:tr w:rsidR="00A46C59" w:rsidRPr="00A46C59" w14:paraId="2AEEF832"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F96BF34" w14:textId="77777777" w:rsidR="00A46C59" w:rsidRPr="00A46C59" w:rsidRDefault="00A46C59" w:rsidP="00A46C59">
            <w:pPr>
              <w:spacing w:after="60"/>
              <w:rPr>
                <w:i/>
                <w:sz w:val="20"/>
                <w:szCs w:val="20"/>
              </w:rPr>
            </w:pPr>
            <w:r w:rsidRPr="00A46C59">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45320089"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A4B6F06" w14:textId="77777777" w:rsidR="00A46C59" w:rsidRPr="00A46C59" w:rsidRDefault="00A46C59" w:rsidP="00A46C59">
            <w:pPr>
              <w:spacing w:after="60"/>
              <w:rPr>
                <w:sz w:val="20"/>
                <w:szCs w:val="20"/>
              </w:rPr>
            </w:pPr>
            <w:r w:rsidRPr="00A46C59">
              <w:rPr>
                <w:i/>
                <w:sz w:val="20"/>
                <w:szCs w:val="20"/>
              </w:rPr>
              <w:t>System-Wide Discount Factor</w:t>
            </w:r>
            <w:r w:rsidRPr="00A46C59">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A46C59" w:rsidRPr="00A46C59" w14:paraId="745CAAAD"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CB466CA" w14:textId="77777777" w:rsidR="00A46C59" w:rsidRPr="00A46C59" w:rsidRDefault="00A46C59" w:rsidP="00A46C59">
            <w:pPr>
              <w:spacing w:after="60"/>
              <w:rPr>
                <w:sz w:val="20"/>
                <w:szCs w:val="20"/>
              </w:rPr>
            </w:pPr>
            <w:r w:rsidRPr="00A46C59">
              <w:rPr>
                <w:sz w:val="20"/>
                <w:szCs w:val="20"/>
              </w:rPr>
              <w:t>UGEN</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FD817F2"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1B5A1C" w14:textId="77777777" w:rsidR="00A46C59" w:rsidRPr="00A46C59" w:rsidRDefault="00A46C59" w:rsidP="00A46C59">
            <w:pPr>
              <w:spacing w:after="60"/>
              <w:rPr>
                <w:i/>
                <w:sz w:val="20"/>
                <w:szCs w:val="20"/>
              </w:rPr>
            </w:pPr>
            <w:r w:rsidRPr="00A46C59">
              <w:rPr>
                <w:i/>
                <w:sz w:val="20"/>
                <w:szCs w:val="20"/>
              </w:rPr>
              <w:t>Under Generation Volumes per QSE per Settlement Point per Resource</w:t>
            </w:r>
            <w:r w:rsidRPr="00A46C59">
              <w:rPr>
                <w:sz w:val="20"/>
                <w:szCs w:val="20"/>
              </w:rPr>
              <w:t xml:space="preserve">—The amount under-generated by the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for the 15-minute Settlement Interval.</w:t>
            </w:r>
          </w:p>
        </w:tc>
      </w:tr>
      <w:tr w:rsidR="00A46C59" w:rsidRPr="00A46C59" w14:paraId="4C4596F2"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20CAC21" w14:textId="77777777" w:rsidR="00A46C59" w:rsidRPr="00A46C59" w:rsidRDefault="00A46C59" w:rsidP="00A46C59">
            <w:pPr>
              <w:spacing w:after="60"/>
              <w:rPr>
                <w:sz w:val="20"/>
                <w:szCs w:val="20"/>
              </w:rPr>
            </w:pPr>
            <w:r w:rsidRPr="00A46C59">
              <w:rPr>
                <w:sz w:val="20"/>
                <w:szCs w:val="20"/>
              </w:rPr>
              <w:t>UGENA</w:t>
            </w:r>
            <w:r w:rsidRPr="00A46C5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B343C70" w14:textId="77777777" w:rsidR="00A46C59" w:rsidRPr="00A46C59" w:rsidRDefault="00A46C59" w:rsidP="00A46C59">
            <w:pPr>
              <w:spacing w:after="60"/>
              <w:rPr>
                <w:sz w:val="20"/>
                <w:szCs w:val="20"/>
              </w:rPr>
            </w:pPr>
            <w:r w:rsidRPr="00A46C5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DFF7557" w14:textId="77777777" w:rsidR="00A46C59" w:rsidRPr="00A46C59" w:rsidRDefault="00A46C59" w:rsidP="00A46C59">
            <w:pPr>
              <w:spacing w:after="60"/>
              <w:rPr>
                <w:i/>
                <w:sz w:val="20"/>
                <w:szCs w:val="20"/>
              </w:rPr>
            </w:pPr>
            <w:r w:rsidRPr="00A46C59">
              <w:rPr>
                <w:i/>
                <w:sz w:val="20"/>
                <w:szCs w:val="20"/>
              </w:rPr>
              <w:t>Adjusted Under Generation Volumes per QSE per Settlement Point per Resource</w:t>
            </w:r>
            <w:r w:rsidRPr="00A46C59">
              <w:rPr>
                <w:sz w:val="20"/>
                <w:szCs w:val="20"/>
              </w:rPr>
              <w:t xml:space="preserve">—The amount under-generated by the Generation Resource </w:t>
            </w:r>
            <w:r w:rsidRPr="00A46C59">
              <w:rPr>
                <w:i/>
                <w:sz w:val="20"/>
                <w:szCs w:val="20"/>
              </w:rPr>
              <w:t>r</w:t>
            </w:r>
            <w:r w:rsidRPr="00A46C59">
              <w:rPr>
                <w:sz w:val="20"/>
                <w:szCs w:val="20"/>
              </w:rPr>
              <w:t xml:space="preserve"> represented by QSE </w:t>
            </w:r>
            <w:r w:rsidRPr="00A46C59">
              <w:rPr>
                <w:i/>
                <w:sz w:val="20"/>
                <w:szCs w:val="20"/>
              </w:rPr>
              <w:t>q</w:t>
            </w:r>
            <w:r w:rsidRPr="00A46C59">
              <w:rPr>
                <w:sz w:val="20"/>
                <w:szCs w:val="20"/>
              </w:rPr>
              <w:t xml:space="preserve"> at Resource Node </w:t>
            </w:r>
            <w:r w:rsidRPr="00A46C59">
              <w:rPr>
                <w:i/>
                <w:sz w:val="20"/>
                <w:szCs w:val="20"/>
              </w:rPr>
              <w:t>p</w:t>
            </w:r>
            <w:r w:rsidRPr="00A46C59">
              <w:rPr>
                <w:sz w:val="20"/>
                <w:szCs w:val="20"/>
              </w:rPr>
              <w:t xml:space="preserve"> for the 15-minute Settlement Interval adjusted pursuant to paragraph (6) above.</w:t>
            </w:r>
          </w:p>
        </w:tc>
      </w:tr>
      <w:tr w:rsidR="00A46C59" w:rsidRPr="00A46C59" w14:paraId="3B721F77"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0A8F4BA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BCA3FF" w14:textId="77777777" w:rsidR="00A46C59" w:rsidRPr="00A46C59" w:rsidRDefault="00A46C59" w:rsidP="00A46C59">
                  <w:pPr>
                    <w:spacing w:before="120" w:after="240"/>
                    <w:rPr>
                      <w:b/>
                      <w:i/>
                      <w:iCs/>
                      <w:lang w:val="x-none" w:eastAsia="x-none"/>
                    </w:rPr>
                  </w:pPr>
                  <w:r w:rsidRPr="00A46C59">
                    <w:rPr>
                      <w:b/>
                      <w:i/>
                      <w:iCs/>
                      <w:lang w:val="x-none" w:eastAsia="x-none"/>
                    </w:rPr>
                    <w:t xml:space="preserve">[NPRR987:  Insert the variables “UPESR </w:t>
                  </w:r>
                  <w:r w:rsidRPr="00A46C59">
                    <w:rPr>
                      <w:b/>
                      <w:i/>
                      <w:iCs/>
                      <w:vertAlign w:val="subscript"/>
                      <w:lang w:val="x-none" w:eastAsia="x-none"/>
                    </w:rPr>
                    <w:t>q, r, p</w:t>
                  </w:r>
                  <w:r w:rsidRPr="00A46C59">
                    <w:rPr>
                      <w:b/>
                      <w:i/>
                      <w:iCs/>
                      <w:lang w:val="x-none" w:eastAsia="x-none"/>
                    </w:rPr>
                    <w:t>” and “UPESRA</w:t>
                  </w:r>
                  <w:r w:rsidRPr="00A46C59">
                    <w:rPr>
                      <w:b/>
                      <w:i/>
                      <w:iCs/>
                      <w:vertAlign w:val="subscript"/>
                      <w:lang w:val="x-none" w:eastAsia="x-none"/>
                    </w:rPr>
                    <w:t xml:space="preserve"> q, r, p</w:t>
                  </w:r>
                  <w:r w:rsidRPr="00A46C59">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46C59" w:rsidRPr="00A46C59" w14:paraId="4AB988B9"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3EC3E8E" w14:textId="77777777" w:rsidR="00A46C59" w:rsidRPr="00A46C59" w:rsidRDefault="00A46C59" w:rsidP="00A46C59">
                        <w:pPr>
                          <w:spacing w:after="60"/>
                          <w:rPr>
                            <w:sz w:val="20"/>
                            <w:szCs w:val="20"/>
                          </w:rPr>
                        </w:pPr>
                        <w:r w:rsidRPr="00A46C59">
                          <w:rPr>
                            <w:sz w:val="20"/>
                            <w:szCs w:val="20"/>
                          </w:rPr>
                          <w:t xml:space="preserve">UPESR </w:t>
                        </w:r>
                        <w:r w:rsidRPr="00A46C59">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4928D462"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E6884C0" w14:textId="77777777" w:rsidR="00A46C59" w:rsidRPr="00A46C59" w:rsidRDefault="00A46C59" w:rsidP="00A46C59">
                        <w:pPr>
                          <w:spacing w:after="60"/>
                          <w:rPr>
                            <w:i/>
                            <w:sz w:val="20"/>
                            <w:szCs w:val="20"/>
                          </w:rPr>
                        </w:pPr>
                        <w:r w:rsidRPr="00A46C59">
                          <w:rPr>
                            <w:i/>
                            <w:sz w:val="20"/>
                            <w:szCs w:val="20"/>
                          </w:rPr>
                          <w:t>Under-Performance Volumes per QSE per Settlement Point per Resource</w:t>
                        </w:r>
                        <w:r w:rsidRPr="00A46C59">
                          <w:rPr>
                            <w:sz w:val="20"/>
                            <w:szCs w:val="20"/>
                          </w:rPr>
                          <w:t xml:space="preserve">—The amount the ESR under-performed divided evenly among the modeled Generation and Controllable Load Resources </w:t>
                        </w:r>
                        <w:r w:rsidRPr="00A46C59">
                          <w:rPr>
                            <w:i/>
                            <w:sz w:val="20"/>
                            <w:szCs w:val="20"/>
                          </w:rPr>
                          <w:t>r</w:t>
                        </w:r>
                        <w:r w:rsidRPr="00A46C59">
                          <w:rPr>
                            <w:sz w:val="20"/>
                            <w:szCs w:val="20"/>
                          </w:rPr>
                          <w:t xml:space="preserve"> in the ESR</w:t>
                        </w:r>
                        <w:r w:rsidRPr="00A46C59">
                          <w:rPr>
                            <w:i/>
                            <w:sz w:val="20"/>
                            <w:szCs w:val="20"/>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 xml:space="preserve">p, </w:t>
                        </w:r>
                        <w:r w:rsidRPr="00A46C59">
                          <w:rPr>
                            <w:sz w:val="20"/>
                            <w:szCs w:val="20"/>
                          </w:rPr>
                          <w:t>for the 15-minute Settlement Interval.</w:t>
                        </w:r>
                      </w:p>
                    </w:tc>
                  </w:tr>
                  <w:tr w:rsidR="00A46C59" w:rsidRPr="00A46C59" w14:paraId="717D917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BF0C47" w14:textId="77777777" w:rsidR="00A46C59" w:rsidRPr="00A46C59" w:rsidRDefault="00A46C59" w:rsidP="00A46C59">
                        <w:pPr>
                          <w:spacing w:after="60"/>
                          <w:rPr>
                            <w:sz w:val="20"/>
                            <w:szCs w:val="20"/>
                          </w:rPr>
                        </w:pPr>
                        <w:r w:rsidRPr="00A46C59">
                          <w:rPr>
                            <w:sz w:val="20"/>
                            <w:szCs w:val="20"/>
                          </w:rPr>
                          <w:t>UPESRA</w:t>
                        </w:r>
                        <w:r w:rsidRPr="00A46C5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E46EF4A" w14:textId="77777777" w:rsidR="00A46C59" w:rsidRPr="00A46C59" w:rsidRDefault="00A46C59" w:rsidP="00A46C59">
                        <w:pPr>
                          <w:spacing w:after="60"/>
                          <w:rPr>
                            <w:sz w:val="20"/>
                            <w:szCs w:val="20"/>
                          </w:rPr>
                        </w:pPr>
                        <w:r w:rsidRPr="00A46C5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256A826" w14:textId="77777777" w:rsidR="00A46C59" w:rsidRPr="00A46C59" w:rsidRDefault="00A46C59" w:rsidP="00A46C59">
                        <w:pPr>
                          <w:spacing w:after="60"/>
                          <w:rPr>
                            <w:i/>
                            <w:sz w:val="20"/>
                            <w:szCs w:val="20"/>
                          </w:rPr>
                        </w:pPr>
                        <w:r w:rsidRPr="00A46C59">
                          <w:rPr>
                            <w:i/>
                            <w:sz w:val="20"/>
                            <w:szCs w:val="20"/>
                          </w:rPr>
                          <w:t>Adjusted Under-Performance Volumes per QSE per Settlement Point per Resource</w:t>
                        </w:r>
                        <w:r w:rsidRPr="00A46C59">
                          <w:rPr>
                            <w:sz w:val="20"/>
                            <w:szCs w:val="20"/>
                          </w:rPr>
                          <w:t xml:space="preserve"> — The amount the ESR under-performed divided evenly among the modeled Generation and Controllable Load Resources </w:t>
                        </w:r>
                        <w:r w:rsidRPr="00A46C59">
                          <w:rPr>
                            <w:i/>
                            <w:sz w:val="20"/>
                            <w:szCs w:val="20"/>
                          </w:rPr>
                          <w:t>r</w:t>
                        </w:r>
                        <w:r w:rsidRPr="00A46C59">
                          <w:rPr>
                            <w:sz w:val="20"/>
                            <w:szCs w:val="20"/>
                          </w:rPr>
                          <w:t xml:space="preserve"> in the ESR</w:t>
                        </w:r>
                        <w:r w:rsidRPr="00A46C59">
                          <w:rPr>
                            <w:i/>
                            <w:sz w:val="20"/>
                            <w:szCs w:val="20"/>
                          </w:rPr>
                          <w:t xml:space="preserve">, </w:t>
                        </w:r>
                        <w:r w:rsidRPr="00A46C59">
                          <w:rPr>
                            <w:sz w:val="20"/>
                            <w:szCs w:val="20"/>
                          </w:rPr>
                          <w:t xml:space="preserve">represented by QSE </w:t>
                        </w:r>
                        <w:r w:rsidRPr="00A46C59">
                          <w:rPr>
                            <w:i/>
                            <w:sz w:val="20"/>
                            <w:szCs w:val="20"/>
                          </w:rPr>
                          <w:t>q</w:t>
                        </w:r>
                        <w:r w:rsidRPr="00A46C59">
                          <w:rPr>
                            <w:sz w:val="20"/>
                            <w:szCs w:val="20"/>
                          </w:rPr>
                          <w:t xml:space="preserve"> at Resource Node </w:t>
                        </w:r>
                        <w:r w:rsidRPr="00A46C59">
                          <w:rPr>
                            <w:i/>
                            <w:sz w:val="20"/>
                            <w:szCs w:val="20"/>
                          </w:rPr>
                          <w:t xml:space="preserve">p, </w:t>
                        </w:r>
                        <w:r w:rsidRPr="00A46C59">
                          <w:rPr>
                            <w:sz w:val="20"/>
                            <w:szCs w:val="20"/>
                          </w:rPr>
                          <w:t>for the 15-minute Settlement Interval adjusted pursuant to paragraph (6) above.</w:t>
                        </w:r>
                      </w:p>
                    </w:tc>
                  </w:tr>
                </w:tbl>
                <w:p w14:paraId="7942965C" w14:textId="77777777" w:rsidR="00A46C59" w:rsidRPr="00A46C59" w:rsidRDefault="00A46C59" w:rsidP="00A46C59">
                  <w:pPr>
                    <w:spacing w:after="60"/>
                    <w:rPr>
                      <w:i/>
                      <w:sz w:val="20"/>
                      <w:szCs w:val="20"/>
                    </w:rPr>
                  </w:pPr>
                </w:p>
              </w:tc>
            </w:tr>
          </w:tbl>
          <w:p w14:paraId="3656CFE4" w14:textId="77777777" w:rsidR="00A46C59" w:rsidRPr="00A46C59" w:rsidRDefault="00A46C59" w:rsidP="00A46C59">
            <w:pPr>
              <w:spacing w:after="60"/>
              <w:rPr>
                <w:sz w:val="20"/>
                <w:szCs w:val="20"/>
              </w:rPr>
            </w:pPr>
          </w:p>
        </w:tc>
      </w:tr>
      <w:tr w:rsidR="00A46C59" w:rsidRPr="00A46C59" w14:paraId="12E9D21F"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42DF691" w14:textId="77777777" w:rsidR="00A46C59" w:rsidRPr="00A46C59" w:rsidRDefault="00A46C59" w:rsidP="00A46C59">
            <w:pPr>
              <w:spacing w:after="60"/>
              <w:rPr>
                <w:sz w:val="20"/>
                <w:szCs w:val="20"/>
              </w:rPr>
            </w:pPr>
            <w:r w:rsidRPr="00A46C59">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1258E674"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78DB872" w14:textId="77777777" w:rsidR="00A46C59" w:rsidRPr="00A46C59" w:rsidRDefault="00A46C59" w:rsidP="00A46C59">
            <w:pPr>
              <w:spacing w:after="60"/>
              <w:rPr>
                <w:i/>
                <w:sz w:val="20"/>
                <w:szCs w:val="20"/>
              </w:rPr>
            </w:pPr>
            <w:r w:rsidRPr="00A46C59">
              <w:rPr>
                <w:sz w:val="20"/>
                <w:szCs w:val="20"/>
              </w:rPr>
              <w:t>A Generation or Load Resource.</w:t>
            </w:r>
          </w:p>
        </w:tc>
      </w:tr>
      <w:tr w:rsidR="00A46C59" w:rsidRPr="00A46C59" w14:paraId="02151E46"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F2EA789" w14:textId="77777777" w:rsidR="00A46C59" w:rsidRPr="00A46C59" w:rsidRDefault="00A46C59" w:rsidP="00A46C59">
            <w:pPr>
              <w:spacing w:after="60"/>
              <w:rPr>
                <w:sz w:val="20"/>
                <w:szCs w:val="20"/>
              </w:rPr>
            </w:pPr>
            <w:r w:rsidRPr="00A46C59">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2BDDF60F"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D355544" w14:textId="77777777" w:rsidR="00A46C59" w:rsidRPr="00A46C59" w:rsidRDefault="00A46C59" w:rsidP="00A46C59">
            <w:pPr>
              <w:spacing w:after="60"/>
              <w:rPr>
                <w:i/>
                <w:sz w:val="20"/>
                <w:szCs w:val="20"/>
              </w:rPr>
            </w:pPr>
            <w:r w:rsidRPr="00A46C59">
              <w:rPr>
                <w:sz w:val="20"/>
                <w:szCs w:val="20"/>
              </w:rPr>
              <w:t>A SCED interval in the 15-minute Settlement Interval.  The summation is over the total number of SCED runs that cover the 15-minute Settlement Interval.</w:t>
            </w:r>
          </w:p>
        </w:tc>
      </w:tr>
      <w:tr w:rsidR="00A46C59" w:rsidRPr="00A46C59" w14:paraId="07DC6D3C"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7F370D9C" w14:textId="77777777" w:rsidR="00A46C59" w:rsidRPr="00A46C59" w:rsidRDefault="00A46C59" w:rsidP="00A46C59">
            <w:pPr>
              <w:spacing w:after="60"/>
              <w:rPr>
                <w:i/>
                <w:sz w:val="20"/>
                <w:szCs w:val="20"/>
              </w:rPr>
            </w:pPr>
            <w:r w:rsidRPr="00A46C59">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7E1223FD"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8FB9DAB" w14:textId="77777777" w:rsidR="00A46C59" w:rsidRPr="00A46C59" w:rsidRDefault="00A46C59" w:rsidP="00A46C59">
            <w:pPr>
              <w:spacing w:after="60"/>
              <w:rPr>
                <w:sz w:val="20"/>
                <w:szCs w:val="20"/>
              </w:rPr>
            </w:pPr>
            <w:r w:rsidRPr="00A46C59">
              <w:rPr>
                <w:sz w:val="20"/>
                <w:szCs w:val="20"/>
              </w:rPr>
              <w:t>A QSE.</w:t>
            </w:r>
          </w:p>
        </w:tc>
      </w:tr>
      <w:tr w:rsidR="00A46C59" w:rsidRPr="00A46C59" w14:paraId="2B983A87" w14:textId="77777777" w:rsidTr="00A46C59">
        <w:trPr>
          <w:cantSplit/>
        </w:trPr>
        <w:tc>
          <w:tcPr>
            <w:tcW w:w="1312" w:type="pct"/>
            <w:tcBorders>
              <w:top w:val="single" w:sz="4" w:space="0" w:color="auto"/>
              <w:left w:val="single" w:sz="4" w:space="0" w:color="auto"/>
              <w:bottom w:val="single" w:sz="4" w:space="0" w:color="auto"/>
              <w:right w:val="single" w:sz="4" w:space="0" w:color="auto"/>
            </w:tcBorders>
            <w:hideMark/>
          </w:tcPr>
          <w:p w14:paraId="2E574E8C" w14:textId="77777777" w:rsidR="00A46C59" w:rsidRPr="00A46C59" w:rsidRDefault="00A46C59" w:rsidP="00A46C59">
            <w:pPr>
              <w:spacing w:after="60"/>
              <w:rPr>
                <w:i/>
                <w:sz w:val="20"/>
                <w:szCs w:val="20"/>
              </w:rPr>
            </w:pPr>
            <w:r w:rsidRPr="00A46C59">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666D09BA" w14:textId="77777777" w:rsidR="00A46C59" w:rsidRPr="00A46C59" w:rsidRDefault="00A46C59" w:rsidP="00A46C59">
            <w:pPr>
              <w:spacing w:after="60"/>
              <w:rPr>
                <w:sz w:val="20"/>
                <w:szCs w:val="20"/>
              </w:rPr>
            </w:pPr>
            <w:r w:rsidRPr="00A46C5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01B1F9B" w14:textId="77777777" w:rsidR="00A46C59" w:rsidRPr="00A46C59" w:rsidRDefault="00A46C59" w:rsidP="00A46C59">
            <w:pPr>
              <w:spacing w:after="60"/>
              <w:rPr>
                <w:sz w:val="20"/>
                <w:szCs w:val="20"/>
              </w:rPr>
            </w:pPr>
            <w:r w:rsidRPr="00A46C59">
              <w:rPr>
                <w:sz w:val="20"/>
                <w:szCs w:val="20"/>
              </w:rPr>
              <w:t>A Resource Node Settlement Point.</w:t>
            </w:r>
          </w:p>
        </w:tc>
      </w:tr>
      <w:tr w:rsidR="00A46C59" w:rsidRPr="00A46C59" w14:paraId="346E6FC0" w14:textId="77777777" w:rsidTr="00A46C5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46C59" w:rsidRPr="00A46C59" w14:paraId="64A2330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0A0FE2" w14:textId="77777777" w:rsidR="00A46C59" w:rsidRPr="00A46C59" w:rsidRDefault="00A46C59" w:rsidP="00A46C59">
                  <w:pPr>
                    <w:spacing w:before="120" w:after="240"/>
                    <w:rPr>
                      <w:b/>
                      <w:i/>
                      <w:iCs/>
                      <w:lang w:val="x-none" w:eastAsia="x-none"/>
                    </w:rPr>
                  </w:pPr>
                  <w:r w:rsidRPr="00A46C59">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46C59" w:rsidRPr="00A46C59" w14:paraId="6BDCDBD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F1013DD" w14:textId="77777777" w:rsidR="00A46C59" w:rsidRPr="00A46C59" w:rsidRDefault="00A46C59" w:rsidP="00A46C59">
                        <w:pPr>
                          <w:spacing w:after="60"/>
                          <w:rPr>
                            <w:sz w:val="20"/>
                            <w:szCs w:val="20"/>
                          </w:rPr>
                        </w:pPr>
                        <w:r w:rsidRPr="00A46C59">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66D6D90E" w14:textId="77777777" w:rsidR="00A46C59" w:rsidRPr="00A46C59" w:rsidRDefault="00A46C59" w:rsidP="00A46C59">
                        <w:pPr>
                          <w:spacing w:after="60"/>
                          <w:rPr>
                            <w:sz w:val="20"/>
                            <w:szCs w:val="20"/>
                          </w:rPr>
                        </w:pPr>
                        <w:r w:rsidRPr="00A46C5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B51CAC5" w14:textId="77777777" w:rsidR="00A46C59" w:rsidRPr="00A46C59" w:rsidRDefault="00A46C59" w:rsidP="00A46C59">
                        <w:pPr>
                          <w:spacing w:after="60"/>
                          <w:rPr>
                            <w:i/>
                            <w:sz w:val="20"/>
                            <w:szCs w:val="20"/>
                          </w:rPr>
                        </w:pPr>
                        <w:r w:rsidRPr="00A46C59">
                          <w:rPr>
                            <w:sz w:val="20"/>
                            <w:szCs w:val="20"/>
                          </w:rPr>
                          <w:t>An ESR.</w:t>
                        </w:r>
                      </w:p>
                    </w:tc>
                  </w:tr>
                </w:tbl>
                <w:p w14:paraId="12EB36CE" w14:textId="77777777" w:rsidR="00A46C59" w:rsidRPr="00A46C59" w:rsidRDefault="00A46C59" w:rsidP="00A46C59">
                  <w:pPr>
                    <w:spacing w:after="60"/>
                    <w:rPr>
                      <w:i/>
                      <w:sz w:val="20"/>
                      <w:szCs w:val="20"/>
                    </w:rPr>
                  </w:pPr>
                </w:p>
              </w:tc>
            </w:tr>
          </w:tbl>
          <w:p w14:paraId="3D8BBA14" w14:textId="77777777" w:rsidR="00A46C59" w:rsidRPr="00A46C59" w:rsidRDefault="00A46C59" w:rsidP="00A46C59">
            <w:pPr>
              <w:spacing w:after="60"/>
              <w:rPr>
                <w:sz w:val="20"/>
                <w:szCs w:val="20"/>
              </w:rPr>
            </w:pPr>
          </w:p>
        </w:tc>
      </w:tr>
    </w:tbl>
    <w:p w14:paraId="0BC1F477" w14:textId="77777777" w:rsidR="00A46C59" w:rsidRPr="00A46C59" w:rsidRDefault="00A46C59" w:rsidP="00A46C59">
      <w:pPr>
        <w:spacing w:before="240" w:after="120"/>
        <w:ind w:left="720" w:hanging="720"/>
        <w:rPr>
          <w:del w:id="463" w:author="IMM 111921" w:date="2021-11-15T14:12:00Z"/>
          <w:lang w:val="x-none" w:eastAsia="x-none"/>
        </w:rPr>
      </w:pPr>
      <w:del w:id="464" w:author="IMM 111921" w:date="2021-11-15T14:12:00Z">
        <w:r w:rsidRPr="00A46C59">
          <w:rPr>
            <w:iCs/>
            <w:lang w:val="x-none" w:eastAsia="x-none"/>
          </w:rPr>
          <w:delText xml:space="preserve">(8) </w:delText>
        </w:r>
        <w:r w:rsidRPr="00A46C59">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2ACC394C" w14:textId="77777777" w:rsidR="00A46C59" w:rsidRPr="00A46C59" w:rsidRDefault="00A46C59" w:rsidP="00A46C59">
      <w:pPr>
        <w:spacing w:before="240" w:after="240"/>
        <w:ind w:left="3600" w:hanging="2434"/>
        <w:rPr>
          <w:del w:id="465" w:author="IMM 111921" w:date="2021-11-15T14:12:00Z"/>
          <w:b/>
        </w:rPr>
      </w:pPr>
      <w:del w:id="466" w:author="IMM 111921" w:date="2021-11-15T14:12:00Z">
        <w:r w:rsidRPr="00A46C59">
          <w:rPr>
            <w:b/>
          </w:rPr>
          <w:delText xml:space="preserve">RTRUCRSVAMT </w:delText>
        </w:r>
        <w:r w:rsidRPr="00A46C59">
          <w:rPr>
            <w:b/>
            <w:i/>
            <w:vertAlign w:val="subscript"/>
          </w:rPr>
          <w:delText>q</w:delText>
        </w:r>
        <w:r w:rsidRPr="00A46C59">
          <w:rPr>
            <w:b/>
          </w:rPr>
          <w:delText xml:space="preserve"> =</w:delText>
        </w:r>
        <w:r w:rsidRPr="00A46C59">
          <w:rPr>
            <w:b/>
          </w:rPr>
          <w:tab/>
          <w:delText xml:space="preserve">(-1) * (RTRUCRESP </w:delText>
        </w:r>
        <w:r w:rsidRPr="00A46C59">
          <w:rPr>
            <w:b/>
            <w:i/>
            <w:vertAlign w:val="subscript"/>
          </w:rPr>
          <w:delText>q</w:delText>
        </w:r>
        <w:r w:rsidRPr="00A46C59">
          <w:rPr>
            <w:b/>
          </w:rPr>
          <w:delText xml:space="preserve"> * RTRSVPOR)</w:delText>
        </w:r>
      </w:del>
    </w:p>
    <w:p w14:paraId="77BED7B2" w14:textId="77777777" w:rsidR="00A46C59" w:rsidRPr="00A46C59" w:rsidRDefault="00A46C59" w:rsidP="00A46C59">
      <w:pPr>
        <w:spacing w:before="240" w:after="240"/>
        <w:ind w:left="3600" w:hanging="2434"/>
        <w:rPr>
          <w:del w:id="467" w:author="IMM 111921" w:date="2021-11-15T14:12:00Z"/>
          <w:b/>
        </w:rPr>
      </w:pPr>
      <w:del w:id="468" w:author="IMM 111921" w:date="2021-11-15T14:12:00Z">
        <w:r w:rsidRPr="00A46C59">
          <w:rPr>
            <w:b/>
          </w:rPr>
          <w:delText xml:space="preserve">RTRDRUCRSVAMT </w:delText>
        </w:r>
        <w:r w:rsidRPr="00A46C59">
          <w:rPr>
            <w:b/>
            <w:i/>
            <w:vertAlign w:val="subscript"/>
          </w:rPr>
          <w:delText>q</w:delText>
        </w:r>
        <w:r w:rsidRPr="00A46C59">
          <w:rPr>
            <w:b/>
          </w:rPr>
          <w:delText xml:space="preserve"> =</w:delText>
        </w:r>
        <w:r w:rsidRPr="00A46C59">
          <w:rPr>
            <w:b/>
          </w:rPr>
          <w:tab/>
          <w:delText xml:space="preserve">(-1) * (RTRUCRESP </w:delText>
        </w:r>
        <w:r w:rsidRPr="00A46C59">
          <w:rPr>
            <w:b/>
            <w:i/>
            <w:vertAlign w:val="subscript"/>
          </w:rPr>
          <w:delText>q</w:delText>
        </w:r>
        <w:r w:rsidRPr="00A46C59">
          <w:rPr>
            <w:b/>
          </w:rPr>
          <w:delText xml:space="preserve"> * RTRDP)</w:delText>
        </w:r>
      </w:del>
    </w:p>
    <w:p w14:paraId="6F65C59E" w14:textId="77777777" w:rsidR="00A46C59" w:rsidRPr="00A46C59" w:rsidRDefault="00A46C59" w:rsidP="00A46C59">
      <w:pPr>
        <w:spacing w:after="240"/>
        <w:rPr>
          <w:del w:id="469" w:author="IMM 111921" w:date="2021-11-15T14:12:00Z"/>
        </w:rPr>
      </w:pPr>
      <w:del w:id="470" w:author="IMM 111921" w:date="2021-11-15T14:12:00Z">
        <w:r w:rsidRPr="00A46C59">
          <w:delText>Where:</w:delText>
        </w:r>
      </w:del>
    </w:p>
    <w:p w14:paraId="2E5B2547" w14:textId="77777777" w:rsidR="00A46C59" w:rsidRPr="00A46C59" w:rsidRDefault="00A46C59" w:rsidP="00A46C59">
      <w:pPr>
        <w:spacing w:after="240"/>
        <w:ind w:left="720"/>
        <w:rPr>
          <w:del w:id="471" w:author="IMM 111921" w:date="2021-11-15T14:12:00Z"/>
          <w:b/>
        </w:rPr>
      </w:pPr>
      <w:del w:id="472" w:author="IMM 111921" w:date="2021-11-15T14:12:00Z">
        <w:r w:rsidRPr="00A46C59">
          <w:delText>RTRUCRESP </w:delText>
        </w:r>
        <w:r w:rsidRPr="00A46C59">
          <w:rPr>
            <w:i/>
            <w:vertAlign w:val="subscript"/>
          </w:rPr>
          <w:delText xml:space="preserve">q </w:delText>
        </w:r>
        <w:r w:rsidRPr="00A46C59">
          <w:delText xml:space="preserve">= </w:delText>
        </w:r>
        <w:r w:rsidRPr="00A46C59">
          <w:rPr>
            <w:position w:val="-18"/>
          </w:rPr>
          <w:object w:dxaOrig="285" w:dyaOrig="435" w14:anchorId="40AE0A1A">
            <v:shape id="_x0000_i1070" type="#_x0000_t75" style="width:14.25pt;height:21.75pt" o:ole="">
              <v:imagedata r:id="rId24" o:title=""/>
            </v:shape>
            <o:OLEObject Type="Embed" ProgID="Equation.3" ShapeID="_x0000_i1070" DrawAspect="Content" ObjectID="_1704010627" r:id="rId65"/>
          </w:object>
        </w:r>
        <w:r w:rsidRPr="00A46C59">
          <w:delText xml:space="preserve"> RTRUCASA</w:delText>
        </w:r>
        <w:r w:rsidRPr="00A46C59">
          <w:rPr>
            <w:i/>
            <w:vertAlign w:val="subscript"/>
          </w:rPr>
          <w:delText xml:space="preserve"> q, r</w:delText>
        </w:r>
        <w:r w:rsidRPr="00A46C59">
          <w:delText xml:space="preserve"> * ¼</w:delText>
        </w:r>
      </w:del>
    </w:p>
    <w:p w14:paraId="79B1D767" w14:textId="77777777" w:rsidR="00A46C59" w:rsidRPr="00A46C59" w:rsidRDefault="00A46C59" w:rsidP="00A46C59">
      <w:pPr>
        <w:rPr>
          <w:del w:id="473" w:author="IMM 111921" w:date="2021-11-15T14:12:00Z"/>
        </w:rPr>
      </w:pPr>
      <w:del w:id="474" w:author="IMM 111921" w:date="2021-11-15T14:12:00Z">
        <w:r w:rsidRPr="00A46C59">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46C59" w:rsidRPr="00A46C59" w14:paraId="601682B7" w14:textId="77777777" w:rsidTr="00A46C59">
        <w:trPr>
          <w:cantSplit/>
          <w:tblHeader/>
          <w:del w:id="47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6A1769E" w14:textId="77777777" w:rsidR="00A46C59" w:rsidRPr="00A46C59" w:rsidRDefault="00A46C59" w:rsidP="00A46C59">
            <w:pPr>
              <w:spacing w:after="120"/>
              <w:rPr>
                <w:del w:id="476" w:author="IMM 111921" w:date="2021-11-15T14:12:00Z"/>
                <w:b/>
                <w:iCs/>
                <w:sz w:val="20"/>
                <w:szCs w:val="20"/>
              </w:rPr>
            </w:pPr>
            <w:del w:id="477" w:author="IMM 111921" w:date="2021-11-15T14:12:00Z">
              <w:r w:rsidRPr="00A46C59">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6B5049F6" w14:textId="77777777" w:rsidR="00A46C59" w:rsidRPr="00A46C59" w:rsidRDefault="00A46C59" w:rsidP="00A46C59">
            <w:pPr>
              <w:spacing w:after="120"/>
              <w:rPr>
                <w:del w:id="478" w:author="IMM 111921" w:date="2021-11-15T14:12:00Z"/>
                <w:b/>
                <w:iCs/>
                <w:sz w:val="20"/>
                <w:szCs w:val="20"/>
              </w:rPr>
            </w:pPr>
            <w:del w:id="479" w:author="IMM 111921" w:date="2021-11-15T14:12:00Z">
              <w:r w:rsidRPr="00A46C59">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023255E9" w14:textId="77777777" w:rsidR="00A46C59" w:rsidRPr="00A46C59" w:rsidRDefault="00A46C59" w:rsidP="00A46C59">
            <w:pPr>
              <w:spacing w:after="120"/>
              <w:rPr>
                <w:del w:id="480" w:author="IMM 111921" w:date="2021-11-15T14:12:00Z"/>
                <w:b/>
                <w:iCs/>
                <w:sz w:val="20"/>
                <w:szCs w:val="20"/>
              </w:rPr>
            </w:pPr>
            <w:del w:id="481" w:author="IMM 111921" w:date="2021-11-15T14:12:00Z">
              <w:r w:rsidRPr="00A46C59">
                <w:rPr>
                  <w:b/>
                  <w:iCs/>
                  <w:sz w:val="20"/>
                  <w:szCs w:val="20"/>
                </w:rPr>
                <w:delText>Description</w:delText>
              </w:r>
            </w:del>
          </w:p>
        </w:tc>
      </w:tr>
      <w:tr w:rsidR="00A46C59" w:rsidRPr="00A46C59" w14:paraId="77D0EE26" w14:textId="77777777" w:rsidTr="00A46C59">
        <w:trPr>
          <w:cantSplit/>
          <w:del w:id="48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AA193BA" w14:textId="77777777" w:rsidR="00A46C59" w:rsidRPr="00A46C59" w:rsidRDefault="00A46C59" w:rsidP="00A46C59">
            <w:pPr>
              <w:spacing w:after="60"/>
              <w:rPr>
                <w:del w:id="483" w:author="IMM 111921" w:date="2021-11-15T14:12:00Z"/>
                <w:sz w:val="20"/>
                <w:szCs w:val="20"/>
              </w:rPr>
            </w:pPr>
            <w:del w:id="484" w:author="IMM 111921" w:date="2021-11-15T14:12:00Z">
              <w:r w:rsidRPr="00A46C59">
                <w:rPr>
                  <w:b/>
                  <w:iCs/>
                  <w:sz w:val="20"/>
                  <w:szCs w:val="20"/>
                </w:rPr>
                <w:delText>RTRUCRSVAMT</w:delText>
              </w:r>
              <w:r w:rsidRPr="00A46C59">
                <w:rPr>
                  <w:b/>
                  <w:iCs/>
                  <w:sz w:val="20"/>
                  <w:szCs w:val="20"/>
                  <w:vertAlign w:val="subscript"/>
                </w:rPr>
                <w:delText xml:space="preserve"> </w:delText>
              </w:r>
              <w:r w:rsidRPr="00A46C59">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3AD30F9" w14:textId="77777777" w:rsidR="00A46C59" w:rsidRPr="00A46C59" w:rsidRDefault="00A46C59" w:rsidP="00A46C59">
            <w:pPr>
              <w:spacing w:after="60"/>
              <w:rPr>
                <w:del w:id="485" w:author="IMM 111921" w:date="2021-11-15T14:12:00Z"/>
                <w:sz w:val="20"/>
                <w:szCs w:val="20"/>
              </w:rPr>
            </w:pPr>
            <w:del w:id="486" w:author="IMM 111921" w:date="2021-11-15T14:12:00Z">
              <w:r w:rsidRPr="00A46C59">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263C713D" w14:textId="77777777" w:rsidR="00A46C59" w:rsidRPr="00A46C59" w:rsidRDefault="00A46C59" w:rsidP="00A46C59">
            <w:pPr>
              <w:spacing w:after="60"/>
              <w:rPr>
                <w:del w:id="487" w:author="IMM 111921" w:date="2021-11-15T14:12:00Z"/>
                <w:i/>
                <w:sz w:val="20"/>
                <w:szCs w:val="20"/>
              </w:rPr>
            </w:pPr>
            <w:del w:id="488" w:author="IMM 111921" w:date="2021-11-15T14:12:00Z">
              <w:r w:rsidRPr="00A46C59">
                <w:rPr>
                  <w:i/>
                  <w:sz w:val="20"/>
                  <w:szCs w:val="20"/>
                </w:rPr>
                <w:delText>Real-Time RUC Ancillary Service Reserve Amount</w:delText>
              </w:r>
              <w:r w:rsidRPr="00A46C59">
                <w:rPr>
                  <w:sz w:val="20"/>
                  <w:szCs w:val="20"/>
                </w:rPr>
                <w:delText>—</w:delText>
              </w:r>
              <w:r w:rsidRPr="00A46C59">
                <w:rPr>
                  <w:iCs/>
                  <w:sz w:val="20"/>
                  <w:szCs w:val="20"/>
                </w:rPr>
                <w:delText xml:space="preserve">The total payment |to QSE </w:delText>
              </w:r>
              <w:r w:rsidRPr="00A46C59">
                <w:rPr>
                  <w:i/>
                  <w:iCs/>
                  <w:sz w:val="20"/>
                  <w:szCs w:val="20"/>
                </w:rPr>
                <w:delText>q</w:delText>
              </w:r>
              <w:r w:rsidRPr="00A46C59">
                <w:rPr>
                  <w:iCs/>
                  <w:sz w:val="20"/>
                  <w:szCs w:val="20"/>
                </w:rPr>
                <w:delText xml:space="preserve"> </w:delText>
              </w:r>
              <w:r w:rsidRPr="00A46C59">
                <w:rPr>
                  <w:sz w:val="20"/>
                  <w:szCs w:val="20"/>
                </w:rPr>
                <w:delText xml:space="preserve">for the Real-Time RUC Ancillary Service Reserve payment associated with ORDC </w:delText>
              </w:r>
              <w:r w:rsidRPr="00A46C59">
                <w:rPr>
                  <w:iCs/>
                  <w:sz w:val="20"/>
                  <w:szCs w:val="20"/>
                </w:rPr>
                <w:delText>for each 15-minute Settlement Interval.</w:delText>
              </w:r>
            </w:del>
          </w:p>
        </w:tc>
      </w:tr>
      <w:tr w:rsidR="00A46C59" w:rsidRPr="00A46C59" w14:paraId="63CDCE86" w14:textId="77777777" w:rsidTr="00A46C59">
        <w:trPr>
          <w:cantSplit/>
          <w:del w:id="48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254D2277" w14:textId="77777777" w:rsidR="00A46C59" w:rsidRPr="00A46C59" w:rsidRDefault="00A46C59" w:rsidP="00A46C59">
            <w:pPr>
              <w:spacing w:after="60"/>
              <w:rPr>
                <w:del w:id="490" w:author="IMM 111921" w:date="2021-11-15T14:12:00Z"/>
                <w:sz w:val="20"/>
                <w:szCs w:val="20"/>
              </w:rPr>
            </w:pPr>
            <w:del w:id="491" w:author="IMM 111921" w:date="2021-11-15T14:12:00Z">
              <w:r w:rsidRPr="00A46C59">
                <w:rPr>
                  <w:sz w:val="20"/>
                  <w:szCs w:val="20"/>
                </w:rPr>
                <w:delText xml:space="preserve">RTRDRUCRSVAMT </w:delText>
              </w:r>
              <w:r w:rsidRPr="00A46C59">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1B2FF00C" w14:textId="77777777" w:rsidR="00A46C59" w:rsidRPr="00A46C59" w:rsidRDefault="00A46C59" w:rsidP="00A46C59">
            <w:pPr>
              <w:spacing w:after="60"/>
              <w:rPr>
                <w:del w:id="492" w:author="IMM 111921" w:date="2021-11-15T14:12:00Z"/>
                <w:sz w:val="20"/>
                <w:szCs w:val="20"/>
              </w:rPr>
            </w:pPr>
            <w:del w:id="493" w:author="IMM 111921" w:date="2021-11-15T14:12:00Z">
              <w:r w:rsidRPr="00A46C59">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1918B469" w14:textId="77777777" w:rsidR="00A46C59" w:rsidRPr="00A46C59" w:rsidRDefault="00A46C59" w:rsidP="00A46C59">
            <w:pPr>
              <w:spacing w:after="60"/>
              <w:rPr>
                <w:del w:id="494" w:author="IMM 111921" w:date="2021-11-15T14:12:00Z"/>
                <w:i/>
                <w:sz w:val="20"/>
                <w:szCs w:val="20"/>
              </w:rPr>
            </w:pPr>
            <w:del w:id="495" w:author="IMM 111921" w:date="2021-11-15T14:12:00Z">
              <w:r w:rsidRPr="00A46C59">
                <w:rPr>
                  <w:i/>
                  <w:sz w:val="20"/>
                  <w:szCs w:val="20"/>
                </w:rPr>
                <w:delText>Real-Time Reliability Deployment RUC Ancillary Service Reserve Amount</w:delText>
              </w:r>
              <w:r w:rsidRPr="00A46C59">
                <w:rPr>
                  <w:sz w:val="20"/>
                  <w:szCs w:val="20"/>
                </w:rPr>
                <w:delText>—</w:delText>
              </w:r>
              <w:r w:rsidRPr="00A46C59">
                <w:rPr>
                  <w:iCs/>
                  <w:sz w:val="20"/>
                  <w:szCs w:val="20"/>
                </w:rPr>
                <w:delText xml:space="preserve">The total payment |to QSE </w:delText>
              </w:r>
              <w:r w:rsidRPr="00A46C59">
                <w:rPr>
                  <w:i/>
                  <w:iCs/>
                  <w:sz w:val="20"/>
                  <w:szCs w:val="20"/>
                </w:rPr>
                <w:delText>q</w:delText>
              </w:r>
              <w:r w:rsidRPr="00A46C59">
                <w:rPr>
                  <w:iCs/>
                  <w:sz w:val="20"/>
                  <w:szCs w:val="20"/>
                </w:rPr>
                <w:delText xml:space="preserve"> </w:delText>
              </w:r>
              <w:r w:rsidRPr="00A46C59">
                <w:rPr>
                  <w:sz w:val="20"/>
                  <w:szCs w:val="20"/>
                </w:rPr>
                <w:delText xml:space="preserve">for the Real-Time RUC Ancillary Service Reserve payment associated with reliability deployments </w:delText>
              </w:r>
              <w:r w:rsidRPr="00A46C59">
                <w:rPr>
                  <w:iCs/>
                  <w:sz w:val="20"/>
                  <w:szCs w:val="20"/>
                </w:rPr>
                <w:delText>for each 15-minute Settlement Interval.</w:delText>
              </w:r>
            </w:del>
          </w:p>
        </w:tc>
      </w:tr>
      <w:tr w:rsidR="00A46C59" w:rsidRPr="00A46C59" w14:paraId="37A4F92B" w14:textId="77777777" w:rsidTr="00A46C59">
        <w:trPr>
          <w:cantSplit/>
          <w:del w:id="49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978D53A" w14:textId="77777777" w:rsidR="00A46C59" w:rsidRPr="00A46C59" w:rsidRDefault="00A46C59" w:rsidP="00A46C59">
            <w:pPr>
              <w:spacing w:after="60"/>
              <w:rPr>
                <w:del w:id="497" w:author="IMM 111921" w:date="2021-11-15T14:12:00Z"/>
                <w:sz w:val="20"/>
                <w:szCs w:val="20"/>
              </w:rPr>
            </w:pPr>
            <w:del w:id="498" w:author="IMM 111921" w:date="2021-11-15T14:12:00Z">
              <w:r w:rsidRPr="00A46C59">
                <w:rPr>
                  <w:sz w:val="20"/>
                  <w:szCs w:val="20"/>
                </w:rPr>
                <w:delText xml:space="preserve">RTRUCRESP </w:delText>
              </w:r>
              <w:r w:rsidRPr="00A46C59">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5B98F726" w14:textId="77777777" w:rsidR="00A46C59" w:rsidRPr="00A46C59" w:rsidRDefault="00A46C59" w:rsidP="00A46C59">
            <w:pPr>
              <w:spacing w:after="60"/>
              <w:rPr>
                <w:del w:id="499" w:author="IMM 111921" w:date="2021-11-15T14:12:00Z"/>
                <w:sz w:val="20"/>
                <w:szCs w:val="20"/>
              </w:rPr>
            </w:pPr>
            <w:del w:id="500"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164E47EC" w14:textId="77777777" w:rsidR="00A46C59" w:rsidRPr="00A46C59" w:rsidRDefault="00A46C59" w:rsidP="00A46C59">
            <w:pPr>
              <w:spacing w:after="60"/>
              <w:rPr>
                <w:del w:id="501" w:author="IMM 111921" w:date="2021-11-15T14:12:00Z"/>
                <w:i/>
                <w:sz w:val="20"/>
                <w:szCs w:val="20"/>
              </w:rPr>
            </w:pPr>
            <w:del w:id="502" w:author="IMM 111921" w:date="2021-11-15T14:12:00Z">
              <w:r w:rsidRPr="00A46C59">
                <w:rPr>
                  <w:i/>
                  <w:sz w:val="20"/>
                  <w:szCs w:val="20"/>
                </w:rPr>
                <w:delText>Real-Time RUC Ancillary Service Supply Responsibility for the QSE</w:delText>
              </w:r>
              <w:r w:rsidRPr="00A46C59">
                <w:rPr>
                  <w:sz w:val="20"/>
                  <w:szCs w:val="20"/>
                </w:rPr>
                <w:sym w:font="Symbol" w:char="F0BE"/>
              </w:r>
              <w:r w:rsidRPr="00A46C59">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A46C59">
                <w:rPr>
                  <w:i/>
                  <w:sz w:val="20"/>
                  <w:szCs w:val="20"/>
                </w:rPr>
                <w:delText>q</w:delText>
              </w:r>
              <w:r w:rsidRPr="00A46C59">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46C59" w:rsidRPr="00A46C59" w14:paraId="1AF5D846" w14:textId="77777777">
              <w:trPr>
                <w:trHeight w:val="206"/>
                <w:del w:id="503"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29D76A" w14:textId="77777777" w:rsidR="00A46C59" w:rsidRPr="00A46C59" w:rsidRDefault="00A46C59" w:rsidP="00A46C59">
                  <w:pPr>
                    <w:spacing w:before="120" w:after="240"/>
                    <w:rPr>
                      <w:del w:id="504" w:author="IMM 111921" w:date="2021-11-15T14:12:00Z"/>
                      <w:b/>
                      <w:i/>
                      <w:iCs/>
                      <w:lang w:val="x-none" w:eastAsia="x-none"/>
                    </w:rPr>
                  </w:pPr>
                  <w:del w:id="505" w:author="IMM 111921" w:date="2021-11-15T14:12:00Z">
                    <w:r w:rsidRPr="00A46C59">
                      <w:rPr>
                        <w:b/>
                        <w:i/>
                        <w:iCs/>
                        <w:lang w:val="x-none" w:eastAsia="x-none"/>
                      </w:rPr>
                      <w:delText>[NPRR863:  Replace the description above with the following upon system implementation:]</w:delText>
                    </w:r>
                  </w:del>
                </w:p>
                <w:p w14:paraId="6439DD90" w14:textId="77777777" w:rsidR="00A46C59" w:rsidRPr="00A46C59" w:rsidRDefault="00A46C59" w:rsidP="00A46C59">
                  <w:pPr>
                    <w:spacing w:after="60"/>
                    <w:rPr>
                      <w:del w:id="506" w:author="IMM 111921" w:date="2021-11-15T14:12:00Z"/>
                      <w:i/>
                      <w:sz w:val="20"/>
                      <w:szCs w:val="20"/>
                    </w:rPr>
                  </w:pPr>
                  <w:del w:id="507" w:author="IMM 111921" w:date="2021-11-15T14:12:00Z">
                    <w:r w:rsidRPr="00A46C59">
                      <w:rPr>
                        <w:i/>
                        <w:sz w:val="20"/>
                        <w:szCs w:val="20"/>
                      </w:rPr>
                      <w:delText>Real-Time RUC Ancillary Service Supply Responsibility for the QSE</w:delText>
                    </w:r>
                    <w:r w:rsidRPr="00A46C59">
                      <w:rPr>
                        <w:sz w:val="20"/>
                        <w:szCs w:val="20"/>
                      </w:rPr>
                      <w:sym w:font="Symbol" w:char="F0BE"/>
                    </w:r>
                    <w:r w:rsidRPr="00A46C59">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A46C59">
                      <w:rPr>
                        <w:i/>
                        <w:sz w:val="20"/>
                        <w:szCs w:val="20"/>
                      </w:rPr>
                      <w:delText>q</w:delText>
                    </w:r>
                    <w:r w:rsidRPr="00A46C59">
                      <w:rPr>
                        <w:sz w:val="20"/>
                        <w:szCs w:val="20"/>
                      </w:rPr>
                      <w:delText>, for the 15-minute Settlement Interval.</w:delText>
                    </w:r>
                  </w:del>
                </w:p>
              </w:tc>
            </w:tr>
          </w:tbl>
          <w:p w14:paraId="6476ABAD" w14:textId="77777777" w:rsidR="00A46C59" w:rsidRPr="00A46C59" w:rsidRDefault="00A46C59" w:rsidP="00A46C59">
            <w:pPr>
              <w:spacing w:after="60"/>
              <w:rPr>
                <w:del w:id="508" w:author="IMM 111921" w:date="2021-11-15T14:12:00Z"/>
                <w:i/>
                <w:sz w:val="20"/>
                <w:szCs w:val="20"/>
              </w:rPr>
            </w:pPr>
          </w:p>
        </w:tc>
      </w:tr>
      <w:tr w:rsidR="00A46C59" w:rsidRPr="00A46C59" w14:paraId="77151B8B" w14:textId="77777777" w:rsidTr="00A46C59">
        <w:trPr>
          <w:cantSplit/>
          <w:del w:id="50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EF7C0FC" w14:textId="77777777" w:rsidR="00A46C59" w:rsidRPr="00A46C59" w:rsidRDefault="00A46C59" w:rsidP="00A46C59">
            <w:pPr>
              <w:spacing w:after="60"/>
              <w:rPr>
                <w:del w:id="510" w:author="IMM 111921" w:date="2021-11-15T14:12:00Z"/>
                <w:sz w:val="20"/>
                <w:szCs w:val="20"/>
              </w:rPr>
            </w:pPr>
            <w:del w:id="511" w:author="IMM 111921" w:date="2021-11-15T14:12:00Z">
              <w:r w:rsidRPr="00A46C59">
                <w:rPr>
                  <w:sz w:val="20"/>
                  <w:szCs w:val="20"/>
                </w:rPr>
                <w:lastRenderedPageBreak/>
                <w:delText>RTRUCASA</w:delText>
              </w:r>
              <w:r w:rsidRPr="00A46C59">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11B35FA3" w14:textId="77777777" w:rsidR="00A46C59" w:rsidRPr="00A46C59" w:rsidRDefault="00A46C59" w:rsidP="00A46C59">
            <w:pPr>
              <w:spacing w:after="60"/>
              <w:rPr>
                <w:del w:id="512" w:author="IMM 111921" w:date="2021-11-15T14:12:00Z"/>
                <w:sz w:val="20"/>
                <w:szCs w:val="20"/>
              </w:rPr>
            </w:pPr>
            <w:del w:id="513" w:author="IMM 111921" w:date="2021-11-15T14:12:00Z">
              <w:r w:rsidRPr="00A46C59">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2968ACC2" w14:textId="77777777" w:rsidR="00A46C59" w:rsidRPr="00A46C59" w:rsidRDefault="00A46C59" w:rsidP="00A46C59">
            <w:pPr>
              <w:spacing w:after="60"/>
              <w:rPr>
                <w:del w:id="514" w:author="IMM 111921" w:date="2021-11-15T14:12:00Z"/>
                <w:i/>
                <w:sz w:val="20"/>
                <w:szCs w:val="20"/>
              </w:rPr>
            </w:pPr>
            <w:del w:id="515" w:author="IMM 111921" w:date="2021-11-15T14:12:00Z">
              <w:r w:rsidRPr="00A46C59">
                <w:rPr>
                  <w:i/>
                  <w:sz w:val="20"/>
                  <w:szCs w:val="20"/>
                </w:rPr>
                <w:delText>Real-Time RUC Ancillary Service Awards</w:delText>
              </w:r>
              <w:r w:rsidRPr="00A46C59">
                <w:rPr>
                  <w:sz w:val="20"/>
                  <w:szCs w:val="20"/>
                </w:rPr>
                <w:sym w:font="Symbol" w:char="F0BE"/>
              </w:r>
              <w:r w:rsidRPr="00A46C59">
                <w:rPr>
                  <w:sz w:val="20"/>
                  <w:szCs w:val="20"/>
                </w:rPr>
                <w:delText xml:space="preserve">The Real-Time Ancillary Service award to the RUC Resource </w:delText>
              </w:r>
              <w:r w:rsidRPr="00A46C59">
                <w:rPr>
                  <w:i/>
                  <w:sz w:val="20"/>
                  <w:szCs w:val="20"/>
                </w:rPr>
                <w:delText xml:space="preserve">r </w:delText>
              </w:r>
              <w:r w:rsidRPr="00A46C59">
                <w:rPr>
                  <w:sz w:val="20"/>
                  <w:szCs w:val="20"/>
                </w:rPr>
                <w:delText>for Reg-Up, RRS, and Non-Spin for the 15-minute Settlement Interval that falls within a RUC-Committed Hour</w:delText>
              </w:r>
              <w:r w:rsidRPr="00A46C59">
                <w:rPr>
                  <w:sz w:val="20"/>
                  <w:szCs w:val="18"/>
                </w:rPr>
                <w:delText xml:space="preserve"> for the QSE </w:delText>
              </w:r>
              <w:r w:rsidRPr="00A46C59">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46C59" w:rsidRPr="00A46C59" w14:paraId="2B0F9E98" w14:textId="77777777">
              <w:trPr>
                <w:trHeight w:val="206"/>
                <w:del w:id="516"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B85F53" w14:textId="77777777" w:rsidR="00A46C59" w:rsidRPr="00A46C59" w:rsidRDefault="00A46C59" w:rsidP="00A46C59">
                  <w:pPr>
                    <w:spacing w:before="120" w:after="240"/>
                    <w:rPr>
                      <w:del w:id="517" w:author="IMM 111921" w:date="2021-11-15T14:12:00Z"/>
                      <w:b/>
                      <w:i/>
                      <w:iCs/>
                      <w:lang w:val="x-none" w:eastAsia="x-none"/>
                    </w:rPr>
                  </w:pPr>
                  <w:del w:id="518" w:author="IMM 111921" w:date="2021-11-15T14:12:00Z">
                    <w:r w:rsidRPr="00A46C59">
                      <w:rPr>
                        <w:b/>
                        <w:i/>
                        <w:iCs/>
                        <w:lang w:val="x-none" w:eastAsia="x-none"/>
                      </w:rPr>
                      <w:delText>[NPRR863:  Replace the description above with the following upon system implementation:]</w:delText>
                    </w:r>
                  </w:del>
                </w:p>
                <w:p w14:paraId="4F2DCC9E" w14:textId="77777777" w:rsidR="00A46C59" w:rsidRPr="00A46C59" w:rsidRDefault="00A46C59" w:rsidP="00A46C59">
                  <w:pPr>
                    <w:spacing w:after="60"/>
                    <w:rPr>
                      <w:del w:id="519" w:author="IMM 111921" w:date="2021-11-15T14:12:00Z"/>
                      <w:i/>
                      <w:sz w:val="20"/>
                      <w:szCs w:val="20"/>
                    </w:rPr>
                  </w:pPr>
                  <w:del w:id="520" w:author="IMM 111921" w:date="2021-11-15T14:12:00Z">
                    <w:r w:rsidRPr="00A46C59">
                      <w:rPr>
                        <w:i/>
                        <w:sz w:val="20"/>
                        <w:szCs w:val="20"/>
                      </w:rPr>
                      <w:delText>Real-Time RUC Ancillary Service Awards</w:delText>
                    </w:r>
                    <w:r w:rsidRPr="00A46C59">
                      <w:rPr>
                        <w:sz w:val="20"/>
                        <w:szCs w:val="20"/>
                      </w:rPr>
                      <w:sym w:font="Symbol" w:char="F0BE"/>
                    </w:r>
                    <w:r w:rsidRPr="00A46C59">
                      <w:rPr>
                        <w:sz w:val="20"/>
                        <w:szCs w:val="20"/>
                      </w:rPr>
                      <w:delText xml:space="preserve">The Real-Time Ancillary Service award to the RUC Resource </w:delText>
                    </w:r>
                    <w:r w:rsidRPr="00A46C59">
                      <w:rPr>
                        <w:i/>
                        <w:sz w:val="20"/>
                        <w:szCs w:val="20"/>
                      </w:rPr>
                      <w:delText xml:space="preserve">r </w:delText>
                    </w:r>
                    <w:r w:rsidRPr="00A46C59">
                      <w:rPr>
                        <w:sz w:val="20"/>
                        <w:szCs w:val="20"/>
                      </w:rPr>
                      <w:delText>for Reg-Up, ECRS, RRS, and Non-Spin for the 15-minute Settlement Interval that falls within a RUC-Committed Hour</w:delText>
                    </w:r>
                    <w:r w:rsidRPr="00A46C59">
                      <w:rPr>
                        <w:sz w:val="20"/>
                        <w:szCs w:val="18"/>
                      </w:rPr>
                      <w:delText xml:space="preserve"> for the QSE </w:delText>
                    </w:r>
                    <w:r w:rsidRPr="00A46C59">
                      <w:rPr>
                        <w:i/>
                        <w:sz w:val="20"/>
                        <w:szCs w:val="18"/>
                      </w:rPr>
                      <w:delText>q.</w:delText>
                    </w:r>
                  </w:del>
                </w:p>
              </w:tc>
            </w:tr>
          </w:tbl>
          <w:p w14:paraId="1143F4DA" w14:textId="77777777" w:rsidR="00A46C59" w:rsidRPr="00A46C59" w:rsidRDefault="00A46C59" w:rsidP="00A46C59">
            <w:pPr>
              <w:spacing w:after="60"/>
              <w:rPr>
                <w:del w:id="521" w:author="IMM 111921" w:date="2021-11-15T14:12:00Z"/>
                <w:i/>
                <w:sz w:val="20"/>
                <w:szCs w:val="20"/>
              </w:rPr>
            </w:pPr>
          </w:p>
        </w:tc>
      </w:tr>
      <w:tr w:rsidR="00A46C59" w:rsidRPr="00A46C59" w14:paraId="0D35B348" w14:textId="77777777" w:rsidTr="00A46C59">
        <w:trPr>
          <w:cantSplit/>
          <w:del w:id="52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FCEA737" w14:textId="77777777" w:rsidR="00A46C59" w:rsidRPr="00A46C59" w:rsidRDefault="00A46C59" w:rsidP="00A46C59">
            <w:pPr>
              <w:spacing w:after="60"/>
              <w:rPr>
                <w:del w:id="523" w:author="IMM 111921" w:date="2021-11-15T14:12:00Z"/>
                <w:i/>
                <w:sz w:val="20"/>
                <w:szCs w:val="20"/>
              </w:rPr>
            </w:pPr>
            <w:del w:id="524" w:author="IMM 111921" w:date="2021-11-15T14:12:00Z">
              <w:r w:rsidRPr="00A46C59">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35F1F5C6" w14:textId="77777777" w:rsidR="00A46C59" w:rsidRPr="00A46C59" w:rsidRDefault="00A46C59" w:rsidP="00A46C59">
            <w:pPr>
              <w:spacing w:after="60"/>
              <w:rPr>
                <w:del w:id="525" w:author="IMM 111921" w:date="2021-11-15T14:12:00Z"/>
                <w:sz w:val="20"/>
                <w:szCs w:val="20"/>
              </w:rPr>
            </w:pPr>
            <w:del w:id="526"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1E6E6C19" w14:textId="77777777" w:rsidR="00A46C59" w:rsidRPr="00A46C59" w:rsidRDefault="00A46C59" w:rsidP="00A46C59">
            <w:pPr>
              <w:spacing w:after="60"/>
              <w:rPr>
                <w:del w:id="527" w:author="IMM 111921" w:date="2021-11-15T14:12:00Z"/>
                <w:sz w:val="20"/>
                <w:szCs w:val="20"/>
              </w:rPr>
            </w:pPr>
            <w:del w:id="528" w:author="IMM 111921" w:date="2021-11-15T14:12:00Z">
              <w:r w:rsidRPr="00A46C59">
                <w:rPr>
                  <w:i/>
                  <w:sz w:val="20"/>
                  <w:szCs w:val="20"/>
                </w:rPr>
                <w:delText>Real-Time Reserve Price for On-Line Reserves</w:delText>
              </w:r>
              <w:r w:rsidRPr="00A46C59">
                <w:rPr>
                  <w:sz w:val="20"/>
                  <w:szCs w:val="20"/>
                </w:rPr>
                <w:sym w:font="Symbol" w:char="F0BE"/>
              </w:r>
              <w:r w:rsidRPr="00A46C59">
                <w:rPr>
                  <w:sz w:val="20"/>
                  <w:szCs w:val="20"/>
                </w:rPr>
                <w:delText>The Real-Time Reserve Price for On-Line Reserves for the 15-minute Settlement Interval.</w:delText>
              </w:r>
            </w:del>
          </w:p>
        </w:tc>
      </w:tr>
      <w:tr w:rsidR="00A46C59" w:rsidRPr="00A46C59" w14:paraId="25585AB2" w14:textId="77777777" w:rsidTr="00A46C59">
        <w:trPr>
          <w:cantSplit/>
          <w:del w:id="52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02B8D79" w14:textId="77777777" w:rsidR="00A46C59" w:rsidRPr="00A46C59" w:rsidRDefault="00A46C59" w:rsidP="00A46C59">
            <w:pPr>
              <w:spacing w:after="60"/>
              <w:rPr>
                <w:del w:id="530" w:author="IMM 111921" w:date="2021-11-15T14:12:00Z"/>
                <w:sz w:val="20"/>
                <w:szCs w:val="20"/>
              </w:rPr>
            </w:pPr>
            <w:del w:id="531" w:author="IMM 111921" w:date="2021-11-15T14:12:00Z">
              <w:r w:rsidRPr="00A46C59">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01DF3D44" w14:textId="77777777" w:rsidR="00A46C59" w:rsidRPr="00A46C59" w:rsidRDefault="00A46C59" w:rsidP="00A46C59">
            <w:pPr>
              <w:spacing w:after="60"/>
              <w:rPr>
                <w:del w:id="532" w:author="IMM 111921" w:date="2021-11-15T14:12:00Z"/>
                <w:sz w:val="20"/>
                <w:szCs w:val="20"/>
              </w:rPr>
            </w:pPr>
            <w:del w:id="533" w:author="IMM 111921" w:date="2021-11-15T14:12:00Z">
              <w:r w:rsidRPr="00A46C59">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C3E192A" w14:textId="77777777" w:rsidR="00A46C59" w:rsidRPr="00A46C59" w:rsidRDefault="00A46C59" w:rsidP="00A46C59">
            <w:pPr>
              <w:spacing w:after="60"/>
              <w:rPr>
                <w:del w:id="534" w:author="IMM 111921" w:date="2021-11-15T14:12:00Z"/>
                <w:i/>
                <w:sz w:val="20"/>
                <w:szCs w:val="20"/>
              </w:rPr>
            </w:pPr>
            <w:del w:id="535" w:author="IMM 111921" w:date="2021-11-15T14:12:00Z">
              <w:r w:rsidRPr="00A46C59">
                <w:rPr>
                  <w:i/>
                  <w:sz w:val="20"/>
                  <w:szCs w:val="20"/>
                </w:rPr>
                <w:delText xml:space="preserve">Real-Time On-Line Reliability Deployment Price </w:delText>
              </w:r>
              <w:r w:rsidRPr="00A46C59">
                <w:rPr>
                  <w:sz w:val="20"/>
                  <w:szCs w:val="20"/>
                </w:rPr>
                <w:sym w:font="Symbol" w:char="F0BE"/>
              </w:r>
              <w:r w:rsidRPr="00A46C59">
                <w:rPr>
                  <w:sz w:val="20"/>
                  <w:szCs w:val="20"/>
                </w:rPr>
                <w:delText xml:space="preserve">The Real-Time price for the 15-minute Settlement Interval, reflecting the impact of reliability deployments on energy prices that is calculated </w:delText>
              </w:r>
              <w:r w:rsidRPr="00A46C59">
                <w:rPr>
                  <w:bCs/>
                  <w:sz w:val="20"/>
                  <w:szCs w:val="20"/>
                </w:rPr>
                <w:delText>from the Real-Time On-Line Reliability Deployment Price Adder</w:delText>
              </w:r>
              <w:r w:rsidRPr="00A46C59">
                <w:rPr>
                  <w:sz w:val="20"/>
                  <w:szCs w:val="20"/>
                </w:rPr>
                <w:delText>.</w:delText>
              </w:r>
            </w:del>
          </w:p>
        </w:tc>
      </w:tr>
      <w:tr w:rsidR="00A46C59" w:rsidRPr="00A46C59" w14:paraId="7F7A4012" w14:textId="77777777" w:rsidTr="00A46C59">
        <w:trPr>
          <w:cantSplit/>
          <w:del w:id="53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99C2193" w14:textId="77777777" w:rsidR="00A46C59" w:rsidRPr="00A46C59" w:rsidRDefault="00A46C59" w:rsidP="00A46C59">
            <w:pPr>
              <w:spacing w:after="60"/>
              <w:rPr>
                <w:del w:id="537" w:author="IMM 111921" w:date="2021-11-15T14:12:00Z"/>
                <w:sz w:val="20"/>
                <w:szCs w:val="20"/>
              </w:rPr>
            </w:pPr>
            <w:del w:id="538" w:author="IMM 111921" w:date="2021-11-15T14:12:00Z">
              <w:r w:rsidRPr="00A46C59">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5C0E61D" w14:textId="77777777" w:rsidR="00A46C59" w:rsidRPr="00A46C59" w:rsidRDefault="00A46C59" w:rsidP="00A46C59">
            <w:pPr>
              <w:spacing w:after="60"/>
              <w:rPr>
                <w:del w:id="539" w:author="IMM 111921" w:date="2021-11-15T14:12:00Z"/>
                <w:sz w:val="20"/>
                <w:szCs w:val="20"/>
              </w:rPr>
            </w:pPr>
            <w:del w:id="540" w:author="IMM 111921" w:date="2021-11-15T14:12:00Z">
              <w:r w:rsidRPr="00A46C59">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5448949D" w14:textId="77777777" w:rsidR="00A46C59" w:rsidRPr="00A46C59" w:rsidRDefault="00A46C59" w:rsidP="00A46C59">
            <w:pPr>
              <w:spacing w:after="60"/>
              <w:rPr>
                <w:del w:id="541" w:author="IMM 111921" w:date="2021-11-15T14:12:00Z"/>
                <w:i/>
                <w:sz w:val="20"/>
                <w:szCs w:val="20"/>
              </w:rPr>
            </w:pPr>
            <w:del w:id="542" w:author="IMM 111921" w:date="2021-11-15T14:12:00Z">
              <w:r w:rsidRPr="00A46C59">
                <w:rPr>
                  <w:sz w:val="20"/>
                  <w:szCs w:val="20"/>
                </w:rPr>
                <w:delText>A QSE.</w:delText>
              </w:r>
            </w:del>
          </w:p>
        </w:tc>
      </w:tr>
      <w:tr w:rsidR="00A46C59" w:rsidRPr="00A46C59" w14:paraId="383A5669" w14:textId="77777777" w:rsidTr="00A46C59">
        <w:trPr>
          <w:cantSplit/>
          <w:del w:id="54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FF8E81B" w14:textId="77777777" w:rsidR="00A46C59" w:rsidRPr="00A46C59" w:rsidRDefault="00A46C59" w:rsidP="00A46C59">
            <w:pPr>
              <w:spacing w:after="60"/>
              <w:rPr>
                <w:del w:id="544" w:author="IMM 111921" w:date="2021-11-15T14:12:00Z"/>
                <w:i/>
                <w:sz w:val="20"/>
                <w:szCs w:val="20"/>
              </w:rPr>
            </w:pPr>
            <w:del w:id="545" w:author="IMM 111921" w:date="2021-11-15T14:12:00Z">
              <w:r w:rsidRPr="00A46C59">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5AED0722" w14:textId="77777777" w:rsidR="00A46C59" w:rsidRPr="00A46C59" w:rsidRDefault="00A46C59" w:rsidP="00A46C59">
            <w:pPr>
              <w:spacing w:after="60"/>
              <w:rPr>
                <w:del w:id="546" w:author="IMM 111921" w:date="2021-11-15T14:12:00Z"/>
                <w:sz w:val="20"/>
                <w:szCs w:val="20"/>
              </w:rPr>
            </w:pPr>
            <w:del w:id="547" w:author="IMM 111921" w:date="2021-11-15T14:12:00Z">
              <w:r w:rsidRPr="00A46C59">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52378D73" w14:textId="77777777" w:rsidR="00A46C59" w:rsidRPr="00A46C59" w:rsidRDefault="00A46C59" w:rsidP="00A46C59">
            <w:pPr>
              <w:spacing w:after="60"/>
              <w:rPr>
                <w:del w:id="548" w:author="IMM 111921" w:date="2021-11-15T14:12:00Z"/>
                <w:sz w:val="20"/>
                <w:szCs w:val="20"/>
              </w:rPr>
            </w:pPr>
            <w:del w:id="549" w:author="IMM 111921" w:date="2021-11-15T14:12:00Z">
              <w:r w:rsidRPr="00A46C59">
                <w:rPr>
                  <w:sz w:val="20"/>
                  <w:szCs w:val="20"/>
                </w:rPr>
                <w:delText>A Generation Resource.</w:delText>
              </w:r>
            </w:del>
          </w:p>
        </w:tc>
      </w:tr>
    </w:tbl>
    <w:p w14:paraId="3111C79F" w14:textId="700CBB60" w:rsidR="00A46C59" w:rsidRPr="00A46C59" w:rsidRDefault="00A46C59" w:rsidP="00A46C59">
      <w:pPr>
        <w:keepNext/>
        <w:tabs>
          <w:tab w:val="left" w:pos="1080"/>
        </w:tabs>
        <w:spacing w:before="480" w:after="240"/>
        <w:outlineLvl w:val="2"/>
        <w:rPr>
          <w:b/>
          <w:bCs/>
          <w:i/>
          <w:szCs w:val="20"/>
        </w:rPr>
      </w:pPr>
      <w:bookmarkStart w:id="550" w:name="_Toc80174844"/>
      <w:r w:rsidRPr="00A46C59">
        <w:rPr>
          <w:b/>
          <w:bCs/>
          <w:i/>
          <w:szCs w:val="20"/>
        </w:rPr>
        <w:t>6.7.6</w:t>
      </w:r>
      <w:r w:rsidRPr="00A46C59">
        <w:rPr>
          <w:b/>
          <w:bCs/>
          <w:i/>
          <w:szCs w:val="20"/>
        </w:rPr>
        <w:tab/>
        <w:t>Real-Time Ancillary Service Imbalance Revenue Neutrality Allocation</w:t>
      </w:r>
      <w:bookmarkEnd w:id="550"/>
    </w:p>
    <w:p w14:paraId="1223F190" w14:textId="77777777" w:rsidR="00A46C59" w:rsidRPr="00A46C59" w:rsidRDefault="00A46C59" w:rsidP="00A46C59">
      <w:pPr>
        <w:spacing w:before="120" w:after="120"/>
        <w:ind w:left="720" w:hanging="720"/>
        <w:rPr>
          <w:iCs/>
        </w:rPr>
      </w:pPr>
      <w:r w:rsidRPr="00A46C59">
        <w:t>(1)</w:t>
      </w:r>
      <w:r w:rsidRPr="00A46C59">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07F6C9C7" w14:textId="77777777" w:rsidR="00A46C59" w:rsidRPr="00A46C59" w:rsidRDefault="00A46C59" w:rsidP="00A46C59">
      <w:pPr>
        <w:tabs>
          <w:tab w:val="left" w:pos="2340"/>
          <w:tab w:val="left" w:pos="2880"/>
        </w:tabs>
        <w:spacing w:after="240"/>
        <w:ind w:left="3600" w:hanging="2430"/>
        <w:rPr>
          <w:bCs/>
          <w:lang w:val="x-none" w:eastAsia="x-none"/>
        </w:rPr>
      </w:pPr>
      <w:r w:rsidRPr="00A46C59">
        <w:rPr>
          <w:bCs/>
          <w:lang w:val="x-none" w:eastAsia="x-none"/>
        </w:rPr>
        <w:t xml:space="preserve">LAASIRNAMT </w:t>
      </w:r>
      <w:r w:rsidRPr="00A46C59">
        <w:rPr>
          <w:bCs/>
          <w:i/>
          <w:vertAlign w:val="subscript"/>
          <w:lang w:val="x-none" w:eastAsia="x-none"/>
        </w:rPr>
        <w:t>q</w:t>
      </w:r>
      <w:r w:rsidRPr="00A46C59">
        <w:rPr>
          <w:bCs/>
          <w:lang w:val="x-none" w:eastAsia="x-none"/>
        </w:rPr>
        <w:t>=</w:t>
      </w:r>
      <w:r w:rsidRPr="00A46C59">
        <w:rPr>
          <w:bCs/>
          <w:lang w:val="x-none" w:eastAsia="x-none"/>
        </w:rPr>
        <w:tab/>
      </w:r>
      <w:r w:rsidRPr="00A46C59">
        <w:rPr>
          <w:bCs/>
          <w:lang w:val="x-none" w:eastAsia="x-none"/>
        </w:rPr>
        <w:tab/>
        <w:t>(-1) * [</w:t>
      </w:r>
      <w:del w:id="551" w:author="IMM 111921" w:date="2021-11-16T11:35:00Z">
        <w:r w:rsidRPr="00A46C59">
          <w:rPr>
            <w:bCs/>
            <w:lang w:val="x-none" w:eastAsia="x-none"/>
          </w:rPr>
          <w:delText>(</w:delText>
        </w:r>
      </w:del>
      <w:r w:rsidRPr="00A46C59">
        <w:rPr>
          <w:bCs/>
          <w:lang w:val="x-none" w:eastAsia="x-none"/>
        </w:rPr>
        <w:t xml:space="preserve">RTASIAMTTOT </w:t>
      </w:r>
      <w:del w:id="552" w:author="IMM 111921" w:date="2021-11-16T11:35:00Z">
        <w:r w:rsidRPr="00A46C59">
          <w:rPr>
            <w:bCs/>
            <w:lang w:val="x-none" w:eastAsia="x-none"/>
          </w:rPr>
          <w:delText>+ RTRUCRSVAMTTOT)</w:delText>
        </w:r>
      </w:del>
      <w:r w:rsidRPr="00A46C59">
        <w:rPr>
          <w:bCs/>
          <w:lang w:val="x-none" w:eastAsia="x-none"/>
        </w:rPr>
        <w:t xml:space="preserve"> * LRS </w:t>
      </w:r>
      <w:r w:rsidRPr="00A46C59">
        <w:rPr>
          <w:bCs/>
          <w:i/>
          <w:vertAlign w:val="subscript"/>
          <w:lang w:val="x-none" w:eastAsia="x-none"/>
        </w:rPr>
        <w:t>q</w:t>
      </w:r>
      <w:r w:rsidRPr="00A46C59">
        <w:rPr>
          <w:bCs/>
          <w:lang w:val="x-none" w:eastAsia="x-none"/>
        </w:rPr>
        <w:t>]</w:t>
      </w:r>
    </w:p>
    <w:p w14:paraId="21A78E11" w14:textId="77777777" w:rsidR="00A46C59" w:rsidRPr="00A46C59" w:rsidRDefault="00A46C59" w:rsidP="00A46C59">
      <w:pPr>
        <w:tabs>
          <w:tab w:val="left" w:pos="2340"/>
          <w:tab w:val="left" w:pos="2880"/>
        </w:tabs>
        <w:spacing w:after="240"/>
        <w:ind w:left="3600" w:hanging="2430"/>
        <w:rPr>
          <w:bCs/>
          <w:lang w:val="x-none" w:eastAsia="x-none"/>
        </w:rPr>
      </w:pPr>
      <w:r w:rsidRPr="00A46C59">
        <w:rPr>
          <w:bCs/>
          <w:lang w:val="x-none" w:eastAsia="x-none"/>
        </w:rPr>
        <w:t xml:space="preserve">LARDASIRNAMT </w:t>
      </w:r>
      <w:r w:rsidRPr="00A46C59">
        <w:rPr>
          <w:bCs/>
          <w:i/>
          <w:vertAlign w:val="subscript"/>
          <w:lang w:val="x-none" w:eastAsia="x-none"/>
        </w:rPr>
        <w:t>q</w:t>
      </w:r>
      <w:r w:rsidRPr="00A46C59">
        <w:rPr>
          <w:bCs/>
          <w:lang w:val="x-none" w:eastAsia="x-none"/>
        </w:rPr>
        <w:t>=</w:t>
      </w:r>
      <w:r w:rsidRPr="00A46C59">
        <w:rPr>
          <w:bCs/>
          <w:lang w:val="x-none" w:eastAsia="x-none"/>
        </w:rPr>
        <w:tab/>
        <w:t>(-1) * [</w:t>
      </w:r>
      <w:del w:id="553" w:author="IMM 111921" w:date="2021-11-16T11:35:00Z">
        <w:r w:rsidRPr="00A46C59">
          <w:rPr>
            <w:bCs/>
            <w:lang w:val="x-none" w:eastAsia="x-none"/>
          </w:rPr>
          <w:delText>(</w:delText>
        </w:r>
      </w:del>
      <w:r w:rsidRPr="00A46C59">
        <w:rPr>
          <w:bCs/>
          <w:lang w:val="x-none" w:eastAsia="x-none"/>
        </w:rPr>
        <w:t>RTRDASIAMTTOT</w:t>
      </w:r>
      <w:del w:id="554" w:author="IMM 111921" w:date="2021-11-16T11:35:00Z">
        <w:r w:rsidRPr="00A46C59">
          <w:rPr>
            <w:bCs/>
            <w:lang w:val="x-none" w:eastAsia="x-none"/>
          </w:rPr>
          <w:delText xml:space="preserve"> + RTRDRUCRSVAMTTOT)</w:delText>
        </w:r>
      </w:del>
      <w:r w:rsidRPr="00A46C59">
        <w:rPr>
          <w:bCs/>
          <w:lang w:val="x-none" w:eastAsia="x-none"/>
        </w:rPr>
        <w:t xml:space="preserve"> * LRS </w:t>
      </w:r>
      <w:r w:rsidRPr="00A46C59">
        <w:rPr>
          <w:bCs/>
          <w:i/>
          <w:vertAlign w:val="subscript"/>
          <w:lang w:val="x-none" w:eastAsia="x-none"/>
        </w:rPr>
        <w:t>q</w:t>
      </w:r>
      <w:r w:rsidRPr="00A46C59">
        <w:rPr>
          <w:bCs/>
          <w:lang w:val="x-none" w:eastAsia="x-none"/>
        </w:rPr>
        <w:t>]</w:t>
      </w:r>
    </w:p>
    <w:p w14:paraId="3401F38D" w14:textId="77777777" w:rsidR="00A46C59" w:rsidRPr="00A46C59" w:rsidRDefault="00A46C59" w:rsidP="00A46C59">
      <w:pPr>
        <w:spacing w:before="120" w:after="120"/>
      </w:pPr>
      <w:r w:rsidRPr="00A46C59">
        <w:t>Where:</w:t>
      </w:r>
    </w:p>
    <w:p w14:paraId="49E925BD" w14:textId="77777777" w:rsidR="00A46C59" w:rsidRPr="00A46C59" w:rsidRDefault="00A46C59" w:rsidP="00A46C59">
      <w:pPr>
        <w:tabs>
          <w:tab w:val="left" w:pos="2160"/>
          <w:tab w:val="left" w:pos="2880"/>
        </w:tabs>
        <w:spacing w:after="240"/>
        <w:ind w:leftChars="488" w:left="3600" w:hangingChars="1012" w:hanging="2429"/>
        <w:rPr>
          <w:bCs/>
          <w:i/>
          <w:vertAlign w:val="subscript"/>
        </w:rPr>
      </w:pPr>
      <w:r w:rsidRPr="00A46C59">
        <w:rPr>
          <w:bCs/>
        </w:rPr>
        <w:t>RTASIAMTTOT</w:t>
      </w:r>
      <w:r w:rsidRPr="00A46C59">
        <w:rPr>
          <w:bCs/>
        </w:rPr>
        <w:tab/>
      </w:r>
      <w:r w:rsidRPr="00A46C59">
        <w:rPr>
          <w:bCs/>
        </w:rPr>
        <w:tab/>
        <w:t>=</w:t>
      </w:r>
      <w:r w:rsidRPr="00A46C59">
        <w:rPr>
          <w:bCs/>
        </w:rPr>
        <w:tab/>
      </w:r>
      <w:r w:rsidRPr="00A46C59">
        <w:rPr>
          <w:bCs/>
          <w:position w:val="-22"/>
        </w:rPr>
        <w:object w:dxaOrig="150" w:dyaOrig="405" w14:anchorId="6FC66614">
          <v:shape id="_x0000_i1071" type="#_x0000_t75" style="width:7.5pt;height:21.75pt" o:ole="">
            <v:imagedata r:id="rId66" o:title=""/>
          </v:shape>
          <o:OLEObject Type="Embed" ProgID="Equation.3" ShapeID="_x0000_i1071" DrawAspect="Content" ObjectID="_1704010628" r:id="rId67"/>
        </w:object>
      </w:r>
      <w:r w:rsidRPr="00A46C59">
        <w:rPr>
          <w:bCs/>
        </w:rPr>
        <w:t xml:space="preserve">RTASIAMT </w:t>
      </w:r>
      <w:r w:rsidRPr="00A46C59">
        <w:rPr>
          <w:bCs/>
          <w:i/>
          <w:vertAlign w:val="subscript"/>
        </w:rPr>
        <w:t>q</w:t>
      </w:r>
    </w:p>
    <w:p w14:paraId="1059A25F" w14:textId="77777777" w:rsidR="00A46C59" w:rsidRPr="00A46C59" w:rsidRDefault="00A46C59" w:rsidP="00A46C59">
      <w:pPr>
        <w:tabs>
          <w:tab w:val="left" w:pos="2160"/>
          <w:tab w:val="left" w:pos="2880"/>
        </w:tabs>
        <w:spacing w:after="240"/>
        <w:ind w:leftChars="487" w:left="3598" w:hangingChars="1012" w:hanging="2429"/>
        <w:rPr>
          <w:del w:id="555" w:author="IMM 111921" w:date="2021-11-16T11:35:00Z"/>
          <w:bCs/>
          <w:i/>
          <w:vertAlign w:val="subscript"/>
        </w:rPr>
      </w:pPr>
      <w:del w:id="556" w:author="IMM 111921" w:date="2021-11-16T11:35:00Z">
        <w:r w:rsidRPr="00A46C59">
          <w:rPr>
            <w:bCs/>
          </w:rPr>
          <w:delText>RTRUCRSVAMTTOT</w:delText>
        </w:r>
        <w:r w:rsidRPr="00A46C59">
          <w:rPr>
            <w:bCs/>
          </w:rPr>
          <w:tab/>
          <w:delText>=</w:delText>
        </w:r>
        <w:r w:rsidRPr="00A46C59">
          <w:rPr>
            <w:bCs/>
          </w:rPr>
          <w:tab/>
        </w:r>
        <w:r w:rsidRPr="00A46C59">
          <w:rPr>
            <w:position w:val="-22"/>
          </w:rPr>
          <w:object w:dxaOrig="150" w:dyaOrig="405" w14:anchorId="2946F6EB">
            <v:shape id="_x0000_i1072" type="#_x0000_t75" style="width:7.5pt;height:21.75pt" o:ole="">
              <v:imagedata r:id="rId66" o:title=""/>
            </v:shape>
            <o:OLEObject Type="Embed" ProgID="Equation.3" ShapeID="_x0000_i1072" DrawAspect="Content" ObjectID="_1704010629" r:id="rId68"/>
          </w:object>
        </w:r>
        <w:r w:rsidRPr="00A46C59">
          <w:rPr>
            <w:bCs/>
          </w:rPr>
          <w:delText xml:space="preserve"> RTRUCRSVAMT </w:delText>
        </w:r>
        <w:r w:rsidRPr="00A46C59">
          <w:rPr>
            <w:bCs/>
            <w:i/>
            <w:vertAlign w:val="subscript"/>
          </w:rPr>
          <w:delText>q</w:delText>
        </w:r>
      </w:del>
    </w:p>
    <w:p w14:paraId="59B6E0C4" w14:textId="77777777" w:rsidR="00A46C59" w:rsidRPr="00A46C59" w:rsidRDefault="00A46C59" w:rsidP="00A46C59">
      <w:pPr>
        <w:tabs>
          <w:tab w:val="left" w:pos="2160"/>
          <w:tab w:val="left" w:pos="2880"/>
        </w:tabs>
        <w:spacing w:after="240"/>
        <w:ind w:leftChars="488" w:left="3600" w:hangingChars="1012" w:hanging="2429"/>
        <w:rPr>
          <w:bCs/>
          <w:i/>
          <w:vertAlign w:val="subscript"/>
        </w:rPr>
      </w:pPr>
      <w:r w:rsidRPr="00A46C59">
        <w:t>RTRDASIAMTTOT</w:t>
      </w:r>
      <w:r w:rsidRPr="00A46C59">
        <w:tab/>
        <w:t>=</w:t>
      </w:r>
      <w:r w:rsidRPr="00A46C59">
        <w:tab/>
      </w:r>
      <w:r w:rsidRPr="00A46C59">
        <w:rPr>
          <w:bCs/>
          <w:position w:val="-22"/>
        </w:rPr>
        <w:object w:dxaOrig="150" w:dyaOrig="405" w14:anchorId="227B4D58">
          <v:shape id="_x0000_i1073" type="#_x0000_t75" style="width:7.5pt;height:21.75pt" o:ole="">
            <v:imagedata r:id="rId66" o:title=""/>
          </v:shape>
          <o:OLEObject Type="Embed" ProgID="Equation.3" ShapeID="_x0000_i1073" DrawAspect="Content" ObjectID="_1704010630" r:id="rId69"/>
        </w:object>
      </w:r>
      <w:r w:rsidRPr="00A46C59">
        <w:t xml:space="preserve">RTRDASIAMT </w:t>
      </w:r>
      <w:r w:rsidRPr="00A46C59">
        <w:rPr>
          <w:i/>
          <w:vertAlign w:val="subscript"/>
        </w:rPr>
        <w:t>q</w:t>
      </w:r>
    </w:p>
    <w:p w14:paraId="57D99944" w14:textId="77777777" w:rsidR="00A46C59" w:rsidRPr="00A46C59" w:rsidRDefault="00A46C59" w:rsidP="00A46C59">
      <w:pPr>
        <w:tabs>
          <w:tab w:val="left" w:pos="2160"/>
          <w:tab w:val="left" w:pos="2880"/>
        </w:tabs>
        <w:spacing w:after="240"/>
        <w:ind w:leftChars="487" w:left="3598" w:hangingChars="1012" w:hanging="2429"/>
        <w:rPr>
          <w:bCs/>
          <w:i/>
          <w:vertAlign w:val="subscript"/>
        </w:rPr>
      </w:pPr>
      <w:del w:id="557" w:author="IMM 111921" w:date="2021-11-16T11:35:00Z">
        <w:r w:rsidRPr="00A46C59">
          <w:rPr>
            <w:bCs/>
          </w:rPr>
          <w:delText>RTRDRUCRSVAMTTOT=</w:delText>
        </w:r>
        <w:r w:rsidRPr="00A46C59">
          <w:rPr>
            <w:bCs/>
          </w:rPr>
          <w:tab/>
        </w:r>
        <w:r w:rsidRPr="00A46C59">
          <w:rPr>
            <w:bCs/>
            <w:position w:val="-22"/>
          </w:rPr>
          <w:object w:dxaOrig="150" w:dyaOrig="405" w14:anchorId="6F52F6BE">
            <v:shape id="_x0000_i1074" type="#_x0000_t75" style="width:7.5pt;height:21.75pt" o:ole="">
              <v:imagedata r:id="rId66" o:title=""/>
            </v:shape>
            <o:OLEObject Type="Embed" ProgID="Equation.3" ShapeID="_x0000_i1074" DrawAspect="Content" ObjectID="_1704010631" r:id="rId70"/>
          </w:object>
        </w:r>
        <w:r w:rsidRPr="00A46C59">
          <w:rPr>
            <w:bCs/>
          </w:rPr>
          <w:delText xml:space="preserve"> RTRDRUCRSVAMT </w:delText>
        </w:r>
        <w:r w:rsidRPr="00A46C59">
          <w:rPr>
            <w:bCs/>
            <w:i/>
            <w:vertAlign w:val="subscript"/>
          </w:rPr>
          <w:delText>q</w:delText>
        </w:r>
      </w:del>
    </w:p>
    <w:p w14:paraId="51D9AC47" w14:textId="77777777" w:rsidR="00A46C59" w:rsidRPr="00A46C59" w:rsidRDefault="00A46C59" w:rsidP="00A46C59">
      <w:r w:rsidRPr="00A46C59">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A46C59" w:rsidRPr="00A46C59" w14:paraId="27DF80E9" w14:textId="77777777" w:rsidTr="00A46C59">
        <w:trPr>
          <w:tblHeader/>
        </w:trPr>
        <w:tc>
          <w:tcPr>
            <w:tcW w:w="1244" w:type="pct"/>
            <w:tcBorders>
              <w:top w:val="single" w:sz="4" w:space="0" w:color="auto"/>
              <w:left w:val="single" w:sz="4" w:space="0" w:color="auto"/>
              <w:bottom w:val="single" w:sz="4" w:space="0" w:color="auto"/>
              <w:right w:val="single" w:sz="4" w:space="0" w:color="auto"/>
            </w:tcBorders>
            <w:hideMark/>
          </w:tcPr>
          <w:p w14:paraId="26B3132F" w14:textId="77777777" w:rsidR="00A46C59" w:rsidRPr="00A46C59" w:rsidRDefault="00A46C59" w:rsidP="00A46C59">
            <w:pPr>
              <w:spacing w:after="120"/>
              <w:rPr>
                <w:b/>
                <w:iCs/>
                <w:sz w:val="20"/>
                <w:szCs w:val="20"/>
              </w:rPr>
            </w:pPr>
            <w:r w:rsidRPr="00A46C59">
              <w:rPr>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3EF3C16C" w14:textId="77777777" w:rsidR="00A46C59" w:rsidRPr="00A46C59" w:rsidRDefault="00A46C59" w:rsidP="00A46C59">
            <w:pPr>
              <w:spacing w:after="120"/>
              <w:rPr>
                <w:b/>
                <w:iCs/>
                <w:sz w:val="20"/>
                <w:szCs w:val="20"/>
              </w:rPr>
            </w:pPr>
            <w:r w:rsidRPr="00A46C59">
              <w:rPr>
                <w:b/>
                <w:iCs/>
                <w:sz w:val="20"/>
                <w:szCs w:val="20"/>
              </w:rPr>
              <w:t>Unit</w:t>
            </w:r>
          </w:p>
        </w:tc>
        <w:tc>
          <w:tcPr>
            <w:tcW w:w="3440" w:type="pct"/>
            <w:tcBorders>
              <w:top w:val="single" w:sz="4" w:space="0" w:color="auto"/>
              <w:left w:val="single" w:sz="4" w:space="0" w:color="auto"/>
              <w:bottom w:val="single" w:sz="4" w:space="0" w:color="auto"/>
              <w:right w:val="single" w:sz="4" w:space="0" w:color="auto"/>
            </w:tcBorders>
            <w:hideMark/>
          </w:tcPr>
          <w:p w14:paraId="285033C9" w14:textId="77777777" w:rsidR="00A46C59" w:rsidRPr="00A46C59" w:rsidRDefault="00A46C59" w:rsidP="00A46C59">
            <w:pPr>
              <w:spacing w:after="120"/>
              <w:rPr>
                <w:b/>
                <w:iCs/>
                <w:sz w:val="20"/>
                <w:szCs w:val="20"/>
              </w:rPr>
            </w:pPr>
            <w:r w:rsidRPr="00A46C59">
              <w:rPr>
                <w:b/>
                <w:iCs/>
                <w:sz w:val="20"/>
                <w:szCs w:val="20"/>
              </w:rPr>
              <w:t>Definition</w:t>
            </w:r>
          </w:p>
        </w:tc>
      </w:tr>
      <w:tr w:rsidR="00A46C59" w:rsidRPr="00A46C59" w14:paraId="0088FC7A"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44612AC9" w14:textId="77777777" w:rsidR="00A46C59" w:rsidRPr="00A46C59" w:rsidRDefault="00A46C59" w:rsidP="00A46C59">
            <w:pPr>
              <w:spacing w:after="60"/>
              <w:rPr>
                <w:iCs/>
                <w:sz w:val="20"/>
                <w:szCs w:val="20"/>
              </w:rPr>
            </w:pPr>
            <w:r w:rsidRPr="00A46C59">
              <w:rPr>
                <w:b/>
                <w:iCs/>
                <w:sz w:val="20"/>
                <w:szCs w:val="20"/>
              </w:rPr>
              <w:t xml:space="preserve">LAASIRNAMT </w:t>
            </w:r>
            <w:r w:rsidRPr="00A46C59">
              <w:rPr>
                <w:b/>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EB32713"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9EEFDBD" w14:textId="77777777" w:rsidR="00A46C59" w:rsidRPr="00A46C59" w:rsidRDefault="00A46C59" w:rsidP="00A46C59">
            <w:pPr>
              <w:spacing w:after="60"/>
              <w:rPr>
                <w:iCs/>
                <w:sz w:val="20"/>
                <w:szCs w:val="20"/>
              </w:rPr>
            </w:pPr>
            <w:r w:rsidRPr="00A46C59">
              <w:rPr>
                <w:i/>
                <w:iCs/>
                <w:sz w:val="20"/>
                <w:szCs w:val="20"/>
              </w:rPr>
              <w:t>Load-Allocated Ancillary Service Imbalance Revenue Neutrality Amount per QSE</w:t>
            </w:r>
            <w:r w:rsidRPr="00A46C59">
              <w:rPr>
                <w:iCs/>
                <w:sz w:val="20"/>
                <w:szCs w:val="20"/>
              </w:rPr>
              <w:t xml:space="preserve">—The QSE </w:t>
            </w:r>
            <w:r w:rsidRPr="00A46C59">
              <w:rPr>
                <w:i/>
                <w:iCs/>
                <w:sz w:val="20"/>
                <w:szCs w:val="20"/>
              </w:rPr>
              <w:t>q</w:t>
            </w:r>
            <w:r w:rsidRPr="00A46C59">
              <w:rPr>
                <w:iCs/>
                <w:sz w:val="20"/>
                <w:szCs w:val="20"/>
              </w:rPr>
              <w:t>’s share of the total Real-Time Ancillary Service imbalance revenue neutrality amount associated with ORDC for the 15-minute Settlement Interval.</w:t>
            </w:r>
          </w:p>
        </w:tc>
      </w:tr>
      <w:tr w:rsidR="00A46C59" w:rsidRPr="00A46C59" w14:paraId="03C59B1B"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224A8C5E" w14:textId="77777777" w:rsidR="00A46C59" w:rsidRPr="00A46C59" w:rsidRDefault="00A46C59" w:rsidP="00A46C59">
            <w:pPr>
              <w:spacing w:after="60"/>
              <w:rPr>
                <w:iCs/>
                <w:sz w:val="20"/>
                <w:szCs w:val="20"/>
              </w:rPr>
            </w:pPr>
            <w:r w:rsidRPr="00A46C59">
              <w:rPr>
                <w:iCs/>
                <w:sz w:val="20"/>
                <w:szCs w:val="20"/>
              </w:rPr>
              <w:t xml:space="preserve">LARDASIRNAMT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20F7C6E5"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C960EE0" w14:textId="77777777" w:rsidR="00A46C59" w:rsidRPr="00A46C59" w:rsidRDefault="00A46C59" w:rsidP="00A46C59">
            <w:pPr>
              <w:spacing w:after="60"/>
              <w:rPr>
                <w:i/>
                <w:iCs/>
                <w:sz w:val="20"/>
                <w:szCs w:val="20"/>
              </w:rPr>
            </w:pPr>
            <w:r w:rsidRPr="00A46C59">
              <w:rPr>
                <w:i/>
                <w:iCs/>
                <w:sz w:val="20"/>
                <w:szCs w:val="20"/>
              </w:rPr>
              <w:t>Load-Allocated Reliability Deployment Ancillary Service Imbalance Revenue Neutrality Amount per QSE</w:t>
            </w:r>
            <w:r w:rsidRPr="00A46C59">
              <w:rPr>
                <w:iCs/>
                <w:sz w:val="20"/>
                <w:szCs w:val="20"/>
              </w:rPr>
              <w:t xml:space="preserve">—The QSE </w:t>
            </w:r>
            <w:r w:rsidRPr="00A46C59">
              <w:rPr>
                <w:i/>
                <w:iCs/>
                <w:sz w:val="20"/>
                <w:szCs w:val="20"/>
              </w:rPr>
              <w:t>q</w:t>
            </w:r>
            <w:r w:rsidRPr="00A46C59">
              <w:rPr>
                <w:iCs/>
                <w:sz w:val="20"/>
                <w:szCs w:val="20"/>
              </w:rPr>
              <w:t>’s share of the total Real-Time Ancillary Service imbalance revenue neutrality amount associated with Reliability Deployments for the 15-minute Settlement Interval.</w:t>
            </w:r>
          </w:p>
        </w:tc>
      </w:tr>
      <w:tr w:rsidR="00A46C59" w:rsidRPr="00A46C59" w14:paraId="49A8BFB0"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4EDC1002" w14:textId="77777777" w:rsidR="00A46C59" w:rsidRPr="00A46C59" w:rsidRDefault="00A46C59" w:rsidP="00A46C59">
            <w:pPr>
              <w:spacing w:after="60"/>
              <w:rPr>
                <w:iCs/>
                <w:sz w:val="20"/>
                <w:szCs w:val="20"/>
              </w:rPr>
            </w:pPr>
            <w:r w:rsidRPr="00A46C59">
              <w:rPr>
                <w:iCs/>
                <w:sz w:val="20"/>
                <w:szCs w:val="20"/>
              </w:rPr>
              <w:t>RTASIAMTTOT</w:t>
            </w:r>
          </w:p>
        </w:tc>
        <w:tc>
          <w:tcPr>
            <w:tcW w:w="316" w:type="pct"/>
            <w:tcBorders>
              <w:top w:val="single" w:sz="4" w:space="0" w:color="auto"/>
              <w:left w:val="single" w:sz="4" w:space="0" w:color="auto"/>
              <w:bottom w:val="single" w:sz="4" w:space="0" w:color="auto"/>
              <w:right w:val="single" w:sz="4" w:space="0" w:color="auto"/>
            </w:tcBorders>
            <w:hideMark/>
          </w:tcPr>
          <w:p w14:paraId="6B5EF537"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34F22CAD" w14:textId="77777777" w:rsidR="00A46C59" w:rsidRPr="00A46C59" w:rsidRDefault="00A46C59" w:rsidP="00A46C59">
            <w:pPr>
              <w:spacing w:after="60"/>
              <w:rPr>
                <w:i/>
                <w:iCs/>
                <w:sz w:val="20"/>
                <w:szCs w:val="20"/>
              </w:rPr>
            </w:pPr>
            <w:r w:rsidRPr="00A46C59">
              <w:rPr>
                <w:i/>
                <w:iCs/>
                <w:sz w:val="20"/>
                <w:szCs w:val="20"/>
              </w:rPr>
              <w:t>Real-Time Ancillary Service Imbalance Market Total Amount</w:t>
            </w:r>
            <w:r w:rsidRPr="00A46C59">
              <w:rPr>
                <w:iCs/>
                <w:sz w:val="20"/>
                <w:szCs w:val="20"/>
              </w:rPr>
              <w:t>—</w:t>
            </w:r>
            <w:r w:rsidRPr="00A46C59">
              <w:rPr>
                <w:sz w:val="20"/>
                <w:szCs w:val="20"/>
              </w:rPr>
              <w:t xml:space="preserve">The total payment or charge to all QSEs </w:t>
            </w:r>
            <w:r w:rsidRPr="00A46C59">
              <w:rPr>
                <w:iCs/>
                <w:sz w:val="20"/>
                <w:szCs w:val="20"/>
              </w:rPr>
              <w:t xml:space="preserve">for the Real-Time Ancillary Service imbalance associated with ORDC </w:t>
            </w:r>
            <w:r w:rsidRPr="00A46C59">
              <w:rPr>
                <w:sz w:val="20"/>
                <w:szCs w:val="20"/>
              </w:rPr>
              <w:t>for each 15-minute Settlement Interval.</w:t>
            </w:r>
          </w:p>
        </w:tc>
      </w:tr>
      <w:tr w:rsidR="00A46C59" w:rsidRPr="00A46C59" w14:paraId="4E4E69A0"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69CEB0C8" w14:textId="77777777" w:rsidR="00A46C59" w:rsidRPr="00A46C59" w:rsidRDefault="00A46C59" w:rsidP="00A46C59">
            <w:pPr>
              <w:spacing w:after="60"/>
              <w:rPr>
                <w:iCs/>
                <w:sz w:val="20"/>
                <w:szCs w:val="20"/>
              </w:rPr>
            </w:pPr>
            <w:r w:rsidRPr="00A46C59">
              <w:rPr>
                <w:iCs/>
                <w:sz w:val="20"/>
                <w:szCs w:val="20"/>
              </w:rPr>
              <w:t>RTASIAMT</w:t>
            </w:r>
            <w:r w:rsidRPr="00A46C59">
              <w:rPr>
                <w:i/>
                <w:iCs/>
                <w:sz w:val="20"/>
                <w:szCs w:val="20"/>
                <w:vertAlign w:val="subscript"/>
              </w:rPr>
              <w:t xml:space="preserve"> q</w:t>
            </w:r>
          </w:p>
        </w:tc>
        <w:tc>
          <w:tcPr>
            <w:tcW w:w="316" w:type="pct"/>
            <w:tcBorders>
              <w:top w:val="single" w:sz="4" w:space="0" w:color="auto"/>
              <w:left w:val="single" w:sz="4" w:space="0" w:color="auto"/>
              <w:bottom w:val="single" w:sz="4" w:space="0" w:color="auto"/>
              <w:right w:val="single" w:sz="4" w:space="0" w:color="auto"/>
            </w:tcBorders>
            <w:hideMark/>
          </w:tcPr>
          <w:p w14:paraId="3960CD6F"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1B600ED" w14:textId="77777777" w:rsidR="00A46C59" w:rsidRPr="00A46C59" w:rsidRDefault="00A46C59" w:rsidP="00A46C59">
            <w:pPr>
              <w:spacing w:after="60"/>
              <w:rPr>
                <w:iCs/>
                <w:sz w:val="20"/>
                <w:szCs w:val="20"/>
              </w:rPr>
            </w:pPr>
            <w:r w:rsidRPr="00A46C59">
              <w:rPr>
                <w:i/>
                <w:iCs/>
                <w:sz w:val="20"/>
                <w:szCs w:val="20"/>
              </w:rPr>
              <w:t>Real-Time Ancillary Service Imbalance Amount</w:t>
            </w:r>
            <w:r w:rsidRPr="00A46C59">
              <w:rPr>
                <w:iCs/>
                <w:sz w:val="20"/>
                <w:szCs w:val="20"/>
              </w:rPr>
              <w:t>—</w:t>
            </w:r>
            <w:r w:rsidRPr="00A46C59">
              <w:rPr>
                <w:sz w:val="20"/>
                <w:szCs w:val="20"/>
              </w:rPr>
              <w:t xml:space="preserve">The total payment or charge to QSE </w:t>
            </w:r>
            <w:r w:rsidRPr="00A46C59">
              <w:rPr>
                <w:i/>
                <w:sz w:val="20"/>
                <w:szCs w:val="20"/>
              </w:rPr>
              <w:t>q</w:t>
            </w:r>
            <w:r w:rsidRPr="00A46C59">
              <w:rPr>
                <w:sz w:val="20"/>
                <w:szCs w:val="20"/>
              </w:rPr>
              <w:t xml:space="preserve"> </w:t>
            </w:r>
            <w:r w:rsidRPr="00A46C59">
              <w:rPr>
                <w:iCs/>
                <w:sz w:val="20"/>
                <w:szCs w:val="20"/>
              </w:rPr>
              <w:t xml:space="preserve">for the Real-Time Ancillary Service imbalance associated with ORDC </w:t>
            </w:r>
            <w:r w:rsidRPr="00A46C59">
              <w:rPr>
                <w:sz w:val="20"/>
                <w:szCs w:val="20"/>
              </w:rPr>
              <w:t>for each 15-minute Settlement Interval.</w:t>
            </w:r>
          </w:p>
        </w:tc>
      </w:tr>
      <w:tr w:rsidR="00A46C59" w:rsidRPr="00A46C59" w14:paraId="561DCD33"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3136FDB0" w14:textId="77777777" w:rsidR="00A46C59" w:rsidRPr="00A46C59" w:rsidRDefault="00A46C59" w:rsidP="00A46C59">
            <w:pPr>
              <w:spacing w:after="60"/>
              <w:rPr>
                <w:iCs/>
                <w:sz w:val="20"/>
                <w:szCs w:val="20"/>
              </w:rPr>
            </w:pPr>
            <w:r w:rsidRPr="00A46C59">
              <w:rPr>
                <w:iCs/>
                <w:sz w:val="20"/>
                <w:szCs w:val="20"/>
              </w:rPr>
              <w:t>RTRDASIAMTTOT</w:t>
            </w:r>
          </w:p>
        </w:tc>
        <w:tc>
          <w:tcPr>
            <w:tcW w:w="316" w:type="pct"/>
            <w:tcBorders>
              <w:top w:val="single" w:sz="4" w:space="0" w:color="auto"/>
              <w:left w:val="single" w:sz="4" w:space="0" w:color="auto"/>
              <w:bottom w:val="single" w:sz="4" w:space="0" w:color="auto"/>
              <w:right w:val="single" w:sz="4" w:space="0" w:color="auto"/>
            </w:tcBorders>
            <w:hideMark/>
          </w:tcPr>
          <w:p w14:paraId="25AF0542"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466970EB" w14:textId="77777777" w:rsidR="00A46C59" w:rsidRPr="00A46C59" w:rsidRDefault="00A46C59" w:rsidP="00A46C59">
            <w:pPr>
              <w:spacing w:after="60"/>
              <w:rPr>
                <w:i/>
                <w:iCs/>
                <w:sz w:val="20"/>
                <w:szCs w:val="20"/>
              </w:rPr>
            </w:pPr>
            <w:r w:rsidRPr="00A46C59">
              <w:rPr>
                <w:i/>
                <w:iCs/>
                <w:sz w:val="20"/>
                <w:szCs w:val="20"/>
              </w:rPr>
              <w:t>Real-Time Reliability Deployment Ancillary Service Imbalance Market Total Amount</w:t>
            </w:r>
            <w:r w:rsidRPr="00A46C59">
              <w:rPr>
                <w:iCs/>
                <w:sz w:val="20"/>
                <w:szCs w:val="20"/>
              </w:rPr>
              <w:t>—</w:t>
            </w:r>
            <w:r w:rsidRPr="00A46C59">
              <w:rPr>
                <w:sz w:val="20"/>
                <w:szCs w:val="20"/>
              </w:rPr>
              <w:t xml:space="preserve">The total payment or charge to all QSEs </w:t>
            </w:r>
            <w:r w:rsidRPr="00A46C59">
              <w:rPr>
                <w:iCs/>
                <w:sz w:val="20"/>
                <w:szCs w:val="20"/>
              </w:rPr>
              <w:t xml:space="preserve">for the Real-Time Ancillary Service imbalance associated with Reliability Deployments </w:t>
            </w:r>
            <w:r w:rsidRPr="00A46C59">
              <w:rPr>
                <w:sz w:val="20"/>
                <w:szCs w:val="20"/>
              </w:rPr>
              <w:t>for each 15-minute Settlement Interval.</w:t>
            </w:r>
          </w:p>
        </w:tc>
      </w:tr>
      <w:tr w:rsidR="00A46C59" w:rsidRPr="00A46C59" w14:paraId="5DA260D2"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5055F199" w14:textId="77777777" w:rsidR="00A46C59" w:rsidRPr="00A46C59" w:rsidRDefault="00A46C59" w:rsidP="00A46C59">
            <w:pPr>
              <w:spacing w:after="60"/>
              <w:rPr>
                <w:iCs/>
                <w:sz w:val="20"/>
                <w:szCs w:val="20"/>
              </w:rPr>
            </w:pPr>
            <w:r w:rsidRPr="00A46C59">
              <w:rPr>
                <w:iCs/>
                <w:sz w:val="20"/>
                <w:szCs w:val="20"/>
              </w:rPr>
              <w:t xml:space="preserve">RTRDASIAMT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0C224CC8" w14:textId="77777777" w:rsidR="00A46C59" w:rsidRPr="00A46C59" w:rsidRDefault="00A46C59" w:rsidP="00A46C59">
            <w:pPr>
              <w:spacing w:after="60"/>
              <w:rPr>
                <w:iCs/>
                <w:sz w:val="20"/>
                <w:szCs w:val="20"/>
              </w:rPr>
            </w:pPr>
            <w:r w:rsidRPr="00A46C59">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AE8521A" w14:textId="77777777" w:rsidR="00A46C59" w:rsidRPr="00A46C59" w:rsidRDefault="00A46C59" w:rsidP="00A46C59">
            <w:pPr>
              <w:spacing w:after="60"/>
              <w:rPr>
                <w:i/>
                <w:iCs/>
                <w:sz w:val="20"/>
                <w:szCs w:val="20"/>
              </w:rPr>
            </w:pPr>
            <w:r w:rsidRPr="00A46C59">
              <w:rPr>
                <w:i/>
                <w:iCs/>
                <w:sz w:val="20"/>
                <w:szCs w:val="20"/>
              </w:rPr>
              <w:t>Real-Time Reliability Deployment Ancillary Service Imbalance Amount</w:t>
            </w:r>
            <w:r w:rsidRPr="00A46C59">
              <w:rPr>
                <w:iCs/>
                <w:sz w:val="20"/>
                <w:szCs w:val="20"/>
              </w:rPr>
              <w:t>—</w:t>
            </w:r>
            <w:r w:rsidRPr="00A46C59">
              <w:rPr>
                <w:sz w:val="20"/>
                <w:szCs w:val="20"/>
              </w:rPr>
              <w:t xml:space="preserve">The total payment or charge to QSE </w:t>
            </w:r>
            <w:r w:rsidRPr="00A46C59">
              <w:rPr>
                <w:i/>
                <w:sz w:val="20"/>
                <w:szCs w:val="20"/>
              </w:rPr>
              <w:t>q</w:t>
            </w:r>
            <w:r w:rsidRPr="00A46C59">
              <w:rPr>
                <w:sz w:val="20"/>
                <w:szCs w:val="20"/>
              </w:rPr>
              <w:t xml:space="preserve"> </w:t>
            </w:r>
            <w:r w:rsidRPr="00A46C59">
              <w:rPr>
                <w:iCs/>
                <w:sz w:val="20"/>
                <w:szCs w:val="20"/>
              </w:rPr>
              <w:t xml:space="preserve">for the Real-Time Ancillary Service imbalance associated with Reliability Deployments </w:t>
            </w:r>
            <w:r w:rsidRPr="00A46C59">
              <w:rPr>
                <w:sz w:val="20"/>
                <w:szCs w:val="20"/>
              </w:rPr>
              <w:t>for each 15-minute Settlement Interval.</w:t>
            </w:r>
          </w:p>
        </w:tc>
      </w:tr>
      <w:tr w:rsidR="00A46C59" w:rsidRPr="00A46C59" w14:paraId="219C770A" w14:textId="77777777" w:rsidTr="00A46C59">
        <w:trPr>
          <w:del w:id="558"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39694D07" w14:textId="77777777" w:rsidR="00A46C59" w:rsidRPr="00A46C59" w:rsidRDefault="00A46C59" w:rsidP="00A46C59">
            <w:pPr>
              <w:spacing w:after="60"/>
              <w:rPr>
                <w:del w:id="559" w:author="IMM 111921" w:date="2021-11-16T11:35:00Z"/>
                <w:iCs/>
                <w:sz w:val="20"/>
                <w:szCs w:val="20"/>
              </w:rPr>
            </w:pPr>
            <w:del w:id="560" w:author="IMM 111921" w:date="2021-11-16T11:35:00Z">
              <w:r w:rsidRPr="00A46C59">
                <w:rPr>
                  <w:iCs/>
                  <w:sz w:val="20"/>
                  <w:szCs w:val="20"/>
                </w:rPr>
                <w:delText>RTRUCRSVAMTTOT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17BCDF3C" w14:textId="77777777" w:rsidR="00A46C59" w:rsidRPr="00A46C59" w:rsidRDefault="00A46C59" w:rsidP="00A46C59">
            <w:pPr>
              <w:spacing w:after="60"/>
              <w:rPr>
                <w:del w:id="561" w:author="IMM 111921" w:date="2021-11-16T11:35:00Z"/>
                <w:iCs/>
                <w:sz w:val="20"/>
                <w:szCs w:val="20"/>
              </w:rPr>
            </w:pPr>
            <w:del w:id="562" w:author="IMM 111921" w:date="2021-11-16T11:35:00Z">
              <w:r w:rsidRPr="00A46C59">
                <w:rPr>
                  <w:b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43CCC488" w14:textId="77777777" w:rsidR="00A46C59" w:rsidRPr="00A46C59" w:rsidRDefault="00A46C59" w:rsidP="00A46C59">
            <w:pPr>
              <w:spacing w:after="60"/>
              <w:rPr>
                <w:del w:id="563" w:author="IMM 111921" w:date="2021-11-16T11:35:00Z"/>
                <w:i/>
                <w:iCs/>
                <w:sz w:val="20"/>
                <w:szCs w:val="20"/>
              </w:rPr>
            </w:pPr>
            <w:del w:id="564" w:author="IMM 111921" w:date="2021-11-16T11:35:00Z">
              <w:r w:rsidRPr="00A46C59">
                <w:rPr>
                  <w:i/>
                  <w:iCs/>
                  <w:sz w:val="20"/>
                  <w:szCs w:val="20"/>
                </w:rPr>
                <w:delText>Real-Time RUC Ancillary Service Reserve Market Total Amount</w:delText>
              </w:r>
              <w:r w:rsidRPr="00A46C59">
                <w:rPr>
                  <w:iCs/>
                  <w:sz w:val="20"/>
                  <w:szCs w:val="20"/>
                </w:rPr>
                <w:delText>—</w:delText>
              </w:r>
              <w:r w:rsidRPr="00A46C59">
                <w:rPr>
                  <w:sz w:val="20"/>
                  <w:szCs w:val="20"/>
                </w:rPr>
                <w:delText xml:space="preserve">The total payment to all QSEs </w:delText>
              </w:r>
              <w:r w:rsidRPr="00A46C59">
                <w:rPr>
                  <w:iCs/>
                  <w:sz w:val="20"/>
                  <w:szCs w:val="20"/>
                </w:rPr>
                <w:delText xml:space="preserve">for the Real-Time RUC Ancillary Service reserve payments associated with ORDC </w:delText>
              </w:r>
              <w:r w:rsidRPr="00A46C59">
                <w:rPr>
                  <w:sz w:val="20"/>
                  <w:szCs w:val="20"/>
                </w:rPr>
                <w:delText>for each 15-minute Settlement Interval.</w:delText>
              </w:r>
            </w:del>
          </w:p>
        </w:tc>
      </w:tr>
      <w:tr w:rsidR="00A46C59" w:rsidRPr="00A46C59" w14:paraId="2284F882" w14:textId="77777777" w:rsidTr="00A46C59">
        <w:trPr>
          <w:del w:id="565"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0A8F881D" w14:textId="77777777" w:rsidR="00A46C59" w:rsidRPr="00A46C59" w:rsidRDefault="00A46C59" w:rsidP="00A46C59">
            <w:pPr>
              <w:spacing w:after="60"/>
              <w:rPr>
                <w:del w:id="566" w:author="IMM 111921" w:date="2021-11-16T11:35:00Z"/>
                <w:iCs/>
                <w:sz w:val="20"/>
                <w:szCs w:val="20"/>
              </w:rPr>
            </w:pPr>
            <w:del w:id="567" w:author="IMM 111921" w:date="2021-11-16T11:35:00Z">
              <w:r w:rsidRPr="00A46C59">
                <w:rPr>
                  <w:iCs/>
                  <w:sz w:val="20"/>
                  <w:szCs w:val="20"/>
                </w:rPr>
                <w:delText xml:space="preserve">RTRUCRSVAMT </w:delText>
              </w:r>
              <w:r w:rsidRPr="00A46C59">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3F656CF8" w14:textId="77777777" w:rsidR="00A46C59" w:rsidRPr="00A46C59" w:rsidRDefault="00A46C59" w:rsidP="00A46C59">
            <w:pPr>
              <w:spacing w:after="60"/>
              <w:rPr>
                <w:del w:id="568" w:author="IMM 111921" w:date="2021-11-16T11:35:00Z"/>
                <w:iCs/>
                <w:sz w:val="20"/>
                <w:szCs w:val="20"/>
              </w:rPr>
            </w:pPr>
            <w:del w:id="569"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311234EB" w14:textId="77777777" w:rsidR="00A46C59" w:rsidRPr="00A46C59" w:rsidRDefault="00A46C59" w:rsidP="00A46C59">
            <w:pPr>
              <w:spacing w:after="60"/>
              <w:rPr>
                <w:del w:id="570" w:author="IMM 111921" w:date="2021-11-16T11:35:00Z"/>
                <w:i/>
                <w:iCs/>
                <w:sz w:val="20"/>
                <w:szCs w:val="20"/>
              </w:rPr>
            </w:pPr>
            <w:del w:id="571" w:author="IMM 111921" w:date="2021-11-16T11:35:00Z">
              <w:r w:rsidRPr="00A46C59">
                <w:rPr>
                  <w:i/>
                  <w:iCs/>
                  <w:sz w:val="20"/>
                  <w:szCs w:val="20"/>
                </w:rPr>
                <w:delText>Real-Time RUC Ancillary Service Reserve Amount</w:delText>
              </w:r>
              <w:r w:rsidRPr="00A46C59">
                <w:rPr>
                  <w:iCs/>
                  <w:sz w:val="20"/>
                  <w:szCs w:val="20"/>
                </w:rPr>
                <w:delText>—</w:delText>
              </w:r>
              <w:r w:rsidRPr="00A46C59">
                <w:rPr>
                  <w:sz w:val="20"/>
                  <w:szCs w:val="20"/>
                </w:rPr>
                <w:delText xml:space="preserve">The total payment to QSE </w:delText>
              </w:r>
              <w:r w:rsidRPr="00A46C59">
                <w:rPr>
                  <w:i/>
                  <w:sz w:val="20"/>
                  <w:szCs w:val="20"/>
                </w:rPr>
                <w:delText>q</w:delText>
              </w:r>
              <w:r w:rsidRPr="00A46C59">
                <w:rPr>
                  <w:sz w:val="20"/>
                  <w:szCs w:val="20"/>
                </w:rPr>
                <w:delText xml:space="preserve"> </w:delText>
              </w:r>
              <w:r w:rsidRPr="00A46C59">
                <w:rPr>
                  <w:iCs/>
                  <w:sz w:val="20"/>
                  <w:szCs w:val="20"/>
                </w:rPr>
                <w:delText xml:space="preserve">for the Real-Time RUC Ancillary Service reserve payment associated with ORDC </w:delText>
              </w:r>
              <w:r w:rsidRPr="00A46C59">
                <w:rPr>
                  <w:sz w:val="20"/>
                  <w:szCs w:val="20"/>
                </w:rPr>
                <w:delText>for each 15-minute Settlement Interval.</w:delText>
              </w:r>
            </w:del>
          </w:p>
        </w:tc>
      </w:tr>
      <w:tr w:rsidR="00A46C59" w:rsidRPr="00A46C59" w14:paraId="42EE3E05" w14:textId="77777777" w:rsidTr="00A46C59">
        <w:trPr>
          <w:del w:id="572"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623E6499" w14:textId="77777777" w:rsidR="00A46C59" w:rsidRPr="00A46C59" w:rsidRDefault="00A46C59" w:rsidP="00A46C59">
            <w:pPr>
              <w:spacing w:after="60"/>
              <w:rPr>
                <w:del w:id="573" w:author="IMM 111921" w:date="2021-11-16T11:35:00Z"/>
                <w:iCs/>
                <w:sz w:val="20"/>
                <w:szCs w:val="20"/>
              </w:rPr>
            </w:pPr>
            <w:del w:id="574" w:author="IMM 111921" w:date="2021-11-16T11:35:00Z">
              <w:r w:rsidRPr="00A46C59">
                <w:rPr>
                  <w:iCs/>
                  <w:sz w:val="20"/>
                  <w:szCs w:val="20"/>
                </w:rPr>
                <w:delText>RTRDRUCRSVAMTTOT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0EA62577" w14:textId="77777777" w:rsidR="00A46C59" w:rsidRPr="00A46C59" w:rsidRDefault="00A46C59" w:rsidP="00A46C59">
            <w:pPr>
              <w:spacing w:after="60"/>
              <w:rPr>
                <w:del w:id="575" w:author="IMM 111921" w:date="2021-11-16T11:35:00Z"/>
                <w:iCs/>
                <w:sz w:val="20"/>
                <w:szCs w:val="20"/>
              </w:rPr>
            </w:pPr>
            <w:del w:id="576"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16F7FE94" w14:textId="77777777" w:rsidR="00A46C59" w:rsidRPr="00A46C59" w:rsidRDefault="00A46C59" w:rsidP="00A46C59">
            <w:pPr>
              <w:spacing w:after="60"/>
              <w:rPr>
                <w:del w:id="577" w:author="IMM 111921" w:date="2021-11-16T11:35:00Z"/>
                <w:iCs/>
                <w:sz w:val="20"/>
                <w:szCs w:val="20"/>
              </w:rPr>
            </w:pPr>
            <w:del w:id="578" w:author="IMM 111921" w:date="2021-11-16T11:35:00Z">
              <w:r w:rsidRPr="00A46C59">
                <w:rPr>
                  <w:i/>
                  <w:iCs/>
                  <w:sz w:val="20"/>
                  <w:szCs w:val="20"/>
                </w:rPr>
                <w:delText>Real-Time Reliability Deployment RUC Ancillary Service Reserve Market Total Amount</w:delText>
              </w:r>
              <w:r w:rsidRPr="00A46C59">
                <w:rPr>
                  <w:iCs/>
                  <w:sz w:val="20"/>
                  <w:szCs w:val="20"/>
                </w:rPr>
                <w:delText>—</w:delText>
              </w:r>
              <w:r w:rsidRPr="00A46C59">
                <w:rPr>
                  <w:sz w:val="20"/>
                  <w:szCs w:val="20"/>
                </w:rPr>
                <w:delText xml:space="preserve">The total payment |to all QSEs </w:delText>
              </w:r>
              <w:r w:rsidRPr="00A46C59">
                <w:rPr>
                  <w:iCs/>
                  <w:sz w:val="20"/>
                  <w:szCs w:val="20"/>
                </w:rPr>
                <w:delText xml:space="preserve">for the Real-Time RUC Ancillary Service Reserve payment as a result of Reliability Deployments </w:delText>
              </w:r>
              <w:r w:rsidRPr="00A46C59">
                <w:rPr>
                  <w:sz w:val="20"/>
                  <w:szCs w:val="20"/>
                </w:rPr>
                <w:delText>for each 15-minute Settlement Interval.</w:delText>
              </w:r>
            </w:del>
          </w:p>
        </w:tc>
      </w:tr>
      <w:tr w:rsidR="00A46C59" w:rsidRPr="00A46C59" w14:paraId="4C4C0A7D" w14:textId="77777777" w:rsidTr="00A46C59">
        <w:trPr>
          <w:del w:id="579"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48CE1FE1" w14:textId="77777777" w:rsidR="00A46C59" w:rsidRPr="00A46C59" w:rsidRDefault="00A46C59" w:rsidP="00A46C59">
            <w:pPr>
              <w:spacing w:after="60"/>
              <w:rPr>
                <w:del w:id="580" w:author="IMM 111921" w:date="2021-11-16T11:35:00Z"/>
                <w:iCs/>
                <w:sz w:val="20"/>
                <w:szCs w:val="20"/>
              </w:rPr>
            </w:pPr>
            <w:del w:id="581" w:author="IMM 111921" w:date="2021-11-16T11:35:00Z">
              <w:r w:rsidRPr="00A46C59">
                <w:rPr>
                  <w:iCs/>
                  <w:sz w:val="20"/>
                  <w:szCs w:val="20"/>
                </w:rPr>
                <w:delText xml:space="preserve">RTRDRUCRSVAMT </w:delText>
              </w:r>
              <w:r w:rsidRPr="00A46C59">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26A9E151" w14:textId="77777777" w:rsidR="00A46C59" w:rsidRPr="00A46C59" w:rsidRDefault="00A46C59" w:rsidP="00A46C59">
            <w:pPr>
              <w:spacing w:after="60"/>
              <w:rPr>
                <w:del w:id="582" w:author="IMM 111921" w:date="2021-11-16T11:35:00Z"/>
                <w:iCs/>
                <w:sz w:val="20"/>
                <w:szCs w:val="20"/>
              </w:rPr>
            </w:pPr>
            <w:del w:id="583" w:author="IMM 111921" w:date="2021-11-16T11:35:00Z">
              <w:r w:rsidRPr="00A46C59">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5E35AD73" w14:textId="77777777" w:rsidR="00A46C59" w:rsidRPr="00A46C59" w:rsidRDefault="00A46C59" w:rsidP="00A46C59">
            <w:pPr>
              <w:spacing w:after="60"/>
              <w:rPr>
                <w:del w:id="584" w:author="IMM 111921" w:date="2021-11-16T11:35:00Z"/>
                <w:iCs/>
                <w:sz w:val="20"/>
                <w:szCs w:val="20"/>
              </w:rPr>
            </w:pPr>
            <w:del w:id="585" w:author="IMM 111921" w:date="2021-11-16T11:35:00Z">
              <w:r w:rsidRPr="00A46C59">
                <w:rPr>
                  <w:i/>
                  <w:iCs/>
                  <w:sz w:val="20"/>
                  <w:szCs w:val="20"/>
                </w:rPr>
                <w:delText>Real-Time Reliability Deployment RUC Ancillary Service Reserve Amount</w:delText>
              </w:r>
              <w:r w:rsidRPr="00A46C59">
                <w:rPr>
                  <w:iCs/>
                  <w:sz w:val="20"/>
                  <w:szCs w:val="20"/>
                </w:rPr>
                <w:delText>—</w:delText>
              </w:r>
              <w:r w:rsidRPr="00A46C59">
                <w:rPr>
                  <w:sz w:val="20"/>
                  <w:szCs w:val="20"/>
                </w:rPr>
                <w:delText xml:space="preserve">The total payment |to QSE </w:delText>
              </w:r>
              <w:r w:rsidRPr="00A46C59">
                <w:rPr>
                  <w:i/>
                  <w:sz w:val="20"/>
                  <w:szCs w:val="20"/>
                </w:rPr>
                <w:delText>q</w:delText>
              </w:r>
              <w:r w:rsidRPr="00A46C59">
                <w:rPr>
                  <w:sz w:val="20"/>
                  <w:szCs w:val="20"/>
                </w:rPr>
                <w:delText xml:space="preserve"> </w:delText>
              </w:r>
              <w:r w:rsidRPr="00A46C59">
                <w:rPr>
                  <w:iCs/>
                  <w:sz w:val="20"/>
                  <w:szCs w:val="20"/>
                </w:rPr>
                <w:delText xml:space="preserve">for the Real-Time RUC Ancillary Service Reserve payment as a result of Reliability Deployments </w:delText>
              </w:r>
              <w:r w:rsidRPr="00A46C59">
                <w:rPr>
                  <w:sz w:val="20"/>
                  <w:szCs w:val="20"/>
                </w:rPr>
                <w:delText>for each 15-minute Settlement Interval.</w:delText>
              </w:r>
            </w:del>
          </w:p>
        </w:tc>
      </w:tr>
      <w:tr w:rsidR="00A46C59" w:rsidRPr="00A46C59" w14:paraId="0BCCA4F6"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1C3B44F7" w14:textId="77777777" w:rsidR="00A46C59" w:rsidRPr="00A46C59" w:rsidRDefault="00A46C59" w:rsidP="00A46C59">
            <w:pPr>
              <w:spacing w:after="60"/>
              <w:rPr>
                <w:iCs/>
                <w:sz w:val="20"/>
                <w:szCs w:val="20"/>
              </w:rPr>
            </w:pPr>
            <w:r w:rsidRPr="00A46C59">
              <w:rPr>
                <w:iCs/>
                <w:sz w:val="20"/>
                <w:szCs w:val="20"/>
              </w:rPr>
              <w:t xml:space="preserve">LRS </w:t>
            </w:r>
            <w:r w:rsidRPr="00A46C59">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28D16C42" w14:textId="77777777" w:rsidR="00A46C59" w:rsidRPr="00A46C59" w:rsidRDefault="00A46C59" w:rsidP="00A46C59">
            <w:pPr>
              <w:spacing w:after="60"/>
              <w:rPr>
                <w:iCs/>
                <w:sz w:val="20"/>
                <w:szCs w:val="20"/>
              </w:rPr>
            </w:pPr>
            <w:r w:rsidRPr="00A46C59">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0532E01E" w14:textId="77777777" w:rsidR="00A46C59" w:rsidRPr="00A46C59" w:rsidRDefault="00A46C59" w:rsidP="00A46C59">
            <w:pPr>
              <w:spacing w:after="60"/>
              <w:rPr>
                <w:iCs/>
                <w:sz w:val="20"/>
                <w:szCs w:val="20"/>
              </w:rPr>
            </w:pPr>
            <w:r w:rsidRPr="00A46C59">
              <w:rPr>
                <w:iCs/>
                <w:sz w:val="20"/>
                <w:szCs w:val="20"/>
              </w:rPr>
              <w:t xml:space="preserve">The LRS calculated for QSE </w:t>
            </w:r>
            <w:r w:rsidRPr="00A46C59">
              <w:rPr>
                <w:i/>
                <w:iCs/>
                <w:sz w:val="20"/>
                <w:szCs w:val="20"/>
              </w:rPr>
              <w:t>q</w:t>
            </w:r>
            <w:r w:rsidRPr="00A46C59">
              <w:rPr>
                <w:iCs/>
                <w:sz w:val="20"/>
                <w:szCs w:val="20"/>
              </w:rPr>
              <w:t xml:space="preserve"> for the 15-minute Settlement Interval.  See Section 6.6.2.2, QSE Load Ratio Share for a 15-Minute Settlement Interval.</w:t>
            </w:r>
          </w:p>
        </w:tc>
      </w:tr>
      <w:tr w:rsidR="00A46C59" w:rsidRPr="00A46C59" w14:paraId="790D1295" w14:textId="77777777" w:rsidTr="00A46C59">
        <w:tc>
          <w:tcPr>
            <w:tcW w:w="1244" w:type="pct"/>
            <w:tcBorders>
              <w:top w:val="single" w:sz="4" w:space="0" w:color="auto"/>
              <w:left w:val="single" w:sz="4" w:space="0" w:color="auto"/>
              <w:bottom w:val="single" w:sz="4" w:space="0" w:color="auto"/>
              <w:right w:val="single" w:sz="4" w:space="0" w:color="auto"/>
            </w:tcBorders>
            <w:hideMark/>
          </w:tcPr>
          <w:p w14:paraId="44E11E79" w14:textId="77777777" w:rsidR="00A46C59" w:rsidRPr="00A46C59" w:rsidRDefault="00A46C59" w:rsidP="00A46C59">
            <w:pPr>
              <w:spacing w:after="60"/>
              <w:rPr>
                <w:i/>
                <w:iCs/>
                <w:sz w:val="20"/>
                <w:szCs w:val="20"/>
              </w:rPr>
            </w:pPr>
            <w:r w:rsidRPr="00A46C59">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0B5AEF23" w14:textId="77777777" w:rsidR="00A46C59" w:rsidRPr="00A46C59" w:rsidRDefault="00A46C59" w:rsidP="00A46C59">
            <w:pPr>
              <w:spacing w:after="60"/>
              <w:rPr>
                <w:iCs/>
                <w:sz w:val="20"/>
                <w:szCs w:val="20"/>
              </w:rPr>
            </w:pPr>
            <w:r w:rsidRPr="00A46C59">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3A94C9C3" w14:textId="77777777" w:rsidR="00A46C59" w:rsidRPr="00A46C59" w:rsidRDefault="00A46C59" w:rsidP="00A46C59">
            <w:pPr>
              <w:spacing w:after="60"/>
              <w:rPr>
                <w:i/>
                <w:iCs/>
                <w:sz w:val="20"/>
                <w:szCs w:val="20"/>
              </w:rPr>
            </w:pPr>
            <w:r w:rsidRPr="00A46C59">
              <w:rPr>
                <w:iCs/>
                <w:sz w:val="20"/>
                <w:szCs w:val="20"/>
              </w:rPr>
              <w:t>A QSE.</w:t>
            </w:r>
          </w:p>
        </w:tc>
      </w:tr>
    </w:tbl>
    <w:p w14:paraId="058EC8AE" w14:textId="77777777" w:rsidR="00A46C59" w:rsidRPr="00A46C59" w:rsidRDefault="00A46C59" w:rsidP="00A46C59">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6C59" w:rsidRPr="00A46C59" w14:paraId="418810B5" w14:textId="77777777" w:rsidTr="00A46C5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1B57A13" w14:textId="77777777" w:rsidR="00A46C59" w:rsidRPr="00A46C59" w:rsidRDefault="00A46C59" w:rsidP="00A46C59">
            <w:pPr>
              <w:spacing w:before="120" w:after="240"/>
              <w:rPr>
                <w:b/>
                <w:i/>
                <w:iCs/>
                <w:lang w:val="x-none" w:eastAsia="x-none"/>
              </w:rPr>
            </w:pPr>
            <w:r w:rsidRPr="00A46C59">
              <w:rPr>
                <w:b/>
                <w:i/>
                <w:iCs/>
                <w:lang w:val="x-none" w:eastAsia="x-none"/>
              </w:rPr>
              <w:t>[NPRR1010:  Replace Section 6.7.6 above with the following upon system implementation of the Real-Time Co-Optimization (RTC) project:]</w:t>
            </w:r>
          </w:p>
          <w:p w14:paraId="3A1913F4" w14:textId="77777777" w:rsidR="00A46C59" w:rsidRPr="00A46C59" w:rsidRDefault="00A46C59" w:rsidP="00A46C59">
            <w:pPr>
              <w:keepNext/>
              <w:tabs>
                <w:tab w:val="left" w:pos="1080"/>
              </w:tabs>
              <w:spacing w:before="480" w:after="240"/>
              <w:outlineLvl w:val="2"/>
              <w:rPr>
                <w:b/>
                <w:bCs/>
                <w:i/>
              </w:rPr>
            </w:pPr>
            <w:bookmarkStart w:id="586" w:name="_Toc80174845"/>
            <w:bookmarkStart w:id="587" w:name="_Toc65151819"/>
            <w:bookmarkStart w:id="588" w:name="_Toc60040760"/>
            <w:r w:rsidRPr="00A46C59">
              <w:rPr>
                <w:b/>
                <w:bCs/>
                <w:i/>
              </w:rPr>
              <w:lastRenderedPageBreak/>
              <w:t>6.7.6</w:t>
            </w:r>
            <w:r w:rsidRPr="00A46C59">
              <w:rPr>
                <w:b/>
                <w:bCs/>
                <w:i/>
              </w:rPr>
              <w:tab/>
              <w:t>Real-Time Ancillary Service Revenue Neutrality Allocation</w:t>
            </w:r>
            <w:bookmarkEnd w:id="586"/>
            <w:bookmarkEnd w:id="587"/>
            <w:bookmarkEnd w:id="588"/>
          </w:p>
          <w:p w14:paraId="6F1F4471" w14:textId="77777777" w:rsidR="00A46C59" w:rsidRPr="00A46C59" w:rsidRDefault="00A46C59" w:rsidP="00A46C59">
            <w:pPr>
              <w:spacing w:before="120" w:after="120"/>
              <w:ind w:left="720" w:hanging="720"/>
            </w:pPr>
            <w:r w:rsidRPr="00A46C59">
              <w:t>(1)</w:t>
            </w:r>
            <w:r w:rsidRPr="00A46C59">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1D9183DC" w14:textId="77777777" w:rsidR="00A46C59" w:rsidRPr="00A46C59" w:rsidRDefault="00A46C59" w:rsidP="00A46C59">
            <w:pPr>
              <w:spacing w:before="120" w:after="120"/>
              <w:ind w:left="1440" w:hanging="720"/>
            </w:pPr>
            <w:r w:rsidRPr="00A46C59">
              <w:t>(a)         For Reg-Up:</w:t>
            </w:r>
          </w:p>
          <w:p w14:paraId="727C5C78" w14:textId="77777777" w:rsidR="00A46C59" w:rsidRPr="00A46C59" w:rsidRDefault="00A46C59" w:rsidP="00A46C59">
            <w:pPr>
              <w:spacing w:before="120"/>
              <w:ind w:left="1440" w:hanging="720"/>
            </w:pPr>
            <w:r w:rsidRPr="00A46C59">
              <w:t xml:space="preserve">LARTRUAMT </w:t>
            </w:r>
            <w:r w:rsidRPr="00A46C59">
              <w:rPr>
                <w:i/>
                <w:vertAlign w:val="subscript"/>
              </w:rPr>
              <w:t>q</w:t>
            </w:r>
            <w:r w:rsidRPr="00A46C59">
              <w:t xml:space="preserve"> =</w:t>
            </w:r>
            <w:r w:rsidRPr="00A46C59">
              <w:tab/>
              <w:t xml:space="preserve">(-1) * (RTRUIMBAMTTOT + RTRUOAMTTOT + </w:t>
            </w:r>
          </w:p>
          <w:p w14:paraId="27F467B9" w14:textId="77777777" w:rsidR="00A46C59" w:rsidRPr="00A46C59" w:rsidRDefault="00A46C59" w:rsidP="00A46C59">
            <w:pPr>
              <w:spacing w:before="120" w:after="120"/>
              <w:ind w:left="2160" w:firstLine="720"/>
            </w:pPr>
            <w:r w:rsidRPr="00A46C59">
              <w:t xml:space="preserve">RTRUTOAMTTOT) * LRS </w:t>
            </w:r>
            <w:r w:rsidRPr="00A46C59">
              <w:rPr>
                <w:i/>
                <w:vertAlign w:val="subscript"/>
              </w:rPr>
              <w:t>q</w:t>
            </w:r>
          </w:p>
          <w:p w14:paraId="663BEF0F" w14:textId="77777777" w:rsidR="00A46C59" w:rsidRPr="00A46C59" w:rsidRDefault="00A46C59" w:rsidP="00A46C59">
            <w:pPr>
              <w:spacing w:before="120" w:after="120"/>
              <w:ind w:left="1440" w:hanging="720"/>
            </w:pPr>
            <w:r w:rsidRPr="00A46C59">
              <w:t>Where:</w:t>
            </w:r>
          </w:p>
          <w:p w14:paraId="244EFDE6" w14:textId="77777777" w:rsidR="00A46C59" w:rsidRPr="00A46C59" w:rsidRDefault="00A46C59" w:rsidP="00A46C59">
            <w:pPr>
              <w:spacing w:before="120" w:after="120"/>
              <w:ind w:left="1440" w:hanging="720"/>
            </w:pPr>
            <w:r w:rsidRPr="00A46C59">
              <w:t xml:space="preserve">RTRUIMBAMTTOT = </w:t>
            </w:r>
            <w:r w:rsidRPr="00A46C59">
              <w:rPr>
                <w:noProof/>
              </w:rPr>
              <w:drawing>
                <wp:inline distT="0" distB="0" distL="0" distR="0" wp14:anchorId="787B8B63" wp14:editId="369F5578">
                  <wp:extent cx="142875" cy="295275"/>
                  <wp:effectExtent l="0" t="0" r="9525" b="9525"/>
                  <wp:docPr id="178"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(RTRUIMBAMT </w:t>
            </w:r>
            <w:r w:rsidRPr="00A46C59">
              <w:rPr>
                <w:i/>
                <w:vertAlign w:val="subscript"/>
              </w:rPr>
              <w:t>q</w:t>
            </w:r>
            <w:r w:rsidRPr="00A46C59">
              <w:t>)</w:t>
            </w:r>
          </w:p>
          <w:p w14:paraId="056F262B" w14:textId="77777777" w:rsidR="00A46C59" w:rsidRPr="00A46C59" w:rsidRDefault="00A46C59" w:rsidP="00A46C59">
            <w:pPr>
              <w:spacing w:before="120" w:after="120"/>
              <w:ind w:left="1440" w:hanging="720"/>
            </w:pPr>
            <w:r w:rsidRPr="00A46C59">
              <w:t xml:space="preserve">RTRUOAMTTOT = </w:t>
            </w:r>
            <w:r w:rsidRPr="00A46C59">
              <w:rPr>
                <w:noProof/>
              </w:rPr>
              <w:drawing>
                <wp:inline distT="0" distB="0" distL="0" distR="0" wp14:anchorId="199EA3DA" wp14:editId="7600B211">
                  <wp:extent cx="142875" cy="295275"/>
                  <wp:effectExtent l="0" t="0" r="9525" b="9525"/>
                  <wp:docPr id="179"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(RTRUOAMT </w:t>
            </w:r>
            <w:r w:rsidRPr="00A46C59">
              <w:rPr>
                <w:i/>
                <w:vertAlign w:val="subscript"/>
              </w:rPr>
              <w:t>q</w:t>
            </w:r>
            <w:r w:rsidRPr="00A46C59">
              <w:t>)</w:t>
            </w:r>
          </w:p>
          <w:p w14:paraId="1417E949" w14:textId="77777777" w:rsidR="00A46C59" w:rsidRPr="00A46C59" w:rsidRDefault="00A46C59" w:rsidP="00A46C59">
            <w:pPr>
              <w:spacing w:before="120" w:after="120"/>
              <w:ind w:left="1440" w:hanging="720"/>
            </w:pPr>
            <w:r w:rsidRPr="00A46C59">
              <w:t xml:space="preserve">RTRUTOAMTTOT = </w:t>
            </w:r>
            <w:r w:rsidRPr="00A46C59">
              <w:rPr>
                <w:noProof/>
              </w:rPr>
              <w:drawing>
                <wp:inline distT="0" distB="0" distL="0" distR="0" wp14:anchorId="13BC2825" wp14:editId="345CD18F">
                  <wp:extent cx="142875" cy="295275"/>
                  <wp:effectExtent l="0" t="0" r="9525" b="9525"/>
                  <wp:docPr id="180"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(RTRUTOAMT </w:t>
            </w:r>
            <w:r w:rsidRPr="00A46C59">
              <w:rPr>
                <w:i/>
                <w:vertAlign w:val="subscript"/>
              </w:rPr>
              <w:t>q</w:t>
            </w:r>
            <w:r w:rsidRPr="00A46C59">
              <w:t>)</w:t>
            </w:r>
          </w:p>
          <w:p w14:paraId="745D48B1" w14:textId="77777777" w:rsidR="00A46C59" w:rsidRPr="00A46C59" w:rsidRDefault="00A46C59" w:rsidP="00A46C59">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46C59" w:rsidRPr="00A46C59" w14:paraId="7244F62F"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BAB0D4" w14:textId="77777777" w:rsidR="00A46C59" w:rsidRPr="00A46C59" w:rsidRDefault="00A46C59" w:rsidP="00A46C59">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A1E78AD" w14:textId="77777777" w:rsidR="00A46C59" w:rsidRPr="00A46C59" w:rsidRDefault="00A46C59" w:rsidP="00A46C59">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E085F84"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28A9BDEA"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AA561DB" w14:textId="77777777" w:rsidR="00A46C59" w:rsidRPr="00A46C59" w:rsidRDefault="00A46C59" w:rsidP="00A46C59">
                  <w:pPr>
                    <w:spacing w:after="60"/>
                    <w:rPr>
                      <w:sz w:val="20"/>
                      <w:szCs w:val="20"/>
                    </w:rPr>
                  </w:pPr>
                  <w:r w:rsidRPr="00A46C59">
                    <w:rPr>
                      <w:sz w:val="20"/>
                      <w:szCs w:val="20"/>
                    </w:rPr>
                    <w:t xml:space="preserve">LARTRUAMT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5A80745"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A2BAD71" w14:textId="77777777" w:rsidR="00A46C59" w:rsidRPr="00A46C59" w:rsidRDefault="00A46C59" w:rsidP="00A46C59">
                  <w:pPr>
                    <w:spacing w:after="60"/>
                    <w:rPr>
                      <w:i/>
                      <w:sz w:val="20"/>
                      <w:szCs w:val="20"/>
                    </w:rPr>
                  </w:pPr>
                  <w:r w:rsidRPr="00A46C59">
                    <w:rPr>
                      <w:i/>
                      <w:sz w:val="20"/>
                      <w:szCs w:val="20"/>
                    </w:rPr>
                    <w:t>Load-Allocated Real-Time Reg-Up Amount for the QSE</w:t>
                  </w:r>
                  <w:r w:rsidRPr="00A46C59">
                    <w:rPr>
                      <w:sz w:val="20"/>
                      <w:szCs w:val="20"/>
                    </w:rPr>
                    <w:t xml:space="preserve">— The QSE </w:t>
                  </w:r>
                  <w:r w:rsidRPr="00A46C59">
                    <w:rPr>
                      <w:i/>
                      <w:sz w:val="20"/>
                      <w:szCs w:val="20"/>
                    </w:rPr>
                    <w:t>q</w:t>
                  </w:r>
                  <w:r w:rsidRPr="00A46C59">
                    <w:rPr>
                      <w:sz w:val="20"/>
                      <w:szCs w:val="20"/>
                    </w:rPr>
                    <w:softHyphen/>
                    <w:t>’s share of the total Real-Time Reg-Up amount for the 15-minute Settlement Interval.</w:t>
                  </w:r>
                </w:p>
              </w:tc>
            </w:tr>
            <w:tr w:rsidR="00A46C59" w:rsidRPr="00A46C59" w14:paraId="506ED9D8"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2E78923" w14:textId="77777777" w:rsidR="00A46C59" w:rsidRPr="00A46C59" w:rsidRDefault="00A46C59" w:rsidP="00A46C59">
                  <w:pPr>
                    <w:spacing w:after="60"/>
                    <w:rPr>
                      <w:sz w:val="20"/>
                      <w:szCs w:val="20"/>
                    </w:rPr>
                  </w:pPr>
                  <w:r w:rsidRPr="00A46C59">
                    <w:rPr>
                      <w:sz w:val="20"/>
                      <w:szCs w:val="20"/>
                    </w:rPr>
                    <w:t xml:space="preserve">RTRUIMBAMT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84AFFF"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60B0E4" w14:textId="77777777" w:rsidR="00A46C59" w:rsidRPr="00A46C59" w:rsidRDefault="00A46C59" w:rsidP="00A46C59">
                  <w:pPr>
                    <w:spacing w:after="60"/>
                    <w:rPr>
                      <w:i/>
                      <w:sz w:val="20"/>
                      <w:szCs w:val="20"/>
                    </w:rPr>
                  </w:pPr>
                  <w:r w:rsidRPr="00A46C59">
                    <w:rPr>
                      <w:i/>
                      <w:sz w:val="20"/>
                      <w:szCs w:val="20"/>
                    </w:rPr>
                    <w:t xml:space="preserve">Real-Time Reg-Up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Reg-Up imbalance for each 15-minute Settlement Interval.</w:t>
                  </w:r>
                </w:p>
              </w:tc>
            </w:tr>
            <w:tr w:rsidR="00A46C59" w:rsidRPr="00A46C59" w14:paraId="1D4DAD3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7A80417" w14:textId="77777777" w:rsidR="00A46C59" w:rsidRPr="00A46C59" w:rsidRDefault="00A46C59" w:rsidP="00A46C59">
                  <w:pPr>
                    <w:spacing w:after="60"/>
                    <w:rPr>
                      <w:sz w:val="20"/>
                      <w:szCs w:val="20"/>
                    </w:rPr>
                  </w:pPr>
                  <w:r w:rsidRPr="00A46C59">
                    <w:rPr>
                      <w:sz w:val="20"/>
                      <w:szCs w:val="20"/>
                    </w:rPr>
                    <w:t xml:space="preserve">RTRUOAMT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3B1D148"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7B6725A" w14:textId="77777777" w:rsidR="00A46C59" w:rsidRPr="00A46C59" w:rsidRDefault="00A46C59" w:rsidP="00A46C59">
                  <w:pPr>
                    <w:spacing w:after="60"/>
                    <w:rPr>
                      <w:i/>
                      <w:sz w:val="20"/>
                      <w:szCs w:val="20"/>
                    </w:rPr>
                  </w:pPr>
                  <w:r w:rsidRPr="00A46C59">
                    <w:rPr>
                      <w:i/>
                      <w:sz w:val="20"/>
                      <w:szCs w:val="20"/>
                    </w:rPr>
                    <w:t>Real-Time Reg-Up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Reg-Up only awards for each 15-minute Settlement Interval.</w:t>
                  </w:r>
                </w:p>
              </w:tc>
            </w:tr>
            <w:tr w:rsidR="00A46C59" w:rsidRPr="00A46C59" w14:paraId="54CC907E"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7FA7ACF" w14:textId="77777777" w:rsidR="00A46C59" w:rsidRPr="00A46C59" w:rsidRDefault="00A46C59" w:rsidP="00A46C59">
                  <w:pPr>
                    <w:spacing w:after="60"/>
                    <w:rPr>
                      <w:sz w:val="20"/>
                      <w:szCs w:val="20"/>
                    </w:rPr>
                  </w:pPr>
                  <w:r w:rsidRPr="00A46C59">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6F4625A6"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1F31F6" w14:textId="77777777" w:rsidR="00A46C59" w:rsidRPr="00A46C59" w:rsidRDefault="00A46C59" w:rsidP="00A46C59">
                  <w:pPr>
                    <w:spacing w:after="60"/>
                    <w:rPr>
                      <w:i/>
                      <w:sz w:val="20"/>
                      <w:szCs w:val="20"/>
                    </w:rPr>
                  </w:pPr>
                  <w:r w:rsidRPr="00A46C59">
                    <w:rPr>
                      <w:i/>
                      <w:sz w:val="20"/>
                      <w:szCs w:val="20"/>
                    </w:rPr>
                    <w:t xml:space="preserve">Real-Time Reg-Up Imbalance Market Total Amount - </w:t>
                  </w:r>
                  <w:r w:rsidRPr="00A46C59">
                    <w:rPr>
                      <w:sz w:val="20"/>
                      <w:szCs w:val="20"/>
                    </w:rPr>
                    <w:t>The total payment or charge to all QSEs for the Real-Time Reg-Up imbalance for each 15-minute Settlement Interval.</w:t>
                  </w:r>
                </w:p>
              </w:tc>
            </w:tr>
            <w:tr w:rsidR="00A46C59" w:rsidRPr="00A46C59" w14:paraId="7FF3D9AF"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6D021CB" w14:textId="77777777" w:rsidR="00A46C59" w:rsidRPr="00A46C59" w:rsidRDefault="00A46C59" w:rsidP="00A46C59">
                  <w:pPr>
                    <w:spacing w:after="60"/>
                    <w:rPr>
                      <w:sz w:val="20"/>
                      <w:szCs w:val="20"/>
                    </w:rPr>
                  </w:pPr>
                  <w:r w:rsidRPr="00A46C59">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39AD316D"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44E03C8" w14:textId="77777777" w:rsidR="00A46C59" w:rsidRPr="00A46C59" w:rsidRDefault="00A46C59" w:rsidP="00A46C59">
                  <w:pPr>
                    <w:spacing w:after="60"/>
                    <w:rPr>
                      <w:i/>
                      <w:sz w:val="20"/>
                      <w:szCs w:val="20"/>
                    </w:rPr>
                  </w:pPr>
                  <w:r w:rsidRPr="00A46C59">
                    <w:rPr>
                      <w:i/>
                      <w:sz w:val="20"/>
                      <w:szCs w:val="20"/>
                    </w:rPr>
                    <w:t xml:space="preserve">Real-Time Reg-Up Only Market Total Amount - </w:t>
                  </w:r>
                  <w:r w:rsidRPr="00A46C59">
                    <w:rPr>
                      <w:sz w:val="20"/>
                      <w:szCs w:val="20"/>
                    </w:rPr>
                    <w:t>The total charge to all QSEs in Real-Time for Reg-Up only awards for each 15-minute Settlement Interval.</w:t>
                  </w:r>
                </w:p>
              </w:tc>
            </w:tr>
            <w:tr w:rsidR="00A46C59" w:rsidRPr="00A46C59" w14:paraId="087CEF6B"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8F2FA19" w14:textId="77777777" w:rsidR="00A46C59" w:rsidRPr="00A46C59" w:rsidRDefault="00A46C59" w:rsidP="00A46C59">
                  <w:pPr>
                    <w:spacing w:after="60"/>
                    <w:rPr>
                      <w:sz w:val="20"/>
                      <w:szCs w:val="20"/>
                    </w:rPr>
                  </w:pPr>
                  <w:r w:rsidRPr="00A46C59">
                    <w:rPr>
                      <w:sz w:val="20"/>
                      <w:szCs w:val="20"/>
                    </w:rPr>
                    <w:t xml:space="preserve">RTRUTOAMT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C715DBC"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25C82C" w14:textId="77777777" w:rsidR="00A46C59" w:rsidRPr="00A46C59" w:rsidRDefault="00A46C59" w:rsidP="00A46C59">
                  <w:pPr>
                    <w:spacing w:after="60"/>
                    <w:rPr>
                      <w:i/>
                      <w:sz w:val="20"/>
                      <w:szCs w:val="20"/>
                    </w:rPr>
                  </w:pPr>
                  <w:r w:rsidRPr="00A46C59">
                    <w:rPr>
                      <w:i/>
                      <w:sz w:val="20"/>
                      <w:szCs w:val="20"/>
                    </w:rPr>
                    <w:t>Real-Time Reg-Up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Reg-Up trade overages for each 15-minute Settlement Interval.</w:t>
                  </w:r>
                </w:p>
              </w:tc>
            </w:tr>
            <w:tr w:rsidR="00A46C59" w:rsidRPr="00A46C59" w14:paraId="281E1E42"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BF98E86" w14:textId="77777777" w:rsidR="00A46C59" w:rsidRPr="00A46C59" w:rsidRDefault="00A46C59" w:rsidP="00A46C59">
                  <w:pPr>
                    <w:spacing w:after="60"/>
                    <w:rPr>
                      <w:sz w:val="20"/>
                      <w:szCs w:val="20"/>
                    </w:rPr>
                  </w:pPr>
                  <w:r w:rsidRPr="00A46C59">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6FDD7C6D"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FB41F5" w14:textId="77777777" w:rsidR="00A46C59" w:rsidRPr="00A46C59" w:rsidRDefault="00A46C59" w:rsidP="00A46C59">
                  <w:pPr>
                    <w:spacing w:after="60"/>
                    <w:rPr>
                      <w:i/>
                      <w:sz w:val="20"/>
                      <w:szCs w:val="20"/>
                    </w:rPr>
                  </w:pPr>
                  <w:r w:rsidRPr="00A46C59">
                    <w:rPr>
                      <w:i/>
                      <w:sz w:val="20"/>
                      <w:szCs w:val="20"/>
                    </w:rPr>
                    <w:t xml:space="preserve">Real-Time Reg-Up Trade Overage Total Amount </w:t>
                  </w:r>
                  <w:r w:rsidRPr="00A46C59">
                    <w:rPr>
                      <w:sz w:val="20"/>
                      <w:szCs w:val="20"/>
                    </w:rPr>
                    <w:t>— The total charge to all QSEs for Real-Time Reg-Up trade overages for each 15-minute Settlement Interval.</w:t>
                  </w:r>
                </w:p>
              </w:tc>
            </w:tr>
            <w:tr w:rsidR="00A46C59" w:rsidRPr="00A46C59" w14:paraId="09BAA74B"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67BA40B" w14:textId="77777777" w:rsidR="00A46C59" w:rsidRPr="00A46C59" w:rsidRDefault="00A46C59" w:rsidP="00A46C59">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50FA35"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D9BB6A4" w14:textId="77777777" w:rsidR="00A46C59" w:rsidRPr="00A46C59" w:rsidRDefault="00A46C59" w:rsidP="00A46C59">
                  <w:pPr>
                    <w:spacing w:after="60"/>
                    <w:rPr>
                      <w:i/>
                      <w:sz w:val="20"/>
                      <w:szCs w:val="20"/>
                    </w:rPr>
                  </w:pPr>
                  <w:r w:rsidRPr="00A46C59">
                    <w:rPr>
                      <w:i/>
                      <w:sz w:val="20"/>
                      <w:szCs w:val="20"/>
                    </w:rPr>
                    <w:t>Load Ratio Share per QSE</w:t>
                  </w:r>
                  <w:r w:rsidRPr="00A46C59">
                    <w:rPr>
                      <w:sz w:val="20"/>
                      <w:szCs w:val="20"/>
                    </w:rPr>
                    <w:t xml:space="preserve">—The LRS as defined in Section 6.6.2.2, QSE Load Ratio Share for a 15-Minute Settlement Interval, for QSE </w:t>
                  </w:r>
                  <w:r w:rsidRPr="00A46C59">
                    <w:rPr>
                      <w:i/>
                      <w:sz w:val="20"/>
                      <w:szCs w:val="20"/>
                    </w:rPr>
                    <w:t>q</w:t>
                  </w:r>
                  <w:r w:rsidRPr="00A46C59">
                    <w:rPr>
                      <w:sz w:val="20"/>
                      <w:szCs w:val="20"/>
                    </w:rPr>
                    <w:t xml:space="preserve"> for the 15-minute Settlement Interval.</w:t>
                  </w:r>
                </w:p>
              </w:tc>
            </w:tr>
            <w:tr w:rsidR="00A46C59" w:rsidRPr="00A46C59" w14:paraId="6F9D738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8B0A982" w14:textId="77777777" w:rsidR="00A46C59" w:rsidRPr="00A46C59" w:rsidRDefault="00A46C59" w:rsidP="00A46C59">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C63C216"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A198202" w14:textId="77777777" w:rsidR="00A46C59" w:rsidRPr="00A46C59" w:rsidRDefault="00A46C59" w:rsidP="00A46C59">
                  <w:pPr>
                    <w:spacing w:after="60"/>
                    <w:rPr>
                      <w:i/>
                      <w:sz w:val="20"/>
                      <w:szCs w:val="20"/>
                    </w:rPr>
                  </w:pPr>
                  <w:r w:rsidRPr="00A46C59">
                    <w:rPr>
                      <w:sz w:val="20"/>
                      <w:szCs w:val="20"/>
                    </w:rPr>
                    <w:t>A QSE.</w:t>
                  </w:r>
                </w:p>
              </w:tc>
            </w:tr>
          </w:tbl>
          <w:p w14:paraId="0665ABA2" w14:textId="77777777" w:rsidR="00A46C59" w:rsidRPr="00A46C59" w:rsidRDefault="00A46C59" w:rsidP="00A46C59">
            <w:pPr>
              <w:spacing w:before="240" w:after="120"/>
              <w:ind w:left="1440" w:hanging="720"/>
            </w:pPr>
            <w:r w:rsidRPr="00A46C59">
              <w:lastRenderedPageBreak/>
              <w:t>(b)         For Reg-Down:</w:t>
            </w:r>
          </w:p>
          <w:p w14:paraId="05761223" w14:textId="77777777" w:rsidR="00A46C59" w:rsidRPr="00A46C59" w:rsidRDefault="00A46C59" w:rsidP="00A46C59">
            <w:pPr>
              <w:ind w:left="1440" w:hanging="720"/>
            </w:pPr>
            <w:r w:rsidRPr="00A46C59">
              <w:t xml:space="preserve">LARTRDAMT </w:t>
            </w:r>
            <w:r w:rsidRPr="00A46C59">
              <w:rPr>
                <w:i/>
                <w:vertAlign w:val="subscript"/>
              </w:rPr>
              <w:t>q</w:t>
            </w:r>
            <w:r w:rsidRPr="00A46C59">
              <w:t xml:space="preserve"> =</w:t>
            </w:r>
            <w:r w:rsidRPr="00A46C59">
              <w:tab/>
              <w:t>(-1)</w:t>
            </w:r>
            <w:r w:rsidRPr="00A46C59">
              <w:rPr>
                <w:b/>
              </w:rPr>
              <w:t xml:space="preserve"> * (</w:t>
            </w:r>
            <w:r w:rsidRPr="00A46C59">
              <w:t xml:space="preserve">RTRDIMBAMTTOT + RTRDOAMTTOT + </w:t>
            </w:r>
          </w:p>
          <w:p w14:paraId="1DA2899B" w14:textId="77777777" w:rsidR="00A46C59" w:rsidRPr="00A46C59" w:rsidRDefault="00A46C59" w:rsidP="00A46C59">
            <w:pPr>
              <w:spacing w:after="240"/>
              <w:ind w:left="2160" w:firstLine="720"/>
              <w:rPr>
                <w:i/>
                <w:vertAlign w:val="subscript"/>
              </w:rPr>
            </w:pPr>
            <w:r w:rsidRPr="00A46C59">
              <w:t xml:space="preserve">RTRDTOAMTTOT) * LRS </w:t>
            </w:r>
            <w:r w:rsidRPr="00A46C59">
              <w:rPr>
                <w:i/>
                <w:vertAlign w:val="subscript"/>
              </w:rPr>
              <w:t>q</w:t>
            </w:r>
          </w:p>
          <w:p w14:paraId="7F85BE52" w14:textId="77777777" w:rsidR="00A46C59" w:rsidRPr="00A46C59" w:rsidRDefault="00A46C59" w:rsidP="00A46C59">
            <w:pPr>
              <w:spacing w:after="240"/>
              <w:ind w:left="1440" w:hanging="720"/>
            </w:pPr>
            <w:r w:rsidRPr="00A46C59">
              <w:t>Where:</w:t>
            </w:r>
          </w:p>
          <w:p w14:paraId="48E346C6" w14:textId="77777777" w:rsidR="00A46C59" w:rsidRPr="00A46C59" w:rsidRDefault="00A46C59" w:rsidP="00A46C59">
            <w:pPr>
              <w:spacing w:before="120" w:after="120"/>
              <w:ind w:left="1440" w:hanging="720"/>
            </w:pPr>
            <w:r w:rsidRPr="00A46C59">
              <w:t xml:space="preserve">RTRDIMBAMTTOT = </w:t>
            </w:r>
            <w:r w:rsidRPr="00A46C59">
              <w:rPr>
                <w:noProof/>
                <w:position w:val="-22"/>
              </w:rPr>
              <w:drawing>
                <wp:inline distT="0" distB="0" distL="0" distR="0" wp14:anchorId="67E024AD" wp14:editId="1CEBF6DD">
                  <wp:extent cx="142875" cy="295275"/>
                  <wp:effectExtent l="0" t="0" r="9525" b="9525"/>
                  <wp:docPr id="181"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
              </w:rPr>
              <w:t xml:space="preserve"> </w:t>
            </w:r>
            <w:r w:rsidRPr="00A46C59">
              <w:t xml:space="preserve">(RTRDIMBAMT </w:t>
            </w:r>
            <w:r w:rsidRPr="00A46C59">
              <w:rPr>
                <w:i/>
                <w:vertAlign w:val="subscript"/>
              </w:rPr>
              <w:t>q</w:t>
            </w:r>
            <w:r w:rsidRPr="00A46C59">
              <w:t>)</w:t>
            </w:r>
          </w:p>
          <w:p w14:paraId="521F04DA" w14:textId="77777777" w:rsidR="00A46C59" w:rsidRPr="00A46C59" w:rsidRDefault="00A46C59" w:rsidP="00A46C59">
            <w:pPr>
              <w:spacing w:after="240"/>
              <w:ind w:left="1440" w:hanging="720"/>
            </w:pPr>
            <w:r w:rsidRPr="00A46C59">
              <w:t xml:space="preserve">RTRDOAMTTOT = </w:t>
            </w:r>
            <w:r w:rsidRPr="00A46C59">
              <w:rPr>
                <w:noProof/>
                <w:position w:val="-22"/>
              </w:rPr>
              <w:drawing>
                <wp:inline distT="0" distB="0" distL="0" distR="0" wp14:anchorId="236A32FC" wp14:editId="3C32B7F4">
                  <wp:extent cx="142875" cy="295275"/>
                  <wp:effectExtent l="0" t="0" r="9525" b="9525"/>
                  <wp:docPr id="182"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
              </w:rPr>
              <w:t xml:space="preserve"> </w:t>
            </w:r>
            <w:r w:rsidRPr="00A46C59">
              <w:t xml:space="preserve">(RTRDOAMT </w:t>
            </w:r>
            <w:r w:rsidRPr="00A46C59">
              <w:rPr>
                <w:i/>
                <w:vertAlign w:val="subscript"/>
              </w:rPr>
              <w:t>q</w:t>
            </w:r>
            <w:r w:rsidRPr="00A46C59">
              <w:t>)</w:t>
            </w:r>
          </w:p>
          <w:p w14:paraId="0B0A00C1" w14:textId="77777777" w:rsidR="00A46C59" w:rsidRPr="00A46C59" w:rsidRDefault="00A46C59" w:rsidP="00A46C59">
            <w:pPr>
              <w:spacing w:after="240"/>
              <w:ind w:left="1440" w:hanging="720"/>
            </w:pPr>
            <w:r w:rsidRPr="00A46C59">
              <w:t xml:space="preserve">RTRDTOAMTTOT = </w:t>
            </w:r>
            <w:r w:rsidRPr="00A46C59">
              <w:rPr>
                <w:noProof/>
                <w:position w:val="-22"/>
              </w:rPr>
              <w:drawing>
                <wp:inline distT="0" distB="0" distL="0" distR="0" wp14:anchorId="00C7CD48" wp14:editId="0C1AFB22">
                  <wp:extent cx="142875" cy="295275"/>
                  <wp:effectExtent l="0" t="0" r="9525" b="9525"/>
                  <wp:docPr id="183"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
              </w:rPr>
              <w:t xml:space="preserve"> </w:t>
            </w:r>
            <w:r w:rsidRPr="00A46C59">
              <w:t xml:space="preserve">(RTRDTOAMT </w:t>
            </w:r>
            <w:r w:rsidRPr="00A46C59">
              <w:rPr>
                <w:i/>
                <w:vertAlign w:val="subscript"/>
              </w:rPr>
              <w:t>q</w:t>
            </w:r>
            <w:r w:rsidRPr="00A46C59">
              <w:t>)</w:t>
            </w:r>
          </w:p>
          <w:p w14:paraId="19CBB2A0" w14:textId="77777777" w:rsidR="00A46C59" w:rsidRPr="00A46C59" w:rsidRDefault="00A46C59" w:rsidP="00A46C59">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46C59" w:rsidRPr="00A46C59" w14:paraId="16BD09B4"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69054AE" w14:textId="77777777" w:rsidR="00A46C59" w:rsidRPr="00A46C59" w:rsidRDefault="00A46C59" w:rsidP="00A46C59">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A0D65A9" w14:textId="77777777" w:rsidR="00A46C59" w:rsidRPr="00A46C59" w:rsidRDefault="00A46C59" w:rsidP="00A46C59">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01E50D"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666F6AFB"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D29FA08" w14:textId="77777777" w:rsidR="00A46C59" w:rsidRPr="00A46C59" w:rsidRDefault="00A46C59" w:rsidP="00A46C59">
                  <w:pPr>
                    <w:spacing w:after="60"/>
                    <w:rPr>
                      <w:sz w:val="20"/>
                      <w:szCs w:val="20"/>
                    </w:rPr>
                  </w:pPr>
                  <w:r w:rsidRPr="00A46C59">
                    <w:rPr>
                      <w:sz w:val="20"/>
                      <w:szCs w:val="20"/>
                    </w:rPr>
                    <w:t xml:space="preserve">LARTRDAMT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E69F538"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F17056" w14:textId="77777777" w:rsidR="00A46C59" w:rsidRPr="00A46C59" w:rsidRDefault="00A46C59" w:rsidP="00A46C59">
                  <w:pPr>
                    <w:spacing w:after="60"/>
                    <w:rPr>
                      <w:i/>
                      <w:sz w:val="20"/>
                      <w:szCs w:val="20"/>
                    </w:rPr>
                  </w:pPr>
                  <w:r w:rsidRPr="00A46C59">
                    <w:rPr>
                      <w:i/>
                      <w:sz w:val="20"/>
                      <w:szCs w:val="20"/>
                    </w:rPr>
                    <w:t>Load-Allocated Real-Time Reg-Down Amount for the QSE</w:t>
                  </w:r>
                  <w:r w:rsidRPr="00A46C59">
                    <w:rPr>
                      <w:sz w:val="20"/>
                      <w:szCs w:val="20"/>
                    </w:rPr>
                    <w:t xml:space="preserve"> </w:t>
                  </w:r>
                  <w:r w:rsidRPr="00A46C59">
                    <w:rPr>
                      <w:sz w:val="20"/>
                      <w:szCs w:val="20"/>
                    </w:rPr>
                    <w:sym w:font="Symbol" w:char="F0BE"/>
                  </w:r>
                  <w:r w:rsidRPr="00A46C59">
                    <w:rPr>
                      <w:sz w:val="20"/>
                      <w:szCs w:val="20"/>
                    </w:rPr>
                    <w:t xml:space="preserve"> The QSE </w:t>
                  </w:r>
                  <w:r w:rsidRPr="00A46C59">
                    <w:rPr>
                      <w:i/>
                      <w:sz w:val="20"/>
                      <w:szCs w:val="20"/>
                    </w:rPr>
                    <w:t>q</w:t>
                  </w:r>
                  <w:r w:rsidRPr="00A46C59">
                    <w:rPr>
                      <w:sz w:val="20"/>
                      <w:szCs w:val="20"/>
                    </w:rPr>
                    <w:t>’s share of the total Real-Time Reg-Down amount for the 15-minute Settlement Interval.</w:t>
                  </w:r>
                </w:p>
              </w:tc>
            </w:tr>
            <w:tr w:rsidR="00A46C59" w:rsidRPr="00A46C59" w14:paraId="01B84184"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B6813EC" w14:textId="77777777" w:rsidR="00A46C59" w:rsidRPr="00A46C59" w:rsidRDefault="00A46C59" w:rsidP="00A46C59">
                  <w:pPr>
                    <w:spacing w:after="60"/>
                    <w:rPr>
                      <w:sz w:val="20"/>
                      <w:szCs w:val="20"/>
                    </w:rPr>
                  </w:pPr>
                  <w:r w:rsidRPr="00A46C59">
                    <w:rPr>
                      <w:sz w:val="20"/>
                      <w:szCs w:val="20"/>
                    </w:rPr>
                    <w:t xml:space="preserve">RTRDIMBAMT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2D11E6C"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B88FF55" w14:textId="77777777" w:rsidR="00A46C59" w:rsidRPr="00A46C59" w:rsidRDefault="00A46C59" w:rsidP="00A46C59">
                  <w:pPr>
                    <w:spacing w:after="60"/>
                    <w:rPr>
                      <w:i/>
                      <w:sz w:val="20"/>
                      <w:szCs w:val="20"/>
                    </w:rPr>
                  </w:pPr>
                  <w:r w:rsidRPr="00A46C59">
                    <w:rPr>
                      <w:i/>
                      <w:sz w:val="20"/>
                      <w:szCs w:val="20"/>
                    </w:rPr>
                    <w:t xml:space="preserve">Real-Time Reg-Down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Reg-Down imbalance for each 15-minute Settlement Interval.</w:t>
                  </w:r>
                </w:p>
              </w:tc>
            </w:tr>
            <w:tr w:rsidR="00A46C59" w:rsidRPr="00A46C59" w14:paraId="320ABCCB"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4B60C25" w14:textId="77777777" w:rsidR="00A46C59" w:rsidRPr="00A46C59" w:rsidRDefault="00A46C59" w:rsidP="00A46C59">
                  <w:pPr>
                    <w:spacing w:after="60"/>
                    <w:rPr>
                      <w:sz w:val="20"/>
                      <w:szCs w:val="20"/>
                    </w:rPr>
                  </w:pPr>
                  <w:r w:rsidRPr="00A46C59">
                    <w:rPr>
                      <w:sz w:val="20"/>
                      <w:szCs w:val="20"/>
                    </w:rPr>
                    <w:t xml:space="preserve">RTRDOAMT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FC9AD9"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3CD322D" w14:textId="77777777" w:rsidR="00A46C59" w:rsidRPr="00A46C59" w:rsidRDefault="00A46C59" w:rsidP="00A46C59">
                  <w:pPr>
                    <w:spacing w:after="60"/>
                    <w:rPr>
                      <w:i/>
                      <w:sz w:val="20"/>
                      <w:szCs w:val="20"/>
                    </w:rPr>
                  </w:pPr>
                  <w:r w:rsidRPr="00A46C59">
                    <w:rPr>
                      <w:i/>
                      <w:sz w:val="20"/>
                      <w:szCs w:val="20"/>
                    </w:rPr>
                    <w:t>Real-Time Reg-Down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Reg-Down only awards for each 15-minute Settlement Interval.</w:t>
                  </w:r>
                </w:p>
              </w:tc>
            </w:tr>
            <w:tr w:rsidR="00A46C59" w:rsidRPr="00A46C59" w14:paraId="50019551"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0F9866B" w14:textId="77777777" w:rsidR="00A46C59" w:rsidRPr="00A46C59" w:rsidRDefault="00A46C59" w:rsidP="00A46C59">
                  <w:pPr>
                    <w:spacing w:after="60"/>
                    <w:rPr>
                      <w:sz w:val="20"/>
                      <w:szCs w:val="20"/>
                    </w:rPr>
                  </w:pPr>
                  <w:r w:rsidRPr="00A46C59">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5FA6AC6F"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31F7F1" w14:textId="77777777" w:rsidR="00A46C59" w:rsidRPr="00A46C59" w:rsidRDefault="00A46C59" w:rsidP="00A46C59">
                  <w:pPr>
                    <w:spacing w:after="60"/>
                    <w:rPr>
                      <w:i/>
                      <w:sz w:val="20"/>
                      <w:szCs w:val="20"/>
                    </w:rPr>
                  </w:pPr>
                  <w:r w:rsidRPr="00A46C59">
                    <w:rPr>
                      <w:i/>
                      <w:sz w:val="20"/>
                      <w:szCs w:val="20"/>
                    </w:rPr>
                    <w:t xml:space="preserve">Real-Time Reg-Down Imbalance Market Total Amount - </w:t>
                  </w:r>
                  <w:r w:rsidRPr="00A46C59">
                    <w:rPr>
                      <w:sz w:val="20"/>
                      <w:szCs w:val="20"/>
                    </w:rPr>
                    <w:t>The total payment or charge to all QSEs for the Real-Time Reg-Down imbalance for each 15-minute Settlement Interval.</w:t>
                  </w:r>
                </w:p>
              </w:tc>
            </w:tr>
            <w:tr w:rsidR="00A46C59" w:rsidRPr="00A46C59" w14:paraId="7336C32A"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7CA2A2D" w14:textId="77777777" w:rsidR="00A46C59" w:rsidRPr="00A46C59" w:rsidRDefault="00A46C59" w:rsidP="00A46C59">
                  <w:pPr>
                    <w:spacing w:after="60"/>
                    <w:rPr>
                      <w:sz w:val="20"/>
                      <w:szCs w:val="20"/>
                    </w:rPr>
                  </w:pPr>
                  <w:r w:rsidRPr="00A46C5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1C0F3D0"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5648E1" w14:textId="77777777" w:rsidR="00A46C59" w:rsidRPr="00A46C59" w:rsidRDefault="00A46C59" w:rsidP="00A46C59">
                  <w:pPr>
                    <w:spacing w:after="60"/>
                    <w:rPr>
                      <w:i/>
                      <w:sz w:val="20"/>
                      <w:szCs w:val="20"/>
                    </w:rPr>
                  </w:pPr>
                  <w:r w:rsidRPr="00A46C59">
                    <w:rPr>
                      <w:i/>
                      <w:sz w:val="20"/>
                      <w:szCs w:val="20"/>
                    </w:rPr>
                    <w:t xml:space="preserve">Real-Time Reg-Down Only Market Total Amount - </w:t>
                  </w:r>
                  <w:r w:rsidRPr="00A46C59">
                    <w:rPr>
                      <w:sz w:val="20"/>
                      <w:szCs w:val="20"/>
                    </w:rPr>
                    <w:t>The total charge to all QSEs in Real-Time for Reg-Down only awards for each 15-minute Settlement Interval.</w:t>
                  </w:r>
                </w:p>
              </w:tc>
            </w:tr>
            <w:tr w:rsidR="00A46C59" w:rsidRPr="00A46C59" w14:paraId="532AC5DA"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6EA23F6" w14:textId="77777777" w:rsidR="00A46C59" w:rsidRPr="00A46C59" w:rsidRDefault="00A46C59" w:rsidP="00A46C59">
                  <w:pPr>
                    <w:spacing w:after="60"/>
                    <w:rPr>
                      <w:sz w:val="20"/>
                      <w:szCs w:val="20"/>
                    </w:rPr>
                  </w:pPr>
                  <w:r w:rsidRPr="00A46C59">
                    <w:rPr>
                      <w:sz w:val="20"/>
                      <w:szCs w:val="20"/>
                    </w:rPr>
                    <w:t xml:space="preserve">RTRDTOAMT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725807"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0A7DF35" w14:textId="77777777" w:rsidR="00A46C59" w:rsidRPr="00A46C59" w:rsidRDefault="00A46C59" w:rsidP="00A46C59">
                  <w:pPr>
                    <w:spacing w:after="60"/>
                    <w:rPr>
                      <w:i/>
                      <w:sz w:val="20"/>
                      <w:szCs w:val="20"/>
                    </w:rPr>
                  </w:pPr>
                  <w:r w:rsidRPr="00A46C59">
                    <w:rPr>
                      <w:i/>
                      <w:sz w:val="20"/>
                      <w:szCs w:val="20"/>
                    </w:rPr>
                    <w:t>Real-Time Reg-Down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Reg-Down trade overages for each 15-minute Settlement Interval.</w:t>
                  </w:r>
                </w:p>
              </w:tc>
            </w:tr>
            <w:tr w:rsidR="00A46C59" w:rsidRPr="00A46C59" w14:paraId="7515ADB3"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AF50E9E" w14:textId="77777777" w:rsidR="00A46C59" w:rsidRPr="00A46C59" w:rsidRDefault="00A46C59" w:rsidP="00A46C59">
                  <w:pPr>
                    <w:spacing w:after="60"/>
                    <w:rPr>
                      <w:sz w:val="20"/>
                      <w:szCs w:val="20"/>
                    </w:rPr>
                  </w:pPr>
                  <w:r w:rsidRPr="00A46C5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63E95BF"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A038BC3" w14:textId="77777777" w:rsidR="00A46C59" w:rsidRPr="00A46C59" w:rsidRDefault="00A46C59" w:rsidP="00A46C59">
                  <w:pPr>
                    <w:spacing w:after="60"/>
                    <w:rPr>
                      <w:i/>
                      <w:sz w:val="20"/>
                      <w:szCs w:val="20"/>
                    </w:rPr>
                  </w:pPr>
                  <w:r w:rsidRPr="00A46C59">
                    <w:rPr>
                      <w:i/>
                      <w:sz w:val="20"/>
                      <w:szCs w:val="20"/>
                    </w:rPr>
                    <w:t xml:space="preserve">Real-Time Reg-Down Trade Overage Total Amount </w:t>
                  </w:r>
                  <w:r w:rsidRPr="00A46C59">
                    <w:rPr>
                      <w:sz w:val="20"/>
                      <w:szCs w:val="20"/>
                    </w:rPr>
                    <w:t>— The total charge to all QSEs for Real-Time Reg-Down trade overages for each 15-minute Settlement Interval.</w:t>
                  </w:r>
                </w:p>
              </w:tc>
            </w:tr>
            <w:tr w:rsidR="00A46C59" w:rsidRPr="00A46C59" w14:paraId="61DA9DD9"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BB5A197" w14:textId="77777777" w:rsidR="00A46C59" w:rsidRPr="00A46C59" w:rsidRDefault="00A46C59" w:rsidP="00A46C59">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204F78B"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3997997" w14:textId="77777777" w:rsidR="00A46C59" w:rsidRPr="00A46C59" w:rsidRDefault="00A46C59" w:rsidP="00A46C59">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A46C59" w:rsidRPr="00A46C59" w14:paraId="5C2CA88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AE681C0" w14:textId="77777777" w:rsidR="00A46C59" w:rsidRPr="00A46C59" w:rsidRDefault="00A46C59" w:rsidP="00A46C59">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80C5627"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C51E0DF" w14:textId="77777777" w:rsidR="00A46C59" w:rsidRPr="00A46C59" w:rsidRDefault="00A46C59" w:rsidP="00A46C59">
                  <w:pPr>
                    <w:spacing w:after="60"/>
                    <w:rPr>
                      <w:i/>
                      <w:sz w:val="20"/>
                      <w:szCs w:val="20"/>
                    </w:rPr>
                  </w:pPr>
                  <w:r w:rsidRPr="00A46C59">
                    <w:rPr>
                      <w:sz w:val="20"/>
                      <w:szCs w:val="20"/>
                    </w:rPr>
                    <w:t>A QSE.</w:t>
                  </w:r>
                </w:p>
              </w:tc>
            </w:tr>
          </w:tbl>
          <w:p w14:paraId="3849EA88" w14:textId="77777777" w:rsidR="00A46C59" w:rsidRPr="00A46C59" w:rsidRDefault="00A46C59" w:rsidP="00A46C59">
            <w:pPr>
              <w:spacing w:before="240" w:after="120"/>
              <w:ind w:left="1440" w:hanging="720"/>
            </w:pPr>
            <w:r w:rsidRPr="00A46C59">
              <w:t xml:space="preserve"> (c)         For Responsive Reserve (RRS):</w:t>
            </w:r>
          </w:p>
          <w:p w14:paraId="06B732AF" w14:textId="77777777" w:rsidR="00A46C59" w:rsidRPr="00A46C59" w:rsidRDefault="00A46C59" w:rsidP="00A46C59">
            <w:pPr>
              <w:spacing w:before="240"/>
              <w:ind w:left="1440" w:hanging="720"/>
            </w:pPr>
            <w:r w:rsidRPr="00A46C59">
              <w:t xml:space="preserve">LARTRRAMT </w:t>
            </w:r>
            <w:r w:rsidRPr="00A46C59">
              <w:rPr>
                <w:i/>
                <w:vertAlign w:val="subscript"/>
              </w:rPr>
              <w:t>q</w:t>
            </w:r>
            <w:r w:rsidRPr="00A46C59">
              <w:t xml:space="preserve"> =</w:t>
            </w:r>
            <w:r w:rsidRPr="00A46C59">
              <w:tab/>
              <w:t>(-1)</w:t>
            </w:r>
            <w:r w:rsidRPr="00A46C59">
              <w:rPr>
                <w:b/>
              </w:rPr>
              <w:t xml:space="preserve"> * (</w:t>
            </w:r>
            <w:r w:rsidRPr="00A46C59">
              <w:t xml:space="preserve">RTRRIMBAMTTOT + RTRROAMTTOT + </w:t>
            </w:r>
          </w:p>
          <w:p w14:paraId="3D201DCB" w14:textId="77777777" w:rsidR="00A46C59" w:rsidRPr="00A46C59" w:rsidRDefault="00A46C59" w:rsidP="00A46C59">
            <w:pPr>
              <w:spacing w:after="240"/>
              <w:ind w:left="2160" w:firstLine="720"/>
              <w:rPr>
                <w:i/>
                <w:vertAlign w:val="subscript"/>
              </w:rPr>
            </w:pPr>
            <w:r w:rsidRPr="00A46C59">
              <w:t xml:space="preserve">RTRRTOAMTTOT) * LRS </w:t>
            </w:r>
            <w:r w:rsidRPr="00A46C59">
              <w:rPr>
                <w:i/>
                <w:vertAlign w:val="subscript"/>
              </w:rPr>
              <w:t>q</w:t>
            </w:r>
          </w:p>
          <w:p w14:paraId="1423D3C2" w14:textId="77777777" w:rsidR="00A46C59" w:rsidRPr="00A46C59" w:rsidRDefault="00A46C59" w:rsidP="00A46C59">
            <w:pPr>
              <w:spacing w:before="240"/>
              <w:ind w:left="1440" w:hanging="720"/>
            </w:pPr>
            <w:r w:rsidRPr="00A46C59">
              <w:t>Where:</w:t>
            </w:r>
          </w:p>
          <w:p w14:paraId="3D7F793E" w14:textId="77777777" w:rsidR="00A46C59" w:rsidRPr="00A46C59" w:rsidRDefault="00A46C59" w:rsidP="00A46C59">
            <w:pPr>
              <w:spacing w:after="240"/>
              <w:ind w:left="1440" w:hanging="720"/>
            </w:pPr>
            <w:r w:rsidRPr="00A46C59">
              <w:lastRenderedPageBreak/>
              <w:t xml:space="preserve">RTRRIMBAMTTOT = </w:t>
            </w:r>
            <w:r w:rsidRPr="00A46C59">
              <w:rPr>
                <w:noProof/>
              </w:rPr>
              <w:drawing>
                <wp:inline distT="0" distB="0" distL="0" distR="0" wp14:anchorId="0220EEC5" wp14:editId="4474A903">
                  <wp:extent cx="142875" cy="295275"/>
                  <wp:effectExtent l="0" t="0" r="9525" b="9525"/>
                  <wp:docPr id="184"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(RTRRIMBAMT </w:t>
            </w:r>
            <w:r w:rsidRPr="00A46C59">
              <w:rPr>
                <w:i/>
                <w:vertAlign w:val="subscript"/>
              </w:rPr>
              <w:t>q</w:t>
            </w:r>
            <w:r w:rsidRPr="00A46C59">
              <w:t>)</w:t>
            </w:r>
          </w:p>
          <w:p w14:paraId="5E5B091A" w14:textId="77777777" w:rsidR="00A46C59" w:rsidRPr="00A46C59" w:rsidRDefault="00A46C59" w:rsidP="00A46C59">
            <w:pPr>
              <w:spacing w:after="240"/>
              <w:ind w:left="1440" w:hanging="720"/>
            </w:pPr>
            <w:r w:rsidRPr="00A46C59">
              <w:t xml:space="preserve">RTRROAMTTOT = </w:t>
            </w:r>
            <w:r w:rsidRPr="00A46C59">
              <w:rPr>
                <w:noProof/>
              </w:rPr>
              <w:drawing>
                <wp:inline distT="0" distB="0" distL="0" distR="0" wp14:anchorId="4A84A515" wp14:editId="5DBDE647">
                  <wp:extent cx="142875" cy="295275"/>
                  <wp:effectExtent l="0" t="0" r="9525" b="9525"/>
                  <wp:docPr id="185"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(RTRROAMT </w:t>
            </w:r>
            <w:r w:rsidRPr="00A46C59">
              <w:rPr>
                <w:i/>
                <w:vertAlign w:val="subscript"/>
              </w:rPr>
              <w:t>q</w:t>
            </w:r>
            <w:r w:rsidRPr="00A46C59">
              <w:t>)</w:t>
            </w:r>
          </w:p>
          <w:p w14:paraId="65791285" w14:textId="77777777" w:rsidR="00A46C59" w:rsidRPr="00A46C59" w:rsidRDefault="00A46C59" w:rsidP="00A46C59">
            <w:pPr>
              <w:spacing w:after="240"/>
              <w:ind w:left="1440" w:hanging="720"/>
            </w:pPr>
            <w:r w:rsidRPr="00A46C59">
              <w:t xml:space="preserve">RTRRTOAMTTOT = </w:t>
            </w:r>
            <w:r w:rsidRPr="00A46C59">
              <w:rPr>
                <w:noProof/>
              </w:rPr>
              <w:drawing>
                <wp:inline distT="0" distB="0" distL="0" distR="0" wp14:anchorId="59380EDA" wp14:editId="569EB1F6">
                  <wp:extent cx="142875" cy="295275"/>
                  <wp:effectExtent l="0" t="0" r="9525" b="9525"/>
                  <wp:docPr id="186"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(RTRRTOAMT </w:t>
            </w:r>
            <w:r w:rsidRPr="00A46C59">
              <w:rPr>
                <w:i/>
                <w:vertAlign w:val="subscript"/>
              </w:rPr>
              <w:t>q</w:t>
            </w:r>
            <w:r w:rsidRPr="00A46C59">
              <w:t>)</w:t>
            </w:r>
          </w:p>
          <w:p w14:paraId="70C85D9E" w14:textId="77777777" w:rsidR="00A46C59" w:rsidRPr="00A46C59" w:rsidRDefault="00A46C59" w:rsidP="00A46C59">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46C59" w:rsidRPr="00A46C59" w14:paraId="4A549AB3"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1BC666A" w14:textId="77777777" w:rsidR="00A46C59" w:rsidRPr="00A46C59" w:rsidRDefault="00A46C59" w:rsidP="00A46C59">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3B1DFA0" w14:textId="77777777" w:rsidR="00A46C59" w:rsidRPr="00A46C59" w:rsidRDefault="00A46C59" w:rsidP="00A46C59">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19DCE547"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53DA46CD"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ABFB0ED" w14:textId="77777777" w:rsidR="00A46C59" w:rsidRPr="00A46C59" w:rsidRDefault="00A46C59" w:rsidP="00A46C59">
                  <w:pPr>
                    <w:spacing w:after="60"/>
                    <w:rPr>
                      <w:sz w:val="20"/>
                      <w:szCs w:val="20"/>
                    </w:rPr>
                  </w:pPr>
                  <w:r w:rsidRPr="00A46C59">
                    <w:rPr>
                      <w:sz w:val="20"/>
                      <w:szCs w:val="20"/>
                    </w:rPr>
                    <w:t xml:space="preserve">LARTRRAMT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6F33D28"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C7DDED5" w14:textId="77777777" w:rsidR="00A46C59" w:rsidRPr="00A46C59" w:rsidRDefault="00A46C59" w:rsidP="00A46C59">
                  <w:pPr>
                    <w:spacing w:after="60"/>
                    <w:rPr>
                      <w:i/>
                      <w:sz w:val="20"/>
                      <w:szCs w:val="20"/>
                    </w:rPr>
                  </w:pPr>
                  <w:r w:rsidRPr="00A46C59">
                    <w:rPr>
                      <w:i/>
                      <w:sz w:val="20"/>
                      <w:szCs w:val="20"/>
                    </w:rPr>
                    <w:t>Load-Allocated Real-Time Responsive Reserve Amount for the QSE</w:t>
                  </w:r>
                  <w:r w:rsidRPr="00A46C59">
                    <w:rPr>
                      <w:sz w:val="20"/>
                      <w:szCs w:val="20"/>
                    </w:rPr>
                    <w:t xml:space="preserve"> </w:t>
                  </w:r>
                  <w:r w:rsidRPr="00A46C59">
                    <w:rPr>
                      <w:sz w:val="20"/>
                      <w:szCs w:val="20"/>
                    </w:rPr>
                    <w:sym w:font="Symbol" w:char="F0BE"/>
                  </w:r>
                  <w:r w:rsidRPr="00A46C59">
                    <w:rPr>
                      <w:sz w:val="20"/>
                      <w:szCs w:val="20"/>
                    </w:rPr>
                    <w:t xml:space="preserve"> The QSE’s share of the total Real-Time RRS amount for the 15-minute Settlement Interval.</w:t>
                  </w:r>
                </w:p>
              </w:tc>
            </w:tr>
            <w:tr w:rsidR="00A46C59" w:rsidRPr="00A46C59" w14:paraId="247361F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7DB13DD" w14:textId="77777777" w:rsidR="00A46C59" w:rsidRPr="00A46C59" w:rsidRDefault="00A46C59" w:rsidP="00A46C59">
                  <w:pPr>
                    <w:spacing w:after="60"/>
                    <w:rPr>
                      <w:sz w:val="20"/>
                      <w:szCs w:val="20"/>
                    </w:rPr>
                  </w:pPr>
                  <w:r w:rsidRPr="00A46C59">
                    <w:rPr>
                      <w:sz w:val="20"/>
                      <w:szCs w:val="20"/>
                    </w:rPr>
                    <w:t xml:space="preserve">RTRRIMBAMT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960CFB"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97CD139" w14:textId="77777777" w:rsidR="00A46C59" w:rsidRPr="00A46C59" w:rsidRDefault="00A46C59" w:rsidP="00A46C59">
                  <w:pPr>
                    <w:spacing w:after="60"/>
                    <w:rPr>
                      <w:i/>
                      <w:sz w:val="20"/>
                      <w:szCs w:val="20"/>
                    </w:rPr>
                  </w:pPr>
                  <w:r w:rsidRPr="00A46C59">
                    <w:rPr>
                      <w:i/>
                      <w:sz w:val="20"/>
                      <w:szCs w:val="20"/>
                    </w:rPr>
                    <w:t xml:space="preserve">Real-Time Responsive Reserve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RRS imbalance for each 15-minute Settlement Interval.</w:t>
                  </w:r>
                </w:p>
              </w:tc>
            </w:tr>
            <w:tr w:rsidR="00A46C59" w:rsidRPr="00A46C59" w14:paraId="0B6173CF"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981BD35" w14:textId="77777777" w:rsidR="00A46C59" w:rsidRPr="00A46C59" w:rsidRDefault="00A46C59" w:rsidP="00A46C59">
                  <w:pPr>
                    <w:spacing w:after="60"/>
                    <w:rPr>
                      <w:sz w:val="20"/>
                      <w:szCs w:val="20"/>
                    </w:rPr>
                  </w:pPr>
                  <w:r w:rsidRPr="00A46C59">
                    <w:rPr>
                      <w:sz w:val="20"/>
                      <w:szCs w:val="20"/>
                    </w:rPr>
                    <w:t xml:space="preserve">RTRROAMT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14485DB"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CCFCFBE" w14:textId="77777777" w:rsidR="00A46C59" w:rsidRPr="00A46C59" w:rsidRDefault="00A46C59" w:rsidP="00A46C59">
                  <w:pPr>
                    <w:spacing w:after="60"/>
                    <w:rPr>
                      <w:i/>
                      <w:sz w:val="20"/>
                      <w:szCs w:val="20"/>
                    </w:rPr>
                  </w:pPr>
                  <w:r w:rsidRPr="00A46C59">
                    <w:rPr>
                      <w:i/>
                      <w:sz w:val="20"/>
                      <w:szCs w:val="20"/>
                    </w:rPr>
                    <w:t>Real-Time Responsive Reserve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RRS only awards for each 15-minute Settlement Interval.</w:t>
                  </w:r>
                </w:p>
              </w:tc>
            </w:tr>
            <w:tr w:rsidR="00A46C59" w:rsidRPr="00A46C59" w14:paraId="451FB238"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4A48B97" w14:textId="77777777" w:rsidR="00A46C59" w:rsidRPr="00A46C59" w:rsidRDefault="00A46C59" w:rsidP="00A46C59">
                  <w:pPr>
                    <w:spacing w:after="60"/>
                    <w:rPr>
                      <w:sz w:val="20"/>
                      <w:szCs w:val="20"/>
                    </w:rPr>
                  </w:pPr>
                  <w:r w:rsidRPr="00A46C59">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78BECF5"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E0E4952" w14:textId="77777777" w:rsidR="00A46C59" w:rsidRPr="00A46C59" w:rsidRDefault="00A46C59" w:rsidP="00A46C59">
                  <w:pPr>
                    <w:spacing w:after="60"/>
                    <w:rPr>
                      <w:i/>
                      <w:sz w:val="20"/>
                      <w:szCs w:val="20"/>
                    </w:rPr>
                  </w:pPr>
                  <w:r w:rsidRPr="00A46C59">
                    <w:rPr>
                      <w:i/>
                      <w:sz w:val="20"/>
                      <w:szCs w:val="20"/>
                    </w:rPr>
                    <w:t xml:space="preserve">Real-Time Responsive Reserve Imbalance Market Total Amount - </w:t>
                  </w:r>
                  <w:r w:rsidRPr="00A46C59">
                    <w:rPr>
                      <w:sz w:val="20"/>
                      <w:szCs w:val="20"/>
                    </w:rPr>
                    <w:t>The total payment or charge to all QSEs for the Real-Time RRS imbalance for each 15-minute Settlement Interval.</w:t>
                  </w:r>
                </w:p>
              </w:tc>
            </w:tr>
            <w:tr w:rsidR="00A46C59" w:rsidRPr="00A46C59" w14:paraId="1914503E"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C04E99B" w14:textId="77777777" w:rsidR="00A46C59" w:rsidRPr="00A46C59" w:rsidRDefault="00A46C59" w:rsidP="00A46C59">
                  <w:pPr>
                    <w:spacing w:after="60"/>
                    <w:rPr>
                      <w:sz w:val="20"/>
                      <w:szCs w:val="20"/>
                    </w:rPr>
                  </w:pPr>
                  <w:r w:rsidRPr="00A46C5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382C24B"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A6468C7" w14:textId="77777777" w:rsidR="00A46C59" w:rsidRPr="00A46C59" w:rsidRDefault="00A46C59" w:rsidP="00A46C59">
                  <w:pPr>
                    <w:spacing w:after="60"/>
                    <w:rPr>
                      <w:i/>
                      <w:sz w:val="20"/>
                      <w:szCs w:val="20"/>
                    </w:rPr>
                  </w:pPr>
                  <w:r w:rsidRPr="00A46C59">
                    <w:rPr>
                      <w:i/>
                      <w:sz w:val="20"/>
                      <w:szCs w:val="20"/>
                    </w:rPr>
                    <w:t xml:space="preserve">Real-Time Responsive Reserve Only Market Total Amount - </w:t>
                  </w:r>
                  <w:r w:rsidRPr="00A46C59">
                    <w:rPr>
                      <w:sz w:val="20"/>
                      <w:szCs w:val="20"/>
                    </w:rPr>
                    <w:t>The total charge to all QSEs in Real-Time for RRS only awards for each 15-minute Settlement Interval.</w:t>
                  </w:r>
                </w:p>
              </w:tc>
            </w:tr>
            <w:tr w:rsidR="00A46C59" w:rsidRPr="00A46C59" w14:paraId="330DD2B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B572BF9" w14:textId="77777777" w:rsidR="00A46C59" w:rsidRPr="00A46C59" w:rsidRDefault="00A46C59" w:rsidP="00A46C59">
                  <w:pPr>
                    <w:spacing w:after="60"/>
                    <w:rPr>
                      <w:sz w:val="20"/>
                      <w:szCs w:val="20"/>
                    </w:rPr>
                  </w:pPr>
                  <w:r w:rsidRPr="00A46C59">
                    <w:rPr>
                      <w:sz w:val="20"/>
                      <w:szCs w:val="20"/>
                    </w:rPr>
                    <w:t xml:space="preserve">RTRRTOAMT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A3EB3F2"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89FF23" w14:textId="77777777" w:rsidR="00A46C59" w:rsidRPr="00A46C59" w:rsidRDefault="00A46C59" w:rsidP="00A46C59">
                  <w:pPr>
                    <w:spacing w:after="60"/>
                    <w:rPr>
                      <w:i/>
                      <w:sz w:val="20"/>
                      <w:szCs w:val="20"/>
                    </w:rPr>
                  </w:pPr>
                  <w:r w:rsidRPr="00A46C59">
                    <w:rPr>
                      <w:i/>
                      <w:sz w:val="20"/>
                      <w:szCs w:val="20"/>
                    </w:rPr>
                    <w:t>Real-Time Responsive Reserve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RRS trade overages for each 15-minute Settlement Interval.</w:t>
                  </w:r>
                </w:p>
              </w:tc>
            </w:tr>
            <w:tr w:rsidR="00A46C59" w:rsidRPr="00A46C59" w14:paraId="5DE484A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459404C" w14:textId="77777777" w:rsidR="00A46C59" w:rsidRPr="00A46C59" w:rsidRDefault="00A46C59" w:rsidP="00A46C59">
                  <w:pPr>
                    <w:spacing w:after="60"/>
                    <w:rPr>
                      <w:sz w:val="20"/>
                      <w:szCs w:val="20"/>
                    </w:rPr>
                  </w:pPr>
                  <w:r w:rsidRPr="00A46C5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5F047594"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1FA407" w14:textId="77777777" w:rsidR="00A46C59" w:rsidRPr="00A46C59" w:rsidRDefault="00A46C59" w:rsidP="00A46C59">
                  <w:pPr>
                    <w:spacing w:after="60"/>
                    <w:rPr>
                      <w:i/>
                      <w:sz w:val="20"/>
                      <w:szCs w:val="20"/>
                    </w:rPr>
                  </w:pPr>
                  <w:r w:rsidRPr="00A46C59">
                    <w:rPr>
                      <w:i/>
                      <w:sz w:val="20"/>
                      <w:szCs w:val="20"/>
                    </w:rPr>
                    <w:t xml:space="preserve">Real-Time Responsive Reserve Trade Overage Total Amount </w:t>
                  </w:r>
                  <w:r w:rsidRPr="00A46C59">
                    <w:rPr>
                      <w:sz w:val="20"/>
                      <w:szCs w:val="20"/>
                    </w:rPr>
                    <w:t>— The total charge to all QSEs for Real-Time RRS trade overages for each 15-minute Settlement Interval.</w:t>
                  </w:r>
                </w:p>
              </w:tc>
            </w:tr>
            <w:tr w:rsidR="00A46C59" w:rsidRPr="00A46C59" w14:paraId="6E6CE85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2C1A18F" w14:textId="77777777" w:rsidR="00A46C59" w:rsidRPr="00A46C59" w:rsidRDefault="00A46C59" w:rsidP="00A46C59">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5FA8D6"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5DD1B4B" w14:textId="77777777" w:rsidR="00A46C59" w:rsidRPr="00A46C59" w:rsidRDefault="00A46C59" w:rsidP="00A46C59">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A46C59" w:rsidRPr="00A46C59" w14:paraId="3C683DE1"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319E7C8" w14:textId="77777777" w:rsidR="00A46C59" w:rsidRPr="00A46C59" w:rsidRDefault="00A46C59" w:rsidP="00A46C59">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3DDDADD"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22501D" w14:textId="77777777" w:rsidR="00A46C59" w:rsidRPr="00A46C59" w:rsidRDefault="00A46C59" w:rsidP="00A46C59">
                  <w:pPr>
                    <w:spacing w:after="60"/>
                    <w:rPr>
                      <w:i/>
                      <w:sz w:val="20"/>
                      <w:szCs w:val="20"/>
                    </w:rPr>
                  </w:pPr>
                  <w:r w:rsidRPr="00A46C59">
                    <w:rPr>
                      <w:sz w:val="20"/>
                      <w:szCs w:val="20"/>
                    </w:rPr>
                    <w:t>A QSE.</w:t>
                  </w:r>
                </w:p>
              </w:tc>
            </w:tr>
          </w:tbl>
          <w:p w14:paraId="061AB64F" w14:textId="77777777" w:rsidR="00A46C59" w:rsidRPr="00A46C59" w:rsidRDefault="00A46C59" w:rsidP="00A46C59">
            <w:pPr>
              <w:spacing w:before="240" w:after="120"/>
              <w:ind w:left="1440" w:hanging="720"/>
            </w:pPr>
            <w:r w:rsidRPr="00A46C59">
              <w:t>(d)         For Non-Spin:</w:t>
            </w:r>
          </w:p>
          <w:p w14:paraId="49D0B8CF" w14:textId="77777777" w:rsidR="00A46C59" w:rsidRPr="00A46C59" w:rsidRDefault="00A46C59" w:rsidP="00A46C59">
            <w:pPr>
              <w:spacing w:before="240"/>
              <w:ind w:left="1440" w:hanging="720"/>
            </w:pPr>
            <w:r w:rsidRPr="00A46C59">
              <w:t xml:space="preserve">LARTNSAMT </w:t>
            </w:r>
            <w:r w:rsidRPr="00A46C59">
              <w:rPr>
                <w:i/>
                <w:vertAlign w:val="subscript"/>
              </w:rPr>
              <w:t>q</w:t>
            </w:r>
            <w:r w:rsidRPr="00A46C59">
              <w:t xml:space="preserve"> =</w:t>
            </w:r>
            <w:r w:rsidRPr="00A46C59">
              <w:tab/>
              <w:t xml:space="preserve">(-1) * (RTNSIMBAMTTOT + RTNSOAMTTOT + </w:t>
            </w:r>
          </w:p>
          <w:p w14:paraId="674EBB4F" w14:textId="77777777" w:rsidR="00A46C59" w:rsidRPr="00A46C59" w:rsidRDefault="00A46C59" w:rsidP="00A46C59">
            <w:pPr>
              <w:spacing w:before="120" w:after="120"/>
              <w:ind w:left="2160" w:firstLine="720"/>
            </w:pPr>
            <w:r w:rsidRPr="00A46C59">
              <w:t xml:space="preserve">RTNSTOAMTTOT) * LRS </w:t>
            </w:r>
            <w:r w:rsidRPr="00A46C59">
              <w:rPr>
                <w:i/>
                <w:vertAlign w:val="subscript"/>
              </w:rPr>
              <w:t>q</w:t>
            </w:r>
          </w:p>
          <w:p w14:paraId="5274A4EF" w14:textId="77777777" w:rsidR="00A46C59" w:rsidRPr="00A46C59" w:rsidRDefault="00A46C59" w:rsidP="00A46C59">
            <w:pPr>
              <w:spacing w:before="120" w:after="120"/>
              <w:ind w:left="1440" w:hanging="720"/>
            </w:pPr>
            <w:r w:rsidRPr="00A46C59">
              <w:t>Where:</w:t>
            </w:r>
          </w:p>
          <w:p w14:paraId="5FE8397E" w14:textId="77777777" w:rsidR="00A46C59" w:rsidRPr="00A46C59" w:rsidRDefault="00A46C59" w:rsidP="00A46C59">
            <w:pPr>
              <w:spacing w:before="120" w:after="120"/>
              <w:ind w:left="1440" w:hanging="720"/>
            </w:pPr>
            <w:r w:rsidRPr="00A46C59">
              <w:t xml:space="preserve">RTNSIMBAMTTOT = </w:t>
            </w:r>
            <w:r w:rsidRPr="00A46C59">
              <w:rPr>
                <w:noProof/>
              </w:rPr>
              <w:drawing>
                <wp:inline distT="0" distB="0" distL="0" distR="0" wp14:anchorId="211E125F" wp14:editId="19B37E7C">
                  <wp:extent cx="142875" cy="295275"/>
                  <wp:effectExtent l="0" t="0" r="9525" b="9525"/>
                  <wp:docPr id="187"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(RTNSIMBAMT </w:t>
            </w:r>
            <w:r w:rsidRPr="00A46C59">
              <w:rPr>
                <w:i/>
                <w:vertAlign w:val="subscript"/>
              </w:rPr>
              <w:t>q</w:t>
            </w:r>
            <w:r w:rsidRPr="00A46C59">
              <w:t>)</w:t>
            </w:r>
          </w:p>
          <w:p w14:paraId="6AF27A5A" w14:textId="77777777" w:rsidR="00A46C59" w:rsidRPr="00A46C59" w:rsidRDefault="00A46C59" w:rsidP="00A46C59">
            <w:pPr>
              <w:spacing w:before="120" w:after="120"/>
              <w:ind w:left="1440" w:hanging="720"/>
            </w:pPr>
            <w:r w:rsidRPr="00A46C59">
              <w:t xml:space="preserve">RTNSOAMTTOT = </w:t>
            </w:r>
            <w:r w:rsidRPr="00A46C59">
              <w:rPr>
                <w:noProof/>
              </w:rPr>
              <w:drawing>
                <wp:inline distT="0" distB="0" distL="0" distR="0" wp14:anchorId="160828D3" wp14:editId="5212EEF5">
                  <wp:extent cx="142875" cy="295275"/>
                  <wp:effectExtent l="0" t="0" r="9525" b="9525"/>
                  <wp:docPr id="188"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(RTNSOAMT </w:t>
            </w:r>
            <w:r w:rsidRPr="00A46C59">
              <w:rPr>
                <w:i/>
                <w:vertAlign w:val="subscript"/>
              </w:rPr>
              <w:t>q</w:t>
            </w:r>
            <w:r w:rsidRPr="00A46C59">
              <w:t>)</w:t>
            </w:r>
          </w:p>
          <w:p w14:paraId="734CB7E4" w14:textId="77777777" w:rsidR="00A46C59" w:rsidRPr="00A46C59" w:rsidRDefault="00A46C59" w:rsidP="00A46C59">
            <w:pPr>
              <w:spacing w:before="120" w:after="120"/>
              <w:ind w:left="1440" w:hanging="720"/>
            </w:pPr>
            <w:r w:rsidRPr="00A46C59">
              <w:lastRenderedPageBreak/>
              <w:t xml:space="preserve">RTNSTOAMTTOT = </w:t>
            </w:r>
            <w:r w:rsidRPr="00A46C59">
              <w:rPr>
                <w:noProof/>
              </w:rPr>
              <w:drawing>
                <wp:inline distT="0" distB="0" distL="0" distR="0" wp14:anchorId="3B6611B5" wp14:editId="55C22B63">
                  <wp:extent cx="142875" cy="295275"/>
                  <wp:effectExtent l="0" t="0" r="9525" b="9525"/>
                  <wp:docPr id="189"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(RTNSTOAMT </w:t>
            </w:r>
            <w:r w:rsidRPr="00A46C59">
              <w:rPr>
                <w:i/>
                <w:vertAlign w:val="subscript"/>
              </w:rPr>
              <w:t>q</w:t>
            </w:r>
            <w:r w:rsidRPr="00A46C59">
              <w:t>)</w:t>
            </w:r>
          </w:p>
          <w:p w14:paraId="6137A6EE" w14:textId="77777777" w:rsidR="00A46C59" w:rsidRPr="00A46C59" w:rsidRDefault="00A46C59" w:rsidP="00A46C59">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46C59" w:rsidRPr="00A46C59" w14:paraId="3A667BEF"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F0BD11A" w14:textId="77777777" w:rsidR="00A46C59" w:rsidRPr="00A46C59" w:rsidRDefault="00A46C59" w:rsidP="00A46C59">
                  <w:pPr>
                    <w:spacing w:after="120"/>
                    <w:rPr>
                      <w:b/>
                      <w:iCs/>
                      <w:sz w:val="20"/>
                      <w:szCs w:val="20"/>
                    </w:rPr>
                  </w:pPr>
                  <w:r w:rsidRPr="00A46C5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361A7B6" w14:textId="77777777" w:rsidR="00A46C59" w:rsidRPr="00A46C59" w:rsidRDefault="00A46C59" w:rsidP="00A46C59">
                  <w:pPr>
                    <w:spacing w:after="120"/>
                    <w:rPr>
                      <w:b/>
                      <w:iCs/>
                      <w:sz w:val="20"/>
                      <w:szCs w:val="20"/>
                    </w:rPr>
                  </w:pPr>
                  <w:r w:rsidRPr="00A46C5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46BE616"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2CF43979"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8AD6488" w14:textId="77777777" w:rsidR="00A46C59" w:rsidRPr="00A46C59" w:rsidRDefault="00A46C59" w:rsidP="00A46C59">
                  <w:pPr>
                    <w:spacing w:after="60"/>
                    <w:rPr>
                      <w:sz w:val="20"/>
                      <w:szCs w:val="20"/>
                    </w:rPr>
                  </w:pPr>
                  <w:r w:rsidRPr="00A46C59">
                    <w:rPr>
                      <w:sz w:val="20"/>
                      <w:szCs w:val="20"/>
                    </w:rPr>
                    <w:t xml:space="preserve">LARTNSAMT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EF66DAD"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DA6F7F" w14:textId="77777777" w:rsidR="00A46C59" w:rsidRPr="00A46C59" w:rsidRDefault="00A46C59" w:rsidP="00A46C59">
                  <w:pPr>
                    <w:spacing w:after="60"/>
                    <w:rPr>
                      <w:i/>
                      <w:sz w:val="20"/>
                      <w:szCs w:val="20"/>
                    </w:rPr>
                  </w:pPr>
                  <w:r w:rsidRPr="00A46C59">
                    <w:rPr>
                      <w:i/>
                      <w:sz w:val="20"/>
                      <w:szCs w:val="20"/>
                    </w:rPr>
                    <w:t>Load-Allocated Real-Time Non-Spin Amount for the QSE</w:t>
                  </w:r>
                  <w:r w:rsidRPr="00A46C59">
                    <w:rPr>
                      <w:sz w:val="20"/>
                      <w:szCs w:val="20"/>
                    </w:rPr>
                    <w:t xml:space="preserve"> </w:t>
                  </w:r>
                  <w:r w:rsidRPr="00A46C59">
                    <w:rPr>
                      <w:sz w:val="20"/>
                      <w:szCs w:val="20"/>
                    </w:rPr>
                    <w:sym w:font="Symbol" w:char="F0BE"/>
                  </w:r>
                  <w:r w:rsidRPr="00A46C59">
                    <w:rPr>
                      <w:sz w:val="20"/>
                      <w:szCs w:val="20"/>
                    </w:rPr>
                    <w:t xml:space="preserve"> The QSE’s share of the total Real-Time Non-Spin amount for the 15-minute Settlement Interval.</w:t>
                  </w:r>
                </w:p>
              </w:tc>
            </w:tr>
            <w:tr w:rsidR="00A46C59" w:rsidRPr="00A46C59" w14:paraId="2EF69EF1"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04DA4BC" w14:textId="77777777" w:rsidR="00A46C59" w:rsidRPr="00A46C59" w:rsidRDefault="00A46C59" w:rsidP="00A46C59">
                  <w:pPr>
                    <w:spacing w:after="60"/>
                    <w:rPr>
                      <w:sz w:val="20"/>
                      <w:szCs w:val="20"/>
                    </w:rPr>
                  </w:pPr>
                  <w:r w:rsidRPr="00A46C59">
                    <w:rPr>
                      <w:sz w:val="20"/>
                      <w:szCs w:val="20"/>
                    </w:rPr>
                    <w:t xml:space="preserve">RTNSIMBAMT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B5889B"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84660A7" w14:textId="77777777" w:rsidR="00A46C59" w:rsidRPr="00A46C59" w:rsidRDefault="00A46C59" w:rsidP="00A46C59">
                  <w:pPr>
                    <w:spacing w:after="60"/>
                    <w:rPr>
                      <w:i/>
                      <w:sz w:val="20"/>
                      <w:szCs w:val="20"/>
                    </w:rPr>
                  </w:pPr>
                  <w:r w:rsidRPr="00A46C59">
                    <w:rPr>
                      <w:i/>
                      <w:sz w:val="20"/>
                      <w:szCs w:val="20"/>
                    </w:rPr>
                    <w:t xml:space="preserve">Real-Time Non-Spin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Non-Spin imbalance for each 15-minute Settlement Interval.</w:t>
                  </w:r>
                </w:p>
              </w:tc>
            </w:tr>
            <w:tr w:rsidR="00A46C59" w:rsidRPr="00A46C59" w14:paraId="2702E186"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63C46D6" w14:textId="77777777" w:rsidR="00A46C59" w:rsidRPr="00A46C59" w:rsidRDefault="00A46C59" w:rsidP="00A46C59">
                  <w:pPr>
                    <w:spacing w:after="60"/>
                    <w:rPr>
                      <w:sz w:val="20"/>
                      <w:szCs w:val="20"/>
                    </w:rPr>
                  </w:pPr>
                  <w:r w:rsidRPr="00A46C59">
                    <w:rPr>
                      <w:sz w:val="20"/>
                      <w:szCs w:val="20"/>
                    </w:rPr>
                    <w:t xml:space="preserve">RTNSOAMT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1765DEE"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FE334E" w14:textId="77777777" w:rsidR="00A46C59" w:rsidRPr="00A46C59" w:rsidRDefault="00A46C59" w:rsidP="00A46C59">
                  <w:pPr>
                    <w:spacing w:after="60"/>
                    <w:rPr>
                      <w:i/>
                      <w:sz w:val="20"/>
                      <w:szCs w:val="20"/>
                    </w:rPr>
                  </w:pPr>
                  <w:r w:rsidRPr="00A46C59">
                    <w:rPr>
                      <w:i/>
                      <w:sz w:val="20"/>
                      <w:szCs w:val="20"/>
                    </w:rPr>
                    <w:t>Real-Time Non-Spin Only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Non-Spin only awards for each 15-minute Settlement Interval.</w:t>
                  </w:r>
                </w:p>
              </w:tc>
            </w:tr>
            <w:tr w:rsidR="00A46C59" w:rsidRPr="00A46C59" w14:paraId="324760C2"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4928F46" w14:textId="77777777" w:rsidR="00A46C59" w:rsidRPr="00A46C59" w:rsidRDefault="00A46C59" w:rsidP="00A46C59">
                  <w:pPr>
                    <w:spacing w:after="60"/>
                    <w:rPr>
                      <w:sz w:val="20"/>
                      <w:szCs w:val="20"/>
                    </w:rPr>
                  </w:pPr>
                  <w:r w:rsidRPr="00A46C59">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758F2FBE"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277886" w14:textId="77777777" w:rsidR="00A46C59" w:rsidRPr="00A46C59" w:rsidRDefault="00A46C59" w:rsidP="00A46C59">
                  <w:pPr>
                    <w:spacing w:after="60"/>
                    <w:rPr>
                      <w:i/>
                      <w:sz w:val="20"/>
                      <w:szCs w:val="20"/>
                    </w:rPr>
                  </w:pPr>
                  <w:r w:rsidRPr="00A46C59">
                    <w:rPr>
                      <w:i/>
                      <w:sz w:val="20"/>
                      <w:szCs w:val="20"/>
                    </w:rPr>
                    <w:t xml:space="preserve">Real-Time Non-Spin Imbalance Market Total Amount - </w:t>
                  </w:r>
                  <w:r w:rsidRPr="00A46C59">
                    <w:rPr>
                      <w:sz w:val="20"/>
                      <w:szCs w:val="20"/>
                    </w:rPr>
                    <w:t>The total payment or charge to all QSEs for the Real-Time Non-Spin imbalance for each 15-minute Settlement Interval.</w:t>
                  </w:r>
                </w:p>
              </w:tc>
            </w:tr>
            <w:tr w:rsidR="00A46C59" w:rsidRPr="00A46C59" w14:paraId="72538240"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757AF2A" w14:textId="77777777" w:rsidR="00A46C59" w:rsidRPr="00A46C59" w:rsidRDefault="00A46C59" w:rsidP="00A46C59">
                  <w:pPr>
                    <w:spacing w:after="60"/>
                    <w:rPr>
                      <w:sz w:val="20"/>
                      <w:szCs w:val="20"/>
                    </w:rPr>
                  </w:pPr>
                  <w:r w:rsidRPr="00A46C5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9E7E367"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00BDE14" w14:textId="77777777" w:rsidR="00A46C59" w:rsidRPr="00A46C59" w:rsidRDefault="00A46C59" w:rsidP="00A46C59">
                  <w:pPr>
                    <w:spacing w:after="60"/>
                    <w:rPr>
                      <w:i/>
                      <w:sz w:val="20"/>
                      <w:szCs w:val="20"/>
                    </w:rPr>
                  </w:pPr>
                  <w:r w:rsidRPr="00A46C59">
                    <w:rPr>
                      <w:i/>
                      <w:sz w:val="20"/>
                      <w:szCs w:val="20"/>
                    </w:rPr>
                    <w:t xml:space="preserve">Real-Time Non-Spin Only Market Total Amount - </w:t>
                  </w:r>
                  <w:r w:rsidRPr="00A46C59">
                    <w:rPr>
                      <w:sz w:val="20"/>
                      <w:szCs w:val="20"/>
                    </w:rPr>
                    <w:t>The total charge to all QSEs in Real-Time for Non-Spin only awards for each 15-minute Settlement Interval.</w:t>
                  </w:r>
                </w:p>
              </w:tc>
            </w:tr>
            <w:tr w:rsidR="00A46C59" w:rsidRPr="00A46C59" w14:paraId="1DE6463E"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8B8BB0D" w14:textId="77777777" w:rsidR="00A46C59" w:rsidRPr="00A46C59" w:rsidRDefault="00A46C59" w:rsidP="00A46C59">
                  <w:pPr>
                    <w:spacing w:after="60"/>
                    <w:rPr>
                      <w:sz w:val="20"/>
                      <w:szCs w:val="20"/>
                    </w:rPr>
                  </w:pPr>
                  <w:r w:rsidRPr="00A46C59">
                    <w:rPr>
                      <w:sz w:val="20"/>
                      <w:szCs w:val="20"/>
                    </w:rPr>
                    <w:t xml:space="preserve">RTNSTOAMT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ECA77B"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E1F7A4" w14:textId="77777777" w:rsidR="00A46C59" w:rsidRPr="00A46C59" w:rsidRDefault="00A46C59" w:rsidP="00A46C59">
                  <w:pPr>
                    <w:spacing w:after="60"/>
                    <w:rPr>
                      <w:i/>
                      <w:sz w:val="20"/>
                      <w:szCs w:val="20"/>
                    </w:rPr>
                  </w:pPr>
                  <w:r w:rsidRPr="00A46C59">
                    <w:rPr>
                      <w:i/>
                      <w:sz w:val="20"/>
                      <w:szCs w:val="20"/>
                    </w:rPr>
                    <w:t>Real-Time Non-Spin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Non-Spin trade overages for each 15-minute Settlement Interval.</w:t>
                  </w:r>
                </w:p>
              </w:tc>
            </w:tr>
            <w:tr w:rsidR="00A46C59" w:rsidRPr="00A46C59" w14:paraId="3C6D3010"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6216F13" w14:textId="77777777" w:rsidR="00A46C59" w:rsidRPr="00A46C59" w:rsidRDefault="00A46C59" w:rsidP="00A46C59">
                  <w:pPr>
                    <w:spacing w:after="60"/>
                    <w:rPr>
                      <w:sz w:val="20"/>
                      <w:szCs w:val="20"/>
                    </w:rPr>
                  </w:pPr>
                  <w:r w:rsidRPr="00A46C5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BAEE85E" w14:textId="77777777" w:rsidR="00A46C59" w:rsidRPr="00A46C59" w:rsidRDefault="00A46C59" w:rsidP="00A46C59">
                  <w:pPr>
                    <w:spacing w:after="60"/>
                    <w:rPr>
                      <w:sz w:val="20"/>
                      <w:szCs w:val="20"/>
                    </w:rPr>
                  </w:pPr>
                  <w:r w:rsidRPr="00A46C5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0154E64" w14:textId="77777777" w:rsidR="00A46C59" w:rsidRPr="00A46C59" w:rsidRDefault="00A46C59" w:rsidP="00A46C59">
                  <w:pPr>
                    <w:spacing w:after="60"/>
                    <w:rPr>
                      <w:i/>
                      <w:sz w:val="20"/>
                      <w:szCs w:val="20"/>
                    </w:rPr>
                  </w:pPr>
                  <w:r w:rsidRPr="00A46C59">
                    <w:rPr>
                      <w:i/>
                      <w:sz w:val="20"/>
                      <w:szCs w:val="20"/>
                    </w:rPr>
                    <w:t xml:space="preserve">Real-Time Non-Spin Trade Overage Total Amount </w:t>
                  </w:r>
                  <w:r w:rsidRPr="00A46C59">
                    <w:rPr>
                      <w:sz w:val="20"/>
                      <w:szCs w:val="20"/>
                    </w:rPr>
                    <w:t>— The total charge to all QSEs for Real-Time Non-Spin trade overages for each 15-minute Settlement Interval.</w:t>
                  </w:r>
                </w:p>
              </w:tc>
            </w:tr>
            <w:tr w:rsidR="00A46C59" w:rsidRPr="00A46C59" w14:paraId="5DC669FD"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3D9B891" w14:textId="77777777" w:rsidR="00A46C59" w:rsidRPr="00A46C59" w:rsidRDefault="00A46C59" w:rsidP="00A46C59">
                  <w:pPr>
                    <w:spacing w:after="60"/>
                    <w:rPr>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28A7BF4"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5C1FAFB" w14:textId="77777777" w:rsidR="00A46C59" w:rsidRPr="00A46C59" w:rsidRDefault="00A46C59" w:rsidP="00A46C59">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A46C59" w:rsidRPr="00A46C59" w14:paraId="0EC980F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FDD03F3" w14:textId="77777777" w:rsidR="00A46C59" w:rsidRPr="00A46C59" w:rsidRDefault="00A46C59" w:rsidP="00A46C59">
                  <w:pPr>
                    <w:spacing w:after="60"/>
                    <w:rPr>
                      <w:sz w:val="20"/>
                      <w:szCs w:val="20"/>
                    </w:rPr>
                  </w:pPr>
                  <w:r w:rsidRPr="00A46C5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CED5079" w14:textId="77777777" w:rsidR="00A46C59" w:rsidRPr="00A46C59" w:rsidRDefault="00A46C59" w:rsidP="00A46C59">
                  <w:pPr>
                    <w:spacing w:after="60"/>
                    <w:rPr>
                      <w:sz w:val="20"/>
                      <w:szCs w:val="20"/>
                    </w:rPr>
                  </w:pPr>
                  <w:r w:rsidRPr="00A46C5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73531EF" w14:textId="77777777" w:rsidR="00A46C59" w:rsidRPr="00A46C59" w:rsidRDefault="00A46C59" w:rsidP="00A46C59">
                  <w:pPr>
                    <w:spacing w:after="60"/>
                    <w:rPr>
                      <w:i/>
                      <w:sz w:val="20"/>
                      <w:szCs w:val="20"/>
                    </w:rPr>
                  </w:pPr>
                  <w:r w:rsidRPr="00A46C59">
                    <w:rPr>
                      <w:sz w:val="20"/>
                      <w:szCs w:val="20"/>
                    </w:rPr>
                    <w:t>A QSE.</w:t>
                  </w:r>
                </w:p>
              </w:tc>
            </w:tr>
          </w:tbl>
          <w:p w14:paraId="6364F664" w14:textId="77777777" w:rsidR="00A46C59" w:rsidRPr="00A46C59" w:rsidRDefault="00A46C59" w:rsidP="00A46C59">
            <w:pPr>
              <w:spacing w:before="240" w:after="120"/>
              <w:ind w:left="1440" w:hanging="720"/>
            </w:pPr>
            <w:r w:rsidRPr="00A46C59">
              <w:t xml:space="preserve"> (e)         For ERCOT Contingency Reserve Service (ECRS):</w:t>
            </w:r>
          </w:p>
          <w:p w14:paraId="334D4DCB" w14:textId="77777777" w:rsidR="00A46C59" w:rsidRPr="00A46C59" w:rsidRDefault="00A46C59" w:rsidP="00A46C59">
            <w:pPr>
              <w:spacing w:before="120"/>
              <w:ind w:left="1440" w:hanging="720"/>
            </w:pPr>
            <w:r w:rsidRPr="00A46C59">
              <w:t xml:space="preserve">LARTECRAMT </w:t>
            </w:r>
            <w:r w:rsidRPr="00A46C59">
              <w:rPr>
                <w:i/>
                <w:vertAlign w:val="subscript"/>
              </w:rPr>
              <w:t>q</w:t>
            </w:r>
            <w:r w:rsidRPr="00A46C59">
              <w:t xml:space="preserve"> = (-1) * (RTECRIMBAMTTOT + RTECROAMTTOT + </w:t>
            </w:r>
          </w:p>
          <w:p w14:paraId="37AE3B10" w14:textId="77777777" w:rsidR="00A46C59" w:rsidRPr="00A46C59" w:rsidRDefault="00A46C59" w:rsidP="00A46C59">
            <w:pPr>
              <w:spacing w:before="120" w:after="120"/>
              <w:ind w:left="1440" w:hanging="720"/>
            </w:pPr>
            <w:r w:rsidRPr="00A46C59">
              <w:t xml:space="preserve"> </w:t>
            </w:r>
            <w:r w:rsidRPr="00A46C59">
              <w:tab/>
            </w:r>
            <w:r w:rsidRPr="00A46C59">
              <w:tab/>
            </w:r>
            <w:r w:rsidRPr="00A46C59">
              <w:tab/>
              <w:t xml:space="preserve">RTECRTOAMTTOT) * LRS </w:t>
            </w:r>
            <w:r w:rsidRPr="00A46C59">
              <w:rPr>
                <w:i/>
                <w:vertAlign w:val="subscript"/>
              </w:rPr>
              <w:t>q</w:t>
            </w:r>
          </w:p>
          <w:p w14:paraId="321CB83E" w14:textId="77777777" w:rsidR="00A46C59" w:rsidRPr="00A46C59" w:rsidRDefault="00A46C59" w:rsidP="00A46C59">
            <w:pPr>
              <w:spacing w:before="120" w:after="120"/>
              <w:ind w:left="1440" w:hanging="720"/>
            </w:pPr>
            <w:r w:rsidRPr="00A46C59">
              <w:t>Where:</w:t>
            </w:r>
          </w:p>
          <w:p w14:paraId="12D4FDCA" w14:textId="77777777" w:rsidR="00A46C59" w:rsidRPr="00A46C59" w:rsidRDefault="00A46C59" w:rsidP="00A46C59">
            <w:pPr>
              <w:spacing w:before="120" w:after="120"/>
              <w:ind w:left="1440" w:hanging="720"/>
            </w:pPr>
            <w:r w:rsidRPr="00A46C59">
              <w:t xml:space="preserve">RTECRIMBAMTTOT = </w:t>
            </w:r>
            <w:r w:rsidRPr="00A46C59">
              <w:rPr>
                <w:noProof/>
              </w:rPr>
              <w:drawing>
                <wp:inline distT="0" distB="0" distL="0" distR="0" wp14:anchorId="15075E9E" wp14:editId="56C58B38">
                  <wp:extent cx="142875" cy="295275"/>
                  <wp:effectExtent l="0" t="0" r="9525" b="9525"/>
                  <wp:docPr id="190"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t xml:space="preserve"> (RTECRIMBAMT </w:t>
            </w:r>
            <w:r w:rsidRPr="00A46C59">
              <w:rPr>
                <w:i/>
                <w:vertAlign w:val="subscript"/>
              </w:rPr>
              <w:t>q</w:t>
            </w:r>
            <w:r w:rsidRPr="00A46C59">
              <w:t>)</w:t>
            </w:r>
          </w:p>
          <w:p w14:paraId="1018EB01" w14:textId="77777777" w:rsidR="00A46C59" w:rsidRPr="00A46C59" w:rsidRDefault="00A46C59" w:rsidP="00A46C59">
            <w:pPr>
              <w:spacing w:before="120" w:after="120"/>
              <w:ind w:left="1440" w:hanging="720"/>
            </w:pPr>
            <w:r w:rsidRPr="00A46C59">
              <w:t xml:space="preserve">RTECROAMTTOT = </w:t>
            </w:r>
            <w:r w:rsidRPr="00A46C59">
              <w:rPr>
                <w:noProof/>
                <w:position w:val="-22"/>
              </w:rPr>
              <w:drawing>
                <wp:inline distT="0" distB="0" distL="0" distR="0" wp14:anchorId="737AC98B" wp14:editId="4892D068">
                  <wp:extent cx="142875" cy="295275"/>
                  <wp:effectExtent l="0" t="0" r="9525" b="9525"/>
                  <wp:docPr id="191"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
              </w:rPr>
              <w:t xml:space="preserve"> </w:t>
            </w:r>
            <w:r w:rsidRPr="00A46C59">
              <w:t xml:space="preserve">(RTECROAMT </w:t>
            </w:r>
            <w:r w:rsidRPr="00A46C59">
              <w:rPr>
                <w:i/>
                <w:vertAlign w:val="subscript"/>
              </w:rPr>
              <w:t>q</w:t>
            </w:r>
            <w:r w:rsidRPr="00A46C59">
              <w:t>)</w:t>
            </w:r>
          </w:p>
          <w:p w14:paraId="26FC36D1" w14:textId="77777777" w:rsidR="00A46C59" w:rsidRPr="00A46C59" w:rsidRDefault="00A46C59" w:rsidP="00A46C59">
            <w:pPr>
              <w:spacing w:before="120" w:after="120"/>
              <w:ind w:left="1440" w:hanging="720"/>
            </w:pPr>
            <w:r w:rsidRPr="00A46C59">
              <w:t xml:space="preserve">RTECRTOAMTTOT = </w:t>
            </w:r>
            <w:r w:rsidRPr="00A46C59">
              <w:rPr>
                <w:noProof/>
                <w:position w:val="-22"/>
              </w:rPr>
              <w:drawing>
                <wp:inline distT="0" distB="0" distL="0" distR="0" wp14:anchorId="435209D0" wp14:editId="3D4F36D9">
                  <wp:extent cx="142875" cy="295275"/>
                  <wp:effectExtent l="0" t="0" r="9525" b="9525"/>
                  <wp:docPr id="192"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46C59">
              <w:rPr>
                <w:b/>
              </w:rPr>
              <w:t xml:space="preserve"> </w:t>
            </w:r>
            <w:r w:rsidRPr="00A46C59">
              <w:t xml:space="preserve">(RTECRTOAMT </w:t>
            </w:r>
            <w:r w:rsidRPr="00A46C59">
              <w:rPr>
                <w:i/>
                <w:vertAlign w:val="subscript"/>
              </w:rPr>
              <w:t>q</w:t>
            </w:r>
            <w:r w:rsidRPr="00A46C59">
              <w:t>)</w:t>
            </w:r>
          </w:p>
          <w:p w14:paraId="34CFC545" w14:textId="77777777" w:rsidR="00A46C59" w:rsidRPr="00A46C59" w:rsidRDefault="00A46C59" w:rsidP="00A46C59">
            <w:r w:rsidRPr="00A46C5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A46C59" w:rsidRPr="00A46C59" w14:paraId="44F36993" w14:textId="77777777">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21CFBDA3" w14:textId="77777777" w:rsidR="00A46C59" w:rsidRPr="00A46C59" w:rsidRDefault="00A46C59" w:rsidP="00A46C59">
                  <w:pPr>
                    <w:spacing w:after="120"/>
                    <w:rPr>
                      <w:b/>
                      <w:iCs/>
                      <w:sz w:val="20"/>
                      <w:szCs w:val="20"/>
                    </w:rPr>
                  </w:pPr>
                  <w:r w:rsidRPr="00A46C59">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39AADA53" w14:textId="77777777" w:rsidR="00A46C59" w:rsidRPr="00A46C59" w:rsidRDefault="00A46C59" w:rsidP="00A46C59">
                  <w:pPr>
                    <w:spacing w:after="120"/>
                    <w:rPr>
                      <w:b/>
                      <w:iCs/>
                      <w:sz w:val="20"/>
                      <w:szCs w:val="20"/>
                    </w:rPr>
                  </w:pPr>
                  <w:r w:rsidRPr="00A46C59">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6A868043" w14:textId="77777777" w:rsidR="00A46C59" w:rsidRPr="00A46C59" w:rsidRDefault="00A46C59" w:rsidP="00A46C59">
                  <w:pPr>
                    <w:spacing w:after="120"/>
                    <w:rPr>
                      <w:b/>
                      <w:iCs/>
                      <w:sz w:val="20"/>
                      <w:szCs w:val="20"/>
                    </w:rPr>
                  </w:pPr>
                  <w:r w:rsidRPr="00A46C59">
                    <w:rPr>
                      <w:b/>
                      <w:iCs/>
                      <w:sz w:val="20"/>
                      <w:szCs w:val="20"/>
                    </w:rPr>
                    <w:t>Description</w:t>
                  </w:r>
                </w:p>
              </w:tc>
            </w:tr>
            <w:tr w:rsidR="00A46C59" w:rsidRPr="00A46C59" w14:paraId="22542CD3"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49260112" w14:textId="77777777" w:rsidR="00A46C59" w:rsidRPr="00A46C59" w:rsidRDefault="00A46C59" w:rsidP="00A46C59">
                  <w:pPr>
                    <w:spacing w:after="60"/>
                    <w:rPr>
                      <w:sz w:val="20"/>
                      <w:szCs w:val="20"/>
                    </w:rPr>
                  </w:pPr>
                  <w:r w:rsidRPr="00A46C59">
                    <w:rPr>
                      <w:sz w:val="20"/>
                      <w:szCs w:val="20"/>
                    </w:rPr>
                    <w:t xml:space="preserve">LARTECRAMT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203F31E"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C92AF18" w14:textId="77777777" w:rsidR="00A46C59" w:rsidRPr="00A46C59" w:rsidRDefault="00A46C59" w:rsidP="00A46C59">
                  <w:pPr>
                    <w:spacing w:after="60"/>
                    <w:rPr>
                      <w:i/>
                      <w:sz w:val="20"/>
                      <w:szCs w:val="20"/>
                    </w:rPr>
                  </w:pPr>
                  <w:r w:rsidRPr="00A46C59">
                    <w:rPr>
                      <w:i/>
                      <w:sz w:val="20"/>
                      <w:szCs w:val="20"/>
                    </w:rPr>
                    <w:t xml:space="preserve">Load-Allocated Real-Time ERCOT Contingency Reserve Service Amount for the QSE - </w:t>
                  </w:r>
                  <w:r w:rsidRPr="00A46C59">
                    <w:rPr>
                      <w:sz w:val="20"/>
                      <w:szCs w:val="20"/>
                    </w:rPr>
                    <w:t xml:space="preserve">The QSE </w:t>
                  </w:r>
                  <w:r w:rsidRPr="00A46C59">
                    <w:rPr>
                      <w:i/>
                      <w:sz w:val="20"/>
                      <w:szCs w:val="20"/>
                    </w:rPr>
                    <w:t>q</w:t>
                  </w:r>
                  <w:r w:rsidRPr="00A46C59">
                    <w:rPr>
                      <w:sz w:val="20"/>
                      <w:szCs w:val="20"/>
                    </w:rPr>
                    <w:t>’s share of the total Real-Time ECRS amount for the 15-minute Settlement Interval.</w:t>
                  </w:r>
                </w:p>
              </w:tc>
            </w:tr>
            <w:tr w:rsidR="00A46C59" w:rsidRPr="00A46C59" w14:paraId="6B0E8713"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12484CEF" w14:textId="77777777" w:rsidR="00A46C59" w:rsidRPr="00A46C59" w:rsidRDefault="00A46C59" w:rsidP="00A46C59">
                  <w:pPr>
                    <w:spacing w:after="60"/>
                    <w:rPr>
                      <w:sz w:val="20"/>
                      <w:szCs w:val="20"/>
                    </w:rPr>
                  </w:pPr>
                  <w:r w:rsidRPr="00A46C59">
                    <w:rPr>
                      <w:sz w:val="20"/>
                      <w:szCs w:val="20"/>
                    </w:rPr>
                    <w:lastRenderedPageBreak/>
                    <w:t xml:space="preserve">RTECRIMBAMT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ABC1BBA"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D80A389" w14:textId="77777777" w:rsidR="00A46C59" w:rsidRPr="00A46C59" w:rsidRDefault="00A46C59" w:rsidP="00A46C59">
                  <w:pPr>
                    <w:spacing w:after="60"/>
                    <w:rPr>
                      <w:i/>
                      <w:sz w:val="20"/>
                      <w:szCs w:val="20"/>
                    </w:rPr>
                  </w:pPr>
                  <w:r w:rsidRPr="00A46C59">
                    <w:rPr>
                      <w:i/>
                      <w:sz w:val="20"/>
                      <w:szCs w:val="20"/>
                    </w:rPr>
                    <w:t xml:space="preserve">Real-Time ERCOT Contingency Reserve Service Imbalance Amount for the QSE - </w:t>
                  </w:r>
                  <w:r w:rsidRPr="00A46C59">
                    <w:rPr>
                      <w:sz w:val="20"/>
                      <w:szCs w:val="20"/>
                    </w:rPr>
                    <w:t xml:space="preserve">The total payment or charge to QSE </w:t>
                  </w:r>
                  <w:r w:rsidRPr="00A46C59">
                    <w:rPr>
                      <w:i/>
                      <w:sz w:val="20"/>
                      <w:szCs w:val="20"/>
                    </w:rPr>
                    <w:t>q</w:t>
                  </w:r>
                  <w:r w:rsidRPr="00A46C59">
                    <w:rPr>
                      <w:sz w:val="20"/>
                      <w:szCs w:val="20"/>
                    </w:rPr>
                    <w:t xml:space="preserve"> for the Real-Time ECRS imbalance for each 15-minute Settlement Interval.</w:t>
                  </w:r>
                </w:p>
              </w:tc>
            </w:tr>
            <w:tr w:rsidR="00A46C59" w:rsidRPr="00A46C59" w14:paraId="5920CDB6"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2760C89C" w14:textId="77777777" w:rsidR="00A46C59" w:rsidRPr="00A46C59" w:rsidRDefault="00A46C59" w:rsidP="00A46C59">
                  <w:pPr>
                    <w:spacing w:after="60"/>
                    <w:rPr>
                      <w:sz w:val="20"/>
                      <w:szCs w:val="20"/>
                    </w:rPr>
                  </w:pPr>
                  <w:r w:rsidRPr="00A46C59">
                    <w:rPr>
                      <w:sz w:val="20"/>
                      <w:szCs w:val="20"/>
                    </w:rPr>
                    <w:t xml:space="preserve">RTECROAMT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FCC0F1"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982C733" w14:textId="77777777" w:rsidR="00A46C59" w:rsidRPr="00A46C59" w:rsidRDefault="00A46C59" w:rsidP="00A46C59">
                  <w:pPr>
                    <w:spacing w:after="60"/>
                    <w:rPr>
                      <w:i/>
                      <w:sz w:val="20"/>
                      <w:szCs w:val="20"/>
                    </w:rPr>
                  </w:pPr>
                  <w:r w:rsidRPr="00A46C59">
                    <w:rPr>
                      <w:i/>
                      <w:sz w:val="20"/>
                      <w:szCs w:val="20"/>
                    </w:rPr>
                    <w:t xml:space="preserve">Real-Time ERCOT Contingency Reserve Service Only Amount for the QSE— </w:t>
                  </w:r>
                  <w:r w:rsidRPr="00A46C59">
                    <w:rPr>
                      <w:sz w:val="20"/>
                      <w:szCs w:val="20"/>
                    </w:rPr>
                    <w:t xml:space="preserve">The total charge to QSE </w:t>
                  </w:r>
                  <w:r w:rsidRPr="00A46C59">
                    <w:rPr>
                      <w:i/>
                      <w:sz w:val="20"/>
                      <w:szCs w:val="20"/>
                    </w:rPr>
                    <w:t>q</w:t>
                  </w:r>
                  <w:r w:rsidRPr="00A46C59">
                    <w:rPr>
                      <w:sz w:val="20"/>
                      <w:szCs w:val="20"/>
                    </w:rPr>
                    <w:t xml:space="preserve"> in Real-Time for ECRS only awards for each 15-minute Settlement Interval.</w:t>
                  </w:r>
                </w:p>
              </w:tc>
            </w:tr>
            <w:tr w:rsidR="00A46C59" w:rsidRPr="00A46C59" w14:paraId="404E51D8"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5A80A551" w14:textId="77777777" w:rsidR="00A46C59" w:rsidRPr="00A46C59" w:rsidRDefault="00A46C59" w:rsidP="00A46C59">
                  <w:pPr>
                    <w:spacing w:after="60"/>
                    <w:rPr>
                      <w:sz w:val="20"/>
                      <w:szCs w:val="20"/>
                    </w:rPr>
                  </w:pPr>
                  <w:r w:rsidRPr="00A46C59">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14530B57"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0E6C632" w14:textId="77777777" w:rsidR="00A46C59" w:rsidRPr="00A46C59" w:rsidRDefault="00A46C59" w:rsidP="00A46C59">
                  <w:pPr>
                    <w:spacing w:after="60"/>
                    <w:rPr>
                      <w:i/>
                      <w:sz w:val="20"/>
                      <w:szCs w:val="20"/>
                    </w:rPr>
                  </w:pPr>
                  <w:r w:rsidRPr="00A46C59">
                    <w:rPr>
                      <w:i/>
                      <w:sz w:val="20"/>
                      <w:szCs w:val="20"/>
                    </w:rPr>
                    <w:t xml:space="preserve">Real-Time ERCOT Contingency Reserve Service Imbalance Market Total Amount - </w:t>
                  </w:r>
                  <w:r w:rsidRPr="00A46C59">
                    <w:rPr>
                      <w:sz w:val="20"/>
                      <w:szCs w:val="20"/>
                    </w:rPr>
                    <w:t>The total payment or charge to all QSEs for the Real-Time ECRS imbalance for each 15-minute Settlement Interval.</w:t>
                  </w:r>
                </w:p>
              </w:tc>
            </w:tr>
            <w:tr w:rsidR="00A46C59" w:rsidRPr="00A46C59" w14:paraId="0E4AC8F8"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17A6919B" w14:textId="77777777" w:rsidR="00A46C59" w:rsidRPr="00A46C59" w:rsidRDefault="00A46C59" w:rsidP="00A46C59">
                  <w:pPr>
                    <w:spacing w:after="60"/>
                    <w:rPr>
                      <w:sz w:val="20"/>
                      <w:szCs w:val="20"/>
                    </w:rPr>
                  </w:pPr>
                  <w:r w:rsidRPr="00A46C5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6C2C9B62"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651E1A9" w14:textId="77777777" w:rsidR="00A46C59" w:rsidRPr="00A46C59" w:rsidRDefault="00A46C59" w:rsidP="00A46C59">
                  <w:pPr>
                    <w:spacing w:after="60"/>
                    <w:rPr>
                      <w:i/>
                      <w:sz w:val="20"/>
                      <w:szCs w:val="20"/>
                    </w:rPr>
                  </w:pPr>
                  <w:r w:rsidRPr="00A46C59">
                    <w:rPr>
                      <w:i/>
                      <w:sz w:val="20"/>
                      <w:szCs w:val="20"/>
                    </w:rPr>
                    <w:t xml:space="preserve">Real-Time ERCOT Contingency Reserve Service Only Market Total Amount - </w:t>
                  </w:r>
                  <w:r w:rsidRPr="00A46C59">
                    <w:rPr>
                      <w:sz w:val="20"/>
                      <w:szCs w:val="20"/>
                    </w:rPr>
                    <w:t>The total charge to all QSEs in Real-Time for ECRS only awards for each 15-minute Settlement Interval.</w:t>
                  </w:r>
                </w:p>
              </w:tc>
            </w:tr>
            <w:tr w:rsidR="00A46C59" w:rsidRPr="00A46C59" w14:paraId="764625D8"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660C8AE3" w14:textId="77777777" w:rsidR="00A46C59" w:rsidRPr="00A46C59" w:rsidRDefault="00A46C59" w:rsidP="00A46C59">
                  <w:pPr>
                    <w:spacing w:after="60"/>
                    <w:rPr>
                      <w:sz w:val="20"/>
                      <w:szCs w:val="20"/>
                    </w:rPr>
                  </w:pPr>
                  <w:r w:rsidRPr="00A46C59">
                    <w:rPr>
                      <w:sz w:val="20"/>
                      <w:szCs w:val="20"/>
                    </w:rPr>
                    <w:t xml:space="preserve">RTECRTOAMT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A391A88"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BBB94BE" w14:textId="77777777" w:rsidR="00A46C59" w:rsidRPr="00A46C59" w:rsidRDefault="00A46C59" w:rsidP="00A46C59">
                  <w:pPr>
                    <w:spacing w:after="60"/>
                    <w:rPr>
                      <w:i/>
                      <w:sz w:val="20"/>
                      <w:szCs w:val="20"/>
                    </w:rPr>
                  </w:pPr>
                  <w:r w:rsidRPr="00A46C59">
                    <w:rPr>
                      <w:i/>
                      <w:sz w:val="20"/>
                      <w:szCs w:val="20"/>
                    </w:rPr>
                    <w:t>Real-Time ERCOT Contingency Reserve Service Trade Overage Amount for the QSE</w:t>
                  </w:r>
                  <w:r w:rsidRPr="00A46C59">
                    <w:rPr>
                      <w:sz w:val="20"/>
                      <w:szCs w:val="20"/>
                    </w:rPr>
                    <w:t xml:space="preserve">— The total charge to QSE </w:t>
                  </w:r>
                  <w:r w:rsidRPr="00A46C59">
                    <w:rPr>
                      <w:i/>
                      <w:sz w:val="20"/>
                      <w:szCs w:val="20"/>
                    </w:rPr>
                    <w:t>q</w:t>
                  </w:r>
                  <w:r w:rsidRPr="00A46C59">
                    <w:rPr>
                      <w:sz w:val="20"/>
                      <w:szCs w:val="20"/>
                    </w:rPr>
                    <w:t xml:space="preserve"> in Real-Time for ECRS trade overages for each 15-minute Settlement Interval.</w:t>
                  </w:r>
                </w:p>
              </w:tc>
            </w:tr>
            <w:tr w:rsidR="00A46C59" w:rsidRPr="00A46C59" w14:paraId="6F17D9A6"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7C26D417" w14:textId="77777777" w:rsidR="00A46C59" w:rsidRPr="00A46C59" w:rsidRDefault="00A46C59" w:rsidP="00A46C59">
                  <w:pPr>
                    <w:spacing w:after="60"/>
                    <w:rPr>
                      <w:sz w:val="20"/>
                      <w:szCs w:val="20"/>
                    </w:rPr>
                  </w:pPr>
                  <w:r w:rsidRPr="00A46C5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8A363AC" w14:textId="77777777" w:rsidR="00A46C59" w:rsidRPr="00A46C59" w:rsidRDefault="00A46C59" w:rsidP="00A46C59">
                  <w:pPr>
                    <w:spacing w:after="60"/>
                    <w:rPr>
                      <w:sz w:val="20"/>
                      <w:szCs w:val="20"/>
                    </w:rPr>
                  </w:pPr>
                  <w:r w:rsidRPr="00A46C5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F33BE4A" w14:textId="77777777" w:rsidR="00A46C59" w:rsidRPr="00A46C59" w:rsidRDefault="00A46C59" w:rsidP="00A46C59">
                  <w:pPr>
                    <w:spacing w:after="60"/>
                    <w:rPr>
                      <w:i/>
                      <w:sz w:val="20"/>
                      <w:szCs w:val="20"/>
                    </w:rPr>
                  </w:pPr>
                  <w:r w:rsidRPr="00A46C59">
                    <w:rPr>
                      <w:i/>
                      <w:sz w:val="20"/>
                      <w:szCs w:val="20"/>
                    </w:rPr>
                    <w:t xml:space="preserve">Real-Time ERCOT Contingency Reserve Service Trade Overage Total Amount </w:t>
                  </w:r>
                  <w:r w:rsidRPr="00A46C59">
                    <w:rPr>
                      <w:sz w:val="20"/>
                      <w:szCs w:val="20"/>
                    </w:rPr>
                    <w:t>— The total charge to all QSEs for Real-Time ECRS trade overages for each 15-minute Settlement Interval.</w:t>
                  </w:r>
                </w:p>
              </w:tc>
            </w:tr>
            <w:tr w:rsidR="00A46C59" w:rsidRPr="00A46C59" w14:paraId="538F9ECF"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01059B10" w14:textId="77777777" w:rsidR="00A46C59" w:rsidRPr="00A46C59" w:rsidRDefault="00A46C59" w:rsidP="00A46C59">
                  <w:pPr>
                    <w:spacing w:after="60"/>
                    <w:rPr>
                      <w:b/>
                      <w:sz w:val="20"/>
                      <w:szCs w:val="20"/>
                    </w:rPr>
                  </w:pPr>
                  <w:r w:rsidRPr="00A46C59">
                    <w:rPr>
                      <w:sz w:val="20"/>
                      <w:szCs w:val="20"/>
                    </w:rPr>
                    <w:t>LRS</w:t>
                  </w:r>
                  <w:r w:rsidRPr="00A46C59">
                    <w:rPr>
                      <w:sz w:val="20"/>
                      <w:szCs w:val="20"/>
                      <w:vertAlign w:val="subscript"/>
                    </w:rPr>
                    <w:t xml:space="preserve"> </w:t>
                  </w:r>
                  <w:r w:rsidRPr="00A46C5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F1A5BB3" w14:textId="77777777" w:rsidR="00A46C59" w:rsidRPr="00A46C59" w:rsidRDefault="00A46C59" w:rsidP="00A46C59">
                  <w:pPr>
                    <w:spacing w:after="60"/>
                    <w:rPr>
                      <w:sz w:val="20"/>
                      <w:szCs w:val="20"/>
                    </w:rPr>
                  </w:pPr>
                  <w:r w:rsidRPr="00A46C5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13CC648" w14:textId="77777777" w:rsidR="00A46C59" w:rsidRPr="00A46C59" w:rsidRDefault="00A46C59" w:rsidP="00A46C59">
                  <w:pPr>
                    <w:spacing w:after="60"/>
                    <w:rPr>
                      <w:i/>
                      <w:sz w:val="20"/>
                      <w:szCs w:val="20"/>
                    </w:rPr>
                  </w:pPr>
                  <w:r w:rsidRPr="00A46C59">
                    <w:rPr>
                      <w:i/>
                      <w:sz w:val="20"/>
                      <w:szCs w:val="20"/>
                    </w:rPr>
                    <w:t>Load Ratio Share per QSE</w:t>
                  </w:r>
                  <w:r w:rsidRPr="00A46C59">
                    <w:rPr>
                      <w:sz w:val="20"/>
                      <w:szCs w:val="20"/>
                    </w:rPr>
                    <w:t xml:space="preserve">—The LRS as defined in Section 6.6.2.2 for QSE </w:t>
                  </w:r>
                  <w:r w:rsidRPr="00A46C59">
                    <w:rPr>
                      <w:i/>
                      <w:sz w:val="20"/>
                      <w:szCs w:val="20"/>
                    </w:rPr>
                    <w:t>q</w:t>
                  </w:r>
                  <w:r w:rsidRPr="00A46C59">
                    <w:rPr>
                      <w:sz w:val="20"/>
                      <w:szCs w:val="20"/>
                    </w:rPr>
                    <w:t xml:space="preserve"> for the 15-minute Settlement Interval.</w:t>
                  </w:r>
                </w:p>
              </w:tc>
            </w:tr>
            <w:tr w:rsidR="00A46C59" w:rsidRPr="00A46C59" w14:paraId="3117F4FB"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47CC3F32" w14:textId="77777777" w:rsidR="00A46C59" w:rsidRPr="00A46C59" w:rsidRDefault="00A46C59" w:rsidP="00A46C59">
                  <w:pPr>
                    <w:spacing w:after="60"/>
                    <w:rPr>
                      <w:sz w:val="20"/>
                      <w:szCs w:val="20"/>
                    </w:rPr>
                  </w:pPr>
                  <w:r w:rsidRPr="00A46C59">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01A12C65" w14:textId="77777777" w:rsidR="00A46C59" w:rsidRPr="00A46C59" w:rsidRDefault="00A46C59" w:rsidP="00A46C59">
                  <w:pPr>
                    <w:spacing w:after="60"/>
                    <w:rPr>
                      <w:sz w:val="20"/>
                      <w:szCs w:val="20"/>
                    </w:rPr>
                  </w:pPr>
                  <w:r w:rsidRPr="00A46C5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1F30E042" w14:textId="77777777" w:rsidR="00A46C59" w:rsidRPr="00A46C59" w:rsidRDefault="00A46C59" w:rsidP="00A46C59">
                  <w:pPr>
                    <w:spacing w:after="60"/>
                    <w:rPr>
                      <w:i/>
                      <w:sz w:val="20"/>
                      <w:szCs w:val="20"/>
                    </w:rPr>
                  </w:pPr>
                  <w:r w:rsidRPr="00A46C59">
                    <w:rPr>
                      <w:sz w:val="20"/>
                      <w:szCs w:val="20"/>
                    </w:rPr>
                    <w:t>A QSE.</w:t>
                  </w:r>
                </w:p>
              </w:tc>
            </w:tr>
          </w:tbl>
          <w:p w14:paraId="7F1E1E94" w14:textId="77777777" w:rsidR="00A46C59" w:rsidRPr="00A46C59" w:rsidRDefault="00A46C59" w:rsidP="00A46C59">
            <w:pPr>
              <w:spacing w:after="240"/>
              <w:ind w:left="720" w:hanging="720"/>
            </w:pPr>
          </w:p>
        </w:tc>
      </w:tr>
    </w:tbl>
    <w:p w14:paraId="1BF5D86E" w14:textId="77777777" w:rsidR="00A46C59" w:rsidRPr="00A46C59" w:rsidRDefault="00A46C59" w:rsidP="00A46C59">
      <w:pPr>
        <w:spacing w:before="120" w:after="120"/>
      </w:pPr>
    </w:p>
    <w:p w14:paraId="06517526" w14:textId="77777777" w:rsidR="002F1A63" w:rsidRPr="00BA2009" w:rsidRDefault="002F1A63" w:rsidP="00BC2D06"/>
    <w:sectPr w:rsidR="002F1A63" w:rsidRPr="00BA2009">
      <w:headerReference w:type="default" r:id="rId72"/>
      <w:footerReference w:type="even" r:id="rId73"/>
      <w:footerReference w:type="default" r:id="rId74"/>
      <w:footerReference w:type="first" r:id="rId7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 w:author="ERCOT Market Rules" w:date="2022-01-13T17:04:00Z" w:initials="CP">
    <w:p w14:paraId="10ABE82F" w14:textId="46A499F1" w:rsidR="003C7051" w:rsidRDefault="003C7051">
      <w:pPr>
        <w:pStyle w:val="CommentText"/>
      </w:pPr>
      <w:r>
        <w:rPr>
          <w:rStyle w:val="CommentReference"/>
        </w:rPr>
        <w:annotationRef/>
      </w:r>
      <w:r>
        <w:t>Please note NPRR1085 also proposes revisions to this section.</w:t>
      </w:r>
    </w:p>
  </w:comment>
  <w:comment w:id="94" w:author="ERCOT Market Rules" w:date="2022-01-13T17:05:00Z" w:initials="CP">
    <w:p w14:paraId="3E1E436B" w14:textId="082F4F5F" w:rsidR="003C7051" w:rsidRDefault="003C7051">
      <w:pPr>
        <w:pStyle w:val="CommentText"/>
      </w:pPr>
      <w:r>
        <w:rPr>
          <w:rStyle w:val="CommentReference"/>
        </w:rPr>
        <w:annotationRef/>
      </w:r>
      <w:r>
        <w:t>Please note NPRR1100 also proposes revisions to this section.</w:t>
      </w:r>
    </w:p>
  </w:comment>
  <w:comment w:id="395" w:author="ERCOT Market Rules" w:date="2022-01-13T17:00:00Z" w:initials="CP">
    <w:p w14:paraId="27B3FB2C" w14:textId="2F8E2BA2" w:rsidR="003C7051" w:rsidRDefault="003C7051">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ABE82F" w15:done="0"/>
  <w15:commentEx w15:paraId="3E1E436B" w15:done="0"/>
  <w15:commentEx w15:paraId="27B3FB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DA39" w16cex:dateUtc="2022-01-13T23:04:00Z"/>
  <w16cex:commentExtensible w16cex:durableId="258ADA59" w16cex:dateUtc="2022-01-13T23:05:00Z"/>
  <w16cex:commentExtensible w16cex:durableId="258AD918" w16cex:dateUtc="2022-01-13T2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ABE82F" w16cid:durableId="258ADA39"/>
  <w16cid:commentId w16cid:paraId="3E1E436B" w16cid:durableId="258ADA59"/>
  <w16cid:commentId w16cid:paraId="27B3FB2C" w16cid:durableId="258AD9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4AD8" w14:textId="77777777" w:rsidR="003C7051" w:rsidRDefault="003C7051">
      <w:r>
        <w:separator/>
      </w:r>
    </w:p>
  </w:endnote>
  <w:endnote w:type="continuationSeparator" w:id="0">
    <w:p w14:paraId="69984C08" w14:textId="77777777" w:rsidR="003C7051" w:rsidRDefault="003C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F811"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1427" w14:textId="23A89DA8" w:rsidR="003C7051" w:rsidRDefault="003C7051">
    <w:pPr>
      <w:pStyle w:val="Footer"/>
      <w:tabs>
        <w:tab w:val="clear" w:pos="4320"/>
        <w:tab w:val="clear" w:pos="8640"/>
        <w:tab w:val="right" w:pos="9360"/>
      </w:tabs>
      <w:rPr>
        <w:rFonts w:ascii="Arial" w:hAnsi="Arial" w:cs="Arial"/>
        <w:sz w:val="18"/>
      </w:rPr>
    </w:pPr>
    <w:r>
      <w:rPr>
        <w:rFonts w:ascii="Arial" w:hAnsi="Arial" w:cs="Arial"/>
        <w:sz w:val="18"/>
      </w:rPr>
      <w:t>1092NPRR-</w:t>
    </w:r>
    <w:r>
      <w:rPr>
        <w:rFonts w:ascii="Arial" w:hAnsi="Arial" w:cs="Arial"/>
        <w:sz w:val="18"/>
      </w:rPr>
      <w:t>13</w:t>
    </w:r>
    <w:r>
      <w:rPr>
        <w:rFonts w:ascii="Arial" w:hAnsi="Arial" w:cs="Arial"/>
        <w:sz w:val="18"/>
      </w:rPr>
      <w:t xml:space="preserve"> PRS Report </w:t>
    </w:r>
    <w:r>
      <w:rPr>
        <w:rFonts w:ascii="Arial" w:hAnsi="Arial" w:cs="Arial"/>
        <w:sz w:val="18"/>
      </w:rPr>
      <w:t>011322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B2B1986" w14:textId="77777777" w:rsidR="003C7051" w:rsidRPr="00412DCA" w:rsidRDefault="003C70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E7D"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9D3E" w14:textId="77777777" w:rsidR="003C7051" w:rsidRDefault="003C7051">
      <w:r>
        <w:separator/>
      </w:r>
    </w:p>
  </w:footnote>
  <w:footnote w:type="continuationSeparator" w:id="0">
    <w:p w14:paraId="437EC487" w14:textId="77777777" w:rsidR="003C7051" w:rsidRDefault="003C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949" w14:textId="53DDC2AB" w:rsidR="003C7051" w:rsidRDefault="003C705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
  </w:num>
  <w:num w:numId="25">
    <w:abstractNumId w:val="1"/>
  </w:num>
  <w:num w:numId="2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ERCOT Market Rules">
    <w15:presenceInfo w15:providerId="None" w15:userId="ERCOT Market Rules"/>
  </w15:person>
  <w15:person w15:author="ERCOT 122321">
    <w15:presenceInfo w15:providerId="None" w15:userId="ERCOT 122321"/>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D1AEB"/>
    <w:rsid w:val="000D3E64"/>
    <w:rsid w:val="000E43A8"/>
    <w:rsid w:val="000F13C5"/>
    <w:rsid w:val="00105A36"/>
    <w:rsid w:val="001313B4"/>
    <w:rsid w:val="0014546D"/>
    <w:rsid w:val="001500D9"/>
    <w:rsid w:val="00156C55"/>
    <w:rsid w:val="00156DB7"/>
    <w:rsid w:val="00157228"/>
    <w:rsid w:val="00160C3C"/>
    <w:rsid w:val="0017783C"/>
    <w:rsid w:val="0019314C"/>
    <w:rsid w:val="001A1898"/>
    <w:rsid w:val="001D527A"/>
    <w:rsid w:val="001F38F0"/>
    <w:rsid w:val="001F6431"/>
    <w:rsid w:val="00225642"/>
    <w:rsid w:val="00237430"/>
    <w:rsid w:val="00254AAC"/>
    <w:rsid w:val="00276A99"/>
    <w:rsid w:val="00286AD9"/>
    <w:rsid w:val="002966F3"/>
    <w:rsid w:val="002A478A"/>
    <w:rsid w:val="002B69F3"/>
    <w:rsid w:val="002B763A"/>
    <w:rsid w:val="002D382A"/>
    <w:rsid w:val="002F1A63"/>
    <w:rsid w:val="002F1EDD"/>
    <w:rsid w:val="002F4D55"/>
    <w:rsid w:val="003013F2"/>
    <w:rsid w:val="0030232A"/>
    <w:rsid w:val="0030694A"/>
    <w:rsid w:val="003069F4"/>
    <w:rsid w:val="00335656"/>
    <w:rsid w:val="00357704"/>
    <w:rsid w:val="00360920"/>
    <w:rsid w:val="00384709"/>
    <w:rsid w:val="00386C35"/>
    <w:rsid w:val="003A3D77"/>
    <w:rsid w:val="003B5AED"/>
    <w:rsid w:val="003C6B7B"/>
    <w:rsid w:val="003C7051"/>
    <w:rsid w:val="0040322E"/>
    <w:rsid w:val="004135BD"/>
    <w:rsid w:val="004302A4"/>
    <w:rsid w:val="004463BA"/>
    <w:rsid w:val="004822D4"/>
    <w:rsid w:val="0049290B"/>
    <w:rsid w:val="004A4451"/>
    <w:rsid w:val="004D3958"/>
    <w:rsid w:val="004E1F78"/>
    <w:rsid w:val="004F7B22"/>
    <w:rsid w:val="005008DF"/>
    <w:rsid w:val="005045D0"/>
    <w:rsid w:val="00524B5E"/>
    <w:rsid w:val="00534C6C"/>
    <w:rsid w:val="0056617C"/>
    <w:rsid w:val="005841C0"/>
    <w:rsid w:val="0059260F"/>
    <w:rsid w:val="00593E1C"/>
    <w:rsid w:val="005B1F14"/>
    <w:rsid w:val="005D4AC0"/>
    <w:rsid w:val="005E5074"/>
    <w:rsid w:val="005E5360"/>
    <w:rsid w:val="00612E4F"/>
    <w:rsid w:val="00615D5E"/>
    <w:rsid w:val="00622E99"/>
    <w:rsid w:val="00625E5D"/>
    <w:rsid w:val="0066370F"/>
    <w:rsid w:val="006A0784"/>
    <w:rsid w:val="006A697B"/>
    <w:rsid w:val="006B4DDE"/>
    <w:rsid w:val="006D5ED6"/>
    <w:rsid w:val="006E4597"/>
    <w:rsid w:val="00723203"/>
    <w:rsid w:val="00743968"/>
    <w:rsid w:val="00744491"/>
    <w:rsid w:val="007647E8"/>
    <w:rsid w:val="00780B05"/>
    <w:rsid w:val="00785415"/>
    <w:rsid w:val="00791CB9"/>
    <w:rsid w:val="00793130"/>
    <w:rsid w:val="007A1BE1"/>
    <w:rsid w:val="007B3233"/>
    <w:rsid w:val="007B5A42"/>
    <w:rsid w:val="007C199B"/>
    <w:rsid w:val="007D3073"/>
    <w:rsid w:val="007D64B9"/>
    <w:rsid w:val="007D72D4"/>
    <w:rsid w:val="007E0452"/>
    <w:rsid w:val="007E6AB5"/>
    <w:rsid w:val="00805EAB"/>
    <w:rsid w:val="008070C0"/>
    <w:rsid w:val="00811C12"/>
    <w:rsid w:val="00845778"/>
    <w:rsid w:val="00846072"/>
    <w:rsid w:val="00887E28"/>
    <w:rsid w:val="00892343"/>
    <w:rsid w:val="008D5C3A"/>
    <w:rsid w:val="008E6DA2"/>
    <w:rsid w:val="00907B1E"/>
    <w:rsid w:val="00943AFD"/>
    <w:rsid w:val="00945137"/>
    <w:rsid w:val="00963A51"/>
    <w:rsid w:val="009806D7"/>
    <w:rsid w:val="00983B6E"/>
    <w:rsid w:val="009936F8"/>
    <w:rsid w:val="00996874"/>
    <w:rsid w:val="009A3772"/>
    <w:rsid w:val="009D17F0"/>
    <w:rsid w:val="009E4B04"/>
    <w:rsid w:val="00A31909"/>
    <w:rsid w:val="00A42796"/>
    <w:rsid w:val="00A46C59"/>
    <w:rsid w:val="00A5311D"/>
    <w:rsid w:val="00A67102"/>
    <w:rsid w:val="00A75BC8"/>
    <w:rsid w:val="00A77A08"/>
    <w:rsid w:val="00AA02EA"/>
    <w:rsid w:val="00AD3B58"/>
    <w:rsid w:val="00AF56C6"/>
    <w:rsid w:val="00B032E8"/>
    <w:rsid w:val="00B57F96"/>
    <w:rsid w:val="00B62919"/>
    <w:rsid w:val="00B63AB5"/>
    <w:rsid w:val="00B67892"/>
    <w:rsid w:val="00B93339"/>
    <w:rsid w:val="00BA4D33"/>
    <w:rsid w:val="00BC2D06"/>
    <w:rsid w:val="00BD7A4A"/>
    <w:rsid w:val="00C111B8"/>
    <w:rsid w:val="00C744EB"/>
    <w:rsid w:val="00C90702"/>
    <w:rsid w:val="00C917FF"/>
    <w:rsid w:val="00C93BB7"/>
    <w:rsid w:val="00C9766A"/>
    <w:rsid w:val="00CA0E54"/>
    <w:rsid w:val="00CA5E01"/>
    <w:rsid w:val="00CB215A"/>
    <w:rsid w:val="00CC4F39"/>
    <w:rsid w:val="00CD081D"/>
    <w:rsid w:val="00CD544C"/>
    <w:rsid w:val="00CF4256"/>
    <w:rsid w:val="00D04FE8"/>
    <w:rsid w:val="00D135D5"/>
    <w:rsid w:val="00D176CF"/>
    <w:rsid w:val="00D271E3"/>
    <w:rsid w:val="00D44FD4"/>
    <w:rsid w:val="00D47A80"/>
    <w:rsid w:val="00D85807"/>
    <w:rsid w:val="00D87349"/>
    <w:rsid w:val="00D91EE9"/>
    <w:rsid w:val="00D97220"/>
    <w:rsid w:val="00DC1E73"/>
    <w:rsid w:val="00DF1B81"/>
    <w:rsid w:val="00E14D47"/>
    <w:rsid w:val="00E1641C"/>
    <w:rsid w:val="00E26708"/>
    <w:rsid w:val="00E34958"/>
    <w:rsid w:val="00E37AB0"/>
    <w:rsid w:val="00E70A0C"/>
    <w:rsid w:val="00E71C39"/>
    <w:rsid w:val="00E87AB4"/>
    <w:rsid w:val="00E928DD"/>
    <w:rsid w:val="00EA56E6"/>
    <w:rsid w:val="00EB0D4F"/>
    <w:rsid w:val="00EC335F"/>
    <w:rsid w:val="00EC48FB"/>
    <w:rsid w:val="00EF232A"/>
    <w:rsid w:val="00F01FED"/>
    <w:rsid w:val="00F05A69"/>
    <w:rsid w:val="00F32CB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uiPriority w:val="99"/>
    <w:rsid w:val="00B93339"/>
    <w:rPr>
      <w:rFonts w:ascii="Arial" w:hAnsi="Arial"/>
      <w:b/>
      <w:bCs/>
      <w:sz w:val="24"/>
      <w:szCs w:val="24"/>
    </w:rPr>
  </w:style>
  <w:style w:type="character" w:customStyle="1" w:styleId="Heading1Char">
    <w:name w:val="Heading 1 Char"/>
    <w:aliases w:val="h1 Char"/>
    <w:basedOn w:val="DefaultParagraphFont"/>
    <w:link w:val="Heading1"/>
    <w:rsid w:val="00A46C59"/>
    <w:rPr>
      <w:b/>
      <w:caps/>
      <w:sz w:val="24"/>
    </w:rPr>
  </w:style>
  <w:style w:type="character" w:customStyle="1" w:styleId="Heading2Char">
    <w:name w:val="Heading 2 Char"/>
    <w:aliases w:val="h2 Char"/>
    <w:basedOn w:val="DefaultParagraphFont"/>
    <w:link w:val="Heading2"/>
    <w:rsid w:val="00A46C59"/>
    <w:rPr>
      <w:b/>
      <w:sz w:val="24"/>
    </w:rPr>
  </w:style>
  <w:style w:type="character" w:customStyle="1" w:styleId="Heading3Char">
    <w:name w:val="Heading 3 Char"/>
    <w:aliases w:val="h3 Char"/>
    <w:basedOn w:val="DefaultParagraphFont"/>
    <w:link w:val="Heading3"/>
    <w:uiPriority w:val="9"/>
    <w:rsid w:val="00A46C59"/>
    <w:rPr>
      <w:b/>
      <w:bCs/>
      <w:i/>
      <w:sz w:val="24"/>
    </w:rPr>
  </w:style>
  <w:style w:type="character" w:customStyle="1" w:styleId="Heading4Char">
    <w:name w:val="Heading 4 Char"/>
    <w:aliases w:val="h4 Char,delete Char"/>
    <w:basedOn w:val="DefaultParagraphFont"/>
    <w:link w:val="Heading4"/>
    <w:uiPriority w:val="9"/>
    <w:rsid w:val="00A46C59"/>
    <w:rPr>
      <w:b/>
      <w:bCs/>
      <w:snapToGrid w:val="0"/>
      <w:sz w:val="24"/>
    </w:rPr>
  </w:style>
  <w:style w:type="character" w:customStyle="1" w:styleId="Heading5Char">
    <w:name w:val="Heading 5 Char"/>
    <w:aliases w:val="h5 Char"/>
    <w:basedOn w:val="DefaultParagraphFont"/>
    <w:link w:val="Heading5"/>
    <w:rsid w:val="00A46C59"/>
    <w:rPr>
      <w:b/>
      <w:bCs/>
      <w:i/>
      <w:iCs/>
      <w:sz w:val="24"/>
      <w:szCs w:val="26"/>
    </w:rPr>
  </w:style>
  <w:style w:type="character" w:customStyle="1" w:styleId="Heading6Char">
    <w:name w:val="Heading 6 Char"/>
    <w:aliases w:val="h6 Char"/>
    <w:basedOn w:val="DefaultParagraphFont"/>
    <w:link w:val="Heading6"/>
    <w:rsid w:val="00A46C59"/>
    <w:rPr>
      <w:b/>
      <w:bCs/>
      <w:sz w:val="24"/>
      <w:szCs w:val="22"/>
    </w:rPr>
  </w:style>
  <w:style w:type="character" w:customStyle="1" w:styleId="Heading7Char">
    <w:name w:val="Heading 7 Char"/>
    <w:basedOn w:val="DefaultParagraphFont"/>
    <w:link w:val="Heading7"/>
    <w:uiPriority w:val="99"/>
    <w:rsid w:val="00A46C59"/>
    <w:rPr>
      <w:sz w:val="24"/>
      <w:szCs w:val="24"/>
    </w:rPr>
  </w:style>
  <w:style w:type="character" w:customStyle="1" w:styleId="Heading8Char">
    <w:name w:val="Heading 8 Char"/>
    <w:basedOn w:val="DefaultParagraphFont"/>
    <w:link w:val="Heading8"/>
    <w:uiPriority w:val="99"/>
    <w:rsid w:val="00A46C59"/>
    <w:rPr>
      <w:i/>
      <w:iCs/>
      <w:sz w:val="24"/>
      <w:szCs w:val="24"/>
    </w:rPr>
  </w:style>
  <w:style w:type="character" w:customStyle="1" w:styleId="Heading9Char">
    <w:name w:val="Heading 9 Char"/>
    <w:basedOn w:val="DefaultParagraphFont"/>
    <w:link w:val="Heading9"/>
    <w:uiPriority w:val="99"/>
    <w:rsid w:val="00A46C59"/>
    <w:rPr>
      <w:b/>
      <w:sz w:val="24"/>
      <w:szCs w:val="24"/>
    </w:rPr>
  </w:style>
  <w:style w:type="paragraph" w:styleId="HTMLAddress">
    <w:name w:val="HTML Address"/>
    <w:basedOn w:val="Normal"/>
    <w:link w:val="HTMLAddressChar"/>
    <w:unhideWhenUsed/>
    <w:rsid w:val="00A46C59"/>
    <w:rPr>
      <w:i/>
      <w:iCs/>
      <w:szCs w:val="20"/>
    </w:rPr>
  </w:style>
  <w:style w:type="character" w:customStyle="1" w:styleId="HTMLAddressChar">
    <w:name w:val="HTML Address Char"/>
    <w:basedOn w:val="DefaultParagraphFont"/>
    <w:link w:val="HTMLAddress"/>
    <w:rsid w:val="00A46C59"/>
    <w:rPr>
      <w:i/>
      <w:iCs/>
      <w:sz w:val="24"/>
    </w:rPr>
  </w:style>
  <w:style w:type="character" w:customStyle="1" w:styleId="Heading1Char1">
    <w:name w:val="Heading 1 Char1"/>
    <w:aliases w:val="h1 Char1"/>
    <w:rsid w:val="00A46C5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A46C59"/>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A46C5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A46C5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A46C5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A46C5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A4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6C59"/>
    <w:rPr>
      <w:rFonts w:ascii="Courier New" w:hAnsi="Courier New" w:cs="Courier New"/>
    </w:rPr>
  </w:style>
  <w:style w:type="paragraph" w:customStyle="1" w:styleId="msonormal0">
    <w:name w:val="msonormal"/>
    <w:basedOn w:val="Normal"/>
    <w:uiPriority w:val="99"/>
    <w:rsid w:val="00A46C59"/>
    <w:pPr>
      <w:spacing w:before="100" w:beforeAutospacing="1" w:after="100" w:afterAutospacing="1"/>
    </w:pPr>
  </w:style>
  <w:style w:type="paragraph" w:styleId="Index1">
    <w:name w:val="index 1"/>
    <w:basedOn w:val="Normal"/>
    <w:next w:val="Normal"/>
    <w:autoRedefine/>
    <w:uiPriority w:val="99"/>
    <w:unhideWhenUsed/>
    <w:rsid w:val="00A46C59"/>
    <w:pPr>
      <w:ind w:left="240" w:hanging="240"/>
    </w:pPr>
    <w:rPr>
      <w:szCs w:val="20"/>
    </w:rPr>
  </w:style>
  <w:style w:type="paragraph" w:styleId="Index2">
    <w:name w:val="index 2"/>
    <w:basedOn w:val="Normal"/>
    <w:next w:val="Normal"/>
    <w:autoRedefine/>
    <w:uiPriority w:val="99"/>
    <w:unhideWhenUsed/>
    <w:rsid w:val="00A46C59"/>
    <w:pPr>
      <w:ind w:left="480" w:hanging="240"/>
    </w:pPr>
    <w:rPr>
      <w:szCs w:val="20"/>
    </w:rPr>
  </w:style>
  <w:style w:type="paragraph" w:styleId="Index3">
    <w:name w:val="index 3"/>
    <w:basedOn w:val="Normal"/>
    <w:next w:val="Normal"/>
    <w:autoRedefine/>
    <w:uiPriority w:val="99"/>
    <w:unhideWhenUsed/>
    <w:rsid w:val="00A46C59"/>
    <w:pPr>
      <w:ind w:left="720" w:hanging="240"/>
    </w:pPr>
    <w:rPr>
      <w:szCs w:val="20"/>
    </w:rPr>
  </w:style>
  <w:style w:type="paragraph" w:styleId="Index4">
    <w:name w:val="index 4"/>
    <w:basedOn w:val="Normal"/>
    <w:next w:val="Normal"/>
    <w:autoRedefine/>
    <w:uiPriority w:val="99"/>
    <w:unhideWhenUsed/>
    <w:rsid w:val="00A46C59"/>
    <w:pPr>
      <w:ind w:left="960" w:hanging="240"/>
    </w:pPr>
    <w:rPr>
      <w:szCs w:val="20"/>
    </w:rPr>
  </w:style>
  <w:style w:type="paragraph" w:styleId="Index5">
    <w:name w:val="index 5"/>
    <w:basedOn w:val="Normal"/>
    <w:next w:val="Normal"/>
    <w:autoRedefine/>
    <w:uiPriority w:val="99"/>
    <w:unhideWhenUsed/>
    <w:rsid w:val="00A46C59"/>
    <w:pPr>
      <w:ind w:left="1200" w:hanging="240"/>
    </w:pPr>
    <w:rPr>
      <w:szCs w:val="20"/>
    </w:rPr>
  </w:style>
  <w:style w:type="paragraph" w:styleId="Index6">
    <w:name w:val="index 6"/>
    <w:basedOn w:val="Normal"/>
    <w:next w:val="Normal"/>
    <w:autoRedefine/>
    <w:uiPriority w:val="99"/>
    <w:unhideWhenUsed/>
    <w:rsid w:val="00A46C59"/>
    <w:pPr>
      <w:ind w:left="1440" w:hanging="240"/>
    </w:pPr>
    <w:rPr>
      <w:szCs w:val="20"/>
    </w:rPr>
  </w:style>
  <w:style w:type="paragraph" w:styleId="Index7">
    <w:name w:val="index 7"/>
    <w:basedOn w:val="Normal"/>
    <w:next w:val="Normal"/>
    <w:autoRedefine/>
    <w:uiPriority w:val="99"/>
    <w:unhideWhenUsed/>
    <w:rsid w:val="00A46C59"/>
    <w:pPr>
      <w:ind w:left="1680" w:hanging="240"/>
    </w:pPr>
    <w:rPr>
      <w:szCs w:val="20"/>
    </w:rPr>
  </w:style>
  <w:style w:type="paragraph" w:styleId="Index8">
    <w:name w:val="index 8"/>
    <w:basedOn w:val="Normal"/>
    <w:next w:val="Normal"/>
    <w:autoRedefine/>
    <w:uiPriority w:val="99"/>
    <w:unhideWhenUsed/>
    <w:rsid w:val="00A46C59"/>
    <w:pPr>
      <w:ind w:left="1920" w:hanging="240"/>
    </w:pPr>
    <w:rPr>
      <w:szCs w:val="20"/>
    </w:rPr>
  </w:style>
  <w:style w:type="paragraph" w:styleId="Index9">
    <w:name w:val="index 9"/>
    <w:basedOn w:val="Normal"/>
    <w:next w:val="Normal"/>
    <w:autoRedefine/>
    <w:uiPriority w:val="99"/>
    <w:unhideWhenUsed/>
    <w:rsid w:val="00A46C59"/>
    <w:pPr>
      <w:ind w:left="2160" w:hanging="240"/>
    </w:pPr>
    <w:rPr>
      <w:szCs w:val="20"/>
    </w:rPr>
  </w:style>
  <w:style w:type="paragraph" w:styleId="NormalIndent">
    <w:name w:val="Normal Indent"/>
    <w:basedOn w:val="Normal"/>
    <w:uiPriority w:val="99"/>
    <w:unhideWhenUsed/>
    <w:rsid w:val="00A46C59"/>
    <w:pPr>
      <w:ind w:left="720"/>
    </w:pPr>
    <w:rPr>
      <w:szCs w:val="20"/>
    </w:rPr>
  </w:style>
  <w:style w:type="character" w:customStyle="1" w:styleId="FootnoteTextChar">
    <w:name w:val="Footnote Text Char"/>
    <w:basedOn w:val="DefaultParagraphFont"/>
    <w:link w:val="FootnoteText"/>
    <w:uiPriority w:val="99"/>
    <w:semiHidden/>
    <w:rsid w:val="00A46C59"/>
    <w:rPr>
      <w:sz w:val="18"/>
    </w:rPr>
  </w:style>
  <w:style w:type="character" w:customStyle="1" w:styleId="CommentTextChar">
    <w:name w:val="Comment Text Char"/>
    <w:basedOn w:val="DefaultParagraphFont"/>
    <w:link w:val="CommentText"/>
    <w:uiPriority w:val="99"/>
    <w:semiHidden/>
    <w:rsid w:val="00A46C59"/>
  </w:style>
  <w:style w:type="character" w:customStyle="1" w:styleId="FooterChar">
    <w:name w:val="Footer Char"/>
    <w:basedOn w:val="DefaultParagraphFont"/>
    <w:link w:val="Footer"/>
    <w:uiPriority w:val="99"/>
    <w:rsid w:val="00A46C59"/>
    <w:rPr>
      <w:sz w:val="24"/>
      <w:szCs w:val="24"/>
    </w:rPr>
  </w:style>
  <w:style w:type="paragraph" w:styleId="IndexHeading">
    <w:name w:val="index heading"/>
    <w:basedOn w:val="Normal"/>
    <w:next w:val="Index1"/>
    <w:uiPriority w:val="99"/>
    <w:unhideWhenUsed/>
    <w:rsid w:val="00A46C59"/>
    <w:rPr>
      <w:rFonts w:ascii="Arial" w:hAnsi="Arial" w:cs="Arial"/>
      <w:b/>
      <w:bCs/>
      <w:szCs w:val="20"/>
    </w:rPr>
  </w:style>
  <w:style w:type="paragraph" w:styleId="Caption">
    <w:name w:val="caption"/>
    <w:basedOn w:val="Normal"/>
    <w:next w:val="Normal"/>
    <w:uiPriority w:val="99"/>
    <w:semiHidden/>
    <w:unhideWhenUsed/>
    <w:qFormat/>
    <w:rsid w:val="00A46C59"/>
    <w:rPr>
      <w:b/>
      <w:bCs/>
      <w:sz w:val="20"/>
      <w:szCs w:val="20"/>
    </w:rPr>
  </w:style>
  <w:style w:type="paragraph" w:styleId="TableofFigures">
    <w:name w:val="table of figures"/>
    <w:basedOn w:val="Normal"/>
    <w:next w:val="Normal"/>
    <w:uiPriority w:val="99"/>
    <w:unhideWhenUsed/>
    <w:rsid w:val="00A46C59"/>
    <w:rPr>
      <w:szCs w:val="20"/>
    </w:rPr>
  </w:style>
  <w:style w:type="paragraph" w:styleId="EnvelopeAddress">
    <w:name w:val="envelope address"/>
    <w:basedOn w:val="Normal"/>
    <w:uiPriority w:val="99"/>
    <w:unhideWhenUsed/>
    <w:rsid w:val="00A46C5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A46C59"/>
    <w:rPr>
      <w:rFonts w:ascii="Arial" w:hAnsi="Arial" w:cs="Arial"/>
      <w:sz w:val="20"/>
      <w:szCs w:val="20"/>
    </w:rPr>
  </w:style>
  <w:style w:type="paragraph" w:styleId="EndnoteText">
    <w:name w:val="endnote text"/>
    <w:basedOn w:val="Normal"/>
    <w:link w:val="EndnoteTextChar"/>
    <w:uiPriority w:val="99"/>
    <w:unhideWhenUsed/>
    <w:rsid w:val="00A46C59"/>
    <w:rPr>
      <w:sz w:val="20"/>
      <w:szCs w:val="20"/>
    </w:rPr>
  </w:style>
  <w:style w:type="character" w:customStyle="1" w:styleId="EndnoteTextChar">
    <w:name w:val="Endnote Text Char"/>
    <w:basedOn w:val="DefaultParagraphFont"/>
    <w:link w:val="EndnoteText"/>
    <w:uiPriority w:val="99"/>
    <w:rsid w:val="00A46C59"/>
  </w:style>
  <w:style w:type="paragraph" w:styleId="TableofAuthorities">
    <w:name w:val="table of authorities"/>
    <w:basedOn w:val="Normal"/>
    <w:next w:val="Normal"/>
    <w:uiPriority w:val="99"/>
    <w:unhideWhenUsed/>
    <w:rsid w:val="00A46C59"/>
    <w:pPr>
      <w:ind w:left="240" w:hanging="240"/>
    </w:pPr>
    <w:rPr>
      <w:szCs w:val="20"/>
    </w:rPr>
  </w:style>
  <w:style w:type="paragraph" w:styleId="MacroText">
    <w:name w:val="macro"/>
    <w:link w:val="MacroTextChar"/>
    <w:uiPriority w:val="99"/>
    <w:unhideWhenUsed/>
    <w:rsid w:val="00A46C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A46C59"/>
    <w:rPr>
      <w:rFonts w:ascii="Courier New" w:hAnsi="Courier New" w:cs="Courier New"/>
    </w:rPr>
  </w:style>
  <w:style w:type="paragraph" w:styleId="TOAHeading">
    <w:name w:val="toa heading"/>
    <w:basedOn w:val="Normal"/>
    <w:next w:val="Normal"/>
    <w:uiPriority w:val="99"/>
    <w:unhideWhenUsed/>
    <w:rsid w:val="00A46C59"/>
    <w:pPr>
      <w:spacing w:before="120"/>
    </w:pPr>
    <w:rPr>
      <w:rFonts w:ascii="Arial" w:hAnsi="Arial" w:cs="Arial"/>
      <w:b/>
      <w:bCs/>
    </w:rPr>
  </w:style>
  <w:style w:type="paragraph" w:styleId="ListBullet">
    <w:name w:val="List Bullet"/>
    <w:basedOn w:val="Normal"/>
    <w:uiPriority w:val="99"/>
    <w:unhideWhenUsed/>
    <w:rsid w:val="00A46C59"/>
    <w:pPr>
      <w:tabs>
        <w:tab w:val="num" w:pos="360"/>
      </w:tabs>
      <w:ind w:left="360" w:hanging="360"/>
    </w:pPr>
    <w:rPr>
      <w:szCs w:val="20"/>
    </w:rPr>
  </w:style>
  <w:style w:type="paragraph" w:styleId="ListNumber">
    <w:name w:val="List Number"/>
    <w:basedOn w:val="Normal"/>
    <w:uiPriority w:val="99"/>
    <w:unhideWhenUsed/>
    <w:rsid w:val="00A46C59"/>
    <w:pPr>
      <w:tabs>
        <w:tab w:val="num" w:pos="360"/>
      </w:tabs>
      <w:ind w:left="360" w:hanging="360"/>
    </w:pPr>
    <w:rPr>
      <w:szCs w:val="20"/>
    </w:rPr>
  </w:style>
  <w:style w:type="paragraph" w:styleId="List4">
    <w:name w:val="List 4"/>
    <w:basedOn w:val="Normal"/>
    <w:uiPriority w:val="99"/>
    <w:unhideWhenUsed/>
    <w:rsid w:val="00A46C59"/>
    <w:pPr>
      <w:ind w:left="1440" w:hanging="360"/>
    </w:pPr>
    <w:rPr>
      <w:szCs w:val="20"/>
    </w:rPr>
  </w:style>
  <w:style w:type="paragraph" w:styleId="List5">
    <w:name w:val="List 5"/>
    <w:basedOn w:val="Normal"/>
    <w:uiPriority w:val="99"/>
    <w:unhideWhenUsed/>
    <w:rsid w:val="00A46C59"/>
    <w:pPr>
      <w:ind w:left="1800" w:hanging="360"/>
    </w:pPr>
    <w:rPr>
      <w:szCs w:val="20"/>
    </w:rPr>
  </w:style>
  <w:style w:type="paragraph" w:styleId="ListBullet2">
    <w:name w:val="List Bullet 2"/>
    <w:basedOn w:val="Normal"/>
    <w:uiPriority w:val="99"/>
    <w:unhideWhenUsed/>
    <w:rsid w:val="00A46C59"/>
    <w:pPr>
      <w:tabs>
        <w:tab w:val="num" w:pos="720"/>
      </w:tabs>
      <w:ind w:left="720" w:hanging="360"/>
    </w:pPr>
    <w:rPr>
      <w:szCs w:val="20"/>
    </w:rPr>
  </w:style>
  <w:style w:type="paragraph" w:styleId="ListBullet3">
    <w:name w:val="List Bullet 3"/>
    <w:basedOn w:val="Normal"/>
    <w:uiPriority w:val="99"/>
    <w:unhideWhenUsed/>
    <w:rsid w:val="00A46C59"/>
    <w:pPr>
      <w:tabs>
        <w:tab w:val="num" w:pos="1080"/>
      </w:tabs>
      <w:ind w:left="1080" w:hanging="360"/>
    </w:pPr>
    <w:rPr>
      <w:szCs w:val="20"/>
    </w:rPr>
  </w:style>
  <w:style w:type="paragraph" w:styleId="ListBullet4">
    <w:name w:val="List Bullet 4"/>
    <w:basedOn w:val="Normal"/>
    <w:uiPriority w:val="99"/>
    <w:unhideWhenUsed/>
    <w:rsid w:val="00A46C59"/>
    <w:pPr>
      <w:tabs>
        <w:tab w:val="num" w:pos="1440"/>
      </w:tabs>
      <w:ind w:left="1440" w:hanging="360"/>
    </w:pPr>
    <w:rPr>
      <w:szCs w:val="20"/>
    </w:rPr>
  </w:style>
  <w:style w:type="paragraph" w:styleId="ListBullet5">
    <w:name w:val="List Bullet 5"/>
    <w:basedOn w:val="Normal"/>
    <w:uiPriority w:val="99"/>
    <w:unhideWhenUsed/>
    <w:rsid w:val="00A46C59"/>
    <w:pPr>
      <w:tabs>
        <w:tab w:val="num" w:pos="1800"/>
      </w:tabs>
      <w:ind w:left="1800" w:hanging="360"/>
    </w:pPr>
    <w:rPr>
      <w:szCs w:val="20"/>
    </w:rPr>
  </w:style>
  <w:style w:type="paragraph" w:styleId="ListNumber2">
    <w:name w:val="List Number 2"/>
    <w:basedOn w:val="Normal"/>
    <w:uiPriority w:val="99"/>
    <w:unhideWhenUsed/>
    <w:rsid w:val="00A46C59"/>
    <w:pPr>
      <w:tabs>
        <w:tab w:val="num" w:pos="720"/>
      </w:tabs>
      <w:ind w:left="720" w:hanging="360"/>
    </w:pPr>
    <w:rPr>
      <w:szCs w:val="20"/>
    </w:rPr>
  </w:style>
  <w:style w:type="paragraph" w:styleId="ListNumber3">
    <w:name w:val="List Number 3"/>
    <w:basedOn w:val="Normal"/>
    <w:uiPriority w:val="99"/>
    <w:unhideWhenUsed/>
    <w:rsid w:val="00A46C59"/>
    <w:pPr>
      <w:tabs>
        <w:tab w:val="num" w:pos="1080"/>
      </w:tabs>
      <w:ind w:left="1080" w:hanging="360"/>
    </w:pPr>
    <w:rPr>
      <w:szCs w:val="20"/>
    </w:rPr>
  </w:style>
  <w:style w:type="paragraph" w:styleId="ListNumber4">
    <w:name w:val="List Number 4"/>
    <w:basedOn w:val="Normal"/>
    <w:uiPriority w:val="99"/>
    <w:unhideWhenUsed/>
    <w:rsid w:val="00A46C59"/>
    <w:pPr>
      <w:tabs>
        <w:tab w:val="num" w:pos="1440"/>
      </w:tabs>
      <w:ind w:left="1440" w:hanging="360"/>
    </w:pPr>
    <w:rPr>
      <w:szCs w:val="20"/>
    </w:rPr>
  </w:style>
  <w:style w:type="paragraph" w:styleId="ListNumber5">
    <w:name w:val="List Number 5"/>
    <w:basedOn w:val="Normal"/>
    <w:uiPriority w:val="99"/>
    <w:unhideWhenUsed/>
    <w:rsid w:val="00A46C59"/>
    <w:pPr>
      <w:tabs>
        <w:tab w:val="num" w:pos="1800"/>
      </w:tabs>
      <w:ind w:left="1800" w:hanging="360"/>
    </w:pPr>
    <w:rPr>
      <w:szCs w:val="20"/>
    </w:rPr>
  </w:style>
  <w:style w:type="paragraph" w:styleId="Title">
    <w:name w:val="Title"/>
    <w:basedOn w:val="Normal"/>
    <w:link w:val="TitleChar"/>
    <w:uiPriority w:val="99"/>
    <w:qFormat/>
    <w:rsid w:val="00A46C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46C59"/>
    <w:rPr>
      <w:rFonts w:ascii="Arial" w:hAnsi="Arial" w:cs="Arial"/>
      <w:b/>
      <w:bCs/>
      <w:kern w:val="28"/>
      <w:sz w:val="32"/>
      <w:szCs w:val="32"/>
    </w:rPr>
  </w:style>
  <w:style w:type="paragraph" w:styleId="Closing">
    <w:name w:val="Closing"/>
    <w:basedOn w:val="Normal"/>
    <w:link w:val="ClosingChar"/>
    <w:uiPriority w:val="99"/>
    <w:unhideWhenUsed/>
    <w:rsid w:val="00A46C59"/>
    <w:pPr>
      <w:ind w:left="4320"/>
    </w:pPr>
    <w:rPr>
      <w:szCs w:val="20"/>
    </w:rPr>
  </w:style>
  <w:style w:type="character" w:customStyle="1" w:styleId="ClosingChar">
    <w:name w:val="Closing Char"/>
    <w:basedOn w:val="DefaultParagraphFont"/>
    <w:link w:val="Closing"/>
    <w:uiPriority w:val="99"/>
    <w:rsid w:val="00A46C59"/>
    <w:rPr>
      <w:sz w:val="24"/>
    </w:rPr>
  </w:style>
  <w:style w:type="paragraph" w:styleId="Signature">
    <w:name w:val="Signature"/>
    <w:basedOn w:val="Normal"/>
    <w:link w:val="SignatureChar"/>
    <w:uiPriority w:val="99"/>
    <w:unhideWhenUsed/>
    <w:rsid w:val="00A46C59"/>
    <w:pPr>
      <w:ind w:left="4320"/>
    </w:pPr>
    <w:rPr>
      <w:szCs w:val="20"/>
    </w:rPr>
  </w:style>
  <w:style w:type="character" w:customStyle="1" w:styleId="SignatureChar">
    <w:name w:val="Signature Char"/>
    <w:basedOn w:val="DefaultParagraphFont"/>
    <w:link w:val="Signature"/>
    <w:uiPriority w:val="99"/>
    <w:rsid w:val="00A46C5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A46C59"/>
    <w:rPr>
      <w:sz w:val="24"/>
      <w:szCs w:val="24"/>
    </w:rPr>
  </w:style>
  <w:style w:type="character" w:customStyle="1" w:styleId="BodyTextIndentChar1">
    <w:name w:val="Body Text Indent Char1"/>
    <w:aliases w:val="Char Char1"/>
    <w:uiPriority w:val="99"/>
    <w:rsid w:val="00A46C5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A46C59"/>
    <w:rPr>
      <w:rFonts w:ascii="Verdana" w:hAnsi="Verdana"/>
      <w:sz w:val="16"/>
    </w:rPr>
  </w:style>
  <w:style w:type="paragraph" w:styleId="ListContinue">
    <w:name w:val="List Continue"/>
    <w:basedOn w:val="Normal"/>
    <w:uiPriority w:val="99"/>
    <w:unhideWhenUsed/>
    <w:rsid w:val="00A46C59"/>
    <w:pPr>
      <w:spacing w:after="120"/>
      <w:ind w:left="360"/>
    </w:pPr>
    <w:rPr>
      <w:szCs w:val="20"/>
    </w:rPr>
  </w:style>
  <w:style w:type="paragraph" w:styleId="ListContinue2">
    <w:name w:val="List Continue 2"/>
    <w:basedOn w:val="Normal"/>
    <w:uiPriority w:val="99"/>
    <w:unhideWhenUsed/>
    <w:rsid w:val="00A46C59"/>
    <w:pPr>
      <w:spacing w:after="120"/>
      <w:ind w:left="720"/>
    </w:pPr>
    <w:rPr>
      <w:szCs w:val="20"/>
    </w:rPr>
  </w:style>
  <w:style w:type="paragraph" w:styleId="ListContinue3">
    <w:name w:val="List Continue 3"/>
    <w:basedOn w:val="Normal"/>
    <w:uiPriority w:val="99"/>
    <w:unhideWhenUsed/>
    <w:rsid w:val="00A46C59"/>
    <w:pPr>
      <w:spacing w:after="120"/>
      <w:ind w:left="1080"/>
    </w:pPr>
    <w:rPr>
      <w:szCs w:val="20"/>
    </w:rPr>
  </w:style>
  <w:style w:type="paragraph" w:styleId="ListContinue4">
    <w:name w:val="List Continue 4"/>
    <w:basedOn w:val="Normal"/>
    <w:uiPriority w:val="99"/>
    <w:unhideWhenUsed/>
    <w:rsid w:val="00A46C59"/>
    <w:pPr>
      <w:spacing w:after="120"/>
      <w:ind w:left="1440"/>
    </w:pPr>
    <w:rPr>
      <w:szCs w:val="20"/>
    </w:rPr>
  </w:style>
  <w:style w:type="paragraph" w:styleId="ListContinue5">
    <w:name w:val="List Continue 5"/>
    <w:basedOn w:val="Normal"/>
    <w:uiPriority w:val="99"/>
    <w:unhideWhenUsed/>
    <w:rsid w:val="00A46C59"/>
    <w:pPr>
      <w:spacing w:after="120"/>
      <w:ind w:left="1800"/>
    </w:pPr>
    <w:rPr>
      <w:szCs w:val="20"/>
    </w:rPr>
  </w:style>
  <w:style w:type="paragraph" w:styleId="MessageHeader">
    <w:name w:val="Message Header"/>
    <w:basedOn w:val="Normal"/>
    <w:link w:val="MessageHeaderChar"/>
    <w:uiPriority w:val="99"/>
    <w:unhideWhenUsed/>
    <w:rsid w:val="00A46C5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A46C59"/>
    <w:rPr>
      <w:rFonts w:ascii="Arial" w:hAnsi="Arial" w:cs="Arial"/>
      <w:sz w:val="24"/>
      <w:szCs w:val="24"/>
      <w:shd w:val="pct20" w:color="auto" w:fill="auto"/>
    </w:rPr>
  </w:style>
  <w:style w:type="paragraph" w:styleId="Subtitle">
    <w:name w:val="Subtitle"/>
    <w:basedOn w:val="Normal"/>
    <w:link w:val="SubtitleChar"/>
    <w:uiPriority w:val="99"/>
    <w:qFormat/>
    <w:rsid w:val="00A46C5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A46C59"/>
    <w:rPr>
      <w:rFonts w:ascii="Arial" w:hAnsi="Arial" w:cs="Arial"/>
      <w:sz w:val="24"/>
      <w:szCs w:val="24"/>
    </w:rPr>
  </w:style>
  <w:style w:type="paragraph" w:styleId="Salutation">
    <w:name w:val="Salutation"/>
    <w:basedOn w:val="Normal"/>
    <w:next w:val="Normal"/>
    <w:link w:val="SalutationChar"/>
    <w:uiPriority w:val="99"/>
    <w:unhideWhenUsed/>
    <w:rsid w:val="00A46C59"/>
    <w:rPr>
      <w:szCs w:val="20"/>
    </w:rPr>
  </w:style>
  <w:style w:type="character" w:customStyle="1" w:styleId="SalutationChar">
    <w:name w:val="Salutation Char"/>
    <w:basedOn w:val="DefaultParagraphFont"/>
    <w:link w:val="Salutation"/>
    <w:uiPriority w:val="99"/>
    <w:rsid w:val="00A46C59"/>
    <w:rPr>
      <w:sz w:val="24"/>
    </w:rPr>
  </w:style>
  <w:style w:type="paragraph" w:styleId="Date">
    <w:name w:val="Date"/>
    <w:basedOn w:val="Normal"/>
    <w:next w:val="Normal"/>
    <w:link w:val="DateChar"/>
    <w:uiPriority w:val="99"/>
    <w:unhideWhenUsed/>
    <w:rsid w:val="00A46C59"/>
    <w:rPr>
      <w:szCs w:val="20"/>
    </w:rPr>
  </w:style>
  <w:style w:type="character" w:customStyle="1" w:styleId="DateChar">
    <w:name w:val="Date Char"/>
    <w:basedOn w:val="DefaultParagraphFont"/>
    <w:link w:val="Date"/>
    <w:uiPriority w:val="99"/>
    <w:rsid w:val="00A46C59"/>
    <w:rPr>
      <w:sz w:val="24"/>
    </w:rPr>
  </w:style>
  <w:style w:type="paragraph" w:styleId="BodyTextFirstIndent2">
    <w:name w:val="Body Text First Indent 2"/>
    <w:basedOn w:val="BodyTextIndent"/>
    <w:link w:val="BodyTextFirstIndent2Char"/>
    <w:uiPriority w:val="99"/>
    <w:unhideWhenUsed/>
    <w:rsid w:val="00A46C59"/>
    <w:pPr>
      <w:spacing w:after="120"/>
      <w:ind w:left="360" w:firstLine="210"/>
    </w:pPr>
    <w:rPr>
      <w:iCs w:val="0"/>
    </w:rPr>
  </w:style>
  <w:style w:type="character" w:customStyle="1" w:styleId="BodyTextIndentChar2">
    <w:name w:val="Body Text Indent Char2"/>
    <w:aliases w:val="Char Char2"/>
    <w:basedOn w:val="DefaultParagraphFont"/>
    <w:link w:val="BodyTextIndent"/>
    <w:rsid w:val="00A46C59"/>
    <w:rPr>
      <w:iCs/>
      <w:sz w:val="24"/>
    </w:rPr>
  </w:style>
  <w:style w:type="character" w:customStyle="1" w:styleId="BodyTextFirstIndent2Char">
    <w:name w:val="Body Text First Indent 2 Char"/>
    <w:basedOn w:val="BodyTextIndentChar2"/>
    <w:link w:val="BodyTextFirstIndent2"/>
    <w:uiPriority w:val="99"/>
    <w:rsid w:val="00A46C59"/>
    <w:rPr>
      <w:iCs w:val="0"/>
      <w:sz w:val="24"/>
    </w:rPr>
  </w:style>
  <w:style w:type="paragraph" w:styleId="NoteHeading">
    <w:name w:val="Note Heading"/>
    <w:basedOn w:val="Normal"/>
    <w:next w:val="Normal"/>
    <w:link w:val="NoteHeadingChar"/>
    <w:uiPriority w:val="99"/>
    <w:unhideWhenUsed/>
    <w:rsid w:val="00A46C59"/>
    <w:rPr>
      <w:szCs w:val="20"/>
    </w:rPr>
  </w:style>
  <w:style w:type="character" w:customStyle="1" w:styleId="NoteHeadingChar">
    <w:name w:val="Note Heading Char"/>
    <w:basedOn w:val="DefaultParagraphFont"/>
    <w:link w:val="NoteHeading"/>
    <w:uiPriority w:val="99"/>
    <w:rsid w:val="00A46C59"/>
    <w:rPr>
      <w:sz w:val="24"/>
    </w:rPr>
  </w:style>
  <w:style w:type="paragraph" w:styleId="BodyText2">
    <w:name w:val="Body Text 2"/>
    <w:basedOn w:val="Normal"/>
    <w:link w:val="BodyText2Char"/>
    <w:uiPriority w:val="99"/>
    <w:unhideWhenUsed/>
    <w:rsid w:val="00A46C59"/>
    <w:pPr>
      <w:spacing w:after="120" w:line="480" w:lineRule="auto"/>
    </w:pPr>
    <w:rPr>
      <w:szCs w:val="20"/>
    </w:rPr>
  </w:style>
  <w:style w:type="character" w:customStyle="1" w:styleId="BodyText2Char">
    <w:name w:val="Body Text 2 Char"/>
    <w:basedOn w:val="DefaultParagraphFont"/>
    <w:link w:val="BodyText2"/>
    <w:uiPriority w:val="99"/>
    <w:rsid w:val="00A46C59"/>
    <w:rPr>
      <w:sz w:val="24"/>
    </w:rPr>
  </w:style>
  <w:style w:type="paragraph" w:styleId="BodyText3">
    <w:name w:val="Body Text 3"/>
    <w:basedOn w:val="Normal"/>
    <w:link w:val="BodyText3Char"/>
    <w:uiPriority w:val="99"/>
    <w:unhideWhenUsed/>
    <w:rsid w:val="00A46C59"/>
    <w:pPr>
      <w:spacing w:after="120"/>
    </w:pPr>
    <w:rPr>
      <w:sz w:val="16"/>
      <w:szCs w:val="16"/>
    </w:rPr>
  </w:style>
  <w:style w:type="character" w:customStyle="1" w:styleId="BodyText3Char">
    <w:name w:val="Body Text 3 Char"/>
    <w:basedOn w:val="DefaultParagraphFont"/>
    <w:link w:val="BodyText3"/>
    <w:uiPriority w:val="99"/>
    <w:rsid w:val="00A46C59"/>
    <w:rPr>
      <w:sz w:val="16"/>
      <w:szCs w:val="16"/>
    </w:rPr>
  </w:style>
  <w:style w:type="paragraph" w:styleId="BodyTextIndent2">
    <w:name w:val="Body Text Indent 2"/>
    <w:basedOn w:val="Normal"/>
    <w:link w:val="BodyTextIndent2Char"/>
    <w:uiPriority w:val="99"/>
    <w:unhideWhenUsed/>
    <w:rsid w:val="00A46C5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A46C59"/>
    <w:rPr>
      <w:sz w:val="24"/>
    </w:rPr>
  </w:style>
  <w:style w:type="paragraph" w:styleId="BodyTextIndent3">
    <w:name w:val="Body Text Indent 3"/>
    <w:basedOn w:val="Normal"/>
    <w:link w:val="BodyTextIndent3Char"/>
    <w:uiPriority w:val="99"/>
    <w:unhideWhenUsed/>
    <w:rsid w:val="00A46C59"/>
    <w:pPr>
      <w:spacing w:after="120"/>
      <w:ind w:left="360"/>
    </w:pPr>
    <w:rPr>
      <w:sz w:val="16"/>
      <w:szCs w:val="16"/>
    </w:rPr>
  </w:style>
  <w:style w:type="character" w:customStyle="1" w:styleId="BodyTextIndent3Char">
    <w:name w:val="Body Text Indent 3 Char"/>
    <w:basedOn w:val="DefaultParagraphFont"/>
    <w:link w:val="BodyTextIndent3"/>
    <w:uiPriority w:val="99"/>
    <w:rsid w:val="00A46C59"/>
    <w:rPr>
      <w:sz w:val="16"/>
      <w:szCs w:val="16"/>
    </w:rPr>
  </w:style>
  <w:style w:type="paragraph" w:styleId="BlockText">
    <w:name w:val="Block Text"/>
    <w:basedOn w:val="Normal"/>
    <w:uiPriority w:val="99"/>
    <w:unhideWhenUsed/>
    <w:rsid w:val="00A46C59"/>
    <w:pPr>
      <w:spacing w:after="120"/>
      <w:ind w:left="1440" w:right="1440"/>
    </w:pPr>
    <w:rPr>
      <w:szCs w:val="20"/>
    </w:rPr>
  </w:style>
  <w:style w:type="paragraph" w:styleId="DocumentMap">
    <w:name w:val="Document Map"/>
    <w:basedOn w:val="Normal"/>
    <w:link w:val="DocumentMapChar"/>
    <w:uiPriority w:val="99"/>
    <w:unhideWhenUsed/>
    <w:rsid w:val="00A46C5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A46C59"/>
    <w:rPr>
      <w:rFonts w:ascii="Tahoma" w:hAnsi="Tahoma" w:cs="Tahoma"/>
      <w:shd w:val="clear" w:color="auto" w:fill="000080"/>
    </w:rPr>
  </w:style>
  <w:style w:type="paragraph" w:styleId="PlainText">
    <w:name w:val="Plain Text"/>
    <w:basedOn w:val="Normal"/>
    <w:link w:val="PlainTextChar"/>
    <w:uiPriority w:val="99"/>
    <w:unhideWhenUsed/>
    <w:rsid w:val="00A46C59"/>
    <w:rPr>
      <w:rFonts w:ascii="Courier New" w:hAnsi="Courier New" w:cs="Courier New"/>
      <w:sz w:val="20"/>
      <w:szCs w:val="20"/>
    </w:rPr>
  </w:style>
  <w:style w:type="character" w:customStyle="1" w:styleId="PlainTextChar">
    <w:name w:val="Plain Text Char"/>
    <w:basedOn w:val="DefaultParagraphFont"/>
    <w:link w:val="PlainText"/>
    <w:uiPriority w:val="99"/>
    <w:rsid w:val="00A46C59"/>
    <w:rPr>
      <w:rFonts w:ascii="Courier New" w:hAnsi="Courier New" w:cs="Courier New"/>
    </w:rPr>
  </w:style>
  <w:style w:type="paragraph" w:styleId="E-mailSignature">
    <w:name w:val="E-mail Signature"/>
    <w:basedOn w:val="Normal"/>
    <w:link w:val="E-mailSignatureChar"/>
    <w:uiPriority w:val="99"/>
    <w:unhideWhenUsed/>
    <w:rsid w:val="00A46C59"/>
    <w:rPr>
      <w:szCs w:val="20"/>
    </w:rPr>
  </w:style>
  <w:style w:type="character" w:customStyle="1" w:styleId="E-mailSignatureChar">
    <w:name w:val="E-mail Signature Char"/>
    <w:basedOn w:val="DefaultParagraphFont"/>
    <w:link w:val="E-mailSignature"/>
    <w:uiPriority w:val="99"/>
    <w:rsid w:val="00A46C59"/>
    <w:rPr>
      <w:sz w:val="24"/>
    </w:rPr>
  </w:style>
  <w:style w:type="character" w:customStyle="1" w:styleId="CommentSubjectChar">
    <w:name w:val="Comment Subject Char"/>
    <w:basedOn w:val="CommentTextChar"/>
    <w:link w:val="CommentSubject"/>
    <w:uiPriority w:val="99"/>
    <w:semiHidden/>
    <w:rsid w:val="00A46C59"/>
    <w:rPr>
      <w:b/>
      <w:bCs/>
    </w:rPr>
  </w:style>
  <w:style w:type="character" w:customStyle="1" w:styleId="BalloonTextChar">
    <w:name w:val="Balloon Text Char"/>
    <w:basedOn w:val="DefaultParagraphFont"/>
    <w:link w:val="BalloonText"/>
    <w:uiPriority w:val="99"/>
    <w:semiHidden/>
    <w:rsid w:val="00A46C59"/>
    <w:rPr>
      <w:rFonts w:ascii="Tahoma" w:hAnsi="Tahoma" w:cs="Tahoma"/>
      <w:sz w:val="16"/>
      <w:szCs w:val="16"/>
    </w:rPr>
  </w:style>
  <w:style w:type="paragraph" w:styleId="NoSpacing">
    <w:name w:val="No Spacing"/>
    <w:uiPriority w:val="1"/>
    <w:qFormat/>
    <w:rsid w:val="00A46C59"/>
    <w:rPr>
      <w:sz w:val="24"/>
      <w:szCs w:val="24"/>
    </w:rPr>
  </w:style>
  <w:style w:type="paragraph" w:styleId="ListParagraph">
    <w:name w:val="List Paragraph"/>
    <w:basedOn w:val="Normal"/>
    <w:uiPriority w:val="34"/>
    <w:qFormat/>
    <w:rsid w:val="00A46C59"/>
    <w:pPr>
      <w:ind w:left="720"/>
      <w:contextualSpacing/>
    </w:pPr>
  </w:style>
  <w:style w:type="character" w:customStyle="1" w:styleId="BulletChar">
    <w:name w:val="Bullet Char"/>
    <w:link w:val="Bullet"/>
    <w:uiPriority w:val="99"/>
    <w:locked/>
    <w:rsid w:val="00A46C59"/>
    <w:rPr>
      <w:sz w:val="24"/>
    </w:rPr>
  </w:style>
  <w:style w:type="character" w:customStyle="1" w:styleId="H2Char">
    <w:name w:val="H2 Char"/>
    <w:link w:val="H2"/>
    <w:locked/>
    <w:rsid w:val="00A46C59"/>
    <w:rPr>
      <w:b/>
      <w:sz w:val="24"/>
    </w:rPr>
  </w:style>
  <w:style w:type="character" w:customStyle="1" w:styleId="H3Char">
    <w:name w:val="H3 Char"/>
    <w:link w:val="H3"/>
    <w:locked/>
    <w:rsid w:val="00A46C59"/>
    <w:rPr>
      <w:b/>
      <w:bCs/>
      <w:i/>
      <w:sz w:val="24"/>
    </w:rPr>
  </w:style>
  <w:style w:type="character" w:customStyle="1" w:styleId="FormulaBoldChar">
    <w:name w:val="Formula Bold Char"/>
    <w:link w:val="FormulaBold"/>
    <w:locked/>
    <w:rsid w:val="00A46C59"/>
    <w:rPr>
      <w:b/>
      <w:bCs/>
      <w:sz w:val="24"/>
      <w:szCs w:val="24"/>
    </w:rPr>
  </w:style>
  <w:style w:type="character" w:customStyle="1" w:styleId="H5Char">
    <w:name w:val="H5 Char"/>
    <w:link w:val="H5"/>
    <w:locked/>
    <w:rsid w:val="00A46C59"/>
    <w:rPr>
      <w:b/>
      <w:bCs/>
      <w:i/>
      <w:iCs/>
      <w:sz w:val="24"/>
      <w:szCs w:val="26"/>
    </w:rPr>
  </w:style>
  <w:style w:type="character" w:customStyle="1" w:styleId="H6Char">
    <w:name w:val="H6 Char"/>
    <w:link w:val="H6"/>
    <w:locked/>
    <w:rsid w:val="00A46C59"/>
    <w:rPr>
      <w:b/>
      <w:bCs/>
      <w:sz w:val="24"/>
      <w:szCs w:val="22"/>
    </w:rPr>
  </w:style>
  <w:style w:type="character" w:customStyle="1" w:styleId="VariableDefinitionChar">
    <w:name w:val="Variable Definition Char"/>
    <w:link w:val="VariableDefinition"/>
    <w:locked/>
    <w:rsid w:val="00A46C59"/>
    <w:rPr>
      <w:iCs/>
      <w:sz w:val="24"/>
    </w:rPr>
  </w:style>
  <w:style w:type="character" w:customStyle="1" w:styleId="FormulaChar">
    <w:name w:val="Formula Char"/>
    <w:link w:val="Formula"/>
    <w:locked/>
    <w:rsid w:val="00A46C59"/>
    <w:rPr>
      <w:bCs/>
      <w:sz w:val="24"/>
      <w:szCs w:val="24"/>
    </w:rPr>
  </w:style>
  <w:style w:type="paragraph" w:customStyle="1" w:styleId="tablecontents">
    <w:name w:val="table contents"/>
    <w:basedOn w:val="Normal"/>
    <w:uiPriority w:val="99"/>
    <w:rsid w:val="00A46C59"/>
    <w:rPr>
      <w:sz w:val="20"/>
      <w:szCs w:val="20"/>
    </w:rPr>
  </w:style>
  <w:style w:type="paragraph" w:customStyle="1" w:styleId="Default">
    <w:name w:val="Default"/>
    <w:uiPriority w:val="99"/>
    <w:rsid w:val="00A46C5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A46C59"/>
    <w:pPr>
      <w:tabs>
        <w:tab w:val="left" w:pos="2160"/>
      </w:tabs>
      <w:spacing w:after="240"/>
      <w:ind w:left="4320" w:hanging="3600"/>
      <w:contextualSpacing/>
    </w:pPr>
    <w:rPr>
      <w:iCs/>
      <w:szCs w:val="20"/>
    </w:rPr>
  </w:style>
  <w:style w:type="paragraph" w:customStyle="1" w:styleId="Char3">
    <w:name w:val="Char3"/>
    <w:basedOn w:val="Normal"/>
    <w:uiPriority w:val="99"/>
    <w:rsid w:val="00A46C59"/>
    <w:pPr>
      <w:spacing w:after="160" w:line="240" w:lineRule="exact"/>
    </w:pPr>
    <w:rPr>
      <w:rFonts w:ascii="Verdana" w:hAnsi="Verdana"/>
      <w:sz w:val="16"/>
      <w:szCs w:val="20"/>
    </w:rPr>
  </w:style>
  <w:style w:type="paragraph" w:customStyle="1" w:styleId="formula0">
    <w:name w:val="formula"/>
    <w:basedOn w:val="Normal"/>
    <w:uiPriority w:val="99"/>
    <w:rsid w:val="00A46C59"/>
    <w:pPr>
      <w:spacing w:after="120"/>
      <w:ind w:left="720" w:hanging="720"/>
    </w:pPr>
  </w:style>
  <w:style w:type="paragraph" w:customStyle="1" w:styleId="tablebody0">
    <w:name w:val="tablebody"/>
    <w:basedOn w:val="Normal"/>
    <w:uiPriority w:val="99"/>
    <w:rsid w:val="00A46C59"/>
    <w:pPr>
      <w:spacing w:after="60"/>
    </w:pPr>
    <w:rPr>
      <w:sz w:val="20"/>
      <w:szCs w:val="20"/>
    </w:rPr>
  </w:style>
  <w:style w:type="paragraph" w:customStyle="1" w:styleId="Char4">
    <w:name w:val="Char4"/>
    <w:basedOn w:val="Normal"/>
    <w:uiPriority w:val="99"/>
    <w:rsid w:val="00A46C59"/>
    <w:pPr>
      <w:spacing w:after="160" w:line="240" w:lineRule="exact"/>
    </w:pPr>
    <w:rPr>
      <w:rFonts w:ascii="Verdana" w:hAnsi="Verdana"/>
      <w:sz w:val="16"/>
      <w:szCs w:val="20"/>
    </w:rPr>
  </w:style>
  <w:style w:type="paragraph" w:customStyle="1" w:styleId="Char32">
    <w:name w:val="Char32"/>
    <w:basedOn w:val="Normal"/>
    <w:uiPriority w:val="99"/>
    <w:rsid w:val="00A46C59"/>
    <w:pPr>
      <w:spacing w:after="160" w:line="240" w:lineRule="exact"/>
    </w:pPr>
    <w:rPr>
      <w:rFonts w:ascii="Verdana" w:hAnsi="Verdana"/>
      <w:sz w:val="16"/>
      <w:szCs w:val="20"/>
    </w:rPr>
  </w:style>
  <w:style w:type="paragraph" w:customStyle="1" w:styleId="Char31">
    <w:name w:val="Char31"/>
    <w:basedOn w:val="Normal"/>
    <w:uiPriority w:val="99"/>
    <w:rsid w:val="00A46C59"/>
    <w:pPr>
      <w:spacing w:after="160" w:line="240" w:lineRule="exact"/>
    </w:pPr>
    <w:rPr>
      <w:rFonts w:ascii="Verdana" w:hAnsi="Verdana"/>
      <w:sz w:val="16"/>
      <w:szCs w:val="20"/>
    </w:rPr>
  </w:style>
  <w:style w:type="paragraph" w:customStyle="1" w:styleId="TableBulletBullet">
    <w:name w:val="Table Bullet/Bullet"/>
    <w:basedOn w:val="Normal"/>
    <w:uiPriority w:val="99"/>
    <w:rsid w:val="00A46C59"/>
    <w:pPr>
      <w:numPr>
        <w:numId w:val="24"/>
      </w:numPr>
    </w:pPr>
    <w:rPr>
      <w:szCs w:val="20"/>
    </w:rPr>
  </w:style>
  <w:style w:type="paragraph" w:customStyle="1" w:styleId="Char11">
    <w:name w:val="Char11"/>
    <w:basedOn w:val="Normal"/>
    <w:uiPriority w:val="99"/>
    <w:rsid w:val="00A46C5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A46C59"/>
    <w:pPr>
      <w:ind w:left="720"/>
      <w:contextualSpacing/>
    </w:pPr>
  </w:style>
  <w:style w:type="character" w:customStyle="1" w:styleId="BulletIndentChar">
    <w:name w:val="Bullet Indent Char"/>
    <w:link w:val="BulletIndent"/>
    <w:uiPriority w:val="99"/>
    <w:locked/>
    <w:rsid w:val="00A46C59"/>
    <w:rPr>
      <w:sz w:val="24"/>
    </w:rPr>
  </w:style>
  <w:style w:type="character" w:customStyle="1" w:styleId="ListSubChar">
    <w:name w:val="List Sub Char"/>
    <w:link w:val="ListSub"/>
    <w:locked/>
    <w:rsid w:val="00A46C59"/>
    <w:rPr>
      <w:sz w:val="24"/>
    </w:rPr>
  </w:style>
  <w:style w:type="paragraph" w:customStyle="1" w:styleId="TermDefinition">
    <w:name w:val="Term Definition"/>
    <w:basedOn w:val="Normal"/>
    <w:uiPriority w:val="99"/>
    <w:rsid w:val="00A46C59"/>
    <w:pPr>
      <w:spacing w:after="60"/>
      <w:ind w:left="720"/>
    </w:pPr>
    <w:rPr>
      <w:szCs w:val="20"/>
    </w:rPr>
  </w:style>
  <w:style w:type="character" w:customStyle="1" w:styleId="TermTitleChar">
    <w:name w:val="Term Title Char"/>
    <w:link w:val="TermTitle"/>
    <w:locked/>
    <w:rsid w:val="00A46C59"/>
    <w:rPr>
      <w:b/>
      <w:sz w:val="24"/>
    </w:rPr>
  </w:style>
  <w:style w:type="paragraph" w:customStyle="1" w:styleId="TermTitle">
    <w:name w:val="Term Title"/>
    <w:basedOn w:val="Normal"/>
    <w:link w:val="TermTitleChar"/>
    <w:rsid w:val="00A46C59"/>
    <w:pPr>
      <w:spacing w:before="120"/>
      <w:ind w:left="720"/>
    </w:pPr>
    <w:rPr>
      <w:b/>
      <w:szCs w:val="20"/>
    </w:rPr>
  </w:style>
  <w:style w:type="paragraph" w:customStyle="1" w:styleId="Style1">
    <w:name w:val="Style1"/>
    <w:basedOn w:val="BodyText3"/>
    <w:uiPriority w:val="99"/>
    <w:rsid w:val="00A46C59"/>
    <w:rPr>
      <w:b/>
      <w:sz w:val="40"/>
      <w:szCs w:val="40"/>
    </w:rPr>
  </w:style>
  <w:style w:type="paragraph" w:customStyle="1" w:styleId="note">
    <w:name w:val="note"/>
    <w:basedOn w:val="Normal"/>
    <w:uiPriority w:val="99"/>
    <w:rsid w:val="00A46C59"/>
    <w:rPr>
      <w:sz w:val="22"/>
      <w:szCs w:val="20"/>
    </w:rPr>
  </w:style>
  <w:style w:type="paragraph" w:customStyle="1" w:styleId="List1">
    <w:name w:val="List1"/>
    <w:basedOn w:val="H4"/>
    <w:uiPriority w:val="99"/>
    <w:rsid w:val="00A46C5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A46C59"/>
    <w:pPr>
      <w:tabs>
        <w:tab w:val="num" w:pos="2520"/>
      </w:tabs>
      <w:spacing w:after="120"/>
      <w:ind w:left="2520" w:hanging="720"/>
    </w:pPr>
    <w:rPr>
      <w:szCs w:val="20"/>
    </w:rPr>
  </w:style>
  <w:style w:type="character" w:customStyle="1" w:styleId="BulletCharCharChar">
    <w:name w:val="Bullet Char Char Char"/>
    <w:link w:val="BulletCharChar"/>
    <w:locked/>
    <w:rsid w:val="00A46C59"/>
    <w:rPr>
      <w:sz w:val="24"/>
    </w:rPr>
  </w:style>
  <w:style w:type="paragraph" w:customStyle="1" w:styleId="BulletCharChar">
    <w:name w:val="Bullet Char Char"/>
    <w:basedOn w:val="Normal"/>
    <w:link w:val="BulletCharCharChar"/>
    <w:rsid w:val="00A46C59"/>
    <w:pPr>
      <w:tabs>
        <w:tab w:val="num" w:pos="450"/>
      </w:tabs>
      <w:spacing w:after="180"/>
      <w:ind w:left="450" w:hanging="360"/>
    </w:pPr>
    <w:rPr>
      <w:szCs w:val="20"/>
    </w:rPr>
  </w:style>
  <w:style w:type="paragraph" w:customStyle="1" w:styleId="bodytextnumbered0">
    <w:name w:val="bodytextnumbered"/>
    <w:basedOn w:val="Normal"/>
    <w:uiPriority w:val="99"/>
    <w:rsid w:val="00A46C59"/>
    <w:pPr>
      <w:spacing w:after="240"/>
      <w:ind w:left="720" w:hanging="720"/>
    </w:pPr>
    <w:rPr>
      <w:rFonts w:eastAsia="Calibri"/>
    </w:rPr>
  </w:style>
  <w:style w:type="paragraph" w:customStyle="1" w:styleId="PJMNormal">
    <w:name w:val="PJM_Normal"/>
    <w:basedOn w:val="Default"/>
    <w:next w:val="Default"/>
    <w:uiPriority w:val="99"/>
    <w:rsid w:val="00A46C59"/>
    <w:pPr>
      <w:spacing w:before="120" w:after="120"/>
    </w:pPr>
    <w:rPr>
      <w:rFonts w:cs="Times New Roman"/>
      <w:color w:val="auto"/>
    </w:rPr>
  </w:style>
  <w:style w:type="paragraph" w:customStyle="1" w:styleId="PJMListOutline1">
    <w:name w:val="PJM_List_Outline_1"/>
    <w:basedOn w:val="Default"/>
    <w:next w:val="Default"/>
    <w:uiPriority w:val="99"/>
    <w:rsid w:val="00A46C59"/>
    <w:pPr>
      <w:spacing w:before="120" w:after="120"/>
    </w:pPr>
    <w:rPr>
      <w:rFonts w:cs="Times New Roman"/>
      <w:color w:val="auto"/>
    </w:rPr>
  </w:style>
  <w:style w:type="paragraph" w:customStyle="1" w:styleId="VariableDefinition1">
    <w:name w:val="Variable Definition+1"/>
    <w:basedOn w:val="Default"/>
    <w:next w:val="Default"/>
    <w:uiPriority w:val="99"/>
    <w:rsid w:val="00A46C59"/>
    <w:pPr>
      <w:spacing w:after="240"/>
    </w:pPr>
    <w:rPr>
      <w:rFonts w:ascii="Times New Roman" w:hAnsi="Times New Roman" w:cs="Times New Roman"/>
      <w:color w:val="auto"/>
    </w:rPr>
  </w:style>
  <w:style w:type="paragraph" w:customStyle="1" w:styleId="ListSub2">
    <w:name w:val="List Sub+2"/>
    <w:basedOn w:val="Default"/>
    <w:next w:val="Default"/>
    <w:uiPriority w:val="99"/>
    <w:rsid w:val="00A46C59"/>
    <w:pPr>
      <w:spacing w:after="240"/>
    </w:pPr>
    <w:rPr>
      <w:rFonts w:ascii="Times New Roman" w:hAnsi="Times New Roman" w:cs="Times New Roman"/>
      <w:color w:val="auto"/>
    </w:rPr>
  </w:style>
  <w:style w:type="paragraph" w:customStyle="1" w:styleId="H">
    <w:name w:val="H%"/>
    <w:basedOn w:val="H4"/>
    <w:uiPriority w:val="99"/>
    <w:rsid w:val="00A46C59"/>
    <w:pPr>
      <w:snapToGrid w:val="0"/>
    </w:pPr>
    <w:rPr>
      <w:rFonts w:ascii="Calibri" w:eastAsia="Calibri" w:hAnsi="Calibri"/>
      <w:snapToGrid/>
      <w:szCs w:val="24"/>
    </w:rPr>
  </w:style>
  <w:style w:type="paragraph" w:customStyle="1" w:styleId="Style2">
    <w:name w:val="Style2"/>
    <w:basedOn w:val="H5"/>
    <w:autoRedefine/>
    <w:uiPriority w:val="99"/>
    <w:rsid w:val="00A46C59"/>
    <w:rPr>
      <w:rFonts w:ascii="Calibri" w:eastAsia="Calibri" w:hAnsi="Calibri"/>
      <w:i w:val="0"/>
    </w:rPr>
  </w:style>
  <w:style w:type="paragraph" w:customStyle="1" w:styleId="listintroduction0">
    <w:name w:val="listintroduction"/>
    <w:basedOn w:val="Normal"/>
    <w:uiPriority w:val="99"/>
    <w:rsid w:val="00A46C59"/>
    <w:pPr>
      <w:keepNext/>
      <w:spacing w:after="240"/>
    </w:pPr>
  </w:style>
  <w:style w:type="paragraph" w:customStyle="1" w:styleId="RegularText">
    <w:name w:val="Regular Text"/>
    <w:basedOn w:val="Normal"/>
    <w:uiPriority w:val="99"/>
    <w:rsid w:val="00A46C5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A46C59"/>
    <w:rPr>
      <w:sz w:val="24"/>
      <w:szCs w:val="24"/>
    </w:rPr>
  </w:style>
  <w:style w:type="paragraph" w:customStyle="1" w:styleId="InstructionsCharCharCharCharCharChar">
    <w:name w:val="Instructions Char Char Char Char Char Char"/>
    <w:basedOn w:val="Normal"/>
    <w:link w:val="InstructionsCharCharCharCharCharCharChar"/>
    <w:rsid w:val="00A46C59"/>
  </w:style>
  <w:style w:type="character" w:customStyle="1" w:styleId="ListIntroductionChar">
    <w:name w:val="List Introduction Char"/>
    <w:link w:val="ListIntroduction"/>
    <w:locked/>
    <w:rsid w:val="00A46C59"/>
    <w:rPr>
      <w:iCs/>
      <w:sz w:val="24"/>
    </w:rPr>
  </w:style>
  <w:style w:type="paragraph" w:customStyle="1" w:styleId="equals">
    <w:name w:val="equals"/>
    <w:basedOn w:val="Normal"/>
    <w:uiPriority w:val="99"/>
    <w:rsid w:val="00A46C59"/>
    <w:pPr>
      <w:spacing w:after="240"/>
      <w:ind w:left="3168" w:hanging="2880"/>
    </w:pPr>
    <w:rPr>
      <w:iCs/>
      <w:szCs w:val="20"/>
    </w:rPr>
  </w:style>
  <w:style w:type="paragraph" w:customStyle="1" w:styleId="Acronym">
    <w:name w:val="Acronym"/>
    <w:basedOn w:val="Normal"/>
    <w:uiPriority w:val="99"/>
    <w:rsid w:val="00A46C59"/>
    <w:pPr>
      <w:tabs>
        <w:tab w:val="left" w:pos="1440"/>
      </w:tabs>
    </w:pPr>
    <w:rPr>
      <w:iCs/>
      <w:szCs w:val="20"/>
    </w:rPr>
  </w:style>
  <w:style w:type="paragraph" w:customStyle="1" w:styleId="BulletIndent2">
    <w:name w:val="Bullet Indent 2"/>
    <w:basedOn w:val="BulletIndent"/>
    <w:uiPriority w:val="99"/>
    <w:rsid w:val="00A46C59"/>
    <w:pPr>
      <w:numPr>
        <w:numId w:val="0"/>
      </w:numPr>
      <w:tabs>
        <w:tab w:val="left" w:pos="2520"/>
      </w:tabs>
      <w:ind w:left="2520" w:hanging="547"/>
    </w:pPr>
  </w:style>
  <w:style w:type="character" w:styleId="FootnoteReference">
    <w:name w:val="footnote reference"/>
    <w:unhideWhenUsed/>
    <w:rsid w:val="00A46C59"/>
    <w:rPr>
      <w:vertAlign w:val="superscript"/>
    </w:rPr>
  </w:style>
  <w:style w:type="character" w:styleId="PlaceholderText">
    <w:name w:val="Placeholder Text"/>
    <w:uiPriority w:val="99"/>
    <w:semiHidden/>
    <w:rsid w:val="00A46C59"/>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A46C59"/>
    <w:rPr>
      <w:iCs/>
      <w:sz w:val="24"/>
      <w:lang w:val="en-US" w:eastAsia="en-US" w:bidi="ar-SA"/>
    </w:rPr>
  </w:style>
  <w:style w:type="character" w:customStyle="1" w:styleId="ListChar2">
    <w:name w:val="List Char2"/>
    <w:aliases w:val="Char1 Char2"/>
    <w:locked/>
    <w:rsid w:val="00A46C59"/>
    <w:rPr>
      <w:sz w:val="24"/>
      <w:lang w:val="x-none" w:eastAsia="x-none"/>
    </w:rPr>
  </w:style>
  <w:style w:type="character" w:customStyle="1" w:styleId="BodyTextNumberedChar1">
    <w:name w:val="Body Text Numbered Char1"/>
    <w:locked/>
    <w:rsid w:val="00A46C59"/>
    <w:rPr>
      <w:sz w:val="24"/>
      <w:szCs w:val="24"/>
    </w:rPr>
  </w:style>
  <w:style w:type="character" w:customStyle="1" w:styleId="BodyTextNumberedCharChar">
    <w:name w:val="Body Text Numbered Char Char"/>
    <w:locked/>
    <w:rsid w:val="00A46C59"/>
    <w:rPr>
      <w:sz w:val="24"/>
      <w:szCs w:val="24"/>
    </w:rPr>
  </w:style>
  <w:style w:type="character" w:customStyle="1" w:styleId="CharCharCharChar">
    <w:name w:val="Char Char Char Char"/>
    <w:aliases w:val="Body Text Char2 Char Char"/>
    <w:rsid w:val="00A46C59"/>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46C5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A46C59"/>
    <w:rPr>
      <w:iCs/>
      <w:sz w:val="24"/>
      <w:lang w:val="en-US" w:eastAsia="en-US" w:bidi="ar-SA"/>
    </w:rPr>
  </w:style>
  <w:style w:type="character" w:customStyle="1" w:styleId="msoins0">
    <w:name w:val="msoins"/>
    <w:rsid w:val="00A46C59"/>
  </w:style>
  <w:style w:type="character" w:customStyle="1" w:styleId="List2Char">
    <w:name w:val="List 2 Char"/>
    <w:aliases w:val="Char2 Char,Char2 Char Char Char"/>
    <w:link w:val="List2"/>
    <w:uiPriority w:val="99"/>
    <w:locked/>
    <w:rsid w:val="00A46C5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46C59"/>
    <w:rPr>
      <w:iCs/>
      <w:sz w:val="24"/>
      <w:lang w:val="en-US" w:eastAsia="en-US" w:bidi="ar-SA"/>
    </w:rPr>
  </w:style>
  <w:style w:type="character" w:customStyle="1" w:styleId="H2CharChar">
    <w:name w:val="H2 Char Char"/>
    <w:rsid w:val="00A46C5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A46C59"/>
    <w:rPr>
      <w:iCs/>
      <w:sz w:val="24"/>
      <w:lang w:val="en-US" w:eastAsia="en-US" w:bidi="ar-SA"/>
    </w:rPr>
  </w:style>
  <w:style w:type="character" w:customStyle="1" w:styleId="BodyTextChar2Char1">
    <w:name w:val="Body Text Char2 Char1"/>
    <w:aliases w:val="Char Char Char Char11,Char Char Char Char111"/>
    <w:rsid w:val="00A46C59"/>
    <w:rPr>
      <w:iCs/>
      <w:sz w:val="24"/>
      <w:lang w:val="en-US" w:eastAsia="en-US" w:bidi="ar-SA"/>
    </w:rPr>
  </w:style>
  <w:style w:type="character" w:customStyle="1" w:styleId="DeltaViewInsertion">
    <w:name w:val="DeltaView Insertion"/>
    <w:rsid w:val="00A46C59"/>
    <w:rPr>
      <w:color w:val="0000FF"/>
      <w:spacing w:val="0"/>
      <w:u w:val="double"/>
    </w:rPr>
  </w:style>
  <w:style w:type="character" w:customStyle="1" w:styleId="DeltaViewMoveDestination">
    <w:name w:val="DeltaView Move Destination"/>
    <w:rsid w:val="00A46C59"/>
    <w:rPr>
      <w:color w:val="00C000"/>
      <w:spacing w:val="0"/>
      <w:u w:val="double"/>
    </w:rPr>
  </w:style>
  <w:style w:type="character" w:customStyle="1" w:styleId="BodyTextChar2">
    <w:name w:val="Body Text Char2"/>
    <w:semiHidden/>
    <w:rsid w:val="00A46C59"/>
    <w:rPr>
      <w:rFonts w:ascii="Times New Roman" w:eastAsia="Times New Roman" w:hAnsi="Times New Roman" w:cs="Times New Roman" w:hint="default"/>
      <w:sz w:val="24"/>
      <w:szCs w:val="24"/>
    </w:rPr>
  </w:style>
  <w:style w:type="character" w:customStyle="1" w:styleId="BodyTextChar4">
    <w:name w:val="Body Text Char4"/>
    <w:basedOn w:val="DefaultParagraphFont"/>
    <w:uiPriority w:val="99"/>
    <w:semiHidden/>
    <w:rsid w:val="00A46C59"/>
    <w:rPr>
      <w:sz w:val="24"/>
      <w:szCs w:val="24"/>
    </w:rPr>
  </w:style>
  <w:style w:type="paragraph" w:styleId="BodyTextFirstIndent">
    <w:name w:val="Body Text First Indent"/>
    <w:basedOn w:val="BodyText"/>
    <w:link w:val="BodyTextFirstIndentChar"/>
    <w:unhideWhenUsed/>
    <w:rsid w:val="00A46C59"/>
    <w:pPr>
      <w:spacing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basedOn w:val="DefaultParagraphFont"/>
    <w:link w:val="BodyText"/>
    <w:uiPriority w:val="99"/>
    <w:rsid w:val="00A46C59"/>
    <w:rPr>
      <w:sz w:val="24"/>
      <w:szCs w:val="24"/>
    </w:rPr>
  </w:style>
  <w:style w:type="character" w:customStyle="1" w:styleId="BodyTextFirstIndentChar">
    <w:name w:val="Body Text First Indent Char"/>
    <w:basedOn w:val="BodyTextChar5"/>
    <w:link w:val="BodyTextFirstIndent"/>
    <w:rsid w:val="00A46C59"/>
    <w:rPr>
      <w:sz w:val="24"/>
      <w:szCs w:val="24"/>
    </w:rPr>
  </w:style>
  <w:style w:type="character" w:customStyle="1" w:styleId="H3Char1">
    <w:name w:val="H3 Char1"/>
    <w:rsid w:val="00A46C59"/>
    <w:rPr>
      <w:b/>
      <w:bCs/>
      <w:i/>
      <w:iCs w:val="0"/>
      <w:sz w:val="24"/>
      <w:lang w:val="en-US" w:eastAsia="en-US" w:bidi="ar-SA"/>
    </w:rPr>
  </w:style>
  <w:style w:type="character" w:customStyle="1" w:styleId="bodytextnumberedchar0">
    <w:name w:val="bodytextnumberedchar"/>
    <w:rsid w:val="00A46C59"/>
  </w:style>
  <w:style w:type="character" w:customStyle="1" w:styleId="TableHeadChar">
    <w:name w:val="Table Head Char"/>
    <w:rsid w:val="00A46C59"/>
    <w:rPr>
      <w:b/>
      <w:bCs w:val="0"/>
      <w:iCs/>
      <w:sz w:val="24"/>
      <w:lang w:val="en-US" w:eastAsia="en-US" w:bidi="ar-SA"/>
    </w:rPr>
  </w:style>
  <w:style w:type="character" w:customStyle="1" w:styleId="Char1CharChar">
    <w:name w:val="Char1 Char Char"/>
    <w:rsid w:val="00A46C59"/>
    <w:rPr>
      <w:iCs/>
      <w:sz w:val="24"/>
      <w:lang w:val="en-US" w:eastAsia="en-US" w:bidi="ar-SA"/>
    </w:rPr>
  </w:style>
  <w:style w:type="character" w:customStyle="1" w:styleId="Char21">
    <w:name w:val="Char21"/>
    <w:rsid w:val="00A46C59"/>
    <w:rPr>
      <w:b/>
      <w:bCs/>
      <w:i/>
      <w:iCs w:val="0"/>
      <w:sz w:val="24"/>
      <w:lang w:val="en-US" w:eastAsia="en-US" w:bidi="ar-SA"/>
    </w:rPr>
  </w:style>
  <w:style w:type="character" w:customStyle="1" w:styleId="CharCharChar">
    <w:name w:val="Char Char Char"/>
    <w:rsid w:val="00A46C59"/>
    <w:rPr>
      <w:sz w:val="24"/>
      <w:lang w:val="en-US" w:eastAsia="en-US" w:bidi="ar-SA"/>
    </w:rPr>
  </w:style>
  <w:style w:type="character" w:customStyle="1" w:styleId="h3CharChar">
    <w:name w:val="h3 Char Char"/>
    <w:rsid w:val="00A46C59"/>
    <w:rPr>
      <w:b/>
      <w:bCs/>
      <w:i/>
      <w:iCs w:val="0"/>
      <w:sz w:val="24"/>
      <w:lang w:val="en-US" w:eastAsia="en-US" w:bidi="ar-SA"/>
    </w:rPr>
  </w:style>
  <w:style w:type="character" w:customStyle="1" w:styleId="InstructionsCharChar">
    <w:name w:val="Instructions Char Char"/>
    <w:rsid w:val="00A46C59"/>
    <w:rPr>
      <w:b/>
      <w:bCs w:val="0"/>
      <w:i/>
      <w:iCs/>
      <w:sz w:val="24"/>
      <w:szCs w:val="24"/>
      <w:lang w:val="en-US" w:eastAsia="en-US" w:bidi="ar-SA"/>
    </w:rPr>
  </w:style>
  <w:style w:type="character" w:customStyle="1" w:styleId="CharCharCharChar1">
    <w:name w:val="Char Char Char Char1"/>
    <w:aliases w:val="Char1 Char Char Char Char"/>
    <w:rsid w:val="00A46C59"/>
    <w:rPr>
      <w:sz w:val="24"/>
      <w:lang w:val="en-US" w:eastAsia="en-US" w:bidi="ar-SA"/>
    </w:rPr>
  </w:style>
  <w:style w:type="character" w:customStyle="1" w:styleId="H3CharChar0">
    <w:name w:val="H3 Char Char"/>
    <w:rsid w:val="00A46C59"/>
    <w:rPr>
      <w:b w:val="0"/>
      <w:bCs w:val="0"/>
      <w:i w:val="0"/>
      <w:iCs w:val="0"/>
      <w:sz w:val="24"/>
      <w:lang w:val="en-US" w:eastAsia="en-US" w:bidi="ar-SA"/>
    </w:rPr>
  </w:style>
  <w:style w:type="character" w:customStyle="1" w:styleId="ListIntroductionCharChar">
    <w:name w:val="List Introduction Char Char"/>
    <w:rsid w:val="00A46C59"/>
    <w:rPr>
      <w:iCs/>
      <w:sz w:val="24"/>
      <w:lang w:val="en-US" w:eastAsia="en-US" w:bidi="ar-SA"/>
    </w:rPr>
  </w:style>
  <w:style w:type="character" w:customStyle="1" w:styleId="H4CharChar">
    <w:name w:val="H4 Char Char"/>
    <w:rsid w:val="00A46C59"/>
    <w:rPr>
      <w:b/>
      <w:bCs/>
      <w:snapToGrid w:val="0"/>
      <w:sz w:val="24"/>
      <w:lang w:val="en-US" w:eastAsia="en-US" w:bidi="ar-SA"/>
    </w:rPr>
  </w:style>
  <w:style w:type="character" w:customStyle="1" w:styleId="Char2CharChar1">
    <w:name w:val="Char2 Char Char1"/>
    <w:rsid w:val="00A46C59"/>
    <w:rPr>
      <w:sz w:val="24"/>
      <w:lang w:val="en-US" w:eastAsia="en-US" w:bidi="ar-SA"/>
    </w:rPr>
  </w:style>
  <w:style w:type="character" w:customStyle="1" w:styleId="CharChar3">
    <w:name w:val="Char Char3"/>
    <w:rsid w:val="00A46C59"/>
    <w:rPr>
      <w:sz w:val="24"/>
      <w:lang w:val="en-US" w:eastAsia="en-US" w:bidi="ar-SA"/>
    </w:rPr>
  </w:style>
  <w:style w:type="character" w:customStyle="1" w:styleId="CharChar4">
    <w:name w:val="Char Char4"/>
    <w:rsid w:val="00A46C59"/>
    <w:rPr>
      <w:sz w:val="24"/>
      <w:lang w:val="en-US" w:eastAsia="en-US" w:bidi="ar-SA"/>
    </w:rPr>
  </w:style>
  <w:style w:type="character" w:customStyle="1" w:styleId="Char1CharChar1">
    <w:name w:val="Char1 Char Char1"/>
    <w:rsid w:val="00A46C59"/>
    <w:rPr>
      <w:sz w:val="24"/>
      <w:lang w:val="en-US" w:eastAsia="en-US" w:bidi="ar-SA"/>
    </w:rPr>
  </w:style>
  <w:style w:type="character" w:customStyle="1" w:styleId="CharChar12">
    <w:name w:val="Char Char12"/>
    <w:rsid w:val="00A46C59"/>
    <w:rPr>
      <w:sz w:val="24"/>
      <w:lang w:val="en-US" w:eastAsia="en-US" w:bidi="ar-SA"/>
    </w:rPr>
  </w:style>
  <w:style w:type="character" w:customStyle="1" w:styleId="CharChar5">
    <w:name w:val="Char Char5"/>
    <w:rsid w:val="00A46C59"/>
    <w:rPr>
      <w:iCs/>
      <w:sz w:val="24"/>
      <w:lang w:val="en-US" w:eastAsia="en-US" w:bidi="ar-SA"/>
    </w:rPr>
  </w:style>
  <w:style w:type="character" w:customStyle="1" w:styleId="CharCharCharChar3">
    <w:name w:val="Char Char Char Char3"/>
    <w:rsid w:val="00A46C59"/>
    <w:rPr>
      <w:iCs/>
      <w:sz w:val="24"/>
      <w:lang w:val="en-US" w:eastAsia="en-US" w:bidi="ar-SA"/>
    </w:rPr>
  </w:style>
  <w:style w:type="character" w:customStyle="1" w:styleId="CharChar42">
    <w:name w:val="Char Char42"/>
    <w:rsid w:val="00A46C59"/>
    <w:rPr>
      <w:sz w:val="24"/>
      <w:lang w:val="en-US" w:eastAsia="en-US" w:bidi="ar-SA"/>
    </w:rPr>
  </w:style>
  <w:style w:type="character" w:customStyle="1" w:styleId="CharCharChar2">
    <w:name w:val="Char Char Char2"/>
    <w:rsid w:val="00A46C59"/>
    <w:rPr>
      <w:iCs/>
      <w:sz w:val="24"/>
      <w:lang w:val="en-US" w:eastAsia="en-US" w:bidi="ar-SA"/>
    </w:rPr>
  </w:style>
  <w:style w:type="character" w:customStyle="1" w:styleId="Char1CharChar12">
    <w:name w:val="Char1 Char Char12"/>
    <w:rsid w:val="00A46C59"/>
    <w:rPr>
      <w:sz w:val="24"/>
      <w:lang w:val="en-US" w:eastAsia="en-US" w:bidi="ar-SA"/>
    </w:rPr>
  </w:style>
  <w:style w:type="character" w:customStyle="1" w:styleId="CharCharChar22">
    <w:name w:val="Char Char Char22"/>
    <w:rsid w:val="00A46C59"/>
    <w:rPr>
      <w:iCs/>
      <w:sz w:val="24"/>
      <w:lang w:val="en-US" w:eastAsia="en-US" w:bidi="ar-SA"/>
    </w:rPr>
  </w:style>
  <w:style w:type="character" w:customStyle="1" w:styleId="CharChar6">
    <w:name w:val="Char Char6"/>
    <w:rsid w:val="00A46C59"/>
    <w:rPr>
      <w:sz w:val="24"/>
      <w:lang w:val="en-US" w:eastAsia="en-US" w:bidi="ar-SA"/>
    </w:rPr>
  </w:style>
  <w:style w:type="character" w:customStyle="1" w:styleId="ListCharChar">
    <w:name w:val="List Char Char"/>
    <w:rsid w:val="00A46C59"/>
    <w:rPr>
      <w:sz w:val="24"/>
      <w:lang w:val="en-US" w:eastAsia="en-US" w:bidi="ar-SA"/>
    </w:rPr>
  </w:style>
  <w:style w:type="character" w:customStyle="1" w:styleId="CharChar11">
    <w:name w:val="Char Char11"/>
    <w:rsid w:val="00A46C5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A46C59"/>
    <w:rPr>
      <w:iCs/>
      <w:sz w:val="24"/>
      <w:lang w:val="en-US" w:eastAsia="en-US" w:bidi="ar-SA"/>
    </w:rPr>
  </w:style>
  <w:style w:type="character" w:customStyle="1" w:styleId="CharChar41">
    <w:name w:val="Char Char41"/>
    <w:rsid w:val="00A46C59"/>
    <w:rPr>
      <w:sz w:val="24"/>
      <w:lang w:val="en-US" w:eastAsia="en-US" w:bidi="ar-SA"/>
    </w:rPr>
  </w:style>
  <w:style w:type="character" w:customStyle="1" w:styleId="CharCharChar21">
    <w:name w:val="Char Char Char21"/>
    <w:rsid w:val="00A46C5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A46C59"/>
    <w:rPr>
      <w:iCs/>
      <w:sz w:val="24"/>
      <w:lang w:val="en-US" w:eastAsia="en-US" w:bidi="ar-SA"/>
    </w:rPr>
  </w:style>
  <w:style w:type="character" w:customStyle="1" w:styleId="TextChar">
    <w:name w:val="Text Char"/>
    <w:rsid w:val="00A46C59"/>
    <w:rPr>
      <w:iCs/>
      <w:sz w:val="24"/>
      <w:lang w:val="en-US" w:eastAsia="en-US" w:bidi="ar-SA"/>
    </w:rPr>
  </w:style>
  <w:style w:type="character" w:customStyle="1" w:styleId="ListCharChar1">
    <w:name w:val="List Char Char1"/>
    <w:rsid w:val="00A46C59"/>
    <w:rPr>
      <w:sz w:val="24"/>
      <w:lang w:val="en-US" w:eastAsia="en-US" w:bidi="ar-SA"/>
    </w:rPr>
  </w:style>
  <w:style w:type="character" w:customStyle="1" w:styleId="UnresolvedMention1">
    <w:name w:val="Unresolved Mention1"/>
    <w:uiPriority w:val="99"/>
    <w:semiHidden/>
    <w:rsid w:val="00A46C59"/>
    <w:rPr>
      <w:color w:val="605E5C"/>
      <w:shd w:val="clear" w:color="auto" w:fill="E1DFDD"/>
    </w:rPr>
  </w:style>
  <w:style w:type="table" w:customStyle="1" w:styleId="FormulaVariableTable1">
    <w:name w:val="Formula Variable Table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46C59"/>
    <w:tblPr>
      <w:tblInd w:w="0" w:type="nil"/>
    </w:tblPr>
  </w:style>
  <w:style w:type="table" w:customStyle="1" w:styleId="TableGrid11">
    <w:name w:val="Table Grid1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46C59"/>
    <w:tblPr>
      <w:tblInd w:w="0" w:type="nil"/>
    </w:tblPr>
  </w:style>
  <w:style w:type="table" w:customStyle="1" w:styleId="TableGrid12">
    <w:name w:val="Table Grid12"/>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7213">
      <w:bodyDiv w:val="1"/>
      <w:marLeft w:val="0"/>
      <w:marRight w:val="0"/>
      <w:marTop w:val="0"/>
      <w:marBottom w:val="0"/>
      <w:divBdr>
        <w:top w:val="none" w:sz="0" w:space="0" w:color="auto"/>
        <w:left w:val="none" w:sz="0" w:space="0" w:color="auto"/>
        <w:bottom w:val="none" w:sz="0" w:space="0" w:color="auto"/>
        <w:right w:val="none" w:sz="0" w:space="0" w:color="auto"/>
      </w:divBdr>
    </w:div>
    <w:div w:id="607933351">
      <w:bodyDiv w:val="1"/>
      <w:marLeft w:val="0"/>
      <w:marRight w:val="0"/>
      <w:marTop w:val="0"/>
      <w:marBottom w:val="0"/>
      <w:divBdr>
        <w:top w:val="none" w:sz="0" w:space="0" w:color="auto"/>
        <w:left w:val="none" w:sz="0" w:space="0" w:color="auto"/>
        <w:bottom w:val="none" w:sz="0" w:space="0" w:color="auto"/>
        <w:right w:val="none" w:sz="0" w:space="0" w:color="auto"/>
      </w:divBdr>
    </w:div>
    <w:div w:id="7702010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33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oleObject" Target="embeddings/oleObject36.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gif"/><Relationship Id="rId66" Type="http://schemas.openxmlformats.org/officeDocument/2006/relationships/image" Target="media/image11.wmf"/><Relationship Id="rId74"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oleObject" Target="embeddings/oleObject37.bin"/><Relationship Id="rId77" Type="http://schemas.microsoft.com/office/2011/relationships/people" Target="people.xml"/><Relationship Id="rId8" Type="http://schemas.openxmlformats.org/officeDocument/2006/relationships/hyperlink" Target="http://www.ercot.com/mktrules/issues/NPRR1092" TargetMode="External"/><Relationship Id="rId51" Type="http://schemas.openxmlformats.org/officeDocument/2006/relationships/oleObject" Target="embeddings/oleObject23.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oleObject" Target="embeddings/oleObject35.bin"/><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footer" Target="footer1.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2.wmf"/><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93</Pages>
  <Words>29843</Words>
  <Characters>178574</Characters>
  <Application>Microsoft Office Word</Application>
  <DocSecurity>4</DocSecurity>
  <Lines>1488</Lines>
  <Paragraphs>416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208001</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2022-01-18T17:29:00Z</dcterms:created>
  <dcterms:modified xsi:type="dcterms:W3CDTF">2022-01-18T17:29:00Z</dcterms:modified>
</cp:coreProperties>
</file>