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1B8623C5" w14:textId="77777777" w:rsidTr="00416696">
        <w:tc>
          <w:tcPr>
            <w:tcW w:w="1620" w:type="dxa"/>
            <w:tcBorders>
              <w:bottom w:val="single" w:sz="4" w:space="0" w:color="auto"/>
            </w:tcBorders>
            <w:shd w:val="clear" w:color="auto" w:fill="FFFFFF"/>
            <w:vAlign w:val="center"/>
          </w:tcPr>
          <w:p w14:paraId="7819DC70" w14:textId="77777777"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14:paraId="132AA54F" w14:textId="1AE6387C" w:rsidR="00152993" w:rsidRDefault="00D70D9B">
            <w:pPr>
              <w:pStyle w:val="Header"/>
            </w:pPr>
            <w:hyperlink r:id="rId7" w:history="1">
              <w:r w:rsidR="00967AEC" w:rsidRPr="007A3154">
                <w:rPr>
                  <w:rStyle w:val="Hyperlink"/>
                </w:rPr>
                <w:t>037</w:t>
              </w:r>
            </w:hyperlink>
          </w:p>
        </w:tc>
        <w:tc>
          <w:tcPr>
            <w:tcW w:w="1170" w:type="dxa"/>
            <w:tcBorders>
              <w:bottom w:val="single" w:sz="4" w:space="0" w:color="auto"/>
            </w:tcBorders>
            <w:shd w:val="clear" w:color="auto" w:fill="FFFFFF"/>
            <w:vAlign w:val="center"/>
          </w:tcPr>
          <w:p w14:paraId="66147B79" w14:textId="77777777" w:rsidR="00152993" w:rsidRDefault="00416696">
            <w:pPr>
              <w:pStyle w:val="Header"/>
            </w:pPr>
            <w:r>
              <w:t>OBDRR</w:t>
            </w:r>
            <w:r w:rsidR="00152993">
              <w:t xml:space="preserve"> Title</w:t>
            </w:r>
          </w:p>
        </w:tc>
        <w:tc>
          <w:tcPr>
            <w:tcW w:w="6390" w:type="dxa"/>
            <w:tcBorders>
              <w:bottom w:val="single" w:sz="4" w:space="0" w:color="auto"/>
            </w:tcBorders>
            <w:vAlign w:val="center"/>
          </w:tcPr>
          <w:p w14:paraId="3AD1BE81" w14:textId="77777777" w:rsidR="00152993" w:rsidRDefault="00967AEC">
            <w:pPr>
              <w:pStyle w:val="Header"/>
            </w:pPr>
            <w:r w:rsidRPr="00A75A06">
              <w:t>Power Balance Penalty Updates to Align with PUCT Approved High System-Wide Offer Cap</w:t>
            </w:r>
          </w:p>
        </w:tc>
      </w:tr>
      <w:tr w:rsidR="00152993" w14:paraId="2FF6154B" w14:textId="77777777">
        <w:trPr>
          <w:trHeight w:val="413"/>
        </w:trPr>
        <w:tc>
          <w:tcPr>
            <w:tcW w:w="2880" w:type="dxa"/>
            <w:gridSpan w:val="2"/>
            <w:tcBorders>
              <w:top w:val="nil"/>
              <w:left w:val="nil"/>
              <w:bottom w:val="single" w:sz="4" w:space="0" w:color="auto"/>
              <w:right w:val="nil"/>
            </w:tcBorders>
            <w:vAlign w:val="center"/>
          </w:tcPr>
          <w:p w14:paraId="04170C4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33F56EB" w14:textId="77777777" w:rsidR="00152993" w:rsidRDefault="00152993">
            <w:pPr>
              <w:pStyle w:val="NormalArial"/>
            </w:pPr>
          </w:p>
        </w:tc>
      </w:tr>
      <w:tr w:rsidR="00152993" w14:paraId="1365433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E9BA04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5FF5CC" w14:textId="77777777" w:rsidR="00152993" w:rsidRDefault="00967AEC">
            <w:pPr>
              <w:pStyle w:val="NormalArial"/>
            </w:pPr>
            <w:r>
              <w:t>January</w:t>
            </w:r>
            <w:r w:rsidR="0007624A">
              <w:t xml:space="preserve"> 24</w:t>
            </w:r>
            <w:r>
              <w:t>, 2022</w:t>
            </w:r>
          </w:p>
        </w:tc>
      </w:tr>
      <w:tr w:rsidR="00152993" w14:paraId="7784B367" w14:textId="77777777">
        <w:trPr>
          <w:trHeight w:val="467"/>
        </w:trPr>
        <w:tc>
          <w:tcPr>
            <w:tcW w:w="2880" w:type="dxa"/>
            <w:gridSpan w:val="2"/>
            <w:tcBorders>
              <w:top w:val="single" w:sz="4" w:space="0" w:color="auto"/>
              <w:left w:val="nil"/>
              <w:bottom w:val="nil"/>
              <w:right w:val="nil"/>
            </w:tcBorders>
            <w:shd w:val="clear" w:color="auto" w:fill="FFFFFF"/>
            <w:vAlign w:val="center"/>
          </w:tcPr>
          <w:p w14:paraId="2ED05FFC" w14:textId="77777777" w:rsidR="00152993" w:rsidRDefault="00152993">
            <w:pPr>
              <w:pStyle w:val="NormalArial"/>
            </w:pPr>
          </w:p>
        </w:tc>
        <w:tc>
          <w:tcPr>
            <w:tcW w:w="7560" w:type="dxa"/>
            <w:gridSpan w:val="2"/>
            <w:tcBorders>
              <w:top w:val="nil"/>
              <w:left w:val="nil"/>
              <w:bottom w:val="nil"/>
              <w:right w:val="nil"/>
            </w:tcBorders>
            <w:vAlign w:val="center"/>
          </w:tcPr>
          <w:p w14:paraId="0AFF1992" w14:textId="77777777" w:rsidR="00152993" w:rsidRDefault="00152993">
            <w:pPr>
              <w:pStyle w:val="NormalArial"/>
            </w:pPr>
          </w:p>
        </w:tc>
      </w:tr>
      <w:tr w:rsidR="00152993" w14:paraId="07EEB33C" w14:textId="77777777">
        <w:trPr>
          <w:trHeight w:val="440"/>
        </w:trPr>
        <w:tc>
          <w:tcPr>
            <w:tcW w:w="10440" w:type="dxa"/>
            <w:gridSpan w:val="4"/>
            <w:tcBorders>
              <w:top w:val="single" w:sz="4" w:space="0" w:color="auto"/>
            </w:tcBorders>
            <w:shd w:val="clear" w:color="auto" w:fill="FFFFFF"/>
            <w:vAlign w:val="center"/>
          </w:tcPr>
          <w:p w14:paraId="38E36D8E" w14:textId="77777777" w:rsidR="00152993" w:rsidRDefault="00152993">
            <w:pPr>
              <w:pStyle w:val="Header"/>
              <w:jc w:val="center"/>
            </w:pPr>
            <w:r>
              <w:t>Submitter’s Information</w:t>
            </w:r>
          </w:p>
        </w:tc>
      </w:tr>
      <w:tr w:rsidR="00152993" w14:paraId="06B4F458" w14:textId="77777777">
        <w:trPr>
          <w:trHeight w:val="350"/>
        </w:trPr>
        <w:tc>
          <w:tcPr>
            <w:tcW w:w="2880" w:type="dxa"/>
            <w:gridSpan w:val="2"/>
            <w:shd w:val="clear" w:color="auto" w:fill="FFFFFF"/>
            <w:vAlign w:val="center"/>
          </w:tcPr>
          <w:p w14:paraId="6B5EC5AF" w14:textId="77777777" w:rsidR="00152993" w:rsidRPr="00EC55B3" w:rsidRDefault="00152993" w:rsidP="00EC55B3">
            <w:pPr>
              <w:pStyle w:val="Header"/>
            </w:pPr>
            <w:r w:rsidRPr="00EC55B3">
              <w:t>Name</w:t>
            </w:r>
          </w:p>
        </w:tc>
        <w:tc>
          <w:tcPr>
            <w:tcW w:w="7560" w:type="dxa"/>
            <w:gridSpan w:val="2"/>
            <w:vAlign w:val="center"/>
          </w:tcPr>
          <w:p w14:paraId="2DD2AFF4" w14:textId="77777777" w:rsidR="00152993" w:rsidRDefault="00967AEC">
            <w:pPr>
              <w:pStyle w:val="NormalArial"/>
            </w:pPr>
            <w:r>
              <w:t>Bill Barnes</w:t>
            </w:r>
          </w:p>
        </w:tc>
      </w:tr>
      <w:tr w:rsidR="00152993" w14:paraId="7BC10E43" w14:textId="77777777">
        <w:trPr>
          <w:trHeight w:val="350"/>
        </w:trPr>
        <w:tc>
          <w:tcPr>
            <w:tcW w:w="2880" w:type="dxa"/>
            <w:gridSpan w:val="2"/>
            <w:shd w:val="clear" w:color="auto" w:fill="FFFFFF"/>
            <w:vAlign w:val="center"/>
          </w:tcPr>
          <w:p w14:paraId="670E7922" w14:textId="77777777" w:rsidR="00152993" w:rsidRPr="00EC55B3" w:rsidRDefault="00152993" w:rsidP="00EC55B3">
            <w:pPr>
              <w:pStyle w:val="Header"/>
            </w:pPr>
            <w:r w:rsidRPr="00EC55B3">
              <w:t>E-mail Address</w:t>
            </w:r>
          </w:p>
        </w:tc>
        <w:tc>
          <w:tcPr>
            <w:tcW w:w="7560" w:type="dxa"/>
            <w:gridSpan w:val="2"/>
            <w:vAlign w:val="center"/>
          </w:tcPr>
          <w:p w14:paraId="3149EACA" w14:textId="550BBA28" w:rsidR="007A3154" w:rsidRDefault="00D70D9B" w:rsidP="007A3154">
            <w:pPr>
              <w:pStyle w:val="NormalArial"/>
            </w:pPr>
            <w:hyperlink r:id="rId8" w:history="1">
              <w:r w:rsidR="007A3154" w:rsidRPr="00040EF4">
                <w:rPr>
                  <w:rStyle w:val="Hyperlink"/>
                </w:rPr>
                <w:t>bill.barnes@nrg.com</w:t>
              </w:r>
            </w:hyperlink>
          </w:p>
        </w:tc>
      </w:tr>
      <w:tr w:rsidR="00152993" w14:paraId="6E7A0648" w14:textId="77777777">
        <w:trPr>
          <w:trHeight w:val="350"/>
        </w:trPr>
        <w:tc>
          <w:tcPr>
            <w:tcW w:w="2880" w:type="dxa"/>
            <w:gridSpan w:val="2"/>
            <w:shd w:val="clear" w:color="auto" w:fill="FFFFFF"/>
            <w:vAlign w:val="center"/>
          </w:tcPr>
          <w:p w14:paraId="384D1A19" w14:textId="77777777" w:rsidR="00152993" w:rsidRPr="00EC55B3" w:rsidRDefault="00152993" w:rsidP="00EC55B3">
            <w:pPr>
              <w:pStyle w:val="Header"/>
            </w:pPr>
            <w:r w:rsidRPr="00EC55B3">
              <w:t>Company</w:t>
            </w:r>
          </w:p>
        </w:tc>
        <w:tc>
          <w:tcPr>
            <w:tcW w:w="7560" w:type="dxa"/>
            <w:gridSpan w:val="2"/>
            <w:vAlign w:val="center"/>
          </w:tcPr>
          <w:p w14:paraId="00EF115E" w14:textId="77777777" w:rsidR="00152993" w:rsidRDefault="00967AEC">
            <w:pPr>
              <w:pStyle w:val="NormalArial"/>
            </w:pPr>
            <w:r>
              <w:t>Reliant Energy Retail Services LLC (Reliant)</w:t>
            </w:r>
          </w:p>
        </w:tc>
      </w:tr>
      <w:tr w:rsidR="00152993" w14:paraId="4027130F" w14:textId="77777777">
        <w:trPr>
          <w:trHeight w:val="350"/>
        </w:trPr>
        <w:tc>
          <w:tcPr>
            <w:tcW w:w="2880" w:type="dxa"/>
            <w:gridSpan w:val="2"/>
            <w:tcBorders>
              <w:bottom w:val="single" w:sz="4" w:space="0" w:color="auto"/>
            </w:tcBorders>
            <w:shd w:val="clear" w:color="auto" w:fill="FFFFFF"/>
            <w:vAlign w:val="center"/>
          </w:tcPr>
          <w:p w14:paraId="5A4FEEC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787CF43" w14:textId="77777777" w:rsidR="00152993" w:rsidRDefault="00967AEC">
            <w:pPr>
              <w:pStyle w:val="NormalArial"/>
            </w:pPr>
            <w:r>
              <w:t>512-691-6137</w:t>
            </w:r>
          </w:p>
        </w:tc>
      </w:tr>
      <w:tr w:rsidR="00152993" w14:paraId="2E916459" w14:textId="77777777">
        <w:trPr>
          <w:trHeight w:val="350"/>
        </w:trPr>
        <w:tc>
          <w:tcPr>
            <w:tcW w:w="2880" w:type="dxa"/>
            <w:gridSpan w:val="2"/>
            <w:shd w:val="clear" w:color="auto" w:fill="FFFFFF"/>
            <w:vAlign w:val="center"/>
          </w:tcPr>
          <w:p w14:paraId="3612F87F"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0D3F602" w14:textId="77777777" w:rsidR="00152993" w:rsidRDefault="00967AEC">
            <w:pPr>
              <w:pStyle w:val="NormalArial"/>
            </w:pPr>
            <w:r>
              <w:t>315-885-5925</w:t>
            </w:r>
          </w:p>
        </w:tc>
      </w:tr>
      <w:tr w:rsidR="00075A94" w14:paraId="73EA633D" w14:textId="77777777">
        <w:trPr>
          <w:trHeight w:val="350"/>
        </w:trPr>
        <w:tc>
          <w:tcPr>
            <w:tcW w:w="2880" w:type="dxa"/>
            <w:gridSpan w:val="2"/>
            <w:tcBorders>
              <w:bottom w:val="single" w:sz="4" w:space="0" w:color="auto"/>
            </w:tcBorders>
            <w:shd w:val="clear" w:color="auto" w:fill="FFFFFF"/>
            <w:vAlign w:val="center"/>
          </w:tcPr>
          <w:p w14:paraId="1AC377F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7DDD2BC" w14:textId="55A786AE" w:rsidR="00075A94" w:rsidRDefault="00967AEC">
            <w:pPr>
              <w:pStyle w:val="NormalArial"/>
            </w:pPr>
            <w:r>
              <w:t>Independent Retail Electric Provider</w:t>
            </w:r>
            <w:r w:rsidR="007A3154">
              <w:t xml:space="preserve"> (IREP)</w:t>
            </w:r>
          </w:p>
        </w:tc>
      </w:tr>
    </w:tbl>
    <w:p w14:paraId="01EE1F6A"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14:paraId="223BE7DD" w14:textId="77777777" w:rsidTr="00BB033C">
        <w:trPr>
          <w:trHeight w:val="422"/>
          <w:jc w:val="center"/>
        </w:trPr>
        <w:tc>
          <w:tcPr>
            <w:tcW w:w="10440" w:type="dxa"/>
            <w:vAlign w:val="center"/>
          </w:tcPr>
          <w:p w14:paraId="2737C98D" w14:textId="77777777" w:rsidR="00075A94" w:rsidRPr="00075A94" w:rsidRDefault="00075A94" w:rsidP="00BB033C">
            <w:pPr>
              <w:pStyle w:val="Header"/>
              <w:jc w:val="center"/>
            </w:pPr>
            <w:r w:rsidRPr="00075A94">
              <w:t>Comments</w:t>
            </w:r>
          </w:p>
        </w:tc>
      </w:tr>
    </w:tbl>
    <w:p w14:paraId="43BD86ED" w14:textId="27110B26" w:rsidR="0041001D" w:rsidRDefault="004C7488" w:rsidP="007A3154">
      <w:pPr>
        <w:pStyle w:val="NormalArial"/>
        <w:spacing w:before="120" w:after="120"/>
      </w:pPr>
      <w:r>
        <w:t xml:space="preserve">Reliant appreciates consideration of these proposed additional revisions to </w:t>
      </w:r>
      <w:r w:rsidR="007A3154">
        <w:t>Other Binding Document Revision Request (</w:t>
      </w:r>
      <w:r>
        <w:t>OBDRR</w:t>
      </w:r>
      <w:r w:rsidR="007A3154">
        <w:t xml:space="preserve">) </w:t>
      </w:r>
      <w:r>
        <w:t>037.  The revisions proposed in these comments reduce the</w:t>
      </w:r>
      <w:r w:rsidR="0041001D">
        <w:t xml:space="preserve"> Generic Transmission Constraint</w:t>
      </w:r>
      <w:r>
        <w:t xml:space="preserve"> Shadow Price </w:t>
      </w:r>
      <w:r w:rsidR="00D70D9B">
        <w:t>c</w:t>
      </w:r>
      <w:r>
        <w:t xml:space="preserve">ap for </w:t>
      </w:r>
      <w:r w:rsidR="00560F67" w:rsidRPr="00560F67">
        <w:t>Base Case/Voltage Violation</w:t>
      </w:r>
      <w:r w:rsidR="00560F67">
        <w:t xml:space="preserve">s from $9,251/MW to $5,251/MW consistent with the PUCT’s </w:t>
      </w:r>
      <w:r w:rsidR="005233FF">
        <w:t xml:space="preserve">recent </w:t>
      </w:r>
      <w:r w:rsidR="00560F67">
        <w:t xml:space="preserve">adoption of a $5,000/MWh </w:t>
      </w:r>
      <w:r w:rsidR="005233FF">
        <w:t>High System-Wide Offer Cap (</w:t>
      </w:r>
      <w:r w:rsidR="005233FF" w:rsidRPr="00A75A06">
        <w:t>HCAP</w:t>
      </w:r>
      <w:r w:rsidR="005233FF">
        <w:t>)</w:t>
      </w:r>
      <w:r w:rsidR="005233FF" w:rsidRPr="00A75A06">
        <w:t xml:space="preserve"> value</w:t>
      </w:r>
      <w:r w:rsidR="005233FF">
        <w:t xml:space="preserve"> in P.U.C. </w:t>
      </w:r>
      <w:r w:rsidR="005233FF" w:rsidRPr="0073363D">
        <w:rPr>
          <w:smallCaps/>
        </w:rPr>
        <w:t>S</w:t>
      </w:r>
      <w:r w:rsidR="005233FF">
        <w:rPr>
          <w:smallCaps/>
        </w:rPr>
        <w:t>ubst</w:t>
      </w:r>
      <w:r w:rsidR="005233FF">
        <w:t>. R. 25.505</w:t>
      </w:r>
      <w:r w:rsidR="003A4E3C">
        <w:t xml:space="preserve">, </w:t>
      </w:r>
      <w:r w:rsidR="003A4E3C" w:rsidRPr="007E1683">
        <w:t>Reporting Requirements and the Scarcity Pricing Mechanism in the Electric Reliability Council of Texas Power Region</w:t>
      </w:r>
      <w:r w:rsidR="005233FF">
        <w:t>.</w:t>
      </w:r>
      <w:r w:rsidR="000404B5">
        <w:t xml:space="preserve">  Similar</w:t>
      </w:r>
      <w:r w:rsidR="00884FD0">
        <w:t xml:space="preserve"> to the need to </w:t>
      </w:r>
      <w:r w:rsidR="0041001D">
        <w:t>lower</w:t>
      </w:r>
      <w:r w:rsidR="00884FD0">
        <w:t xml:space="preserve"> the Power Balance Penalty Curve</w:t>
      </w:r>
      <w:r w:rsidR="0007624A">
        <w:t xml:space="preserve"> to avoid pricing outcomes inconsistent with the HCAP</w:t>
      </w:r>
      <w:r w:rsidR="00884FD0">
        <w:t xml:space="preserve">, the current Shadow Price </w:t>
      </w:r>
      <w:r w:rsidR="008E46F2">
        <w:t>c</w:t>
      </w:r>
      <w:r w:rsidR="00884FD0">
        <w:t xml:space="preserve">ap value for </w:t>
      </w:r>
      <w:r w:rsidR="00884FD0" w:rsidRPr="00560F67">
        <w:t>Base Case/Voltage Violation</w:t>
      </w:r>
      <w:r w:rsidR="00884FD0">
        <w:t>s could result in prices much higher than the HCAP.</w:t>
      </w:r>
      <w:r w:rsidR="00472CAD">
        <w:t xml:space="preserve">  Both ERCOT and the </w:t>
      </w:r>
      <w:r w:rsidR="007A3154">
        <w:t>Independent Market Monitor (</w:t>
      </w:r>
      <w:r w:rsidR="00472CAD">
        <w:t>IMM</w:t>
      </w:r>
      <w:r w:rsidR="007A3154">
        <w:t>)</w:t>
      </w:r>
      <w:r w:rsidR="00472CAD">
        <w:t xml:space="preserve"> were consulted to </w:t>
      </w:r>
      <w:r w:rsidR="002C2F4B">
        <w:t>determine</w:t>
      </w:r>
      <w:r w:rsidR="00472CAD">
        <w:t xml:space="preserve"> the $5,251/MW value proposed in these comments.  Since the changes to the Power Balance Penalty Curve are already implemented, the proposed changes to the Shadow Price </w:t>
      </w:r>
      <w:r w:rsidR="008E46F2">
        <w:t>c</w:t>
      </w:r>
      <w:r w:rsidR="00472CAD">
        <w:t xml:space="preserve">ap value for </w:t>
      </w:r>
      <w:r w:rsidR="00472CAD" w:rsidRPr="00560F67">
        <w:t>Base Case/Voltage Violation</w:t>
      </w:r>
      <w:r w:rsidR="00472CAD">
        <w:t>s will be grey-boxed until implemented.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1001D" w14:paraId="41F60936" w14:textId="77777777" w:rsidTr="006D5E98">
        <w:trPr>
          <w:trHeight w:val="350"/>
        </w:trPr>
        <w:tc>
          <w:tcPr>
            <w:tcW w:w="10440" w:type="dxa"/>
            <w:tcBorders>
              <w:bottom w:val="single" w:sz="4" w:space="0" w:color="auto"/>
            </w:tcBorders>
            <w:shd w:val="clear" w:color="auto" w:fill="FFFFFF"/>
            <w:vAlign w:val="center"/>
          </w:tcPr>
          <w:p w14:paraId="58EE1DB2" w14:textId="77777777" w:rsidR="0041001D" w:rsidRDefault="0041001D" w:rsidP="006D5E98">
            <w:pPr>
              <w:pStyle w:val="Header"/>
              <w:jc w:val="center"/>
            </w:pPr>
            <w:r>
              <w:t>Revised Cover Page Language</w:t>
            </w:r>
          </w:p>
        </w:tc>
      </w:tr>
    </w:tbl>
    <w:p w14:paraId="309D3758" w14:textId="77777777" w:rsidR="0041001D" w:rsidRDefault="0041001D" w:rsidP="00715D3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41001D" w14:paraId="7A438472" w14:textId="77777777" w:rsidTr="006D5E98">
        <w:trPr>
          <w:trHeight w:val="710"/>
        </w:trPr>
        <w:tc>
          <w:tcPr>
            <w:tcW w:w="1620" w:type="dxa"/>
            <w:tcBorders>
              <w:bottom w:val="single" w:sz="4" w:space="0" w:color="auto"/>
            </w:tcBorders>
            <w:shd w:val="clear" w:color="auto" w:fill="FFFFFF"/>
            <w:vAlign w:val="center"/>
          </w:tcPr>
          <w:p w14:paraId="1A610017" w14:textId="77777777" w:rsidR="0041001D" w:rsidRDefault="0041001D" w:rsidP="006D5E98">
            <w:pPr>
              <w:pStyle w:val="Header"/>
            </w:pPr>
            <w:r>
              <w:t>OBDRR Number</w:t>
            </w:r>
          </w:p>
        </w:tc>
        <w:tc>
          <w:tcPr>
            <w:tcW w:w="1260" w:type="dxa"/>
            <w:tcBorders>
              <w:bottom w:val="single" w:sz="4" w:space="0" w:color="auto"/>
            </w:tcBorders>
            <w:vAlign w:val="center"/>
          </w:tcPr>
          <w:p w14:paraId="164D3305" w14:textId="77777777" w:rsidR="0041001D" w:rsidRDefault="0041001D" w:rsidP="006D5E98">
            <w:pPr>
              <w:pStyle w:val="Header"/>
            </w:pPr>
            <w:r>
              <w:t>037</w:t>
            </w:r>
          </w:p>
        </w:tc>
        <w:tc>
          <w:tcPr>
            <w:tcW w:w="1260" w:type="dxa"/>
            <w:tcBorders>
              <w:bottom w:val="single" w:sz="4" w:space="0" w:color="auto"/>
            </w:tcBorders>
            <w:shd w:val="clear" w:color="auto" w:fill="FFFFFF"/>
            <w:vAlign w:val="center"/>
          </w:tcPr>
          <w:p w14:paraId="2AAB174B" w14:textId="77777777" w:rsidR="0041001D" w:rsidRDefault="0041001D" w:rsidP="006D5E98">
            <w:pPr>
              <w:pStyle w:val="Header"/>
            </w:pPr>
            <w:r>
              <w:t>OBDRR Title</w:t>
            </w:r>
          </w:p>
        </w:tc>
        <w:tc>
          <w:tcPr>
            <w:tcW w:w="6300" w:type="dxa"/>
            <w:tcBorders>
              <w:bottom w:val="single" w:sz="4" w:space="0" w:color="auto"/>
            </w:tcBorders>
            <w:vAlign w:val="center"/>
          </w:tcPr>
          <w:p w14:paraId="00A94EDF" w14:textId="40568FD0" w:rsidR="0041001D" w:rsidRDefault="0041001D" w:rsidP="006D5E98">
            <w:pPr>
              <w:pStyle w:val="Header"/>
            </w:pPr>
            <w:r w:rsidRPr="00A75A06">
              <w:t>Power Balance Penalty</w:t>
            </w:r>
            <w:ins w:id="0" w:author="Reliant 012422" w:date="2022-01-21T15:09:00Z">
              <w:r w:rsidR="00DD526B">
                <w:t xml:space="preserve"> and Shadow Price Cap</w:t>
              </w:r>
            </w:ins>
            <w:r w:rsidRPr="00A75A06">
              <w:t xml:space="preserve"> Updates to Align with PUCT Approved High System-Wide Offer Cap</w:t>
            </w:r>
          </w:p>
        </w:tc>
      </w:tr>
      <w:tr w:rsidR="003A4E3C" w14:paraId="33DFD821" w14:textId="77777777" w:rsidTr="003D1B2B">
        <w:trPr>
          <w:trHeight w:val="518"/>
        </w:trPr>
        <w:tc>
          <w:tcPr>
            <w:tcW w:w="2880" w:type="dxa"/>
            <w:gridSpan w:val="2"/>
            <w:tcBorders>
              <w:bottom w:val="single" w:sz="4" w:space="0" w:color="auto"/>
            </w:tcBorders>
            <w:shd w:val="clear" w:color="auto" w:fill="FFFFFF"/>
            <w:vAlign w:val="center"/>
          </w:tcPr>
          <w:p w14:paraId="1A8743DD" w14:textId="77777777" w:rsidR="003A4E3C" w:rsidRDefault="003A4E3C" w:rsidP="003D1B2B">
            <w:pPr>
              <w:pStyle w:val="Header"/>
            </w:pPr>
            <w:r>
              <w:t>Revision Description</w:t>
            </w:r>
          </w:p>
        </w:tc>
        <w:tc>
          <w:tcPr>
            <w:tcW w:w="7560" w:type="dxa"/>
            <w:gridSpan w:val="2"/>
            <w:tcBorders>
              <w:bottom w:val="single" w:sz="4" w:space="0" w:color="auto"/>
            </w:tcBorders>
            <w:vAlign w:val="center"/>
          </w:tcPr>
          <w:p w14:paraId="52432BFB" w14:textId="5142CCEC" w:rsidR="003A4E3C" w:rsidRDefault="003A4E3C" w:rsidP="003D1B2B">
            <w:pPr>
              <w:pStyle w:val="NormalArial"/>
              <w:spacing w:before="120" w:after="120"/>
            </w:pPr>
            <w:r w:rsidRPr="00A75A06">
              <w:t xml:space="preserve">At the December 2, </w:t>
            </w:r>
            <w:proofErr w:type="gramStart"/>
            <w:r w:rsidRPr="00A75A06">
              <w:t>2021</w:t>
            </w:r>
            <w:proofErr w:type="gramEnd"/>
            <w:r>
              <w:t xml:space="preserve"> Public Utility Commission of Texas (PUCT) Open Meeting</w:t>
            </w:r>
            <w:r w:rsidRPr="00A75A06">
              <w:t xml:space="preserve">, the PUCT </w:t>
            </w:r>
            <w:r>
              <w:t xml:space="preserve">Commissioners </w:t>
            </w:r>
            <w:r w:rsidRPr="00A75A06">
              <w:t xml:space="preserve">approved an amendment to </w:t>
            </w:r>
            <w:r>
              <w:t xml:space="preserve">P.U.C. </w:t>
            </w:r>
            <w:r w:rsidRPr="0073363D">
              <w:rPr>
                <w:smallCaps/>
              </w:rPr>
              <w:t>S</w:t>
            </w:r>
            <w:r>
              <w:rPr>
                <w:smallCaps/>
              </w:rPr>
              <w:t>ubst</w:t>
            </w:r>
            <w:r>
              <w:t>. R. 25.505, Reporting Requirements and the Scarcity Pricing Mechanism in the Electric Reliability Council of Texas Power Region,</w:t>
            </w:r>
            <w:r w:rsidRPr="00A75A06">
              <w:t xml:space="preserve"> to change </w:t>
            </w:r>
            <w:r>
              <w:t>the High System-Wide Offer Cap (</w:t>
            </w:r>
            <w:r w:rsidRPr="00A75A06">
              <w:t>HCAP</w:t>
            </w:r>
            <w:r>
              <w:t>)</w:t>
            </w:r>
            <w:r w:rsidRPr="00A75A06">
              <w:t xml:space="preserve"> to a value of $5,000/MWh with an effective date of January 1, 2022. </w:t>
            </w:r>
            <w:r>
              <w:t xml:space="preserve"> </w:t>
            </w:r>
            <w:r w:rsidRPr="00A75A06">
              <w:t>As a result of that rule change, this</w:t>
            </w:r>
            <w:r>
              <w:t xml:space="preserve"> Other Binding </w:t>
            </w:r>
            <w:r>
              <w:lastRenderedPageBreak/>
              <w:t>Document Revision Request (OBDRR)</w:t>
            </w:r>
            <w:r w:rsidRPr="00A75A06">
              <w:t xml:space="preserve"> change</w:t>
            </w:r>
            <w:r>
              <w:t>s</w:t>
            </w:r>
            <w:r w:rsidRPr="00A75A06">
              <w:t xml:space="preserve"> the Power Balance Penalty Curve to cap the curve at $5,001/MWh, i.e., HCAP plus $1/MWh.  This effectively means that the price on the curve will be at its maximum value at MW violations above 100 MW.  This is similar to how the Power Balance Penalty Curve is adjusted when the Low System-Wide Offer Cap (LCAP) is in effect.</w:t>
            </w:r>
            <w:ins w:id="1" w:author="Reliant 012422" w:date="2022-01-21T15:18:00Z">
              <w:r w:rsidR="008E46F2">
                <w:t xml:space="preserve">  This OBDRR also reduces the Generic Transmission Constraint Shadow Price cap for </w:t>
              </w:r>
              <w:r w:rsidR="008E46F2" w:rsidRPr="00560F67">
                <w:t>Base Case/Voltage Violation</w:t>
              </w:r>
              <w:r w:rsidR="008E46F2">
                <w:t>s from $9,251/MW to $5,251/MW.</w:t>
              </w:r>
            </w:ins>
          </w:p>
          <w:p w14:paraId="75FB2CF3" w14:textId="77777777" w:rsidR="003A4E3C" w:rsidRDefault="003A4E3C" w:rsidP="003D1B2B">
            <w:pPr>
              <w:pStyle w:val="NormalArial"/>
              <w:spacing w:before="120" w:after="120"/>
            </w:pPr>
            <w:r>
              <w:t>Related changes are also proposed to grey-box language that describes how the Power Balance Penalty Price will work with the new HCAP upon implementation of Real-Time Co-optimization.</w:t>
            </w:r>
          </w:p>
          <w:p w14:paraId="3FF84E47" w14:textId="77777777" w:rsidR="003A4E3C" w:rsidRDefault="003A4E3C" w:rsidP="003D1B2B">
            <w:pPr>
              <w:pStyle w:val="NormalArial"/>
              <w:spacing w:before="120" w:after="120"/>
            </w:pPr>
            <w:r>
              <w:t>Finally, a numerical example in Section 3.5.1 is updated to reflect the new HCAP value.</w:t>
            </w:r>
          </w:p>
        </w:tc>
      </w:tr>
      <w:tr w:rsidR="003A4E3C" w14:paraId="64EFA8B2" w14:textId="77777777" w:rsidTr="003A4E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BA2B68" w14:textId="77777777" w:rsidR="003A4E3C" w:rsidRDefault="003A4E3C" w:rsidP="003D1B2B">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1FF466" w14:textId="77777777" w:rsidR="003A4E3C" w:rsidRDefault="003A4E3C" w:rsidP="003A4E3C">
            <w:pPr>
              <w:pStyle w:val="NormalArial"/>
              <w:spacing w:before="120" w:after="120"/>
            </w:pPr>
            <w:r>
              <w:t xml:space="preserve">This OBDRR implements changes resulting from the amendment to  </w:t>
            </w:r>
            <w:r w:rsidRPr="007E1683">
              <w:t>P.U.C. SUBST. R. 25.505, Reporting Requirements and the Scarcity Pricing Mechanism in the Electric Reliability Council of Texas Power Region,</w:t>
            </w:r>
            <w:r>
              <w:t xml:space="preserve"> by the PUCT Commissioners regarding </w:t>
            </w:r>
            <w:r w:rsidRPr="00487A71">
              <w:t xml:space="preserve">Project No. </w:t>
            </w:r>
            <w:r>
              <w:t xml:space="preserve">52631, </w:t>
            </w:r>
            <w:r w:rsidRPr="00DF2B49">
              <w:t>REVIEW OF 25.505</w:t>
            </w:r>
            <w:r>
              <w:t xml:space="preserve">, at the December 2, </w:t>
            </w:r>
            <w:proofErr w:type="gramStart"/>
            <w:r>
              <w:t>2021</w:t>
            </w:r>
            <w:proofErr w:type="gramEnd"/>
            <w:r>
              <w:t xml:space="preserve"> PUCT Open Meeting.  Under the current market design, these changes provide that Real-Time Market (RTM) prices, exclusive of congestion, will not exceed the effective System-Wide Offer Cap (SWCAP) plus $1/MWh. </w:t>
            </w:r>
          </w:p>
        </w:tc>
      </w:tr>
    </w:tbl>
    <w:p w14:paraId="3CA4725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3DA0265" w14:textId="77777777">
        <w:trPr>
          <w:trHeight w:val="350"/>
        </w:trPr>
        <w:tc>
          <w:tcPr>
            <w:tcW w:w="10440" w:type="dxa"/>
            <w:tcBorders>
              <w:bottom w:val="single" w:sz="4" w:space="0" w:color="auto"/>
            </w:tcBorders>
            <w:shd w:val="clear" w:color="auto" w:fill="FFFFFF"/>
            <w:vAlign w:val="center"/>
          </w:tcPr>
          <w:p w14:paraId="0BC37130" w14:textId="77777777" w:rsidR="00152993" w:rsidRDefault="00152993" w:rsidP="00067699">
            <w:pPr>
              <w:pStyle w:val="Header"/>
              <w:jc w:val="center"/>
            </w:pPr>
            <w:r>
              <w:t xml:space="preserve">Revised Proposed </w:t>
            </w:r>
            <w:r w:rsidR="00067699">
              <w:t>Other Binding Document</w:t>
            </w:r>
            <w:r>
              <w:t xml:space="preserve"> Language</w:t>
            </w:r>
          </w:p>
        </w:tc>
      </w:tr>
    </w:tbl>
    <w:p w14:paraId="3D9AD33A" w14:textId="77777777" w:rsidR="00967AEC" w:rsidRPr="00A75A06" w:rsidRDefault="00967AEC" w:rsidP="00967AEC">
      <w:pPr>
        <w:keepNext/>
        <w:spacing w:before="240" w:after="240"/>
        <w:outlineLvl w:val="0"/>
        <w:rPr>
          <w:b/>
          <w:caps/>
          <w:szCs w:val="20"/>
        </w:rPr>
      </w:pPr>
      <w:bookmarkStart w:id="2" w:name="_Toc302383741"/>
      <w:bookmarkStart w:id="3" w:name="_Toc384823698"/>
      <w:r w:rsidRPr="00A75A06">
        <w:rPr>
          <w:b/>
          <w:caps/>
          <w:szCs w:val="20"/>
        </w:rPr>
        <w:t>1.</w:t>
      </w:r>
      <w:r w:rsidRPr="00A75A06">
        <w:rPr>
          <w:b/>
          <w:caps/>
          <w:szCs w:val="20"/>
        </w:rPr>
        <w:tab/>
        <w:t>Purpose</w:t>
      </w:r>
      <w:bookmarkEnd w:id="2"/>
      <w:bookmarkEnd w:id="3"/>
    </w:p>
    <w:p w14:paraId="77A63F8B" w14:textId="77777777" w:rsidR="00967AEC" w:rsidRPr="00A75A06" w:rsidRDefault="00967AEC" w:rsidP="00967AEC">
      <w:pPr>
        <w:spacing w:line="276" w:lineRule="auto"/>
        <w:jc w:val="both"/>
      </w:pPr>
      <w:r w:rsidRPr="00A75A06">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3FE0B1C8" w14:textId="77777777" w:rsidR="00967AEC" w:rsidRPr="00A75A06" w:rsidRDefault="00967AEC" w:rsidP="00967AEC">
      <w:pPr>
        <w:spacing w:line="276" w:lineRule="auto"/>
        <w:jc w:val="both"/>
      </w:pPr>
    </w:p>
    <w:p w14:paraId="2A1109EB" w14:textId="77777777" w:rsidR="00967AEC" w:rsidRPr="00A75A06" w:rsidRDefault="00967AEC" w:rsidP="00967AEC">
      <w:pPr>
        <w:spacing w:line="276" w:lineRule="auto"/>
        <w:jc w:val="both"/>
      </w:pPr>
      <w:r w:rsidRPr="00A75A06">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AB6420D" w14:textId="77777777" w:rsidR="00967AEC" w:rsidRPr="00A75A06" w:rsidRDefault="00967AEC" w:rsidP="00967AEC">
      <w:pPr>
        <w:spacing w:line="276" w:lineRule="auto"/>
        <w:jc w:val="both"/>
      </w:pPr>
    </w:p>
    <w:p w14:paraId="6D10EA13" w14:textId="77777777" w:rsidR="00967AEC" w:rsidRPr="00A75A06" w:rsidRDefault="00967AEC" w:rsidP="00967AEC">
      <w:pPr>
        <w:spacing w:line="276" w:lineRule="auto"/>
        <w:jc w:val="both"/>
      </w:pPr>
      <w:r w:rsidRPr="00A75A06">
        <w:t>The maximum Shadow Prices for the transmission network constraints and the power balance constraint directly determine the Locational Marginal Prices (LMPs) for the ERCOT Real Time Market in the cases of constraint violations.</w:t>
      </w:r>
    </w:p>
    <w:p w14:paraId="3CF0D6AF" w14:textId="77777777" w:rsidR="00967AEC" w:rsidRPr="00A75A06" w:rsidRDefault="00967AEC" w:rsidP="00967AEC">
      <w:pPr>
        <w:spacing w:line="276" w:lineRule="auto"/>
        <w:jc w:val="both"/>
      </w:pPr>
    </w:p>
    <w:p w14:paraId="7E68D41B" w14:textId="77777777" w:rsidR="00967AEC" w:rsidRPr="00A75A06" w:rsidRDefault="00967AEC" w:rsidP="00967AEC">
      <w:pPr>
        <w:spacing w:line="276" w:lineRule="auto"/>
        <w:rPr>
          <w:iCs/>
          <w:szCs w:val="20"/>
        </w:rPr>
      </w:pPr>
      <w:r w:rsidRPr="00A75A06">
        <w:rPr>
          <w:iCs/>
          <w:szCs w:val="20"/>
        </w:rPr>
        <w:t>This Business Practice describes:</w:t>
      </w:r>
    </w:p>
    <w:p w14:paraId="169E1C87" w14:textId="77777777" w:rsidR="00967AEC" w:rsidRPr="00A75A06" w:rsidRDefault="00967AEC" w:rsidP="00967AEC">
      <w:pPr>
        <w:numPr>
          <w:ilvl w:val="0"/>
          <w:numId w:val="4"/>
        </w:numPr>
        <w:spacing w:line="276" w:lineRule="auto"/>
        <w:jc w:val="both"/>
      </w:pPr>
      <w:r w:rsidRPr="00A75A06">
        <w:t>the ERCOT Board approved methodology that the ERCOT staff will use for determining the maximum system-wide Shadow Prices for transmission network constraints and for the power balance constraint, and</w:t>
      </w:r>
    </w:p>
    <w:p w14:paraId="4AB91F50" w14:textId="77777777" w:rsidR="00967AEC" w:rsidRPr="00A75A06" w:rsidRDefault="00967AEC" w:rsidP="00967AEC">
      <w:pPr>
        <w:numPr>
          <w:ilvl w:val="0"/>
          <w:numId w:val="4"/>
        </w:numPr>
        <w:spacing w:line="276" w:lineRule="auto"/>
      </w:pPr>
      <w:r w:rsidRPr="00A75A06">
        <w:t>the ERCOT Board approved Shadow Price caps and their effective date.</w:t>
      </w:r>
    </w:p>
    <w:p w14:paraId="3AF329B6" w14:textId="77777777" w:rsidR="00967AEC" w:rsidRPr="00A75A06" w:rsidRDefault="00967AEC" w:rsidP="00967AEC">
      <w:pPr>
        <w:spacing w:before="120" w:line="276" w:lineRule="auto"/>
      </w:pPr>
      <w:r w:rsidRPr="00A75A06">
        <w:t xml:space="preserve"> </w:t>
      </w:r>
    </w:p>
    <w:p w14:paraId="1D94094E" w14:textId="77777777" w:rsidR="00967AEC" w:rsidRPr="00A75A06" w:rsidRDefault="00967AEC" w:rsidP="00967AEC">
      <w:pPr>
        <w:keepNext/>
        <w:spacing w:after="240"/>
        <w:outlineLvl w:val="0"/>
        <w:rPr>
          <w:b/>
          <w:caps/>
          <w:szCs w:val="20"/>
        </w:rPr>
      </w:pPr>
      <w:bookmarkStart w:id="4" w:name="_Toc302383742"/>
      <w:bookmarkStart w:id="5" w:name="_Toc384823699"/>
      <w:r w:rsidRPr="00A75A06">
        <w:rPr>
          <w:b/>
          <w:caps/>
          <w:szCs w:val="20"/>
        </w:rPr>
        <w:t>2.</w:t>
      </w:r>
      <w:r w:rsidRPr="00A75A06">
        <w:rPr>
          <w:b/>
          <w:caps/>
          <w:szCs w:val="20"/>
        </w:rPr>
        <w:tab/>
        <w:t>Background Discussion</w:t>
      </w:r>
      <w:bookmarkEnd w:id="4"/>
      <w:bookmarkEnd w:id="5"/>
    </w:p>
    <w:p w14:paraId="5335B52D" w14:textId="77777777" w:rsidR="00967AEC" w:rsidRPr="00A75A06" w:rsidRDefault="00967AEC" w:rsidP="00967AEC">
      <w:pPr>
        <w:spacing w:line="276" w:lineRule="auto"/>
        <w:jc w:val="both"/>
      </w:pPr>
      <w:r w:rsidRPr="00A75A06">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w:t>
      </w:r>
      <w:proofErr w:type="gramStart"/>
      <w:r w:rsidRPr="00A75A06">
        <w:t>i.e.</w:t>
      </w:r>
      <w:proofErr w:type="gramEnd"/>
      <w:r w:rsidRPr="00A75A06">
        <w:t xml:space="preserve"> the Shadow Price cap) is reached the constraint will be violated without further increases in the constraint Shadow Price.</w:t>
      </w:r>
    </w:p>
    <w:p w14:paraId="4E744FE5" w14:textId="77777777" w:rsidR="00967AEC" w:rsidRPr="00A75A06" w:rsidRDefault="00967AEC" w:rsidP="00967AEC">
      <w:pPr>
        <w:spacing w:line="276" w:lineRule="auto"/>
      </w:pPr>
    </w:p>
    <w:p w14:paraId="5F29E825" w14:textId="77777777" w:rsidR="00967AEC" w:rsidRPr="00A75A06" w:rsidRDefault="00967AEC" w:rsidP="00967AEC">
      <w:pPr>
        <w:spacing w:line="276" w:lineRule="auto"/>
        <w:jc w:val="both"/>
      </w:pPr>
      <w:r w:rsidRPr="00A75A06">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65BBB91E" w14:textId="77777777" w:rsidR="00967AEC" w:rsidRPr="00A75A06" w:rsidRDefault="00967AEC" w:rsidP="00967AEC">
      <w:pPr>
        <w:spacing w:line="276" w:lineRule="auto"/>
        <w:jc w:val="both"/>
      </w:pPr>
    </w:p>
    <w:p w14:paraId="6DB9A064" w14:textId="77777777" w:rsidR="00967AEC" w:rsidRPr="00A75A06" w:rsidRDefault="00967AEC" w:rsidP="00967AEC">
      <w:pPr>
        <w:spacing w:after="240" w:line="276" w:lineRule="auto"/>
        <w:jc w:val="both"/>
      </w:pPr>
      <w:r w:rsidRPr="00A75A06">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A75A06">
        <w:t>value</w:t>
      </w:r>
      <w:proofErr w:type="gramEnd"/>
      <w:r w:rsidRPr="00A75A06">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558C8AA6"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054B1D22" w14:textId="77777777" w:rsidR="00967AEC" w:rsidRPr="00A75A06" w:rsidRDefault="00967AEC" w:rsidP="004C7488">
            <w:pPr>
              <w:spacing w:before="120" w:after="240"/>
              <w:rPr>
                <w:b/>
                <w:i/>
              </w:rPr>
            </w:pPr>
            <w:r w:rsidRPr="00A75A06">
              <w:rPr>
                <w:b/>
                <w:i/>
              </w:rPr>
              <w:t>[OBDRR020:  Replace the paragraph above with the following upon system implementation of the Real-Time Co-Optimization (RTC) project:]</w:t>
            </w:r>
          </w:p>
          <w:p w14:paraId="2DA95E1F" w14:textId="77777777" w:rsidR="00967AEC" w:rsidRPr="00A75A06" w:rsidRDefault="00967AEC" w:rsidP="004C7488">
            <w:pPr>
              <w:spacing w:after="240" w:line="276" w:lineRule="auto"/>
              <w:jc w:val="both"/>
            </w:pPr>
            <w:r w:rsidRPr="00A75A06">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0BAFF5C6" w14:textId="77777777" w:rsidR="00967AEC" w:rsidRPr="00A75A06" w:rsidRDefault="00967AEC" w:rsidP="00967AEC">
      <w:pPr>
        <w:spacing w:line="276" w:lineRule="auto"/>
        <w:jc w:val="both"/>
      </w:pPr>
    </w:p>
    <w:p w14:paraId="78745CE1" w14:textId="77777777" w:rsidR="00967AEC" w:rsidRPr="00A75A06" w:rsidRDefault="00967AEC" w:rsidP="00967AEC">
      <w:pPr>
        <w:keepNext/>
        <w:tabs>
          <w:tab w:val="left" w:pos="720"/>
        </w:tabs>
        <w:spacing w:after="240"/>
        <w:ind w:left="630" w:hanging="630"/>
        <w:outlineLvl w:val="0"/>
        <w:rPr>
          <w:b/>
          <w:caps/>
          <w:szCs w:val="20"/>
        </w:rPr>
      </w:pPr>
      <w:bookmarkStart w:id="6" w:name="_Toc269281558"/>
      <w:bookmarkStart w:id="7" w:name="_Toc269281682"/>
      <w:bookmarkStart w:id="8" w:name="_Toc269281870"/>
      <w:bookmarkStart w:id="9" w:name="_Toc302383743"/>
      <w:bookmarkStart w:id="10" w:name="_Toc384823700"/>
      <w:bookmarkEnd w:id="6"/>
      <w:bookmarkEnd w:id="7"/>
      <w:bookmarkEnd w:id="8"/>
      <w:r w:rsidRPr="00A75A06">
        <w:rPr>
          <w:b/>
          <w:caps/>
          <w:szCs w:val="20"/>
        </w:rPr>
        <w:t>3.</w:t>
      </w:r>
      <w:r w:rsidRPr="00A75A06">
        <w:rPr>
          <w:b/>
          <w:caps/>
          <w:szCs w:val="20"/>
        </w:rPr>
        <w:tab/>
        <w:t>Elements for Methodology for Setting the Network Transmission System-Wide Shadow Price Caps</w:t>
      </w:r>
      <w:bookmarkEnd w:id="9"/>
      <w:bookmarkEnd w:id="10"/>
    </w:p>
    <w:p w14:paraId="231C2D89" w14:textId="77777777" w:rsidR="00967AEC" w:rsidRPr="00A75A06" w:rsidRDefault="00967AEC" w:rsidP="00967AEC">
      <w:pPr>
        <w:keepNext/>
        <w:tabs>
          <w:tab w:val="left" w:pos="900"/>
        </w:tabs>
        <w:spacing w:before="240" w:after="240"/>
        <w:ind w:left="900" w:hanging="900"/>
        <w:outlineLvl w:val="1"/>
        <w:rPr>
          <w:b/>
          <w:szCs w:val="20"/>
        </w:rPr>
      </w:pPr>
      <w:bookmarkStart w:id="11" w:name="_Toc302383744"/>
      <w:bookmarkStart w:id="12" w:name="_Toc384823701"/>
      <w:r w:rsidRPr="00A75A06">
        <w:rPr>
          <w:b/>
          <w:szCs w:val="20"/>
        </w:rPr>
        <w:t>3.1</w:t>
      </w:r>
      <w:r w:rsidRPr="00A75A06">
        <w:rPr>
          <w:b/>
          <w:szCs w:val="20"/>
        </w:rPr>
        <w:tab/>
        <w:t>Congestion LMP Component</w:t>
      </w:r>
      <w:bookmarkEnd w:id="11"/>
      <w:bookmarkEnd w:id="12"/>
    </w:p>
    <w:p w14:paraId="0B0B95BF" w14:textId="77777777" w:rsidR="00967AEC" w:rsidRPr="00A75A06" w:rsidRDefault="00967AEC" w:rsidP="00967AEC">
      <w:pPr>
        <w:spacing w:before="60" w:after="60" w:line="276" w:lineRule="auto"/>
        <w:ind w:left="720"/>
        <w:jc w:val="both"/>
      </w:pPr>
      <w:r w:rsidRPr="00A75A06">
        <w:t>The LMPs at Electrical Buses are calculated as follows:</w:t>
      </w:r>
    </w:p>
    <w:p w14:paraId="567C83F9" w14:textId="77777777" w:rsidR="00967AEC" w:rsidRPr="00A75A06" w:rsidRDefault="00967AEC" w:rsidP="00967AEC">
      <w:pPr>
        <w:spacing w:before="60" w:after="60" w:line="276" w:lineRule="auto"/>
        <w:ind w:left="720"/>
        <w:jc w:val="both"/>
      </w:pPr>
      <w:r w:rsidRPr="00A75A06">
        <w:t xml:space="preserve"> </w:t>
      </w:r>
      <w:r w:rsidRPr="00A75A06">
        <w:tab/>
      </w:r>
      <w:r w:rsidRPr="00A75A06">
        <w:rPr>
          <w:position w:val="-30"/>
        </w:rPr>
        <w:object w:dxaOrig="3180" w:dyaOrig="620" w14:anchorId="14B5E2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0pt" o:ole="">
            <v:imagedata r:id="rId9" o:title=""/>
          </v:shape>
          <o:OLEObject Type="Embed" ProgID="Equation.3" ShapeID="_x0000_i1025" DrawAspect="Content" ObjectID="_1704516403" r:id="rId10"/>
        </w:object>
      </w:r>
    </w:p>
    <w:p w14:paraId="01DFBB28" w14:textId="77777777" w:rsidR="00967AEC" w:rsidRPr="00A75A06" w:rsidRDefault="00967AEC" w:rsidP="00967AEC">
      <w:pPr>
        <w:spacing w:before="60" w:after="60" w:line="276" w:lineRule="auto"/>
        <w:ind w:left="720"/>
        <w:jc w:val="both"/>
      </w:pPr>
      <w:r w:rsidRPr="00A75A06">
        <w:t>Where:</w:t>
      </w:r>
    </w:p>
    <w:p w14:paraId="7F1B9CE2" w14:textId="77777777" w:rsidR="00967AEC" w:rsidRPr="00A75A06" w:rsidRDefault="00967AEC" w:rsidP="00967AEC">
      <w:pPr>
        <w:spacing w:before="60" w:after="60" w:line="276" w:lineRule="auto"/>
        <w:ind w:left="720" w:firstLine="720"/>
        <w:jc w:val="both"/>
        <w:rPr>
          <w:i/>
        </w:rPr>
      </w:pPr>
      <w:r w:rsidRPr="00A75A06">
        <w:rPr>
          <w:position w:val="-14"/>
        </w:rPr>
        <w:object w:dxaOrig="780" w:dyaOrig="460" w14:anchorId="20B6CAF6">
          <v:shape id="_x0000_i1026" type="#_x0000_t75" style="width:38.25pt;height:22.5pt" o:ole="">
            <v:imagedata r:id="rId11" o:title=""/>
          </v:shape>
          <o:OLEObject Type="Embed" ProgID="Equation.3" ShapeID="_x0000_i1026" DrawAspect="Content" ObjectID="_1704516404" r:id="rId12"/>
        </w:object>
      </w:r>
      <w:r w:rsidRPr="00A75A06">
        <w:tab/>
        <w:t xml:space="preserve">is LMP at Electrical Bus </w:t>
      </w:r>
      <w:r w:rsidRPr="00A75A06">
        <w:rPr>
          <w:i/>
        </w:rPr>
        <w:t>EB</w:t>
      </w:r>
    </w:p>
    <w:p w14:paraId="615E8283" w14:textId="77777777" w:rsidR="00967AEC" w:rsidRPr="00A75A06" w:rsidRDefault="00967AEC" w:rsidP="00967AEC">
      <w:pPr>
        <w:spacing w:before="60" w:after="60" w:line="276" w:lineRule="auto"/>
        <w:ind w:left="720" w:firstLine="720"/>
        <w:jc w:val="both"/>
      </w:pPr>
      <w:r w:rsidRPr="00A75A06">
        <w:rPr>
          <w:position w:val="-6"/>
        </w:rPr>
        <w:object w:dxaOrig="220" w:dyaOrig="279" w14:anchorId="1F94FAF0">
          <v:shape id="_x0000_i1027" type="#_x0000_t75" style="width:10.5pt;height:16.5pt" o:ole="">
            <v:imagedata r:id="rId13" o:title=""/>
          </v:shape>
          <o:OLEObject Type="Embed" ProgID="Equation.3" ShapeID="_x0000_i1027" DrawAspect="Content" ObjectID="_1704516405" r:id="rId14"/>
        </w:object>
      </w:r>
      <w:r w:rsidRPr="00A75A06">
        <w:tab/>
      </w:r>
      <w:r w:rsidRPr="00A75A06">
        <w:tab/>
        <w:t>is system lambda (Shadow Price of power balance)</w:t>
      </w:r>
    </w:p>
    <w:p w14:paraId="01C1C877" w14:textId="77777777" w:rsidR="00967AEC" w:rsidRPr="00A75A06" w:rsidRDefault="00967AEC" w:rsidP="00967AEC">
      <w:pPr>
        <w:spacing w:before="60" w:after="60" w:line="276" w:lineRule="auto"/>
        <w:ind w:left="720" w:firstLine="720"/>
        <w:jc w:val="both"/>
        <w:rPr>
          <w:i/>
        </w:rPr>
      </w:pPr>
      <w:r w:rsidRPr="00A75A06">
        <w:rPr>
          <w:position w:val="-10"/>
        </w:rPr>
        <w:object w:dxaOrig="680" w:dyaOrig="420" w14:anchorId="316B8C2D">
          <v:shape id="_x0000_i1028" type="#_x0000_t75" style="width:33.75pt;height:21.75pt" o:ole="">
            <v:imagedata r:id="rId15" o:title=""/>
          </v:shape>
          <o:OLEObject Type="Embed" ProgID="Equation.3" ShapeID="_x0000_i1028" DrawAspect="Content" ObjectID="_1704516406" r:id="rId16"/>
        </w:object>
      </w:r>
      <w:r w:rsidRPr="00A75A06">
        <w:tab/>
      </w:r>
      <w:r w:rsidRPr="00A75A06">
        <w:tab/>
        <w:t xml:space="preserve">is Shift Factor for Electrical Bus </w:t>
      </w:r>
      <w:r w:rsidRPr="00A75A06">
        <w:rPr>
          <w:i/>
        </w:rPr>
        <w:t>EB</w:t>
      </w:r>
      <w:r w:rsidRPr="00A75A06">
        <w:t xml:space="preserve"> for transmission </w:t>
      </w:r>
      <w:r w:rsidRPr="00A75A06">
        <w:rPr>
          <w:i/>
        </w:rPr>
        <w:t>line</w:t>
      </w:r>
    </w:p>
    <w:p w14:paraId="02342DCA" w14:textId="77777777" w:rsidR="00967AEC" w:rsidRPr="00A75A06" w:rsidRDefault="00967AEC" w:rsidP="00967AEC">
      <w:pPr>
        <w:spacing w:before="60" w:after="60" w:line="276" w:lineRule="auto"/>
        <w:ind w:left="720" w:firstLine="720"/>
        <w:jc w:val="both"/>
        <w:rPr>
          <w:i/>
        </w:rPr>
      </w:pPr>
      <w:r w:rsidRPr="00A75A06">
        <w:rPr>
          <w:position w:val="-20"/>
        </w:rPr>
        <w:object w:dxaOrig="660" w:dyaOrig="520" w14:anchorId="05ED5CAA">
          <v:shape id="_x0000_i1029" type="#_x0000_t75" style="width:32.25pt;height:25.5pt" o:ole="">
            <v:imagedata r:id="rId17" o:title=""/>
          </v:shape>
          <o:OLEObject Type="Embed" ProgID="Equation.3" ShapeID="_x0000_i1029" DrawAspect="Content" ObjectID="_1704516407" r:id="rId18"/>
        </w:object>
      </w:r>
      <w:r w:rsidRPr="00A75A06">
        <w:tab/>
      </w:r>
      <w:r w:rsidRPr="00A75A06">
        <w:tab/>
        <w:t xml:space="preserve">is Shadow Price for transmission </w:t>
      </w:r>
      <w:r w:rsidRPr="00A75A06">
        <w:rPr>
          <w:i/>
        </w:rPr>
        <w:t>line.</w:t>
      </w:r>
    </w:p>
    <w:p w14:paraId="26CD4679" w14:textId="77777777" w:rsidR="00967AEC" w:rsidRPr="00A75A06" w:rsidRDefault="00967AEC" w:rsidP="00967AEC">
      <w:pPr>
        <w:spacing w:before="60" w:after="60" w:line="276" w:lineRule="auto"/>
        <w:ind w:left="720"/>
        <w:jc w:val="both"/>
      </w:pPr>
      <w:r w:rsidRPr="00A75A06">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2C156140" w14:textId="77777777" w:rsidR="00967AEC" w:rsidRPr="00A75A06" w:rsidRDefault="00967AEC" w:rsidP="00967AEC">
      <w:pPr>
        <w:spacing w:before="60" w:after="60" w:line="276" w:lineRule="auto"/>
        <w:ind w:left="720"/>
        <w:jc w:val="both"/>
      </w:pPr>
      <w:r w:rsidRPr="00A75A06">
        <w:t>The congestion component of Electrical Bus LMP is:</w:t>
      </w:r>
    </w:p>
    <w:p w14:paraId="4B40A985" w14:textId="77777777" w:rsidR="00967AEC" w:rsidRPr="00A75A06" w:rsidRDefault="00967AEC" w:rsidP="00967AEC">
      <w:pPr>
        <w:spacing w:before="60" w:after="60" w:line="276" w:lineRule="auto"/>
        <w:ind w:left="720" w:firstLine="720"/>
        <w:jc w:val="both"/>
      </w:pPr>
      <w:r w:rsidRPr="00A75A06">
        <w:rPr>
          <w:position w:val="-30"/>
        </w:rPr>
        <w:object w:dxaOrig="3280" w:dyaOrig="620" w14:anchorId="7E088FB7">
          <v:shape id="_x0000_i1030" type="#_x0000_t75" style="width:160.5pt;height:30pt" o:ole="">
            <v:imagedata r:id="rId19" o:title=""/>
          </v:shape>
          <o:OLEObject Type="Embed" ProgID="Equation.3" ShapeID="_x0000_i1030" DrawAspect="Content" ObjectID="_1704516408" r:id="rId20"/>
        </w:object>
      </w:r>
    </w:p>
    <w:p w14:paraId="0AB421EB" w14:textId="77777777" w:rsidR="00967AEC" w:rsidRPr="00A75A06" w:rsidRDefault="00967AEC" w:rsidP="00967AEC">
      <w:pPr>
        <w:spacing w:before="60" w:after="60" w:line="276" w:lineRule="auto"/>
        <w:ind w:left="720"/>
        <w:jc w:val="both"/>
      </w:pPr>
      <w:r w:rsidRPr="00A75A06">
        <w:lastRenderedPageBreak/>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w:t>
      </w:r>
      <w:proofErr w:type="gramStart"/>
      <w:r w:rsidRPr="00A75A06">
        <w:t>i.e.</w:t>
      </w:r>
      <w:proofErr w:type="gramEnd"/>
      <w:r w:rsidRPr="00A75A06">
        <w:t xml:space="preserve"> units that are able to move, not those dispatched at min/max dispatch limits to resolve other constraints or to provide energy to the system) can participate in resolving network congestion and determining the system lambda for a particular iteration of SCED.</w:t>
      </w:r>
    </w:p>
    <w:p w14:paraId="3B85FC9A" w14:textId="77777777" w:rsidR="00967AEC" w:rsidRPr="00A75A06" w:rsidRDefault="00967AEC" w:rsidP="00967AEC">
      <w:pPr>
        <w:spacing w:before="60" w:after="60" w:line="276" w:lineRule="auto"/>
        <w:ind w:left="720"/>
        <w:jc w:val="both"/>
      </w:pPr>
      <w:r w:rsidRPr="00A75A06">
        <w:t>The optimal dispatch from both system (minimal congestion costs) and unit (maximal unit profit) prospective is determined by condition:</w:t>
      </w:r>
    </w:p>
    <w:p w14:paraId="1E387DAF" w14:textId="77777777" w:rsidR="00967AEC" w:rsidRPr="00A75A06" w:rsidRDefault="00967AEC" w:rsidP="00967AEC">
      <w:pPr>
        <w:spacing w:before="60" w:after="60" w:line="276" w:lineRule="auto"/>
        <w:ind w:left="720" w:firstLine="720"/>
        <w:jc w:val="both"/>
      </w:pPr>
      <w:r w:rsidRPr="00A75A06">
        <w:rPr>
          <w:position w:val="-14"/>
        </w:rPr>
        <w:object w:dxaOrig="3120" w:dyaOrig="460" w14:anchorId="297E54E5">
          <v:shape id="_x0000_i1031" type="#_x0000_t75" style="width:155.25pt;height:22.5pt" o:ole="">
            <v:imagedata r:id="rId21" o:title=""/>
          </v:shape>
          <o:OLEObject Type="Embed" ProgID="Equation.3" ShapeID="_x0000_i1031" DrawAspect="Content" ObjectID="_1704516409" r:id="rId22"/>
        </w:object>
      </w:r>
      <w:r w:rsidRPr="00A75A06">
        <w:t>.</w:t>
      </w:r>
    </w:p>
    <w:p w14:paraId="783A5EF7" w14:textId="77777777" w:rsidR="00967AEC" w:rsidRPr="00A75A06" w:rsidRDefault="00967AEC" w:rsidP="00967AEC">
      <w:pPr>
        <w:spacing w:before="60" w:after="60" w:line="276" w:lineRule="auto"/>
        <w:ind w:left="720"/>
        <w:jc w:val="both"/>
      </w:pPr>
      <w:r w:rsidRPr="00A75A06">
        <w:t>The generation unit response to pricing signal will result in line power flow reduction in amount:</w:t>
      </w:r>
    </w:p>
    <w:p w14:paraId="725A1301" w14:textId="77777777" w:rsidR="00967AEC" w:rsidRPr="00A75A06" w:rsidRDefault="00967AEC" w:rsidP="00967AEC">
      <w:pPr>
        <w:spacing w:before="60" w:after="60" w:line="276" w:lineRule="auto"/>
        <w:ind w:left="720" w:firstLine="720"/>
        <w:jc w:val="both"/>
      </w:pPr>
      <w:r w:rsidRPr="00A75A06">
        <w:rPr>
          <w:position w:val="-20"/>
        </w:rPr>
        <w:object w:dxaOrig="2420" w:dyaOrig="520" w14:anchorId="6E8BA0F1">
          <v:shape id="_x0000_i1032" type="#_x0000_t75" style="width:120.75pt;height:25.5pt" o:ole="">
            <v:imagedata r:id="rId23" o:title=""/>
          </v:shape>
          <o:OLEObject Type="Embed" ProgID="Equation.3" ShapeID="_x0000_i1032" DrawAspect="Content" ObjectID="_1704516410" r:id="rId24"/>
        </w:object>
      </w:r>
    </w:p>
    <w:p w14:paraId="0497EF26" w14:textId="77777777" w:rsidR="00967AEC" w:rsidRPr="00A75A06" w:rsidRDefault="00967AEC" w:rsidP="00967AEC">
      <w:pPr>
        <w:spacing w:before="60" w:after="60" w:line="276" w:lineRule="auto"/>
        <w:ind w:left="720"/>
        <w:jc w:val="both"/>
      </w:pPr>
      <w:r w:rsidRPr="00A75A06">
        <w:t>These relationships are illustrated at the following figure:</w:t>
      </w:r>
    </w:p>
    <w:p w14:paraId="53BE39EE" w14:textId="77777777" w:rsidR="00967AEC" w:rsidRPr="00A75A06" w:rsidRDefault="00967AEC" w:rsidP="00967AEC">
      <w:pPr>
        <w:spacing w:before="60" w:after="60" w:line="276" w:lineRule="auto"/>
        <w:ind w:left="720"/>
        <w:jc w:val="both"/>
      </w:pPr>
    </w:p>
    <w:p w14:paraId="43C130FC" w14:textId="77777777" w:rsidR="00967AEC" w:rsidRPr="00A75A06" w:rsidRDefault="00D70D9B" w:rsidP="00967AEC">
      <w:pPr>
        <w:spacing w:before="60" w:after="60" w:line="276" w:lineRule="auto"/>
        <w:ind w:left="720"/>
        <w:jc w:val="both"/>
      </w:pPr>
      <w:r>
        <w:pict w14:anchorId="04FC1EDD">
          <v:group id="_x0000_s1026" editas="canvas" style="width:460.8pt;height:230.5pt;mso-position-horizontal-relative:char;mso-position-vertical-relative:line" coordorigin="1310,5820" coordsize="9756,4880">
            <o:lock v:ext="edit" aspectratio="t"/>
            <v:shape id="_x0000_s1027" type="#_x0000_t75" style="position:absolute;left:1310;top:5820;width:9756;height:4880" o:preferrelative="f">
              <v:fill o:detectmouseclick="t"/>
              <v:path o:extrusionok="t" o:connecttype="none"/>
              <o:lock v:ext="edit" text="t"/>
            </v:shape>
            <v:line id="_x0000_s1028" style="position:absolute;flip:x y" from="2970,5820" to="2986,10410">
              <v:stroke endarrow="block"/>
            </v:line>
            <v:line id="_x0000_s1029" style="position:absolute" from="2790,10230" to="10876,10230">
              <v:stroke endarrow="block"/>
            </v:line>
            <v:shape id="_x0000_s1030" style="position:absolute;left:3616;top:6360;width:6600;height:3256" coordsize="6885,2610" path="m,2610v612,-25,1225,-50,1860,-135c2495,2390,3255,2263,3810,2100v555,-163,943,-340,1380,-600c5627,1240,6153,790,6435,540,6717,290,6801,145,6885,e" filled="f" strokeweight="1.5pt">
              <v:path arrowok="t"/>
            </v:shape>
            <v:line id="_x0000_s1031" style="position:absolute" from="2985,7546" to="10425,7547">
              <v:stroke dashstyle="1 1"/>
            </v:line>
            <v:line id="_x0000_s1032" style="position:absolute" from="7155,7546" to="7155,9015" strokeweight="1.5pt">
              <v:stroke dashstyle="longDash" endarrow="block"/>
            </v:line>
            <v:line id="_x0000_s1033" style="position:absolute" from="7155,9017" to="7156,10230" strokeweight="1.5pt">
              <v:stroke startarrow="block"/>
            </v:line>
            <v:line id="_x0000_s1034" style="position:absolute" from="2970,9016" to="7156,9017">
              <v:stroke dashstyle="1 1"/>
            </v:line>
            <v:line id="_x0000_s1035" style="position:absolute;flip:y" from="9301,7548" to="9302,10230">
              <v:stroke dashstyle="1 1"/>
            </v:line>
            <v:shape id="_x0000_s1036" type="#_x0000_t75" style="position:absolute;left:2640;top:7377;width:240;height:300">
              <v:imagedata r:id="rId25" o:title=""/>
            </v:shape>
            <v:shape id="_x0000_s1037" type="#_x0000_t75" style="position:absolute;left:6720;top:8082;width:200;height:380">
              <v:imagedata r:id="rId26" o:title=""/>
            </v:shape>
            <v:shape id="_x0000_s1038" type="#_x0000_t75" style="position:absolute;left:2115;top:8632;width:780;height:460">
              <v:imagedata r:id="rId27" o:title=""/>
            </v:shape>
            <v:shape id="_x0000_s1039" type="#_x0000_t75" style="position:absolute;left:6920;top:10230;width:520;height:440">
              <v:imagedata r:id="rId28" o:title=""/>
            </v:shape>
            <v:line id="_x0000_s1040" style="position:absolute;flip:x" from="7275,9076" to="9301,9077" strokeweight="1.5pt">
              <v:stroke dashstyle="longDash" endarrow="block"/>
            </v:line>
            <v:shape id="_x0000_s1041" type="#_x0000_t75" style="position:absolute;left:3097;top:5830;width:2400;height:440">
              <v:imagedata r:id="rId29" o:title=""/>
            </v:shape>
            <v:shape id="_x0000_s1042" type="#_x0000_t75" style="position:absolute;left:9946;top:9691;width:1120;height:440">
              <v:imagedata r:id="rId30" o:title=""/>
            </v:shape>
            <v:line id="_x0000_s1043" style="position:absolute;flip:y" from="9946,6560" to="9947,10215">
              <v:stroke dashstyle="dash"/>
            </v:line>
            <v:line id="_x0000_s1044" style="position:absolute;flip:y" from="4035,6575" to="4036,10230">
              <v:stroke dashstyle="dash"/>
            </v:line>
            <v:line id="_x0000_s1045" style="position:absolute" from="2970,6811" to="10410,6812">
              <v:stroke dashstyle="dash"/>
            </v:line>
            <v:line id="_x0000_s1046" style="position:absolute" from="2970,9574" to="5797,9575">
              <v:stroke dashstyle="dash"/>
            </v:line>
            <v:shape id="_x0000_s1047" type="#_x0000_t75" style="position:absolute;left:1310;top:6575;width:1660;height:440">
              <v:imagedata r:id="rId31" o:title=""/>
            </v:shape>
            <v:shape id="_x0000_s1048" type="#_x0000_t75" style="position:absolute;left:1480;top:9358;width:1480;height:440">
              <v:imagedata r:id="rId32" o:title=""/>
            </v:shape>
            <v:shape id="_x0000_s1049" type="#_x0000_t75" style="position:absolute;left:3736;top:10260;width:580;height:440">
              <v:imagedata r:id="rId33" o:title=""/>
            </v:shape>
            <v:shape id="_x0000_s1050" type="#_x0000_t75" style="position:absolute;left:9596;top:10260;width:620;height:440">
              <v:imagedata r:id="rId34" o:title=""/>
            </v:shape>
            <v:shape id="_x0000_s1051" type="#_x0000_t75" style="position:absolute;left:5876;top:8040;width:1120;height:460">
              <v:imagedata r:id="rId35" o:title=""/>
            </v:shape>
            <v:shape id="_x0000_s1052" type="#_x0000_t75" style="position:absolute;left:7820;top:9176;width:780;height:440">
              <v:imagedata r:id="rId36" o:title=""/>
            </v:shape>
            <w10:wrap type="none"/>
            <w10:anchorlock/>
          </v:group>
          <o:OLEObject Type="Embed" ProgID="Equation.3" ShapeID="_x0000_s1036" DrawAspect="Content" ObjectID="_1704516429" r:id="rId37"/>
          <o:OLEObject Type="Embed" ProgID="Equation.3" ShapeID="_x0000_s1037" DrawAspect="Content" ObjectID="_1704516430" r:id="rId38"/>
          <o:OLEObject Type="Embed" ProgID="Equation.3" ShapeID="_x0000_s1038" DrawAspect="Content" ObjectID="_1704516431" r:id="rId39"/>
          <o:OLEObject Type="Embed" ProgID="Equation.3" ShapeID="_x0000_s1039" DrawAspect="Content" ObjectID="_1704516432" r:id="rId40"/>
          <o:OLEObject Type="Embed" ProgID="Equation.3" ShapeID="_x0000_s1041" DrawAspect="Content" ObjectID="_1704516433" r:id="rId41"/>
          <o:OLEObject Type="Embed" ProgID="Equation.3" ShapeID="_x0000_s1042" DrawAspect="Content" ObjectID="_1704516434" r:id="rId42"/>
          <o:OLEObject Type="Embed" ProgID="Equation.3" ShapeID="_x0000_s1047" DrawAspect="Content" ObjectID="_1704516435" r:id="rId43"/>
          <o:OLEObject Type="Embed" ProgID="Equation.3" ShapeID="_x0000_s1048" DrawAspect="Content" ObjectID="_1704516436" r:id="rId44"/>
          <o:OLEObject Type="Embed" ProgID="Equation.3" ShapeID="_x0000_s1049" DrawAspect="Content" ObjectID="_1704516437" r:id="rId45"/>
          <o:OLEObject Type="Embed" ProgID="Equation.3" ShapeID="_x0000_s1050" DrawAspect="Content" ObjectID="_1704516438" r:id="rId46"/>
          <o:OLEObject Type="Embed" ProgID="Equation.3" ShapeID="_x0000_s1051" DrawAspect="Content" ObjectID="_1704516439" r:id="rId47"/>
          <o:OLEObject Type="Embed" ProgID="Equation.3" ShapeID="_x0000_s1052" DrawAspect="Content" ObjectID="_1704516440" r:id="rId48"/>
        </w:pict>
      </w:r>
    </w:p>
    <w:p w14:paraId="6580FEFF" w14:textId="77777777" w:rsidR="00967AEC" w:rsidRPr="00A75A06" w:rsidRDefault="00967AEC" w:rsidP="00967AEC">
      <w:pPr>
        <w:spacing w:before="60" w:after="60" w:line="276" w:lineRule="auto"/>
        <w:ind w:left="720"/>
        <w:jc w:val="both"/>
      </w:pPr>
    </w:p>
    <w:p w14:paraId="20C37978" w14:textId="77777777" w:rsidR="00967AEC" w:rsidRPr="00A75A06" w:rsidRDefault="00967AEC" w:rsidP="00967AEC">
      <w:pPr>
        <w:spacing w:before="120" w:after="60"/>
        <w:jc w:val="both"/>
      </w:pPr>
    </w:p>
    <w:p w14:paraId="0617BB9A" w14:textId="77777777" w:rsidR="00967AEC" w:rsidRPr="00A75A06" w:rsidRDefault="00967AEC" w:rsidP="00967AEC">
      <w:pPr>
        <w:spacing w:before="120" w:after="60"/>
        <w:jc w:val="both"/>
        <w:rPr>
          <w:b/>
          <w:bCs/>
          <w:iCs/>
          <w:szCs w:val="28"/>
        </w:rPr>
      </w:pPr>
    </w:p>
    <w:p w14:paraId="5784AF9A" w14:textId="77777777" w:rsidR="00967AEC" w:rsidRPr="00A75A06" w:rsidRDefault="00967AEC" w:rsidP="00967AEC">
      <w:pPr>
        <w:spacing w:before="120" w:after="60"/>
        <w:jc w:val="both"/>
        <w:rPr>
          <w:b/>
          <w:bCs/>
          <w:iCs/>
          <w:szCs w:val="28"/>
        </w:rPr>
      </w:pPr>
    </w:p>
    <w:p w14:paraId="18518AAD" w14:textId="77777777" w:rsidR="00967AEC" w:rsidRPr="00A75A06" w:rsidRDefault="00967AEC" w:rsidP="00967AEC">
      <w:pPr>
        <w:spacing w:before="120" w:after="60"/>
        <w:jc w:val="both"/>
        <w:rPr>
          <w:b/>
          <w:bCs/>
          <w:iCs/>
          <w:szCs w:val="28"/>
        </w:rPr>
      </w:pPr>
    </w:p>
    <w:p w14:paraId="0B41DFA0" w14:textId="77777777" w:rsidR="00967AEC" w:rsidRPr="00A75A06" w:rsidRDefault="00967AEC" w:rsidP="00967AEC">
      <w:pPr>
        <w:keepNext/>
        <w:tabs>
          <w:tab w:val="left" w:pos="900"/>
        </w:tabs>
        <w:spacing w:before="240" w:after="240"/>
        <w:ind w:left="900" w:hanging="900"/>
        <w:outlineLvl w:val="1"/>
        <w:rPr>
          <w:b/>
          <w:i/>
          <w:szCs w:val="20"/>
          <w:lang w:eastAsia="x-none"/>
        </w:rPr>
      </w:pPr>
      <w:bookmarkStart w:id="13" w:name="_Toc302383745"/>
      <w:bookmarkStart w:id="14" w:name="_Toc384823702"/>
      <w:r w:rsidRPr="00A75A06">
        <w:rPr>
          <w:b/>
          <w:szCs w:val="20"/>
        </w:rPr>
        <w:lastRenderedPageBreak/>
        <w:t>3.2</w:t>
      </w:r>
      <w:r w:rsidRPr="00A75A06">
        <w:rPr>
          <w:b/>
          <w:szCs w:val="20"/>
        </w:rPr>
        <w:tab/>
        <w:t>Network Congestion Efficiency</w:t>
      </w:r>
      <w:bookmarkEnd w:id="13"/>
      <w:bookmarkEnd w:id="14"/>
    </w:p>
    <w:p w14:paraId="792CA941" w14:textId="77777777" w:rsidR="00967AEC" w:rsidRPr="00A75A06" w:rsidRDefault="00967AEC" w:rsidP="00967AEC">
      <w:pPr>
        <w:spacing w:before="60" w:after="60" w:line="276" w:lineRule="auto"/>
        <w:ind w:left="720"/>
        <w:jc w:val="both"/>
      </w:pPr>
      <w:r w:rsidRPr="00A75A06">
        <w:t>The following three elements of network congestion management determine the efficiency of generating unit participation (as defined above):</w:t>
      </w:r>
    </w:p>
    <w:p w14:paraId="4166224B" w14:textId="77777777" w:rsidR="00967AEC" w:rsidRPr="00A75A06" w:rsidRDefault="00967AEC" w:rsidP="00967AEC">
      <w:pPr>
        <w:numPr>
          <w:ilvl w:val="1"/>
          <w:numId w:val="3"/>
        </w:numPr>
        <w:tabs>
          <w:tab w:val="num" w:pos="1800"/>
        </w:tabs>
        <w:spacing w:before="60" w:after="60" w:line="276" w:lineRule="auto"/>
        <w:ind w:left="1800"/>
        <w:jc w:val="both"/>
      </w:pPr>
      <w:r w:rsidRPr="00A75A06">
        <w:t xml:space="preserve">Line power flow contribution </w:t>
      </w:r>
      <w:r w:rsidRPr="00A75A06">
        <w:rPr>
          <w:position w:val="-20"/>
        </w:rPr>
        <w:object w:dxaOrig="680" w:dyaOrig="520" w14:anchorId="5738C074">
          <v:shape id="_x0000_i1046" type="#_x0000_t75" style="width:33.75pt;height:25.5pt" o:ole="">
            <v:imagedata r:id="rId49" o:title=""/>
          </v:shape>
          <o:OLEObject Type="Embed" ProgID="Equation.3" ShapeID="_x0000_i1046" DrawAspect="Content" ObjectID="_1704516411" r:id="rId50"/>
        </w:object>
      </w:r>
    </w:p>
    <w:p w14:paraId="063E5E82" w14:textId="77777777" w:rsidR="00967AEC" w:rsidRPr="00A75A06" w:rsidRDefault="00967AEC" w:rsidP="00967AEC">
      <w:pPr>
        <w:numPr>
          <w:ilvl w:val="1"/>
          <w:numId w:val="3"/>
        </w:numPr>
        <w:tabs>
          <w:tab w:val="num" w:pos="1800"/>
        </w:tabs>
        <w:spacing w:before="60" w:after="60" w:line="276" w:lineRule="auto"/>
        <w:ind w:left="1800"/>
        <w:jc w:val="both"/>
      </w:pPr>
      <w:r w:rsidRPr="00A75A06">
        <w:t xml:space="preserve">LMP congestion component </w:t>
      </w:r>
      <w:r w:rsidRPr="00A75A06">
        <w:rPr>
          <w:position w:val="-14"/>
        </w:rPr>
        <w:object w:dxaOrig="1120" w:dyaOrig="460" w14:anchorId="373BF683">
          <v:shape id="_x0000_i1047" type="#_x0000_t75" style="width:53.25pt;height:22.5pt" o:ole="">
            <v:imagedata r:id="rId51" o:title=""/>
          </v:shape>
          <o:OLEObject Type="Embed" ProgID="Equation.3" ShapeID="_x0000_i1047" DrawAspect="Content" ObjectID="_1704516412" r:id="rId52"/>
        </w:object>
      </w:r>
    </w:p>
    <w:p w14:paraId="21BC4ABD" w14:textId="77777777" w:rsidR="00967AEC" w:rsidRPr="00A75A06" w:rsidRDefault="00967AEC" w:rsidP="00967AEC">
      <w:pPr>
        <w:numPr>
          <w:ilvl w:val="1"/>
          <w:numId w:val="3"/>
        </w:numPr>
        <w:tabs>
          <w:tab w:val="num" w:pos="1800"/>
        </w:tabs>
        <w:spacing w:before="60" w:after="60" w:line="276" w:lineRule="auto"/>
        <w:ind w:left="1800"/>
        <w:jc w:val="both"/>
      </w:pPr>
      <w:r w:rsidRPr="00A75A06">
        <w:t xml:space="preserve">Unit power output adjustment </w:t>
      </w:r>
      <w:r w:rsidRPr="00A75A06">
        <w:rPr>
          <w:position w:val="-14"/>
        </w:rPr>
        <w:object w:dxaOrig="780" w:dyaOrig="460" w14:anchorId="126CC74D">
          <v:shape id="_x0000_i1048" type="#_x0000_t75" style="width:38.25pt;height:22.5pt" o:ole="">
            <v:imagedata r:id="rId53" o:title=""/>
          </v:shape>
          <o:OLEObject Type="Embed" ProgID="Equation.3" ShapeID="_x0000_i1048" DrawAspect="Content" ObjectID="_1704516413" r:id="rId54"/>
        </w:object>
      </w:r>
      <w:r w:rsidRPr="00A75A06">
        <w:rPr>
          <w:position w:val="-14"/>
        </w:rPr>
        <w:t>.</w:t>
      </w:r>
    </w:p>
    <w:p w14:paraId="4F8C0043" w14:textId="77777777" w:rsidR="00967AEC" w:rsidRPr="00A75A06" w:rsidRDefault="00967AEC" w:rsidP="00967AEC">
      <w:pPr>
        <w:spacing w:before="60" w:after="60" w:line="276" w:lineRule="auto"/>
        <w:ind w:left="720"/>
        <w:jc w:val="both"/>
      </w:pPr>
      <w:r w:rsidRPr="00A75A06">
        <w:t>The line power contribution is determined by its Shift Factor directly.  It may be established that generating units with Shift Factors below specified threshold (10%) are not efficient in network congestion.</w:t>
      </w:r>
    </w:p>
    <w:p w14:paraId="48F2EEBE" w14:textId="77777777" w:rsidR="00967AEC" w:rsidRPr="00A75A06" w:rsidRDefault="00967AEC" w:rsidP="00967AEC">
      <w:pPr>
        <w:spacing w:before="60" w:after="60" w:line="276" w:lineRule="auto"/>
        <w:ind w:left="720"/>
        <w:jc w:val="both"/>
      </w:pPr>
      <w:r w:rsidRPr="00A75A06">
        <w:t>The LMP congestion component is main incentive controlling generating unit dispatch.  It is determined by Shift Factors and Shadow Prices for transmission constraints:</w:t>
      </w:r>
    </w:p>
    <w:p w14:paraId="2ABDD826" w14:textId="77777777" w:rsidR="00967AEC" w:rsidRPr="00A75A06" w:rsidRDefault="00967AEC" w:rsidP="00967AEC">
      <w:pPr>
        <w:spacing w:before="60" w:after="60" w:line="276" w:lineRule="auto"/>
        <w:ind w:left="720" w:firstLine="720"/>
        <w:jc w:val="both"/>
      </w:pPr>
      <w:r w:rsidRPr="00A75A06">
        <w:rPr>
          <w:position w:val="-32"/>
        </w:rPr>
        <w:object w:dxaOrig="3060" w:dyaOrig="639" w14:anchorId="722681ED">
          <v:shape id="_x0000_i1049" type="#_x0000_t75" style="width:150pt;height:32.25pt" o:ole="">
            <v:imagedata r:id="rId55" o:title=""/>
          </v:shape>
          <o:OLEObject Type="Embed" ProgID="Equation.3" ShapeID="_x0000_i1049" DrawAspect="Content" ObjectID="_1704516414" r:id="rId56"/>
        </w:object>
      </w:r>
      <w:r w:rsidRPr="00A75A06">
        <w:t>.</w:t>
      </w:r>
    </w:p>
    <w:p w14:paraId="5019FD93" w14:textId="77777777" w:rsidR="00967AEC" w:rsidRPr="00A75A06" w:rsidRDefault="00967AEC" w:rsidP="00967AEC">
      <w:pPr>
        <w:spacing w:before="60" w:after="60" w:line="276" w:lineRule="auto"/>
        <w:ind w:left="720"/>
        <w:jc w:val="both"/>
      </w:pPr>
      <w:r w:rsidRPr="00A75A06">
        <w:t>Generating units with small Shift Factors (</w:t>
      </w:r>
      <w:proofErr w:type="gramStart"/>
      <w:r w:rsidRPr="00A75A06">
        <w:t>i.e.</w:t>
      </w:r>
      <w:proofErr w:type="gramEnd"/>
      <w:r w:rsidRPr="00A75A06">
        <w:t xml:space="preserv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1021CD18" w14:textId="77777777" w:rsidR="00967AEC" w:rsidRPr="00A75A06" w:rsidRDefault="00967AEC" w:rsidP="00967AEC">
      <w:pPr>
        <w:spacing w:before="60" w:after="60" w:line="276" w:lineRule="auto"/>
        <w:ind w:left="720"/>
        <w:jc w:val="both"/>
      </w:pPr>
      <w:r w:rsidRPr="00A75A06">
        <w:t xml:space="preserve">The maximal value of LMP congestion component </w:t>
      </w:r>
      <w:r w:rsidRPr="00A75A06">
        <w:rPr>
          <w:position w:val="-12"/>
        </w:rPr>
        <w:object w:dxaOrig="1120" w:dyaOrig="440" w14:anchorId="4A5360B3">
          <v:shape id="_x0000_i1050" type="#_x0000_t75" style="width:53.25pt;height:21.75pt" o:ole="">
            <v:imagedata r:id="rId57" o:title=""/>
          </v:shape>
          <o:OLEObject Type="Embed" ProgID="Equation.3" ShapeID="_x0000_i1050" DrawAspect="Content" ObjectID="_1704516415" r:id="rId58"/>
        </w:object>
      </w:r>
      <w:r w:rsidRPr="00A75A06">
        <w:t xml:space="preserve"> directly limits the transmission congestion costs:</w:t>
      </w:r>
    </w:p>
    <w:p w14:paraId="7BC5B947" w14:textId="77777777" w:rsidR="00967AEC" w:rsidRPr="00A75A06" w:rsidRDefault="00967AEC" w:rsidP="00967AEC">
      <w:pPr>
        <w:spacing w:before="60" w:after="60" w:line="276" w:lineRule="auto"/>
        <w:ind w:left="720"/>
        <w:jc w:val="both"/>
      </w:pPr>
      <w:r w:rsidRPr="00A75A06">
        <w:tab/>
      </w:r>
      <w:r w:rsidRPr="00A75A06">
        <w:rPr>
          <w:position w:val="-32"/>
        </w:rPr>
        <w:object w:dxaOrig="2900" w:dyaOrig="639" w14:anchorId="7BB199C0">
          <v:shape id="_x0000_i1051" type="#_x0000_t75" style="width:144.75pt;height:32.25pt" o:ole="">
            <v:imagedata r:id="rId59" o:title=""/>
          </v:shape>
          <o:OLEObject Type="Embed" ProgID="Equation.3" ShapeID="_x0000_i1051" DrawAspect="Content" ObjectID="_1704516416" r:id="rId60"/>
        </w:object>
      </w:r>
      <w:r w:rsidRPr="00A75A06">
        <w:t>.</w:t>
      </w:r>
    </w:p>
    <w:p w14:paraId="6B61D565" w14:textId="77777777" w:rsidR="00967AEC" w:rsidRPr="00A75A06" w:rsidRDefault="00967AEC" w:rsidP="00967AEC">
      <w:pPr>
        <w:spacing w:before="60" w:after="60" w:line="276" w:lineRule="auto"/>
        <w:ind w:left="720"/>
        <w:jc w:val="both"/>
      </w:pPr>
      <w:r w:rsidRPr="00A75A06">
        <w:t xml:space="preserve">The efficiency of generating unit contribution can be determined by maximal value of LMP congestion component </w:t>
      </w:r>
      <w:r w:rsidRPr="00A75A06">
        <w:rPr>
          <w:position w:val="-12"/>
        </w:rPr>
        <w:object w:dxaOrig="1120" w:dyaOrig="440" w14:anchorId="67645C13">
          <v:shape id="_x0000_i1052" type="#_x0000_t75" style="width:53.25pt;height:21.75pt" o:ole="">
            <v:imagedata r:id="rId61" o:title=""/>
          </v:shape>
          <o:OLEObject Type="Embed" ProgID="Equation.3" ShapeID="_x0000_i1052" DrawAspect="Content" ObjectID="_1704516417" r:id="rId62"/>
        </w:object>
      </w:r>
      <w:r w:rsidRPr="00A75A06">
        <w:t xml:space="preserve"> (say $500/MWh).  The maximal Shadow Price for transmission constraint can be established by Shift Factor efficiency threshold and maximal LMP congestion component as follows:</w:t>
      </w:r>
    </w:p>
    <w:p w14:paraId="23448698" w14:textId="77777777" w:rsidR="00967AEC" w:rsidRPr="00A75A06" w:rsidRDefault="00967AEC" w:rsidP="00967AEC">
      <w:pPr>
        <w:spacing w:before="60" w:after="60" w:line="276" w:lineRule="auto"/>
        <w:ind w:left="720" w:firstLine="720"/>
        <w:jc w:val="both"/>
      </w:pPr>
      <w:r w:rsidRPr="00A75A06">
        <w:rPr>
          <w:position w:val="-14"/>
        </w:rPr>
        <w:object w:dxaOrig="3240" w:dyaOrig="460" w14:anchorId="102D3287">
          <v:shape id="_x0000_i1053" type="#_x0000_t75" style="width:160.5pt;height:22.5pt" o:ole="">
            <v:imagedata r:id="rId63" o:title=""/>
          </v:shape>
          <o:OLEObject Type="Embed" ProgID="Equation.3" ShapeID="_x0000_i1053" DrawAspect="Content" ObjectID="_1704516418" r:id="rId64"/>
        </w:object>
      </w:r>
      <w:r w:rsidRPr="00A75A06">
        <w:t>.</w:t>
      </w:r>
    </w:p>
    <w:p w14:paraId="16EC3549" w14:textId="77777777" w:rsidR="00967AEC" w:rsidRPr="00A75A06" w:rsidRDefault="00967AEC" w:rsidP="00967AEC">
      <w:pPr>
        <w:spacing w:before="60" w:after="60" w:line="276" w:lineRule="auto"/>
        <w:ind w:firstLine="720"/>
        <w:jc w:val="both"/>
      </w:pPr>
      <w:r w:rsidRPr="00A75A06">
        <w:t xml:space="preserve">The maximal unit power output adjustment </w:t>
      </w:r>
      <w:r w:rsidRPr="00A75A06">
        <w:rPr>
          <w:position w:val="-12"/>
        </w:rPr>
        <w:object w:dxaOrig="840" w:dyaOrig="440" w14:anchorId="30F80E8E">
          <v:shape id="_x0000_i1054" type="#_x0000_t75" style="width:42pt;height:21.75pt" o:ole="">
            <v:imagedata r:id="rId65" o:title=""/>
          </v:shape>
          <o:OLEObject Type="Embed" ProgID="Equation.3" ShapeID="_x0000_i1054" DrawAspect="Content" ObjectID="_1704516419" r:id="rId66"/>
        </w:object>
      </w:r>
      <w:r w:rsidRPr="00A75A06">
        <w:t xml:space="preserve"> will be determined by condition:</w:t>
      </w:r>
    </w:p>
    <w:p w14:paraId="7EC4F09B" w14:textId="77777777" w:rsidR="00967AEC" w:rsidRPr="00A75A06" w:rsidRDefault="00967AEC" w:rsidP="00967AEC">
      <w:pPr>
        <w:spacing w:before="60" w:after="60" w:line="276" w:lineRule="auto"/>
        <w:ind w:firstLine="720"/>
        <w:jc w:val="both"/>
      </w:pPr>
      <w:r w:rsidRPr="00A75A06">
        <w:t xml:space="preserve"> </w:t>
      </w:r>
      <w:r w:rsidRPr="00A75A06">
        <w:tab/>
      </w:r>
      <w:r w:rsidRPr="00A75A06">
        <w:rPr>
          <w:position w:val="-14"/>
        </w:rPr>
        <w:object w:dxaOrig="6440" w:dyaOrig="460" w14:anchorId="37532930">
          <v:shape id="_x0000_i1055" type="#_x0000_t75" style="width:318.75pt;height:22.5pt" o:ole="">
            <v:imagedata r:id="rId67" o:title=""/>
          </v:shape>
          <o:OLEObject Type="Embed" ProgID="Equation.3" ShapeID="_x0000_i1055" DrawAspect="Content" ObjectID="_1704516420" r:id="rId68"/>
        </w:object>
      </w:r>
      <w:r w:rsidRPr="00A75A06">
        <w:tab/>
      </w:r>
    </w:p>
    <w:p w14:paraId="644F6843" w14:textId="77777777" w:rsidR="00967AEC" w:rsidRPr="00A75A06" w:rsidRDefault="00967AEC" w:rsidP="00967AEC">
      <w:pPr>
        <w:spacing w:before="60" w:after="60" w:line="276" w:lineRule="auto"/>
        <w:ind w:firstLine="720"/>
        <w:jc w:val="both"/>
      </w:pPr>
    </w:p>
    <w:p w14:paraId="555FB937" w14:textId="77777777" w:rsidR="00967AEC" w:rsidRPr="00A75A06" w:rsidRDefault="00967AEC" w:rsidP="00967AEC">
      <w:pPr>
        <w:keepNext/>
        <w:tabs>
          <w:tab w:val="left" w:pos="900"/>
        </w:tabs>
        <w:spacing w:before="240" w:after="240"/>
        <w:ind w:left="900" w:hanging="900"/>
        <w:outlineLvl w:val="1"/>
        <w:rPr>
          <w:b/>
          <w:szCs w:val="20"/>
        </w:rPr>
      </w:pPr>
      <w:bookmarkStart w:id="15" w:name="_Toc302383746"/>
      <w:bookmarkStart w:id="16" w:name="_Toc384823703"/>
      <w:r w:rsidRPr="00A75A06">
        <w:rPr>
          <w:b/>
          <w:szCs w:val="20"/>
        </w:rPr>
        <w:t>3.3</w:t>
      </w:r>
      <w:r w:rsidRPr="00A75A06">
        <w:rPr>
          <w:b/>
          <w:szCs w:val="20"/>
        </w:rPr>
        <w:tab/>
        <w:t>Shift Factor Cutoff</w:t>
      </w:r>
      <w:bookmarkEnd w:id="15"/>
      <w:bookmarkEnd w:id="16"/>
    </w:p>
    <w:p w14:paraId="54515BE1" w14:textId="77777777" w:rsidR="00967AEC" w:rsidRPr="00A75A06" w:rsidRDefault="00967AEC" w:rsidP="00967AEC">
      <w:pPr>
        <w:spacing w:after="240"/>
        <w:rPr>
          <w:iCs/>
          <w:szCs w:val="20"/>
        </w:rPr>
      </w:pPr>
      <w:r w:rsidRPr="00A75A06">
        <w:rPr>
          <w:iCs/>
          <w:szCs w:val="20"/>
        </w:rPr>
        <w:t>Note: This Shift Factor cutoff is not related to above Shift Factor efficiency threshold used for determination of maximal Shadow Price.</w:t>
      </w:r>
    </w:p>
    <w:p w14:paraId="503EABF7" w14:textId="77777777" w:rsidR="00967AEC" w:rsidRPr="00A75A06" w:rsidRDefault="00967AEC" w:rsidP="00967AEC">
      <w:pPr>
        <w:spacing w:after="240"/>
        <w:rPr>
          <w:iCs/>
          <w:szCs w:val="20"/>
        </w:rPr>
      </w:pPr>
      <w:r w:rsidRPr="00A75A06">
        <w:rPr>
          <w:iCs/>
          <w:szCs w:val="20"/>
        </w:rPr>
        <w:t xml:space="preserve">Some generating units can be excluded from network congestion management by ignoring their contribution in line power flows.  Note that this exclusion cannot be performed physically, </w:t>
      </w:r>
      <w:proofErr w:type="gramStart"/>
      <w:r w:rsidRPr="00A75A06">
        <w:rPr>
          <w:iCs/>
          <w:szCs w:val="20"/>
        </w:rPr>
        <w:t>i.e.</w:t>
      </w:r>
      <w:proofErr w:type="gramEnd"/>
      <w:r w:rsidRPr="00A75A06">
        <w:rPr>
          <w:iCs/>
          <w:szCs w:val="20"/>
        </w:rPr>
        <w:t xml:space="preserve"> all units will always contribute to line power flows according to their Shift Factors.  Therefore, the Shift Factor cutoff introduces an additional approximation into line power flow modeling.</w:t>
      </w:r>
    </w:p>
    <w:p w14:paraId="0F580BC9" w14:textId="77777777" w:rsidR="00967AEC" w:rsidRPr="00A75A06" w:rsidRDefault="00967AEC" w:rsidP="00967AEC">
      <w:pPr>
        <w:spacing w:after="240"/>
        <w:rPr>
          <w:iCs/>
          <w:szCs w:val="20"/>
        </w:rPr>
      </w:pPr>
      <w:r w:rsidRPr="00A75A06">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w:t>
      </w:r>
      <w:proofErr w:type="gramStart"/>
      <w:r w:rsidRPr="00A75A06">
        <w:rPr>
          <w:iCs/>
          <w:szCs w:val="20"/>
        </w:rPr>
        <w:t>I.e.</w:t>
      </w:r>
      <w:proofErr w:type="gramEnd"/>
      <w:r w:rsidRPr="00A75A06">
        <w:rPr>
          <w:iCs/>
          <w:szCs w:val="20"/>
        </w:rPr>
        <w:t xml:space="preserv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3FC8C475" w14:textId="77777777" w:rsidR="00967AEC" w:rsidRPr="00A75A06" w:rsidRDefault="00967AEC" w:rsidP="00967AEC">
      <w:pPr>
        <w:spacing w:after="240"/>
        <w:rPr>
          <w:iCs/>
          <w:szCs w:val="20"/>
        </w:rPr>
      </w:pPr>
      <w:r w:rsidRPr="00A75A06">
        <w:rPr>
          <w:iCs/>
          <w:szCs w:val="20"/>
        </w:rPr>
        <w:t>The Shift Factor cutoff will cause mismatch between optimized line power flow and actual line power flow that will happen when dispatch Base Points are deployed.  This mismatch can degrade the efficiency of congestion management.</w:t>
      </w:r>
    </w:p>
    <w:p w14:paraId="14259D50" w14:textId="77777777" w:rsidR="00967AEC" w:rsidRPr="00A75A06" w:rsidRDefault="00967AEC" w:rsidP="00967AEC">
      <w:pPr>
        <w:spacing w:after="240"/>
        <w:rPr>
          <w:iCs/>
          <w:szCs w:val="20"/>
        </w:rPr>
      </w:pPr>
      <w:r w:rsidRPr="00A75A06">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0210D39E" w14:textId="77777777" w:rsidR="00967AEC" w:rsidRPr="00A75A06" w:rsidRDefault="00967AEC" w:rsidP="00967AEC">
      <w:pPr>
        <w:keepNext/>
        <w:tabs>
          <w:tab w:val="left" w:pos="900"/>
        </w:tabs>
        <w:spacing w:before="240" w:after="240"/>
        <w:ind w:left="900" w:hanging="900"/>
        <w:outlineLvl w:val="1"/>
        <w:rPr>
          <w:b/>
          <w:szCs w:val="20"/>
        </w:rPr>
      </w:pPr>
      <w:bookmarkStart w:id="17" w:name="_Toc302383747"/>
      <w:bookmarkStart w:id="18" w:name="_Toc384823704"/>
      <w:r w:rsidRPr="00A75A06">
        <w:rPr>
          <w:b/>
          <w:szCs w:val="20"/>
        </w:rPr>
        <w:t>3.4</w:t>
      </w:r>
      <w:r w:rsidRPr="00A75A06">
        <w:rPr>
          <w:b/>
          <w:szCs w:val="20"/>
        </w:rPr>
        <w:tab/>
        <w:t>Methodology Outline</w:t>
      </w:r>
      <w:bookmarkEnd w:id="17"/>
      <w:bookmarkEnd w:id="18"/>
    </w:p>
    <w:p w14:paraId="5A9307CC" w14:textId="77777777" w:rsidR="00967AEC" w:rsidRPr="00A75A06" w:rsidRDefault="00967AEC" w:rsidP="00967AEC">
      <w:pPr>
        <w:spacing w:after="240"/>
        <w:rPr>
          <w:iCs/>
          <w:szCs w:val="20"/>
        </w:rPr>
      </w:pPr>
      <w:r w:rsidRPr="00A75A06">
        <w:rPr>
          <w:iCs/>
          <w:szCs w:val="20"/>
        </w:rPr>
        <w:t>The methodology for determination of maximal Shadow Prices for transmission constraints could be based on the following setting:</w:t>
      </w:r>
    </w:p>
    <w:p w14:paraId="559F0E2D" w14:textId="77777777" w:rsidR="00967AEC" w:rsidRPr="00A75A06" w:rsidRDefault="00967AEC" w:rsidP="00967AEC">
      <w:pPr>
        <w:spacing w:after="240"/>
        <w:ind w:left="1440" w:hanging="720"/>
        <w:rPr>
          <w:iCs/>
          <w:szCs w:val="20"/>
        </w:rPr>
      </w:pPr>
      <w:r w:rsidRPr="00A75A06">
        <w:rPr>
          <w:iCs/>
          <w:szCs w:val="20"/>
        </w:rPr>
        <w:t>(a)</w:t>
      </w:r>
      <w:r w:rsidRPr="00A75A06">
        <w:rPr>
          <w:iCs/>
          <w:szCs w:val="20"/>
        </w:rPr>
        <w:tab/>
        <w:t xml:space="preserve">Determine Shift Factor efficiency threshold </w:t>
      </w:r>
      <w:r w:rsidRPr="00A75A06">
        <w:rPr>
          <w:iCs/>
          <w:szCs w:val="20"/>
        </w:rPr>
        <w:object w:dxaOrig="1160" w:dyaOrig="460" w14:anchorId="0C5FFAD8">
          <v:shape id="_x0000_i1056" type="#_x0000_t75" style="width:55.5pt;height:22.5pt" o:ole="">
            <v:imagedata r:id="rId69" o:title=""/>
          </v:shape>
          <o:OLEObject Type="Embed" ProgID="Equation.3" ShapeID="_x0000_i1056" DrawAspect="Content" ObjectID="_1704516421" r:id="rId70"/>
        </w:object>
      </w:r>
      <w:r w:rsidRPr="00A75A06">
        <w:rPr>
          <w:iCs/>
          <w:szCs w:val="20"/>
        </w:rPr>
        <w:t xml:space="preserve"> (default x%)</w:t>
      </w:r>
    </w:p>
    <w:p w14:paraId="51EFC8DC" w14:textId="77777777" w:rsidR="00967AEC" w:rsidRPr="00A75A06" w:rsidRDefault="00967AEC" w:rsidP="00967AEC">
      <w:pPr>
        <w:spacing w:after="240"/>
        <w:ind w:left="1440" w:hanging="720"/>
        <w:rPr>
          <w:iCs/>
          <w:szCs w:val="20"/>
        </w:rPr>
      </w:pPr>
      <w:r w:rsidRPr="00A75A06">
        <w:rPr>
          <w:iCs/>
          <w:szCs w:val="20"/>
        </w:rPr>
        <w:t>(b)</w:t>
      </w:r>
      <w:r w:rsidRPr="00A75A06">
        <w:rPr>
          <w:iCs/>
          <w:szCs w:val="20"/>
        </w:rPr>
        <w:tab/>
        <w:t xml:space="preserve">Determine maximal LMP congestion component </w:t>
      </w:r>
      <w:r w:rsidRPr="00A75A06">
        <w:rPr>
          <w:iCs/>
          <w:szCs w:val="20"/>
        </w:rPr>
        <w:object w:dxaOrig="1120" w:dyaOrig="440" w14:anchorId="5926F33B">
          <v:shape id="_x0000_i1057" type="#_x0000_t75" style="width:53.25pt;height:21.75pt" o:ole="">
            <v:imagedata r:id="rId71" o:title=""/>
          </v:shape>
          <o:OLEObject Type="Embed" ProgID="Equation.3" ShapeID="_x0000_i1057" DrawAspect="Content" ObjectID="_1704516422" r:id="rId72"/>
        </w:object>
      </w:r>
      <w:r w:rsidRPr="00A75A06">
        <w:rPr>
          <w:iCs/>
          <w:szCs w:val="20"/>
        </w:rPr>
        <w:t xml:space="preserve"> (default $y/MWh)</w:t>
      </w:r>
    </w:p>
    <w:p w14:paraId="76F98B11" w14:textId="77777777" w:rsidR="00967AEC" w:rsidRPr="00A75A06" w:rsidRDefault="00967AEC" w:rsidP="00967AEC">
      <w:pPr>
        <w:spacing w:after="240"/>
        <w:ind w:left="1440" w:hanging="720"/>
        <w:rPr>
          <w:iCs/>
          <w:szCs w:val="20"/>
        </w:rPr>
      </w:pPr>
      <w:r w:rsidRPr="00A75A06">
        <w:rPr>
          <w:iCs/>
          <w:szCs w:val="20"/>
        </w:rPr>
        <w:t>(c)</w:t>
      </w:r>
      <w:r w:rsidRPr="00A75A06">
        <w:rPr>
          <w:iCs/>
          <w:szCs w:val="20"/>
        </w:rPr>
        <w:tab/>
        <w:t>Calculate maximal Shadow Price for transmission constraints:</w:t>
      </w:r>
    </w:p>
    <w:p w14:paraId="5E5901A3" w14:textId="77777777" w:rsidR="00967AEC" w:rsidRPr="00A75A06" w:rsidRDefault="00967AEC" w:rsidP="00967AEC">
      <w:pPr>
        <w:spacing w:after="240"/>
        <w:ind w:left="1440" w:hanging="720"/>
        <w:rPr>
          <w:iCs/>
          <w:szCs w:val="20"/>
        </w:rPr>
      </w:pPr>
      <w:r w:rsidRPr="00A75A06">
        <w:rPr>
          <w:iCs/>
          <w:szCs w:val="20"/>
        </w:rPr>
        <w:tab/>
      </w:r>
      <w:r w:rsidRPr="00A75A06">
        <w:rPr>
          <w:iCs/>
          <w:szCs w:val="20"/>
        </w:rPr>
        <w:object w:dxaOrig="3260" w:dyaOrig="460" w14:anchorId="464DF234">
          <v:shape id="_x0000_i1058" type="#_x0000_t75" style="width:161.25pt;height:22.5pt" o:ole="">
            <v:imagedata r:id="rId73" o:title=""/>
          </v:shape>
          <o:OLEObject Type="Embed" ProgID="Equation.3" ShapeID="_x0000_i1058" DrawAspect="Content" ObjectID="_1704516423" r:id="rId74"/>
        </w:object>
      </w:r>
    </w:p>
    <w:p w14:paraId="17A0AACD" w14:textId="77777777" w:rsidR="00967AEC" w:rsidRPr="00A75A06" w:rsidRDefault="00967AEC" w:rsidP="00967AEC">
      <w:pPr>
        <w:spacing w:after="240"/>
        <w:ind w:left="1440" w:hanging="720"/>
        <w:rPr>
          <w:iCs/>
          <w:szCs w:val="20"/>
        </w:rPr>
      </w:pPr>
      <w:r w:rsidRPr="00A75A06">
        <w:rPr>
          <w:iCs/>
          <w:szCs w:val="20"/>
        </w:rPr>
        <w:t>(d)</w:t>
      </w:r>
      <w:r w:rsidRPr="00A75A06">
        <w:rPr>
          <w:iCs/>
          <w:szCs w:val="20"/>
        </w:rPr>
        <w:tab/>
        <w:t xml:space="preserve">Determine Shift Factor cutoff threshold </w:t>
      </w:r>
      <w:r w:rsidRPr="00A75A06">
        <w:rPr>
          <w:iCs/>
          <w:szCs w:val="20"/>
        </w:rPr>
        <w:object w:dxaOrig="1100" w:dyaOrig="460" w14:anchorId="37519194">
          <v:shape id="_x0000_i1059" type="#_x0000_t75" style="width:54.75pt;height:22.5pt" o:ole="">
            <v:imagedata r:id="rId75" o:title=""/>
          </v:shape>
          <o:OLEObject Type="Embed" ProgID="Equation.3" ShapeID="_x0000_i1059" DrawAspect="Content" ObjectID="_1704516424" r:id="rId76"/>
        </w:object>
      </w:r>
      <w:r w:rsidRPr="00A75A06">
        <w:rPr>
          <w:iCs/>
          <w:szCs w:val="20"/>
        </w:rPr>
        <w:t xml:space="preserve"> (default z%)</w:t>
      </w:r>
    </w:p>
    <w:p w14:paraId="09C5331F" w14:textId="77777777" w:rsidR="00967AEC" w:rsidRPr="00A75A06" w:rsidRDefault="00967AEC" w:rsidP="00967AEC">
      <w:pPr>
        <w:spacing w:after="240"/>
        <w:ind w:left="1440" w:hanging="720"/>
        <w:rPr>
          <w:iCs/>
          <w:szCs w:val="20"/>
        </w:rPr>
      </w:pPr>
      <w:r w:rsidRPr="00A75A06">
        <w:rPr>
          <w:iCs/>
          <w:szCs w:val="20"/>
        </w:rPr>
        <w:lastRenderedPageBreak/>
        <w:t>(e)</w:t>
      </w:r>
      <w:r w:rsidRPr="00A75A06">
        <w:rPr>
          <w:iCs/>
          <w:szCs w:val="20"/>
        </w:rPr>
        <w:tab/>
        <w:t>Evaluate settings on variety of SCED save cases.</w:t>
      </w:r>
    </w:p>
    <w:p w14:paraId="6D46EC06" w14:textId="77777777" w:rsidR="00967AEC" w:rsidRPr="00A75A06" w:rsidRDefault="00967AEC" w:rsidP="00967AEC">
      <w:pPr>
        <w:spacing w:before="60" w:after="60"/>
        <w:jc w:val="both"/>
      </w:pPr>
    </w:p>
    <w:p w14:paraId="54D9921F" w14:textId="77777777" w:rsidR="00967AEC" w:rsidRPr="00A75A06" w:rsidRDefault="00967AEC" w:rsidP="00967AEC">
      <w:pPr>
        <w:keepNext/>
        <w:tabs>
          <w:tab w:val="left" w:pos="900"/>
        </w:tabs>
        <w:spacing w:before="240" w:after="240"/>
        <w:ind w:left="900" w:hanging="900"/>
        <w:outlineLvl w:val="1"/>
        <w:rPr>
          <w:b/>
          <w:szCs w:val="20"/>
        </w:rPr>
      </w:pPr>
      <w:bookmarkStart w:id="19" w:name="_Toc302383748"/>
      <w:bookmarkStart w:id="20" w:name="_Toc384823705"/>
      <w:r w:rsidRPr="00A75A06">
        <w:rPr>
          <w:b/>
          <w:szCs w:val="20"/>
        </w:rPr>
        <w:t>3.5</w:t>
      </w:r>
      <w:r w:rsidRPr="00A75A06">
        <w:rPr>
          <w:b/>
          <w:szCs w:val="20"/>
        </w:rPr>
        <w:tab/>
        <w:t>Generic Values for the Transmission Network System-Wide Shadow Price Caps in SCED</w:t>
      </w:r>
      <w:bookmarkEnd w:id="19"/>
      <w:bookmarkEnd w:id="20"/>
    </w:p>
    <w:p w14:paraId="39C7977D" w14:textId="77777777" w:rsidR="00967AEC" w:rsidRPr="00A75A06" w:rsidRDefault="00967AEC" w:rsidP="00967AEC">
      <w:pPr>
        <w:spacing w:after="240"/>
        <w:rPr>
          <w:lang w:val="x-none" w:eastAsia="x-none"/>
        </w:rPr>
      </w:pPr>
      <w:bookmarkStart w:id="21" w:name="_Toc301874768"/>
      <w:bookmarkStart w:id="22" w:name="_Toc302383750"/>
      <w:bookmarkStart w:id="23" w:name="_Toc384823707"/>
      <w:r w:rsidRPr="00A75A06">
        <w:rPr>
          <w:iCs/>
          <w:szCs w:val="20"/>
        </w:rPr>
        <w:t>The Generic Transmission Shadow Price Caps noted below will be used in SCED unless ERCOT determines that a constraint is irresolvable by SCED.  The methodology for determining and resolving an insecure state within SCED (</w:t>
      </w:r>
      <w:proofErr w:type="gramStart"/>
      <w:r w:rsidRPr="00A75A06">
        <w:rPr>
          <w:iCs/>
          <w:szCs w:val="20"/>
        </w:rPr>
        <w:t>i.e.</w:t>
      </w:r>
      <w:proofErr w:type="gramEnd"/>
      <w:r w:rsidRPr="00A75A06">
        <w:rPr>
          <w:iCs/>
          <w:szCs w:val="20"/>
        </w:rPr>
        <w:t xml:space="preserv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90B634A" w14:textId="77777777" w:rsidR="00967AEC" w:rsidRPr="00A75A06" w:rsidRDefault="00967AEC" w:rsidP="00967AEC">
      <w:pPr>
        <w:jc w:val="center"/>
        <w:rPr>
          <w:b/>
        </w:rPr>
      </w:pPr>
      <w:r w:rsidRPr="00A75A06">
        <w:rPr>
          <w:b/>
          <w:u w:val="single"/>
        </w:rPr>
        <w:t>Generic Transmission Constraint Shadow Price Caps in SCED</w:t>
      </w:r>
    </w:p>
    <w:p w14:paraId="04ECCF4D" w14:textId="77777777" w:rsidR="00967AEC" w:rsidRPr="00A75A06" w:rsidRDefault="00967AEC" w:rsidP="00967AEC"/>
    <w:p w14:paraId="0BD9600B" w14:textId="2C217FE8" w:rsidR="00967AEC" w:rsidRPr="00A75A06" w:rsidRDefault="00967AEC" w:rsidP="00967AEC">
      <w:pPr>
        <w:numPr>
          <w:ilvl w:val="0"/>
          <w:numId w:val="5"/>
        </w:numPr>
      </w:pPr>
      <w:r w:rsidRPr="00A75A06">
        <w:t>Base Case/Voltage Violation:  $</w:t>
      </w:r>
      <w:del w:id="24" w:author="Reliant 012422" w:date="2022-01-21T15:05:00Z">
        <w:r w:rsidRPr="00A75A06" w:rsidDel="000D617C">
          <w:delText>9</w:delText>
        </w:r>
      </w:del>
      <w:ins w:id="25" w:author="Reliant 012422" w:date="2022-01-21T15:05:00Z">
        <w:r w:rsidR="000D617C">
          <w:t>5</w:t>
        </w:r>
      </w:ins>
      <w:r w:rsidRPr="00A75A06">
        <w:t>,251/MW</w:t>
      </w:r>
    </w:p>
    <w:p w14:paraId="2D4639C6" w14:textId="77777777" w:rsidR="00967AEC" w:rsidRPr="00A75A06" w:rsidRDefault="00967AEC" w:rsidP="00967AEC">
      <w:pPr>
        <w:numPr>
          <w:ilvl w:val="0"/>
          <w:numId w:val="5"/>
        </w:numPr>
      </w:pPr>
      <w:r w:rsidRPr="00A75A06">
        <w:t>N-1 Constraint Violation</w:t>
      </w:r>
    </w:p>
    <w:p w14:paraId="7A23281C" w14:textId="77777777" w:rsidR="00967AEC" w:rsidRPr="00A75A06" w:rsidRDefault="00967AEC" w:rsidP="00967AEC">
      <w:pPr>
        <w:ind w:left="360"/>
      </w:pPr>
    </w:p>
    <w:p w14:paraId="31C6A971" w14:textId="77777777" w:rsidR="00967AEC" w:rsidRPr="00A75A06" w:rsidRDefault="00967AEC" w:rsidP="00967AEC">
      <w:pPr>
        <w:numPr>
          <w:ilvl w:val="1"/>
          <w:numId w:val="5"/>
        </w:numPr>
      </w:pPr>
      <w:r w:rsidRPr="00A75A06">
        <w:t>Greater than 200 kV:  $4,500/MW</w:t>
      </w:r>
    </w:p>
    <w:p w14:paraId="2D5F23DA" w14:textId="77777777" w:rsidR="00967AEC" w:rsidRPr="00A75A06" w:rsidRDefault="00967AEC" w:rsidP="00967AEC">
      <w:pPr>
        <w:numPr>
          <w:ilvl w:val="1"/>
          <w:numId w:val="5"/>
        </w:numPr>
      </w:pPr>
      <w:r w:rsidRPr="00A75A06">
        <w:t xml:space="preserve">100 kV to 200 kV:  </w:t>
      </w:r>
      <w:r w:rsidRPr="00A75A06">
        <w:tab/>
        <w:t>$3,500/MW</w:t>
      </w:r>
    </w:p>
    <w:p w14:paraId="35EF26D5" w14:textId="77777777" w:rsidR="00967AEC" w:rsidRPr="00A75A06" w:rsidRDefault="00967AEC" w:rsidP="00967AEC">
      <w:pPr>
        <w:numPr>
          <w:ilvl w:val="1"/>
          <w:numId w:val="5"/>
        </w:numPr>
      </w:pPr>
      <w:r w:rsidRPr="00A75A06">
        <w:t xml:space="preserve">Less than 100 kV:  </w:t>
      </w:r>
      <w:r w:rsidRPr="00A75A06">
        <w:tab/>
        <w:t>$2,800/MW</w:t>
      </w:r>
    </w:p>
    <w:p w14:paraId="32B17B8B" w14:textId="77777777" w:rsidR="00967AEC" w:rsidRPr="00A75A06" w:rsidRDefault="00967AEC" w:rsidP="00967AEC"/>
    <w:p w14:paraId="5DDD45E2" w14:textId="77777777" w:rsidR="00967AEC" w:rsidRPr="00A75A06" w:rsidRDefault="00967AEC" w:rsidP="00967AEC">
      <w:pPr>
        <w:keepNext/>
        <w:tabs>
          <w:tab w:val="left" w:pos="1080"/>
        </w:tabs>
        <w:spacing w:before="240" w:after="240"/>
        <w:ind w:left="1080" w:hanging="1080"/>
        <w:outlineLvl w:val="2"/>
        <w:rPr>
          <w:b/>
          <w:bCs/>
          <w:i/>
          <w:lang w:val="x-none" w:eastAsia="x-none"/>
        </w:rPr>
      </w:pPr>
      <w:bookmarkStart w:id="26" w:name="_Toc302383749"/>
      <w:bookmarkStart w:id="27" w:name="_Toc384823706"/>
      <w:r w:rsidRPr="00A75A06">
        <w:rPr>
          <w:b/>
          <w:bCs/>
          <w:i/>
          <w:lang w:val="x-none" w:eastAsia="x-none"/>
        </w:rPr>
        <w:lastRenderedPageBreak/>
        <w:t>3.5.1</w:t>
      </w:r>
      <w:r w:rsidRPr="00A75A06">
        <w:rPr>
          <w:b/>
          <w:bCs/>
          <w:i/>
          <w:lang w:val="x-none" w:eastAsia="x-none"/>
        </w:rPr>
        <w:tab/>
        <w:t>Generic Transmission Constraint Shadow Price Cap in SCED Supporting Analysis</w:t>
      </w:r>
      <w:bookmarkEnd w:id="26"/>
      <w:bookmarkEnd w:id="27"/>
    </w:p>
    <w:p w14:paraId="0CCEC665" w14:textId="5C7A1303" w:rsidR="00967AEC" w:rsidRPr="00A75A06" w:rsidRDefault="007A3154" w:rsidP="00967AEC">
      <w:pPr>
        <w:spacing w:line="276" w:lineRule="auto"/>
        <w:jc w:val="both"/>
      </w:pPr>
      <w:r>
        <w:rPr>
          <w:noProof/>
        </w:rPr>
        <mc:AlternateContent>
          <mc:Choice Requires="wps">
            <w:drawing>
              <wp:anchor distT="0" distB="0" distL="114300" distR="114300" simplePos="0" relativeHeight="251658240" behindDoc="0" locked="0" layoutInCell="1" allowOverlap="1" wp14:anchorId="4F4AA8B1" wp14:editId="7962C059">
                <wp:simplePos x="0" y="0"/>
                <wp:positionH relativeFrom="column">
                  <wp:posOffset>-482600</wp:posOffset>
                </wp:positionH>
                <wp:positionV relativeFrom="paragraph">
                  <wp:posOffset>3465830</wp:posOffset>
                </wp:positionV>
                <wp:extent cx="6175375" cy="218440"/>
                <wp:effectExtent l="0" t="0" r="0" b="0"/>
                <wp:wrapTopAndBottom/>
                <wp:docPr id="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D0F358D" w14:textId="77777777" w:rsidR="004C7488" w:rsidRPr="00B06315" w:rsidRDefault="004C7488" w:rsidP="00967AEC">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4AA8B1"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" stroked="f">
                <v:textbox inset="0,0,0,0">
                  <w:txbxContent>
                    <w:p w14:paraId="6D0F358D" w14:textId="77777777" w:rsidR="004C7488" w:rsidRPr="00B06315" w:rsidRDefault="004C7488" w:rsidP="00967AEC">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14:anchorId="7E36648A" wp14:editId="6E23F067">
            <wp:simplePos x="0" y="0"/>
            <wp:positionH relativeFrom="page">
              <wp:posOffset>1266825</wp:posOffset>
            </wp:positionH>
            <wp:positionV relativeFrom="paragraph">
              <wp:posOffset>706755</wp:posOffset>
            </wp:positionV>
            <wp:extent cx="4523740" cy="2646680"/>
            <wp:effectExtent l="0" t="0" r="0" b="0"/>
            <wp:wrapTopAndBottom/>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967AEC" w:rsidRPr="00A75A06">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967AEC" w:rsidRPr="00A75A06">
        <w:rPr>
          <w:vertAlign w:val="superscript"/>
        </w:rPr>
        <w:footnoteReference w:id="1"/>
      </w:r>
      <w:r w:rsidR="00967AEC" w:rsidRPr="00A75A06">
        <w:t xml:space="preserve"> </w:t>
      </w:r>
    </w:p>
    <w:p w14:paraId="739DDB9E" w14:textId="77777777" w:rsidR="00967AEC" w:rsidRPr="00A75A06" w:rsidRDefault="00967AEC" w:rsidP="00967AEC">
      <w:pPr>
        <w:spacing w:line="276" w:lineRule="auto"/>
        <w:jc w:val="both"/>
      </w:pPr>
      <w:r w:rsidRPr="00A75A06">
        <w:t>Figure 2 is a projection of Figure 1 onto the x-axis (</w:t>
      </w:r>
      <w:r w:rsidRPr="00A75A06">
        <w:rPr>
          <w:i/>
        </w:rPr>
        <w:t>i.e.</w:t>
      </w:r>
      <w:r w:rsidRPr="00A75A06">
        <w:t>, looking at it from the top).  These two figures focus on constraint shadow price cap levels, and do not consider the interaction with the power balance constraint penalty factor, which is further discussed in association with Figure 4.</w:t>
      </w:r>
    </w:p>
    <w:p w14:paraId="09FF2ED1" w14:textId="7EB5C656" w:rsidR="00967AEC" w:rsidRPr="00A75A06" w:rsidRDefault="007A3154" w:rsidP="00967AEC">
      <w:pPr>
        <w:spacing w:line="276" w:lineRule="auto"/>
        <w:jc w:val="center"/>
        <w:rPr>
          <w:b/>
          <w:bCs/>
        </w:rPr>
      </w:pPr>
      <w:r>
        <w:rPr>
          <w:noProof/>
        </w:rPr>
        <w:lastRenderedPageBreak/>
        <w:drawing>
          <wp:anchor distT="0" distB="0" distL="114300" distR="114300" simplePos="0" relativeHeight="251656192" behindDoc="0" locked="1" layoutInCell="1" allowOverlap="1" wp14:anchorId="07BC04F6" wp14:editId="70B22EAE">
            <wp:simplePos x="0" y="0"/>
            <wp:positionH relativeFrom="column">
              <wp:posOffset>47625</wp:posOffset>
            </wp:positionH>
            <wp:positionV relativeFrom="paragraph">
              <wp:posOffset>31750</wp:posOffset>
            </wp:positionV>
            <wp:extent cx="5951220" cy="3416935"/>
            <wp:effectExtent l="0" t="0" r="0" b="0"/>
            <wp:wrapTopAndBottom/>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8"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967AEC" w:rsidRPr="00A75A06">
        <w:rPr>
          <w:b/>
          <w:bCs/>
        </w:rPr>
        <w:t xml:space="preserve">Figure </w:t>
      </w:r>
      <w:r w:rsidR="00967AEC" w:rsidRPr="00A75A06">
        <w:rPr>
          <w:b/>
          <w:bCs/>
        </w:rPr>
        <w:fldChar w:fldCharType="begin"/>
      </w:r>
      <w:r w:rsidR="00967AEC" w:rsidRPr="00A75A06">
        <w:rPr>
          <w:b/>
          <w:bCs/>
        </w:rPr>
        <w:instrText xml:space="preserve"> SEQ Figure \* ARABIC </w:instrText>
      </w:r>
      <w:r w:rsidR="00967AEC" w:rsidRPr="00A75A06">
        <w:rPr>
          <w:b/>
          <w:bCs/>
        </w:rPr>
        <w:fldChar w:fldCharType="separate"/>
      </w:r>
      <w:r w:rsidR="00967AEC" w:rsidRPr="00A75A06">
        <w:rPr>
          <w:b/>
          <w:bCs/>
          <w:noProof/>
        </w:rPr>
        <w:t>2</w:t>
      </w:r>
      <w:r w:rsidR="00967AEC" w:rsidRPr="00A75A06">
        <w:rPr>
          <w:b/>
          <w:bCs/>
        </w:rPr>
        <w:fldChar w:fldCharType="end"/>
      </w:r>
    </w:p>
    <w:p w14:paraId="1DB3C97E" w14:textId="77777777" w:rsidR="00967AEC" w:rsidRPr="00A75A06" w:rsidRDefault="00967AEC" w:rsidP="00967AEC">
      <w:pPr>
        <w:spacing w:line="276" w:lineRule="auto"/>
        <w:jc w:val="both"/>
      </w:pPr>
    </w:p>
    <w:p w14:paraId="154597C8" w14:textId="77777777" w:rsidR="00967AEC" w:rsidRPr="00A75A06" w:rsidRDefault="00967AEC" w:rsidP="00967AEC">
      <w:pPr>
        <w:spacing w:line="276" w:lineRule="auto"/>
        <w:jc w:val="both"/>
      </w:pPr>
      <w:r w:rsidRPr="00A75A06">
        <w:t>Figures 1 and 2 show that:</w:t>
      </w:r>
    </w:p>
    <w:p w14:paraId="29DC7F31" w14:textId="1F10DCB7" w:rsidR="00967AEC" w:rsidRPr="00A75A06" w:rsidRDefault="00967AEC" w:rsidP="00967AEC">
      <w:pPr>
        <w:numPr>
          <w:ilvl w:val="0"/>
          <w:numId w:val="6"/>
        </w:numPr>
        <w:spacing w:line="276" w:lineRule="auto"/>
        <w:jc w:val="both"/>
      </w:pPr>
      <w:r w:rsidRPr="00A75A06">
        <w:t>For a constraint shadow price cap of $</w:t>
      </w:r>
      <w:del w:id="28" w:author="Reliant 012422" w:date="2022-01-21T15:09:00Z">
        <w:r w:rsidRPr="00A75A06" w:rsidDel="00DD526B">
          <w:delText>9</w:delText>
        </w:r>
      </w:del>
      <w:ins w:id="29" w:author="Reliant 012422" w:date="2022-01-21T15:09:00Z">
        <w:r w:rsidR="00DD526B">
          <w:t>5</w:t>
        </w:r>
      </w:ins>
      <w:r w:rsidRPr="00A75A06">
        <w:t>,251/MW</w:t>
      </w:r>
    </w:p>
    <w:p w14:paraId="0B0842BC" w14:textId="48714711" w:rsidR="00967AEC" w:rsidRPr="00A75A06" w:rsidRDefault="00967AEC" w:rsidP="00967AEC">
      <w:pPr>
        <w:numPr>
          <w:ilvl w:val="1"/>
          <w:numId w:val="6"/>
        </w:numPr>
        <w:spacing w:line="276" w:lineRule="auto"/>
        <w:jc w:val="both"/>
      </w:pPr>
      <w:r w:rsidRPr="00A75A06">
        <w:t>Marginal units with an o</w:t>
      </w:r>
      <w:r w:rsidRPr="00A75A06">
        <w:rPr>
          <w:i/>
        </w:rPr>
        <w:t>ffer price difference</w:t>
      </w:r>
      <w:r w:rsidRPr="00A75A06">
        <w:t xml:space="preserve"> of $</w:t>
      </w:r>
      <w:del w:id="30" w:author="Reliant 012422" w:date="2022-01-21T15:05:00Z">
        <w:r w:rsidRPr="00A75A06" w:rsidDel="000D617C">
          <w:delText>92</w:delText>
        </w:r>
      </w:del>
      <w:ins w:id="31" w:author="Reliant 012422" w:date="2022-01-21T15:05:00Z">
        <w:r w:rsidR="000D617C">
          <w:t>52</w:t>
        </w:r>
      </w:ins>
      <w:r w:rsidRPr="00A75A06">
        <w:t xml:space="preserve">.51/MWh will be deployed to resolve a constraint when the </w:t>
      </w:r>
      <w:r w:rsidRPr="00A75A06">
        <w:rPr>
          <w:i/>
        </w:rPr>
        <w:t>shift factor difference</w:t>
      </w:r>
      <w:r w:rsidRPr="00A75A06">
        <w:t xml:space="preserve"> of the marginal units is as low as 1%.  </w:t>
      </w:r>
    </w:p>
    <w:p w14:paraId="56F4E828" w14:textId="1655627C" w:rsidR="00967AEC" w:rsidRPr="00A75A06" w:rsidRDefault="00967AEC" w:rsidP="00967AEC">
      <w:pPr>
        <w:numPr>
          <w:ilvl w:val="1"/>
          <w:numId w:val="6"/>
        </w:numPr>
        <w:spacing w:line="276" w:lineRule="auto"/>
        <w:jc w:val="both"/>
      </w:pPr>
      <w:r w:rsidRPr="00A75A06">
        <w:t xml:space="preserve">Marginal units with an </w:t>
      </w:r>
      <w:r w:rsidRPr="00A75A06">
        <w:rPr>
          <w:i/>
        </w:rPr>
        <w:t>offer price difference</w:t>
      </w:r>
      <w:r w:rsidRPr="00A75A06">
        <w:t xml:space="preserve"> of $150/MWh will be deployed to resolve a constraint when the </w:t>
      </w:r>
      <w:r w:rsidRPr="00A75A06">
        <w:rPr>
          <w:i/>
        </w:rPr>
        <w:t>shift factor difference</w:t>
      </w:r>
      <w:r w:rsidRPr="00A75A06">
        <w:t xml:space="preserve"> of the marginal units is as low as </w:t>
      </w:r>
      <w:del w:id="32" w:author="Reliant 012422" w:date="2022-01-21T15:06:00Z">
        <w:r w:rsidRPr="00A75A06" w:rsidDel="000D617C">
          <w:delText>1</w:delText>
        </w:r>
      </w:del>
      <w:ins w:id="33" w:author="Reliant 012422" w:date="2022-01-21T15:06:00Z">
        <w:r w:rsidR="000D617C">
          <w:t>2</w:t>
        </w:r>
      </w:ins>
      <w:r w:rsidRPr="00A75A06">
        <w:t>.</w:t>
      </w:r>
      <w:del w:id="34" w:author="Reliant 012422" w:date="2022-01-21T15:06:00Z">
        <w:r w:rsidRPr="00A75A06" w:rsidDel="000D617C">
          <w:delText>6</w:delText>
        </w:r>
      </w:del>
      <w:ins w:id="35" w:author="Reliant 012422" w:date="2022-01-21T15:06:00Z">
        <w:r w:rsidR="000D617C">
          <w:t>9</w:t>
        </w:r>
      </w:ins>
      <w:r w:rsidRPr="00A75A06">
        <w:t>%.</w:t>
      </w:r>
    </w:p>
    <w:p w14:paraId="0C7B39C6" w14:textId="77777777" w:rsidR="00967AEC" w:rsidRPr="00A75A06" w:rsidRDefault="00967AEC" w:rsidP="00967AEC">
      <w:pPr>
        <w:numPr>
          <w:ilvl w:val="0"/>
          <w:numId w:val="6"/>
        </w:numPr>
        <w:spacing w:line="276" w:lineRule="auto"/>
        <w:jc w:val="both"/>
      </w:pPr>
      <w:r w:rsidRPr="00A75A06">
        <w:t>For a constraint shadow price cap of $4,500/MW</w:t>
      </w:r>
    </w:p>
    <w:p w14:paraId="6E642257" w14:textId="77777777" w:rsidR="00967AEC" w:rsidRPr="00A75A06" w:rsidRDefault="00967AEC" w:rsidP="00967AEC">
      <w:pPr>
        <w:numPr>
          <w:ilvl w:val="1"/>
          <w:numId w:val="6"/>
        </w:numPr>
        <w:spacing w:line="276" w:lineRule="auto"/>
        <w:jc w:val="both"/>
      </w:pPr>
      <w:r w:rsidRPr="00A75A06">
        <w:t xml:space="preserve">Marginal units with an </w:t>
      </w:r>
      <w:r w:rsidRPr="00A75A06">
        <w:rPr>
          <w:i/>
        </w:rPr>
        <w:t>offer price difference</w:t>
      </w:r>
      <w:r w:rsidRPr="00A75A06">
        <w:t xml:space="preserve"> of $45/MWh will be deployed to resolve a constraint when the </w:t>
      </w:r>
      <w:r w:rsidRPr="00A75A06">
        <w:rPr>
          <w:i/>
        </w:rPr>
        <w:t>shift factor difference</w:t>
      </w:r>
      <w:r w:rsidRPr="00A75A06">
        <w:t xml:space="preserve"> of the marginal units is as low as 1%.</w:t>
      </w:r>
    </w:p>
    <w:p w14:paraId="12865367" w14:textId="77777777" w:rsidR="00967AEC" w:rsidRPr="00A75A06" w:rsidRDefault="00967AEC" w:rsidP="00967AEC">
      <w:pPr>
        <w:numPr>
          <w:ilvl w:val="1"/>
          <w:numId w:val="6"/>
        </w:numPr>
        <w:spacing w:line="276" w:lineRule="auto"/>
        <w:jc w:val="both"/>
      </w:pPr>
      <w:r w:rsidRPr="00A75A06">
        <w:t xml:space="preserve">Marginal units with an </w:t>
      </w:r>
      <w:r w:rsidRPr="00A75A06">
        <w:rPr>
          <w:i/>
        </w:rPr>
        <w:t xml:space="preserve">offer price difference </w:t>
      </w:r>
      <w:r w:rsidRPr="00A75A06">
        <w:t xml:space="preserve">of $150/MWh will be deployed to resolve a constraint when the </w:t>
      </w:r>
      <w:r w:rsidRPr="00A75A06">
        <w:rPr>
          <w:i/>
        </w:rPr>
        <w:t>shift factor difference</w:t>
      </w:r>
      <w:r w:rsidRPr="00A75A06">
        <w:t xml:space="preserve"> of the marginal units is as low as 3.4%.</w:t>
      </w:r>
    </w:p>
    <w:p w14:paraId="463A4A32" w14:textId="77777777" w:rsidR="00967AEC" w:rsidRPr="00A75A06" w:rsidRDefault="00967AEC" w:rsidP="00967AEC">
      <w:pPr>
        <w:numPr>
          <w:ilvl w:val="0"/>
          <w:numId w:val="6"/>
        </w:numPr>
        <w:spacing w:line="276" w:lineRule="auto"/>
        <w:jc w:val="both"/>
      </w:pPr>
      <w:r w:rsidRPr="00A75A06">
        <w:t>For a constraint shadow price cap of $3,500/MW</w:t>
      </w:r>
    </w:p>
    <w:p w14:paraId="453D2759" w14:textId="77777777" w:rsidR="00967AEC" w:rsidRPr="00A75A06" w:rsidRDefault="00967AEC" w:rsidP="00967AEC">
      <w:pPr>
        <w:numPr>
          <w:ilvl w:val="1"/>
          <w:numId w:val="6"/>
        </w:numPr>
        <w:spacing w:line="276" w:lineRule="auto"/>
        <w:jc w:val="both"/>
      </w:pPr>
      <w:r w:rsidRPr="00A75A06">
        <w:t xml:space="preserve">Marginal units with an </w:t>
      </w:r>
      <w:r w:rsidRPr="00A75A06">
        <w:rPr>
          <w:i/>
        </w:rPr>
        <w:t>offer price difference</w:t>
      </w:r>
      <w:r w:rsidRPr="00A75A06">
        <w:t xml:space="preserve"> of $35/MWh will be deployed to resolve a constraint when the </w:t>
      </w:r>
      <w:r w:rsidRPr="00A75A06">
        <w:rPr>
          <w:i/>
        </w:rPr>
        <w:t>shift factor difference</w:t>
      </w:r>
      <w:r w:rsidRPr="00A75A06">
        <w:t xml:space="preserve"> of the marginal units is as low as 1%.</w:t>
      </w:r>
    </w:p>
    <w:p w14:paraId="561B4A3C" w14:textId="77777777" w:rsidR="00967AEC" w:rsidRPr="00A75A06" w:rsidRDefault="00967AEC" w:rsidP="00967AEC">
      <w:pPr>
        <w:numPr>
          <w:ilvl w:val="1"/>
          <w:numId w:val="6"/>
        </w:numPr>
        <w:spacing w:line="276" w:lineRule="auto"/>
        <w:jc w:val="both"/>
      </w:pPr>
      <w:r w:rsidRPr="00A75A06">
        <w:lastRenderedPageBreak/>
        <w:t xml:space="preserve">Marginal units with an </w:t>
      </w:r>
      <w:r w:rsidRPr="00A75A06">
        <w:rPr>
          <w:i/>
        </w:rPr>
        <w:t xml:space="preserve">offer price difference </w:t>
      </w:r>
      <w:r w:rsidRPr="00A75A06">
        <w:t xml:space="preserve">of $150/MWh will be deployed to resolve a constraint when the </w:t>
      </w:r>
      <w:r w:rsidRPr="00A75A06">
        <w:rPr>
          <w:i/>
        </w:rPr>
        <w:t>shift factor difference</w:t>
      </w:r>
      <w:r w:rsidRPr="00A75A06">
        <w:t xml:space="preserve"> of the marginal units is as low as 4.3%.</w:t>
      </w:r>
    </w:p>
    <w:p w14:paraId="6FFBD5E2" w14:textId="77777777" w:rsidR="00967AEC" w:rsidRPr="00A75A06" w:rsidRDefault="00967AEC" w:rsidP="00967AEC">
      <w:pPr>
        <w:numPr>
          <w:ilvl w:val="0"/>
          <w:numId w:val="6"/>
        </w:numPr>
        <w:spacing w:line="276" w:lineRule="auto"/>
        <w:jc w:val="both"/>
      </w:pPr>
      <w:r w:rsidRPr="00A75A06">
        <w:t>For a constraint shadow price cap of $2,800/MW</w:t>
      </w:r>
    </w:p>
    <w:p w14:paraId="2B492322" w14:textId="77777777" w:rsidR="00967AEC" w:rsidRPr="00A75A06" w:rsidRDefault="00967AEC" w:rsidP="00967AEC">
      <w:pPr>
        <w:numPr>
          <w:ilvl w:val="1"/>
          <w:numId w:val="6"/>
        </w:numPr>
        <w:spacing w:line="276" w:lineRule="auto"/>
        <w:jc w:val="both"/>
      </w:pPr>
      <w:r w:rsidRPr="00A75A06">
        <w:t xml:space="preserve">Marginal units with an </w:t>
      </w:r>
      <w:r w:rsidRPr="00A75A06">
        <w:rPr>
          <w:i/>
        </w:rPr>
        <w:t>offer price difference</w:t>
      </w:r>
      <w:r w:rsidRPr="00A75A06">
        <w:t xml:space="preserve"> of $28/MWh will be deployed to resolve a constraint when the </w:t>
      </w:r>
      <w:r w:rsidRPr="00A75A06">
        <w:rPr>
          <w:i/>
        </w:rPr>
        <w:t>shift factor difference</w:t>
      </w:r>
      <w:r w:rsidRPr="00A75A06">
        <w:t xml:space="preserve"> of the marginal units is as low as 1%.</w:t>
      </w:r>
    </w:p>
    <w:p w14:paraId="2FD595B6" w14:textId="77777777" w:rsidR="00967AEC" w:rsidRPr="00A75A06" w:rsidRDefault="00967AEC" w:rsidP="00967AEC">
      <w:pPr>
        <w:numPr>
          <w:ilvl w:val="1"/>
          <w:numId w:val="6"/>
        </w:numPr>
        <w:spacing w:line="276" w:lineRule="auto"/>
        <w:jc w:val="both"/>
      </w:pPr>
      <w:r w:rsidRPr="00A75A06">
        <w:t xml:space="preserve">Marginal units with an </w:t>
      </w:r>
      <w:r w:rsidRPr="00A75A06">
        <w:rPr>
          <w:i/>
        </w:rPr>
        <w:t>offer price difference</w:t>
      </w:r>
      <w:r w:rsidRPr="00A75A06">
        <w:t xml:space="preserve"> of $150/MWh will be deployed to resolve a constraint when the</w:t>
      </w:r>
      <w:r w:rsidRPr="00A75A06">
        <w:rPr>
          <w:i/>
        </w:rPr>
        <w:t xml:space="preserve"> shift factor difference</w:t>
      </w:r>
      <w:r w:rsidRPr="00A75A06">
        <w:t xml:space="preserve"> of the marginal units is as low as 5.35%.</w:t>
      </w:r>
    </w:p>
    <w:p w14:paraId="2FDD3019" w14:textId="77777777" w:rsidR="00967AEC" w:rsidRPr="00A75A06" w:rsidRDefault="00967AEC" w:rsidP="00967AEC">
      <w:pPr>
        <w:spacing w:line="276" w:lineRule="auto"/>
        <w:jc w:val="both"/>
      </w:pPr>
    </w:p>
    <w:p w14:paraId="538B05C6" w14:textId="271253A1" w:rsidR="00967AEC" w:rsidRDefault="00967AEC" w:rsidP="00967AEC">
      <w:pPr>
        <w:spacing w:after="240" w:line="276" w:lineRule="auto"/>
        <w:jc w:val="both"/>
      </w:pPr>
      <w:r w:rsidRPr="00A75A06">
        <w:t>Figure 3 shows the maximum offer price difference of the marginal units that will be deployed to resolve congestion with each of the proposed shadow price cap values as a function of the shift factor difference of the marginal units.</w:t>
      </w:r>
    </w:p>
    <w:p w14:paraId="17695CD7" w14:textId="25D8338D" w:rsidR="00826B2D" w:rsidRPr="00A75A06" w:rsidRDefault="00DD526B" w:rsidP="00967AEC">
      <w:pPr>
        <w:spacing w:after="240" w:line="276" w:lineRule="auto"/>
        <w:jc w:val="both"/>
      </w:pPr>
      <w:ins w:id="36" w:author="Reliant 012422" w:date="2022-01-21T15:10:00Z">
        <w:r w:rsidRPr="00725FB7">
          <w:rPr>
            <w:noProof/>
          </w:rPr>
          <w:drawing>
            <wp:inline distT="0" distB="0" distL="0" distR="0" wp14:anchorId="723E6EF4" wp14:editId="60337276">
              <wp:extent cx="5433695" cy="3390900"/>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ins>
    </w:p>
    <w:p w14:paraId="401B6AC3" w14:textId="5CE02BCA" w:rsidR="00967AEC" w:rsidRPr="00A75A06" w:rsidRDefault="007A3154" w:rsidP="00967AEC">
      <w:pPr>
        <w:spacing w:line="276" w:lineRule="auto"/>
        <w:jc w:val="center"/>
        <w:rPr>
          <w:noProof/>
        </w:rPr>
      </w:pPr>
      <w:del w:id="37" w:author="Reliant 012422" w:date="2022-01-21T15:10:00Z">
        <w:r w:rsidRPr="007143A0" w:rsidDel="00DD526B">
          <w:rPr>
            <w:noProof/>
          </w:rPr>
          <w:lastRenderedPageBreak/>
          <w:drawing>
            <wp:inline distT="0" distB="0" distL="0" distR="0" wp14:anchorId="35FC1A50" wp14:editId="1EFCCC3C">
              <wp:extent cx="5438775" cy="3390900"/>
              <wp:effectExtent l="0" t="0" r="0" b="0"/>
              <wp:docPr id="2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438775" cy="3390900"/>
                      </a:xfrm>
                      <a:prstGeom prst="rect">
                        <a:avLst/>
                      </a:prstGeom>
                      <a:noFill/>
                      <a:ln>
                        <a:noFill/>
                      </a:ln>
                    </pic:spPr>
                  </pic:pic>
                </a:graphicData>
              </a:graphic>
            </wp:inline>
          </w:drawing>
        </w:r>
      </w:del>
    </w:p>
    <w:p w14:paraId="76DB9FB1" w14:textId="77777777" w:rsidR="00967AEC" w:rsidRPr="00A75A06" w:rsidRDefault="00967AEC" w:rsidP="00967AEC">
      <w:pPr>
        <w:spacing w:line="276" w:lineRule="auto"/>
        <w:jc w:val="center"/>
        <w:rPr>
          <w:b/>
          <w:bCs/>
        </w:rPr>
      </w:pPr>
      <w:r w:rsidRPr="00A75A06">
        <w:rPr>
          <w:b/>
          <w:bCs/>
        </w:rPr>
        <w:t xml:space="preserve">Figure </w:t>
      </w:r>
      <w:r w:rsidRPr="00A75A06">
        <w:rPr>
          <w:b/>
          <w:bCs/>
        </w:rPr>
        <w:fldChar w:fldCharType="begin"/>
      </w:r>
      <w:r w:rsidRPr="00A75A06">
        <w:rPr>
          <w:b/>
          <w:bCs/>
        </w:rPr>
        <w:instrText xml:space="preserve"> SEQ Figure \* ARABIC </w:instrText>
      </w:r>
      <w:r w:rsidRPr="00A75A06">
        <w:rPr>
          <w:b/>
          <w:bCs/>
        </w:rPr>
        <w:fldChar w:fldCharType="separate"/>
      </w:r>
      <w:r w:rsidRPr="00A75A06">
        <w:rPr>
          <w:b/>
          <w:bCs/>
          <w:noProof/>
        </w:rPr>
        <w:t>3</w:t>
      </w:r>
      <w:r w:rsidRPr="00A75A06">
        <w:rPr>
          <w:b/>
          <w:bCs/>
        </w:rPr>
        <w:fldChar w:fldCharType="end"/>
      </w:r>
    </w:p>
    <w:p w14:paraId="628A35DF" w14:textId="3DA42F35" w:rsidR="00967AEC" w:rsidRPr="00A75A06" w:rsidRDefault="00967AEC" w:rsidP="00967AEC">
      <w:pPr>
        <w:spacing w:before="240" w:line="276" w:lineRule="auto"/>
        <w:jc w:val="both"/>
      </w:pPr>
      <w:r w:rsidRPr="00A75A06">
        <w:t>For example, with a shift factor difference of the marginal units of just 2%, the maximum offer price difference of the marginal units that will be deployed to resolve the constraint is $56, $70, $90 and $</w:t>
      </w:r>
      <w:del w:id="38" w:author="Reliant 012422" w:date="2022-01-21T15:07:00Z">
        <w:r w:rsidRPr="00A75A06" w:rsidDel="000D617C">
          <w:delText>185</w:delText>
        </w:r>
      </w:del>
      <w:ins w:id="39" w:author="Reliant 012422" w:date="2022-01-21T15:06:00Z">
        <w:r w:rsidR="000D617C">
          <w:t>105</w:t>
        </w:r>
      </w:ins>
      <w:r w:rsidRPr="00A75A06">
        <w:t>.02/MWh for constraint shadow price cap values of $2,800, $3,500, $4,500 and $</w:t>
      </w:r>
      <w:del w:id="40" w:author="Reliant 012422" w:date="2022-01-21T15:07:00Z">
        <w:r w:rsidRPr="00A75A06" w:rsidDel="000D617C">
          <w:delText>9</w:delText>
        </w:r>
      </w:del>
      <w:ins w:id="41" w:author="Reliant 012422" w:date="2022-01-21T15:07:00Z">
        <w:r w:rsidR="000D617C">
          <w:t>5</w:t>
        </w:r>
      </w:ins>
      <w:r w:rsidRPr="00A75A06">
        <w:t>,251/MW, respectively.  Similarly, for with a shift factor difference of the marginal units of 60%, the maximum offer price difference of the marginal units that will be deployed to resolve the constraint is $1,680, $2,100, $2,700 and $</w:t>
      </w:r>
      <w:del w:id="42" w:author="Reliant 012422" w:date="2022-01-21T15:06:00Z">
        <w:r w:rsidRPr="00A75A06" w:rsidDel="000D617C">
          <w:delText>5,550.60</w:delText>
        </w:r>
      </w:del>
      <w:ins w:id="43" w:author="Reliant 012422" w:date="2022-01-21T15:06:00Z">
        <w:r w:rsidR="000D617C">
          <w:t>3,150.60</w:t>
        </w:r>
      </w:ins>
      <w:r w:rsidRPr="00A75A06">
        <w:t>/MWh for constraint shadow price cap values of $2,800, $3,500, $4,500 and $</w:t>
      </w:r>
      <w:del w:id="44" w:author="Reliant 012422" w:date="2022-01-21T15:07:00Z">
        <w:r w:rsidRPr="00A75A06" w:rsidDel="00DD526B">
          <w:delText>9</w:delText>
        </w:r>
      </w:del>
      <w:ins w:id="45" w:author="Reliant 012422" w:date="2022-01-21T15:07:00Z">
        <w:r w:rsidR="00DD526B">
          <w:t>5</w:t>
        </w:r>
      </w:ins>
      <w:r w:rsidRPr="00A75A06">
        <w:t>,251/MW, respectively.</w:t>
      </w:r>
    </w:p>
    <w:p w14:paraId="6B418D7E" w14:textId="77777777" w:rsidR="00967AEC" w:rsidRPr="00A75A06" w:rsidRDefault="00967AEC" w:rsidP="00967AEC">
      <w:pPr>
        <w:jc w:val="both"/>
      </w:pPr>
    </w:p>
    <w:p w14:paraId="4CDE00AD" w14:textId="59AC562E" w:rsidR="00967AEC" w:rsidRPr="00A75A06" w:rsidRDefault="00967AEC" w:rsidP="00967AEC">
      <w:pPr>
        <w:spacing w:line="276" w:lineRule="auto"/>
        <w:jc w:val="both"/>
      </w:pPr>
      <w:r w:rsidRPr="00A75A06">
        <w:rPr>
          <w:b/>
        </w:rPr>
        <w:t>In some circumstances</w:t>
      </w:r>
      <w:r w:rsidRPr="00A75A06" w:rsidDel="0032304B">
        <w:rPr>
          <w:b/>
        </w:rPr>
        <w:t xml:space="preserve"> </w:t>
      </w:r>
      <w:r w:rsidRPr="00A75A06">
        <w:rPr>
          <w:b/>
        </w:rPr>
        <w:t>these constraint shadow price cap values may preclude the deployment of a</w:t>
      </w:r>
      <w:ins w:id="46" w:author="ERCOT" w:date="2021-12-08T17:27:00Z">
        <w:r>
          <w:rPr>
            <w:b/>
          </w:rPr>
          <w:t>n offer at the System-Wide Offer Cap (SWCAP)</w:t>
        </w:r>
      </w:ins>
      <w:del w:id="47" w:author="ERCOT" w:date="2021-12-08T17:27:00Z">
        <w:r w:rsidRPr="00A75A06" w:rsidDel="00885773">
          <w:rPr>
            <w:b/>
          </w:rPr>
          <w:delText xml:space="preserve"> $9,000/MWh offer</w:delText>
        </w:r>
      </w:del>
      <w:r w:rsidRPr="00A75A06">
        <w:rPr>
          <w:b/>
        </w:rPr>
        <w:t xml:space="preserve">.  </w:t>
      </w:r>
      <w:r w:rsidRPr="00A75A06">
        <w:t>However, it is not possible in the nodal design to establish constraint shadow price caps at a level that will always accept a</w:t>
      </w:r>
      <w:ins w:id="48" w:author="ERCOT" w:date="2021-12-08T17:28:00Z">
        <w:r>
          <w:t xml:space="preserve">n </w:t>
        </w:r>
      </w:ins>
      <w:del w:id="49" w:author="ERCOT" w:date="2021-12-08T17:27:00Z">
        <w:r w:rsidRPr="00A75A06" w:rsidDel="00885773">
          <w:delText xml:space="preserve"> $9,000/MWh </w:delText>
        </w:r>
      </w:del>
      <w:r w:rsidRPr="00A75A06">
        <w:t>offer</w:t>
      </w:r>
      <w:ins w:id="50" w:author="ERCOT" w:date="2021-12-08T17:28:00Z">
        <w:r>
          <w:t xml:space="preserve"> at SWCAP</w:t>
        </w:r>
      </w:ins>
      <w:r w:rsidRPr="00A75A06">
        <w:t xml:space="preserve"> and still produce pricing outcomes that remain within reasonable bounds of </w:t>
      </w:r>
      <w:del w:id="51" w:author="ERCOT" w:date="2021-12-08T17:28:00Z">
        <w:r w:rsidRPr="00A75A06" w:rsidDel="00885773">
          <w:delText xml:space="preserve">the </w:delText>
        </w:r>
      </w:del>
      <w:r w:rsidRPr="00A75A06">
        <w:t xml:space="preserve">subsection (g)(6) of P.U.C. </w:t>
      </w:r>
      <w:r w:rsidRPr="00A75A06">
        <w:rPr>
          <w:smallCaps/>
        </w:rPr>
        <w:t xml:space="preserve">Subst. </w:t>
      </w:r>
      <w:r w:rsidRPr="00A75A06">
        <w:t>R. 25.505, Resource Adequacy in the Electric Reliability Council of Texas Power Region</w:t>
      </w:r>
      <w:del w:id="52" w:author="ERCOT" w:date="2021-12-08T17:28:00Z">
        <w:r w:rsidRPr="00A75A06" w:rsidDel="00885773">
          <w:delText>, $9,000 offer cap</w:delText>
        </w:r>
      </w:del>
      <w:r w:rsidRPr="00A75A06">
        <w:t>.  For example, taking the case above where the shift factor difference of the marginal units is just 2%, a constraint shadow price cap of $</w:t>
      </w:r>
      <w:ins w:id="53" w:author="ERCOT" w:date="2021-12-08T17:30:00Z">
        <w:r>
          <w:t>2</w:t>
        </w:r>
      </w:ins>
      <w:del w:id="54" w:author="ERCOT" w:date="2021-12-08T17:30:00Z">
        <w:r w:rsidRPr="00A75A06" w:rsidDel="00885773">
          <w:delText>4</w:delText>
        </w:r>
      </w:del>
      <w:r w:rsidRPr="00A75A06">
        <w:t>50,000/MW would be required to deploy $</w:t>
      </w:r>
      <w:ins w:id="55" w:author="ERCOT" w:date="2021-12-08T17:30:00Z">
        <w:r>
          <w:t>5</w:t>
        </w:r>
      </w:ins>
      <w:del w:id="56" w:author="ERCOT" w:date="2021-12-08T17:30:00Z">
        <w:r w:rsidRPr="00A75A06" w:rsidDel="00885773">
          <w:delText>9</w:delText>
        </w:r>
      </w:del>
      <w:r w:rsidRPr="00A75A06">
        <w:t xml:space="preserve">,000/MWh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w:t>
      </w:r>
      <w:ins w:id="57" w:author="ERCOT" w:date="2021-12-08T17:32:00Z">
        <w:r>
          <w:t>a</w:t>
        </w:r>
      </w:ins>
      <w:del w:id="58" w:author="ERCOT" w:date="2021-12-08T17:32:00Z">
        <w:r w:rsidRPr="00A75A06" w:rsidDel="00885773">
          <w:delText>the</w:delText>
        </w:r>
      </w:del>
      <w:r w:rsidRPr="00A75A06">
        <w:t xml:space="preserve"> $</w:t>
      </w:r>
      <w:ins w:id="59" w:author="ERCOT" w:date="2021-12-08T17:32:00Z">
        <w:r>
          <w:t>5</w:t>
        </w:r>
      </w:ins>
      <w:del w:id="60" w:author="ERCOT" w:date="2021-12-08T17:32:00Z">
        <w:r w:rsidRPr="00A75A06" w:rsidDel="00885773">
          <w:delText>9</w:delText>
        </w:r>
      </w:del>
      <w:r w:rsidRPr="00A75A06">
        <w:t xml:space="preserve">,000/MWh </w:t>
      </w:r>
      <w:del w:id="61" w:author="ERCOT" w:date="2021-12-08T17:32:00Z">
        <w:r w:rsidRPr="00A75A06" w:rsidDel="00885773">
          <w:delText>system-wide offer cap</w:delText>
        </w:r>
      </w:del>
      <w:ins w:id="62" w:author="ERCOT" w:date="2021-12-08T17:32:00Z">
        <w:r>
          <w:t>SWCAP</w:t>
        </w:r>
      </w:ins>
      <w:r w:rsidRPr="00A75A06">
        <w:t xml:space="preserve"> if the constraint was irresolvable.  For example, a node with a shift factor of -50% would have an LMP with a congestion component of $</w:t>
      </w:r>
      <w:ins w:id="63" w:author="ERCOT" w:date="2021-12-08T17:33:00Z">
        <w:r>
          <w:t>1</w:t>
        </w:r>
      </w:ins>
      <w:del w:id="64" w:author="ERCOT" w:date="2021-12-08T17:33:00Z">
        <w:r w:rsidRPr="00A75A06" w:rsidDel="00885773">
          <w:delText>2</w:delText>
        </w:r>
      </w:del>
      <w:r w:rsidRPr="00A75A06">
        <w:t xml:space="preserve">25,000/MWh from just this one constraint, and even higher if multiple constraints are binding.  </w:t>
      </w:r>
      <w:r w:rsidRPr="00A75A06">
        <w:lastRenderedPageBreak/>
        <w:t>In contrast, with a $</w:t>
      </w:r>
      <w:del w:id="65" w:author="Reliant 012422" w:date="2022-01-21T15:11:00Z">
        <w:r w:rsidRPr="00A75A06" w:rsidDel="00DD526B">
          <w:delText>9</w:delText>
        </w:r>
      </w:del>
      <w:ins w:id="66" w:author="Reliant 012422" w:date="2022-01-21T15:11:00Z">
        <w:r w:rsidR="00DD526B">
          <w:t>5</w:t>
        </w:r>
      </w:ins>
      <w:r w:rsidRPr="00A75A06">
        <w:t>,251/MW shadow price cap, the congestion component of the LMP of the node with a shift factor of -50% would be $</w:t>
      </w:r>
      <w:del w:id="67" w:author="Reliant 012422" w:date="2022-01-21T15:07:00Z">
        <w:r w:rsidRPr="00A75A06" w:rsidDel="00DD526B">
          <w:delText>4,625.50</w:delText>
        </w:r>
      </w:del>
      <w:ins w:id="68" w:author="Reliant 012422" w:date="2022-01-21T15:07:00Z">
        <w:r w:rsidR="00DD526B">
          <w:t>2,625.50</w:t>
        </w:r>
      </w:ins>
      <w:r w:rsidRPr="00A75A06">
        <w:t>/MW for just this one constraint.</w:t>
      </w:r>
    </w:p>
    <w:p w14:paraId="7BCCC7E2" w14:textId="77777777" w:rsidR="00967AEC" w:rsidRPr="00A75A06" w:rsidRDefault="00967AEC" w:rsidP="00967AEC">
      <w:pPr>
        <w:spacing w:line="276" w:lineRule="auto"/>
        <w:jc w:val="both"/>
      </w:pPr>
    </w:p>
    <w:p w14:paraId="7A1D1D89" w14:textId="77777777" w:rsidR="00967AEC" w:rsidRPr="00A75A06" w:rsidRDefault="00967AEC" w:rsidP="00967AEC">
      <w:pPr>
        <w:jc w:val="both"/>
      </w:pPr>
    </w:p>
    <w:p w14:paraId="4A031B76" w14:textId="77777777" w:rsidR="00967AEC" w:rsidRPr="00A75A06" w:rsidRDefault="00967AEC" w:rsidP="00967AEC">
      <w:pPr>
        <w:spacing w:line="276" w:lineRule="auto"/>
        <w:jc w:val="both"/>
      </w:pPr>
      <w:r w:rsidRPr="00A75A06">
        <w:rPr>
          <w:b/>
        </w:rPr>
        <w:t>The LMP at an individual node, hub or load zone can exceed the system-wide offer cap in some circumstances</w:t>
      </w:r>
      <w:r w:rsidRPr="00A75A06">
        <w:t xml:space="preserve">.  This is most likely to occur when there are one or more irresolvable constraints on the system </w:t>
      </w:r>
      <w:r w:rsidRPr="00A75A06">
        <w:rPr>
          <w:i/>
        </w:rPr>
        <w:t>and</w:t>
      </w:r>
      <w:r w:rsidRPr="00A75A06">
        <w:t xml:space="preserve"> when overall dispatchable supply on the system is tight.  </w:t>
      </w:r>
      <w:proofErr w:type="gramStart"/>
      <w:r w:rsidRPr="00A75A06">
        <w:t>Relatively speaking, it</w:t>
      </w:r>
      <w:proofErr w:type="gramEnd"/>
      <w:r w:rsidRPr="00A75A06">
        <w:t xml:space="preserve">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74416018" w14:textId="77777777" w:rsidR="00967AEC" w:rsidRPr="00A75A06" w:rsidRDefault="00967AEC" w:rsidP="00967AEC">
      <w:pPr>
        <w:spacing w:line="276" w:lineRule="auto"/>
        <w:jc w:val="both"/>
      </w:pPr>
    </w:p>
    <w:p w14:paraId="0B107DF2" w14:textId="77777777" w:rsidR="00967AEC" w:rsidRPr="00A75A06" w:rsidRDefault="00967AEC" w:rsidP="00967AEC">
      <w:pPr>
        <w:widowControl w:val="0"/>
        <w:spacing w:line="276" w:lineRule="auto"/>
        <w:jc w:val="both"/>
      </w:pPr>
      <w:r w:rsidRPr="00A75A06">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12BC5EE5" w14:textId="77777777" w:rsidR="00967AEC" w:rsidRPr="00A75A06" w:rsidRDefault="00967AEC" w:rsidP="00967AEC">
      <w:pPr>
        <w:numPr>
          <w:ilvl w:val="0"/>
          <w:numId w:val="14"/>
        </w:numPr>
        <w:spacing w:line="276" w:lineRule="auto"/>
        <w:jc w:val="both"/>
      </w:pPr>
      <w:r w:rsidRPr="00A75A06">
        <w:t>Formulating a mitigation plan which may include</w:t>
      </w:r>
    </w:p>
    <w:p w14:paraId="5F913096" w14:textId="77777777" w:rsidR="00967AEC" w:rsidRPr="00A75A06" w:rsidRDefault="00967AEC" w:rsidP="00967AEC">
      <w:pPr>
        <w:numPr>
          <w:ilvl w:val="0"/>
          <w:numId w:val="12"/>
        </w:numPr>
        <w:spacing w:line="276" w:lineRule="auto"/>
        <w:jc w:val="both"/>
      </w:pPr>
      <w:r w:rsidRPr="00A75A06">
        <w:t>Transmission reconfiguration (switching)</w:t>
      </w:r>
    </w:p>
    <w:p w14:paraId="6001C993" w14:textId="77777777" w:rsidR="00967AEC" w:rsidRPr="00A75A06" w:rsidRDefault="00967AEC" w:rsidP="00967AEC">
      <w:pPr>
        <w:numPr>
          <w:ilvl w:val="0"/>
          <w:numId w:val="12"/>
        </w:numPr>
        <w:spacing w:line="276" w:lineRule="auto"/>
        <w:jc w:val="both"/>
      </w:pPr>
      <w:r w:rsidRPr="00A75A06">
        <w:t>Load rollover to adjacent feeders</w:t>
      </w:r>
    </w:p>
    <w:p w14:paraId="3F9EF980" w14:textId="77777777" w:rsidR="00967AEC" w:rsidRPr="00A75A06" w:rsidRDefault="00967AEC" w:rsidP="00967AEC">
      <w:pPr>
        <w:numPr>
          <w:ilvl w:val="0"/>
          <w:numId w:val="12"/>
        </w:numPr>
        <w:spacing w:line="276" w:lineRule="auto"/>
        <w:jc w:val="both"/>
      </w:pPr>
      <w:r w:rsidRPr="00A75A06">
        <w:t>Load shed plans</w:t>
      </w:r>
    </w:p>
    <w:p w14:paraId="50D668F5" w14:textId="77777777" w:rsidR="00967AEC" w:rsidRPr="00A75A06" w:rsidRDefault="00967AEC" w:rsidP="00967AEC">
      <w:pPr>
        <w:numPr>
          <w:ilvl w:val="0"/>
          <w:numId w:val="14"/>
        </w:numPr>
        <w:spacing w:line="276" w:lineRule="auto"/>
        <w:jc w:val="both"/>
      </w:pPr>
      <w:r w:rsidRPr="00A75A06">
        <w:t>Redistribution of ancillary services to increase the capacity available within a particular area.</w:t>
      </w:r>
    </w:p>
    <w:p w14:paraId="4C856774" w14:textId="77777777" w:rsidR="00967AEC" w:rsidRPr="00A75A06" w:rsidRDefault="00967AEC" w:rsidP="00967AEC">
      <w:pPr>
        <w:numPr>
          <w:ilvl w:val="0"/>
          <w:numId w:val="13"/>
        </w:numPr>
        <w:spacing w:line="276" w:lineRule="auto"/>
        <w:ind w:left="1080"/>
        <w:jc w:val="both"/>
      </w:pPr>
      <w:r w:rsidRPr="00A75A06">
        <w:t>Commitment of additional units.</w:t>
      </w:r>
    </w:p>
    <w:p w14:paraId="34DEAEEC" w14:textId="77777777" w:rsidR="00967AEC" w:rsidRPr="00A75A06" w:rsidRDefault="00967AEC" w:rsidP="00967AEC">
      <w:pPr>
        <w:numPr>
          <w:ilvl w:val="0"/>
          <w:numId w:val="13"/>
        </w:numPr>
        <w:spacing w:line="276" w:lineRule="auto"/>
        <w:jc w:val="both"/>
      </w:pPr>
      <w:r w:rsidRPr="00A75A06">
        <w:t>Re-dispatching generation through over-riding High Dispatch Limit (HDL) and Low Dispatch Limit (LDL) in accordance with paragraph (3)(g) of Protocol Section 6.5.7.1.10.</w:t>
      </w:r>
    </w:p>
    <w:p w14:paraId="5DE96F25" w14:textId="77777777" w:rsidR="00967AEC" w:rsidRPr="00A75A06" w:rsidRDefault="00967AEC" w:rsidP="00967AEC">
      <w:pPr>
        <w:keepNext/>
        <w:tabs>
          <w:tab w:val="left" w:pos="900"/>
        </w:tabs>
        <w:spacing w:before="240" w:after="240"/>
        <w:ind w:left="900" w:hanging="900"/>
        <w:outlineLvl w:val="1"/>
        <w:rPr>
          <w:b/>
          <w:szCs w:val="20"/>
        </w:rPr>
      </w:pPr>
      <w:r w:rsidRPr="00A75A06">
        <w:rPr>
          <w:b/>
          <w:szCs w:val="20"/>
        </w:rPr>
        <w:t>3.6</w:t>
      </w:r>
      <w:r w:rsidRPr="00A75A06">
        <w:rPr>
          <w:b/>
          <w:szCs w:val="20"/>
        </w:rPr>
        <w:tab/>
        <w:t>Methodology for Setting Transmission Shadow Price Caps for Irresolvable Constraints in SCED</w:t>
      </w:r>
      <w:bookmarkEnd w:id="21"/>
      <w:bookmarkEnd w:id="22"/>
      <w:bookmarkEnd w:id="23"/>
    </w:p>
    <w:p w14:paraId="5F59CF5B" w14:textId="77777777" w:rsidR="00967AEC" w:rsidRPr="00A75A06" w:rsidRDefault="00967AEC" w:rsidP="00967AEC">
      <w:pPr>
        <w:spacing w:line="276" w:lineRule="auto"/>
        <w:jc w:val="both"/>
      </w:pPr>
      <w:r w:rsidRPr="00A75A06">
        <w:t xml:space="preserve">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w:t>
      </w:r>
      <w:r w:rsidRPr="00A75A06">
        <w:lastRenderedPageBreak/>
        <w:t xml:space="preserve">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A75A06">
        <w:t>days notice</w:t>
      </w:r>
      <w:proofErr w:type="spellEnd"/>
      <w:r w:rsidRPr="00A75A06">
        <w:t xml:space="preserve"> before deeming the constraint resolvable by SCED.  Upon deeming the constraint resolvable by SCED, the Shadow Price Cap for the constraint shall be determined pursuant to Section 3.5.</w:t>
      </w:r>
    </w:p>
    <w:p w14:paraId="1374CC00" w14:textId="77777777" w:rsidR="00967AEC" w:rsidRPr="00A75A06" w:rsidRDefault="00967AEC" w:rsidP="00967AEC">
      <w:pPr>
        <w:keepNext/>
        <w:tabs>
          <w:tab w:val="left" w:pos="1080"/>
        </w:tabs>
        <w:spacing w:before="240" w:after="240"/>
        <w:ind w:left="1080" w:hanging="1080"/>
        <w:outlineLvl w:val="2"/>
        <w:rPr>
          <w:b/>
          <w:bCs/>
          <w:i/>
          <w:szCs w:val="20"/>
          <w:lang w:val="x-none" w:eastAsia="x-none"/>
        </w:rPr>
      </w:pPr>
      <w:bookmarkStart w:id="69" w:name="_Toc301874769"/>
      <w:bookmarkStart w:id="70" w:name="_Toc302383751"/>
      <w:bookmarkStart w:id="71" w:name="_Toc384823708"/>
      <w:r w:rsidRPr="00A75A06">
        <w:rPr>
          <w:b/>
          <w:bCs/>
          <w:i/>
          <w:szCs w:val="20"/>
          <w:lang w:val="x-none" w:eastAsia="x-none"/>
        </w:rPr>
        <w:t>3.6.1</w:t>
      </w:r>
      <w:r w:rsidRPr="00A75A06">
        <w:rPr>
          <w:b/>
          <w:bCs/>
          <w:i/>
          <w:szCs w:val="20"/>
          <w:lang w:val="x-none" w:eastAsia="x-none"/>
        </w:rPr>
        <w:tab/>
        <w:t>Trigger for Modification of the Shadow Price Cap for a Constraint that is Consistently Irresolvable in SCED</w:t>
      </w:r>
      <w:bookmarkEnd w:id="69"/>
      <w:bookmarkEnd w:id="70"/>
      <w:bookmarkEnd w:id="71"/>
    </w:p>
    <w:p w14:paraId="02C2CBBC" w14:textId="77777777" w:rsidR="00967AEC" w:rsidRPr="00A75A06" w:rsidRDefault="00967AEC" w:rsidP="00967AEC">
      <w:pPr>
        <w:spacing w:after="120" w:line="276" w:lineRule="auto"/>
        <w:jc w:val="both"/>
      </w:pPr>
      <w:r w:rsidRPr="00A75A06">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060E9376" w14:textId="77777777" w:rsidR="00967AEC" w:rsidRPr="00A75A06" w:rsidRDefault="00967AEC" w:rsidP="00967AEC">
      <w:pPr>
        <w:numPr>
          <w:ilvl w:val="0"/>
          <w:numId w:val="15"/>
        </w:numPr>
        <w:spacing w:line="276" w:lineRule="auto"/>
        <w:contextualSpacing/>
        <w:jc w:val="both"/>
      </w:pPr>
      <w:r w:rsidRPr="00A75A06">
        <w:t>A constraint violation is not resolved by the SCED dispatch or overridden for more than two consecutive hours on more than 4 consecutive Operating Days; or</w:t>
      </w:r>
    </w:p>
    <w:p w14:paraId="783BD721" w14:textId="77777777" w:rsidR="00967AEC" w:rsidRPr="00A75A06" w:rsidRDefault="00967AEC" w:rsidP="00967AEC">
      <w:pPr>
        <w:numPr>
          <w:ilvl w:val="0"/>
          <w:numId w:val="15"/>
        </w:numPr>
        <w:spacing w:line="276" w:lineRule="auto"/>
        <w:contextualSpacing/>
        <w:jc w:val="both"/>
      </w:pPr>
      <w:r w:rsidRPr="00A75A06">
        <w:t xml:space="preserve"> A constraint violation is not resolved by the SCED dispatch for more than a total of 20 hours in a rolling </w:t>
      </w:r>
      <w:proofErr w:type="gramStart"/>
      <w:r w:rsidRPr="00A75A06">
        <w:t>thirty day</w:t>
      </w:r>
      <w:proofErr w:type="gramEnd"/>
      <w:r w:rsidRPr="00A75A06">
        <w:t xml:space="preserve"> period.</w:t>
      </w:r>
    </w:p>
    <w:p w14:paraId="2AB905D7" w14:textId="77777777" w:rsidR="00967AEC" w:rsidRPr="00A75A06" w:rsidRDefault="00967AEC" w:rsidP="00967AEC">
      <w:pPr>
        <w:spacing w:line="276" w:lineRule="auto"/>
        <w:contextualSpacing/>
        <w:jc w:val="both"/>
      </w:pPr>
    </w:p>
    <w:p w14:paraId="1721D336" w14:textId="77777777" w:rsidR="00967AEC" w:rsidRPr="00A75A06" w:rsidRDefault="00967AEC" w:rsidP="00967AEC">
      <w:pPr>
        <w:spacing w:after="120" w:line="276" w:lineRule="auto"/>
        <w:contextualSpacing/>
        <w:jc w:val="both"/>
      </w:pPr>
      <w:r w:rsidRPr="00A75A06">
        <w:t>On the Operating Day during which ERCOT deems a network transmission constraint to have met the trigger conditions, ERCOT shall identify the following Generation Resources:</w:t>
      </w:r>
    </w:p>
    <w:p w14:paraId="07B08AC0" w14:textId="77777777" w:rsidR="00967AEC" w:rsidRPr="00A75A06" w:rsidRDefault="00967AEC" w:rsidP="00967AEC">
      <w:pPr>
        <w:numPr>
          <w:ilvl w:val="0"/>
          <w:numId w:val="15"/>
        </w:numPr>
        <w:spacing w:line="276" w:lineRule="auto"/>
        <w:contextualSpacing/>
        <w:jc w:val="both"/>
      </w:pPr>
      <w:r w:rsidRPr="00A75A06">
        <w:t>The Generation Resource with the lowest absolute value of the negative shift factor impact on the violated constraint (this resource is referred as Generation Resource C in the Shadow Price Cap calculation below); and,</w:t>
      </w:r>
    </w:p>
    <w:p w14:paraId="1AC789D8" w14:textId="77777777" w:rsidR="00967AEC" w:rsidRPr="00A75A06" w:rsidRDefault="00967AEC" w:rsidP="00967AEC">
      <w:pPr>
        <w:numPr>
          <w:ilvl w:val="0"/>
          <w:numId w:val="15"/>
        </w:numPr>
        <w:spacing w:line="276" w:lineRule="auto"/>
        <w:contextualSpacing/>
        <w:jc w:val="both"/>
      </w:pPr>
      <w:r w:rsidRPr="00A75A06">
        <w:t>The Generation Resource with the highest absolute value of the negative shift factor on the violated constraint (this resource is referred to as Generation Resource D in the designation of the net margin Settlement Point Price (SPP) described below).</w:t>
      </w:r>
    </w:p>
    <w:p w14:paraId="73FFEFBE" w14:textId="77777777" w:rsidR="00967AEC" w:rsidRPr="00A75A06" w:rsidRDefault="00967AEC" w:rsidP="00967AEC">
      <w:pPr>
        <w:spacing w:line="276" w:lineRule="auto"/>
        <w:jc w:val="both"/>
      </w:pPr>
    </w:p>
    <w:p w14:paraId="3C9D48C8" w14:textId="77777777" w:rsidR="00967AEC" w:rsidRPr="00A75A06" w:rsidRDefault="00967AEC" w:rsidP="00967AEC">
      <w:pPr>
        <w:spacing w:line="276" w:lineRule="auto"/>
        <w:jc w:val="both"/>
      </w:pPr>
      <w:r w:rsidRPr="00A75A06">
        <w:t xml:space="preserve">When determining Generation Resources C and D above, ERCOT shall ignore all Generation Resources that have a shift factor with an absolute value of less than 0.02 impact on the irresolvable constraint. </w:t>
      </w:r>
    </w:p>
    <w:p w14:paraId="78FDE4C3" w14:textId="77777777" w:rsidR="00967AEC" w:rsidRPr="00A75A06" w:rsidRDefault="00967AEC" w:rsidP="00967AEC">
      <w:pPr>
        <w:keepNext/>
        <w:tabs>
          <w:tab w:val="left" w:pos="1080"/>
        </w:tabs>
        <w:spacing w:before="240" w:after="240"/>
        <w:ind w:left="1080" w:hanging="1080"/>
        <w:outlineLvl w:val="2"/>
        <w:rPr>
          <w:b/>
          <w:bCs/>
          <w:i/>
          <w:szCs w:val="20"/>
          <w:lang w:val="x-none" w:eastAsia="x-none"/>
        </w:rPr>
      </w:pPr>
      <w:bookmarkStart w:id="72" w:name="_Toc301874770"/>
      <w:bookmarkStart w:id="73" w:name="_Toc302383752"/>
      <w:bookmarkStart w:id="74" w:name="_Toc384823709"/>
      <w:r w:rsidRPr="00A75A06">
        <w:rPr>
          <w:b/>
          <w:bCs/>
          <w:i/>
          <w:szCs w:val="20"/>
          <w:lang w:val="x-none" w:eastAsia="x-none"/>
        </w:rPr>
        <w:t>3.6.2</w:t>
      </w:r>
      <w:r w:rsidRPr="00A75A06">
        <w:rPr>
          <w:b/>
          <w:bCs/>
          <w:i/>
          <w:szCs w:val="20"/>
          <w:lang w:val="x-none" w:eastAsia="x-none"/>
        </w:rPr>
        <w:tab/>
        <w:t>Methodology for Setting the Constraint Shadow Price Cap for a Constraint that is Irresolvable in SCED</w:t>
      </w:r>
      <w:bookmarkEnd w:id="72"/>
      <w:bookmarkEnd w:id="73"/>
      <w:bookmarkEnd w:id="74"/>
      <w:r w:rsidRPr="00A75A06">
        <w:rPr>
          <w:b/>
          <w:bCs/>
          <w:i/>
          <w:szCs w:val="20"/>
          <w:lang w:val="x-none" w:eastAsia="x-none"/>
        </w:rPr>
        <w:t xml:space="preserve"> </w:t>
      </w:r>
    </w:p>
    <w:p w14:paraId="3F3E1150" w14:textId="77777777" w:rsidR="00967AEC" w:rsidRPr="00A75A06" w:rsidRDefault="00967AEC" w:rsidP="00967AEC">
      <w:pPr>
        <w:spacing w:line="276" w:lineRule="auto"/>
        <w:jc w:val="both"/>
      </w:pPr>
      <w:r w:rsidRPr="00A75A06">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4B2B094C" w14:textId="77777777" w:rsidR="00967AEC" w:rsidRPr="00A75A06" w:rsidRDefault="00967AEC" w:rsidP="00967AEC">
      <w:pPr>
        <w:spacing w:after="120" w:line="276" w:lineRule="auto"/>
        <w:jc w:val="both"/>
      </w:pPr>
      <w:r w:rsidRPr="00A75A06">
        <w:lastRenderedPageBreak/>
        <w:t>The Shadow Price Cap on the constraint that has met the trigger conditions described in Section 3.6.1, will be set to the minimum of E or F as follows:</w:t>
      </w:r>
    </w:p>
    <w:p w14:paraId="4D107D47" w14:textId="77777777" w:rsidR="00967AEC" w:rsidRPr="00A75A06" w:rsidRDefault="00967AEC" w:rsidP="00967AEC">
      <w:pPr>
        <w:numPr>
          <w:ilvl w:val="0"/>
          <w:numId w:val="15"/>
        </w:numPr>
        <w:spacing w:after="120" w:line="276" w:lineRule="auto"/>
        <w:contextualSpacing/>
        <w:jc w:val="both"/>
      </w:pPr>
      <w:r w:rsidRPr="00A75A06">
        <w:t xml:space="preserve">The value of the Generic Shadow Price Cap as determined in Section 3.5, Generic Values for the Transmission Network System-Wide Shadow Price Caps in SCED, and </w:t>
      </w:r>
    </w:p>
    <w:p w14:paraId="0CA2F060" w14:textId="77777777" w:rsidR="00967AEC" w:rsidRPr="00A75A06" w:rsidRDefault="00967AEC" w:rsidP="00967AEC">
      <w:pPr>
        <w:numPr>
          <w:ilvl w:val="0"/>
          <w:numId w:val="15"/>
        </w:numPr>
        <w:spacing w:line="276" w:lineRule="auto"/>
        <w:contextualSpacing/>
        <w:jc w:val="both"/>
      </w:pPr>
      <w:r w:rsidRPr="00A75A06">
        <w:t>The Maximum of the either the largest value of the Mitigated Offer Cap for Generation Resource C, as determined above, divided by the absolute value of its shift factor impact on the constraint or</w:t>
      </w:r>
      <w:r w:rsidRPr="00A75A06">
        <w:rPr>
          <w:b/>
        </w:rPr>
        <w:t xml:space="preserve"> </w:t>
      </w:r>
      <w:r w:rsidRPr="00A75A06">
        <w:t>$2000 per MW.</w:t>
      </w:r>
    </w:p>
    <w:p w14:paraId="61EC55B6" w14:textId="77777777" w:rsidR="00967AEC" w:rsidRPr="00A75A06" w:rsidRDefault="00967AEC" w:rsidP="00967AEC">
      <w:pPr>
        <w:spacing w:line="276" w:lineRule="auto"/>
        <w:jc w:val="both"/>
      </w:pPr>
    </w:p>
    <w:p w14:paraId="42A101DB" w14:textId="77777777" w:rsidR="00967AEC" w:rsidRPr="00A75A06" w:rsidRDefault="00967AEC" w:rsidP="00967AEC">
      <w:pPr>
        <w:spacing w:line="276" w:lineRule="auto"/>
        <w:jc w:val="both"/>
      </w:pPr>
      <w:r w:rsidRPr="00A75A06">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35D10720" w14:textId="77777777" w:rsidR="00967AEC" w:rsidRPr="00A75A06" w:rsidRDefault="00967AEC" w:rsidP="00967AEC">
      <w:pPr>
        <w:spacing w:line="276" w:lineRule="auto"/>
        <w:jc w:val="both"/>
      </w:pPr>
      <w:r w:rsidRPr="00A75A06">
        <w:t xml:space="preserve">  </w:t>
      </w:r>
    </w:p>
    <w:p w14:paraId="2F0B24ED" w14:textId="77777777" w:rsidR="00967AEC" w:rsidRPr="00A75A06" w:rsidRDefault="00967AEC" w:rsidP="00967AEC">
      <w:pPr>
        <w:spacing w:after="120" w:line="276" w:lineRule="auto"/>
        <w:jc w:val="both"/>
      </w:pPr>
      <w:r w:rsidRPr="00A75A06">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59946AD1" w14:textId="77777777" w:rsidR="00967AEC" w:rsidRPr="00A75A06" w:rsidRDefault="00967AEC" w:rsidP="00967AEC">
      <w:pPr>
        <w:numPr>
          <w:ilvl w:val="0"/>
          <w:numId w:val="18"/>
        </w:numPr>
        <w:spacing w:line="276" w:lineRule="auto"/>
        <w:jc w:val="both"/>
      </w:pPr>
      <w:r w:rsidRPr="00A75A06">
        <w:t xml:space="preserve">The Maximum of either the largest value of the Mitigated Offer Cap for Generation Resource C, as determined above, divided by the absolute value of its shift factor on the constraint or the currently effective Low System-Wide Offer Cap (LCAP) pursuant to subsection (g) of P.U.C. </w:t>
      </w:r>
      <w:r w:rsidRPr="00A75A06">
        <w:rPr>
          <w:smallCaps/>
        </w:rPr>
        <w:t xml:space="preserve">Subst. </w:t>
      </w:r>
      <w:r w:rsidRPr="00A75A06">
        <w:t>R. 25.505, Resource Adequacy in the Electric Reliability Council of Texas Power Region.</w:t>
      </w:r>
    </w:p>
    <w:p w14:paraId="2DD2C226" w14:textId="77777777" w:rsidR="00967AEC" w:rsidRPr="00A75A06" w:rsidRDefault="00967AEC" w:rsidP="00967AEC">
      <w:pPr>
        <w:spacing w:line="276" w:lineRule="auto"/>
        <w:jc w:val="both"/>
      </w:pPr>
    </w:p>
    <w:p w14:paraId="096EE6B4" w14:textId="77777777" w:rsidR="00967AEC" w:rsidRPr="00A75A06" w:rsidRDefault="00967AEC" w:rsidP="00967AEC">
      <w:pPr>
        <w:spacing w:after="120" w:line="276" w:lineRule="auto"/>
        <w:jc w:val="both"/>
      </w:pPr>
      <w:r w:rsidRPr="00A75A06">
        <w:t>When a constraint meets the trigger condition described in Section 3.6.1 and accumulates a net margin that exceeds $95,000/MW as described in Section 3.6.2, ERCOT shall:</w:t>
      </w:r>
    </w:p>
    <w:p w14:paraId="7E953205" w14:textId="77777777" w:rsidR="00967AEC" w:rsidRPr="00A75A06" w:rsidRDefault="00967AEC" w:rsidP="00967AEC">
      <w:pPr>
        <w:spacing w:line="276" w:lineRule="auto"/>
        <w:ind w:left="720" w:hanging="720"/>
        <w:jc w:val="both"/>
      </w:pPr>
      <w:r w:rsidRPr="00A75A06">
        <w:t>1.</w:t>
      </w:r>
      <w:r w:rsidRPr="00A75A06">
        <w:tab/>
        <w:t>As soon as practicable, but not more than ten (10) business days after the triggers are met, review transmission outages and recall outages that are contributing to overloading the constraint(s), if feasible.</w:t>
      </w:r>
    </w:p>
    <w:p w14:paraId="3CACF795" w14:textId="77777777" w:rsidR="00967AEC" w:rsidRPr="00A75A06" w:rsidRDefault="00967AEC" w:rsidP="00967AEC">
      <w:pPr>
        <w:spacing w:line="276" w:lineRule="auto"/>
        <w:ind w:left="720" w:hanging="720"/>
        <w:jc w:val="both"/>
      </w:pPr>
      <w:r w:rsidRPr="00A75A06">
        <w:t>2.</w:t>
      </w:r>
      <w:r w:rsidRPr="00A75A06">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52A2DC14" w14:textId="77777777" w:rsidR="00967AEC" w:rsidRPr="00A75A06" w:rsidRDefault="00967AEC" w:rsidP="00967AEC">
      <w:pPr>
        <w:spacing w:line="276" w:lineRule="auto"/>
        <w:ind w:left="720" w:hanging="720"/>
        <w:jc w:val="both"/>
      </w:pPr>
      <w:r w:rsidRPr="00A75A06">
        <w:lastRenderedPageBreak/>
        <w:t>3.</w:t>
      </w:r>
      <w:r w:rsidRPr="00A75A06">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CE1DA02" w14:textId="77777777" w:rsidR="00967AEC" w:rsidRPr="00A75A06" w:rsidRDefault="00967AEC" w:rsidP="00967AEC">
      <w:pPr>
        <w:spacing w:line="276" w:lineRule="auto"/>
        <w:ind w:left="720" w:hanging="720"/>
        <w:jc w:val="both"/>
      </w:pPr>
      <w:r w:rsidRPr="00A75A06">
        <w:t>4.</w:t>
      </w:r>
      <w:r w:rsidRPr="00A75A06">
        <w:tab/>
        <w:t>Perform a detailed review of the constraint(s) that is irresolvable by SCED, and in the next annual Regional Transmission Plan, identify projects that will mitigate the risk of future recurrence of the condition, if any.</w:t>
      </w:r>
    </w:p>
    <w:p w14:paraId="0F756A67" w14:textId="77777777" w:rsidR="00967AEC" w:rsidRPr="00A75A06" w:rsidRDefault="00967AEC" w:rsidP="00967AEC">
      <w:pPr>
        <w:spacing w:line="276" w:lineRule="auto"/>
        <w:jc w:val="both"/>
      </w:pPr>
    </w:p>
    <w:p w14:paraId="267FA592" w14:textId="77777777" w:rsidR="00967AEC" w:rsidRPr="00A75A06" w:rsidRDefault="00967AEC" w:rsidP="00967AEC">
      <w:pPr>
        <w:spacing w:line="276" w:lineRule="auto"/>
        <w:jc w:val="both"/>
      </w:pPr>
      <w:r w:rsidRPr="00A75A06">
        <w:t>Additionally, at the end of the calendar year, for all constraints that have a shadow price cap set in accordance with this section, ERCOT will:</w:t>
      </w:r>
    </w:p>
    <w:p w14:paraId="09FF95B4" w14:textId="77777777" w:rsidR="00967AEC" w:rsidRPr="00A75A06" w:rsidRDefault="00967AEC" w:rsidP="00967AEC">
      <w:pPr>
        <w:numPr>
          <w:ilvl w:val="0"/>
          <w:numId w:val="17"/>
        </w:numPr>
        <w:spacing w:line="276" w:lineRule="auto"/>
        <w:contextualSpacing/>
        <w:jc w:val="both"/>
      </w:pPr>
      <w:proofErr w:type="gramStart"/>
      <w:r w:rsidRPr="00A75A06">
        <w:t>Again</w:t>
      </w:r>
      <w:proofErr w:type="gramEnd"/>
      <w:r w:rsidRPr="00A75A06">
        <w:t xml:space="preserve"> determine Generation Resource C and D, as described in item C and D above; and,</w:t>
      </w:r>
    </w:p>
    <w:p w14:paraId="2D1ECEB1" w14:textId="77777777" w:rsidR="00967AEC" w:rsidRPr="00A75A06" w:rsidRDefault="00967AEC" w:rsidP="00967AEC">
      <w:pPr>
        <w:numPr>
          <w:ilvl w:val="0"/>
          <w:numId w:val="17"/>
        </w:numPr>
        <w:spacing w:line="276" w:lineRule="auto"/>
        <w:contextualSpacing/>
        <w:jc w:val="both"/>
      </w:pPr>
      <w:r w:rsidRPr="00A75A06">
        <w:t>Reset the Shadow Price Cap for each of the SCED irresolvable constraints to the minimum of E or F above for that constraint.  These changes shall be become effective in January of the next year.</w:t>
      </w:r>
    </w:p>
    <w:p w14:paraId="11EC2DE7" w14:textId="77777777" w:rsidR="00967AEC" w:rsidRPr="00A75A06" w:rsidRDefault="00967AEC" w:rsidP="00967AEC">
      <w:pPr>
        <w:numPr>
          <w:ilvl w:val="0"/>
          <w:numId w:val="17"/>
        </w:numPr>
        <w:spacing w:line="276" w:lineRule="auto"/>
        <w:contextualSpacing/>
        <w:jc w:val="both"/>
      </w:pPr>
      <w:r w:rsidRPr="00A75A06">
        <w:t>Reset the Shadow Price Cap for each constraint determined to be resolvable by SCED to the appropriate generic value as defined in Section 3.5.</w:t>
      </w:r>
    </w:p>
    <w:p w14:paraId="2CA9A2FA" w14:textId="77777777" w:rsidR="00967AEC" w:rsidRPr="00A75A06" w:rsidRDefault="00967AEC" w:rsidP="00967AEC">
      <w:pPr>
        <w:spacing w:line="276" w:lineRule="auto"/>
        <w:contextualSpacing/>
        <w:jc w:val="both"/>
      </w:pPr>
    </w:p>
    <w:p w14:paraId="02DE232C" w14:textId="77777777" w:rsidR="00967AEC" w:rsidRPr="00A75A06" w:rsidRDefault="00967AEC" w:rsidP="00967AEC">
      <w:pPr>
        <w:spacing w:line="276" w:lineRule="auto"/>
        <w:contextualSpacing/>
        <w:jc w:val="both"/>
      </w:pPr>
      <w:r w:rsidRPr="00A75A06">
        <w:t>The IMM may initiate re-evaluation of the maximum Shadow Price of the constraint if it is identified that the constraint can be resolvable.  This will reset the constraint net margin calculation.</w:t>
      </w:r>
    </w:p>
    <w:p w14:paraId="1EF7F400" w14:textId="77777777" w:rsidR="00967AEC" w:rsidRPr="00A75A06" w:rsidRDefault="00967AEC" w:rsidP="00967AEC">
      <w:pPr>
        <w:keepNext/>
        <w:tabs>
          <w:tab w:val="left" w:pos="1080"/>
        </w:tabs>
        <w:spacing w:before="240" w:after="240"/>
        <w:ind w:left="1080" w:hanging="1080"/>
        <w:outlineLvl w:val="2"/>
        <w:rPr>
          <w:b/>
          <w:bCs/>
          <w:i/>
          <w:szCs w:val="20"/>
          <w:lang w:val="x-none" w:eastAsia="x-none"/>
        </w:rPr>
      </w:pPr>
      <w:bookmarkStart w:id="75" w:name="_Toc301874771"/>
      <w:bookmarkStart w:id="76" w:name="_Toc302383753"/>
      <w:bookmarkStart w:id="77" w:name="_Toc384823710"/>
      <w:r w:rsidRPr="00A75A06">
        <w:rPr>
          <w:b/>
          <w:bCs/>
          <w:i/>
          <w:szCs w:val="20"/>
          <w:lang w:val="x-none" w:eastAsia="x-none"/>
        </w:rPr>
        <w:t>3.6.3</w:t>
      </w:r>
      <w:r w:rsidRPr="00A75A06">
        <w:rPr>
          <w:b/>
          <w:bCs/>
          <w:i/>
          <w:szCs w:val="20"/>
          <w:lang w:val="x-none" w:eastAsia="x-none"/>
        </w:rPr>
        <w:tab/>
        <w:t>The Constraint Net Margin Calculation</w:t>
      </w:r>
      <w:bookmarkEnd w:id="75"/>
      <w:bookmarkEnd w:id="76"/>
      <w:r w:rsidRPr="00A75A06">
        <w:rPr>
          <w:b/>
          <w:bCs/>
          <w:i/>
          <w:szCs w:val="20"/>
          <w:lang w:val="x-none" w:eastAsia="x-none"/>
        </w:rPr>
        <w:t xml:space="preserve"> for Constraints that Have Met the Trigger Conditions in Section 3.6.1</w:t>
      </w:r>
      <w:bookmarkEnd w:id="77"/>
    </w:p>
    <w:p w14:paraId="29587381" w14:textId="77777777" w:rsidR="00967AEC" w:rsidRPr="00A75A06" w:rsidRDefault="00967AEC" w:rsidP="00967AEC">
      <w:pPr>
        <w:spacing w:line="276" w:lineRule="auto"/>
        <w:jc w:val="both"/>
      </w:pPr>
      <w:r w:rsidRPr="00A75A06">
        <w:t>Each constraint that has met the trigger conditions in Section 3.6.1, Trigger for Modification of the Shadow Price Cap for a Constraint that is Consistently Irresolvable in SCED, will be assigned a unique net margin value calculated as follows:</w:t>
      </w:r>
    </w:p>
    <w:p w14:paraId="4153DBA1" w14:textId="77777777" w:rsidR="00967AEC" w:rsidRPr="00A75A06" w:rsidRDefault="00967AEC" w:rsidP="00967AEC">
      <w:pPr>
        <w:numPr>
          <w:ilvl w:val="0"/>
          <w:numId w:val="16"/>
        </w:numPr>
        <w:spacing w:line="276" w:lineRule="auto"/>
        <w:contextualSpacing/>
        <w:jc w:val="both"/>
      </w:pPr>
      <w:r w:rsidRPr="00A75A06">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491D7911" w14:textId="77777777" w:rsidR="00967AEC" w:rsidRPr="00A75A06" w:rsidRDefault="00967AEC" w:rsidP="00967AEC">
      <w:pPr>
        <w:numPr>
          <w:ilvl w:val="0"/>
          <w:numId w:val="16"/>
        </w:numPr>
        <w:spacing w:line="276" w:lineRule="auto"/>
        <w:contextualSpacing/>
        <w:jc w:val="both"/>
      </w:pPr>
      <w:r w:rsidRPr="00A75A06">
        <w:t>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w:t>
      </w:r>
      <w:proofErr w:type="gramStart"/>
      <w:r w:rsidRPr="00A75A06">
        <w:t>i.e.</w:t>
      </w:r>
      <w:proofErr w:type="gramEnd"/>
      <w:r w:rsidRPr="00A75A06">
        <w:t xml:space="preserve"> the constraint net margin calculation starts with the first operating day in the current calendar year during which the constraint meets the trigger conditions described in Section 3.6.1). </w:t>
      </w:r>
    </w:p>
    <w:p w14:paraId="0ABA6941" w14:textId="77777777" w:rsidR="00967AEC" w:rsidRPr="00A75A06" w:rsidRDefault="00967AEC" w:rsidP="00967AEC">
      <w:pPr>
        <w:numPr>
          <w:ilvl w:val="0"/>
          <w:numId w:val="16"/>
        </w:numPr>
        <w:spacing w:line="276" w:lineRule="auto"/>
        <w:contextualSpacing/>
        <w:jc w:val="both"/>
      </w:pPr>
      <w:r w:rsidRPr="00A75A06">
        <w:t>The Proxy Operating Cost (POC) in $/MWh used in step 2 for each of these constraints equals 10 times the Fuel Index Price as defined in the Protocol Section 2, Definitions and Acronyms, for the Business Day previous to the current Operating Day.</w:t>
      </w:r>
    </w:p>
    <w:p w14:paraId="2C64A18E" w14:textId="77777777" w:rsidR="00967AEC" w:rsidRPr="00A75A06" w:rsidRDefault="00967AEC" w:rsidP="00967AEC">
      <w:pPr>
        <w:numPr>
          <w:ilvl w:val="0"/>
          <w:numId w:val="16"/>
        </w:numPr>
        <w:spacing w:line="276" w:lineRule="auto"/>
        <w:contextualSpacing/>
        <w:jc w:val="both"/>
      </w:pPr>
      <w:r w:rsidRPr="00A75A06">
        <w:lastRenderedPageBreak/>
        <w:t xml:space="preserve">All constraint net margin values for these constraints that will be carried to the next calendar year will be reset to zero at the start of the next calendar year and a new running sum will be calculated daily.  </w:t>
      </w:r>
    </w:p>
    <w:p w14:paraId="2B968E3E" w14:textId="77777777" w:rsidR="00967AEC" w:rsidRPr="00A75A06" w:rsidRDefault="00967AEC" w:rsidP="00967AEC">
      <w:pPr>
        <w:ind w:left="720"/>
        <w:contextualSpacing/>
        <w:jc w:val="both"/>
      </w:pPr>
    </w:p>
    <w:p w14:paraId="49DBA934" w14:textId="77777777" w:rsidR="00967AEC" w:rsidRPr="00A75A06" w:rsidRDefault="00967AEC" w:rsidP="00967AEC">
      <w:pPr>
        <w:keepNext/>
        <w:spacing w:after="240"/>
        <w:outlineLvl w:val="0"/>
        <w:rPr>
          <w:b/>
          <w:bCs/>
          <w:kern w:val="32"/>
          <w:sz w:val="28"/>
          <w:szCs w:val="32"/>
          <w:lang w:val="x-none" w:eastAsia="x-none"/>
        </w:rPr>
      </w:pPr>
      <w:bookmarkStart w:id="78" w:name="_Toc302383754"/>
      <w:bookmarkStart w:id="79" w:name="_Toc384823711"/>
      <w:r w:rsidRPr="00A75A06">
        <w:rPr>
          <w:b/>
          <w:caps/>
          <w:szCs w:val="20"/>
        </w:rPr>
        <w:t>4.</w:t>
      </w:r>
      <w:r w:rsidRPr="00A75A06">
        <w:rPr>
          <w:b/>
          <w:caps/>
          <w:szCs w:val="20"/>
        </w:rPr>
        <w:tab/>
        <w:t>Power Balance Shadow Price Cap</w:t>
      </w:r>
      <w:bookmarkEnd w:id="78"/>
      <w:bookmarkEnd w:id="79"/>
    </w:p>
    <w:p w14:paraId="0AF71114" w14:textId="77777777" w:rsidR="00967AEC" w:rsidRPr="00A75A06" w:rsidRDefault="00967AEC" w:rsidP="00967AEC">
      <w:pPr>
        <w:keepNext/>
        <w:tabs>
          <w:tab w:val="left" w:pos="900"/>
        </w:tabs>
        <w:spacing w:before="240" w:after="240"/>
        <w:ind w:left="900" w:hanging="900"/>
        <w:outlineLvl w:val="1"/>
        <w:rPr>
          <w:b/>
          <w:szCs w:val="20"/>
        </w:rPr>
      </w:pPr>
      <w:bookmarkStart w:id="80" w:name="_Toc302383755"/>
      <w:bookmarkStart w:id="81" w:name="_Toc384823712"/>
      <w:r w:rsidRPr="00A75A06">
        <w:rPr>
          <w:b/>
          <w:szCs w:val="20"/>
        </w:rPr>
        <w:t>4.1</w:t>
      </w:r>
      <w:r w:rsidRPr="00A75A06">
        <w:rPr>
          <w:b/>
          <w:szCs w:val="20"/>
        </w:rPr>
        <w:tab/>
        <w:t>The Power Balance Penalty</w:t>
      </w:r>
      <w:bookmarkEnd w:id="80"/>
      <w:bookmarkEnd w:id="81"/>
    </w:p>
    <w:p w14:paraId="4356CFEE" w14:textId="77777777" w:rsidR="00967AEC" w:rsidRPr="00A75A06" w:rsidRDefault="00967AEC" w:rsidP="00967AEC">
      <w:pPr>
        <w:spacing w:line="276" w:lineRule="auto"/>
        <w:jc w:val="both"/>
      </w:pPr>
      <w:r w:rsidRPr="00A75A06">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A75A06">
        <w:t>i.e.</w:t>
      </w:r>
      <w:proofErr w:type="gramEnd"/>
      <w:r w:rsidRPr="00A75A06">
        <w:t xml:space="preserv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w:t>
      </w:r>
      <w:proofErr w:type="gramStart"/>
      <w:r w:rsidRPr="00A75A06">
        <w:t>i.e.</w:t>
      </w:r>
      <w:proofErr w:type="gramEnd"/>
      <w:r w:rsidRPr="00A75A06">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14:paraId="7473C8FB" w14:textId="77777777" w:rsidR="00967AEC" w:rsidRPr="00A75A06" w:rsidRDefault="00967AEC" w:rsidP="00967AEC">
      <w:pPr>
        <w:spacing w:line="276" w:lineRule="auto"/>
        <w:jc w:val="both"/>
      </w:pPr>
    </w:p>
    <w:p w14:paraId="18F23820" w14:textId="77777777" w:rsidR="00967AEC" w:rsidRPr="00A75A06" w:rsidRDefault="00967AEC" w:rsidP="00967AEC">
      <w:pPr>
        <w:spacing w:line="276" w:lineRule="auto"/>
        <w:jc w:val="both"/>
      </w:pPr>
      <w:r w:rsidRPr="00A75A06">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A75A06">
        <w:t>Resources</w:t>
      </w:r>
      <w:proofErr w:type="gramEnd"/>
      <w:r w:rsidRPr="00A75A06">
        <w:t xml:space="preserve"> and the objective function is minimized with the Power Balance penalty determined by MW amount of the Power Balance constraint violation.  </w:t>
      </w:r>
    </w:p>
    <w:p w14:paraId="1F5FEFAE" w14:textId="77777777" w:rsidR="00967AEC" w:rsidRPr="00A75A06" w:rsidRDefault="00967AEC" w:rsidP="00967AEC">
      <w:pPr>
        <w:spacing w:line="276" w:lineRule="auto"/>
        <w:jc w:val="both"/>
      </w:pPr>
    </w:p>
    <w:p w14:paraId="3E7AA7B3" w14:textId="77777777" w:rsidR="00967AEC" w:rsidRPr="00A75A06" w:rsidRDefault="00967AEC" w:rsidP="00967AEC">
      <w:pPr>
        <w:spacing w:after="240" w:line="276" w:lineRule="auto"/>
        <w:jc w:val="both"/>
      </w:pPr>
      <w:r w:rsidRPr="00A75A06">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206397B7"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02804E6E" w14:textId="77777777" w:rsidR="00967AEC" w:rsidRPr="00A75A06" w:rsidRDefault="00967AEC" w:rsidP="004C7488">
            <w:pPr>
              <w:spacing w:before="120" w:after="240"/>
              <w:rPr>
                <w:b/>
                <w:i/>
              </w:rPr>
            </w:pPr>
            <w:bookmarkStart w:id="82" w:name="_Toc302383756"/>
            <w:bookmarkStart w:id="83" w:name="_Toc384823713"/>
            <w:r w:rsidRPr="00A75A06">
              <w:rPr>
                <w:b/>
                <w:i/>
              </w:rPr>
              <w:t>[OBDRR020:  Replace Section 4.1 above with the following upon system implementation of the Real-Time Co-Optimization (RTC) project:]</w:t>
            </w:r>
          </w:p>
          <w:p w14:paraId="0F4D819E" w14:textId="77777777" w:rsidR="00967AEC" w:rsidRPr="00A75A06" w:rsidRDefault="00967AEC" w:rsidP="004C7488">
            <w:pPr>
              <w:spacing w:line="276" w:lineRule="auto"/>
              <w:jc w:val="both"/>
            </w:pPr>
            <w:r w:rsidRPr="00A75A06">
              <w:lastRenderedPageBreak/>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w:t>
            </w:r>
            <w:proofErr w:type="gramStart"/>
            <w:r w:rsidRPr="00A75A06">
              <w:t>i.e.</w:t>
            </w:r>
            <w:proofErr w:type="gramEnd"/>
            <w:r w:rsidRPr="00A75A06">
              <w:t xml:space="preserv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w:t>
            </w:r>
            <w:proofErr w:type="gramStart"/>
            <w:r w:rsidRPr="00A75A06">
              <w:t>i.e.</w:t>
            </w:r>
            <w:proofErr w:type="gramEnd"/>
            <w:r w:rsidRPr="00A75A06">
              <w:t xml:space="preserv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ERCOT Board approval. </w:t>
            </w:r>
          </w:p>
          <w:p w14:paraId="2B7251F5" w14:textId="77777777" w:rsidR="00967AEC" w:rsidRPr="00A75A06" w:rsidRDefault="00967AEC" w:rsidP="004C7488">
            <w:pPr>
              <w:spacing w:line="276" w:lineRule="auto"/>
              <w:jc w:val="both"/>
            </w:pPr>
          </w:p>
          <w:p w14:paraId="5BBF0064" w14:textId="77777777" w:rsidR="00967AEC" w:rsidRPr="00A75A06" w:rsidRDefault="00967AEC" w:rsidP="004C7488">
            <w:pPr>
              <w:spacing w:line="276" w:lineRule="auto"/>
              <w:jc w:val="both"/>
            </w:pPr>
            <w:r w:rsidRPr="00A75A06">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rsidRPr="00A75A06">
              <w:t>Resources</w:t>
            </w:r>
            <w:proofErr w:type="gramEnd"/>
            <w:r w:rsidRPr="00A75A06">
              <w:t xml:space="preserve"> and the objective function is minimized with the Power Balance penalty determined by MW amount of the Power Balance constraint violation.  </w:t>
            </w:r>
          </w:p>
          <w:p w14:paraId="497ED4BE" w14:textId="77777777" w:rsidR="00967AEC" w:rsidRPr="00A75A06" w:rsidRDefault="00967AEC" w:rsidP="004C7488">
            <w:pPr>
              <w:spacing w:line="276" w:lineRule="auto"/>
              <w:jc w:val="both"/>
            </w:pPr>
          </w:p>
          <w:p w14:paraId="21B463C1" w14:textId="77777777" w:rsidR="00967AEC" w:rsidRPr="00A75A06" w:rsidRDefault="00967AEC" w:rsidP="004C7488">
            <w:pPr>
              <w:spacing w:line="276" w:lineRule="auto"/>
              <w:jc w:val="both"/>
            </w:pPr>
            <w:r w:rsidRPr="00A75A06">
              <w:t>In the ERCOT design, SCED implements the under-generation Power Balance Penalty Price as a single value</w:t>
            </w:r>
            <w:ins w:id="84" w:author="ERCOT" w:date="2021-12-07T16:12:00Z">
              <w:r>
                <w:t xml:space="preserve"> equal to the effective Value of Lost Load (VOLL) plus the effective Real-Time System-Wide Offer Cap (RTSWCAP) plus $0.01/MWh</w:t>
              </w:r>
            </w:ins>
            <w:del w:id="85" w:author="ERCOT" w:date="2021-12-07T16:12:00Z">
              <w:r w:rsidRPr="00A75A06" w:rsidDel="000527EB">
                <w:delText>, which is either (a) $11,000.01/MWh when the Value of Lost Load (VOLL) is equal to the High System-Wide Offer Cap (HCAP), or (b) $4,000.01/MWh when the VOLL is set to the LCAP</w:delText>
              </w:r>
            </w:del>
            <w:r w:rsidRPr="00A75A06">
              <w:t>.  This value determines the maximum System Lambda for a given amount of the Power Balance Constraint violation within the optimization.  The SCED over-generation Power Balance Penalty Price is -$250/MWh.</w:t>
            </w:r>
          </w:p>
        </w:tc>
      </w:tr>
    </w:tbl>
    <w:p w14:paraId="27C00E97" w14:textId="77777777" w:rsidR="00967AEC" w:rsidRPr="00A75A06" w:rsidRDefault="00967AEC" w:rsidP="00967AEC">
      <w:pPr>
        <w:keepNext/>
        <w:tabs>
          <w:tab w:val="left" w:pos="900"/>
        </w:tabs>
        <w:spacing w:before="480" w:after="240"/>
        <w:ind w:left="900" w:hanging="900"/>
        <w:outlineLvl w:val="1"/>
        <w:rPr>
          <w:b/>
          <w:szCs w:val="20"/>
        </w:rPr>
      </w:pPr>
      <w:r w:rsidRPr="00A75A06">
        <w:rPr>
          <w:b/>
          <w:szCs w:val="20"/>
        </w:rPr>
        <w:lastRenderedPageBreak/>
        <w:t>4.2</w:t>
      </w:r>
      <w:r w:rsidRPr="00A75A06">
        <w:rPr>
          <w:b/>
          <w:szCs w:val="20"/>
        </w:rPr>
        <w:tab/>
        <w:t>Factors Considered in the Development of the Power Balance Penalty Curve</w:t>
      </w:r>
      <w:bookmarkEnd w:id="82"/>
      <w:bookmarkEnd w:id="83"/>
    </w:p>
    <w:p w14:paraId="0DFC78CC" w14:textId="77777777" w:rsidR="00967AEC" w:rsidRPr="00A75A06" w:rsidRDefault="00967AEC" w:rsidP="00967AEC">
      <w:pPr>
        <w:spacing w:line="276" w:lineRule="auto"/>
        <w:ind w:left="60"/>
        <w:jc w:val="both"/>
      </w:pPr>
      <w:r w:rsidRPr="00A75A06">
        <w:t xml:space="preserve">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w:t>
      </w:r>
      <w:r w:rsidRPr="00A75A06">
        <w:lastRenderedPageBreak/>
        <w:t>Ancillary Service capacity used to achieve system power balance and the market value of the energy deployed from these Regulation Ancillary Service Generation Resources.</w:t>
      </w:r>
    </w:p>
    <w:p w14:paraId="29B2D798" w14:textId="77777777" w:rsidR="00967AEC" w:rsidRPr="00A75A06" w:rsidRDefault="00967AEC" w:rsidP="00967AEC">
      <w:pPr>
        <w:spacing w:line="276" w:lineRule="auto"/>
        <w:ind w:left="60"/>
        <w:jc w:val="both"/>
      </w:pPr>
    </w:p>
    <w:p w14:paraId="4D059F82" w14:textId="77777777" w:rsidR="00967AEC" w:rsidRPr="00A75A06" w:rsidRDefault="00967AEC" w:rsidP="00967AEC">
      <w:pPr>
        <w:spacing w:line="276" w:lineRule="auto"/>
        <w:jc w:val="both"/>
      </w:pPr>
      <w:r w:rsidRPr="00A75A06">
        <w:t>The factors considered by ERCOT in its qualitative analysis, include the following:</w:t>
      </w:r>
    </w:p>
    <w:p w14:paraId="6BC52E64" w14:textId="77777777" w:rsidR="00967AEC" w:rsidRPr="00A75A06" w:rsidRDefault="00967AEC" w:rsidP="00967AEC">
      <w:pPr>
        <w:numPr>
          <w:ilvl w:val="0"/>
          <w:numId w:val="11"/>
        </w:numPr>
        <w:spacing w:before="240" w:line="276" w:lineRule="auto"/>
        <w:contextualSpacing/>
        <w:jc w:val="both"/>
      </w:pPr>
      <w:r w:rsidRPr="00A75A06">
        <w:t>The amount of regulation that can be sacrificed without affecting reliability,</w:t>
      </w:r>
    </w:p>
    <w:p w14:paraId="0691AF50" w14:textId="77777777" w:rsidR="00967AEC" w:rsidRPr="00A75A06" w:rsidRDefault="00967AEC" w:rsidP="00967AEC">
      <w:pPr>
        <w:numPr>
          <w:ilvl w:val="0"/>
          <w:numId w:val="11"/>
        </w:numPr>
        <w:spacing w:line="276" w:lineRule="auto"/>
        <w:contextualSpacing/>
        <w:jc w:val="both"/>
      </w:pPr>
      <w:r w:rsidRPr="00A75A06">
        <w:t>The PUCT defined System Wide Offer Cap (SWCAP),</w:t>
      </w:r>
    </w:p>
    <w:p w14:paraId="1DFF42A4" w14:textId="77777777" w:rsidR="00967AEC" w:rsidRPr="00A75A06" w:rsidRDefault="00967AEC" w:rsidP="00967AEC">
      <w:pPr>
        <w:numPr>
          <w:ilvl w:val="0"/>
          <w:numId w:val="11"/>
        </w:numPr>
        <w:spacing w:line="276" w:lineRule="auto"/>
        <w:contextualSpacing/>
        <w:jc w:val="both"/>
      </w:pPr>
      <w:r w:rsidRPr="00A75A06">
        <w:t>The expected percentage of intervals with SCED Up Ramp scarcity,</w:t>
      </w:r>
    </w:p>
    <w:p w14:paraId="64AC585B" w14:textId="77777777" w:rsidR="00967AEC" w:rsidRPr="00A75A06" w:rsidRDefault="00967AEC" w:rsidP="00967AEC">
      <w:pPr>
        <w:numPr>
          <w:ilvl w:val="0"/>
          <w:numId w:val="11"/>
        </w:numPr>
        <w:spacing w:line="276" w:lineRule="auto"/>
        <w:contextualSpacing/>
        <w:jc w:val="both"/>
      </w:pPr>
      <w:r w:rsidRPr="00A75A06">
        <w:t>The expected extent of Ancillary Service deployment by operators during intervals with capacity scarcity, and</w:t>
      </w:r>
    </w:p>
    <w:p w14:paraId="42C67F8A" w14:textId="77777777" w:rsidR="00967AEC" w:rsidRPr="00A75A06" w:rsidRDefault="00967AEC" w:rsidP="00967AEC">
      <w:pPr>
        <w:numPr>
          <w:ilvl w:val="0"/>
          <w:numId w:val="11"/>
        </w:numPr>
        <w:spacing w:after="240" w:line="276" w:lineRule="auto"/>
        <w:contextualSpacing/>
        <w:jc w:val="both"/>
      </w:pPr>
      <w:r w:rsidRPr="00A75A06">
        <w:t>The transmission constraint penalty values.</w:t>
      </w:r>
    </w:p>
    <w:p w14:paraId="54179ADD" w14:textId="77777777" w:rsidR="00967AEC" w:rsidRPr="00A75A06" w:rsidRDefault="00967AEC" w:rsidP="00967AEC">
      <w:pPr>
        <w:spacing w:after="240" w:line="276" w:lineRule="auto"/>
        <w:jc w:val="both"/>
      </w:pPr>
      <w:r w:rsidRPr="00A75A06">
        <w:t>The following discussion describes the details of these factors as they affect the Power Balance Penalty amounts.</w:t>
      </w:r>
    </w:p>
    <w:p w14:paraId="289CDFF0" w14:textId="77777777" w:rsidR="00967AEC" w:rsidRPr="00A75A06" w:rsidRDefault="00967AEC" w:rsidP="00967AEC">
      <w:pPr>
        <w:spacing w:line="276" w:lineRule="auto"/>
        <w:jc w:val="both"/>
      </w:pPr>
      <w:r w:rsidRPr="00A75A06">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w:t>
      </w:r>
      <w:proofErr w:type="gramStart"/>
      <w:r w:rsidRPr="00A75A06">
        <w:t>under generation</w:t>
      </w:r>
      <w:proofErr w:type="gramEnd"/>
      <w:r w:rsidRPr="00A75A06">
        <w:t xml:space="preserve">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A75A06">
        <w:rPr>
          <w:color w:val="FF0000"/>
        </w:rPr>
        <w:t xml:space="preserve"> </w:t>
      </w:r>
      <w:r w:rsidRPr="00A75A06">
        <w:t xml:space="preserve">In other words, the Power Balance Penalty Curve acts as if it were an energy offer curve for a virtual Generation Resource injecting the amount of the Power Balance mismatch into the ERCOT system. </w:t>
      </w:r>
    </w:p>
    <w:p w14:paraId="2547B0E3" w14:textId="77777777" w:rsidR="00967AEC" w:rsidRPr="00A75A06" w:rsidRDefault="00967AEC" w:rsidP="00967AEC">
      <w:pPr>
        <w:spacing w:line="276" w:lineRule="auto"/>
        <w:jc w:val="both"/>
      </w:pPr>
    </w:p>
    <w:p w14:paraId="4A59BEDE" w14:textId="77777777" w:rsidR="00967AEC" w:rsidRPr="00A75A06" w:rsidRDefault="00967AEC" w:rsidP="00967AEC">
      <w:pPr>
        <w:spacing w:line="276" w:lineRule="auto"/>
        <w:jc w:val="both"/>
      </w:pPr>
      <w:r w:rsidRPr="00A75A06">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6FFC32A5" w14:textId="77777777" w:rsidR="00967AEC" w:rsidRPr="00A75A06" w:rsidRDefault="00967AEC" w:rsidP="00967AEC">
      <w:pPr>
        <w:spacing w:line="276" w:lineRule="auto"/>
        <w:jc w:val="both"/>
      </w:pPr>
    </w:p>
    <w:p w14:paraId="392FE8A4" w14:textId="77777777" w:rsidR="00967AEC" w:rsidRPr="00A75A06" w:rsidRDefault="00967AEC" w:rsidP="00967AEC">
      <w:pPr>
        <w:spacing w:line="276" w:lineRule="auto"/>
        <w:jc w:val="both"/>
      </w:pPr>
      <w:r w:rsidRPr="00A75A06">
        <w:lastRenderedPageBreak/>
        <w:t xml:space="preserve">In ERCOT, the PUCT has determined a maximum offer cap that is representative of supply side pricing associated with the concept of the value of lost load.  By P.U.C. </w:t>
      </w:r>
      <w:r w:rsidRPr="00A75A06">
        <w:rPr>
          <w:smallCaps/>
        </w:rPr>
        <w:t xml:space="preserve">Subst. </w:t>
      </w:r>
      <w:r w:rsidRPr="00A75A06">
        <w:t xml:space="preserve">R. 25.505, Resource Adequacy in the Electric Reliability Council of Texas Power Region, this amount is the High System-Wide Cap and ERCOT selected this amount to serve as the maximum value for the Power Balance Penalty.  </w:t>
      </w:r>
    </w:p>
    <w:p w14:paraId="7DFCA96D" w14:textId="77777777" w:rsidR="00967AEC" w:rsidRPr="00A75A06" w:rsidRDefault="00967AEC" w:rsidP="00967AEC">
      <w:pPr>
        <w:spacing w:line="276" w:lineRule="auto"/>
        <w:jc w:val="both"/>
      </w:pPr>
    </w:p>
    <w:p w14:paraId="60FCB03C" w14:textId="77777777" w:rsidR="00967AEC" w:rsidRPr="00A75A06" w:rsidRDefault="00967AEC" w:rsidP="00967AEC">
      <w:pPr>
        <w:spacing w:line="276" w:lineRule="auto"/>
        <w:jc w:val="both"/>
      </w:pPr>
      <w:r w:rsidRPr="00A75A06">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w:t>
      </w:r>
      <w:proofErr w:type="gramStart"/>
      <w:r w:rsidRPr="00A75A06">
        <w:t>5 minute</w:t>
      </w:r>
      <w:proofErr w:type="gramEnd"/>
      <w:r w:rsidRPr="00A75A06">
        <w:t xml:space="preserv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A75A06">
        <w:t>interval</w:t>
      </w:r>
      <w:proofErr w:type="gramEnd"/>
      <w:r w:rsidRPr="00A75A06">
        <w:t xml:space="preserve"> then the likelihood of Power Balance violation will be less.  On the other </w:t>
      </w:r>
      <w:proofErr w:type="gramStart"/>
      <w:r w:rsidRPr="00A75A06">
        <w:t>hand</w:t>
      </w:r>
      <w:proofErr w:type="gramEnd"/>
      <w:r w:rsidRPr="00A75A06">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5901CE87" w14:textId="77777777" w:rsidR="00967AEC" w:rsidRPr="00A75A06" w:rsidRDefault="00967AEC" w:rsidP="00967AEC">
      <w:pPr>
        <w:spacing w:line="276" w:lineRule="auto"/>
        <w:jc w:val="both"/>
      </w:pPr>
    </w:p>
    <w:p w14:paraId="355CFDFD" w14:textId="77777777" w:rsidR="00967AEC" w:rsidRPr="00A75A06" w:rsidRDefault="00967AEC" w:rsidP="00967AEC">
      <w:pPr>
        <w:spacing w:line="276" w:lineRule="auto"/>
        <w:jc w:val="both"/>
      </w:pPr>
      <w:r w:rsidRPr="00A75A06">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4B88B0CC" w14:textId="77777777" w:rsidR="00967AEC" w:rsidRPr="00A75A06" w:rsidRDefault="00967AEC" w:rsidP="00967AEC">
      <w:pPr>
        <w:spacing w:line="276" w:lineRule="auto"/>
        <w:jc w:val="both"/>
      </w:pPr>
    </w:p>
    <w:p w14:paraId="55F34C70" w14:textId="77777777" w:rsidR="00967AEC" w:rsidRPr="00A75A06" w:rsidRDefault="00967AEC" w:rsidP="00967AEC">
      <w:pPr>
        <w:spacing w:after="240" w:line="276" w:lineRule="auto"/>
        <w:jc w:val="both"/>
      </w:pPr>
      <w:r w:rsidRPr="00A75A06">
        <w:lastRenderedPageBreak/>
        <w:t>Additionally, Protocols limit both the Energy Offer Curves (“EOCs”)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2B27864D"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71C845B8" w14:textId="77777777" w:rsidR="00967AEC" w:rsidRPr="00A75A06" w:rsidRDefault="00967AEC" w:rsidP="004C7488">
            <w:pPr>
              <w:spacing w:before="120" w:after="240"/>
              <w:rPr>
                <w:b/>
                <w:i/>
              </w:rPr>
            </w:pPr>
            <w:bookmarkStart w:id="86" w:name="_Toc302383757"/>
            <w:bookmarkStart w:id="87" w:name="_Toc384823714"/>
            <w:r w:rsidRPr="00A75A06">
              <w:rPr>
                <w:b/>
                <w:i/>
              </w:rPr>
              <w:t>[OBDRR020:  Delete Section 4.2 above upon system implementation of the Real-Time Co-Optimization (RTC) project:]</w:t>
            </w:r>
          </w:p>
        </w:tc>
      </w:tr>
    </w:tbl>
    <w:p w14:paraId="26580586" w14:textId="77777777" w:rsidR="00967AEC" w:rsidRPr="00A75A06" w:rsidRDefault="00967AEC" w:rsidP="00967AEC">
      <w:pPr>
        <w:keepNext/>
        <w:tabs>
          <w:tab w:val="left" w:pos="900"/>
        </w:tabs>
        <w:spacing w:before="480" w:after="240"/>
        <w:ind w:left="900" w:hanging="900"/>
        <w:outlineLvl w:val="1"/>
        <w:rPr>
          <w:b/>
          <w:szCs w:val="20"/>
        </w:rPr>
      </w:pPr>
      <w:r w:rsidRPr="00A75A06">
        <w:rPr>
          <w:b/>
          <w:szCs w:val="20"/>
        </w:rPr>
        <w:t>4.3</w:t>
      </w:r>
      <w:r w:rsidRPr="00A75A06">
        <w:rPr>
          <w:b/>
          <w:szCs w:val="20"/>
        </w:rPr>
        <w:tab/>
        <w:t>The ERCOT Power Balance Penalty Curve</w:t>
      </w:r>
      <w:bookmarkEnd w:id="86"/>
      <w:bookmarkEnd w:id="87"/>
    </w:p>
    <w:p w14:paraId="19D8BF72" w14:textId="77777777" w:rsidR="00967AEC" w:rsidRPr="00A75A06" w:rsidDel="000527EB" w:rsidRDefault="00967AEC" w:rsidP="00967AEC">
      <w:pPr>
        <w:spacing w:after="240"/>
        <w:rPr>
          <w:del w:id="88" w:author="ERCOT" w:date="2021-12-07T16:12:00Z"/>
          <w:szCs w:val="20"/>
        </w:rPr>
      </w:pPr>
      <w:bookmarkStart w:id="89" w:name="_Toc302383758"/>
      <w:r w:rsidRPr="00A75A06">
        <w:rPr>
          <w:szCs w:val="20"/>
        </w:rPr>
        <w:t xml:space="preserve">Based on the criteria described in Section 4.2, </w:t>
      </w:r>
      <w:r w:rsidRPr="00A75A06">
        <w:rPr>
          <w:iCs/>
          <w:szCs w:val="20"/>
        </w:rPr>
        <w:t>Factors Considered in the Development of the Power Balance Penalty Curve,</w:t>
      </w:r>
      <w:r w:rsidRPr="00A75A06">
        <w:rPr>
          <w:szCs w:val="20"/>
        </w:rPr>
        <w:t xml:space="preserve"> above, the SCED under-generation Power Balance Penalty is shown in </w:t>
      </w:r>
      <w:ins w:id="90" w:author="ERCOT" w:date="2021-12-07T16:12:00Z">
        <w:r>
          <w:rPr>
            <w:szCs w:val="20"/>
          </w:rPr>
          <w:t>the table below</w:t>
        </w:r>
      </w:ins>
      <w:del w:id="91" w:author="ERCOT" w:date="2021-12-07T16:12:00Z">
        <w:r w:rsidRPr="00A75A06" w:rsidDel="000527EB">
          <w:rPr>
            <w:szCs w:val="20"/>
          </w:rPr>
          <w:delText>Figure 4</w:delText>
        </w:r>
      </w:del>
      <w:r w:rsidRPr="00A75A06">
        <w:rPr>
          <w:szCs w:val="20"/>
        </w:rPr>
        <w:t xml:space="preserve">.  The SCED over-generation Power Balance Penalty curve will be set to System-Wide Offer Floor. </w:t>
      </w:r>
    </w:p>
    <w:p w14:paraId="2B35431F" w14:textId="77777777" w:rsidR="00967AEC" w:rsidRPr="00A75A06" w:rsidDel="000527EB" w:rsidRDefault="00967AEC">
      <w:pPr>
        <w:spacing w:after="240"/>
        <w:rPr>
          <w:del w:id="92" w:author="ERCOT" w:date="2021-12-07T16:12:00Z"/>
          <w:b/>
          <w:iCs/>
          <w:sz w:val="28"/>
          <w:szCs w:val="20"/>
          <w:u w:val="single"/>
          <w:lang w:eastAsia="x-none"/>
        </w:rPr>
        <w:pPrChange w:id="93" w:author="ERCOT" w:date="2021-12-07T16:12:00Z">
          <w:pPr>
            <w:spacing w:before="120" w:after="120"/>
            <w:jc w:val="center"/>
          </w:pPr>
        </w:pPrChange>
      </w:pPr>
    </w:p>
    <w:p w14:paraId="355CB369" w14:textId="77777777" w:rsidR="00967AEC" w:rsidRPr="00A75A06" w:rsidDel="000527EB" w:rsidRDefault="00967AEC">
      <w:pPr>
        <w:spacing w:after="240"/>
        <w:rPr>
          <w:del w:id="94" w:author="ERCOT" w:date="2021-12-07T16:12:00Z"/>
          <w:b/>
          <w:iCs/>
          <w:sz w:val="28"/>
          <w:szCs w:val="20"/>
          <w:u w:val="single"/>
          <w:lang w:eastAsia="x-none"/>
        </w:rPr>
        <w:pPrChange w:id="95" w:author="ERCOT" w:date="2021-12-07T16:12:00Z">
          <w:pPr>
            <w:spacing w:before="120" w:after="120"/>
            <w:jc w:val="center"/>
          </w:pPr>
        </w:pPrChange>
      </w:pPr>
    </w:p>
    <w:p w14:paraId="405B90FF" w14:textId="77777777" w:rsidR="00967AEC" w:rsidRPr="00A75A06" w:rsidDel="000527EB" w:rsidRDefault="00967AEC">
      <w:pPr>
        <w:spacing w:after="240"/>
        <w:rPr>
          <w:del w:id="96" w:author="ERCOT" w:date="2021-12-07T16:12:00Z"/>
          <w:b/>
          <w:iCs/>
          <w:sz w:val="28"/>
          <w:szCs w:val="20"/>
          <w:u w:val="single"/>
          <w:lang w:val="x-none" w:eastAsia="x-none"/>
        </w:rPr>
        <w:pPrChange w:id="97" w:author="ERCOT" w:date="2021-12-07T16:12:00Z">
          <w:pPr>
            <w:spacing w:before="120" w:after="120"/>
            <w:jc w:val="center"/>
          </w:pPr>
        </w:pPrChange>
      </w:pPr>
      <w:del w:id="98" w:author="ERCOT" w:date="2021-12-07T16:12:00Z">
        <w:r w:rsidRPr="00A75A06" w:rsidDel="000527EB">
          <w:rPr>
            <w:b/>
            <w:iCs/>
            <w:sz w:val="28"/>
            <w:szCs w:val="20"/>
            <w:u w:val="single"/>
            <w:lang w:val="x-none" w:eastAsia="x-none"/>
          </w:rPr>
          <w:delText>SCED Under-generation Power Balance Penalty Curve</w:delText>
        </w:r>
      </w:del>
    </w:p>
    <w:p w14:paraId="13D655EA" w14:textId="2878BADB" w:rsidR="00967AEC" w:rsidRPr="00A75A06" w:rsidDel="000527EB" w:rsidRDefault="007A3154">
      <w:pPr>
        <w:spacing w:after="240"/>
        <w:rPr>
          <w:del w:id="99" w:author="ERCOT" w:date="2021-12-07T16:12:00Z"/>
          <w:iCs/>
          <w:szCs w:val="20"/>
          <w:lang w:val="x-none" w:eastAsia="x-none"/>
        </w:rPr>
        <w:pPrChange w:id="100" w:author="ERCOT" w:date="2021-12-07T16:12:00Z">
          <w:pPr>
            <w:spacing w:before="120" w:after="120"/>
            <w:jc w:val="center"/>
          </w:pPr>
        </w:pPrChange>
      </w:pPr>
      <w:del w:id="101" w:author="ERCOT" w:date="2021-12-07T16:12:00Z">
        <w:r w:rsidRPr="00967AEC">
          <w:rPr>
            <w:noProof/>
            <w:szCs w:val="20"/>
          </w:rPr>
          <w:lastRenderedPageBreak/>
          <w:drawing>
            <wp:inline distT="0" distB="0" distL="0" distR="0" wp14:anchorId="238A4229" wp14:editId="51E06468">
              <wp:extent cx="5457825" cy="35718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457825" cy="3571875"/>
                      </a:xfrm>
                      <a:prstGeom prst="rect">
                        <a:avLst/>
                      </a:prstGeom>
                      <a:noFill/>
                      <a:ln>
                        <a:noFill/>
                      </a:ln>
                    </pic:spPr>
                  </pic:pic>
                </a:graphicData>
              </a:graphic>
            </wp:inline>
          </w:drawing>
        </w:r>
      </w:del>
    </w:p>
    <w:p w14:paraId="20AAAC3B" w14:textId="77777777" w:rsidR="00967AEC" w:rsidRPr="00A75A06" w:rsidRDefault="00967AEC">
      <w:pPr>
        <w:spacing w:after="240"/>
        <w:rPr>
          <w:b/>
        </w:rPr>
        <w:pPrChange w:id="102" w:author="ERCOT" w:date="2021-12-07T16:12:00Z">
          <w:pPr>
            <w:jc w:val="center"/>
          </w:pPr>
        </w:pPrChange>
      </w:pPr>
      <w:del w:id="103" w:author="ERCOT" w:date="2021-12-07T16:12:00Z">
        <w:r w:rsidRPr="00A75A06" w:rsidDel="000527EB">
          <w:rPr>
            <w:b/>
          </w:rPr>
          <w:delText>Figure 4</w:delText>
        </w:r>
      </w:del>
    </w:p>
    <w:p w14:paraId="4E9E0C14" w14:textId="77777777" w:rsidR="00967AEC" w:rsidRPr="00A75A06" w:rsidRDefault="00967AEC" w:rsidP="00967AEC">
      <w:pPr>
        <w:jc w:val="center"/>
        <w:rPr>
          <w:b/>
        </w:rPr>
      </w:pPr>
    </w:p>
    <w:tbl>
      <w:tblPr>
        <w:tblW w:w="3273" w:type="dxa"/>
        <w:tblInd w:w="1672" w:type="dxa"/>
        <w:tblLayout w:type="fixed"/>
        <w:tblLook w:val="04A0" w:firstRow="1" w:lastRow="0" w:firstColumn="1" w:lastColumn="0" w:noHBand="0" w:noVBand="1"/>
        <w:tblPrChange w:id="104" w:author="ERCOT" w:date="2021-12-07T16:13:00Z">
          <w:tblPr>
            <w:tblW w:w="3160" w:type="dxa"/>
            <w:tblInd w:w="1672" w:type="dxa"/>
            <w:tblLayout w:type="fixed"/>
            <w:tblLook w:val="04A0" w:firstRow="1" w:lastRow="0" w:firstColumn="1" w:lastColumn="0" w:noHBand="0" w:noVBand="1"/>
          </w:tblPr>
        </w:tblPrChange>
      </w:tblPr>
      <w:tblGrid>
        <w:gridCol w:w="1720"/>
        <w:gridCol w:w="1553"/>
        <w:tblGridChange w:id="105">
          <w:tblGrid>
            <w:gridCol w:w="1720"/>
            <w:gridCol w:w="1440"/>
          </w:tblGrid>
        </w:tblGridChange>
      </w:tblGrid>
      <w:tr w:rsidR="00967AEC" w:rsidRPr="00A75A06" w14:paraId="56460424" w14:textId="77777777" w:rsidTr="004C7488">
        <w:trPr>
          <w:cantSplit/>
          <w:trHeight w:val="1260"/>
          <w:tblHeader/>
          <w:trPrChange w:id="106" w:author="ERCOT" w:date="2021-12-07T16:13:00Z">
            <w:trPr>
              <w:cantSplit/>
              <w:trHeight w:val="1260"/>
              <w:tblHeader/>
            </w:trPr>
          </w:trPrChange>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Change w:id="107" w:author="ERCOT" w:date="2021-12-07T16:13:00Z">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0424165" w14:textId="77777777" w:rsidR="00967AEC" w:rsidRPr="00A75A06" w:rsidRDefault="00967AEC" w:rsidP="004C7488">
            <w:pPr>
              <w:jc w:val="center"/>
              <w:rPr>
                <w:b/>
                <w:bCs/>
                <w:i/>
              </w:rPr>
            </w:pPr>
            <w:r w:rsidRPr="00A75A06">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Change w:id="108" w:author="ERCOT" w:date="2021-12-07T16:13:00Z">
              <w:tcPr>
                <w:tcW w:w="1440" w:type="dxa"/>
                <w:tcBorders>
                  <w:top w:val="single" w:sz="4" w:space="0" w:color="auto"/>
                  <w:left w:val="nil"/>
                  <w:bottom w:val="single" w:sz="4" w:space="0" w:color="auto"/>
                  <w:right w:val="single" w:sz="4" w:space="0" w:color="auto"/>
                </w:tcBorders>
                <w:shd w:val="clear" w:color="auto" w:fill="auto"/>
                <w:vAlign w:val="center"/>
                <w:hideMark/>
              </w:tcPr>
            </w:tcPrChange>
          </w:tcPr>
          <w:p w14:paraId="28D38946" w14:textId="77777777" w:rsidR="00967AEC" w:rsidRPr="00A75A06" w:rsidRDefault="00967AEC" w:rsidP="004C7488">
            <w:pPr>
              <w:jc w:val="center"/>
              <w:rPr>
                <w:b/>
                <w:bCs/>
                <w:i/>
              </w:rPr>
            </w:pPr>
            <w:r w:rsidRPr="00A75A06">
              <w:rPr>
                <w:b/>
                <w:bCs/>
                <w:i/>
              </w:rPr>
              <w:t>Penalty Value ($/MWh)</w:t>
            </w:r>
          </w:p>
        </w:tc>
      </w:tr>
      <w:tr w:rsidR="00967AEC" w:rsidRPr="00A75A06" w14:paraId="2E83CFA9" w14:textId="77777777" w:rsidTr="004C7488">
        <w:trPr>
          <w:trHeight w:val="315"/>
          <w:trPrChange w:id="109"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0"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719BE61" w14:textId="77777777" w:rsidR="00967AEC" w:rsidRPr="00A75A06" w:rsidRDefault="00967AEC" w:rsidP="004C7488">
            <w:pPr>
              <w:jc w:val="center"/>
              <w:rPr>
                <w:b/>
                <w:bCs/>
              </w:rPr>
            </w:pPr>
            <w:r w:rsidRPr="00A75A06">
              <w:rPr>
                <w:b/>
                <w:bCs/>
              </w:rPr>
              <w:t>≤ 5</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11"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11A97F42" w14:textId="77777777" w:rsidR="00967AEC" w:rsidRPr="00A75A06" w:rsidRDefault="00967AEC" w:rsidP="004C7488">
            <w:pPr>
              <w:jc w:val="center"/>
            </w:pPr>
            <w:r w:rsidRPr="00A75A06">
              <w:t xml:space="preserve">250 </w:t>
            </w:r>
          </w:p>
        </w:tc>
      </w:tr>
      <w:tr w:rsidR="00967AEC" w:rsidRPr="00A75A06" w14:paraId="6B63293F" w14:textId="77777777" w:rsidTr="004C7488">
        <w:trPr>
          <w:trHeight w:val="315"/>
          <w:trPrChange w:id="112"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3"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11C24137" w14:textId="77777777" w:rsidR="00967AEC" w:rsidRPr="00A75A06" w:rsidRDefault="00967AEC" w:rsidP="004C7488">
            <w:pPr>
              <w:jc w:val="center"/>
              <w:rPr>
                <w:b/>
                <w:bCs/>
              </w:rPr>
            </w:pPr>
            <w:r w:rsidRPr="00A75A06">
              <w:rPr>
                <w:b/>
                <w:bCs/>
              </w:rPr>
              <w:t>5 &lt; to ≤ 10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14"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644CA502" w14:textId="77777777" w:rsidR="00967AEC" w:rsidRPr="00A75A06" w:rsidRDefault="00967AEC" w:rsidP="004C7488">
            <w:pPr>
              <w:jc w:val="center"/>
            </w:pPr>
            <w:r w:rsidRPr="00A75A06">
              <w:t xml:space="preserve">300 </w:t>
            </w:r>
          </w:p>
        </w:tc>
      </w:tr>
      <w:tr w:rsidR="00967AEC" w:rsidRPr="00A75A06" w14:paraId="1C68A907" w14:textId="77777777" w:rsidTr="004C7488">
        <w:trPr>
          <w:trHeight w:val="315"/>
          <w:trPrChange w:id="115"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6"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63248D3" w14:textId="77777777" w:rsidR="00967AEC" w:rsidRPr="00A75A06" w:rsidRDefault="00967AEC" w:rsidP="004C7488">
            <w:pPr>
              <w:jc w:val="center"/>
              <w:rPr>
                <w:b/>
                <w:bCs/>
              </w:rPr>
            </w:pPr>
            <w:r w:rsidRPr="00A75A06">
              <w:rPr>
                <w:b/>
                <w:bCs/>
              </w:rPr>
              <w:t>10 &lt; to ≤ 20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17"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6220B911" w14:textId="77777777" w:rsidR="00967AEC" w:rsidRPr="00A75A06" w:rsidRDefault="00967AEC" w:rsidP="004C7488">
            <w:pPr>
              <w:jc w:val="center"/>
            </w:pPr>
            <w:r w:rsidRPr="00A75A06">
              <w:t xml:space="preserve">400 </w:t>
            </w:r>
          </w:p>
        </w:tc>
      </w:tr>
      <w:tr w:rsidR="00967AEC" w:rsidRPr="00A75A06" w14:paraId="7A5DF898" w14:textId="77777777" w:rsidTr="004C7488">
        <w:trPr>
          <w:trHeight w:val="315"/>
          <w:trPrChange w:id="118"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19"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762941F0" w14:textId="77777777" w:rsidR="00967AEC" w:rsidRPr="00A75A06" w:rsidRDefault="00967AEC" w:rsidP="004C7488">
            <w:pPr>
              <w:jc w:val="center"/>
              <w:rPr>
                <w:b/>
                <w:bCs/>
              </w:rPr>
            </w:pPr>
            <w:r w:rsidRPr="00A75A06">
              <w:rPr>
                <w:b/>
                <w:bCs/>
              </w:rPr>
              <w:t>20 &lt; to ≤ 30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0"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27D39092" w14:textId="77777777" w:rsidR="00967AEC" w:rsidRPr="00A75A06" w:rsidRDefault="00967AEC" w:rsidP="004C7488">
            <w:pPr>
              <w:jc w:val="center"/>
            </w:pPr>
            <w:r w:rsidRPr="00A75A06">
              <w:t xml:space="preserve">500 </w:t>
            </w:r>
          </w:p>
        </w:tc>
      </w:tr>
      <w:tr w:rsidR="00967AEC" w:rsidRPr="00A75A06" w14:paraId="113F8844" w14:textId="77777777" w:rsidTr="004C7488">
        <w:trPr>
          <w:trHeight w:val="315"/>
          <w:trPrChange w:id="121"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2"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0216CAF8" w14:textId="77777777" w:rsidR="00967AEC" w:rsidRPr="00A75A06" w:rsidRDefault="00967AEC" w:rsidP="004C7488">
            <w:pPr>
              <w:jc w:val="center"/>
              <w:rPr>
                <w:b/>
                <w:bCs/>
              </w:rPr>
            </w:pPr>
            <w:r w:rsidRPr="00A75A06">
              <w:rPr>
                <w:b/>
                <w:bCs/>
              </w:rPr>
              <w:t>30 &lt; to ≤ 40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3"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3F75475D" w14:textId="77777777" w:rsidR="00967AEC" w:rsidRPr="00A75A06" w:rsidRDefault="00967AEC" w:rsidP="004C7488">
            <w:pPr>
              <w:jc w:val="center"/>
            </w:pPr>
            <w:r w:rsidRPr="00A75A06">
              <w:t xml:space="preserve">1,000 </w:t>
            </w:r>
          </w:p>
        </w:tc>
      </w:tr>
      <w:tr w:rsidR="00967AEC" w:rsidRPr="00A75A06" w14:paraId="76A96DB3" w14:textId="77777777" w:rsidTr="004C7488">
        <w:trPr>
          <w:trHeight w:val="315"/>
          <w:trPrChange w:id="124"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5"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4D5B5C23" w14:textId="77777777" w:rsidR="00967AEC" w:rsidRPr="00A75A06" w:rsidRDefault="00967AEC" w:rsidP="004C7488">
            <w:pPr>
              <w:jc w:val="center"/>
              <w:rPr>
                <w:b/>
                <w:bCs/>
              </w:rPr>
            </w:pPr>
            <w:r w:rsidRPr="00A75A06">
              <w:rPr>
                <w:b/>
                <w:bCs/>
              </w:rPr>
              <w:t>40 &lt; to ≤ 50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6"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44EA96D6" w14:textId="77777777" w:rsidR="00967AEC" w:rsidRPr="00A75A06" w:rsidRDefault="00967AEC" w:rsidP="004C7488">
            <w:pPr>
              <w:jc w:val="center"/>
            </w:pPr>
            <w:r w:rsidRPr="00A75A06">
              <w:t>2,250 </w:t>
            </w:r>
            <w:r w:rsidRPr="00A75A06">
              <w:rPr>
                <w:sz w:val="22"/>
                <w:szCs w:val="22"/>
              </w:rPr>
              <w:t xml:space="preserve"> </w:t>
            </w:r>
          </w:p>
        </w:tc>
      </w:tr>
      <w:tr w:rsidR="00967AEC" w:rsidRPr="00A75A06" w14:paraId="392FCE89" w14:textId="77777777" w:rsidTr="004C7488">
        <w:trPr>
          <w:trHeight w:val="315"/>
          <w:trPrChange w:id="127"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28"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5CE263B0" w14:textId="77777777" w:rsidR="00967AEC" w:rsidRPr="00A75A06" w:rsidRDefault="00967AEC" w:rsidP="004C7488">
            <w:pPr>
              <w:jc w:val="center"/>
              <w:rPr>
                <w:b/>
                <w:bCs/>
              </w:rPr>
            </w:pPr>
            <w:r w:rsidRPr="00A75A06">
              <w:rPr>
                <w:b/>
                <w:bCs/>
              </w:rPr>
              <w:t>50 &lt; to ≤ 100</w:t>
            </w:r>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29"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741733EC" w14:textId="77777777" w:rsidR="00967AEC" w:rsidRPr="00A75A06" w:rsidRDefault="00967AEC" w:rsidP="004C7488">
            <w:pPr>
              <w:jc w:val="center"/>
            </w:pPr>
            <w:r w:rsidRPr="00A75A06">
              <w:t>4,500 </w:t>
            </w:r>
            <w:r w:rsidRPr="00A75A06">
              <w:rPr>
                <w:sz w:val="22"/>
                <w:szCs w:val="22"/>
              </w:rPr>
              <w:t xml:space="preserve"> </w:t>
            </w:r>
          </w:p>
        </w:tc>
      </w:tr>
      <w:tr w:rsidR="00967AEC" w:rsidRPr="00A75A06" w14:paraId="76A687CF" w14:textId="77777777" w:rsidTr="004C7488">
        <w:trPr>
          <w:trHeight w:val="315"/>
          <w:trPrChange w:id="130"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31"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7A132386" w14:textId="77777777" w:rsidR="00967AEC" w:rsidRPr="00A75A06" w:rsidRDefault="00967AEC" w:rsidP="004C7488">
            <w:pPr>
              <w:jc w:val="center"/>
              <w:rPr>
                <w:b/>
                <w:bCs/>
              </w:rPr>
            </w:pPr>
            <w:ins w:id="132" w:author="ERCOT" w:date="2021-12-07T16:12:00Z">
              <w:r>
                <w:rPr>
                  <w:b/>
                  <w:bCs/>
                </w:rPr>
                <w:t xml:space="preserve">&gt; </w:t>
              </w:r>
            </w:ins>
            <w:r w:rsidRPr="00A75A06">
              <w:rPr>
                <w:b/>
                <w:bCs/>
              </w:rPr>
              <w:t>100</w:t>
            </w:r>
            <w:del w:id="133" w:author="ERCOT" w:date="2021-12-07T16:12:00Z">
              <w:r w:rsidRPr="00A75A06" w:rsidDel="000527EB">
                <w:rPr>
                  <w:b/>
                  <w:bCs/>
                </w:rPr>
                <w:delText xml:space="preserve"> &lt; to ≤ 15</w:delText>
              </w:r>
            </w:del>
            <w:del w:id="134" w:author="ERCOT" w:date="2021-12-07T16:13:00Z">
              <w:r w:rsidRPr="00A75A06" w:rsidDel="000527EB">
                <w:rPr>
                  <w:b/>
                  <w:bCs/>
                </w:rPr>
                <w:delText>0</w:delText>
              </w:r>
            </w:del>
            <w:r w:rsidRPr="00A75A06">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Change w:id="135"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4B46D001" w14:textId="77777777" w:rsidR="00967AEC" w:rsidRPr="00A75A06" w:rsidRDefault="00967AEC" w:rsidP="004C7488">
            <w:pPr>
              <w:jc w:val="center"/>
            </w:pPr>
            <w:ins w:id="136" w:author="ERCOT" w:date="2021-12-07T16:13:00Z">
              <w:r>
                <w:t>HCAP plus 1</w:t>
              </w:r>
            </w:ins>
            <w:del w:id="137" w:author="ERCOT" w:date="2021-12-07T16:13:00Z">
              <w:r w:rsidRPr="00A75A06" w:rsidDel="000527EB">
                <w:delText>6,000 </w:delText>
              </w:r>
            </w:del>
            <w:r w:rsidRPr="00A75A06">
              <w:rPr>
                <w:sz w:val="22"/>
                <w:szCs w:val="22"/>
              </w:rPr>
              <w:t xml:space="preserve"> </w:t>
            </w:r>
          </w:p>
        </w:tc>
      </w:tr>
      <w:tr w:rsidR="00967AEC" w:rsidRPr="00A75A06" w:rsidDel="000527EB" w14:paraId="219555B9" w14:textId="77777777" w:rsidTr="004C7488">
        <w:trPr>
          <w:trHeight w:val="435"/>
          <w:del w:id="138" w:author="ERCOT" w:date="2021-12-07T16:13:00Z"/>
          <w:trPrChange w:id="139" w:author="ERCOT" w:date="2021-12-07T16:13:00Z">
            <w:trPr>
              <w:trHeight w:val="43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40"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6DB4FB0B" w14:textId="77777777" w:rsidR="00967AEC" w:rsidRPr="00A75A06" w:rsidDel="000527EB" w:rsidRDefault="00967AEC" w:rsidP="004C7488">
            <w:pPr>
              <w:jc w:val="center"/>
              <w:rPr>
                <w:del w:id="141" w:author="ERCOT" w:date="2021-12-07T16:13:00Z"/>
                <w:b/>
                <w:bCs/>
              </w:rPr>
            </w:pPr>
            <w:del w:id="142" w:author="ERCOT" w:date="2021-12-07T16:13:00Z">
              <w:r w:rsidRPr="00A75A06" w:rsidDel="000527EB">
                <w:rPr>
                  <w:b/>
                  <w:bCs/>
                </w:rPr>
                <w:delText>150 &lt; to ≤ 200</w:delText>
              </w:r>
              <w:r w:rsidRPr="00A75A06" w:rsidDel="000527EB">
                <w:rPr>
                  <w:b/>
                  <w:bCs/>
                  <w:sz w:val="22"/>
                  <w:szCs w:val="22"/>
                </w:rPr>
                <w:delText xml:space="preserve"> </w:delText>
              </w:r>
            </w:del>
          </w:p>
        </w:tc>
        <w:tc>
          <w:tcPr>
            <w:tcW w:w="1553" w:type="dxa"/>
            <w:tcBorders>
              <w:top w:val="nil"/>
              <w:left w:val="nil"/>
              <w:bottom w:val="single" w:sz="4" w:space="0" w:color="auto"/>
              <w:right w:val="single" w:sz="4" w:space="0" w:color="auto"/>
            </w:tcBorders>
            <w:shd w:val="clear" w:color="auto" w:fill="auto"/>
            <w:vAlign w:val="center"/>
            <w:hideMark/>
            <w:tcPrChange w:id="143"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530FD619" w14:textId="77777777" w:rsidR="00967AEC" w:rsidRPr="00A75A06" w:rsidDel="000527EB" w:rsidRDefault="00967AEC" w:rsidP="004C7488">
            <w:pPr>
              <w:jc w:val="center"/>
              <w:rPr>
                <w:del w:id="144" w:author="ERCOT" w:date="2021-12-07T16:13:00Z"/>
              </w:rPr>
            </w:pPr>
            <w:del w:id="145" w:author="ERCOT" w:date="2021-12-07T16:13:00Z">
              <w:r w:rsidRPr="00A75A06" w:rsidDel="000527EB">
                <w:delText>7,500 </w:delText>
              </w:r>
              <w:r w:rsidRPr="00A75A06" w:rsidDel="000527EB">
                <w:rPr>
                  <w:sz w:val="22"/>
                  <w:szCs w:val="22"/>
                </w:rPr>
                <w:delText xml:space="preserve"> </w:delText>
              </w:r>
            </w:del>
          </w:p>
        </w:tc>
      </w:tr>
      <w:tr w:rsidR="00967AEC" w:rsidRPr="00A75A06" w:rsidDel="000527EB" w14:paraId="29BF4B0B" w14:textId="77777777" w:rsidTr="004C7488">
        <w:trPr>
          <w:trHeight w:val="315"/>
          <w:del w:id="146" w:author="ERCOT" w:date="2021-12-07T16:13:00Z"/>
          <w:trPrChange w:id="147" w:author="ERCOT" w:date="2021-12-07T16:13:00Z">
            <w:trPr>
              <w:trHeight w:val="315"/>
            </w:trPr>
          </w:trPrChange>
        </w:trPr>
        <w:tc>
          <w:tcPr>
            <w:tcW w:w="1720" w:type="dxa"/>
            <w:tcBorders>
              <w:top w:val="nil"/>
              <w:left w:val="single" w:sz="4" w:space="0" w:color="auto"/>
              <w:bottom w:val="single" w:sz="4" w:space="0" w:color="auto"/>
              <w:right w:val="single" w:sz="4" w:space="0" w:color="auto"/>
            </w:tcBorders>
            <w:shd w:val="clear" w:color="auto" w:fill="auto"/>
            <w:vAlign w:val="center"/>
            <w:hideMark/>
            <w:tcPrChange w:id="148" w:author="ERCOT" w:date="2021-12-07T16:13:00Z">
              <w:tcPr>
                <w:tcW w:w="1720" w:type="dxa"/>
                <w:tcBorders>
                  <w:top w:val="nil"/>
                  <w:left w:val="single" w:sz="4" w:space="0" w:color="auto"/>
                  <w:bottom w:val="single" w:sz="4" w:space="0" w:color="auto"/>
                  <w:right w:val="single" w:sz="4" w:space="0" w:color="auto"/>
                </w:tcBorders>
                <w:shd w:val="clear" w:color="auto" w:fill="auto"/>
                <w:vAlign w:val="center"/>
                <w:hideMark/>
              </w:tcPr>
            </w:tcPrChange>
          </w:tcPr>
          <w:p w14:paraId="79066F79" w14:textId="77777777" w:rsidR="00967AEC" w:rsidRPr="00A75A06" w:rsidDel="000527EB" w:rsidRDefault="00967AEC" w:rsidP="004C7488">
            <w:pPr>
              <w:jc w:val="center"/>
              <w:rPr>
                <w:del w:id="149" w:author="ERCOT" w:date="2021-12-07T16:13:00Z"/>
                <w:b/>
                <w:bCs/>
              </w:rPr>
            </w:pPr>
            <w:del w:id="150" w:author="ERCOT" w:date="2021-12-07T16:13:00Z">
              <w:r w:rsidRPr="00A75A06" w:rsidDel="000527EB">
                <w:rPr>
                  <w:b/>
                  <w:bCs/>
                </w:rPr>
                <w:delText>200 or more</w:delText>
              </w:r>
              <w:r w:rsidRPr="00A75A06" w:rsidDel="000527EB">
                <w:rPr>
                  <w:b/>
                  <w:bCs/>
                  <w:sz w:val="22"/>
                  <w:szCs w:val="22"/>
                </w:rPr>
                <w:delText xml:space="preserve"> </w:delText>
              </w:r>
            </w:del>
          </w:p>
        </w:tc>
        <w:tc>
          <w:tcPr>
            <w:tcW w:w="1553" w:type="dxa"/>
            <w:tcBorders>
              <w:top w:val="nil"/>
              <w:left w:val="nil"/>
              <w:bottom w:val="single" w:sz="4" w:space="0" w:color="auto"/>
              <w:right w:val="single" w:sz="4" w:space="0" w:color="auto"/>
            </w:tcBorders>
            <w:shd w:val="clear" w:color="auto" w:fill="auto"/>
            <w:vAlign w:val="center"/>
            <w:hideMark/>
            <w:tcPrChange w:id="151" w:author="ERCOT" w:date="2021-12-07T16:13:00Z">
              <w:tcPr>
                <w:tcW w:w="1440" w:type="dxa"/>
                <w:tcBorders>
                  <w:top w:val="nil"/>
                  <w:left w:val="nil"/>
                  <w:bottom w:val="single" w:sz="4" w:space="0" w:color="auto"/>
                  <w:right w:val="single" w:sz="4" w:space="0" w:color="auto"/>
                </w:tcBorders>
                <w:shd w:val="clear" w:color="auto" w:fill="auto"/>
                <w:vAlign w:val="center"/>
                <w:hideMark/>
              </w:tcPr>
            </w:tcPrChange>
          </w:tcPr>
          <w:p w14:paraId="06EF69ED" w14:textId="77777777" w:rsidR="00967AEC" w:rsidRPr="00A75A06" w:rsidDel="000527EB" w:rsidRDefault="00967AEC" w:rsidP="004C7488">
            <w:pPr>
              <w:jc w:val="center"/>
              <w:rPr>
                <w:del w:id="152" w:author="ERCOT" w:date="2021-12-07T16:13:00Z"/>
              </w:rPr>
            </w:pPr>
            <w:del w:id="153" w:author="ERCOT" w:date="2021-12-07T16:13:00Z">
              <w:r w:rsidRPr="00A75A06" w:rsidDel="000527EB">
                <w:delText>9,001 </w:delText>
              </w:r>
              <w:r w:rsidRPr="00A75A06" w:rsidDel="000527EB">
                <w:rPr>
                  <w:sz w:val="22"/>
                  <w:szCs w:val="22"/>
                </w:rPr>
                <w:delText xml:space="preserve"> </w:delText>
              </w:r>
            </w:del>
          </w:p>
        </w:tc>
      </w:tr>
    </w:tbl>
    <w:p w14:paraId="2AAEA357" w14:textId="77777777" w:rsidR="00967AEC" w:rsidRPr="00A75A06" w:rsidRDefault="00967AEC" w:rsidP="00967AEC">
      <w:pPr>
        <w:jc w:val="center"/>
        <w:rPr>
          <w:b/>
        </w:rPr>
      </w:pPr>
    </w:p>
    <w:p w14:paraId="08BCF8E1" w14:textId="77777777" w:rsidR="00967AEC" w:rsidRPr="00A75A06" w:rsidRDefault="00967AEC" w:rsidP="00967AEC"/>
    <w:p w14:paraId="54A49306" w14:textId="77777777" w:rsidR="00967AEC" w:rsidRPr="00A75A06" w:rsidRDefault="00967AEC" w:rsidP="00967AEC">
      <w:r w:rsidRPr="00A75A06">
        <w:t>The SCED under-generation Power Balance Penalty curve will be capped at LCAP plus $1 per MWh whenever the SWCAP is set to the LCAP.</w:t>
      </w:r>
    </w:p>
    <w:p w14:paraId="48A92B5D" w14:textId="77777777" w:rsidR="00967AEC" w:rsidRPr="00A75A06" w:rsidRDefault="00967AEC" w:rsidP="00967AEC"/>
    <w:p w14:paraId="1CF174FD" w14:textId="77777777" w:rsidR="00967AEC" w:rsidRPr="00A75A06" w:rsidRDefault="00967AEC" w:rsidP="00967AEC">
      <w:pPr>
        <w:spacing w:after="240"/>
        <w:ind w:left="720" w:hanging="720"/>
        <w:jc w:val="center"/>
        <w:rPr>
          <w:iCs/>
          <w:szCs w:val="20"/>
          <w:lang w:eastAsia="x-none"/>
        </w:rPr>
      </w:pPr>
      <w:r w:rsidRPr="00A75A06">
        <w:rPr>
          <w:b/>
          <w:iCs/>
          <w:sz w:val="28"/>
          <w:szCs w:val="20"/>
          <w:u w:val="single"/>
          <w:lang w:val="x-none" w:eastAsia="x-none"/>
        </w:rPr>
        <w:lastRenderedPageBreak/>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967AEC" w:rsidRPr="00A75A06" w14:paraId="5CB0F854" w14:textId="77777777" w:rsidTr="004C7488">
        <w:trPr>
          <w:trHeight w:val="458"/>
          <w:jc w:val="center"/>
        </w:trPr>
        <w:tc>
          <w:tcPr>
            <w:tcW w:w="2028" w:type="dxa"/>
          </w:tcPr>
          <w:p w14:paraId="7621DE75" w14:textId="77777777" w:rsidR="00967AEC" w:rsidRPr="00A75A06" w:rsidRDefault="00967AEC" w:rsidP="004C7488">
            <w:pPr>
              <w:jc w:val="center"/>
              <w:rPr>
                <w:b/>
              </w:rPr>
            </w:pPr>
            <w:r w:rsidRPr="00A75A06">
              <w:rPr>
                <w:b/>
                <w:bCs/>
                <w:i/>
                <w:iCs/>
                <w:color w:val="000000"/>
              </w:rPr>
              <w:t>MW Violation</w:t>
            </w:r>
          </w:p>
        </w:tc>
        <w:tc>
          <w:tcPr>
            <w:tcW w:w="1888" w:type="dxa"/>
          </w:tcPr>
          <w:p w14:paraId="0C601276" w14:textId="77777777" w:rsidR="00967AEC" w:rsidRPr="00A75A06" w:rsidRDefault="00967AEC" w:rsidP="004C7488">
            <w:pPr>
              <w:jc w:val="center"/>
              <w:rPr>
                <w:b/>
              </w:rPr>
            </w:pPr>
            <w:r w:rsidRPr="00A75A06">
              <w:rPr>
                <w:b/>
                <w:bCs/>
                <w:i/>
                <w:iCs/>
                <w:color w:val="000000"/>
              </w:rPr>
              <w:t>Penalty Value ($/MWh)</w:t>
            </w:r>
          </w:p>
        </w:tc>
      </w:tr>
      <w:tr w:rsidR="00967AEC" w:rsidRPr="00A75A06" w14:paraId="5A80B9C3" w14:textId="77777777" w:rsidTr="004C7488">
        <w:trPr>
          <w:trHeight w:val="350"/>
          <w:jc w:val="center"/>
        </w:trPr>
        <w:tc>
          <w:tcPr>
            <w:tcW w:w="2028" w:type="dxa"/>
          </w:tcPr>
          <w:p w14:paraId="0C33A8F4" w14:textId="77777777" w:rsidR="00967AEC" w:rsidRPr="00A75A06" w:rsidRDefault="00967AEC" w:rsidP="004C7488">
            <w:pPr>
              <w:jc w:val="center"/>
              <w:rPr>
                <w:b/>
              </w:rPr>
            </w:pPr>
            <w:r w:rsidRPr="00A75A06">
              <w:rPr>
                <w:b/>
              </w:rPr>
              <w:t>&lt; 100,000</w:t>
            </w:r>
          </w:p>
        </w:tc>
        <w:tc>
          <w:tcPr>
            <w:tcW w:w="1888" w:type="dxa"/>
          </w:tcPr>
          <w:p w14:paraId="34E5447A" w14:textId="77777777" w:rsidR="00967AEC" w:rsidRPr="00A75A06" w:rsidRDefault="00967AEC" w:rsidP="004C7488">
            <w:pPr>
              <w:jc w:val="center"/>
              <w:rPr>
                <w:b/>
              </w:rPr>
            </w:pPr>
            <w:r w:rsidRPr="00A75A06">
              <w:rPr>
                <w:b/>
              </w:rPr>
              <w:t>-250</w:t>
            </w:r>
          </w:p>
        </w:tc>
      </w:tr>
    </w:tbl>
    <w:p w14:paraId="17634595" w14:textId="77777777" w:rsidR="00967AEC" w:rsidRPr="00A75A06" w:rsidRDefault="00967AEC" w:rsidP="00967AEC"/>
    <w:p w14:paraId="56713381" w14:textId="77777777" w:rsidR="00967AEC" w:rsidRPr="00A75A06" w:rsidRDefault="00967AEC" w:rsidP="00967AEC"/>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3B2ECC52"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4FD1B58D" w14:textId="77777777" w:rsidR="00967AEC" w:rsidRPr="00A75A06" w:rsidRDefault="00967AEC" w:rsidP="004C7488">
            <w:pPr>
              <w:spacing w:before="120" w:after="240"/>
              <w:rPr>
                <w:b/>
                <w:i/>
              </w:rPr>
            </w:pPr>
            <w:r w:rsidRPr="00A75A06">
              <w:rPr>
                <w:b/>
                <w:i/>
              </w:rPr>
              <w:t>[OBDRR020:  Delete Section 4.3 above upon system implementation of the Real-Time Co-Optimization (RTC) project:]</w:t>
            </w:r>
          </w:p>
        </w:tc>
      </w:tr>
    </w:tbl>
    <w:p w14:paraId="0D61476D" w14:textId="77777777" w:rsidR="00967AEC" w:rsidRPr="00A75A06" w:rsidRDefault="00967AEC" w:rsidP="00967AEC">
      <w:pPr>
        <w:keepNext/>
        <w:spacing w:after="240"/>
        <w:jc w:val="center"/>
        <w:outlineLvl w:val="0"/>
        <w:rPr>
          <w:b/>
          <w:caps/>
          <w:szCs w:val="20"/>
        </w:rPr>
      </w:pPr>
      <w:r w:rsidRPr="00A75A06">
        <w:rPr>
          <w:b/>
          <w:caps/>
          <w:szCs w:val="20"/>
        </w:rPr>
        <w:br w:type="page"/>
      </w:r>
      <w:bookmarkStart w:id="154" w:name="_Toc384823715"/>
      <w:r w:rsidRPr="00A75A06">
        <w:rPr>
          <w:b/>
          <w:caps/>
          <w:szCs w:val="20"/>
        </w:rPr>
        <w:lastRenderedPageBreak/>
        <w:t>Appendix 1</w:t>
      </w:r>
      <w:bookmarkEnd w:id="89"/>
      <w:r w:rsidRPr="00A75A06">
        <w:rPr>
          <w:b/>
          <w:caps/>
          <w:szCs w:val="20"/>
        </w:rPr>
        <w:t xml:space="preserve">: </w:t>
      </w:r>
      <w:bookmarkStart w:id="155" w:name="_Toc302383759"/>
      <w:r w:rsidRPr="00A75A06">
        <w:rPr>
          <w:b/>
          <w:caps/>
          <w:szCs w:val="20"/>
        </w:rPr>
        <w:t>The SCED Optimization Objective Function and Constraints</w:t>
      </w:r>
      <w:bookmarkEnd w:id="154"/>
      <w:bookmarkEnd w:id="155"/>
    </w:p>
    <w:p w14:paraId="67FDC7B5" w14:textId="77777777" w:rsidR="00967AEC" w:rsidRPr="00A75A06" w:rsidRDefault="00967AEC" w:rsidP="00967AEC">
      <w:r w:rsidRPr="00A75A06">
        <w:t>The SCED optimization objective function is as given by the following:</w:t>
      </w:r>
    </w:p>
    <w:p w14:paraId="0DE363EB" w14:textId="77777777" w:rsidR="00967AEC" w:rsidRPr="00A75A06" w:rsidRDefault="00967AEC" w:rsidP="00967AEC">
      <w:pPr>
        <w:ind w:firstLine="720"/>
      </w:pPr>
      <w:r w:rsidRPr="00A75A06">
        <w:t xml:space="preserve">Minimize </w:t>
      </w:r>
      <w:r w:rsidRPr="00A75A06">
        <w:tab/>
        <w:t xml:space="preserve">{Cost of dispatching generation </w:t>
      </w:r>
    </w:p>
    <w:p w14:paraId="677CD6D5" w14:textId="77777777" w:rsidR="00967AEC" w:rsidRPr="00A75A06" w:rsidRDefault="00967AEC" w:rsidP="00967AEC">
      <w:pPr>
        <w:ind w:left="1440" w:firstLine="720"/>
      </w:pPr>
      <w:r w:rsidRPr="00A75A06">
        <w:t xml:space="preserve">+ Penalty for violating Power Balance constraint </w:t>
      </w:r>
    </w:p>
    <w:p w14:paraId="3B4A8684" w14:textId="77777777" w:rsidR="00967AEC" w:rsidRPr="00A75A06" w:rsidRDefault="00967AEC" w:rsidP="00967AEC">
      <w:pPr>
        <w:ind w:left="1440" w:firstLine="720"/>
      </w:pPr>
      <w:r w:rsidRPr="00A75A06">
        <w:t>+ Penalty for violating transmission constraints}</w:t>
      </w:r>
    </w:p>
    <w:p w14:paraId="35174754" w14:textId="77777777" w:rsidR="00967AEC" w:rsidRPr="00A75A06" w:rsidRDefault="00967AEC" w:rsidP="00967AEC"/>
    <w:p w14:paraId="59181F08" w14:textId="77777777" w:rsidR="00967AEC" w:rsidRPr="00A75A06" w:rsidRDefault="00967AEC" w:rsidP="00967AEC">
      <w:r w:rsidRPr="00A75A06">
        <w:t>which is:</w:t>
      </w:r>
    </w:p>
    <w:p w14:paraId="0D6B549E" w14:textId="77777777" w:rsidR="00967AEC" w:rsidRPr="00A75A06" w:rsidRDefault="00967AEC" w:rsidP="00967AEC">
      <w:pPr>
        <w:ind w:firstLine="720"/>
      </w:pPr>
      <w:r w:rsidRPr="00A75A06">
        <w:t xml:space="preserve"> Minimize </w:t>
      </w:r>
      <w:r w:rsidRPr="00A75A06">
        <w:tab/>
        <w:t xml:space="preserve">{sum of (offer price * MW dispatched) </w:t>
      </w:r>
    </w:p>
    <w:p w14:paraId="6999FBA6" w14:textId="77777777" w:rsidR="00967AEC" w:rsidRPr="00A75A06" w:rsidRDefault="00967AEC" w:rsidP="00967AEC">
      <w:pPr>
        <w:ind w:left="1440" w:firstLine="720"/>
      </w:pPr>
      <w:r w:rsidRPr="00A75A06">
        <w:t xml:space="preserve">+ sum (Penalty * Power Balance violation MW amount) </w:t>
      </w:r>
    </w:p>
    <w:p w14:paraId="53580FBB" w14:textId="77777777" w:rsidR="00967AEC" w:rsidRPr="00A75A06" w:rsidRDefault="00967AEC" w:rsidP="00967AEC">
      <w:pPr>
        <w:ind w:left="1440" w:firstLine="720"/>
      </w:pPr>
      <w:r w:rsidRPr="00A75A06">
        <w:t>+ sum (Penalty *Transmission constraint violation MW amount)}</w:t>
      </w:r>
    </w:p>
    <w:p w14:paraId="74605F82" w14:textId="77777777" w:rsidR="00967AEC" w:rsidRPr="00A75A06" w:rsidRDefault="00967AEC" w:rsidP="00967AEC"/>
    <w:p w14:paraId="303CF19E" w14:textId="77777777" w:rsidR="00967AEC" w:rsidRPr="00A75A06" w:rsidRDefault="00967AEC" w:rsidP="00967AEC">
      <w:r w:rsidRPr="00A75A06">
        <w:t>The objective is subject to the following constraints:</w:t>
      </w:r>
    </w:p>
    <w:p w14:paraId="2D0E09C0" w14:textId="77777777" w:rsidR="00967AEC" w:rsidRPr="00A75A06" w:rsidRDefault="00967AEC" w:rsidP="00967AEC">
      <w:pPr>
        <w:numPr>
          <w:ilvl w:val="0"/>
          <w:numId w:val="7"/>
        </w:numPr>
      </w:pPr>
      <w:r w:rsidRPr="00A75A06">
        <w:t>Power Balance Constraint</w:t>
      </w:r>
    </w:p>
    <w:p w14:paraId="0E98CBF1" w14:textId="77777777" w:rsidR="00967AEC" w:rsidRPr="00A75A06" w:rsidRDefault="00967AEC" w:rsidP="00967AEC">
      <w:pPr>
        <w:ind w:left="720" w:firstLine="720"/>
      </w:pPr>
      <w:r w:rsidRPr="00A75A06">
        <w:t>sum (Base Point) + under gen slack – over gen slack = Generation To Be Dispatched</w:t>
      </w:r>
    </w:p>
    <w:p w14:paraId="16D49114" w14:textId="77777777" w:rsidR="00967AEC" w:rsidRPr="00A75A06" w:rsidRDefault="00967AEC" w:rsidP="00967AEC">
      <w:pPr>
        <w:numPr>
          <w:ilvl w:val="0"/>
          <w:numId w:val="8"/>
        </w:numPr>
      </w:pPr>
      <w:r w:rsidRPr="00A75A06">
        <w:t>Transmission Constraints</w:t>
      </w:r>
    </w:p>
    <w:p w14:paraId="73CE6C67" w14:textId="77777777" w:rsidR="00967AEC" w:rsidRPr="00A75A06" w:rsidRDefault="00967AEC" w:rsidP="00967AEC">
      <w:r w:rsidRPr="00A75A06">
        <w:tab/>
      </w:r>
      <w:r w:rsidRPr="00A75A06">
        <w:tab/>
        <w:t>sum(Shift Factor * Base Point) – violation slack  ≤  limit</w:t>
      </w:r>
    </w:p>
    <w:p w14:paraId="512197D7" w14:textId="77777777" w:rsidR="00967AEC" w:rsidRPr="00A75A06" w:rsidRDefault="00967AEC" w:rsidP="00967AEC">
      <w:pPr>
        <w:numPr>
          <w:ilvl w:val="0"/>
          <w:numId w:val="9"/>
        </w:numPr>
      </w:pPr>
      <w:r w:rsidRPr="00A75A06">
        <w:t xml:space="preserve">Dispatch Limits </w:t>
      </w:r>
    </w:p>
    <w:p w14:paraId="10CAE6A7" w14:textId="77777777" w:rsidR="00967AEC" w:rsidRPr="00A75A06" w:rsidRDefault="00967AEC" w:rsidP="00967AEC">
      <w:r w:rsidRPr="00A75A06">
        <w:tab/>
      </w:r>
      <w:r w:rsidRPr="00A75A06">
        <w:tab/>
        <w:t>LDL ≤  Base Point ≤ HDL</w:t>
      </w:r>
    </w:p>
    <w:p w14:paraId="52FF5C73" w14:textId="77777777" w:rsidR="00967AEC" w:rsidRPr="00A75A06" w:rsidRDefault="00967AEC" w:rsidP="00967AEC">
      <w:pPr>
        <w:keepLines/>
        <w:widowControl w:val="0"/>
        <w:spacing w:line="240" w:lineRule="atLeast"/>
        <w:rPr>
          <w:b/>
          <w:position w:val="-28"/>
          <w:sz w:val="20"/>
          <w:szCs w:val="20"/>
        </w:rPr>
      </w:pPr>
    </w:p>
    <w:p w14:paraId="298A8211" w14:textId="77777777" w:rsidR="00967AEC" w:rsidRPr="00A75A06" w:rsidRDefault="00967AEC" w:rsidP="00967AEC">
      <w:r w:rsidRPr="00A75A06">
        <w:t>Based on the SCED dispatch the LMP at each Electrical Bus is calculated as</w:t>
      </w:r>
    </w:p>
    <w:p w14:paraId="41AC9B4B" w14:textId="77777777" w:rsidR="00967AEC" w:rsidRPr="00A75A06" w:rsidRDefault="00967AEC" w:rsidP="00967AEC">
      <w:pPr>
        <w:ind w:firstLine="720"/>
      </w:pPr>
      <w:r w:rsidRPr="00A75A06">
        <w:rPr>
          <w:position w:val="-30"/>
        </w:rPr>
        <w:object w:dxaOrig="4180" w:dyaOrig="620" w14:anchorId="0A18E33C">
          <v:shape id="_x0000_i1060" type="#_x0000_t75" style="width:207pt;height:30pt" o:ole="">
            <v:imagedata r:id="rId82" o:title=""/>
          </v:shape>
          <o:OLEObject Type="Embed" ProgID="Equation.3" ShapeID="_x0000_i1060" DrawAspect="Content" ObjectID="_1704516425" r:id="rId83"/>
        </w:object>
      </w:r>
    </w:p>
    <w:p w14:paraId="15CE7347" w14:textId="77777777" w:rsidR="00967AEC" w:rsidRPr="00A75A06" w:rsidRDefault="00967AEC" w:rsidP="00967AEC">
      <w:r w:rsidRPr="00A75A06">
        <w:t xml:space="preserve">Where </w:t>
      </w:r>
    </w:p>
    <w:p w14:paraId="2C2914E7" w14:textId="77777777" w:rsidR="00967AEC" w:rsidRPr="00A75A06" w:rsidRDefault="00967AEC" w:rsidP="00967AEC"/>
    <w:p w14:paraId="3F13BEE8" w14:textId="77777777" w:rsidR="00967AEC" w:rsidRPr="00A75A06" w:rsidRDefault="00967AEC" w:rsidP="00967AEC">
      <w:pPr>
        <w:ind w:firstLine="720"/>
      </w:pPr>
      <w:r w:rsidRPr="00A75A06">
        <w:rPr>
          <w:position w:val="-14"/>
        </w:rPr>
        <w:object w:dxaOrig="1080" w:dyaOrig="380" w14:anchorId="77D21B15">
          <v:shape id="_x0000_i1061" type="#_x0000_t75" style="width:53.25pt;height:20.25pt" o:ole="">
            <v:imagedata r:id="rId84" o:title=""/>
          </v:shape>
          <o:OLEObject Type="Embed" ProgID="Equation.3" ShapeID="_x0000_i1061" DrawAspect="Content" ObjectID="_1704516426" r:id="rId85"/>
        </w:object>
      </w:r>
      <w:r w:rsidRPr="00A75A06">
        <w:t xml:space="preserve"> = System Lambda or Power Balance Penalty (if a Power Balance violation exists) at time interval “t”</w:t>
      </w:r>
    </w:p>
    <w:p w14:paraId="738F8DB7" w14:textId="77777777" w:rsidR="00967AEC" w:rsidRPr="00A75A06" w:rsidRDefault="00967AEC" w:rsidP="00967AEC">
      <w:pPr>
        <w:ind w:firstLine="720"/>
      </w:pPr>
      <w:r w:rsidRPr="00A75A06">
        <w:rPr>
          <w:position w:val="-14"/>
        </w:rPr>
        <w:object w:dxaOrig="880" w:dyaOrig="380" w14:anchorId="5265EDDD">
          <v:shape id="_x0000_i1062" type="#_x0000_t75" style="width:43.5pt;height:20.25pt" o:ole="">
            <v:imagedata r:id="rId86" o:title=""/>
          </v:shape>
          <o:OLEObject Type="Embed" ProgID="Equation.3" ShapeID="_x0000_i1062" DrawAspect="Content" ObjectID="_1704516427" r:id="rId87"/>
        </w:object>
      </w:r>
      <w:r w:rsidRPr="00A75A06">
        <w:t xml:space="preserve"> = Shift Factor impact of the bus “bus” on constraint “c” at time interval “t”</w:t>
      </w:r>
    </w:p>
    <w:p w14:paraId="653C919A" w14:textId="77777777" w:rsidR="00967AEC" w:rsidRPr="00A75A06" w:rsidRDefault="00967AEC" w:rsidP="00967AEC">
      <w:pPr>
        <w:ind w:firstLine="720"/>
      </w:pPr>
      <w:r w:rsidRPr="00A75A06">
        <w:rPr>
          <w:position w:val="-14"/>
        </w:rPr>
        <w:object w:dxaOrig="580" w:dyaOrig="380" w14:anchorId="2B630D3B">
          <v:shape id="_x0000_i1063" type="#_x0000_t75" style="width:30pt;height:20.25pt" o:ole="">
            <v:imagedata r:id="rId88" o:title=""/>
          </v:shape>
          <o:OLEObject Type="Embed" ProgID="Equation.3" ShapeID="_x0000_i1063" DrawAspect="Content" ObjectID="_1704516428" r:id="rId89"/>
        </w:object>
      </w:r>
      <w:r w:rsidRPr="00A75A06">
        <w:t xml:space="preserve"> = Shadow Price of constraint “c” at time interval “t” (capped at Max Shadow Price for this constraint).</w:t>
      </w:r>
    </w:p>
    <w:p w14:paraId="5FAA9EFB" w14:textId="77777777" w:rsidR="00967AEC" w:rsidRPr="00A75A06" w:rsidRDefault="00967AEC" w:rsidP="00967AEC"/>
    <w:p w14:paraId="2FA1DB73" w14:textId="77777777" w:rsidR="00967AEC" w:rsidRPr="00A75A06" w:rsidRDefault="00967AEC" w:rsidP="00967AEC">
      <w:r w:rsidRPr="00A75A06">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6F6CA391" w14:textId="77777777" w:rsidR="00967AEC" w:rsidRPr="00A75A06" w:rsidRDefault="00967AEC" w:rsidP="00967AEC">
      <w:pPr>
        <w:numPr>
          <w:ilvl w:val="1"/>
          <w:numId w:val="10"/>
        </w:numPr>
      </w:pPr>
      <w:r w:rsidRPr="00A75A06">
        <w:t xml:space="preserve">Cost of moving up the Resource = Shift Factor * Transmission Constraint Penalty + Offer cost </w:t>
      </w:r>
    </w:p>
    <w:p w14:paraId="35CBD4E2" w14:textId="77777777" w:rsidR="00967AEC" w:rsidRPr="00A75A06" w:rsidRDefault="00967AEC" w:rsidP="00967AEC">
      <w:pPr>
        <w:numPr>
          <w:ilvl w:val="1"/>
          <w:numId w:val="10"/>
        </w:numPr>
      </w:pPr>
      <w:r w:rsidRPr="00A75A06">
        <w:t xml:space="preserve"> Cost of moving down the Resource = Power Balance Penalty </w:t>
      </w:r>
    </w:p>
    <w:p w14:paraId="67B2A875" w14:textId="77777777" w:rsidR="00967AEC" w:rsidRPr="00A75A06" w:rsidRDefault="00967AEC" w:rsidP="00967AEC"/>
    <w:p w14:paraId="4BF57FD9" w14:textId="77777777" w:rsidR="00967AEC" w:rsidRPr="00A75A06" w:rsidRDefault="00967AEC" w:rsidP="00967AEC">
      <w:r w:rsidRPr="00A75A06">
        <w:t>The Resource will be moved down for resolving constraints if (a) &gt; (b).</w:t>
      </w:r>
    </w:p>
    <w:p w14:paraId="24367E87" w14:textId="77777777" w:rsidR="00967AEC" w:rsidRPr="00A75A06" w:rsidRDefault="00967AEC" w:rsidP="00967AEC">
      <w:r w:rsidRPr="00A75A06">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0622F984"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59A0BA96" w14:textId="77777777" w:rsidR="00967AEC" w:rsidRPr="00A75A06" w:rsidRDefault="00967AEC" w:rsidP="004C7488">
            <w:pPr>
              <w:spacing w:before="120" w:after="240"/>
              <w:rPr>
                <w:b/>
                <w:i/>
              </w:rPr>
            </w:pPr>
            <w:r w:rsidRPr="00A75A06">
              <w:rPr>
                <w:b/>
                <w:i/>
              </w:rPr>
              <w:lastRenderedPageBreak/>
              <w:t>[OBDRR020:  Delete Appendix 1 above upon system implementation of the Real-Time Co-Optimization (RTC) project and renumber accordingly:]</w:t>
            </w:r>
          </w:p>
        </w:tc>
      </w:tr>
    </w:tbl>
    <w:p w14:paraId="06CAFB72" w14:textId="77777777" w:rsidR="00967AEC" w:rsidRPr="00A75A06" w:rsidRDefault="00967AEC" w:rsidP="00967AEC"/>
    <w:p w14:paraId="341D0A9F" w14:textId="77777777" w:rsidR="00967AEC" w:rsidRPr="00A75A06" w:rsidRDefault="00967AEC" w:rsidP="00967AEC">
      <w:pPr>
        <w:keepNext/>
        <w:spacing w:after="240"/>
        <w:jc w:val="center"/>
        <w:outlineLvl w:val="0"/>
        <w:rPr>
          <w:b/>
          <w:bCs/>
          <w:kern w:val="32"/>
          <w:sz w:val="28"/>
          <w:szCs w:val="28"/>
          <w:lang w:val="x-none" w:eastAsia="x-none"/>
        </w:rPr>
      </w:pPr>
      <w:bookmarkStart w:id="156" w:name="_Toc272474911"/>
      <w:bookmarkStart w:id="157" w:name="_Toc302383760"/>
      <w:r w:rsidRPr="00A75A06">
        <w:rPr>
          <w:b/>
          <w:bCs/>
          <w:kern w:val="32"/>
          <w:sz w:val="28"/>
          <w:szCs w:val="28"/>
          <w:lang w:eastAsia="x-none"/>
        </w:rPr>
        <w:br w:type="page"/>
      </w:r>
      <w:bookmarkStart w:id="158" w:name="_Toc384823716"/>
      <w:r w:rsidRPr="00A75A06">
        <w:rPr>
          <w:b/>
          <w:caps/>
          <w:szCs w:val="20"/>
        </w:rPr>
        <w:lastRenderedPageBreak/>
        <w:t>Appendix 2</w:t>
      </w:r>
      <w:bookmarkEnd w:id="156"/>
      <w:bookmarkEnd w:id="157"/>
      <w:r w:rsidRPr="00A75A06">
        <w:rPr>
          <w:b/>
          <w:caps/>
          <w:szCs w:val="20"/>
        </w:rPr>
        <w:t xml:space="preserve">: </w:t>
      </w:r>
      <w:bookmarkStart w:id="159" w:name="_Toc272474912"/>
      <w:bookmarkStart w:id="160" w:name="_Toc302383761"/>
      <w:r w:rsidRPr="00A75A06">
        <w:rPr>
          <w:b/>
          <w:caps/>
          <w:szCs w:val="20"/>
        </w:rPr>
        <w:t>Day-Ahead Market Optimization Control Parameters</w:t>
      </w:r>
      <w:bookmarkEnd w:id="158"/>
      <w:bookmarkEnd w:id="159"/>
      <w:bookmarkEnd w:id="160"/>
    </w:p>
    <w:p w14:paraId="592D572B" w14:textId="77777777" w:rsidR="00967AEC" w:rsidRPr="00A75A06" w:rsidRDefault="00967AEC" w:rsidP="00967AEC">
      <w:pPr>
        <w:spacing w:after="120" w:line="360" w:lineRule="auto"/>
        <w:jc w:val="both"/>
        <w:rPr>
          <w:iCs/>
        </w:rPr>
      </w:pPr>
      <w:r w:rsidRPr="00A75A06">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A75A06">
        <w:rPr>
          <w:iCs/>
        </w:rPr>
        <w:noBreakHyphen/>
        <w:t>based revenues include revenues from DAM Energy Bids and Point-to-Point (PTP) Obligation Bids.  The Offer</w:t>
      </w:r>
      <w:r w:rsidRPr="00A75A06">
        <w:rPr>
          <w:iCs/>
        </w:rPr>
        <w:noBreakHyphen/>
        <w:t xml:space="preserve">based costs include costs from the Startup Offer, Minimum 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sidRPr="00A75A06">
        <w:rPr>
          <w:iCs/>
        </w:rPr>
        <w:t>bid based</w:t>
      </w:r>
      <w:proofErr w:type="gramEnd"/>
      <w:r w:rsidRPr="00A75A06">
        <w:rPr>
          <w:iCs/>
        </w:rPr>
        <w:t xml:space="preserve"> revenues and offer based cost and, additionally, penalty cost values that are used to control certain non</w:t>
      </w:r>
      <w:r w:rsidRPr="00A75A06">
        <w:rPr>
          <w:iCs/>
        </w:rPr>
        <w:noBreakHyphen/>
        <w:t xml:space="preserve">economic aspects of the optimization as described below.  These penalty values represent costs of constraint </w:t>
      </w:r>
      <w:proofErr w:type="gramStart"/>
      <w:r w:rsidRPr="00A75A06">
        <w:rPr>
          <w:iCs/>
        </w:rPr>
        <w:t>violations</w:t>
      </w:r>
      <w:proofErr w:type="gramEnd"/>
      <w:r w:rsidRPr="00A75A06">
        <w:rPr>
          <w:iCs/>
        </w:rPr>
        <w:t xml:space="preserve"> and they serve two purposes: rank constraints as relative violation priorities and limit the costs of constraint limitations.  Based on paragraph (4)(c)(</w:t>
      </w:r>
      <w:proofErr w:type="spellStart"/>
      <w:r w:rsidRPr="00A75A06">
        <w:rPr>
          <w:iCs/>
        </w:rPr>
        <w:t>i</w:t>
      </w:r>
      <w:proofErr w:type="spellEnd"/>
      <w:r w:rsidRPr="00A75A06">
        <w:rPr>
          <w:iCs/>
        </w:rPr>
        <w:t>) of Protocol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1B49BE17"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3B75EB8E" w14:textId="77777777" w:rsidR="00967AEC" w:rsidRPr="00A75A06" w:rsidRDefault="00967AEC" w:rsidP="004C7488">
            <w:pPr>
              <w:spacing w:before="120" w:after="240"/>
              <w:rPr>
                <w:b/>
                <w:i/>
              </w:rPr>
            </w:pPr>
            <w:r w:rsidRPr="00A75A06">
              <w:rPr>
                <w:b/>
                <w:i/>
              </w:rPr>
              <w:t>[OBDRR020:  Replace the paragraph above with the following upon system implementation of the Real-Time Co-Optimization (RTC) project:]</w:t>
            </w:r>
          </w:p>
          <w:p w14:paraId="35DA85BF" w14:textId="77777777" w:rsidR="00967AEC" w:rsidRPr="00A75A06" w:rsidRDefault="00967AEC" w:rsidP="004C7488">
            <w:pPr>
              <w:spacing w:after="240" w:line="360" w:lineRule="auto"/>
              <w:jc w:val="both"/>
              <w:rPr>
                <w:iCs/>
              </w:rPr>
            </w:pPr>
            <w:r w:rsidRPr="00A75A06">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A75A06">
              <w:rPr>
                <w:iCs/>
              </w:rPr>
              <w:noBreakHyphen/>
              <w:t>based revenues include revenues from DAM Energy Bids and Point-to-Point (PTP) Obligation Bids.  The Offer</w:t>
            </w:r>
            <w:r w:rsidRPr="00A75A06">
              <w:rPr>
                <w:iCs/>
              </w:rPr>
              <w:noBreakHyphen/>
              <w:t>based costs include costs from the Startup Offer, Minimum Energy Offer, and Energy Offer Curve of Resources that submitted a Three-</w:t>
            </w:r>
            <w:r w:rsidRPr="00A75A06">
              <w:rPr>
                <w:iCs/>
              </w:rPr>
              <w:lastRenderedPageBreak/>
              <w:t xml:space="preserve">Part Supply Offer, as well as the DAM Energy-Only Offers, Congestion Revenue Right (CRR) offers, and Ancillary Service Offers.  The DAM optimization’s objective function includes components that represent the </w:t>
            </w:r>
            <w:proofErr w:type="gramStart"/>
            <w:r w:rsidRPr="00A75A06">
              <w:rPr>
                <w:iCs/>
              </w:rPr>
              <w:t>bid based</w:t>
            </w:r>
            <w:proofErr w:type="gramEnd"/>
            <w:r w:rsidRPr="00A75A06">
              <w:rPr>
                <w:iCs/>
              </w:rPr>
              <w:t xml:space="preserve"> revenues and offer based cost and, additionally, penalty cost values that are used to control certain non</w:t>
            </w:r>
            <w:r w:rsidRPr="00A75A06">
              <w:rPr>
                <w:iCs/>
              </w:rPr>
              <w:noBreakHyphen/>
              <w:t xml:space="preserve">economic aspects of the optimization as described below.  These penalty values represent costs of constraint </w:t>
            </w:r>
            <w:proofErr w:type="gramStart"/>
            <w:r w:rsidRPr="00A75A06">
              <w:rPr>
                <w:iCs/>
              </w:rPr>
              <w:t>violations</w:t>
            </w:r>
            <w:proofErr w:type="gramEnd"/>
            <w:r w:rsidRPr="00A75A06">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770E39B1" w14:textId="77777777" w:rsidR="00967AEC" w:rsidRPr="00A75A06" w:rsidRDefault="00967AEC" w:rsidP="00967AEC">
      <w:pPr>
        <w:spacing w:before="240" w:after="240" w:line="360" w:lineRule="auto"/>
        <w:jc w:val="both"/>
      </w:pPr>
      <w:r w:rsidRPr="00A75A06">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3A6A5438"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77C8241F" w14:textId="77777777" w:rsidR="00967AEC" w:rsidRPr="00A75A06" w:rsidRDefault="00967AEC" w:rsidP="004C7488">
            <w:pPr>
              <w:spacing w:before="120" w:after="240"/>
              <w:rPr>
                <w:b/>
                <w:i/>
              </w:rPr>
            </w:pPr>
            <w:r w:rsidRPr="00A75A06">
              <w:rPr>
                <w:b/>
                <w:i/>
              </w:rPr>
              <w:t>[OBDRR020:  Replace the paragraph above with the following upon system implementation of the Real-Time Co-Optimization (RTC) project:]</w:t>
            </w:r>
          </w:p>
          <w:p w14:paraId="541EBDF5" w14:textId="77777777" w:rsidR="00967AEC" w:rsidRPr="00A75A06" w:rsidRDefault="00967AEC" w:rsidP="004C7488">
            <w:pPr>
              <w:spacing w:before="240" w:after="240" w:line="360" w:lineRule="auto"/>
              <w:jc w:val="both"/>
            </w:pPr>
            <w:r w:rsidRPr="00A75A06">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1C2DB79F" w14:textId="77777777" w:rsidR="00967AEC" w:rsidRPr="00A75A06" w:rsidRDefault="00967AEC" w:rsidP="00967AEC">
      <w:pPr>
        <w:spacing w:before="240" w:after="240" w:line="360" w:lineRule="auto"/>
        <w:jc w:val="both"/>
      </w:pPr>
    </w:p>
    <w:p w14:paraId="20EA08FC" w14:textId="77777777" w:rsidR="00967AEC" w:rsidRPr="00A75A06" w:rsidRDefault="00967AEC" w:rsidP="00967AEC">
      <w:r w:rsidRPr="00A75A06">
        <w:br w:type="page"/>
      </w:r>
    </w:p>
    <w:p w14:paraId="4D676431" w14:textId="77777777" w:rsidR="00967AEC" w:rsidRPr="00A75A06" w:rsidRDefault="00967AEC" w:rsidP="00967AEC">
      <w:pPr>
        <w:keepNext/>
        <w:spacing w:after="240"/>
        <w:jc w:val="center"/>
        <w:rPr>
          <w:b/>
          <w:bCs/>
        </w:rPr>
      </w:pPr>
      <w:r w:rsidRPr="00A75A06">
        <w:rPr>
          <w:b/>
          <w:bCs/>
        </w:rPr>
        <w:lastRenderedPageBreak/>
        <w:t xml:space="preserve">TABLE 2 - </w:t>
      </w:r>
      <w:r w:rsidRPr="00A75A06">
        <w:rPr>
          <w:b/>
          <w:bCs/>
        </w:rPr>
        <w:fldChar w:fldCharType="begin"/>
      </w:r>
      <w:r w:rsidRPr="00A75A06">
        <w:rPr>
          <w:b/>
          <w:bCs/>
        </w:rPr>
        <w:instrText xml:space="preserve"> SEQ TABLE_2_- \* ARABIC </w:instrText>
      </w:r>
      <w:r w:rsidRPr="00A75A06">
        <w:rPr>
          <w:b/>
          <w:bCs/>
        </w:rPr>
        <w:fldChar w:fldCharType="separate"/>
      </w:r>
      <w:r w:rsidRPr="00A75A06">
        <w:rPr>
          <w:b/>
          <w:bCs/>
          <w:noProof/>
        </w:rPr>
        <w:t>1</w:t>
      </w:r>
      <w:r w:rsidRPr="00A75A06">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967AEC" w:rsidRPr="00A75A06" w14:paraId="299A210B" w14:textId="77777777" w:rsidTr="004C748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7B91EE" w14:textId="77777777" w:rsidR="00967AEC" w:rsidRPr="00A75A06" w:rsidRDefault="00967AEC" w:rsidP="004C7488">
            <w:pPr>
              <w:jc w:val="center"/>
              <w:rPr>
                <w:rFonts w:eastAsia="Calibri"/>
                <w:color w:val="000000"/>
                <w:sz w:val="18"/>
                <w:szCs w:val="18"/>
              </w:rPr>
            </w:pPr>
            <w:r w:rsidRPr="00A75A06">
              <w:rPr>
                <w:color w:val="000000"/>
                <w:sz w:val="18"/>
                <w:szCs w:val="18"/>
              </w:rPr>
              <w:t>Penalty Function &amp; Shadow Price Cap Cost Parameters</w:t>
            </w:r>
          </w:p>
        </w:tc>
      </w:tr>
      <w:tr w:rsidR="00967AEC" w:rsidRPr="00A75A06" w14:paraId="0F7B5E1B"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F264B6" w14:textId="77777777" w:rsidR="00967AEC" w:rsidRPr="00A75A06" w:rsidRDefault="00967AEC" w:rsidP="004C7488">
            <w:pPr>
              <w:jc w:val="center"/>
              <w:rPr>
                <w:rFonts w:eastAsia="Calibri"/>
                <w:color w:val="000000"/>
                <w:sz w:val="18"/>
                <w:szCs w:val="18"/>
              </w:rPr>
            </w:pPr>
            <w:r w:rsidRPr="00A75A06">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0E590F" w14:textId="77777777" w:rsidR="00967AEC" w:rsidRPr="00A75A06" w:rsidRDefault="00967AEC" w:rsidP="004C7488">
            <w:pPr>
              <w:jc w:val="center"/>
              <w:rPr>
                <w:rFonts w:eastAsia="Calibri"/>
                <w:color w:val="000000"/>
                <w:sz w:val="18"/>
                <w:szCs w:val="18"/>
              </w:rPr>
            </w:pPr>
            <w:r w:rsidRPr="00A75A06">
              <w:rPr>
                <w:color w:val="000000"/>
                <w:sz w:val="18"/>
                <w:szCs w:val="18"/>
              </w:rPr>
              <w:t>Penalty ($/MWh)</w:t>
            </w:r>
          </w:p>
        </w:tc>
      </w:tr>
      <w:tr w:rsidR="00967AEC" w:rsidRPr="00A75A06" w14:paraId="285A8740"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D5FA7E" w14:textId="77777777" w:rsidR="00967AEC" w:rsidRPr="00A75A06" w:rsidRDefault="00967AEC" w:rsidP="004C7488">
            <w:pPr>
              <w:rPr>
                <w:color w:val="000000"/>
                <w:sz w:val="18"/>
                <w:szCs w:val="18"/>
              </w:rPr>
            </w:pPr>
            <w:r w:rsidRPr="00A75A06">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F76E97" w14:textId="77777777" w:rsidR="00967AEC" w:rsidRPr="00A75A06" w:rsidRDefault="00967AEC" w:rsidP="004C7488">
            <w:pPr>
              <w:jc w:val="right"/>
              <w:rPr>
                <w:color w:val="000000"/>
                <w:sz w:val="18"/>
                <w:szCs w:val="18"/>
              </w:rPr>
            </w:pPr>
          </w:p>
        </w:tc>
      </w:tr>
      <w:tr w:rsidR="00967AEC" w:rsidRPr="00A75A06" w14:paraId="636CCC1C"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036769" w14:textId="77777777" w:rsidR="00967AEC" w:rsidRPr="00A75A06" w:rsidRDefault="00967AEC" w:rsidP="004C7488">
            <w:pPr>
              <w:jc w:val="right"/>
              <w:rPr>
                <w:rFonts w:eastAsia="Calibri"/>
                <w:color w:val="000000"/>
                <w:sz w:val="18"/>
                <w:szCs w:val="18"/>
              </w:rPr>
            </w:pPr>
            <w:r w:rsidRPr="00A75A06">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1A2F3BA" w14:textId="77777777" w:rsidR="00967AEC" w:rsidRPr="00A75A06" w:rsidRDefault="00967AEC" w:rsidP="004C7488">
            <w:pPr>
              <w:jc w:val="right"/>
              <w:rPr>
                <w:rFonts w:eastAsia="Calibri"/>
                <w:color w:val="000000"/>
                <w:sz w:val="18"/>
                <w:szCs w:val="18"/>
              </w:rPr>
            </w:pPr>
            <w:r w:rsidRPr="00A75A06">
              <w:rPr>
                <w:color w:val="000000"/>
                <w:sz w:val="18"/>
                <w:szCs w:val="18"/>
              </w:rPr>
              <w:t>5,000,000.00</w:t>
            </w:r>
          </w:p>
        </w:tc>
      </w:tr>
      <w:tr w:rsidR="00967AEC" w:rsidRPr="00A75A06" w14:paraId="35D06456"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DF2816" w14:textId="77777777" w:rsidR="00967AEC" w:rsidRPr="00A75A06" w:rsidRDefault="00967AEC" w:rsidP="004C7488">
            <w:pPr>
              <w:jc w:val="right"/>
              <w:rPr>
                <w:rFonts w:eastAsia="Calibri"/>
                <w:color w:val="000000"/>
                <w:sz w:val="18"/>
                <w:szCs w:val="18"/>
              </w:rPr>
            </w:pPr>
            <w:r w:rsidRPr="00A75A06">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11B81A" w14:textId="77777777" w:rsidR="00967AEC" w:rsidRPr="00A75A06" w:rsidRDefault="00967AEC" w:rsidP="004C7488">
            <w:pPr>
              <w:jc w:val="right"/>
              <w:rPr>
                <w:rFonts w:eastAsia="Calibri"/>
                <w:color w:val="000000"/>
                <w:sz w:val="18"/>
                <w:szCs w:val="18"/>
              </w:rPr>
            </w:pPr>
            <w:r w:rsidRPr="00A75A06">
              <w:rPr>
                <w:color w:val="000000"/>
                <w:sz w:val="18"/>
                <w:szCs w:val="18"/>
              </w:rPr>
              <w:t>5,000,000.00</w:t>
            </w:r>
          </w:p>
        </w:tc>
      </w:tr>
      <w:tr w:rsidR="00967AEC" w:rsidRPr="00A75A06" w14:paraId="33E72E25"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A5F523" w14:textId="77777777" w:rsidR="00967AEC" w:rsidRPr="00A75A06" w:rsidRDefault="00967AEC" w:rsidP="004C7488">
            <w:pPr>
              <w:rPr>
                <w:color w:val="000000"/>
                <w:sz w:val="18"/>
                <w:szCs w:val="18"/>
              </w:rPr>
            </w:pPr>
            <w:r w:rsidRPr="00A75A06">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B9F489" w14:textId="77777777" w:rsidR="00967AEC" w:rsidRPr="00A75A06" w:rsidRDefault="00967AEC" w:rsidP="004C7488">
            <w:pPr>
              <w:rPr>
                <w:color w:val="000000"/>
                <w:sz w:val="18"/>
                <w:szCs w:val="18"/>
              </w:rPr>
            </w:pPr>
          </w:p>
        </w:tc>
      </w:tr>
      <w:tr w:rsidR="00967AEC" w:rsidRPr="00A75A06" w14:paraId="3DEBB558"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E21D61" w14:textId="77777777" w:rsidR="00967AEC" w:rsidRPr="00A75A06" w:rsidRDefault="00967AEC" w:rsidP="004C7488">
            <w:pPr>
              <w:jc w:val="right"/>
              <w:rPr>
                <w:rFonts w:eastAsia="Calibri"/>
                <w:color w:val="000000"/>
                <w:sz w:val="18"/>
                <w:szCs w:val="18"/>
              </w:rPr>
            </w:pPr>
            <w:r w:rsidRPr="00A75A06">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8DE734" w14:textId="77777777" w:rsidR="00967AEC" w:rsidRPr="00A75A06" w:rsidRDefault="00967AEC" w:rsidP="004C7488">
            <w:pPr>
              <w:jc w:val="right"/>
              <w:rPr>
                <w:rFonts w:eastAsia="Calibri"/>
                <w:color w:val="000000"/>
                <w:sz w:val="18"/>
                <w:szCs w:val="18"/>
              </w:rPr>
            </w:pPr>
            <w:r w:rsidRPr="00A75A06">
              <w:rPr>
                <w:color w:val="000000"/>
                <w:sz w:val="18"/>
                <w:szCs w:val="18"/>
              </w:rPr>
              <w:t>SWCAP</w:t>
            </w:r>
          </w:p>
        </w:tc>
      </w:tr>
      <w:tr w:rsidR="00967AEC" w:rsidRPr="00A75A06" w14:paraId="351DD1EF"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98C9C3" w14:textId="77777777" w:rsidR="00967AEC" w:rsidRPr="00A75A06" w:rsidRDefault="00967AEC" w:rsidP="004C7488">
            <w:pPr>
              <w:jc w:val="right"/>
              <w:rPr>
                <w:rFonts w:eastAsia="Calibri"/>
                <w:color w:val="000000"/>
                <w:sz w:val="18"/>
                <w:szCs w:val="18"/>
              </w:rPr>
            </w:pPr>
            <w:r w:rsidRPr="00A75A06">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80FAAE" w14:textId="77777777" w:rsidR="00967AEC" w:rsidRPr="00A75A06" w:rsidRDefault="00967AEC" w:rsidP="004C7488">
            <w:pPr>
              <w:jc w:val="right"/>
              <w:rPr>
                <w:rFonts w:eastAsia="Calibri"/>
                <w:color w:val="000000"/>
                <w:sz w:val="18"/>
                <w:szCs w:val="18"/>
              </w:rPr>
            </w:pPr>
            <w:r w:rsidRPr="00A75A06">
              <w:rPr>
                <w:color w:val="000000"/>
                <w:sz w:val="18"/>
                <w:szCs w:val="18"/>
              </w:rPr>
              <w:t>SWCAP</w:t>
            </w:r>
          </w:p>
        </w:tc>
      </w:tr>
      <w:tr w:rsidR="00967AEC" w:rsidRPr="00A75A06" w14:paraId="5E207BD7"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0B86E1" w14:textId="77777777" w:rsidR="00967AEC" w:rsidRPr="00A75A06" w:rsidRDefault="00967AEC" w:rsidP="004C7488">
            <w:pPr>
              <w:jc w:val="right"/>
              <w:rPr>
                <w:rFonts w:eastAsia="Calibri"/>
                <w:color w:val="000000"/>
                <w:sz w:val="18"/>
                <w:szCs w:val="18"/>
              </w:rPr>
            </w:pPr>
            <w:r w:rsidRPr="00A75A06">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424366" w14:textId="77777777" w:rsidR="00967AEC" w:rsidRPr="00A75A06" w:rsidRDefault="00967AEC" w:rsidP="004C7488">
            <w:pPr>
              <w:jc w:val="right"/>
              <w:rPr>
                <w:rFonts w:eastAsia="Calibri"/>
                <w:color w:val="000000"/>
                <w:sz w:val="18"/>
                <w:szCs w:val="18"/>
              </w:rPr>
            </w:pPr>
            <w:r w:rsidRPr="00A75A06">
              <w:rPr>
                <w:color w:val="000000"/>
                <w:sz w:val="18"/>
                <w:szCs w:val="18"/>
              </w:rPr>
              <w:t>SWCAP minus 0.01</w:t>
            </w:r>
          </w:p>
        </w:tc>
      </w:tr>
      <w:tr w:rsidR="00967AEC" w:rsidRPr="00A75A06" w14:paraId="1589AA5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3BD481" w14:textId="77777777" w:rsidR="00967AEC" w:rsidRPr="00A75A06" w:rsidRDefault="00967AEC" w:rsidP="004C7488">
            <w:pPr>
              <w:jc w:val="right"/>
              <w:rPr>
                <w:rFonts w:eastAsia="Calibri"/>
                <w:color w:val="000000"/>
                <w:sz w:val="18"/>
                <w:szCs w:val="18"/>
              </w:rPr>
            </w:pPr>
            <w:r w:rsidRPr="00A75A06">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5413D5" w14:textId="77777777" w:rsidR="00967AEC" w:rsidRPr="00A75A06" w:rsidRDefault="00967AEC" w:rsidP="004C7488">
            <w:pPr>
              <w:jc w:val="right"/>
              <w:rPr>
                <w:rFonts w:eastAsia="Calibri"/>
                <w:color w:val="000000"/>
                <w:sz w:val="18"/>
                <w:szCs w:val="18"/>
              </w:rPr>
            </w:pPr>
            <w:r w:rsidRPr="00A75A06">
              <w:rPr>
                <w:color w:val="000000"/>
                <w:sz w:val="18"/>
                <w:szCs w:val="18"/>
              </w:rPr>
              <w:t>SWCAP minus 0.03</w:t>
            </w:r>
          </w:p>
        </w:tc>
      </w:tr>
      <w:tr w:rsidR="00967AEC" w:rsidRPr="00A75A06" w14:paraId="101D83A1"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58D53F" w14:textId="77777777" w:rsidR="00967AEC" w:rsidRPr="00A75A06" w:rsidRDefault="00967AEC" w:rsidP="004C7488">
            <w:pPr>
              <w:rPr>
                <w:color w:val="000000"/>
                <w:sz w:val="18"/>
                <w:szCs w:val="18"/>
              </w:rPr>
            </w:pPr>
            <w:r w:rsidRPr="00A75A06">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F9C594" w14:textId="77777777" w:rsidR="00967AEC" w:rsidRPr="00A75A06" w:rsidRDefault="00967AEC" w:rsidP="004C7488">
            <w:pPr>
              <w:rPr>
                <w:color w:val="000000"/>
                <w:sz w:val="18"/>
                <w:szCs w:val="18"/>
              </w:rPr>
            </w:pPr>
          </w:p>
        </w:tc>
      </w:tr>
      <w:tr w:rsidR="00967AEC" w:rsidRPr="00A75A06" w14:paraId="364395DB"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4F6831" w14:textId="77777777" w:rsidR="00967AEC" w:rsidRPr="00A75A06" w:rsidRDefault="00967AEC" w:rsidP="004C7488">
            <w:pPr>
              <w:jc w:val="right"/>
              <w:rPr>
                <w:rFonts w:eastAsia="Calibri"/>
                <w:color w:val="000000"/>
                <w:sz w:val="18"/>
                <w:szCs w:val="18"/>
              </w:rPr>
            </w:pPr>
            <w:r w:rsidRPr="00A75A06">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5CFC31" w14:textId="77777777" w:rsidR="00967AEC" w:rsidRPr="00A75A06" w:rsidRDefault="00967AEC" w:rsidP="004C7488">
            <w:pPr>
              <w:jc w:val="right"/>
              <w:rPr>
                <w:rFonts w:eastAsia="Calibri"/>
                <w:color w:val="000000"/>
                <w:sz w:val="18"/>
                <w:szCs w:val="18"/>
              </w:rPr>
            </w:pPr>
            <w:r w:rsidRPr="00A75A06">
              <w:rPr>
                <w:color w:val="000000"/>
                <w:sz w:val="18"/>
                <w:szCs w:val="18"/>
              </w:rPr>
              <w:t>350,000.00</w:t>
            </w:r>
          </w:p>
        </w:tc>
      </w:tr>
      <w:tr w:rsidR="00967AEC" w:rsidRPr="00A75A06" w14:paraId="7889B422"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8B2EC" w14:textId="77777777" w:rsidR="00967AEC" w:rsidRPr="00A75A06" w:rsidRDefault="00967AEC" w:rsidP="004C7488">
            <w:pPr>
              <w:jc w:val="right"/>
              <w:rPr>
                <w:rFonts w:eastAsia="Calibri"/>
                <w:color w:val="000000"/>
                <w:sz w:val="18"/>
                <w:szCs w:val="18"/>
              </w:rPr>
            </w:pPr>
            <w:r w:rsidRPr="00A75A06">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54E2B2" w14:textId="77777777" w:rsidR="00967AEC" w:rsidRPr="00A75A06" w:rsidRDefault="00967AEC" w:rsidP="004C7488">
            <w:pPr>
              <w:jc w:val="right"/>
              <w:rPr>
                <w:rFonts w:eastAsia="Calibri"/>
                <w:color w:val="000000"/>
                <w:sz w:val="18"/>
                <w:szCs w:val="18"/>
              </w:rPr>
            </w:pPr>
            <w:r w:rsidRPr="00A75A06">
              <w:rPr>
                <w:color w:val="000000"/>
                <w:sz w:val="18"/>
                <w:szCs w:val="18"/>
              </w:rPr>
              <w:t>450,000.00</w:t>
            </w:r>
          </w:p>
        </w:tc>
      </w:tr>
      <w:tr w:rsidR="00967AEC" w:rsidRPr="00A75A06" w14:paraId="6CAF3B3E"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D064A7" w14:textId="77777777" w:rsidR="00967AEC" w:rsidRPr="00A75A06" w:rsidRDefault="00967AEC" w:rsidP="004C7488">
            <w:pPr>
              <w:jc w:val="right"/>
              <w:rPr>
                <w:rFonts w:eastAsia="Calibri"/>
                <w:color w:val="000000"/>
                <w:sz w:val="18"/>
                <w:szCs w:val="18"/>
              </w:rPr>
            </w:pPr>
            <w:r w:rsidRPr="00A75A06">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6B22E83" w14:textId="77777777" w:rsidR="00967AEC" w:rsidRPr="00A75A06" w:rsidRDefault="00967AEC" w:rsidP="004C7488">
            <w:pPr>
              <w:jc w:val="right"/>
              <w:rPr>
                <w:rFonts w:eastAsia="Calibri"/>
                <w:color w:val="000000"/>
                <w:sz w:val="18"/>
                <w:szCs w:val="18"/>
              </w:rPr>
            </w:pPr>
            <w:r w:rsidRPr="00A75A06">
              <w:rPr>
                <w:color w:val="000000"/>
                <w:sz w:val="18"/>
                <w:szCs w:val="18"/>
              </w:rPr>
              <w:t>550,000.00</w:t>
            </w:r>
          </w:p>
        </w:tc>
      </w:tr>
      <w:tr w:rsidR="00967AEC" w:rsidRPr="00A75A06" w14:paraId="69F10D2E"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80A9B2" w14:textId="77777777" w:rsidR="00967AEC" w:rsidRPr="00A75A06" w:rsidRDefault="00967AEC" w:rsidP="004C7488">
            <w:pPr>
              <w:jc w:val="right"/>
              <w:rPr>
                <w:rFonts w:eastAsia="Calibri"/>
                <w:color w:val="000000"/>
                <w:sz w:val="18"/>
                <w:szCs w:val="18"/>
              </w:rPr>
            </w:pPr>
            <w:r w:rsidRPr="00A75A06">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FAC1FD" w14:textId="77777777" w:rsidR="00967AEC" w:rsidRPr="00A75A06" w:rsidRDefault="00967AEC" w:rsidP="004C7488">
            <w:pPr>
              <w:jc w:val="right"/>
              <w:rPr>
                <w:rFonts w:eastAsia="Calibri"/>
                <w:color w:val="000000"/>
                <w:sz w:val="18"/>
                <w:szCs w:val="18"/>
              </w:rPr>
            </w:pPr>
            <w:r w:rsidRPr="00A75A06">
              <w:rPr>
                <w:color w:val="000000"/>
                <w:sz w:val="18"/>
                <w:szCs w:val="18"/>
              </w:rPr>
              <w:t>650,000.00</w:t>
            </w:r>
          </w:p>
        </w:tc>
      </w:tr>
      <w:tr w:rsidR="00967AEC" w:rsidRPr="00A75A06" w14:paraId="797D6796"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938ABB" w14:textId="77777777" w:rsidR="00967AEC" w:rsidRPr="00A75A06" w:rsidRDefault="00967AEC" w:rsidP="004C7488">
            <w:pPr>
              <w:jc w:val="right"/>
              <w:rPr>
                <w:rFonts w:eastAsia="Calibri"/>
                <w:color w:val="000000"/>
                <w:sz w:val="18"/>
                <w:szCs w:val="18"/>
              </w:rPr>
            </w:pPr>
            <w:r w:rsidRPr="00A75A06">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3E0CCA" w14:textId="77777777" w:rsidR="00967AEC" w:rsidRPr="00A75A06" w:rsidRDefault="00967AEC" w:rsidP="004C7488">
            <w:pPr>
              <w:jc w:val="right"/>
              <w:rPr>
                <w:rFonts w:eastAsia="Calibri"/>
                <w:color w:val="000000"/>
                <w:sz w:val="18"/>
                <w:szCs w:val="18"/>
              </w:rPr>
            </w:pPr>
            <w:r w:rsidRPr="00A75A06">
              <w:rPr>
                <w:color w:val="000000"/>
                <w:sz w:val="18"/>
                <w:szCs w:val="18"/>
              </w:rPr>
              <w:t>750,000.00</w:t>
            </w:r>
          </w:p>
        </w:tc>
      </w:tr>
      <w:tr w:rsidR="00967AEC" w:rsidRPr="00A75A06" w14:paraId="19C61697"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FBED43" w14:textId="77777777" w:rsidR="00967AEC" w:rsidRPr="00A75A06" w:rsidRDefault="00967AEC" w:rsidP="004C7488">
            <w:pPr>
              <w:jc w:val="right"/>
              <w:rPr>
                <w:rFonts w:eastAsia="Calibri"/>
                <w:color w:val="000000"/>
                <w:sz w:val="18"/>
                <w:szCs w:val="18"/>
              </w:rPr>
            </w:pPr>
            <w:r w:rsidRPr="00A75A06">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CA0247" w14:textId="77777777" w:rsidR="00967AEC" w:rsidRPr="00A75A06" w:rsidRDefault="00967AEC" w:rsidP="004C7488">
            <w:pPr>
              <w:jc w:val="right"/>
              <w:rPr>
                <w:rFonts w:eastAsia="Calibri"/>
                <w:color w:val="000000"/>
                <w:sz w:val="18"/>
                <w:szCs w:val="18"/>
              </w:rPr>
            </w:pPr>
            <w:r w:rsidRPr="00A75A06">
              <w:rPr>
                <w:color w:val="000000"/>
                <w:sz w:val="18"/>
                <w:szCs w:val="18"/>
              </w:rPr>
              <w:t>850,000.00</w:t>
            </w:r>
          </w:p>
        </w:tc>
      </w:tr>
      <w:tr w:rsidR="00967AEC" w:rsidRPr="00A75A06" w14:paraId="7692B857"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5D6C8E" w14:textId="77777777" w:rsidR="00967AEC" w:rsidRPr="00A75A06" w:rsidRDefault="00967AEC" w:rsidP="004C7488">
            <w:pPr>
              <w:jc w:val="right"/>
              <w:rPr>
                <w:rFonts w:eastAsia="Calibri"/>
                <w:color w:val="000000"/>
                <w:sz w:val="18"/>
                <w:szCs w:val="18"/>
              </w:rPr>
            </w:pPr>
            <w:r w:rsidRPr="00A75A06">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1A6B4A" w14:textId="77777777" w:rsidR="00967AEC" w:rsidRPr="00A75A06" w:rsidRDefault="00967AEC" w:rsidP="004C7488">
            <w:pPr>
              <w:jc w:val="right"/>
              <w:rPr>
                <w:rFonts w:eastAsia="Calibri"/>
                <w:color w:val="000000"/>
                <w:sz w:val="18"/>
                <w:szCs w:val="18"/>
              </w:rPr>
            </w:pPr>
            <w:r w:rsidRPr="00A75A06">
              <w:rPr>
                <w:color w:val="000000"/>
                <w:sz w:val="18"/>
                <w:szCs w:val="18"/>
              </w:rPr>
              <w:t>950,000.00</w:t>
            </w:r>
          </w:p>
        </w:tc>
      </w:tr>
      <w:tr w:rsidR="00967AEC" w:rsidRPr="00A75A06" w14:paraId="35D2D2C4"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B6E63A" w14:textId="77777777" w:rsidR="00967AEC" w:rsidRPr="00A75A06" w:rsidRDefault="00967AEC" w:rsidP="004C7488">
            <w:pPr>
              <w:jc w:val="right"/>
              <w:rPr>
                <w:rFonts w:eastAsia="Calibri"/>
                <w:color w:val="000000"/>
                <w:sz w:val="18"/>
                <w:szCs w:val="18"/>
              </w:rPr>
            </w:pPr>
            <w:r w:rsidRPr="00A75A06">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AB2C65" w14:textId="77777777" w:rsidR="00967AEC" w:rsidRPr="00A75A06" w:rsidRDefault="00967AEC" w:rsidP="004C7488">
            <w:pPr>
              <w:jc w:val="right"/>
              <w:rPr>
                <w:rFonts w:eastAsia="Calibri"/>
                <w:color w:val="000000"/>
                <w:sz w:val="18"/>
                <w:szCs w:val="18"/>
              </w:rPr>
            </w:pPr>
            <w:r w:rsidRPr="00A75A06">
              <w:rPr>
                <w:color w:val="000000"/>
                <w:sz w:val="18"/>
                <w:szCs w:val="18"/>
              </w:rPr>
              <w:t>1,050,000.00</w:t>
            </w:r>
          </w:p>
        </w:tc>
      </w:tr>
      <w:tr w:rsidR="00967AEC" w:rsidRPr="00A75A06" w14:paraId="6F507022"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3EC8C41" w14:textId="77777777" w:rsidR="00967AEC" w:rsidRPr="00A75A06" w:rsidRDefault="00967AEC" w:rsidP="004C7488">
            <w:pPr>
              <w:jc w:val="right"/>
              <w:rPr>
                <w:rFonts w:eastAsia="Calibri"/>
                <w:color w:val="000000"/>
                <w:sz w:val="18"/>
                <w:szCs w:val="18"/>
              </w:rPr>
            </w:pPr>
            <w:r w:rsidRPr="00A75A06">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CD9EC3" w14:textId="77777777" w:rsidR="00967AEC" w:rsidRPr="00A75A06" w:rsidRDefault="00967AEC" w:rsidP="004C7488">
            <w:pPr>
              <w:jc w:val="right"/>
              <w:rPr>
                <w:rFonts w:eastAsia="Calibri"/>
                <w:color w:val="000000"/>
                <w:sz w:val="18"/>
                <w:szCs w:val="18"/>
              </w:rPr>
            </w:pPr>
            <w:r w:rsidRPr="00A75A06">
              <w:rPr>
                <w:color w:val="000000"/>
                <w:sz w:val="18"/>
                <w:szCs w:val="18"/>
              </w:rPr>
              <w:t>300,000.00</w:t>
            </w:r>
          </w:p>
        </w:tc>
      </w:tr>
      <w:tr w:rsidR="00967AEC" w:rsidRPr="00A75A06" w14:paraId="0875CFF6"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EACB9F" w14:textId="77777777" w:rsidR="00967AEC" w:rsidRPr="00A75A06" w:rsidRDefault="00967AEC" w:rsidP="004C7488">
            <w:pPr>
              <w:jc w:val="right"/>
              <w:rPr>
                <w:rFonts w:eastAsia="Calibri"/>
                <w:color w:val="000000"/>
                <w:sz w:val="18"/>
                <w:szCs w:val="18"/>
              </w:rPr>
            </w:pPr>
            <w:r w:rsidRPr="00A75A06">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929BF4" w14:textId="77777777" w:rsidR="00967AEC" w:rsidRPr="00A75A06" w:rsidRDefault="00967AEC" w:rsidP="004C7488">
            <w:pPr>
              <w:jc w:val="right"/>
              <w:rPr>
                <w:rFonts w:eastAsia="Calibri"/>
                <w:color w:val="000000"/>
                <w:sz w:val="18"/>
                <w:szCs w:val="18"/>
              </w:rPr>
            </w:pPr>
            <w:r w:rsidRPr="00A75A06">
              <w:rPr>
                <w:color w:val="000000"/>
                <w:sz w:val="18"/>
                <w:szCs w:val="18"/>
              </w:rPr>
              <w:t>400,000.00</w:t>
            </w:r>
          </w:p>
        </w:tc>
      </w:tr>
      <w:tr w:rsidR="00967AEC" w:rsidRPr="00A75A06" w14:paraId="697759B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7CEA2" w14:textId="77777777" w:rsidR="00967AEC" w:rsidRPr="00A75A06" w:rsidRDefault="00967AEC" w:rsidP="004C7488">
            <w:pPr>
              <w:jc w:val="right"/>
              <w:rPr>
                <w:rFonts w:eastAsia="Calibri"/>
                <w:color w:val="000000"/>
                <w:sz w:val="18"/>
                <w:szCs w:val="18"/>
              </w:rPr>
            </w:pPr>
            <w:r w:rsidRPr="00A75A06">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7EF484" w14:textId="77777777" w:rsidR="00967AEC" w:rsidRPr="00A75A06" w:rsidRDefault="00967AEC" w:rsidP="004C7488">
            <w:pPr>
              <w:jc w:val="right"/>
              <w:rPr>
                <w:rFonts w:eastAsia="Calibri"/>
                <w:color w:val="000000"/>
                <w:sz w:val="18"/>
                <w:szCs w:val="18"/>
              </w:rPr>
            </w:pPr>
            <w:r w:rsidRPr="00A75A06">
              <w:rPr>
                <w:color w:val="000000"/>
                <w:sz w:val="18"/>
                <w:szCs w:val="18"/>
              </w:rPr>
              <w:t>500,000.00</w:t>
            </w:r>
          </w:p>
        </w:tc>
      </w:tr>
      <w:tr w:rsidR="00967AEC" w:rsidRPr="00A75A06" w14:paraId="0BA48681"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B9EC05" w14:textId="77777777" w:rsidR="00967AEC" w:rsidRPr="00A75A06" w:rsidRDefault="00967AEC" w:rsidP="004C7488">
            <w:pPr>
              <w:jc w:val="right"/>
              <w:rPr>
                <w:rFonts w:eastAsia="Calibri"/>
                <w:color w:val="000000"/>
                <w:sz w:val="18"/>
                <w:szCs w:val="18"/>
              </w:rPr>
            </w:pPr>
            <w:r w:rsidRPr="00A75A06">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03F2D" w14:textId="77777777" w:rsidR="00967AEC" w:rsidRPr="00A75A06" w:rsidRDefault="00967AEC" w:rsidP="004C7488">
            <w:pPr>
              <w:jc w:val="right"/>
              <w:rPr>
                <w:rFonts w:eastAsia="Calibri"/>
                <w:color w:val="000000"/>
                <w:sz w:val="18"/>
                <w:szCs w:val="18"/>
              </w:rPr>
            </w:pPr>
            <w:r w:rsidRPr="00A75A06">
              <w:rPr>
                <w:color w:val="000000"/>
                <w:sz w:val="18"/>
                <w:szCs w:val="18"/>
              </w:rPr>
              <w:t>600,000.00</w:t>
            </w:r>
          </w:p>
        </w:tc>
      </w:tr>
      <w:tr w:rsidR="00967AEC" w:rsidRPr="00A75A06" w14:paraId="4B347228"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C8BE95" w14:textId="77777777" w:rsidR="00967AEC" w:rsidRPr="00A75A06" w:rsidRDefault="00967AEC" w:rsidP="004C7488">
            <w:pPr>
              <w:jc w:val="right"/>
              <w:rPr>
                <w:rFonts w:eastAsia="Calibri"/>
                <w:color w:val="000000"/>
                <w:sz w:val="18"/>
                <w:szCs w:val="18"/>
              </w:rPr>
            </w:pPr>
            <w:r w:rsidRPr="00A75A06">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D442B0D" w14:textId="77777777" w:rsidR="00967AEC" w:rsidRPr="00A75A06" w:rsidRDefault="00967AEC" w:rsidP="004C7488">
            <w:pPr>
              <w:jc w:val="right"/>
              <w:rPr>
                <w:rFonts w:eastAsia="Calibri"/>
                <w:color w:val="000000"/>
                <w:sz w:val="18"/>
                <w:szCs w:val="18"/>
              </w:rPr>
            </w:pPr>
            <w:r w:rsidRPr="00A75A06">
              <w:rPr>
                <w:color w:val="000000"/>
                <w:sz w:val="18"/>
                <w:szCs w:val="18"/>
              </w:rPr>
              <w:t>700,000.00</w:t>
            </w:r>
          </w:p>
        </w:tc>
      </w:tr>
      <w:tr w:rsidR="00967AEC" w:rsidRPr="00A75A06" w14:paraId="4C276741"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0C399B" w14:textId="77777777" w:rsidR="00967AEC" w:rsidRPr="00A75A06" w:rsidRDefault="00967AEC" w:rsidP="004C7488">
            <w:pPr>
              <w:jc w:val="right"/>
              <w:rPr>
                <w:rFonts w:eastAsia="Calibri"/>
                <w:color w:val="000000"/>
                <w:sz w:val="18"/>
                <w:szCs w:val="18"/>
              </w:rPr>
            </w:pPr>
            <w:r w:rsidRPr="00A75A06">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E0AB751" w14:textId="77777777" w:rsidR="00967AEC" w:rsidRPr="00A75A06" w:rsidRDefault="00967AEC" w:rsidP="004C7488">
            <w:pPr>
              <w:jc w:val="right"/>
              <w:rPr>
                <w:rFonts w:eastAsia="Calibri"/>
                <w:color w:val="000000"/>
                <w:sz w:val="18"/>
                <w:szCs w:val="18"/>
              </w:rPr>
            </w:pPr>
            <w:r w:rsidRPr="00A75A06">
              <w:rPr>
                <w:color w:val="000000"/>
                <w:sz w:val="18"/>
                <w:szCs w:val="18"/>
              </w:rPr>
              <w:t>800,000.00</w:t>
            </w:r>
          </w:p>
        </w:tc>
      </w:tr>
      <w:tr w:rsidR="00967AEC" w:rsidRPr="00A75A06" w14:paraId="0C4896E7"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B117BC" w14:textId="77777777" w:rsidR="00967AEC" w:rsidRPr="00A75A06" w:rsidRDefault="00967AEC" w:rsidP="004C7488">
            <w:pPr>
              <w:jc w:val="right"/>
              <w:rPr>
                <w:rFonts w:eastAsia="Calibri"/>
                <w:color w:val="000000"/>
                <w:sz w:val="18"/>
                <w:szCs w:val="18"/>
              </w:rPr>
            </w:pPr>
            <w:r w:rsidRPr="00A75A06">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E84916" w14:textId="77777777" w:rsidR="00967AEC" w:rsidRPr="00A75A06" w:rsidRDefault="00967AEC" w:rsidP="004C7488">
            <w:pPr>
              <w:jc w:val="right"/>
              <w:rPr>
                <w:rFonts w:eastAsia="Calibri"/>
                <w:color w:val="000000"/>
                <w:sz w:val="18"/>
                <w:szCs w:val="18"/>
              </w:rPr>
            </w:pPr>
            <w:r w:rsidRPr="00A75A06">
              <w:rPr>
                <w:color w:val="000000"/>
                <w:sz w:val="18"/>
                <w:szCs w:val="18"/>
              </w:rPr>
              <w:t>900,000.00</w:t>
            </w:r>
          </w:p>
        </w:tc>
      </w:tr>
      <w:tr w:rsidR="00967AEC" w:rsidRPr="00A75A06" w14:paraId="3552A3D3"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D1E173" w14:textId="77777777" w:rsidR="00967AEC" w:rsidRPr="00A75A06" w:rsidRDefault="00967AEC" w:rsidP="004C7488">
            <w:pPr>
              <w:jc w:val="right"/>
              <w:rPr>
                <w:rFonts w:eastAsia="Calibri"/>
                <w:color w:val="000000"/>
                <w:sz w:val="18"/>
                <w:szCs w:val="18"/>
              </w:rPr>
            </w:pPr>
            <w:r w:rsidRPr="00A75A06">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C2E833" w14:textId="77777777" w:rsidR="00967AEC" w:rsidRPr="00A75A06" w:rsidRDefault="00967AEC" w:rsidP="004C7488">
            <w:pPr>
              <w:jc w:val="right"/>
              <w:rPr>
                <w:rFonts w:eastAsia="Calibri"/>
                <w:color w:val="000000"/>
                <w:sz w:val="18"/>
                <w:szCs w:val="18"/>
              </w:rPr>
            </w:pPr>
            <w:r w:rsidRPr="00A75A06">
              <w:rPr>
                <w:color w:val="000000"/>
                <w:sz w:val="18"/>
                <w:szCs w:val="18"/>
              </w:rPr>
              <w:t>1,000,000.00</w:t>
            </w:r>
          </w:p>
        </w:tc>
      </w:tr>
      <w:tr w:rsidR="00967AEC" w:rsidRPr="00A75A06" w14:paraId="02D21DF7"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63B171" w14:textId="77777777" w:rsidR="00967AEC" w:rsidRPr="00A75A06" w:rsidRDefault="00967AEC" w:rsidP="004C7488">
            <w:pPr>
              <w:jc w:val="right"/>
              <w:rPr>
                <w:rFonts w:eastAsia="Calibri"/>
                <w:color w:val="000000"/>
                <w:sz w:val="18"/>
                <w:szCs w:val="18"/>
              </w:rPr>
            </w:pPr>
            <w:r w:rsidRPr="00A75A06">
              <w:rPr>
                <w:color w:val="000000"/>
                <w:sz w:val="18"/>
                <w:szCs w:val="18"/>
              </w:rPr>
              <w:t>Non-thermal (</w:t>
            </w:r>
            <w:proofErr w:type="gramStart"/>
            <w:r w:rsidRPr="00A75A06">
              <w:rPr>
                <w:color w:val="000000"/>
                <w:sz w:val="18"/>
                <w:szCs w:val="18"/>
              </w:rPr>
              <w:t>e.g.</w:t>
            </w:r>
            <w:proofErr w:type="gramEnd"/>
            <w:r w:rsidRPr="00A75A06">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9B0316" w14:textId="77777777" w:rsidR="00967AEC" w:rsidRPr="00A75A06" w:rsidRDefault="00967AEC" w:rsidP="004C7488">
            <w:pPr>
              <w:jc w:val="right"/>
              <w:rPr>
                <w:rFonts w:eastAsia="Calibri"/>
                <w:color w:val="000000"/>
                <w:sz w:val="18"/>
                <w:szCs w:val="18"/>
              </w:rPr>
            </w:pPr>
            <w:r w:rsidRPr="00A75A06">
              <w:rPr>
                <w:color w:val="000000"/>
                <w:sz w:val="18"/>
                <w:szCs w:val="18"/>
              </w:rPr>
              <w:t>1,000,000.00</w:t>
            </w:r>
          </w:p>
        </w:tc>
      </w:tr>
    </w:tbl>
    <w:p w14:paraId="51D43E55" w14:textId="77777777" w:rsidR="00967AEC" w:rsidRPr="00A75A06" w:rsidRDefault="00967AEC" w:rsidP="00967AEC">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1E168BB2"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56682629" w14:textId="77777777" w:rsidR="00967AEC" w:rsidRPr="00A75A06" w:rsidRDefault="00967AEC" w:rsidP="004C7488">
            <w:pPr>
              <w:spacing w:before="120" w:after="240"/>
              <w:rPr>
                <w:b/>
                <w:i/>
              </w:rPr>
            </w:pPr>
            <w:r w:rsidRPr="00A75A06">
              <w:rPr>
                <w:b/>
                <w:i/>
              </w:rPr>
              <w:t>[OBDRR020:  Replace the Table 2-1 above with the following upon system implementation of the Real-Time Co-Optimization (RTC) project:]</w:t>
            </w:r>
          </w:p>
          <w:p w14:paraId="748CD738" w14:textId="77777777" w:rsidR="00967AEC" w:rsidRPr="00A75A06" w:rsidRDefault="00967AEC" w:rsidP="004C7488">
            <w:pPr>
              <w:keepNext/>
              <w:spacing w:after="240"/>
              <w:jc w:val="center"/>
              <w:rPr>
                <w:b/>
                <w:bCs/>
              </w:rPr>
            </w:pPr>
            <w:r w:rsidRPr="00A75A06">
              <w:rPr>
                <w:b/>
                <w:bCs/>
              </w:rPr>
              <w:t xml:space="preserve">TABLE 1 - </w:t>
            </w:r>
            <w:r w:rsidRPr="00A75A06">
              <w:rPr>
                <w:b/>
                <w:bCs/>
              </w:rPr>
              <w:fldChar w:fldCharType="begin"/>
            </w:r>
            <w:r w:rsidRPr="00A75A06">
              <w:rPr>
                <w:b/>
                <w:bCs/>
              </w:rPr>
              <w:instrText xml:space="preserve"> SEQ TABLE_2_- \* ARABIC </w:instrText>
            </w:r>
            <w:r w:rsidRPr="00A75A06">
              <w:rPr>
                <w:b/>
                <w:bCs/>
              </w:rPr>
              <w:fldChar w:fldCharType="separate"/>
            </w:r>
            <w:r w:rsidRPr="00A75A06">
              <w:rPr>
                <w:b/>
                <w:bCs/>
                <w:noProof/>
              </w:rPr>
              <w:t>1</w:t>
            </w:r>
            <w:r w:rsidRPr="00A75A06">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967AEC" w:rsidRPr="00A75A06" w14:paraId="064E0154" w14:textId="77777777" w:rsidTr="004C7488">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2987DD" w14:textId="77777777" w:rsidR="00967AEC" w:rsidRPr="00A75A06" w:rsidRDefault="00967AEC" w:rsidP="004C7488">
                  <w:pPr>
                    <w:jc w:val="center"/>
                    <w:rPr>
                      <w:rFonts w:eastAsia="Calibri"/>
                      <w:color w:val="000000"/>
                      <w:sz w:val="18"/>
                      <w:szCs w:val="18"/>
                    </w:rPr>
                  </w:pPr>
                  <w:r w:rsidRPr="00A75A06">
                    <w:rPr>
                      <w:color w:val="000000"/>
                      <w:sz w:val="18"/>
                      <w:szCs w:val="18"/>
                    </w:rPr>
                    <w:t>Penalty Function &amp; Shadow Price Cap Cost Parameters</w:t>
                  </w:r>
                </w:p>
              </w:tc>
            </w:tr>
            <w:tr w:rsidR="00967AEC" w:rsidRPr="00A75A06" w14:paraId="2C5CC66F"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95B766" w14:textId="77777777" w:rsidR="00967AEC" w:rsidRPr="00A75A06" w:rsidRDefault="00967AEC" w:rsidP="004C7488">
                  <w:pPr>
                    <w:jc w:val="center"/>
                    <w:rPr>
                      <w:rFonts w:eastAsia="Calibri"/>
                      <w:color w:val="000000"/>
                      <w:sz w:val="18"/>
                      <w:szCs w:val="18"/>
                    </w:rPr>
                  </w:pPr>
                  <w:r w:rsidRPr="00A75A06">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A9B39F" w14:textId="77777777" w:rsidR="00967AEC" w:rsidRPr="00A75A06" w:rsidRDefault="00967AEC" w:rsidP="004C7488">
                  <w:pPr>
                    <w:jc w:val="center"/>
                    <w:rPr>
                      <w:rFonts w:eastAsia="Calibri"/>
                      <w:color w:val="000000"/>
                      <w:sz w:val="18"/>
                      <w:szCs w:val="18"/>
                    </w:rPr>
                  </w:pPr>
                  <w:r w:rsidRPr="00A75A06">
                    <w:rPr>
                      <w:color w:val="000000"/>
                      <w:sz w:val="18"/>
                      <w:szCs w:val="18"/>
                    </w:rPr>
                    <w:t>Penalty ($/MWh)</w:t>
                  </w:r>
                </w:p>
              </w:tc>
            </w:tr>
            <w:tr w:rsidR="00967AEC" w:rsidRPr="00A75A06" w14:paraId="333C0CC2"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356AE9" w14:textId="77777777" w:rsidR="00967AEC" w:rsidRPr="00A75A06" w:rsidRDefault="00967AEC" w:rsidP="004C7488">
                  <w:pPr>
                    <w:rPr>
                      <w:color w:val="000000"/>
                      <w:sz w:val="18"/>
                      <w:szCs w:val="18"/>
                    </w:rPr>
                  </w:pPr>
                  <w:r w:rsidRPr="00A75A06">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535DA2" w14:textId="77777777" w:rsidR="00967AEC" w:rsidRPr="00A75A06" w:rsidRDefault="00967AEC" w:rsidP="004C7488">
                  <w:pPr>
                    <w:jc w:val="right"/>
                    <w:rPr>
                      <w:color w:val="000000"/>
                      <w:sz w:val="18"/>
                      <w:szCs w:val="18"/>
                    </w:rPr>
                  </w:pPr>
                </w:p>
              </w:tc>
            </w:tr>
            <w:tr w:rsidR="00967AEC" w:rsidRPr="00A75A06" w14:paraId="1550B2F4"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C24073" w14:textId="77777777" w:rsidR="00967AEC" w:rsidRPr="00A75A06" w:rsidRDefault="00967AEC" w:rsidP="004C7488">
                  <w:pPr>
                    <w:jc w:val="right"/>
                    <w:rPr>
                      <w:rFonts w:eastAsia="Calibri"/>
                      <w:color w:val="000000"/>
                      <w:sz w:val="18"/>
                      <w:szCs w:val="18"/>
                    </w:rPr>
                  </w:pPr>
                  <w:r w:rsidRPr="00A75A06">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2F4AAE" w14:textId="77777777" w:rsidR="00967AEC" w:rsidRPr="00A75A06" w:rsidRDefault="00967AEC" w:rsidP="004C7488">
                  <w:pPr>
                    <w:jc w:val="right"/>
                    <w:rPr>
                      <w:rFonts w:eastAsia="Calibri"/>
                      <w:color w:val="000000"/>
                      <w:sz w:val="18"/>
                      <w:szCs w:val="18"/>
                    </w:rPr>
                  </w:pPr>
                  <w:r w:rsidRPr="00A75A06">
                    <w:rPr>
                      <w:color w:val="000000"/>
                      <w:sz w:val="18"/>
                      <w:szCs w:val="18"/>
                    </w:rPr>
                    <w:t>5,000,000.00</w:t>
                  </w:r>
                </w:p>
              </w:tc>
            </w:tr>
            <w:tr w:rsidR="00967AEC" w:rsidRPr="00A75A06" w14:paraId="5170F2D1"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EE07E4" w14:textId="77777777" w:rsidR="00967AEC" w:rsidRPr="00A75A06" w:rsidRDefault="00967AEC" w:rsidP="004C7488">
                  <w:pPr>
                    <w:jc w:val="right"/>
                    <w:rPr>
                      <w:rFonts w:eastAsia="Calibri"/>
                      <w:color w:val="000000"/>
                      <w:sz w:val="18"/>
                      <w:szCs w:val="18"/>
                    </w:rPr>
                  </w:pPr>
                  <w:r w:rsidRPr="00A75A06">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B19A14" w14:textId="77777777" w:rsidR="00967AEC" w:rsidRPr="00A75A06" w:rsidRDefault="00967AEC" w:rsidP="004C7488">
                  <w:pPr>
                    <w:jc w:val="right"/>
                    <w:rPr>
                      <w:rFonts w:eastAsia="Calibri"/>
                      <w:color w:val="000000"/>
                      <w:sz w:val="18"/>
                      <w:szCs w:val="18"/>
                    </w:rPr>
                  </w:pPr>
                  <w:r w:rsidRPr="00A75A06">
                    <w:rPr>
                      <w:color w:val="000000"/>
                      <w:sz w:val="18"/>
                      <w:szCs w:val="18"/>
                    </w:rPr>
                    <w:t>5,000,000.00</w:t>
                  </w:r>
                </w:p>
              </w:tc>
            </w:tr>
            <w:tr w:rsidR="00967AEC" w:rsidRPr="00A75A06" w14:paraId="7993C07B"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01802" w14:textId="77777777" w:rsidR="00967AEC" w:rsidRPr="00A75A06" w:rsidRDefault="00967AEC" w:rsidP="004C7488">
                  <w:pPr>
                    <w:rPr>
                      <w:color w:val="000000"/>
                      <w:sz w:val="18"/>
                      <w:szCs w:val="18"/>
                    </w:rPr>
                  </w:pPr>
                  <w:r w:rsidRPr="00A75A06">
                    <w:rPr>
                      <w:color w:val="000000"/>
                      <w:sz w:val="18"/>
                      <w:szCs w:val="18"/>
                    </w:rPr>
                    <w:lastRenderedPageBreak/>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460DFE" w14:textId="77777777" w:rsidR="00967AEC" w:rsidRPr="00A75A06" w:rsidRDefault="00967AEC" w:rsidP="004C7488">
                  <w:pPr>
                    <w:rPr>
                      <w:color w:val="000000"/>
                      <w:sz w:val="18"/>
                      <w:szCs w:val="18"/>
                    </w:rPr>
                  </w:pPr>
                </w:p>
              </w:tc>
            </w:tr>
            <w:tr w:rsidR="00967AEC" w:rsidRPr="00A75A06" w14:paraId="55892C6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4C2E96" w14:textId="77777777" w:rsidR="00967AEC" w:rsidRPr="00A75A06" w:rsidRDefault="00967AEC" w:rsidP="004C7488">
                  <w:pPr>
                    <w:jc w:val="right"/>
                    <w:rPr>
                      <w:rFonts w:eastAsia="Calibri"/>
                      <w:color w:val="000000"/>
                      <w:sz w:val="18"/>
                      <w:szCs w:val="18"/>
                    </w:rPr>
                  </w:pPr>
                  <w:r w:rsidRPr="00A75A06">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A40CBA" w14:textId="77777777" w:rsidR="00967AEC" w:rsidRPr="00A75A06" w:rsidRDefault="00967AEC" w:rsidP="004C7488">
                  <w:pPr>
                    <w:jc w:val="right"/>
                    <w:rPr>
                      <w:rFonts w:eastAsia="Calibri"/>
                      <w:color w:val="000000"/>
                      <w:sz w:val="18"/>
                      <w:szCs w:val="18"/>
                    </w:rPr>
                  </w:pPr>
                  <w:r w:rsidRPr="00A75A06">
                    <w:rPr>
                      <w:color w:val="000000"/>
                      <w:sz w:val="18"/>
                      <w:szCs w:val="18"/>
                    </w:rPr>
                    <w:t>350,000.00</w:t>
                  </w:r>
                </w:p>
              </w:tc>
            </w:tr>
            <w:tr w:rsidR="00967AEC" w:rsidRPr="00A75A06" w14:paraId="20A3DCE7"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A79A71E" w14:textId="77777777" w:rsidR="00967AEC" w:rsidRPr="00A75A06" w:rsidRDefault="00967AEC" w:rsidP="004C7488">
                  <w:pPr>
                    <w:jc w:val="right"/>
                    <w:rPr>
                      <w:rFonts w:eastAsia="Calibri"/>
                      <w:color w:val="000000"/>
                      <w:sz w:val="18"/>
                      <w:szCs w:val="18"/>
                    </w:rPr>
                  </w:pPr>
                  <w:r w:rsidRPr="00A75A06">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0CDDBF" w14:textId="77777777" w:rsidR="00967AEC" w:rsidRPr="00A75A06" w:rsidRDefault="00967AEC" w:rsidP="004C7488">
                  <w:pPr>
                    <w:jc w:val="right"/>
                    <w:rPr>
                      <w:rFonts w:eastAsia="Calibri"/>
                      <w:color w:val="000000"/>
                      <w:sz w:val="18"/>
                      <w:szCs w:val="18"/>
                    </w:rPr>
                  </w:pPr>
                  <w:r w:rsidRPr="00A75A06">
                    <w:rPr>
                      <w:color w:val="000000"/>
                      <w:sz w:val="18"/>
                      <w:szCs w:val="18"/>
                    </w:rPr>
                    <w:t>450,000.00</w:t>
                  </w:r>
                </w:p>
              </w:tc>
            </w:tr>
            <w:tr w:rsidR="00967AEC" w:rsidRPr="00A75A06" w14:paraId="3B5148CF"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5E4EC7" w14:textId="77777777" w:rsidR="00967AEC" w:rsidRPr="00A75A06" w:rsidRDefault="00967AEC" w:rsidP="004C7488">
                  <w:pPr>
                    <w:jc w:val="right"/>
                    <w:rPr>
                      <w:rFonts w:eastAsia="Calibri"/>
                      <w:color w:val="000000"/>
                      <w:sz w:val="18"/>
                      <w:szCs w:val="18"/>
                    </w:rPr>
                  </w:pPr>
                  <w:r w:rsidRPr="00A75A06">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00FF5C" w14:textId="77777777" w:rsidR="00967AEC" w:rsidRPr="00A75A06" w:rsidRDefault="00967AEC" w:rsidP="004C7488">
                  <w:pPr>
                    <w:jc w:val="right"/>
                    <w:rPr>
                      <w:rFonts w:eastAsia="Calibri"/>
                      <w:color w:val="000000"/>
                      <w:sz w:val="18"/>
                      <w:szCs w:val="18"/>
                    </w:rPr>
                  </w:pPr>
                  <w:r w:rsidRPr="00A75A06">
                    <w:rPr>
                      <w:color w:val="000000"/>
                      <w:sz w:val="18"/>
                      <w:szCs w:val="18"/>
                    </w:rPr>
                    <w:t>550,000.00</w:t>
                  </w:r>
                </w:p>
              </w:tc>
            </w:tr>
            <w:tr w:rsidR="00967AEC" w:rsidRPr="00A75A06" w14:paraId="7B0399CD"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863059E" w14:textId="77777777" w:rsidR="00967AEC" w:rsidRPr="00A75A06" w:rsidRDefault="00967AEC" w:rsidP="004C7488">
                  <w:pPr>
                    <w:jc w:val="right"/>
                    <w:rPr>
                      <w:rFonts w:eastAsia="Calibri"/>
                      <w:color w:val="000000"/>
                      <w:sz w:val="18"/>
                      <w:szCs w:val="18"/>
                    </w:rPr>
                  </w:pPr>
                  <w:r w:rsidRPr="00A75A06">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DB3EC3" w14:textId="77777777" w:rsidR="00967AEC" w:rsidRPr="00A75A06" w:rsidRDefault="00967AEC" w:rsidP="004C7488">
                  <w:pPr>
                    <w:jc w:val="right"/>
                    <w:rPr>
                      <w:rFonts w:eastAsia="Calibri"/>
                      <w:color w:val="000000"/>
                      <w:sz w:val="18"/>
                      <w:szCs w:val="18"/>
                    </w:rPr>
                  </w:pPr>
                  <w:r w:rsidRPr="00A75A06">
                    <w:rPr>
                      <w:color w:val="000000"/>
                      <w:sz w:val="18"/>
                      <w:szCs w:val="18"/>
                    </w:rPr>
                    <w:t>650,000.00</w:t>
                  </w:r>
                </w:p>
              </w:tc>
            </w:tr>
            <w:tr w:rsidR="00967AEC" w:rsidRPr="00A75A06" w14:paraId="3D6CB9E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4303AF1" w14:textId="77777777" w:rsidR="00967AEC" w:rsidRPr="00A75A06" w:rsidRDefault="00967AEC" w:rsidP="004C7488">
                  <w:pPr>
                    <w:jc w:val="right"/>
                    <w:rPr>
                      <w:rFonts w:eastAsia="Calibri"/>
                      <w:color w:val="000000"/>
                      <w:sz w:val="18"/>
                      <w:szCs w:val="18"/>
                    </w:rPr>
                  </w:pPr>
                  <w:r w:rsidRPr="00A75A06">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5217ED" w14:textId="77777777" w:rsidR="00967AEC" w:rsidRPr="00A75A06" w:rsidRDefault="00967AEC" w:rsidP="004C7488">
                  <w:pPr>
                    <w:jc w:val="right"/>
                    <w:rPr>
                      <w:rFonts w:eastAsia="Calibri"/>
                      <w:color w:val="000000"/>
                      <w:sz w:val="18"/>
                      <w:szCs w:val="18"/>
                    </w:rPr>
                  </w:pPr>
                  <w:r w:rsidRPr="00A75A06">
                    <w:rPr>
                      <w:color w:val="000000"/>
                      <w:sz w:val="18"/>
                      <w:szCs w:val="18"/>
                    </w:rPr>
                    <w:t>750,000.00</w:t>
                  </w:r>
                </w:p>
              </w:tc>
            </w:tr>
            <w:tr w:rsidR="00967AEC" w:rsidRPr="00A75A06" w14:paraId="52786AEC"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24FF2E" w14:textId="77777777" w:rsidR="00967AEC" w:rsidRPr="00A75A06" w:rsidRDefault="00967AEC" w:rsidP="004C7488">
                  <w:pPr>
                    <w:jc w:val="right"/>
                    <w:rPr>
                      <w:rFonts w:eastAsia="Calibri"/>
                      <w:color w:val="000000"/>
                      <w:sz w:val="18"/>
                      <w:szCs w:val="18"/>
                    </w:rPr>
                  </w:pPr>
                  <w:r w:rsidRPr="00A75A06">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5E51E5" w14:textId="77777777" w:rsidR="00967AEC" w:rsidRPr="00A75A06" w:rsidRDefault="00967AEC" w:rsidP="004C7488">
                  <w:pPr>
                    <w:jc w:val="right"/>
                    <w:rPr>
                      <w:rFonts w:eastAsia="Calibri"/>
                      <w:color w:val="000000"/>
                      <w:sz w:val="18"/>
                      <w:szCs w:val="18"/>
                    </w:rPr>
                  </w:pPr>
                  <w:r w:rsidRPr="00A75A06">
                    <w:rPr>
                      <w:color w:val="000000"/>
                      <w:sz w:val="18"/>
                      <w:szCs w:val="18"/>
                    </w:rPr>
                    <w:t>850,000.00</w:t>
                  </w:r>
                </w:p>
              </w:tc>
            </w:tr>
            <w:tr w:rsidR="00967AEC" w:rsidRPr="00A75A06" w14:paraId="1671D9C5"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ACA6E" w14:textId="77777777" w:rsidR="00967AEC" w:rsidRPr="00A75A06" w:rsidRDefault="00967AEC" w:rsidP="004C7488">
                  <w:pPr>
                    <w:jc w:val="right"/>
                    <w:rPr>
                      <w:rFonts w:eastAsia="Calibri"/>
                      <w:color w:val="000000"/>
                      <w:sz w:val="18"/>
                      <w:szCs w:val="18"/>
                    </w:rPr>
                  </w:pPr>
                  <w:r w:rsidRPr="00A75A06">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24D0F9" w14:textId="77777777" w:rsidR="00967AEC" w:rsidRPr="00A75A06" w:rsidRDefault="00967AEC" w:rsidP="004C7488">
                  <w:pPr>
                    <w:jc w:val="right"/>
                    <w:rPr>
                      <w:rFonts w:eastAsia="Calibri"/>
                      <w:color w:val="000000"/>
                      <w:sz w:val="18"/>
                      <w:szCs w:val="18"/>
                    </w:rPr>
                  </w:pPr>
                  <w:r w:rsidRPr="00A75A06">
                    <w:rPr>
                      <w:color w:val="000000"/>
                      <w:sz w:val="18"/>
                      <w:szCs w:val="18"/>
                    </w:rPr>
                    <w:t>950,000.00</w:t>
                  </w:r>
                </w:p>
              </w:tc>
            </w:tr>
            <w:tr w:rsidR="00967AEC" w:rsidRPr="00A75A06" w14:paraId="25C8D440"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BC10F7" w14:textId="77777777" w:rsidR="00967AEC" w:rsidRPr="00A75A06" w:rsidRDefault="00967AEC" w:rsidP="004C7488">
                  <w:pPr>
                    <w:jc w:val="right"/>
                    <w:rPr>
                      <w:rFonts w:eastAsia="Calibri"/>
                      <w:color w:val="000000"/>
                      <w:sz w:val="18"/>
                      <w:szCs w:val="18"/>
                    </w:rPr>
                  </w:pPr>
                  <w:r w:rsidRPr="00A75A06">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E3A8A0" w14:textId="77777777" w:rsidR="00967AEC" w:rsidRPr="00A75A06" w:rsidRDefault="00967AEC" w:rsidP="004C7488">
                  <w:pPr>
                    <w:jc w:val="right"/>
                    <w:rPr>
                      <w:rFonts w:eastAsia="Calibri"/>
                      <w:color w:val="000000"/>
                      <w:sz w:val="18"/>
                      <w:szCs w:val="18"/>
                    </w:rPr>
                  </w:pPr>
                  <w:r w:rsidRPr="00A75A06">
                    <w:rPr>
                      <w:color w:val="000000"/>
                      <w:sz w:val="18"/>
                      <w:szCs w:val="18"/>
                    </w:rPr>
                    <w:t>1,050,000.00</w:t>
                  </w:r>
                </w:p>
              </w:tc>
            </w:tr>
            <w:tr w:rsidR="00967AEC" w:rsidRPr="00A75A06" w14:paraId="0BD33A8B"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48351BA" w14:textId="77777777" w:rsidR="00967AEC" w:rsidRPr="00A75A06" w:rsidRDefault="00967AEC" w:rsidP="004C7488">
                  <w:pPr>
                    <w:jc w:val="right"/>
                    <w:rPr>
                      <w:rFonts w:eastAsia="Calibri"/>
                      <w:color w:val="000000"/>
                      <w:sz w:val="18"/>
                      <w:szCs w:val="18"/>
                    </w:rPr>
                  </w:pPr>
                  <w:r w:rsidRPr="00A75A06">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CE30211" w14:textId="77777777" w:rsidR="00967AEC" w:rsidRPr="00A75A06" w:rsidRDefault="00967AEC" w:rsidP="004C7488">
                  <w:pPr>
                    <w:jc w:val="right"/>
                    <w:rPr>
                      <w:rFonts w:eastAsia="Calibri"/>
                      <w:color w:val="000000"/>
                      <w:sz w:val="18"/>
                      <w:szCs w:val="18"/>
                    </w:rPr>
                  </w:pPr>
                  <w:r w:rsidRPr="00A75A06">
                    <w:rPr>
                      <w:color w:val="000000"/>
                      <w:sz w:val="18"/>
                      <w:szCs w:val="18"/>
                    </w:rPr>
                    <w:t>300,000.00</w:t>
                  </w:r>
                </w:p>
              </w:tc>
            </w:tr>
            <w:tr w:rsidR="00967AEC" w:rsidRPr="00A75A06" w14:paraId="2522E376"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799D58" w14:textId="77777777" w:rsidR="00967AEC" w:rsidRPr="00A75A06" w:rsidRDefault="00967AEC" w:rsidP="004C7488">
                  <w:pPr>
                    <w:jc w:val="right"/>
                    <w:rPr>
                      <w:rFonts w:eastAsia="Calibri"/>
                      <w:color w:val="000000"/>
                      <w:sz w:val="18"/>
                      <w:szCs w:val="18"/>
                    </w:rPr>
                  </w:pPr>
                  <w:r w:rsidRPr="00A75A06">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96114E" w14:textId="77777777" w:rsidR="00967AEC" w:rsidRPr="00A75A06" w:rsidRDefault="00967AEC" w:rsidP="004C7488">
                  <w:pPr>
                    <w:jc w:val="right"/>
                    <w:rPr>
                      <w:rFonts w:eastAsia="Calibri"/>
                      <w:color w:val="000000"/>
                      <w:sz w:val="18"/>
                      <w:szCs w:val="18"/>
                    </w:rPr>
                  </w:pPr>
                  <w:r w:rsidRPr="00A75A06">
                    <w:rPr>
                      <w:color w:val="000000"/>
                      <w:sz w:val="18"/>
                      <w:szCs w:val="18"/>
                    </w:rPr>
                    <w:t>400,000.00</w:t>
                  </w:r>
                </w:p>
              </w:tc>
            </w:tr>
            <w:tr w:rsidR="00967AEC" w:rsidRPr="00A75A06" w14:paraId="3EC6F31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7CDEBD" w14:textId="77777777" w:rsidR="00967AEC" w:rsidRPr="00A75A06" w:rsidRDefault="00967AEC" w:rsidP="004C7488">
                  <w:pPr>
                    <w:jc w:val="right"/>
                    <w:rPr>
                      <w:rFonts w:eastAsia="Calibri"/>
                      <w:color w:val="000000"/>
                      <w:sz w:val="18"/>
                      <w:szCs w:val="18"/>
                    </w:rPr>
                  </w:pPr>
                  <w:r w:rsidRPr="00A75A06">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79CD54" w14:textId="77777777" w:rsidR="00967AEC" w:rsidRPr="00A75A06" w:rsidRDefault="00967AEC" w:rsidP="004C7488">
                  <w:pPr>
                    <w:jc w:val="right"/>
                    <w:rPr>
                      <w:rFonts w:eastAsia="Calibri"/>
                      <w:color w:val="000000"/>
                      <w:sz w:val="18"/>
                      <w:szCs w:val="18"/>
                    </w:rPr>
                  </w:pPr>
                  <w:r w:rsidRPr="00A75A06">
                    <w:rPr>
                      <w:color w:val="000000"/>
                      <w:sz w:val="18"/>
                      <w:szCs w:val="18"/>
                    </w:rPr>
                    <w:t>500,000.00</w:t>
                  </w:r>
                </w:p>
              </w:tc>
            </w:tr>
            <w:tr w:rsidR="00967AEC" w:rsidRPr="00A75A06" w14:paraId="3D209CD0"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68C8EA" w14:textId="77777777" w:rsidR="00967AEC" w:rsidRPr="00A75A06" w:rsidRDefault="00967AEC" w:rsidP="004C7488">
                  <w:pPr>
                    <w:jc w:val="right"/>
                    <w:rPr>
                      <w:rFonts w:eastAsia="Calibri"/>
                      <w:color w:val="000000"/>
                      <w:sz w:val="18"/>
                      <w:szCs w:val="18"/>
                    </w:rPr>
                  </w:pPr>
                  <w:r w:rsidRPr="00A75A06">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F0BA1C" w14:textId="77777777" w:rsidR="00967AEC" w:rsidRPr="00A75A06" w:rsidRDefault="00967AEC" w:rsidP="004C7488">
                  <w:pPr>
                    <w:jc w:val="right"/>
                    <w:rPr>
                      <w:rFonts w:eastAsia="Calibri"/>
                      <w:color w:val="000000"/>
                      <w:sz w:val="18"/>
                      <w:szCs w:val="18"/>
                    </w:rPr>
                  </w:pPr>
                  <w:r w:rsidRPr="00A75A06">
                    <w:rPr>
                      <w:color w:val="000000"/>
                      <w:sz w:val="18"/>
                      <w:szCs w:val="18"/>
                    </w:rPr>
                    <w:t>600,000.00</w:t>
                  </w:r>
                </w:p>
              </w:tc>
            </w:tr>
            <w:tr w:rsidR="00967AEC" w:rsidRPr="00A75A06" w14:paraId="2EF6A66A"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2CACD5" w14:textId="77777777" w:rsidR="00967AEC" w:rsidRPr="00A75A06" w:rsidRDefault="00967AEC" w:rsidP="004C7488">
                  <w:pPr>
                    <w:jc w:val="right"/>
                    <w:rPr>
                      <w:rFonts w:eastAsia="Calibri"/>
                      <w:color w:val="000000"/>
                      <w:sz w:val="18"/>
                      <w:szCs w:val="18"/>
                    </w:rPr>
                  </w:pPr>
                  <w:r w:rsidRPr="00A75A06">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EF35FA" w14:textId="77777777" w:rsidR="00967AEC" w:rsidRPr="00A75A06" w:rsidRDefault="00967AEC" w:rsidP="004C7488">
                  <w:pPr>
                    <w:jc w:val="right"/>
                    <w:rPr>
                      <w:rFonts w:eastAsia="Calibri"/>
                      <w:color w:val="000000"/>
                      <w:sz w:val="18"/>
                      <w:szCs w:val="18"/>
                    </w:rPr>
                  </w:pPr>
                  <w:r w:rsidRPr="00A75A06">
                    <w:rPr>
                      <w:color w:val="000000"/>
                      <w:sz w:val="18"/>
                      <w:szCs w:val="18"/>
                    </w:rPr>
                    <w:t>700,000.00</w:t>
                  </w:r>
                </w:p>
              </w:tc>
            </w:tr>
            <w:tr w:rsidR="00967AEC" w:rsidRPr="00A75A06" w14:paraId="6EA7E411"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5B0E3E" w14:textId="77777777" w:rsidR="00967AEC" w:rsidRPr="00A75A06" w:rsidRDefault="00967AEC" w:rsidP="004C7488">
                  <w:pPr>
                    <w:jc w:val="right"/>
                    <w:rPr>
                      <w:rFonts w:eastAsia="Calibri"/>
                      <w:color w:val="000000"/>
                      <w:sz w:val="18"/>
                      <w:szCs w:val="18"/>
                    </w:rPr>
                  </w:pPr>
                  <w:r w:rsidRPr="00A75A06">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3E4348" w14:textId="77777777" w:rsidR="00967AEC" w:rsidRPr="00A75A06" w:rsidRDefault="00967AEC" w:rsidP="004C7488">
                  <w:pPr>
                    <w:jc w:val="right"/>
                    <w:rPr>
                      <w:rFonts w:eastAsia="Calibri"/>
                      <w:color w:val="000000"/>
                      <w:sz w:val="18"/>
                      <w:szCs w:val="18"/>
                    </w:rPr>
                  </w:pPr>
                  <w:r w:rsidRPr="00A75A06">
                    <w:rPr>
                      <w:color w:val="000000"/>
                      <w:sz w:val="18"/>
                      <w:szCs w:val="18"/>
                    </w:rPr>
                    <w:t>800,000.00</w:t>
                  </w:r>
                </w:p>
              </w:tc>
            </w:tr>
            <w:tr w:rsidR="00967AEC" w:rsidRPr="00A75A06" w14:paraId="1E817C8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E541E2" w14:textId="77777777" w:rsidR="00967AEC" w:rsidRPr="00A75A06" w:rsidRDefault="00967AEC" w:rsidP="004C7488">
                  <w:pPr>
                    <w:jc w:val="right"/>
                    <w:rPr>
                      <w:rFonts w:eastAsia="Calibri"/>
                      <w:color w:val="000000"/>
                      <w:sz w:val="18"/>
                      <w:szCs w:val="18"/>
                    </w:rPr>
                  </w:pPr>
                  <w:r w:rsidRPr="00A75A06">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1D4F8C" w14:textId="77777777" w:rsidR="00967AEC" w:rsidRPr="00A75A06" w:rsidRDefault="00967AEC" w:rsidP="004C7488">
                  <w:pPr>
                    <w:jc w:val="right"/>
                    <w:rPr>
                      <w:rFonts w:eastAsia="Calibri"/>
                      <w:color w:val="000000"/>
                      <w:sz w:val="18"/>
                      <w:szCs w:val="18"/>
                    </w:rPr>
                  </w:pPr>
                  <w:r w:rsidRPr="00A75A06">
                    <w:rPr>
                      <w:color w:val="000000"/>
                      <w:sz w:val="18"/>
                      <w:szCs w:val="18"/>
                    </w:rPr>
                    <w:t>900,000.00</w:t>
                  </w:r>
                </w:p>
              </w:tc>
            </w:tr>
            <w:tr w:rsidR="00967AEC" w:rsidRPr="00A75A06" w14:paraId="71D70BE2"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9362F7" w14:textId="77777777" w:rsidR="00967AEC" w:rsidRPr="00A75A06" w:rsidRDefault="00967AEC" w:rsidP="004C7488">
                  <w:pPr>
                    <w:jc w:val="right"/>
                    <w:rPr>
                      <w:rFonts w:eastAsia="Calibri"/>
                      <w:color w:val="000000"/>
                      <w:sz w:val="18"/>
                      <w:szCs w:val="18"/>
                    </w:rPr>
                  </w:pPr>
                  <w:r w:rsidRPr="00A75A06">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9489DB4" w14:textId="77777777" w:rsidR="00967AEC" w:rsidRPr="00A75A06" w:rsidRDefault="00967AEC" w:rsidP="004C7488">
                  <w:pPr>
                    <w:jc w:val="right"/>
                    <w:rPr>
                      <w:rFonts w:eastAsia="Calibri"/>
                      <w:color w:val="000000"/>
                      <w:sz w:val="18"/>
                      <w:szCs w:val="18"/>
                    </w:rPr>
                  </w:pPr>
                  <w:r w:rsidRPr="00A75A06">
                    <w:rPr>
                      <w:color w:val="000000"/>
                      <w:sz w:val="18"/>
                      <w:szCs w:val="18"/>
                    </w:rPr>
                    <w:t>1,000,000.00</w:t>
                  </w:r>
                </w:p>
              </w:tc>
            </w:tr>
            <w:tr w:rsidR="00967AEC" w:rsidRPr="00A75A06" w14:paraId="53EF2B79" w14:textId="77777777" w:rsidTr="004C7488">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EFC2ED" w14:textId="77777777" w:rsidR="00967AEC" w:rsidRPr="00A75A06" w:rsidRDefault="00967AEC" w:rsidP="004C7488">
                  <w:pPr>
                    <w:jc w:val="right"/>
                    <w:rPr>
                      <w:rFonts w:eastAsia="Calibri"/>
                      <w:color w:val="000000"/>
                      <w:sz w:val="18"/>
                      <w:szCs w:val="18"/>
                    </w:rPr>
                  </w:pPr>
                  <w:r w:rsidRPr="00A75A06">
                    <w:rPr>
                      <w:color w:val="000000"/>
                      <w:sz w:val="18"/>
                      <w:szCs w:val="18"/>
                    </w:rPr>
                    <w:t>Non-thermal (</w:t>
                  </w:r>
                  <w:proofErr w:type="gramStart"/>
                  <w:r w:rsidRPr="00A75A06">
                    <w:rPr>
                      <w:color w:val="000000"/>
                      <w:sz w:val="18"/>
                      <w:szCs w:val="18"/>
                    </w:rPr>
                    <w:t>e.g.</w:t>
                  </w:r>
                  <w:proofErr w:type="gramEnd"/>
                  <w:r w:rsidRPr="00A75A06">
                    <w:rPr>
                      <w:color w:val="000000"/>
                      <w:sz w:val="18"/>
                      <w:szCs w:val="18"/>
                    </w:rPr>
                    <w:t xml:space="preserve">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615F89B" w14:textId="77777777" w:rsidR="00967AEC" w:rsidRPr="00A75A06" w:rsidRDefault="00967AEC" w:rsidP="004C7488">
                  <w:pPr>
                    <w:jc w:val="right"/>
                    <w:rPr>
                      <w:rFonts w:eastAsia="Calibri"/>
                      <w:color w:val="000000"/>
                      <w:sz w:val="18"/>
                      <w:szCs w:val="18"/>
                    </w:rPr>
                  </w:pPr>
                  <w:r w:rsidRPr="00A75A06">
                    <w:rPr>
                      <w:color w:val="000000"/>
                      <w:sz w:val="18"/>
                      <w:szCs w:val="18"/>
                    </w:rPr>
                    <w:t>1,000,000.00</w:t>
                  </w:r>
                </w:p>
              </w:tc>
            </w:tr>
          </w:tbl>
          <w:p w14:paraId="1963A0A5" w14:textId="77777777" w:rsidR="00967AEC" w:rsidRPr="00A75A06" w:rsidRDefault="00967AEC" w:rsidP="004C7488">
            <w:pPr>
              <w:spacing w:before="240" w:after="240" w:line="360" w:lineRule="auto"/>
              <w:jc w:val="both"/>
            </w:pPr>
          </w:p>
        </w:tc>
      </w:tr>
    </w:tbl>
    <w:p w14:paraId="61F9F684" w14:textId="77777777" w:rsidR="00967AEC" w:rsidRPr="00A75A06" w:rsidRDefault="00967AEC" w:rsidP="00967AEC">
      <w:pPr>
        <w:rPr>
          <w:b/>
        </w:rPr>
      </w:pPr>
    </w:p>
    <w:p w14:paraId="4D731166" w14:textId="77777777" w:rsidR="00967AEC" w:rsidRPr="00A75A06" w:rsidRDefault="00967AEC" w:rsidP="00967AEC">
      <w:pPr>
        <w:rPr>
          <w:b/>
        </w:rPr>
      </w:pPr>
      <w:r w:rsidRPr="00A75A06">
        <w:rPr>
          <w:b/>
        </w:rPr>
        <w:br w:type="page"/>
      </w:r>
      <w:r w:rsidRPr="00A75A06">
        <w:rPr>
          <w:b/>
        </w:rPr>
        <w:lastRenderedPageBreak/>
        <w:t>2.1</w:t>
      </w:r>
      <w:r w:rsidRPr="00A75A06">
        <w:rPr>
          <w:b/>
        </w:rPr>
        <w:tab/>
        <w:t>Over/Under – Generation Penalty Factors</w:t>
      </w:r>
    </w:p>
    <w:p w14:paraId="526F6207" w14:textId="77777777" w:rsidR="00967AEC" w:rsidRPr="00A75A06" w:rsidRDefault="00967AEC" w:rsidP="00967AEC">
      <w:pPr>
        <w:spacing w:line="276" w:lineRule="auto"/>
      </w:pPr>
    </w:p>
    <w:p w14:paraId="16107692" w14:textId="77777777" w:rsidR="00967AEC" w:rsidRPr="00A75A06" w:rsidRDefault="00967AEC" w:rsidP="00967AEC">
      <w:pPr>
        <w:spacing w:line="360" w:lineRule="auto"/>
        <w:jc w:val="both"/>
      </w:pPr>
      <w:r w:rsidRPr="00A75A06">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A75A06">
        <w:t>start up</w:t>
      </w:r>
      <w:proofErr w:type="spellEnd"/>
      <w:r w:rsidRPr="00A75A06">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0A17238" w14:textId="77777777" w:rsidR="00967AEC" w:rsidRPr="00A75A06" w:rsidRDefault="00967AEC" w:rsidP="00967AEC"/>
    <w:p w14:paraId="1CA78425" w14:textId="77777777" w:rsidR="00967AEC" w:rsidRPr="00A75A06" w:rsidRDefault="00967AEC" w:rsidP="00967AEC">
      <w:pPr>
        <w:spacing w:line="276" w:lineRule="auto"/>
        <w:rPr>
          <w:b/>
        </w:rPr>
      </w:pPr>
      <w:r w:rsidRPr="00A75A06">
        <w:t xml:space="preserve"> </w:t>
      </w:r>
      <w:r w:rsidRPr="00A75A06">
        <w:rPr>
          <w:b/>
        </w:rPr>
        <w:t>2.2</w:t>
      </w:r>
      <w:r w:rsidRPr="00A75A06">
        <w:rPr>
          <w:b/>
        </w:rPr>
        <w:tab/>
        <w:t>Ancillary Service Penalty Factors</w:t>
      </w:r>
    </w:p>
    <w:p w14:paraId="618542F3" w14:textId="77777777" w:rsidR="00967AEC" w:rsidRPr="00A75A06" w:rsidRDefault="00967AEC" w:rsidP="00967AEC">
      <w:pPr>
        <w:spacing w:line="276" w:lineRule="auto"/>
        <w:rPr>
          <w:b/>
        </w:rPr>
      </w:pPr>
    </w:p>
    <w:p w14:paraId="5066575E" w14:textId="77777777" w:rsidR="00967AEC" w:rsidRPr="00A75A06" w:rsidRDefault="00967AEC" w:rsidP="00967AEC">
      <w:pPr>
        <w:spacing w:line="360" w:lineRule="auto"/>
        <w:jc w:val="both"/>
      </w:pPr>
      <w:r w:rsidRPr="00A75A06">
        <w:t xml:space="preserve">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considering the maximum AS penalty factors referenced in Appendix 2, Table 2-1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(RRS), and lastly Non-Spin.  In other </w:t>
      </w:r>
      <w:proofErr w:type="gramStart"/>
      <w:r w:rsidRPr="00A75A06">
        <w:t>words</w:t>
      </w:r>
      <w:proofErr w:type="gramEnd"/>
      <w:r w:rsidRPr="00A75A06">
        <w:t xml:space="preserve"> multiple offers from the same resource will be considered in the rank order given.  Notably however, the AS penalty factors are not used to set the Market Clearing Price for Capacity (MCPC) for each Ancillary Service.  Instead, the infeasible AS requirement amounts are reduced to the feasible level and the DAM clearing is rerun so that the price of the last AS awarded MW sets the MCPC for each Ancillary Service.  The AS penalty factors used in DAM are also used in the Supplemental Ancillary Service Market (SASM) engine.</w:t>
      </w:r>
    </w:p>
    <w:p w14:paraId="01328AFE" w14:textId="77777777" w:rsidR="00967AEC" w:rsidRPr="00A75A06" w:rsidRDefault="00967AEC" w:rsidP="00967AEC">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3AE37685"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0B0ADD96" w14:textId="77777777" w:rsidR="00967AEC" w:rsidRPr="00A75A06" w:rsidRDefault="00967AEC" w:rsidP="004C7488">
            <w:pPr>
              <w:spacing w:before="120" w:after="240"/>
              <w:rPr>
                <w:b/>
                <w:i/>
              </w:rPr>
            </w:pPr>
            <w:r w:rsidRPr="00A75A06">
              <w:rPr>
                <w:b/>
                <w:i/>
              </w:rPr>
              <w:t>[OBDRR020:  Delete Section 2.2 above upon system implementation of the Real-Time Co-Optimization (RTC) project and renumber accordingly:]</w:t>
            </w:r>
          </w:p>
        </w:tc>
      </w:tr>
    </w:tbl>
    <w:p w14:paraId="4346A60B" w14:textId="77777777" w:rsidR="00967AEC" w:rsidRPr="00A75A06" w:rsidRDefault="00967AEC" w:rsidP="00967AEC">
      <w:pPr>
        <w:spacing w:line="276" w:lineRule="auto"/>
      </w:pPr>
    </w:p>
    <w:p w14:paraId="085CCE5D" w14:textId="77777777" w:rsidR="00967AEC" w:rsidRPr="00A75A06" w:rsidRDefault="00967AEC" w:rsidP="00967AEC">
      <w:pPr>
        <w:spacing w:line="276" w:lineRule="auto"/>
      </w:pPr>
      <w:r w:rsidRPr="00A75A06">
        <w:rPr>
          <w:b/>
        </w:rPr>
        <w:t>2.3</w:t>
      </w:r>
      <w:r w:rsidRPr="00A75A06">
        <w:rPr>
          <w:b/>
        </w:rPr>
        <w:tab/>
        <w:t>Network Transmission Penalty Factors</w:t>
      </w:r>
    </w:p>
    <w:p w14:paraId="6B657B82" w14:textId="77777777" w:rsidR="00967AEC" w:rsidRPr="00A75A06" w:rsidRDefault="00967AEC" w:rsidP="00967AEC">
      <w:pPr>
        <w:spacing w:line="276" w:lineRule="auto"/>
      </w:pPr>
    </w:p>
    <w:p w14:paraId="2F400D22" w14:textId="77777777" w:rsidR="00967AEC" w:rsidRPr="00A75A06" w:rsidRDefault="00967AEC" w:rsidP="00967AEC">
      <w:pPr>
        <w:spacing w:line="360" w:lineRule="auto"/>
        <w:jc w:val="both"/>
      </w:pPr>
      <w:r w:rsidRPr="00A75A06">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w:t>
      </w:r>
      <w:proofErr w:type="gramStart"/>
      <w:r w:rsidRPr="00A75A06">
        <w:t>i.e.</w:t>
      </w:r>
      <w:proofErr w:type="gramEnd"/>
      <w:r w:rsidRPr="00A75A06">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744A233" w14:textId="77777777" w:rsidR="00967AEC" w:rsidRPr="00A75A06" w:rsidRDefault="00967AEC" w:rsidP="00967AEC">
      <w:pPr>
        <w:spacing w:after="240" w:line="360" w:lineRule="auto"/>
        <w:jc w:val="both"/>
      </w:pPr>
      <w:r w:rsidRPr="00A75A06">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67AEC" w:rsidRPr="00A75A06" w14:paraId="39E0433A" w14:textId="77777777" w:rsidTr="004C7488">
        <w:tc>
          <w:tcPr>
            <w:tcW w:w="9558" w:type="dxa"/>
            <w:tcBorders>
              <w:top w:val="single" w:sz="4" w:space="0" w:color="auto"/>
              <w:left w:val="single" w:sz="4" w:space="0" w:color="auto"/>
              <w:bottom w:val="single" w:sz="4" w:space="0" w:color="auto"/>
              <w:right w:val="single" w:sz="4" w:space="0" w:color="auto"/>
            </w:tcBorders>
            <w:shd w:val="clear" w:color="auto" w:fill="D9D9D9"/>
          </w:tcPr>
          <w:p w14:paraId="2F0F57FE" w14:textId="77777777" w:rsidR="00967AEC" w:rsidRPr="00A75A06" w:rsidRDefault="00967AEC" w:rsidP="004C7488">
            <w:pPr>
              <w:spacing w:before="120" w:after="240"/>
              <w:rPr>
                <w:b/>
                <w:i/>
              </w:rPr>
            </w:pPr>
            <w:r w:rsidRPr="00A75A06">
              <w:rPr>
                <w:b/>
                <w:i/>
              </w:rPr>
              <w:t>[OBDRR020:  Replace the paragraph above with the following upon system implementation of the Real-Time Co-Optimization (RTC) project:]</w:t>
            </w:r>
          </w:p>
          <w:p w14:paraId="7AAF8077" w14:textId="77777777" w:rsidR="00967AEC" w:rsidRPr="00A75A06" w:rsidRDefault="00967AEC" w:rsidP="004C7488">
            <w:pPr>
              <w:spacing w:line="360" w:lineRule="auto"/>
              <w:jc w:val="both"/>
            </w:pPr>
            <w:r w:rsidRPr="00A75A06">
              <w:t xml:space="preserve">The DAM Clearing Engine includes the Network Security Monitor (NSM) application and Network Constrained Unit Commitment (NCUC) application.  These applications execute in a </w:t>
            </w:r>
            <w:r w:rsidRPr="00A75A06">
              <w:lastRenderedPageBreak/>
              <w:t>loop beginning with a NSM execution followed by a NCUC execution until a secure commitment pattern that maximizes the objective function is achieved (</w:t>
            </w:r>
            <w:proofErr w:type="gramStart"/>
            <w:r w:rsidRPr="00A75A06">
              <w:t>i.e.</w:t>
            </w:r>
            <w:proofErr w:type="gramEnd"/>
            <w:r w:rsidRPr="00A75A06">
              <w:t xml:space="preserv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6B7FD46B" w14:textId="77777777" w:rsidR="00967AEC" w:rsidRPr="00A75A06" w:rsidRDefault="00967AEC" w:rsidP="00967AEC">
      <w:pPr>
        <w:spacing w:before="240" w:line="360" w:lineRule="auto"/>
        <w:jc w:val="both"/>
      </w:pPr>
      <w:r w:rsidRPr="00A75A06">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22051099" w14:textId="77777777" w:rsidR="00967AEC" w:rsidRPr="00BA2009" w:rsidRDefault="00967AEC" w:rsidP="00967AEC"/>
    <w:p w14:paraId="375A7DA6" w14:textId="77777777" w:rsidR="00152993" w:rsidRDefault="00152993">
      <w:pPr>
        <w:pStyle w:val="BodyText"/>
      </w:pPr>
    </w:p>
    <w:p w14:paraId="25930865" w14:textId="77777777" w:rsidR="00152993" w:rsidRDefault="00152993">
      <w:pPr>
        <w:pStyle w:val="BodyText"/>
      </w:pPr>
    </w:p>
    <w:sectPr w:rsidR="00152993" w:rsidSect="0074209E">
      <w:headerReference w:type="default" r:id="rId90"/>
      <w:footerReference w:type="default" r:id="rId9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0B87E" w14:textId="77777777" w:rsidR="00810AC8" w:rsidRDefault="00810AC8">
      <w:r>
        <w:separator/>
      </w:r>
    </w:p>
  </w:endnote>
  <w:endnote w:type="continuationSeparator" w:id="0">
    <w:p w14:paraId="6C2A5507" w14:textId="77777777" w:rsidR="00810AC8" w:rsidRDefault="0081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925F" w14:textId="0A93CB71" w:rsidR="004C7488" w:rsidRDefault="007A3154" w:rsidP="0074209E">
    <w:pPr>
      <w:pStyle w:val="Footer"/>
      <w:tabs>
        <w:tab w:val="clear" w:pos="4320"/>
        <w:tab w:val="clear" w:pos="8640"/>
        <w:tab w:val="right" w:pos="9360"/>
      </w:tabs>
      <w:rPr>
        <w:rFonts w:ascii="Arial" w:hAnsi="Arial"/>
        <w:sz w:val="18"/>
      </w:rPr>
    </w:pPr>
    <w:r>
      <w:rPr>
        <w:rFonts w:ascii="Arial" w:hAnsi="Arial"/>
        <w:sz w:val="18"/>
      </w:rPr>
      <w:t>037</w:t>
    </w:r>
    <w:r w:rsidR="004C7488">
      <w:rPr>
        <w:rFonts w:ascii="Arial" w:hAnsi="Arial"/>
        <w:sz w:val="18"/>
      </w:rPr>
      <w:t>OBDRR</w:t>
    </w:r>
    <w:r>
      <w:rPr>
        <w:rFonts w:ascii="Arial" w:hAnsi="Arial"/>
        <w:sz w:val="18"/>
      </w:rPr>
      <w:t>-03 Reliant Comments 01</w:t>
    </w:r>
    <w:r w:rsidR="00550632">
      <w:rPr>
        <w:rFonts w:ascii="Arial" w:hAnsi="Arial"/>
        <w:sz w:val="18"/>
      </w:rPr>
      <w:t>24</w:t>
    </w:r>
    <w:r>
      <w:rPr>
        <w:rFonts w:ascii="Arial" w:hAnsi="Arial"/>
        <w:sz w:val="18"/>
      </w:rPr>
      <w:t>22</w:t>
    </w:r>
    <w:r w:rsidR="004C7488">
      <w:rPr>
        <w:rFonts w:ascii="Arial" w:hAnsi="Arial"/>
        <w:sz w:val="18"/>
      </w:rPr>
      <w:t xml:space="preserve"> </w:t>
    </w:r>
    <w:r w:rsidR="004C7488">
      <w:rPr>
        <w:rFonts w:ascii="Arial" w:hAnsi="Arial"/>
        <w:sz w:val="18"/>
      </w:rPr>
      <w:tab/>
      <w:t xml:space="preserve">Page </w:t>
    </w:r>
    <w:r w:rsidR="004C7488">
      <w:rPr>
        <w:rFonts w:ascii="Arial" w:hAnsi="Arial"/>
        <w:sz w:val="18"/>
      </w:rPr>
      <w:fldChar w:fldCharType="begin"/>
    </w:r>
    <w:r w:rsidR="004C7488">
      <w:rPr>
        <w:rFonts w:ascii="Arial" w:hAnsi="Arial"/>
        <w:sz w:val="18"/>
      </w:rPr>
      <w:instrText xml:space="preserve"> PAGE </w:instrText>
    </w:r>
    <w:r w:rsidR="004C7488">
      <w:rPr>
        <w:rFonts w:ascii="Arial" w:hAnsi="Arial"/>
        <w:sz w:val="18"/>
      </w:rPr>
      <w:fldChar w:fldCharType="separate"/>
    </w:r>
    <w:r w:rsidR="004C7488">
      <w:rPr>
        <w:rFonts w:ascii="Arial" w:hAnsi="Arial"/>
        <w:noProof/>
        <w:sz w:val="18"/>
      </w:rPr>
      <w:t>1</w:t>
    </w:r>
    <w:r w:rsidR="004C7488">
      <w:rPr>
        <w:rFonts w:ascii="Arial" w:hAnsi="Arial"/>
        <w:sz w:val="18"/>
      </w:rPr>
      <w:fldChar w:fldCharType="end"/>
    </w:r>
    <w:r w:rsidR="004C7488">
      <w:rPr>
        <w:rFonts w:ascii="Arial" w:hAnsi="Arial"/>
        <w:sz w:val="18"/>
      </w:rPr>
      <w:t xml:space="preserve"> of </w:t>
    </w:r>
    <w:r w:rsidR="004C7488">
      <w:rPr>
        <w:rFonts w:ascii="Arial" w:hAnsi="Arial"/>
        <w:sz w:val="18"/>
      </w:rPr>
      <w:fldChar w:fldCharType="begin"/>
    </w:r>
    <w:r w:rsidR="004C7488">
      <w:rPr>
        <w:rFonts w:ascii="Arial" w:hAnsi="Arial"/>
        <w:sz w:val="18"/>
      </w:rPr>
      <w:instrText xml:space="preserve"> NUMPAGES </w:instrText>
    </w:r>
    <w:r w:rsidR="004C7488">
      <w:rPr>
        <w:rFonts w:ascii="Arial" w:hAnsi="Arial"/>
        <w:sz w:val="18"/>
      </w:rPr>
      <w:fldChar w:fldCharType="separate"/>
    </w:r>
    <w:r w:rsidR="004C7488">
      <w:rPr>
        <w:rFonts w:ascii="Arial" w:hAnsi="Arial"/>
        <w:noProof/>
        <w:sz w:val="18"/>
      </w:rPr>
      <w:t>1</w:t>
    </w:r>
    <w:r w:rsidR="004C7488">
      <w:rPr>
        <w:rFonts w:ascii="Arial" w:hAnsi="Arial"/>
        <w:sz w:val="18"/>
      </w:rPr>
      <w:fldChar w:fldCharType="end"/>
    </w:r>
  </w:p>
  <w:p w14:paraId="23F005C1" w14:textId="77777777" w:rsidR="004C7488" w:rsidRDefault="004C748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5106" w14:textId="77777777" w:rsidR="00810AC8" w:rsidRDefault="00810AC8">
      <w:r>
        <w:separator/>
      </w:r>
    </w:p>
  </w:footnote>
  <w:footnote w:type="continuationSeparator" w:id="0">
    <w:p w14:paraId="065D46AF" w14:textId="77777777" w:rsidR="00810AC8" w:rsidRDefault="00810AC8">
      <w:r>
        <w:continuationSeparator/>
      </w:r>
    </w:p>
  </w:footnote>
  <w:footnote w:id="1">
    <w:p w14:paraId="727EF560" w14:textId="77777777" w:rsidR="004C7488" w:rsidRDefault="004C7488" w:rsidP="00967AEC">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0B98462F" w14:textId="77777777" w:rsidR="004C7488" w:rsidRDefault="004C7488" w:rsidP="00967AEC">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328A8" w14:textId="77777777" w:rsidR="004C7488" w:rsidRPr="00067699" w:rsidRDefault="004C7488" w:rsidP="00067699">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7"/>
  </w:num>
  <w:num w:numId="3">
    <w:abstractNumId w:val="14"/>
  </w:num>
  <w:num w:numId="4">
    <w:abstractNumId w:val="3"/>
  </w:num>
  <w:num w:numId="5">
    <w:abstractNumId w:val="10"/>
  </w:num>
  <w:num w:numId="6">
    <w:abstractNumId w:val="16"/>
  </w:num>
  <w:num w:numId="7">
    <w:abstractNumId w:val="11"/>
  </w:num>
  <w:num w:numId="8">
    <w:abstractNumId w:val="15"/>
  </w:num>
  <w:num w:numId="9">
    <w:abstractNumId w:val="13"/>
  </w:num>
  <w:num w:numId="10">
    <w:abstractNumId w:val="8"/>
  </w:num>
  <w:num w:numId="11">
    <w:abstractNumId w:val="4"/>
  </w:num>
  <w:num w:numId="12">
    <w:abstractNumId w:val="7"/>
  </w:num>
  <w:num w:numId="13">
    <w:abstractNumId w:val="5"/>
  </w:num>
  <w:num w:numId="14">
    <w:abstractNumId w:val="9"/>
  </w:num>
  <w:num w:numId="15">
    <w:abstractNumId w:val="6"/>
  </w:num>
  <w:num w:numId="16">
    <w:abstractNumId w:val="2"/>
  </w:num>
  <w:num w:numId="17">
    <w:abstractNumId w:val="12"/>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liant 012422">
    <w15:presenceInfo w15:providerId="None" w15:userId="Reliant 0124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04B5"/>
    <w:rsid w:val="00067699"/>
    <w:rsid w:val="00072B1A"/>
    <w:rsid w:val="00075A94"/>
    <w:rsid w:val="0007624A"/>
    <w:rsid w:val="000C5BF3"/>
    <w:rsid w:val="000D617C"/>
    <w:rsid w:val="00132855"/>
    <w:rsid w:val="00152993"/>
    <w:rsid w:val="00170297"/>
    <w:rsid w:val="001A227D"/>
    <w:rsid w:val="001E2032"/>
    <w:rsid w:val="00200ED1"/>
    <w:rsid w:val="002C2F4B"/>
    <w:rsid w:val="003010C0"/>
    <w:rsid w:val="00332A97"/>
    <w:rsid w:val="00350C00"/>
    <w:rsid w:val="00366113"/>
    <w:rsid w:val="003A4E3C"/>
    <w:rsid w:val="003C270C"/>
    <w:rsid w:val="003D0994"/>
    <w:rsid w:val="0041001D"/>
    <w:rsid w:val="00416696"/>
    <w:rsid w:val="00423824"/>
    <w:rsid w:val="0043567D"/>
    <w:rsid w:val="00435E5D"/>
    <w:rsid w:val="00472320"/>
    <w:rsid w:val="00472CAD"/>
    <w:rsid w:val="00493A69"/>
    <w:rsid w:val="004B7B90"/>
    <w:rsid w:val="004C7488"/>
    <w:rsid w:val="004E2C19"/>
    <w:rsid w:val="00510C9C"/>
    <w:rsid w:val="00517C48"/>
    <w:rsid w:val="005233FF"/>
    <w:rsid w:val="00550632"/>
    <w:rsid w:val="00560F67"/>
    <w:rsid w:val="005C4C03"/>
    <w:rsid w:val="005D284C"/>
    <w:rsid w:val="00613E97"/>
    <w:rsid w:val="00633E23"/>
    <w:rsid w:val="00673B94"/>
    <w:rsid w:val="00680AC6"/>
    <w:rsid w:val="006835D8"/>
    <w:rsid w:val="006B71AF"/>
    <w:rsid w:val="006C316E"/>
    <w:rsid w:val="006D0F7C"/>
    <w:rsid w:val="006D5E98"/>
    <w:rsid w:val="00715D38"/>
    <w:rsid w:val="00717913"/>
    <w:rsid w:val="007269C4"/>
    <w:rsid w:val="0074209E"/>
    <w:rsid w:val="007A3154"/>
    <w:rsid w:val="007F2CA8"/>
    <w:rsid w:val="007F7161"/>
    <w:rsid w:val="00810AC8"/>
    <w:rsid w:val="00826B2D"/>
    <w:rsid w:val="0085559E"/>
    <w:rsid w:val="00884FD0"/>
    <w:rsid w:val="00896B1B"/>
    <w:rsid w:val="00897827"/>
    <w:rsid w:val="008E46F2"/>
    <w:rsid w:val="008E559E"/>
    <w:rsid w:val="00916080"/>
    <w:rsid w:val="00921A68"/>
    <w:rsid w:val="00950046"/>
    <w:rsid w:val="00961E3B"/>
    <w:rsid w:val="00967AEC"/>
    <w:rsid w:val="009E1C46"/>
    <w:rsid w:val="00A015C4"/>
    <w:rsid w:val="00A15172"/>
    <w:rsid w:val="00B943AE"/>
    <w:rsid w:val="00BB033C"/>
    <w:rsid w:val="00C0598D"/>
    <w:rsid w:val="00C11956"/>
    <w:rsid w:val="00C602E5"/>
    <w:rsid w:val="00C748FD"/>
    <w:rsid w:val="00D312D5"/>
    <w:rsid w:val="00D4046E"/>
    <w:rsid w:val="00D4362F"/>
    <w:rsid w:val="00D64BFF"/>
    <w:rsid w:val="00D70D9B"/>
    <w:rsid w:val="00DD4739"/>
    <w:rsid w:val="00DD526B"/>
    <w:rsid w:val="00DE5F33"/>
    <w:rsid w:val="00E07B54"/>
    <w:rsid w:val="00E11F78"/>
    <w:rsid w:val="00E17983"/>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9649CAA"/>
  <w15:chartTrackingRefBased/>
  <w15:docId w15:val="{7C71B5C4-E8E7-4E11-BE66-350430AB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iPriority="99"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uiPriority w:val="99"/>
    <w:rsid w:val="00967AEC"/>
    <w:rPr>
      <w:sz w:val="18"/>
      <w:szCs w:val="20"/>
    </w:rPr>
  </w:style>
  <w:style w:type="character" w:customStyle="1" w:styleId="FootnoteTextChar">
    <w:name w:val="Footnote Text Char"/>
    <w:link w:val="FootnoteText"/>
    <w:uiPriority w:val="99"/>
    <w:rsid w:val="00967AEC"/>
    <w:rPr>
      <w:sz w:val="18"/>
    </w:rPr>
  </w:style>
  <w:style w:type="character" w:styleId="FootnoteReference">
    <w:name w:val="footnote reference"/>
    <w:uiPriority w:val="99"/>
    <w:rsid w:val="00967AEC"/>
    <w:rPr>
      <w:rFonts w:ascii="Times New Roman" w:hAnsi="Times New Roman" w:cs="Times New Roman"/>
      <w:sz w:val="18"/>
      <w:vertAlign w:val="superscript"/>
    </w:rPr>
  </w:style>
  <w:style w:type="paragraph" w:styleId="Caption">
    <w:name w:val="caption"/>
    <w:basedOn w:val="Normal"/>
    <w:next w:val="Normal"/>
    <w:uiPriority w:val="99"/>
    <w:qFormat/>
    <w:rsid w:val="00967AEC"/>
    <w:pPr>
      <w:spacing w:after="200"/>
    </w:pPr>
    <w:rPr>
      <w:b/>
      <w:bCs/>
      <w:color w:val="4F81BD"/>
      <w:sz w:val="18"/>
      <w:szCs w:val="18"/>
    </w:rPr>
  </w:style>
  <w:style w:type="character" w:customStyle="1" w:styleId="HeaderChar">
    <w:name w:val="Header Char"/>
    <w:link w:val="Header"/>
    <w:locked/>
    <w:rsid w:val="0041001D"/>
    <w:rPr>
      <w:rFonts w:ascii="Arial" w:hAnsi="Arial"/>
      <w:b/>
      <w:bCs/>
      <w:sz w:val="24"/>
      <w:szCs w:val="24"/>
    </w:rPr>
  </w:style>
  <w:style w:type="character" w:styleId="UnresolvedMention">
    <w:name w:val="Unresolved Mention"/>
    <w:basedOn w:val="DefaultParagraphFont"/>
    <w:uiPriority w:val="99"/>
    <w:semiHidden/>
    <w:unhideWhenUsed/>
    <w:rsid w:val="007A3154"/>
    <w:rPr>
      <w:color w:val="605E5C"/>
      <w:shd w:val="clear" w:color="auto" w:fill="E1DFDD"/>
    </w:rPr>
  </w:style>
  <w:style w:type="character" w:customStyle="1" w:styleId="NormalArialChar">
    <w:name w:val="Normal+Arial Char"/>
    <w:link w:val="NormalArial"/>
    <w:rsid w:val="003A4E3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image" Target="media/image7.wmf"/><Relationship Id="rId42" Type="http://schemas.openxmlformats.org/officeDocument/2006/relationships/oleObject" Target="embeddings/oleObject14.bin"/><Relationship Id="rId47" Type="http://schemas.openxmlformats.org/officeDocument/2006/relationships/oleObject" Target="embeddings/oleObject19.bin"/><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image" Target="media/image40.wmf"/><Relationship Id="rId89" Type="http://schemas.openxmlformats.org/officeDocument/2006/relationships/oleObject" Target="embeddings/oleObject38.bin"/><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image" Target="media/image16.wmf"/><Relationship Id="rId37" Type="http://schemas.openxmlformats.org/officeDocument/2006/relationships/oleObject" Target="embeddings/oleObject9.bin"/><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chart" Target="charts/chart1.xml"/><Relationship Id="rId5" Type="http://schemas.openxmlformats.org/officeDocument/2006/relationships/footnotes" Target="footnotes.xml"/><Relationship Id="rId90" Type="http://schemas.openxmlformats.org/officeDocument/2006/relationships/header" Target="header1.xml"/><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oleObject" Target="embeddings/oleObject15.bin"/><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wmf"/><Relationship Id="rId8" Type="http://schemas.openxmlformats.org/officeDocument/2006/relationships/hyperlink" Target="mailto:bill.barnes@nrg.com" TargetMode="Externa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image" Target="media/image37.png"/><Relationship Id="rId85" Type="http://schemas.openxmlformats.org/officeDocument/2006/relationships/oleObject" Target="embeddings/oleObject36.bin"/><Relationship Id="rId93" Type="http://schemas.microsoft.com/office/2011/relationships/people" Target="people.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7.wmf"/><Relationship Id="rId38" Type="http://schemas.openxmlformats.org/officeDocument/2006/relationships/oleObject" Target="embeddings/oleObject10.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oleObject" Target="embeddings/oleObject13.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oleObject" Target="embeddings/oleObject35.bin"/><Relationship Id="rId88" Type="http://schemas.openxmlformats.org/officeDocument/2006/relationships/image" Target="media/image42.wmf"/><Relationship Id="rId9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5.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image" Target="media/image36.emf"/><Relationship Id="rId81" Type="http://schemas.openxmlformats.org/officeDocument/2006/relationships/image" Target="media/image38.png"/><Relationship Id="rId86" Type="http://schemas.openxmlformats.org/officeDocument/2006/relationships/image" Target="media/image41.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1.bin"/><Relationship Id="rId34" Type="http://schemas.openxmlformats.org/officeDocument/2006/relationships/image" Target="media/image18.wmf"/><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7" Type="http://schemas.openxmlformats.org/officeDocument/2006/relationships/hyperlink" Target="https://www.ercot.com/mktrules/issues/OBDRR037" TargetMode="External"/><Relationship Id="rId71" Type="http://schemas.openxmlformats.org/officeDocument/2006/relationships/image" Target="media/image32.wmf"/><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2.bin"/><Relationship Id="rId45" Type="http://schemas.openxmlformats.org/officeDocument/2006/relationships/oleObject" Target="embeddings/oleObject17.bin"/><Relationship Id="rId66" Type="http://schemas.openxmlformats.org/officeDocument/2006/relationships/oleObject" Target="embeddings/oleObject29.bin"/><Relationship Id="rId87" Type="http://schemas.openxmlformats.org/officeDocument/2006/relationships/oleObject" Target="embeddings/oleObject37.bin"/><Relationship Id="rId61" Type="http://schemas.openxmlformats.org/officeDocument/2006/relationships/image" Target="media/image27.wmf"/><Relationship Id="rId82" Type="http://schemas.openxmlformats.org/officeDocument/2006/relationships/image" Target="media/image39.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image" Target="media/image14.wmf"/><Relationship Id="rId35" Type="http://schemas.openxmlformats.org/officeDocument/2006/relationships/image" Target="media/image19.wmf"/><Relationship Id="rId56" Type="http://schemas.openxmlformats.org/officeDocument/2006/relationships/oleObject" Target="embeddings/oleObject24.bin"/><Relationship Id="rId77" Type="http://schemas.openxmlformats.org/officeDocument/2006/relationships/image" Target="media/image35.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376-48EA-BDCE-B788561C09F9}"/>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376-48EA-BDCE-B788561C09F9}"/>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376-48EA-BDCE-B788561C09F9}"/>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376-48EA-BDCE-B788561C09F9}"/>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32</Pages>
  <Words>9348</Words>
  <Characters>52219</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01XX22</cp:lastModifiedBy>
  <cp:revision>3</cp:revision>
  <cp:lastPrinted>2001-06-20T16:28:00Z</cp:lastPrinted>
  <dcterms:created xsi:type="dcterms:W3CDTF">2022-01-24T13:59:00Z</dcterms:created>
  <dcterms:modified xsi:type="dcterms:W3CDTF">2022-01-24T13:59:00Z</dcterms:modified>
</cp:coreProperties>
</file>