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600D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600D2" w:rsidRDefault="00C600D2" w:rsidP="00C600D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57DDA97" w:rsidR="00C600D2" w:rsidRPr="00595DDC" w:rsidRDefault="00C600D2" w:rsidP="00C600D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12172C4" w:rsidR="00C600D2" w:rsidRDefault="00C600D2" w:rsidP="00C600D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E53852B" w:rsidR="00C600D2" w:rsidRPr="009F3D0E" w:rsidRDefault="00C600D2" w:rsidP="00C600D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Require Sustained Six Hour Capability for ECRS and Non-Spin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513C29C" w:rsidR="00FC0BDC" w:rsidRPr="009F3D0E" w:rsidRDefault="00C600D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28,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DD0E264" w:rsidR="00124420" w:rsidRPr="002D68CF" w:rsidRDefault="00DE60B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E60BD">
              <w:rPr>
                <w:rFonts w:ascii="Arial" w:hAnsi="Arial" w:cs="Arial"/>
              </w:rPr>
              <w:t>Between $30k and $50k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09ECABFE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FCB59A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E60B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DE60BD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D1A965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E60B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88417D" w14:textId="2944A4AB" w:rsidR="004B1BFC" w:rsidRPr="00DE60BD" w:rsidRDefault="00DE60BD" w:rsidP="00DE60BD">
            <w:pPr>
              <w:pStyle w:val="NormalArial"/>
              <w:numPr>
                <w:ilvl w:val="0"/>
                <w:numId w:val="7"/>
              </w:numPr>
            </w:pPr>
            <w:r w:rsidRPr="00DE60BD">
              <w:t>Grid Modeling Systems</w:t>
            </w:r>
            <w:r>
              <w:t xml:space="preserve">                65%</w:t>
            </w:r>
          </w:p>
          <w:p w14:paraId="0BEA8CA0" w14:textId="78002153" w:rsidR="00DE60BD" w:rsidRPr="00DE60BD" w:rsidRDefault="00DE60BD" w:rsidP="00DE60BD">
            <w:pPr>
              <w:pStyle w:val="NormalArial"/>
              <w:numPr>
                <w:ilvl w:val="0"/>
                <w:numId w:val="7"/>
              </w:numPr>
            </w:pPr>
            <w:r w:rsidRPr="00DE60BD">
              <w:t>Energy Management Systems</w:t>
            </w:r>
            <w:r>
              <w:t xml:space="preserve">     20%</w:t>
            </w:r>
          </w:p>
          <w:p w14:paraId="1BFB207C" w14:textId="77777777" w:rsidR="00DE60BD" w:rsidRPr="00DE60BD" w:rsidRDefault="00DE60BD" w:rsidP="00DE60B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E60BD">
              <w:t>Grid Decision Support Systems</w:t>
            </w:r>
            <w:r>
              <w:t xml:space="preserve">   14%</w:t>
            </w:r>
          </w:p>
          <w:p w14:paraId="3F868CC6" w14:textId="496DFFCC" w:rsidR="00DE60BD" w:rsidRPr="00FE71C0" w:rsidRDefault="00DE60BD" w:rsidP="00DE60B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249759F6" w:rsidR="004D252E" w:rsidRPr="009266AD" w:rsidRDefault="00DE60BD" w:rsidP="00D54DC7">
            <w:pPr>
              <w:pStyle w:val="NormalArial"/>
              <w:rPr>
                <w:sz w:val="22"/>
                <w:szCs w:val="22"/>
              </w:rPr>
            </w:pPr>
            <w:r w:rsidRPr="00DE60B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1127E8B6" w:rsidR="004E7041" w:rsidRPr="00D54DC7" w:rsidRDefault="00DE60B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E60BD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6A6E63A9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600D2">
      <w:rPr>
        <w:rFonts w:ascii="Arial" w:hAnsi="Arial"/>
        <w:noProof/>
        <w:sz w:val="18"/>
      </w:rPr>
      <w:t>1096NPRR-02 Impact Analysis 092821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0BDC"/>
    <w:multiLevelType w:val="hybridMultilevel"/>
    <w:tmpl w:val="6E8E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00D2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60BD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9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5</cp:revision>
  <cp:lastPrinted>2007-01-12T13:31:00Z</cp:lastPrinted>
  <dcterms:created xsi:type="dcterms:W3CDTF">2019-09-09T19:40:00Z</dcterms:created>
  <dcterms:modified xsi:type="dcterms:W3CDTF">2021-09-28T16:32:00Z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