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38663A" w14:paraId="411B5643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924E47" w14:textId="77777777" w:rsidR="0038663A" w:rsidRDefault="0038663A" w:rsidP="0038663A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9D1D0DC" w14:textId="77777777" w:rsidR="0038663A" w:rsidRDefault="00063140" w:rsidP="0038663A">
            <w:pPr>
              <w:pStyle w:val="Header"/>
              <w:snapToGrid w:val="0"/>
            </w:pPr>
            <w:hyperlink r:id="rId7" w:history="1">
              <w:r w:rsidR="0038663A" w:rsidRPr="00852195">
                <w:rPr>
                  <w:rStyle w:val="Hyperlink"/>
                </w:rPr>
                <w:t>1088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466450" w14:textId="77777777" w:rsidR="0038663A" w:rsidRDefault="0038663A" w:rsidP="0038663A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5483031D" w14:textId="77777777" w:rsidR="0038663A" w:rsidRDefault="0038663A" w:rsidP="0038663A">
            <w:pPr>
              <w:pStyle w:val="Header"/>
              <w:snapToGrid w:val="0"/>
            </w:pPr>
            <w:r>
              <w:t>Applying Forward Adjustment Factors to Forward Market Positions and Un-applying Forward Adjustment Factors to Prior Market Positions</w:t>
            </w:r>
          </w:p>
        </w:tc>
      </w:tr>
      <w:tr w:rsidR="00152993" w14:paraId="1E6E8D5A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C9234D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F5C2E71" w14:textId="77777777" w:rsidR="00152993" w:rsidRDefault="00152993">
            <w:pPr>
              <w:pStyle w:val="NormalArial"/>
            </w:pPr>
          </w:p>
        </w:tc>
      </w:tr>
      <w:tr w:rsidR="00152993" w14:paraId="03EC4D31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898B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56CA" w14:textId="628C3EE2" w:rsidR="00152993" w:rsidRDefault="0038663A">
            <w:pPr>
              <w:pStyle w:val="NormalArial"/>
            </w:pPr>
            <w:r>
              <w:t>August</w:t>
            </w:r>
            <w:r w:rsidR="00063140">
              <w:t xml:space="preserve"> 6</w:t>
            </w:r>
            <w:r>
              <w:t>, 2021</w:t>
            </w:r>
          </w:p>
        </w:tc>
      </w:tr>
      <w:tr w:rsidR="00152993" w14:paraId="52CF8A52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5A010F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E74F06" w14:textId="77777777" w:rsidR="00152993" w:rsidRDefault="00152993">
            <w:pPr>
              <w:pStyle w:val="NormalArial"/>
            </w:pPr>
          </w:p>
        </w:tc>
      </w:tr>
      <w:tr w:rsidR="00152993" w14:paraId="63E630CB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EFA5044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46826489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0EAD1C3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1B7DDC8A" w14:textId="27750A52" w:rsidR="00152993" w:rsidRDefault="0038663A">
            <w:pPr>
              <w:pStyle w:val="NormalArial"/>
            </w:pPr>
            <w:r>
              <w:t>Mark Ruane</w:t>
            </w:r>
          </w:p>
        </w:tc>
      </w:tr>
      <w:tr w:rsidR="00152993" w14:paraId="3C267DB2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357C3C6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8FE3AE7" w14:textId="0545107C" w:rsidR="00152993" w:rsidRDefault="00063140">
            <w:pPr>
              <w:pStyle w:val="NormalArial"/>
            </w:pPr>
            <w:hyperlink r:id="rId8" w:history="1">
              <w:r w:rsidR="0038663A" w:rsidRPr="009B68D1">
                <w:rPr>
                  <w:rStyle w:val="Hyperlink"/>
                </w:rPr>
                <w:t>Mark.ruane@ercot.com</w:t>
              </w:r>
            </w:hyperlink>
          </w:p>
        </w:tc>
      </w:tr>
      <w:tr w:rsidR="00152993" w14:paraId="2E750BBF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BB0DDF9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B4057CC" w14:textId="24C13625" w:rsidR="00152993" w:rsidRDefault="0038663A">
            <w:pPr>
              <w:pStyle w:val="NormalArial"/>
            </w:pPr>
            <w:r>
              <w:t>ERCOT</w:t>
            </w:r>
          </w:p>
        </w:tc>
      </w:tr>
      <w:tr w:rsidR="00152993" w14:paraId="1D414353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B5061AC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5BFE1AC" w14:textId="703EDD59" w:rsidR="00152993" w:rsidRDefault="0038663A">
            <w:pPr>
              <w:pStyle w:val="NormalArial"/>
            </w:pPr>
            <w:r w:rsidRPr="0038663A">
              <w:t>512</w:t>
            </w:r>
            <w:r>
              <w:t>-</w:t>
            </w:r>
            <w:r w:rsidRPr="0038663A">
              <w:t>248-6534</w:t>
            </w:r>
          </w:p>
        </w:tc>
      </w:tr>
      <w:tr w:rsidR="00152993" w14:paraId="50553003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BC097B3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568891FB" w14:textId="77777777" w:rsidR="00152993" w:rsidRDefault="00152993">
            <w:pPr>
              <w:pStyle w:val="NormalArial"/>
            </w:pPr>
          </w:p>
        </w:tc>
      </w:tr>
      <w:tr w:rsidR="00075A94" w14:paraId="749FC03B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F1FB728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EC27218" w14:textId="18DCFEDC" w:rsidR="00075A94" w:rsidRDefault="0038663A">
            <w:pPr>
              <w:pStyle w:val="NormalArial"/>
            </w:pPr>
            <w:r>
              <w:t>Not applicable</w:t>
            </w:r>
          </w:p>
        </w:tc>
      </w:tr>
    </w:tbl>
    <w:p w14:paraId="72E6F17A" w14:textId="798B4229" w:rsidR="00075A94" w:rsidRDefault="00075A9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063140" w14:paraId="556AAC14" w14:textId="77777777" w:rsidTr="000A3B05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20643FA" w14:textId="5D688DA1" w:rsidR="00063140" w:rsidRDefault="00063140" w:rsidP="000A3B05">
            <w:pPr>
              <w:pStyle w:val="Header"/>
              <w:jc w:val="center"/>
            </w:pPr>
            <w:r>
              <w:t>Comments</w:t>
            </w:r>
          </w:p>
        </w:tc>
      </w:tr>
    </w:tbl>
    <w:p w14:paraId="0C8D1E80" w14:textId="4362F585" w:rsidR="00152993" w:rsidRDefault="0038663A" w:rsidP="0038663A">
      <w:pPr>
        <w:pStyle w:val="NormalArial"/>
        <w:spacing w:before="120" w:after="120"/>
      </w:pPr>
      <w:r>
        <w:t xml:space="preserve">ERCOT submits these comments to Nodal Protocol Revision Request (NPRR) 1088 to </w:t>
      </w:r>
      <w:r w:rsidR="003A714F">
        <w:t xml:space="preserve">provide additional clarity to Market Participants on the potential impact of this NPRR. </w:t>
      </w:r>
    </w:p>
    <w:p w14:paraId="5AD84D9F" w14:textId="0FF17C11" w:rsidR="00B374C0" w:rsidRDefault="003A714F" w:rsidP="0038663A">
      <w:pPr>
        <w:pStyle w:val="NormalArial"/>
        <w:spacing w:before="120" w:after="120"/>
      </w:pPr>
      <w:r>
        <w:t xml:space="preserve">Forward Adjustment Factors (FAFs) were introduced in NPRR800, </w:t>
      </w:r>
      <w:r w:rsidR="003D3C52">
        <w:t xml:space="preserve">Revisions to Credit Exposure Calculations to Use Electricity Futures Market Prices. </w:t>
      </w:r>
      <w:r w:rsidR="00306D51">
        <w:t xml:space="preserve"> </w:t>
      </w:r>
      <w:r w:rsidR="003D3C52">
        <w:t xml:space="preserve">NPRR800 was intended to use forward-looking ERCOT market price indicators to </w:t>
      </w:r>
      <w:r w:rsidR="00B374C0">
        <w:t xml:space="preserve">proactively </w:t>
      </w:r>
      <w:r w:rsidR="003D3C52">
        <w:t xml:space="preserve">increase and decrease components of Total Potential Exposure (TPE) </w:t>
      </w:r>
      <w:r w:rsidR="00B374C0">
        <w:t xml:space="preserve">that reflect Real-Time </w:t>
      </w:r>
      <w:r w:rsidR="00306D51">
        <w:t xml:space="preserve">Market (RTM) </w:t>
      </w:r>
      <w:r w:rsidR="00B374C0">
        <w:t xml:space="preserve">and Day-Ahead Market </w:t>
      </w:r>
      <w:r w:rsidR="00306D51">
        <w:t xml:space="preserve">(DAM) </w:t>
      </w:r>
      <w:r w:rsidR="00B374C0">
        <w:t>exposure. This mechanism allows ERCOT to increase TPE in advance of some price increase</w:t>
      </w:r>
      <w:r w:rsidR="00595DD9">
        <w:t>s</w:t>
      </w:r>
      <w:r w:rsidR="00B374C0">
        <w:t>, rather t</w:t>
      </w:r>
      <w:r w:rsidR="00595DD9">
        <w:t xml:space="preserve">han retroactively after prices </w:t>
      </w:r>
      <w:r w:rsidR="00B374C0">
        <w:t xml:space="preserve">have increased. </w:t>
      </w:r>
      <w:r w:rsidR="00306D51">
        <w:t xml:space="preserve"> </w:t>
      </w:r>
      <w:r w:rsidR="00B374C0">
        <w:t xml:space="preserve">Prior to implementation of NPRR800 it was frequently observed that TPE increased </w:t>
      </w:r>
      <w:r w:rsidR="00B374C0" w:rsidRPr="00B374C0">
        <w:t>after</w:t>
      </w:r>
      <w:r w:rsidR="00B374C0">
        <w:t xml:space="preserve"> prices had increased</w:t>
      </w:r>
      <w:r w:rsidR="00595DD9">
        <w:t xml:space="preserve"> and therefore did not reflect current market conditions in a timely manner.</w:t>
      </w:r>
    </w:p>
    <w:p w14:paraId="5059DE7D" w14:textId="79AEF67E" w:rsidR="00B374C0" w:rsidRDefault="00B374C0" w:rsidP="0038663A">
      <w:pPr>
        <w:pStyle w:val="NormalArial"/>
        <w:spacing w:before="120" w:after="120"/>
      </w:pPr>
      <w:r>
        <w:t>Although NPRR</w:t>
      </w:r>
      <w:r w:rsidR="00306D51">
        <w:t>1</w:t>
      </w:r>
      <w:r>
        <w:t xml:space="preserve">088 applies FAFs to DAM credit constraints, it removes the FAFs from TPE. </w:t>
      </w:r>
      <w:r w:rsidR="00306D51">
        <w:t xml:space="preserve"> </w:t>
      </w:r>
      <w:r>
        <w:t xml:space="preserve">TPE is intended to address the risk not only </w:t>
      </w:r>
      <w:r w:rsidR="00595DD9">
        <w:t>of</w:t>
      </w:r>
      <w:r>
        <w:t xml:space="preserve"> settled positions, but also for potential market activity of a Counter-Party during the time period it would take to effectuate termination of a defaulting Counter-Party and, if necessary, </w:t>
      </w:r>
      <w:r w:rsidR="00595DD9">
        <w:t xml:space="preserve">complete a Mass Transition of its retail </w:t>
      </w:r>
      <w:r w:rsidR="00306D51">
        <w:t>C</w:t>
      </w:r>
      <w:r w:rsidR="00595DD9">
        <w:t xml:space="preserve">ustomers. </w:t>
      </w:r>
    </w:p>
    <w:p w14:paraId="7CDF71FA" w14:textId="2381FAA0" w:rsidR="00595DD9" w:rsidRPr="00B374C0" w:rsidRDefault="00595DD9" w:rsidP="0038663A">
      <w:pPr>
        <w:pStyle w:val="NormalArial"/>
        <w:spacing w:before="120" w:after="120"/>
      </w:pPr>
      <w:r>
        <w:t>ERCOT believes that removing the FAFs applicable to market activity prior to termination of a defaulting Counter-Party may increase the risk of default uplift to Market Participants, particularly in periods wher</w:t>
      </w:r>
      <w:r w:rsidR="001E31A8">
        <w:t>e higher prices are anticipated, and therefore does not support the NPRR as currently drafted.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2764B4C5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37F5820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14F3B5FD" w14:textId="148FAF9C" w:rsidR="00152993" w:rsidRDefault="0038663A" w:rsidP="0038663A">
      <w:pPr>
        <w:pStyle w:val="NormalArial"/>
        <w:spacing w:before="120" w:after="120"/>
      </w:pPr>
      <w:r>
        <w:t>None at this time.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1C53E441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F88E6" w14:textId="77777777" w:rsidR="00152993" w:rsidRDefault="00152993">
            <w:pPr>
              <w:pStyle w:val="Header"/>
              <w:jc w:val="center"/>
            </w:pPr>
            <w:r>
              <w:lastRenderedPageBreak/>
              <w:t>Revised Proposed Protocol Language</w:t>
            </w:r>
          </w:p>
        </w:tc>
      </w:tr>
    </w:tbl>
    <w:p w14:paraId="1E5C9522" w14:textId="77777777" w:rsidR="0038663A" w:rsidRDefault="0038663A" w:rsidP="0038663A">
      <w:pPr>
        <w:pStyle w:val="NormalArial"/>
        <w:spacing w:before="120" w:after="120"/>
      </w:pPr>
      <w:r>
        <w:t>None at this time.</w:t>
      </w:r>
    </w:p>
    <w:sectPr w:rsidR="0038663A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31EFE0" w14:textId="77777777" w:rsidR="00B5080A" w:rsidRDefault="00B5080A">
      <w:r>
        <w:separator/>
      </w:r>
    </w:p>
  </w:endnote>
  <w:endnote w:type="continuationSeparator" w:id="0">
    <w:p w14:paraId="193DB495" w14:textId="77777777" w:rsidR="00B5080A" w:rsidRDefault="00B50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F2AE06" w14:textId="5FFE598D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063140">
      <w:rPr>
        <w:rFonts w:ascii="Arial" w:hAnsi="Arial"/>
        <w:noProof/>
        <w:sz w:val="18"/>
      </w:rPr>
      <w:t>1088NPRR-02 ERCOT Comments 080621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192EDD">
      <w:rPr>
        <w:rFonts w:ascii="Arial" w:hAnsi="Arial"/>
        <w:noProof/>
        <w:sz w:val="18"/>
      </w:rPr>
      <w:t>2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192EDD">
      <w:rPr>
        <w:rFonts w:ascii="Arial" w:hAnsi="Arial"/>
        <w:noProof/>
        <w:sz w:val="18"/>
      </w:rPr>
      <w:t>2</w:t>
    </w:r>
    <w:r w:rsidR="00EE6681">
      <w:rPr>
        <w:rFonts w:ascii="Arial" w:hAnsi="Arial"/>
        <w:sz w:val="18"/>
      </w:rPr>
      <w:fldChar w:fldCharType="end"/>
    </w:r>
  </w:p>
  <w:p w14:paraId="1F0B13C4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A498B9" w14:textId="77777777" w:rsidR="00B5080A" w:rsidRDefault="00B5080A">
      <w:r>
        <w:separator/>
      </w:r>
    </w:p>
  </w:footnote>
  <w:footnote w:type="continuationSeparator" w:id="0">
    <w:p w14:paraId="5F3ED895" w14:textId="77777777" w:rsidR="00B5080A" w:rsidRDefault="00B508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1B9E9" w14:textId="0F14477D" w:rsidR="00EE6681" w:rsidRPr="00063140" w:rsidRDefault="00EE6681" w:rsidP="00063140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27D"/>
    <w:rsid w:val="00037668"/>
    <w:rsid w:val="00063140"/>
    <w:rsid w:val="000633C1"/>
    <w:rsid w:val="00075A94"/>
    <w:rsid w:val="00132855"/>
    <w:rsid w:val="00152993"/>
    <w:rsid w:val="00170297"/>
    <w:rsid w:val="00192EDD"/>
    <w:rsid w:val="001A227D"/>
    <w:rsid w:val="001E2032"/>
    <w:rsid w:val="001E31A8"/>
    <w:rsid w:val="003010C0"/>
    <w:rsid w:val="00306D51"/>
    <w:rsid w:val="00332A97"/>
    <w:rsid w:val="00350C00"/>
    <w:rsid w:val="00366113"/>
    <w:rsid w:val="0038663A"/>
    <w:rsid w:val="003A714F"/>
    <w:rsid w:val="003C270C"/>
    <w:rsid w:val="003D0994"/>
    <w:rsid w:val="003D3C52"/>
    <w:rsid w:val="00423824"/>
    <w:rsid w:val="0043567D"/>
    <w:rsid w:val="004B7B90"/>
    <w:rsid w:val="004E2C19"/>
    <w:rsid w:val="00595DD9"/>
    <w:rsid w:val="005D284C"/>
    <w:rsid w:val="00604512"/>
    <w:rsid w:val="00633E23"/>
    <w:rsid w:val="00673B94"/>
    <w:rsid w:val="00680AC6"/>
    <w:rsid w:val="006835D8"/>
    <w:rsid w:val="006C316E"/>
    <w:rsid w:val="006D0F7C"/>
    <w:rsid w:val="007269C4"/>
    <w:rsid w:val="0074209E"/>
    <w:rsid w:val="007F2CA8"/>
    <w:rsid w:val="007F7161"/>
    <w:rsid w:val="0085559E"/>
    <w:rsid w:val="00896B1B"/>
    <w:rsid w:val="008E559E"/>
    <w:rsid w:val="00916080"/>
    <w:rsid w:val="00921A68"/>
    <w:rsid w:val="00A015C4"/>
    <w:rsid w:val="00A15172"/>
    <w:rsid w:val="00B374C0"/>
    <w:rsid w:val="00B5080A"/>
    <w:rsid w:val="00B943AE"/>
    <w:rsid w:val="00BD7258"/>
    <w:rsid w:val="00BF17EE"/>
    <w:rsid w:val="00C0598D"/>
    <w:rsid w:val="00C11956"/>
    <w:rsid w:val="00C602E5"/>
    <w:rsid w:val="00C748FD"/>
    <w:rsid w:val="00D4046E"/>
    <w:rsid w:val="00D4362F"/>
    <w:rsid w:val="00DD4739"/>
    <w:rsid w:val="00DE5F33"/>
    <w:rsid w:val="00E07B54"/>
    <w:rsid w:val="00E11F78"/>
    <w:rsid w:val="00E1252C"/>
    <w:rsid w:val="00E345AA"/>
    <w:rsid w:val="00E621E1"/>
    <w:rsid w:val="00EC55B3"/>
    <w:rsid w:val="00EE6681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D12958"/>
  <w15:chartTrackingRefBased/>
  <w15:docId w15:val="{1C4AFCB2-5803-442C-A203-2AE32DF8B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866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.ruane@erco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cot.com/mktrules/issues/NPRR108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290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3</cp:revision>
  <cp:lastPrinted>2001-06-20T16:28:00Z</cp:lastPrinted>
  <dcterms:created xsi:type="dcterms:W3CDTF">2021-08-06T22:24:00Z</dcterms:created>
  <dcterms:modified xsi:type="dcterms:W3CDTF">2021-08-06T22:25:00Z</dcterms:modified>
</cp:coreProperties>
</file>