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03B58F5" w:rsidR="00C97625" w:rsidRDefault="00471A6A" w:rsidP="00D54DC7">
            <w:pPr>
              <w:pStyle w:val="Header"/>
            </w:pPr>
            <w:r>
              <w:t>N</w:t>
            </w:r>
            <w:r w:rsidR="00386D1A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4F2B4D1" w:rsidR="00C97625" w:rsidRPr="00595DDC" w:rsidRDefault="0006695D" w:rsidP="00985F0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06695D">
                <w:rPr>
                  <w:rStyle w:val="Hyperlink"/>
                </w:rPr>
                <w:t>234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ECBD744" w:rsidR="00C97625" w:rsidRDefault="00386D1A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43BB3D5" w:rsidR="00C97625" w:rsidRPr="009F3D0E" w:rsidRDefault="00386D1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06695D">
              <w:t>1098</w:t>
            </w:r>
            <w:r>
              <w:t>, Direct Current Tie (DC Tie) Reactive Power Capability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116D4BC" w:rsidR="00FC0BDC" w:rsidRPr="009F3D0E" w:rsidRDefault="00985F0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</w:t>
            </w:r>
            <w:r w:rsidR="0006695D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0F4C" w14:textId="48B658F6" w:rsidR="00F13670" w:rsidRDefault="00511748" w:rsidP="00B0156D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386D1A">
              <w:t xml:space="preserve">Nodal Operating Guide Revision Request (NOGRR) </w:t>
            </w:r>
            <w:r w:rsidR="00BB42B5" w:rsidRPr="00D10D6D">
              <w:rPr>
                <w:rFonts w:cs="Arial"/>
              </w:rPr>
              <w:t xml:space="preserve">can take effect upon implementation of </w:t>
            </w:r>
            <w:r w:rsidR="00062364">
              <w:rPr>
                <w:rFonts w:cs="Arial"/>
              </w:rPr>
              <w:t xml:space="preserve">Nodal Protocol Revision Request (NPRR) </w:t>
            </w:r>
            <w:r w:rsidR="0006695D">
              <w:rPr>
                <w:rFonts w:cs="Arial"/>
              </w:rPr>
              <w:t>1098</w:t>
            </w:r>
            <w:r w:rsidR="00BB42B5">
              <w:rPr>
                <w:rFonts w:cs="Arial"/>
              </w:rPr>
              <w:t xml:space="preserve">, </w:t>
            </w:r>
            <w:r w:rsidR="00062364" w:rsidRPr="00062364">
              <w:rPr>
                <w:rFonts w:cs="Arial"/>
              </w:rPr>
              <w:t>Direct Current Tie (DC Tie) Reactive Power Capability Requirements</w:t>
            </w:r>
            <w:r w:rsidR="00062364">
              <w:rPr>
                <w:rFonts w:cs="Arial"/>
              </w:rPr>
              <w:t>.</w:t>
            </w:r>
          </w:p>
          <w:p w14:paraId="15975479" w14:textId="77777777" w:rsidR="00BB42B5" w:rsidRDefault="00BB42B5" w:rsidP="00B0156D">
            <w:pPr>
              <w:pStyle w:val="NormalArial"/>
              <w:rPr>
                <w:rFonts w:cs="Arial"/>
              </w:rPr>
            </w:pPr>
          </w:p>
          <w:p w14:paraId="7769272D" w14:textId="5CA225E0" w:rsidR="00BB42B5" w:rsidRPr="00511748" w:rsidRDefault="00BB42B5" w:rsidP="00B0156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</w:t>
            </w:r>
            <w:r w:rsidR="00062364">
              <w:rPr>
                <w:rFonts w:cs="Arial"/>
              </w:rPr>
              <w:t>Comments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04806C" w14:textId="77777777" w:rsidR="00D53917" w:rsidRDefault="00B13D08" w:rsidP="002D6CAB">
            <w:pPr>
              <w:pStyle w:val="NormalArial"/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  <w:p w14:paraId="42DFCB2D" w14:textId="46D88F76" w:rsidR="00985F06" w:rsidRPr="00985F06" w:rsidRDefault="00985F06" w:rsidP="00985F06"/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936779D" w:rsidR="000A2646" w:rsidRPr="00A36BDB" w:rsidRDefault="00BB42B5" w:rsidP="0088379F">
            <w:pPr>
              <w:pStyle w:val="NormalArial"/>
            </w:pPr>
            <w:r w:rsidRPr="00D10D6D">
              <w:t>There are no additional impacts to this N</w:t>
            </w:r>
            <w:r>
              <w:t>OG</w:t>
            </w:r>
            <w:r w:rsidRPr="00D10D6D">
              <w:t>RR beyond what was captured in the Impact Analysis for NPRR</w:t>
            </w:r>
            <w:r w:rsidR="0006695D">
              <w:t>1098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062F9" w14:textId="77777777" w:rsidR="00D7578A" w:rsidRDefault="00D7578A">
      <w:r>
        <w:separator/>
      </w:r>
    </w:p>
  </w:endnote>
  <w:endnote w:type="continuationSeparator" w:id="0">
    <w:p w14:paraId="38B7CFEF" w14:textId="77777777" w:rsidR="00D7578A" w:rsidRDefault="00D7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59CE5B4A" w:rsidR="006B0C5E" w:rsidRDefault="0006695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234</w:t>
    </w:r>
    <w:r w:rsidR="00985F06">
      <w:rPr>
        <w:rFonts w:ascii="Arial" w:hAnsi="Arial"/>
        <w:sz w:val="18"/>
      </w:rPr>
      <w:t>NOGRR-02 Impact Analysis 092</w:t>
    </w:r>
    <w:r>
      <w:rPr>
        <w:rFonts w:ascii="Arial" w:hAnsi="Arial"/>
        <w:sz w:val="18"/>
      </w:rPr>
      <w:t>9</w:t>
    </w:r>
    <w:r w:rsidR="00985F06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CFF51" w14:textId="77777777" w:rsidR="00D7578A" w:rsidRDefault="00D7578A">
      <w:r>
        <w:separator/>
      </w:r>
    </w:p>
  </w:footnote>
  <w:footnote w:type="continuationSeparator" w:id="0">
    <w:p w14:paraId="667032ED" w14:textId="77777777" w:rsidR="00D7578A" w:rsidRDefault="00D75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0A09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2364"/>
    <w:rsid w:val="00063524"/>
    <w:rsid w:val="0006423F"/>
    <w:rsid w:val="0006695D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6D1A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A129E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F06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2B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578A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69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3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2007-01-12T13:31:00Z</cp:lastPrinted>
  <dcterms:created xsi:type="dcterms:W3CDTF">2021-09-29T21:52:00Z</dcterms:created>
  <dcterms:modified xsi:type="dcterms:W3CDTF">2021-09-29T21:53:00Z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