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E2E9529" w:rsidR="00D62FE5" w:rsidRPr="00F90EF2" w:rsidRDefault="00D62FE5">
      <w:pPr>
        <w:pStyle w:val="BodyTextIndent"/>
        <w:jc w:val="center"/>
        <w:rPr>
          <w:sz w:val="32"/>
          <w:szCs w:val="32"/>
        </w:rPr>
      </w:pPr>
      <w:r w:rsidRPr="00F90EF2">
        <w:rPr>
          <w:sz w:val="32"/>
          <w:szCs w:val="32"/>
        </w:rPr>
        <w:t xml:space="preserve">ERCOT Board approved </w:t>
      </w:r>
      <w:del w:id="0" w:author="ERCOT" w:date="2021-11-01T09:29:00Z">
        <w:r w:rsidR="00D057C3" w:rsidRPr="00F90EF2" w:rsidDel="000B6B05">
          <w:rPr>
            <w:sz w:val="32"/>
            <w:szCs w:val="32"/>
          </w:rPr>
          <w:delText>12/</w:delText>
        </w:r>
        <w:r w:rsidR="00101547" w:rsidDel="000B6B05">
          <w:rPr>
            <w:sz w:val="32"/>
            <w:szCs w:val="32"/>
          </w:rPr>
          <w:delText>08</w:delText>
        </w:r>
        <w:r w:rsidR="001E6F07" w:rsidRPr="00F90EF2" w:rsidDel="000B6B05">
          <w:rPr>
            <w:sz w:val="32"/>
            <w:szCs w:val="32"/>
          </w:rPr>
          <w:delText>/20</w:delText>
        </w:r>
        <w:r w:rsidR="009F69F3" w:rsidDel="000B6B05">
          <w:rPr>
            <w:sz w:val="32"/>
            <w:szCs w:val="32"/>
          </w:rPr>
          <w:delText>20</w:delText>
        </w:r>
      </w:del>
    </w:p>
    <w:p w14:paraId="51CCD585" w14:textId="3C1D3CF5"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ins w:id="1" w:author="ERCOT" w:date="2021-11-01T09:29:00Z">
        <w:r w:rsidR="000B6B05">
          <w:rPr>
            <w:sz w:val="32"/>
            <w:szCs w:val="32"/>
          </w:rPr>
          <w:t>2</w:t>
        </w:r>
      </w:ins>
      <w:del w:id="2" w:author="ERCOT" w:date="2021-11-01T09:29:00Z">
        <w:r w:rsidR="009F69F3" w:rsidDel="000B6B05">
          <w:rPr>
            <w:sz w:val="32"/>
            <w:szCs w:val="32"/>
          </w:rPr>
          <w:delText>1</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E726E53" w:rsidR="005D3335" w:rsidRDefault="00B320AB">
      <w:pPr>
        <w:pStyle w:val="TOC3"/>
        <w:tabs>
          <w:tab w:val="right" w:leader="dot" w:pos="9350"/>
        </w:tabs>
        <w:rPr>
          <w:ins w:id="3" w:author="ERCOT" w:date="2021-11-17T14:46:00Z"/>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ins w:id="4" w:author="ERCOT" w:date="2021-11-17T14:46:00Z">
        <w:r w:rsidR="005D3335" w:rsidRPr="00665CAD">
          <w:rPr>
            <w:rStyle w:val="Hyperlink"/>
            <w:noProof/>
          </w:rPr>
          <w:fldChar w:fldCharType="begin"/>
        </w:r>
        <w:r w:rsidR="005D3335" w:rsidRPr="00665CAD">
          <w:rPr>
            <w:rStyle w:val="Hyperlink"/>
            <w:noProof/>
          </w:rPr>
          <w:instrText xml:space="preserve"> </w:instrText>
        </w:r>
        <w:r w:rsidR="005D3335">
          <w:rPr>
            <w:noProof/>
          </w:rPr>
          <w:instrText>HYPERLINK \l "_Toc88052829"</w:instrText>
        </w:r>
        <w:r w:rsidR="005D3335" w:rsidRPr="00665CAD">
          <w:rPr>
            <w:rStyle w:val="Hyperlink"/>
            <w:noProof/>
          </w:rPr>
          <w:instrText xml:space="preserve"> </w:instrText>
        </w:r>
        <w:r w:rsidR="005D3335" w:rsidRPr="00665CAD">
          <w:rPr>
            <w:rStyle w:val="Hyperlink"/>
            <w:noProof/>
          </w:rPr>
          <w:fldChar w:fldCharType="separate"/>
        </w:r>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ins>
      <w:r w:rsidR="005D3335">
        <w:rPr>
          <w:noProof/>
          <w:webHidden/>
        </w:rPr>
      </w:r>
      <w:r w:rsidR="005D3335">
        <w:rPr>
          <w:noProof/>
          <w:webHidden/>
        </w:rPr>
        <w:fldChar w:fldCharType="separate"/>
      </w:r>
      <w:ins w:id="5" w:author="ERCOT" w:date="2021-11-17T14:46:00Z">
        <w:r w:rsidR="005D3335">
          <w:rPr>
            <w:noProof/>
            <w:webHidden/>
          </w:rPr>
          <w:t>2</w:t>
        </w:r>
        <w:r w:rsidR="005D3335">
          <w:rPr>
            <w:noProof/>
            <w:webHidden/>
          </w:rPr>
          <w:fldChar w:fldCharType="end"/>
        </w:r>
        <w:r w:rsidR="005D3335" w:rsidRPr="00665CAD">
          <w:rPr>
            <w:rStyle w:val="Hyperlink"/>
            <w:noProof/>
          </w:rPr>
          <w:fldChar w:fldCharType="end"/>
        </w:r>
      </w:ins>
    </w:p>
    <w:p w14:paraId="2B7E9613" w14:textId="03E889BB" w:rsidR="005D3335" w:rsidRDefault="005D3335">
      <w:pPr>
        <w:pStyle w:val="TOC3"/>
        <w:tabs>
          <w:tab w:val="right" w:leader="dot" w:pos="9350"/>
        </w:tabs>
        <w:rPr>
          <w:ins w:id="6" w:author="ERCOT" w:date="2021-11-17T14:46:00Z"/>
          <w:rFonts w:asciiTheme="minorHAnsi" w:eastAsiaTheme="minorEastAsia" w:hAnsiTheme="minorHAnsi" w:cstheme="minorBidi"/>
          <w:smallCaps w:val="0"/>
          <w:noProof/>
          <w:sz w:val="22"/>
          <w:szCs w:val="22"/>
        </w:rPr>
      </w:pPr>
      <w:ins w:id="7" w:author="ERCOT" w:date="2021-11-17T14:46:00Z">
        <w:r w:rsidRPr="00665CAD">
          <w:rPr>
            <w:rStyle w:val="Hyperlink"/>
            <w:noProof/>
          </w:rPr>
          <w:fldChar w:fldCharType="begin"/>
        </w:r>
        <w:r w:rsidRPr="00665CAD">
          <w:rPr>
            <w:rStyle w:val="Hyperlink"/>
            <w:noProof/>
          </w:rPr>
          <w:instrText xml:space="preserve"> </w:instrText>
        </w:r>
        <w:r>
          <w:rPr>
            <w:noProof/>
          </w:rPr>
          <w:instrText>HYPERLINK \l "_Toc88052830"</w:instrText>
        </w:r>
        <w:r w:rsidRPr="00665CAD">
          <w:rPr>
            <w:rStyle w:val="Hyperlink"/>
            <w:noProof/>
          </w:rPr>
          <w:instrText xml:space="preserve"> </w:instrText>
        </w:r>
        <w:r w:rsidRPr="00665CAD">
          <w:rPr>
            <w:rStyle w:val="Hyperlink"/>
            <w:noProof/>
          </w:rPr>
          <w:fldChar w:fldCharType="separate"/>
        </w:r>
        <w:r w:rsidRPr="00665CAD">
          <w:rPr>
            <w:rStyle w:val="Hyperlink"/>
            <w:noProof/>
          </w:rPr>
          <w:t>Regulation Service Requirement Details</w:t>
        </w:r>
        <w:r>
          <w:rPr>
            <w:noProof/>
            <w:webHidden/>
          </w:rPr>
          <w:tab/>
        </w:r>
        <w:r>
          <w:rPr>
            <w:noProof/>
            <w:webHidden/>
          </w:rPr>
          <w:fldChar w:fldCharType="begin"/>
        </w:r>
        <w:r>
          <w:rPr>
            <w:noProof/>
            <w:webHidden/>
          </w:rPr>
          <w:instrText xml:space="preserve"> PAGEREF _Toc88052830 \h </w:instrText>
        </w:r>
      </w:ins>
      <w:r>
        <w:rPr>
          <w:noProof/>
          <w:webHidden/>
        </w:rPr>
      </w:r>
      <w:r>
        <w:rPr>
          <w:noProof/>
          <w:webHidden/>
        </w:rPr>
        <w:fldChar w:fldCharType="separate"/>
      </w:r>
      <w:ins w:id="8" w:author="ERCOT" w:date="2021-11-17T14:46:00Z">
        <w:r>
          <w:rPr>
            <w:noProof/>
            <w:webHidden/>
          </w:rPr>
          <w:t>3</w:t>
        </w:r>
        <w:r>
          <w:rPr>
            <w:noProof/>
            <w:webHidden/>
          </w:rPr>
          <w:fldChar w:fldCharType="end"/>
        </w:r>
        <w:r w:rsidRPr="00665CAD">
          <w:rPr>
            <w:rStyle w:val="Hyperlink"/>
            <w:noProof/>
          </w:rPr>
          <w:fldChar w:fldCharType="end"/>
        </w:r>
      </w:ins>
    </w:p>
    <w:p w14:paraId="32503444" w14:textId="3EB22629" w:rsidR="005D3335" w:rsidRDefault="005D3335">
      <w:pPr>
        <w:pStyle w:val="TOC3"/>
        <w:tabs>
          <w:tab w:val="right" w:leader="dot" w:pos="9350"/>
        </w:tabs>
        <w:rPr>
          <w:ins w:id="9" w:author="ERCOT" w:date="2021-11-17T14:46:00Z"/>
          <w:rFonts w:asciiTheme="minorHAnsi" w:eastAsiaTheme="minorEastAsia" w:hAnsiTheme="minorHAnsi" w:cstheme="minorBidi"/>
          <w:smallCaps w:val="0"/>
          <w:noProof/>
          <w:sz w:val="22"/>
          <w:szCs w:val="22"/>
        </w:rPr>
      </w:pPr>
      <w:ins w:id="10" w:author="ERCOT" w:date="2021-11-17T14:46:00Z">
        <w:r w:rsidRPr="00665CAD">
          <w:rPr>
            <w:rStyle w:val="Hyperlink"/>
            <w:noProof/>
          </w:rPr>
          <w:fldChar w:fldCharType="begin"/>
        </w:r>
        <w:r w:rsidRPr="00665CAD">
          <w:rPr>
            <w:rStyle w:val="Hyperlink"/>
            <w:noProof/>
          </w:rPr>
          <w:instrText xml:space="preserve"> </w:instrText>
        </w:r>
        <w:r>
          <w:rPr>
            <w:noProof/>
          </w:rPr>
          <w:instrText>HYPERLINK \l "_Toc88052831"</w:instrText>
        </w:r>
        <w:r w:rsidRPr="00665CAD">
          <w:rPr>
            <w:rStyle w:val="Hyperlink"/>
            <w:noProof/>
          </w:rPr>
          <w:instrText xml:space="preserve"> </w:instrText>
        </w:r>
        <w:r w:rsidRPr="00665CAD">
          <w:rPr>
            <w:rStyle w:val="Hyperlink"/>
            <w:noProof/>
          </w:rPr>
          <w:fldChar w:fldCharType="separate"/>
        </w:r>
        <w:r w:rsidRPr="00665CAD">
          <w:rPr>
            <w:rStyle w:val="Hyperlink"/>
            <w:noProof/>
          </w:rPr>
          <w:t>Non-Spinning Reserve (Non-Spin) Requirement Details</w:t>
        </w:r>
        <w:r>
          <w:rPr>
            <w:noProof/>
            <w:webHidden/>
          </w:rPr>
          <w:tab/>
        </w:r>
        <w:r>
          <w:rPr>
            <w:noProof/>
            <w:webHidden/>
          </w:rPr>
          <w:fldChar w:fldCharType="begin"/>
        </w:r>
        <w:r>
          <w:rPr>
            <w:noProof/>
            <w:webHidden/>
          </w:rPr>
          <w:instrText xml:space="preserve"> PAGEREF _Toc88052831 \h </w:instrText>
        </w:r>
      </w:ins>
      <w:r>
        <w:rPr>
          <w:noProof/>
          <w:webHidden/>
        </w:rPr>
      </w:r>
      <w:r>
        <w:rPr>
          <w:noProof/>
          <w:webHidden/>
        </w:rPr>
        <w:fldChar w:fldCharType="separate"/>
      </w:r>
      <w:ins w:id="11" w:author="ERCOT" w:date="2021-11-17T14:46:00Z">
        <w:r>
          <w:rPr>
            <w:noProof/>
            <w:webHidden/>
          </w:rPr>
          <w:t>10</w:t>
        </w:r>
        <w:r>
          <w:rPr>
            <w:noProof/>
            <w:webHidden/>
          </w:rPr>
          <w:fldChar w:fldCharType="end"/>
        </w:r>
        <w:r w:rsidRPr="00665CAD">
          <w:rPr>
            <w:rStyle w:val="Hyperlink"/>
            <w:noProof/>
          </w:rPr>
          <w:fldChar w:fldCharType="end"/>
        </w:r>
      </w:ins>
    </w:p>
    <w:p w14:paraId="49F1D49E" w14:textId="2DDA31A4" w:rsidR="005D3335" w:rsidRDefault="005D3335">
      <w:pPr>
        <w:pStyle w:val="TOC3"/>
        <w:tabs>
          <w:tab w:val="right" w:leader="dot" w:pos="9350"/>
        </w:tabs>
        <w:rPr>
          <w:ins w:id="12" w:author="ERCOT" w:date="2021-11-17T14:46:00Z"/>
          <w:rFonts w:asciiTheme="minorHAnsi" w:eastAsiaTheme="minorEastAsia" w:hAnsiTheme="minorHAnsi" w:cstheme="minorBidi"/>
          <w:smallCaps w:val="0"/>
          <w:noProof/>
          <w:sz w:val="22"/>
          <w:szCs w:val="22"/>
        </w:rPr>
      </w:pPr>
      <w:ins w:id="13" w:author="ERCOT" w:date="2021-11-17T14:46:00Z">
        <w:r w:rsidRPr="00665CAD">
          <w:rPr>
            <w:rStyle w:val="Hyperlink"/>
            <w:noProof/>
          </w:rPr>
          <w:fldChar w:fldCharType="begin"/>
        </w:r>
        <w:r w:rsidRPr="00665CAD">
          <w:rPr>
            <w:rStyle w:val="Hyperlink"/>
            <w:noProof/>
          </w:rPr>
          <w:instrText xml:space="preserve"> </w:instrText>
        </w:r>
        <w:r>
          <w:rPr>
            <w:noProof/>
          </w:rPr>
          <w:instrText>HYPERLINK \l "_Toc88052832"</w:instrText>
        </w:r>
        <w:r w:rsidRPr="00665CAD">
          <w:rPr>
            <w:rStyle w:val="Hyperlink"/>
            <w:noProof/>
          </w:rPr>
          <w:instrText xml:space="preserve"> </w:instrText>
        </w:r>
        <w:r w:rsidRPr="00665CAD">
          <w:rPr>
            <w:rStyle w:val="Hyperlink"/>
            <w:noProof/>
          </w:rPr>
          <w:fldChar w:fldCharType="separate"/>
        </w:r>
        <w:r w:rsidRPr="00665CAD">
          <w:rPr>
            <w:rStyle w:val="Hyperlink"/>
            <w:noProof/>
          </w:rPr>
          <w:t>Responsive Reserve (RRS) Requirement Details</w:t>
        </w:r>
        <w:r>
          <w:rPr>
            <w:noProof/>
            <w:webHidden/>
          </w:rPr>
          <w:tab/>
        </w:r>
        <w:r>
          <w:rPr>
            <w:noProof/>
            <w:webHidden/>
          </w:rPr>
          <w:fldChar w:fldCharType="begin"/>
        </w:r>
        <w:r>
          <w:rPr>
            <w:noProof/>
            <w:webHidden/>
          </w:rPr>
          <w:instrText xml:space="preserve"> PAGEREF _Toc88052832 \h </w:instrText>
        </w:r>
      </w:ins>
      <w:r>
        <w:rPr>
          <w:noProof/>
          <w:webHidden/>
        </w:rPr>
      </w:r>
      <w:r>
        <w:rPr>
          <w:noProof/>
          <w:webHidden/>
        </w:rPr>
        <w:fldChar w:fldCharType="separate"/>
      </w:r>
      <w:ins w:id="14" w:author="ERCOT" w:date="2021-11-17T14:46:00Z">
        <w:r>
          <w:rPr>
            <w:noProof/>
            <w:webHidden/>
          </w:rPr>
          <w:t>17</w:t>
        </w:r>
        <w:r>
          <w:rPr>
            <w:noProof/>
            <w:webHidden/>
          </w:rPr>
          <w:fldChar w:fldCharType="end"/>
        </w:r>
        <w:r w:rsidRPr="00665CAD">
          <w:rPr>
            <w:rStyle w:val="Hyperlink"/>
            <w:noProof/>
          </w:rPr>
          <w:fldChar w:fldCharType="end"/>
        </w:r>
      </w:ins>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5" w:name="_Toc88052829"/>
      <w:r>
        <w:lastRenderedPageBreak/>
        <w:t>Introduction</w:t>
      </w:r>
      <w:bookmarkEnd w:id="15"/>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77777777"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w:t>
      </w:r>
      <w:del w:id="16" w:author="ERCOT" w:date="2021-11-17T14:53:00Z">
        <w:r w:rsidR="0036000F" w:rsidRPr="003A24F9" w:rsidDel="005A2C98">
          <w:rPr>
            <w:iCs/>
            <w:szCs w:val="20"/>
          </w:rPr>
          <w:delText xml:space="preserve">Service </w:delText>
        </w:r>
      </w:del>
      <w:r w:rsidR="0036000F" w:rsidRPr="003A24F9">
        <w:rPr>
          <w:iCs/>
          <w:szCs w:val="20"/>
        </w:rPr>
        <w:t xml:space="preserve">(Non-Spin)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4D07717B"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ins w:id="17" w:author="ERCOT" w:date="2021-11-17T14:53:00Z">
        <w:r w:rsidR="005A2C98">
          <w:rPr>
            <w:iCs/>
            <w:szCs w:val="20"/>
          </w:rPr>
          <w:t xml:space="preserve">ncillary </w:t>
        </w:r>
      </w:ins>
      <w:r w:rsidR="00DC7664">
        <w:rPr>
          <w:iCs/>
          <w:szCs w:val="20"/>
        </w:rPr>
        <w:t>S</w:t>
      </w:r>
      <w:ins w:id="18" w:author="ERCOT" w:date="2021-11-17T14:53:00Z">
        <w:r w:rsidR="005A2C98">
          <w:rPr>
            <w:iCs/>
            <w:szCs w:val="20"/>
          </w:rPr>
          <w:t>ervice</w:t>
        </w:r>
      </w:ins>
      <w:r w:rsidR="00DC7664">
        <w:rPr>
          <w:iCs/>
          <w:szCs w:val="20"/>
        </w:rPr>
        <w:t xml:space="preserve"> requirements identified through this process for a particular operating day are found to be insufficient based on the expected operating conditions for that day, ERCOT may make an updated A</w:t>
      </w:r>
      <w:ins w:id="19" w:author="ERCOT" w:date="2021-11-17T14:53:00Z">
        <w:r w:rsidR="005A2C98">
          <w:rPr>
            <w:iCs/>
            <w:szCs w:val="20"/>
          </w:rPr>
          <w:t>ncilla</w:t>
        </w:r>
      </w:ins>
      <w:ins w:id="20" w:author="ERCOT" w:date="2021-11-17T14:54:00Z">
        <w:r w:rsidR="005A2C98">
          <w:rPr>
            <w:iCs/>
            <w:szCs w:val="20"/>
          </w:rPr>
          <w:t xml:space="preserve">ry </w:t>
        </w:r>
      </w:ins>
      <w:r w:rsidR="00DC7664">
        <w:rPr>
          <w:iCs/>
          <w:szCs w:val="20"/>
        </w:rPr>
        <w:t>S</w:t>
      </w:r>
      <w:ins w:id="21" w:author="ERCOT" w:date="2021-11-17T14:54:00Z">
        <w:r w:rsidR="005A2C98">
          <w:rPr>
            <w:iCs/>
            <w:szCs w:val="20"/>
          </w:rPr>
          <w:t>ervice</w:t>
        </w:r>
      </w:ins>
      <w:r w:rsidR="00DC7664">
        <w:rPr>
          <w:iCs/>
          <w:szCs w:val="20"/>
        </w:rPr>
        <w:t xml:space="preserve"> requirements posting for that day if the need for incremental adjustments is identified day-ahead and may use the Supplemental Ancillary Service Market (SASM) process for similar adjustments made closer to </w:t>
      </w:r>
      <w:del w:id="22" w:author="ERCOT" w:date="2021-11-17T14:54:00Z">
        <w:r w:rsidR="00DC7664" w:rsidDel="005A2C98">
          <w:rPr>
            <w:iCs/>
            <w:szCs w:val="20"/>
          </w:rPr>
          <w:delText>r</w:delText>
        </w:r>
      </w:del>
      <w:ins w:id="23" w:author="ERCOT" w:date="2021-11-17T14:54:00Z">
        <w:r w:rsidR="005A2C98">
          <w:rPr>
            <w:iCs/>
            <w:szCs w:val="20"/>
          </w:rPr>
          <w:t>R</w:t>
        </w:r>
      </w:ins>
      <w:r w:rsidR="00DC7664">
        <w:rPr>
          <w:iCs/>
          <w:szCs w:val="20"/>
        </w:rPr>
        <w:t>eal-</w:t>
      </w:r>
      <w:del w:id="24" w:author="ERCOT" w:date="2021-11-17T14:54:00Z">
        <w:r w:rsidR="00DC7664" w:rsidDel="005A2C98">
          <w:rPr>
            <w:iCs/>
            <w:szCs w:val="20"/>
          </w:rPr>
          <w:delText>t</w:delText>
        </w:r>
      </w:del>
      <w:ins w:id="25" w:author="ERCOT" w:date="2021-11-17T14:54:00Z">
        <w:r w:rsidR="005A2C98">
          <w:rPr>
            <w:iCs/>
            <w:szCs w:val="20"/>
          </w:rPr>
          <w:t>T</w:t>
        </w:r>
      </w:ins>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26" w:name="_Toc342049962"/>
      <w:r>
        <w:br w:type="page"/>
      </w:r>
      <w:bookmarkStart w:id="27" w:name="_Toc88052830"/>
      <w:r w:rsidR="00B320AB" w:rsidRPr="003A24F9">
        <w:lastRenderedPageBreak/>
        <w:t xml:space="preserve">Regulation </w:t>
      </w:r>
      <w:r w:rsidR="00070BB4" w:rsidRPr="003A24F9">
        <w:t>Service</w:t>
      </w:r>
      <w:r w:rsidR="00B320AB" w:rsidRPr="003A24F9">
        <w:t xml:space="preserve"> Requirement Details</w:t>
      </w:r>
      <w:bookmarkEnd w:id="26"/>
      <w:bookmarkEnd w:id="27"/>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74"/>
        <w:gridCol w:w="594"/>
        <w:tblGridChange w:id="32">
          <w:tblGrid>
            <w:gridCol w:w="30"/>
            <w:gridCol w:w="646"/>
            <w:gridCol w:w="101"/>
            <w:gridCol w:w="473"/>
            <w:gridCol w:w="74"/>
            <w:gridCol w:w="500"/>
            <w:gridCol w:w="47"/>
            <w:gridCol w:w="527"/>
            <w:gridCol w:w="123"/>
            <w:gridCol w:w="451"/>
            <w:gridCol w:w="96"/>
            <w:gridCol w:w="478"/>
            <w:gridCol w:w="69"/>
            <w:gridCol w:w="505"/>
            <w:gridCol w:w="42"/>
            <w:gridCol w:w="532"/>
            <w:gridCol w:w="15"/>
            <w:gridCol w:w="547"/>
            <w:gridCol w:w="12"/>
            <w:gridCol w:w="535"/>
            <w:gridCol w:w="39"/>
            <w:gridCol w:w="508"/>
            <w:gridCol w:w="66"/>
            <w:gridCol w:w="481"/>
            <w:gridCol w:w="93"/>
            <w:gridCol w:w="557"/>
            <w:gridCol w:w="17"/>
            <w:gridCol w:w="574"/>
            <w:gridCol w:w="59"/>
            <w:gridCol w:w="515"/>
            <w:gridCol w:w="32"/>
            <w:gridCol w:w="542"/>
            <w:gridCol w:w="5"/>
            <w:gridCol w:w="547"/>
            <w:gridCol w:w="22"/>
            <w:gridCol w:w="525"/>
            <w:gridCol w:w="49"/>
            <w:gridCol w:w="574"/>
            <w:gridCol w:w="27"/>
            <w:gridCol w:w="547"/>
            <w:gridCol w:w="103"/>
            <w:gridCol w:w="471"/>
            <w:gridCol w:w="76"/>
            <w:gridCol w:w="498"/>
            <w:gridCol w:w="49"/>
            <w:gridCol w:w="525"/>
            <w:gridCol w:w="22"/>
            <w:gridCol w:w="547"/>
            <w:gridCol w:w="5"/>
            <w:gridCol w:w="542"/>
            <w:gridCol w:w="52"/>
          </w:tblGrid>
        </w:tblGridChange>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3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Change w:id="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CA121A6" w14:textId="0ECE6200" w:rsidR="00E016D1" w:rsidRPr="009A486F" w:rsidRDefault="00E016D1" w:rsidP="00E016D1">
            <w:pPr>
              <w:widowControl/>
              <w:autoSpaceDE/>
              <w:autoSpaceDN/>
              <w:adjustRightInd/>
              <w:jc w:val="center"/>
              <w:rPr>
                <w:bCs/>
                <w:sz w:val="22"/>
                <w:szCs w:val="22"/>
              </w:rPr>
            </w:pPr>
            <w:ins w:id="37" w:author="ERCOT" w:date="2021-11-01T10:33:00Z">
              <w:r>
                <w:rPr>
                  <w:rFonts w:ascii="Arial" w:hAnsi="Arial" w:cs="Arial"/>
                  <w:sz w:val="20"/>
                  <w:szCs w:val="20"/>
                </w:rPr>
                <w:t>0.9</w:t>
              </w:r>
            </w:ins>
            <w:del w:id="38"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94B9D8" w14:textId="1E924490" w:rsidR="00E016D1" w:rsidRPr="009A486F" w:rsidRDefault="00E016D1" w:rsidP="00E016D1">
            <w:pPr>
              <w:widowControl/>
              <w:autoSpaceDE/>
              <w:autoSpaceDN/>
              <w:adjustRightInd/>
              <w:jc w:val="center"/>
              <w:rPr>
                <w:bCs/>
                <w:sz w:val="22"/>
                <w:szCs w:val="22"/>
              </w:rPr>
            </w:pPr>
            <w:ins w:id="40" w:author="ERCOT" w:date="2021-11-01T10:33:00Z">
              <w:r>
                <w:rPr>
                  <w:rFonts w:ascii="Arial" w:hAnsi="Arial" w:cs="Arial"/>
                  <w:sz w:val="20"/>
                  <w:szCs w:val="20"/>
                </w:rPr>
                <w:t>1.3</w:t>
              </w:r>
            </w:ins>
            <w:del w:id="41" w:author="ERCOT" w:date="2021-11-01T09:58:00Z">
              <w:r w:rsidRPr="009A486F" w:rsidDel="000A1AF2">
                <w:rPr>
                  <w:sz w:val="22"/>
                  <w:szCs w:val="22"/>
                </w:rPr>
                <w:delText>1.1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0AA5375" w14:textId="6C5D0261" w:rsidR="00E016D1" w:rsidRPr="009A486F" w:rsidRDefault="00E016D1" w:rsidP="00E016D1">
            <w:pPr>
              <w:widowControl/>
              <w:autoSpaceDE/>
              <w:autoSpaceDN/>
              <w:adjustRightInd/>
              <w:jc w:val="center"/>
              <w:rPr>
                <w:bCs/>
                <w:sz w:val="22"/>
                <w:szCs w:val="22"/>
              </w:rPr>
            </w:pPr>
            <w:ins w:id="43" w:author="ERCOT" w:date="2021-11-01T10:33:00Z">
              <w:r>
                <w:rPr>
                  <w:rFonts w:ascii="Arial" w:hAnsi="Arial" w:cs="Arial"/>
                  <w:sz w:val="20"/>
                  <w:szCs w:val="20"/>
                </w:rPr>
                <w:t>1.4</w:t>
              </w:r>
            </w:ins>
            <w:del w:id="44"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1508DFD" w14:textId="47313AAD" w:rsidR="00E016D1" w:rsidRPr="009A486F" w:rsidRDefault="00E016D1" w:rsidP="00E016D1">
            <w:pPr>
              <w:widowControl/>
              <w:autoSpaceDE/>
              <w:autoSpaceDN/>
              <w:adjustRightInd/>
              <w:jc w:val="center"/>
              <w:rPr>
                <w:bCs/>
                <w:sz w:val="22"/>
                <w:szCs w:val="22"/>
              </w:rPr>
            </w:pPr>
            <w:ins w:id="46" w:author="ERCOT" w:date="2021-11-01T10:33:00Z">
              <w:r>
                <w:rPr>
                  <w:rFonts w:ascii="Arial" w:hAnsi="Arial" w:cs="Arial"/>
                  <w:sz w:val="20"/>
                  <w:szCs w:val="20"/>
                </w:rPr>
                <w:t>1.6</w:t>
              </w:r>
            </w:ins>
            <w:del w:id="47"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63FE9F" w14:textId="46A4C701" w:rsidR="00E016D1" w:rsidRPr="009A486F" w:rsidRDefault="00E016D1" w:rsidP="00E016D1">
            <w:pPr>
              <w:widowControl/>
              <w:autoSpaceDE/>
              <w:autoSpaceDN/>
              <w:adjustRightInd/>
              <w:jc w:val="center"/>
              <w:rPr>
                <w:bCs/>
                <w:sz w:val="22"/>
                <w:szCs w:val="22"/>
              </w:rPr>
            </w:pPr>
            <w:ins w:id="49" w:author="ERCOT" w:date="2021-11-01T10:33:00Z">
              <w:r>
                <w:rPr>
                  <w:rFonts w:ascii="Arial" w:hAnsi="Arial" w:cs="Arial"/>
                  <w:sz w:val="20"/>
                  <w:szCs w:val="20"/>
                </w:rPr>
                <w:t>2.3</w:t>
              </w:r>
            </w:ins>
            <w:del w:id="50"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2C0031" w14:textId="3A734822" w:rsidR="00E016D1" w:rsidRPr="009A486F" w:rsidRDefault="00E016D1" w:rsidP="00E016D1">
            <w:pPr>
              <w:widowControl/>
              <w:autoSpaceDE/>
              <w:autoSpaceDN/>
              <w:adjustRightInd/>
              <w:jc w:val="center"/>
              <w:rPr>
                <w:bCs/>
                <w:sz w:val="22"/>
                <w:szCs w:val="22"/>
              </w:rPr>
            </w:pPr>
            <w:ins w:id="52" w:author="ERCOT" w:date="2021-11-01T10:33:00Z">
              <w:r>
                <w:rPr>
                  <w:rFonts w:ascii="Arial" w:hAnsi="Arial" w:cs="Arial"/>
                  <w:sz w:val="20"/>
                  <w:szCs w:val="20"/>
                </w:rPr>
                <w:t>2.2</w:t>
              </w:r>
            </w:ins>
            <w:del w:id="53"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1016E4" w14:textId="73A300DD" w:rsidR="00E016D1" w:rsidRPr="009A486F" w:rsidRDefault="00E016D1" w:rsidP="00E016D1">
            <w:pPr>
              <w:widowControl/>
              <w:autoSpaceDE/>
              <w:autoSpaceDN/>
              <w:adjustRightInd/>
              <w:jc w:val="center"/>
              <w:rPr>
                <w:bCs/>
                <w:sz w:val="22"/>
                <w:szCs w:val="22"/>
              </w:rPr>
            </w:pPr>
            <w:ins w:id="55" w:author="ERCOT" w:date="2021-11-01T10:33:00Z">
              <w:r>
                <w:rPr>
                  <w:rFonts w:ascii="Arial" w:hAnsi="Arial" w:cs="Arial"/>
                  <w:sz w:val="20"/>
                  <w:szCs w:val="20"/>
                </w:rPr>
                <w:t>0.7</w:t>
              </w:r>
            </w:ins>
            <w:del w:id="56"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C4B006C" w14:textId="4F65072F" w:rsidR="00E016D1" w:rsidRPr="009A486F" w:rsidRDefault="00E016D1" w:rsidP="00E016D1">
            <w:pPr>
              <w:widowControl/>
              <w:autoSpaceDE/>
              <w:autoSpaceDN/>
              <w:adjustRightInd/>
              <w:jc w:val="center"/>
              <w:rPr>
                <w:bCs/>
                <w:sz w:val="22"/>
                <w:szCs w:val="22"/>
              </w:rPr>
            </w:pPr>
            <w:ins w:id="58" w:author="ERCOT" w:date="2021-11-01T10:33:00Z">
              <w:r>
                <w:rPr>
                  <w:rFonts w:ascii="Arial" w:hAnsi="Arial" w:cs="Arial"/>
                  <w:sz w:val="20"/>
                  <w:szCs w:val="20"/>
                </w:rPr>
                <w:t>1.7</w:t>
              </w:r>
            </w:ins>
            <w:del w:id="59"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5BEFAC" w14:textId="71D17B4D" w:rsidR="00E016D1" w:rsidRPr="009A486F" w:rsidRDefault="00E016D1" w:rsidP="00E016D1">
            <w:pPr>
              <w:widowControl/>
              <w:autoSpaceDE/>
              <w:autoSpaceDN/>
              <w:adjustRightInd/>
              <w:jc w:val="center"/>
              <w:rPr>
                <w:bCs/>
                <w:sz w:val="22"/>
                <w:szCs w:val="22"/>
              </w:rPr>
            </w:pPr>
            <w:ins w:id="61" w:author="ERCOT" w:date="2021-11-01T10:33:00Z">
              <w:r>
                <w:rPr>
                  <w:rFonts w:ascii="Arial" w:hAnsi="Arial" w:cs="Arial"/>
                  <w:sz w:val="20"/>
                  <w:szCs w:val="20"/>
                </w:rPr>
                <w:t>4.2</w:t>
              </w:r>
            </w:ins>
            <w:del w:id="62"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6067B6A" w14:textId="0C742207" w:rsidR="00E016D1" w:rsidRPr="009A486F" w:rsidRDefault="00E016D1" w:rsidP="00E016D1">
            <w:pPr>
              <w:widowControl/>
              <w:autoSpaceDE/>
              <w:autoSpaceDN/>
              <w:adjustRightInd/>
              <w:jc w:val="center"/>
              <w:rPr>
                <w:bCs/>
                <w:sz w:val="22"/>
                <w:szCs w:val="22"/>
              </w:rPr>
            </w:pPr>
            <w:ins w:id="64" w:author="ERCOT" w:date="2021-11-01T10:33:00Z">
              <w:r>
                <w:rPr>
                  <w:rFonts w:ascii="Arial" w:hAnsi="Arial" w:cs="Arial"/>
                  <w:sz w:val="20"/>
                  <w:szCs w:val="20"/>
                </w:rPr>
                <w:t>3.7</w:t>
              </w:r>
            </w:ins>
            <w:del w:id="65"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B97ADC" w14:textId="5E4A0D21" w:rsidR="00E016D1" w:rsidRPr="009A486F" w:rsidRDefault="00E016D1" w:rsidP="00E016D1">
            <w:pPr>
              <w:widowControl/>
              <w:autoSpaceDE/>
              <w:autoSpaceDN/>
              <w:adjustRightInd/>
              <w:jc w:val="center"/>
              <w:rPr>
                <w:bCs/>
                <w:sz w:val="22"/>
                <w:szCs w:val="22"/>
              </w:rPr>
            </w:pPr>
            <w:ins w:id="67" w:author="ERCOT" w:date="2021-11-01T10:33:00Z">
              <w:r>
                <w:rPr>
                  <w:rFonts w:ascii="Arial" w:hAnsi="Arial" w:cs="Arial"/>
                  <w:sz w:val="20"/>
                  <w:szCs w:val="20"/>
                </w:rPr>
                <w:t>1.7</w:t>
              </w:r>
            </w:ins>
            <w:del w:id="68" w:author="ERCOT" w:date="2021-11-01T09:58:00Z">
              <w:r w:rsidRPr="009A486F" w:rsidDel="000A1AF2">
                <w:rPr>
                  <w:sz w:val="22"/>
                  <w:szCs w:val="22"/>
                </w:rPr>
                <w:delText>3.3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3AB0C3B" w14:textId="59E699BB" w:rsidR="00E016D1" w:rsidRPr="009A486F" w:rsidRDefault="00E016D1" w:rsidP="00E016D1">
            <w:pPr>
              <w:widowControl/>
              <w:autoSpaceDE/>
              <w:autoSpaceDN/>
              <w:adjustRightInd/>
              <w:jc w:val="center"/>
              <w:rPr>
                <w:bCs/>
                <w:sz w:val="22"/>
                <w:szCs w:val="22"/>
              </w:rPr>
            </w:pPr>
            <w:ins w:id="70" w:author="ERCOT" w:date="2021-11-01T10:33:00Z">
              <w:r>
                <w:rPr>
                  <w:rFonts w:ascii="Arial" w:hAnsi="Arial" w:cs="Arial"/>
                  <w:sz w:val="20"/>
                  <w:szCs w:val="20"/>
                </w:rPr>
                <w:t>1.7</w:t>
              </w:r>
            </w:ins>
            <w:del w:id="71" w:author="ERCOT" w:date="2021-11-01T09:58:00Z">
              <w:r w:rsidRPr="009A486F" w:rsidDel="000A1AF2">
                <w:rPr>
                  <w:sz w:val="22"/>
                  <w:szCs w:val="22"/>
                </w:rPr>
                <w:delText>1.8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4012A1F" w14:textId="7EA4869A" w:rsidR="00E016D1" w:rsidRPr="009A486F" w:rsidRDefault="00E016D1" w:rsidP="00E016D1">
            <w:pPr>
              <w:widowControl/>
              <w:autoSpaceDE/>
              <w:autoSpaceDN/>
              <w:adjustRightInd/>
              <w:jc w:val="center"/>
              <w:rPr>
                <w:bCs/>
                <w:sz w:val="22"/>
                <w:szCs w:val="22"/>
              </w:rPr>
            </w:pPr>
            <w:ins w:id="73" w:author="ERCOT" w:date="2021-11-01T10:33:00Z">
              <w:r>
                <w:rPr>
                  <w:rFonts w:ascii="Arial" w:hAnsi="Arial" w:cs="Arial"/>
                  <w:sz w:val="20"/>
                  <w:szCs w:val="20"/>
                </w:rPr>
                <w:t>3.9</w:t>
              </w:r>
            </w:ins>
            <w:del w:id="74"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BB9B650" w14:textId="08CCC2D3" w:rsidR="00E016D1" w:rsidRPr="009A486F" w:rsidRDefault="00E016D1" w:rsidP="00E016D1">
            <w:pPr>
              <w:widowControl/>
              <w:autoSpaceDE/>
              <w:autoSpaceDN/>
              <w:adjustRightInd/>
              <w:jc w:val="center"/>
              <w:rPr>
                <w:bCs/>
                <w:sz w:val="22"/>
                <w:szCs w:val="22"/>
              </w:rPr>
            </w:pPr>
            <w:ins w:id="76" w:author="ERCOT" w:date="2021-11-01T10:33:00Z">
              <w:r>
                <w:rPr>
                  <w:rFonts w:ascii="Arial" w:hAnsi="Arial" w:cs="Arial"/>
                  <w:sz w:val="20"/>
                  <w:szCs w:val="20"/>
                </w:rPr>
                <w:t>2.8</w:t>
              </w:r>
            </w:ins>
            <w:del w:id="77"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E93E6BE" w14:textId="325ADC50" w:rsidR="00E016D1" w:rsidRPr="009A486F" w:rsidRDefault="00E016D1" w:rsidP="00E016D1">
            <w:pPr>
              <w:widowControl/>
              <w:autoSpaceDE/>
              <w:autoSpaceDN/>
              <w:adjustRightInd/>
              <w:jc w:val="center"/>
              <w:rPr>
                <w:bCs/>
                <w:sz w:val="22"/>
                <w:szCs w:val="22"/>
              </w:rPr>
            </w:pPr>
            <w:ins w:id="79" w:author="ERCOT" w:date="2021-11-01T10:33:00Z">
              <w:r>
                <w:rPr>
                  <w:rFonts w:ascii="Arial" w:hAnsi="Arial" w:cs="Arial"/>
                  <w:sz w:val="20"/>
                  <w:szCs w:val="20"/>
                </w:rPr>
                <w:t>1.7</w:t>
              </w:r>
            </w:ins>
            <w:del w:id="80"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B07CC08" w14:textId="62C2C3B9" w:rsidR="00E016D1" w:rsidRPr="009A486F" w:rsidRDefault="00E016D1" w:rsidP="00E016D1">
            <w:pPr>
              <w:widowControl/>
              <w:autoSpaceDE/>
              <w:autoSpaceDN/>
              <w:adjustRightInd/>
              <w:jc w:val="center"/>
              <w:rPr>
                <w:bCs/>
                <w:sz w:val="22"/>
                <w:szCs w:val="22"/>
              </w:rPr>
            </w:pPr>
            <w:ins w:id="82" w:author="ERCOT" w:date="2021-11-01T10:33:00Z">
              <w:r>
                <w:rPr>
                  <w:rFonts w:ascii="Arial" w:hAnsi="Arial" w:cs="Arial"/>
                  <w:sz w:val="20"/>
                  <w:szCs w:val="20"/>
                </w:rPr>
                <w:t>1.6</w:t>
              </w:r>
            </w:ins>
            <w:del w:id="83"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2B33E9" w14:textId="64DB882A" w:rsidR="00E016D1" w:rsidRPr="009A486F" w:rsidRDefault="00E016D1" w:rsidP="00E016D1">
            <w:pPr>
              <w:widowControl/>
              <w:autoSpaceDE/>
              <w:autoSpaceDN/>
              <w:adjustRightInd/>
              <w:jc w:val="center"/>
              <w:rPr>
                <w:bCs/>
                <w:sz w:val="22"/>
                <w:szCs w:val="22"/>
              </w:rPr>
            </w:pPr>
            <w:ins w:id="85" w:author="ERCOT" w:date="2021-11-01T10:33:00Z">
              <w:r>
                <w:rPr>
                  <w:rFonts w:ascii="Arial" w:hAnsi="Arial" w:cs="Arial"/>
                  <w:sz w:val="20"/>
                  <w:szCs w:val="20"/>
                </w:rPr>
                <w:t>2.8</w:t>
              </w:r>
            </w:ins>
            <w:del w:id="86" w:author="ERCOT" w:date="2021-11-01T09:58:00Z">
              <w:r w:rsidRPr="009A486F" w:rsidDel="000A1AF2">
                <w:rPr>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57345C9" w14:textId="5503AC0B" w:rsidR="00E016D1" w:rsidRPr="009A486F" w:rsidRDefault="00E016D1" w:rsidP="00E016D1">
            <w:pPr>
              <w:widowControl/>
              <w:autoSpaceDE/>
              <w:autoSpaceDN/>
              <w:adjustRightInd/>
              <w:jc w:val="center"/>
              <w:rPr>
                <w:bCs/>
                <w:sz w:val="22"/>
                <w:szCs w:val="22"/>
              </w:rPr>
            </w:pPr>
            <w:ins w:id="88" w:author="ERCOT" w:date="2021-11-01T10:33:00Z">
              <w:r>
                <w:rPr>
                  <w:rFonts w:ascii="Arial" w:hAnsi="Arial" w:cs="Arial"/>
                  <w:sz w:val="20"/>
                  <w:szCs w:val="20"/>
                </w:rPr>
                <w:t>2.0</w:t>
              </w:r>
            </w:ins>
            <w:del w:id="89" w:author="ERCOT" w:date="2021-11-01T09:58:00Z">
              <w:r w:rsidRPr="009A486F" w:rsidDel="000A1AF2">
                <w:rPr>
                  <w:sz w:val="22"/>
                  <w:szCs w:val="22"/>
                </w:rPr>
                <w:delText>7.5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9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2492F8C" w14:textId="08EBF459" w:rsidR="00E016D1" w:rsidRPr="009A486F" w:rsidRDefault="00E016D1" w:rsidP="00E016D1">
            <w:pPr>
              <w:widowControl/>
              <w:autoSpaceDE/>
              <w:autoSpaceDN/>
              <w:adjustRightInd/>
              <w:jc w:val="center"/>
              <w:rPr>
                <w:bCs/>
                <w:sz w:val="22"/>
                <w:szCs w:val="22"/>
              </w:rPr>
            </w:pPr>
            <w:ins w:id="91" w:author="ERCOT" w:date="2021-11-01T10:33:00Z">
              <w:r>
                <w:rPr>
                  <w:rFonts w:ascii="Arial" w:hAnsi="Arial" w:cs="Arial"/>
                  <w:sz w:val="20"/>
                  <w:szCs w:val="20"/>
                </w:rPr>
                <w:t>-1.3</w:t>
              </w:r>
            </w:ins>
            <w:del w:id="92"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B1EDB2" w14:textId="5F099F58" w:rsidR="00E016D1" w:rsidRPr="009A486F" w:rsidRDefault="00E016D1" w:rsidP="00E016D1">
            <w:pPr>
              <w:widowControl/>
              <w:autoSpaceDE/>
              <w:autoSpaceDN/>
              <w:adjustRightInd/>
              <w:jc w:val="center"/>
              <w:rPr>
                <w:bCs/>
                <w:sz w:val="22"/>
                <w:szCs w:val="22"/>
              </w:rPr>
            </w:pPr>
            <w:ins w:id="94" w:author="ERCOT" w:date="2021-11-01T10:33:00Z">
              <w:r>
                <w:rPr>
                  <w:rFonts w:ascii="Arial" w:hAnsi="Arial" w:cs="Arial"/>
                  <w:sz w:val="20"/>
                  <w:szCs w:val="20"/>
                </w:rPr>
                <w:t>-0.9</w:t>
              </w:r>
            </w:ins>
            <w:del w:id="95"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F8855A" w14:textId="0F32E8D6" w:rsidR="00E016D1" w:rsidRPr="009A486F" w:rsidRDefault="00E016D1" w:rsidP="00E016D1">
            <w:pPr>
              <w:widowControl/>
              <w:autoSpaceDE/>
              <w:autoSpaceDN/>
              <w:adjustRightInd/>
              <w:jc w:val="center"/>
              <w:rPr>
                <w:bCs/>
                <w:sz w:val="22"/>
                <w:szCs w:val="22"/>
              </w:rPr>
            </w:pPr>
            <w:ins w:id="97" w:author="ERCOT" w:date="2021-11-01T10:33:00Z">
              <w:r>
                <w:rPr>
                  <w:rFonts w:ascii="Arial" w:hAnsi="Arial" w:cs="Arial"/>
                  <w:sz w:val="20"/>
                  <w:szCs w:val="20"/>
                </w:rPr>
                <w:t>0.4</w:t>
              </w:r>
            </w:ins>
            <w:del w:id="98"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20B6AC" w14:textId="2F1B0281" w:rsidR="00E016D1" w:rsidRPr="009A486F" w:rsidRDefault="00E016D1" w:rsidP="00E016D1">
            <w:pPr>
              <w:widowControl/>
              <w:autoSpaceDE/>
              <w:autoSpaceDN/>
              <w:adjustRightInd/>
              <w:jc w:val="center"/>
              <w:rPr>
                <w:bCs/>
                <w:sz w:val="22"/>
                <w:szCs w:val="22"/>
              </w:rPr>
            </w:pPr>
            <w:ins w:id="100" w:author="ERCOT" w:date="2021-11-01T10:33:00Z">
              <w:r>
                <w:rPr>
                  <w:rFonts w:ascii="Arial" w:hAnsi="Arial" w:cs="Arial"/>
                  <w:sz w:val="20"/>
                  <w:szCs w:val="20"/>
                </w:rPr>
                <w:t>-0.4</w:t>
              </w:r>
            </w:ins>
            <w:del w:id="101"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0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70CAA52" w14:textId="3A3BE183" w:rsidR="00E016D1" w:rsidRPr="009A486F" w:rsidRDefault="00E016D1" w:rsidP="00E016D1">
            <w:pPr>
              <w:widowControl/>
              <w:autoSpaceDE/>
              <w:autoSpaceDN/>
              <w:adjustRightInd/>
              <w:jc w:val="center"/>
              <w:rPr>
                <w:bCs/>
                <w:sz w:val="22"/>
                <w:szCs w:val="22"/>
              </w:rPr>
            </w:pPr>
            <w:ins w:id="103" w:author="ERCOT" w:date="2021-11-01T10:33:00Z">
              <w:r>
                <w:rPr>
                  <w:rFonts w:ascii="Arial" w:hAnsi="Arial" w:cs="Arial"/>
                  <w:sz w:val="20"/>
                  <w:szCs w:val="20"/>
                </w:rPr>
                <w:t>0.1</w:t>
              </w:r>
            </w:ins>
            <w:del w:id="104"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0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5BEECA5A" w14:textId="26471F7B" w:rsidR="00E016D1" w:rsidRPr="009A486F" w:rsidRDefault="00E016D1" w:rsidP="00E016D1">
            <w:pPr>
              <w:widowControl/>
              <w:autoSpaceDE/>
              <w:autoSpaceDN/>
              <w:adjustRightInd/>
              <w:jc w:val="center"/>
              <w:rPr>
                <w:bCs/>
                <w:sz w:val="22"/>
                <w:szCs w:val="22"/>
              </w:rPr>
            </w:pPr>
            <w:ins w:id="106" w:author="ERCOT" w:date="2021-11-01T10:33:00Z">
              <w:r>
                <w:rPr>
                  <w:rFonts w:ascii="Arial" w:hAnsi="Arial" w:cs="Arial"/>
                  <w:sz w:val="20"/>
                  <w:szCs w:val="20"/>
                </w:rPr>
                <w:t>0.7</w:t>
              </w:r>
            </w:ins>
            <w:del w:id="107" w:author="ERCOT" w:date="2021-11-01T09:58:00Z">
              <w:r w:rsidRPr="009A486F" w:rsidDel="000A1AF2">
                <w:rPr>
                  <w:sz w:val="22"/>
                  <w:szCs w:val="22"/>
                </w:rPr>
                <w:delText>3.0</w:delText>
              </w:r>
            </w:del>
          </w:p>
        </w:tc>
      </w:tr>
      <w:tr w:rsidR="00E016D1" w:rsidRPr="00CC576E" w14:paraId="234F93C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0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0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10"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Change w:id="1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6E7603" w14:textId="118F70B4" w:rsidR="00E016D1" w:rsidRPr="009A486F" w:rsidRDefault="00E016D1" w:rsidP="00E016D1">
            <w:pPr>
              <w:widowControl/>
              <w:autoSpaceDE/>
              <w:autoSpaceDN/>
              <w:adjustRightInd/>
              <w:jc w:val="center"/>
              <w:rPr>
                <w:bCs/>
                <w:sz w:val="22"/>
                <w:szCs w:val="22"/>
              </w:rPr>
            </w:pPr>
            <w:ins w:id="112" w:author="ERCOT" w:date="2021-11-01T10:33:00Z">
              <w:r>
                <w:rPr>
                  <w:rFonts w:ascii="Arial" w:hAnsi="Arial" w:cs="Arial"/>
                  <w:sz w:val="20"/>
                  <w:szCs w:val="20"/>
                </w:rPr>
                <w:t>1.2</w:t>
              </w:r>
            </w:ins>
            <w:del w:id="113"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B233B1" w14:textId="46E353A6" w:rsidR="00E016D1" w:rsidRPr="009A486F" w:rsidRDefault="00E016D1" w:rsidP="00E016D1">
            <w:pPr>
              <w:widowControl/>
              <w:autoSpaceDE/>
              <w:autoSpaceDN/>
              <w:adjustRightInd/>
              <w:jc w:val="center"/>
              <w:rPr>
                <w:bCs/>
                <w:sz w:val="22"/>
                <w:szCs w:val="22"/>
              </w:rPr>
            </w:pPr>
            <w:ins w:id="115" w:author="ERCOT" w:date="2021-11-01T10:33:00Z">
              <w:r>
                <w:rPr>
                  <w:rFonts w:ascii="Arial" w:hAnsi="Arial" w:cs="Arial"/>
                  <w:sz w:val="20"/>
                  <w:szCs w:val="20"/>
                </w:rPr>
                <w:t>2.0</w:t>
              </w:r>
            </w:ins>
            <w:del w:id="116" w:author="ERCOT" w:date="2021-11-01T09:58:00Z">
              <w:r w:rsidRPr="009A486F" w:rsidDel="000A1AF2">
                <w:rPr>
                  <w:sz w:val="22"/>
                  <w:szCs w:val="22"/>
                </w:rPr>
                <w:delText>6.7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17"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760F00" w14:textId="1A0CF23B" w:rsidR="00E016D1" w:rsidRPr="009A486F" w:rsidRDefault="00E016D1" w:rsidP="00E016D1">
            <w:pPr>
              <w:widowControl/>
              <w:autoSpaceDE/>
              <w:autoSpaceDN/>
              <w:adjustRightInd/>
              <w:jc w:val="center"/>
              <w:rPr>
                <w:bCs/>
                <w:sz w:val="22"/>
                <w:szCs w:val="22"/>
              </w:rPr>
            </w:pPr>
            <w:ins w:id="118" w:author="ERCOT" w:date="2021-11-01T10:33:00Z">
              <w:r>
                <w:rPr>
                  <w:rFonts w:ascii="Arial" w:hAnsi="Arial" w:cs="Arial"/>
                  <w:sz w:val="20"/>
                  <w:szCs w:val="20"/>
                </w:rPr>
                <w:t>2.0</w:t>
              </w:r>
            </w:ins>
            <w:del w:id="119" w:author="ERCOT" w:date="2021-11-01T09:58:00Z">
              <w:r w:rsidRPr="009A486F" w:rsidDel="000A1AF2">
                <w:rPr>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B2A5D06" w14:textId="7DB57CA0" w:rsidR="00E016D1" w:rsidRPr="009A486F" w:rsidRDefault="00E016D1" w:rsidP="00E016D1">
            <w:pPr>
              <w:widowControl/>
              <w:autoSpaceDE/>
              <w:autoSpaceDN/>
              <w:adjustRightInd/>
              <w:jc w:val="center"/>
              <w:rPr>
                <w:bCs/>
                <w:sz w:val="22"/>
                <w:szCs w:val="22"/>
              </w:rPr>
            </w:pPr>
            <w:ins w:id="121" w:author="ERCOT" w:date="2021-11-01T10:33:00Z">
              <w:r>
                <w:rPr>
                  <w:rFonts w:ascii="Arial" w:hAnsi="Arial" w:cs="Arial"/>
                  <w:sz w:val="20"/>
                  <w:szCs w:val="20"/>
                </w:rPr>
                <w:t>1.9</w:t>
              </w:r>
            </w:ins>
            <w:del w:id="122"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3F89D9" w14:textId="367AF2FF" w:rsidR="00E016D1" w:rsidRPr="009A486F" w:rsidRDefault="00E016D1" w:rsidP="00E016D1">
            <w:pPr>
              <w:widowControl/>
              <w:autoSpaceDE/>
              <w:autoSpaceDN/>
              <w:adjustRightInd/>
              <w:jc w:val="center"/>
              <w:rPr>
                <w:bCs/>
                <w:sz w:val="22"/>
                <w:szCs w:val="22"/>
              </w:rPr>
            </w:pPr>
            <w:ins w:id="124" w:author="ERCOT" w:date="2021-11-01T10:33:00Z">
              <w:r>
                <w:rPr>
                  <w:rFonts w:ascii="Arial" w:hAnsi="Arial" w:cs="Arial"/>
                  <w:sz w:val="20"/>
                  <w:szCs w:val="20"/>
                </w:rPr>
                <w:t>2.1</w:t>
              </w:r>
            </w:ins>
            <w:del w:id="125" w:author="ERCOT" w:date="2021-11-01T09:58:00Z">
              <w:r w:rsidRPr="009A486F" w:rsidDel="000A1AF2">
                <w:rPr>
                  <w:sz w:val="22"/>
                  <w:szCs w:val="22"/>
                </w:rPr>
                <w:delText>6.7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97F511" w14:textId="25C8F7A1" w:rsidR="00E016D1" w:rsidRPr="009A486F" w:rsidRDefault="00E016D1" w:rsidP="00E016D1">
            <w:pPr>
              <w:widowControl/>
              <w:autoSpaceDE/>
              <w:autoSpaceDN/>
              <w:adjustRightInd/>
              <w:jc w:val="center"/>
              <w:rPr>
                <w:bCs/>
                <w:sz w:val="22"/>
                <w:szCs w:val="22"/>
              </w:rPr>
            </w:pPr>
            <w:ins w:id="127" w:author="ERCOT" w:date="2021-11-01T10:33:00Z">
              <w:r>
                <w:rPr>
                  <w:rFonts w:ascii="Arial" w:hAnsi="Arial" w:cs="Arial"/>
                  <w:sz w:val="20"/>
                  <w:szCs w:val="20"/>
                </w:rPr>
                <w:t>2.1</w:t>
              </w:r>
            </w:ins>
            <w:del w:id="128"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2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BA15F99" w14:textId="29D0B0E9" w:rsidR="00E016D1" w:rsidRPr="009A486F" w:rsidRDefault="00E016D1" w:rsidP="00E016D1">
            <w:pPr>
              <w:widowControl/>
              <w:autoSpaceDE/>
              <w:autoSpaceDN/>
              <w:adjustRightInd/>
              <w:jc w:val="center"/>
              <w:rPr>
                <w:bCs/>
                <w:sz w:val="22"/>
                <w:szCs w:val="22"/>
              </w:rPr>
            </w:pPr>
            <w:ins w:id="130" w:author="ERCOT" w:date="2021-11-01T10:33:00Z">
              <w:r>
                <w:rPr>
                  <w:rFonts w:ascii="Arial" w:hAnsi="Arial" w:cs="Arial"/>
                  <w:sz w:val="20"/>
                  <w:szCs w:val="20"/>
                </w:rPr>
                <w:t>1.3</w:t>
              </w:r>
            </w:ins>
            <w:del w:id="131"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3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8DD59EE" w14:textId="461F90D1" w:rsidR="00E016D1" w:rsidRPr="009A486F" w:rsidRDefault="00E016D1" w:rsidP="00E016D1">
            <w:pPr>
              <w:widowControl/>
              <w:autoSpaceDE/>
              <w:autoSpaceDN/>
              <w:adjustRightInd/>
              <w:jc w:val="center"/>
              <w:rPr>
                <w:bCs/>
                <w:sz w:val="22"/>
                <w:szCs w:val="22"/>
              </w:rPr>
            </w:pPr>
            <w:ins w:id="133" w:author="ERCOT" w:date="2021-11-01T10:33:00Z">
              <w:r>
                <w:rPr>
                  <w:rFonts w:ascii="Arial" w:hAnsi="Arial" w:cs="Arial"/>
                  <w:sz w:val="20"/>
                  <w:szCs w:val="20"/>
                </w:rPr>
                <w:t>2.2</w:t>
              </w:r>
            </w:ins>
            <w:del w:id="134"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CFE823" w14:textId="44038847" w:rsidR="00E016D1" w:rsidRPr="009A486F" w:rsidRDefault="00E016D1" w:rsidP="00E016D1">
            <w:pPr>
              <w:widowControl/>
              <w:autoSpaceDE/>
              <w:autoSpaceDN/>
              <w:adjustRightInd/>
              <w:jc w:val="center"/>
              <w:rPr>
                <w:bCs/>
                <w:sz w:val="22"/>
                <w:szCs w:val="22"/>
              </w:rPr>
            </w:pPr>
            <w:ins w:id="136" w:author="ERCOT" w:date="2021-11-01T10:33:00Z">
              <w:r>
                <w:rPr>
                  <w:rFonts w:ascii="Arial" w:hAnsi="Arial" w:cs="Arial"/>
                  <w:sz w:val="20"/>
                  <w:szCs w:val="20"/>
                </w:rPr>
                <w:t>4.6</w:t>
              </w:r>
            </w:ins>
            <w:del w:id="137"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3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09570A" w14:textId="568FEA47" w:rsidR="00E016D1" w:rsidRPr="009A486F" w:rsidRDefault="00E016D1" w:rsidP="00E016D1">
            <w:pPr>
              <w:widowControl/>
              <w:autoSpaceDE/>
              <w:autoSpaceDN/>
              <w:adjustRightInd/>
              <w:jc w:val="center"/>
              <w:rPr>
                <w:bCs/>
                <w:sz w:val="22"/>
                <w:szCs w:val="22"/>
              </w:rPr>
            </w:pPr>
            <w:ins w:id="139" w:author="ERCOT" w:date="2021-11-01T10:33:00Z">
              <w:r>
                <w:rPr>
                  <w:rFonts w:ascii="Arial" w:hAnsi="Arial" w:cs="Arial"/>
                  <w:sz w:val="20"/>
                  <w:szCs w:val="20"/>
                </w:rPr>
                <w:t>4.4</w:t>
              </w:r>
            </w:ins>
            <w:del w:id="140"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4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5CE9B0" w14:textId="6A1B8181" w:rsidR="00E016D1" w:rsidRPr="009A486F" w:rsidRDefault="00E016D1" w:rsidP="00E016D1">
            <w:pPr>
              <w:widowControl/>
              <w:autoSpaceDE/>
              <w:autoSpaceDN/>
              <w:adjustRightInd/>
              <w:jc w:val="center"/>
              <w:rPr>
                <w:bCs/>
                <w:sz w:val="22"/>
                <w:szCs w:val="22"/>
              </w:rPr>
            </w:pPr>
            <w:ins w:id="142" w:author="ERCOT" w:date="2021-11-01T10:33:00Z">
              <w:r>
                <w:rPr>
                  <w:rFonts w:ascii="Arial" w:hAnsi="Arial" w:cs="Arial"/>
                  <w:sz w:val="20"/>
                  <w:szCs w:val="20"/>
                </w:rPr>
                <w:t>2.8</w:t>
              </w:r>
            </w:ins>
            <w:del w:id="143"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44"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57DAA41" w14:textId="3C44184A" w:rsidR="00E016D1" w:rsidRPr="009A486F" w:rsidRDefault="00E016D1" w:rsidP="00E016D1">
            <w:pPr>
              <w:widowControl/>
              <w:autoSpaceDE/>
              <w:autoSpaceDN/>
              <w:adjustRightInd/>
              <w:jc w:val="center"/>
              <w:rPr>
                <w:bCs/>
                <w:sz w:val="22"/>
                <w:szCs w:val="22"/>
              </w:rPr>
            </w:pPr>
            <w:ins w:id="145" w:author="ERCOT" w:date="2021-11-01T10:33:00Z">
              <w:r>
                <w:rPr>
                  <w:rFonts w:ascii="Arial" w:hAnsi="Arial" w:cs="Arial"/>
                  <w:sz w:val="20"/>
                  <w:szCs w:val="20"/>
                </w:rPr>
                <w:t>2.5</w:t>
              </w:r>
            </w:ins>
            <w:del w:id="146" w:author="ERCOT" w:date="2021-11-01T09:58:00Z">
              <w:r w:rsidRPr="009A486F" w:rsidDel="000A1AF2">
                <w:rPr>
                  <w:sz w:val="22"/>
                  <w:szCs w:val="22"/>
                </w:rPr>
                <w:delText>2.8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4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0F944A0" w14:textId="1B64B457" w:rsidR="00E016D1" w:rsidRPr="009A486F" w:rsidRDefault="00E016D1" w:rsidP="00E016D1">
            <w:pPr>
              <w:widowControl/>
              <w:autoSpaceDE/>
              <w:autoSpaceDN/>
              <w:adjustRightInd/>
              <w:jc w:val="center"/>
              <w:rPr>
                <w:bCs/>
                <w:sz w:val="22"/>
                <w:szCs w:val="22"/>
              </w:rPr>
            </w:pPr>
            <w:ins w:id="148" w:author="ERCOT" w:date="2021-11-01T10:33:00Z">
              <w:r>
                <w:rPr>
                  <w:rFonts w:ascii="Arial" w:hAnsi="Arial" w:cs="Arial"/>
                  <w:sz w:val="20"/>
                  <w:szCs w:val="20"/>
                </w:rPr>
                <w:t>2.7</w:t>
              </w:r>
            </w:ins>
            <w:del w:id="149"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5CA6CC3" w14:textId="01671ED6" w:rsidR="00E016D1" w:rsidRPr="009A486F" w:rsidRDefault="00E016D1" w:rsidP="00E016D1">
            <w:pPr>
              <w:widowControl/>
              <w:autoSpaceDE/>
              <w:autoSpaceDN/>
              <w:adjustRightInd/>
              <w:jc w:val="center"/>
              <w:rPr>
                <w:bCs/>
                <w:sz w:val="22"/>
                <w:szCs w:val="22"/>
              </w:rPr>
            </w:pPr>
            <w:ins w:id="151" w:author="ERCOT" w:date="2021-11-01T10:33:00Z">
              <w:r>
                <w:rPr>
                  <w:rFonts w:ascii="Arial" w:hAnsi="Arial" w:cs="Arial"/>
                  <w:sz w:val="20"/>
                  <w:szCs w:val="20"/>
                </w:rPr>
                <w:t>2.4</w:t>
              </w:r>
            </w:ins>
            <w:del w:id="152"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BB6F5A" w14:textId="6C16B82E" w:rsidR="00E016D1" w:rsidRPr="009A486F" w:rsidRDefault="00E016D1" w:rsidP="00E016D1">
            <w:pPr>
              <w:widowControl/>
              <w:autoSpaceDE/>
              <w:autoSpaceDN/>
              <w:adjustRightInd/>
              <w:jc w:val="center"/>
              <w:rPr>
                <w:bCs/>
                <w:sz w:val="22"/>
                <w:szCs w:val="22"/>
              </w:rPr>
            </w:pPr>
            <w:ins w:id="154" w:author="ERCOT" w:date="2021-11-01T10:33:00Z">
              <w:r>
                <w:rPr>
                  <w:rFonts w:ascii="Arial" w:hAnsi="Arial" w:cs="Arial"/>
                  <w:sz w:val="20"/>
                  <w:szCs w:val="20"/>
                </w:rPr>
                <w:t>1.8</w:t>
              </w:r>
            </w:ins>
            <w:del w:id="155"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6"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EAB8280" w14:textId="3EA49EA5" w:rsidR="00E016D1" w:rsidRPr="009A486F" w:rsidRDefault="00E016D1" w:rsidP="00E016D1">
            <w:pPr>
              <w:widowControl/>
              <w:autoSpaceDE/>
              <w:autoSpaceDN/>
              <w:adjustRightInd/>
              <w:jc w:val="center"/>
              <w:rPr>
                <w:bCs/>
                <w:sz w:val="22"/>
                <w:szCs w:val="22"/>
              </w:rPr>
            </w:pPr>
            <w:ins w:id="157" w:author="ERCOT" w:date="2021-11-01T10:33:00Z">
              <w:r>
                <w:rPr>
                  <w:rFonts w:ascii="Arial" w:hAnsi="Arial" w:cs="Arial"/>
                  <w:sz w:val="20"/>
                  <w:szCs w:val="20"/>
                </w:rPr>
                <w:t>1.9</w:t>
              </w:r>
            </w:ins>
            <w:del w:id="158" w:author="ERCOT" w:date="2021-11-01T09:58:00Z">
              <w:r w:rsidRPr="009A486F" w:rsidDel="000A1AF2">
                <w:rPr>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5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4BA21D3" w14:textId="4C66EE8A" w:rsidR="00E016D1" w:rsidRPr="009A486F" w:rsidRDefault="00E016D1" w:rsidP="00E016D1">
            <w:pPr>
              <w:widowControl/>
              <w:autoSpaceDE/>
              <w:autoSpaceDN/>
              <w:adjustRightInd/>
              <w:jc w:val="center"/>
              <w:rPr>
                <w:bCs/>
                <w:sz w:val="22"/>
                <w:szCs w:val="22"/>
              </w:rPr>
            </w:pPr>
            <w:ins w:id="160" w:author="ERCOT" w:date="2021-11-01T10:33:00Z">
              <w:r>
                <w:rPr>
                  <w:rFonts w:ascii="Arial" w:hAnsi="Arial" w:cs="Arial"/>
                  <w:sz w:val="20"/>
                  <w:szCs w:val="20"/>
                </w:rPr>
                <w:t>2.8</w:t>
              </w:r>
            </w:ins>
            <w:del w:id="161" w:author="ERCOT" w:date="2021-11-01T09:58:00Z">
              <w:r w:rsidRPr="009A486F" w:rsidDel="000A1AF2">
                <w:rPr>
                  <w:sz w:val="22"/>
                  <w:szCs w:val="22"/>
                </w:rPr>
                <w:delText>4.9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6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3B04D67" w14:textId="23DA12BB" w:rsidR="00E016D1" w:rsidRPr="009A486F" w:rsidRDefault="00E016D1" w:rsidP="00E016D1">
            <w:pPr>
              <w:widowControl/>
              <w:autoSpaceDE/>
              <w:autoSpaceDN/>
              <w:adjustRightInd/>
              <w:jc w:val="center"/>
              <w:rPr>
                <w:bCs/>
                <w:sz w:val="22"/>
                <w:szCs w:val="22"/>
              </w:rPr>
            </w:pPr>
            <w:ins w:id="163" w:author="ERCOT" w:date="2021-11-01T10:33:00Z">
              <w:r>
                <w:rPr>
                  <w:rFonts w:ascii="Arial" w:hAnsi="Arial" w:cs="Arial"/>
                  <w:sz w:val="20"/>
                  <w:szCs w:val="20"/>
                </w:rPr>
                <w:t>3.5</w:t>
              </w:r>
            </w:ins>
            <w:del w:id="164" w:author="ERCOT" w:date="2021-11-01T09:58:00Z">
              <w:r w:rsidRPr="009A486F" w:rsidDel="000A1AF2">
                <w:rPr>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6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D9659A2" w14:textId="000D474F" w:rsidR="00E016D1" w:rsidRPr="009A486F" w:rsidRDefault="00E016D1" w:rsidP="00E016D1">
            <w:pPr>
              <w:widowControl/>
              <w:autoSpaceDE/>
              <w:autoSpaceDN/>
              <w:adjustRightInd/>
              <w:jc w:val="center"/>
              <w:rPr>
                <w:bCs/>
                <w:sz w:val="22"/>
                <w:szCs w:val="22"/>
              </w:rPr>
            </w:pPr>
            <w:ins w:id="166" w:author="ERCOT" w:date="2021-11-01T10:33:00Z">
              <w:r>
                <w:rPr>
                  <w:rFonts w:ascii="Arial" w:hAnsi="Arial" w:cs="Arial"/>
                  <w:sz w:val="20"/>
                  <w:szCs w:val="20"/>
                </w:rPr>
                <w:t>1.1</w:t>
              </w:r>
            </w:ins>
            <w:del w:id="167"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6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BF98760" w14:textId="18755E18" w:rsidR="00E016D1" w:rsidRPr="009A486F" w:rsidRDefault="00E016D1" w:rsidP="00E016D1">
            <w:pPr>
              <w:widowControl/>
              <w:autoSpaceDE/>
              <w:autoSpaceDN/>
              <w:adjustRightInd/>
              <w:jc w:val="center"/>
              <w:rPr>
                <w:bCs/>
                <w:sz w:val="22"/>
                <w:szCs w:val="22"/>
              </w:rPr>
            </w:pPr>
            <w:ins w:id="169" w:author="ERCOT" w:date="2021-11-01T10:33:00Z">
              <w:r>
                <w:rPr>
                  <w:rFonts w:ascii="Arial" w:hAnsi="Arial" w:cs="Arial"/>
                  <w:sz w:val="20"/>
                  <w:szCs w:val="20"/>
                </w:rPr>
                <w:t>0.0</w:t>
              </w:r>
            </w:ins>
            <w:del w:id="170"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CB3A73" w14:textId="69A781A1" w:rsidR="00E016D1" w:rsidRPr="009A486F" w:rsidRDefault="00E016D1" w:rsidP="00E016D1">
            <w:pPr>
              <w:widowControl/>
              <w:autoSpaceDE/>
              <w:autoSpaceDN/>
              <w:adjustRightInd/>
              <w:jc w:val="center"/>
              <w:rPr>
                <w:bCs/>
                <w:sz w:val="22"/>
                <w:szCs w:val="22"/>
              </w:rPr>
            </w:pPr>
            <w:ins w:id="172" w:author="ERCOT" w:date="2021-11-01T10:33:00Z">
              <w:r>
                <w:rPr>
                  <w:rFonts w:ascii="Arial" w:hAnsi="Arial" w:cs="Arial"/>
                  <w:sz w:val="20"/>
                  <w:szCs w:val="20"/>
                </w:rPr>
                <w:t>-0.1</w:t>
              </w:r>
            </w:ins>
            <w:del w:id="173"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58E400B" w14:textId="5A24ECD9" w:rsidR="00E016D1" w:rsidRPr="009A486F" w:rsidRDefault="00E016D1" w:rsidP="00E016D1">
            <w:pPr>
              <w:widowControl/>
              <w:autoSpaceDE/>
              <w:autoSpaceDN/>
              <w:adjustRightInd/>
              <w:jc w:val="center"/>
              <w:rPr>
                <w:bCs/>
                <w:sz w:val="22"/>
                <w:szCs w:val="22"/>
              </w:rPr>
            </w:pPr>
            <w:ins w:id="175" w:author="ERCOT" w:date="2021-11-01T10:33:00Z">
              <w:r>
                <w:rPr>
                  <w:rFonts w:ascii="Arial" w:hAnsi="Arial" w:cs="Arial"/>
                  <w:sz w:val="20"/>
                  <w:szCs w:val="20"/>
                </w:rPr>
                <w:t>0.1</w:t>
              </w:r>
            </w:ins>
            <w:del w:id="176"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7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D3BBFEA" w14:textId="559F3605" w:rsidR="00E016D1" w:rsidRPr="009A486F" w:rsidRDefault="00E016D1" w:rsidP="00E016D1">
            <w:pPr>
              <w:widowControl/>
              <w:autoSpaceDE/>
              <w:autoSpaceDN/>
              <w:adjustRightInd/>
              <w:jc w:val="center"/>
              <w:rPr>
                <w:bCs/>
                <w:sz w:val="22"/>
                <w:szCs w:val="22"/>
              </w:rPr>
            </w:pPr>
            <w:ins w:id="178" w:author="ERCOT" w:date="2021-11-01T10:33:00Z">
              <w:r>
                <w:rPr>
                  <w:rFonts w:ascii="Arial" w:hAnsi="Arial" w:cs="Arial"/>
                  <w:sz w:val="20"/>
                  <w:szCs w:val="20"/>
                </w:rPr>
                <w:t>0.5</w:t>
              </w:r>
            </w:ins>
            <w:del w:id="179"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80"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183E264A" w14:textId="57E83AF3" w:rsidR="00E016D1" w:rsidRPr="009A486F" w:rsidRDefault="00E016D1" w:rsidP="00E016D1">
            <w:pPr>
              <w:widowControl/>
              <w:autoSpaceDE/>
              <w:autoSpaceDN/>
              <w:adjustRightInd/>
              <w:jc w:val="center"/>
              <w:rPr>
                <w:bCs/>
                <w:sz w:val="22"/>
                <w:szCs w:val="22"/>
              </w:rPr>
            </w:pPr>
            <w:ins w:id="181" w:author="ERCOT" w:date="2021-11-01T10:33:00Z">
              <w:r>
                <w:rPr>
                  <w:rFonts w:ascii="Arial" w:hAnsi="Arial" w:cs="Arial"/>
                  <w:sz w:val="20"/>
                  <w:szCs w:val="20"/>
                </w:rPr>
                <w:t>0.9</w:t>
              </w:r>
            </w:ins>
            <w:del w:id="182" w:author="ERCOT" w:date="2021-11-01T09:58:00Z">
              <w:r w:rsidRPr="009A486F" w:rsidDel="000A1AF2">
                <w:rPr>
                  <w:sz w:val="22"/>
                  <w:szCs w:val="22"/>
                </w:rPr>
                <w:delText>3.4</w:delText>
              </w:r>
            </w:del>
          </w:p>
        </w:tc>
      </w:tr>
      <w:tr w:rsidR="00E016D1" w:rsidRPr="00CC576E" w14:paraId="3B034A0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8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Change w:id="1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4ABDDC8" w14:textId="032A7404" w:rsidR="00E016D1" w:rsidRPr="009A486F" w:rsidRDefault="00E016D1" w:rsidP="00E016D1">
            <w:pPr>
              <w:widowControl/>
              <w:autoSpaceDE/>
              <w:autoSpaceDN/>
              <w:adjustRightInd/>
              <w:jc w:val="center"/>
              <w:rPr>
                <w:bCs/>
                <w:sz w:val="22"/>
                <w:szCs w:val="22"/>
              </w:rPr>
            </w:pPr>
            <w:ins w:id="187" w:author="ERCOT" w:date="2021-11-01T10:33:00Z">
              <w:r>
                <w:rPr>
                  <w:rFonts w:ascii="Arial" w:hAnsi="Arial" w:cs="Arial"/>
                  <w:sz w:val="20"/>
                  <w:szCs w:val="20"/>
                </w:rPr>
                <w:t>1.4</w:t>
              </w:r>
            </w:ins>
            <w:del w:id="188"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067F907" w14:textId="0EB17AF9" w:rsidR="00E016D1" w:rsidRPr="009A486F" w:rsidRDefault="00E016D1" w:rsidP="00E016D1">
            <w:pPr>
              <w:widowControl/>
              <w:autoSpaceDE/>
              <w:autoSpaceDN/>
              <w:adjustRightInd/>
              <w:jc w:val="center"/>
              <w:rPr>
                <w:bCs/>
                <w:sz w:val="22"/>
                <w:szCs w:val="22"/>
              </w:rPr>
            </w:pPr>
            <w:ins w:id="190" w:author="ERCOT" w:date="2021-11-01T10:33:00Z">
              <w:r>
                <w:rPr>
                  <w:rFonts w:ascii="Arial" w:hAnsi="Arial" w:cs="Arial"/>
                  <w:sz w:val="20"/>
                  <w:szCs w:val="20"/>
                </w:rPr>
                <w:t>1.9</w:t>
              </w:r>
            </w:ins>
            <w:del w:id="191" w:author="ERCOT" w:date="2021-11-01T09:58:00Z">
              <w:r w:rsidRPr="009A486F" w:rsidDel="000A1AF2">
                <w:rPr>
                  <w:sz w:val="22"/>
                  <w:szCs w:val="22"/>
                </w:rPr>
                <w:delText>3.7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FC9644C" w14:textId="49C75ACE" w:rsidR="00E016D1" w:rsidRPr="009A486F" w:rsidRDefault="00E016D1" w:rsidP="00E016D1">
            <w:pPr>
              <w:widowControl/>
              <w:autoSpaceDE/>
              <w:autoSpaceDN/>
              <w:adjustRightInd/>
              <w:jc w:val="center"/>
              <w:rPr>
                <w:bCs/>
                <w:sz w:val="22"/>
                <w:szCs w:val="22"/>
              </w:rPr>
            </w:pPr>
            <w:ins w:id="193" w:author="ERCOT" w:date="2021-11-01T10:33:00Z">
              <w:r>
                <w:rPr>
                  <w:rFonts w:ascii="Arial" w:hAnsi="Arial" w:cs="Arial"/>
                  <w:sz w:val="20"/>
                  <w:szCs w:val="20"/>
                </w:rPr>
                <w:t>1.8</w:t>
              </w:r>
            </w:ins>
            <w:del w:id="194"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19A0E3" w14:textId="7FF37217" w:rsidR="00E016D1" w:rsidRPr="009A486F" w:rsidRDefault="00E016D1" w:rsidP="00E016D1">
            <w:pPr>
              <w:widowControl/>
              <w:autoSpaceDE/>
              <w:autoSpaceDN/>
              <w:adjustRightInd/>
              <w:jc w:val="center"/>
              <w:rPr>
                <w:bCs/>
                <w:sz w:val="22"/>
                <w:szCs w:val="22"/>
              </w:rPr>
            </w:pPr>
            <w:ins w:id="196" w:author="ERCOT" w:date="2021-11-01T10:33:00Z">
              <w:r>
                <w:rPr>
                  <w:rFonts w:ascii="Arial" w:hAnsi="Arial" w:cs="Arial"/>
                  <w:sz w:val="20"/>
                  <w:szCs w:val="20"/>
                </w:rPr>
                <w:t>1.9</w:t>
              </w:r>
            </w:ins>
            <w:del w:id="197"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3DDFCE" w14:textId="396CD3B8" w:rsidR="00E016D1" w:rsidRPr="009A486F" w:rsidRDefault="00E016D1" w:rsidP="00E016D1">
            <w:pPr>
              <w:widowControl/>
              <w:autoSpaceDE/>
              <w:autoSpaceDN/>
              <w:adjustRightInd/>
              <w:jc w:val="center"/>
              <w:rPr>
                <w:bCs/>
                <w:sz w:val="22"/>
                <w:szCs w:val="22"/>
              </w:rPr>
            </w:pPr>
            <w:ins w:id="199" w:author="ERCOT" w:date="2021-11-01T10:33:00Z">
              <w:r>
                <w:rPr>
                  <w:rFonts w:ascii="Arial" w:hAnsi="Arial" w:cs="Arial"/>
                  <w:sz w:val="20"/>
                  <w:szCs w:val="20"/>
                </w:rPr>
                <w:t>2.0</w:t>
              </w:r>
            </w:ins>
            <w:del w:id="200"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6BFDCA4" w14:textId="1F02FAF5" w:rsidR="00E016D1" w:rsidRPr="009A486F" w:rsidRDefault="00E016D1" w:rsidP="00E016D1">
            <w:pPr>
              <w:widowControl/>
              <w:autoSpaceDE/>
              <w:autoSpaceDN/>
              <w:adjustRightInd/>
              <w:jc w:val="center"/>
              <w:rPr>
                <w:bCs/>
                <w:sz w:val="22"/>
                <w:szCs w:val="22"/>
              </w:rPr>
            </w:pPr>
            <w:ins w:id="202" w:author="ERCOT" w:date="2021-11-01T10:33:00Z">
              <w:r>
                <w:rPr>
                  <w:rFonts w:ascii="Arial" w:hAnsi="Arial" w:cs="Arial"/>
                  <w:sz w:val="20"/>
                  <w:szCs w:val="20"/>
                </w:rPr>
                <w:t>2.3</w:t>
              </w:r>
            </w:ins>
            <w:del w:id="203"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8074B2" w14:textId="50625CEC" w:rsidR="00E016D1" w:rsidRPr="009A486F" w:rsidRDefault="00E016D1" w:rsidP="00E016D1">
            <w:pPr>
              <w:widowControl/>
              <w:autoSpaceDE/>
              <w:autoSpaceDN/>
              <w:adjustRightInd/>
              <w:jc w:val="center"/>
              <w:rPr>
                <w:bCs/>
                <w:sz w:val="22"/>
                <w:szCs w:val="22"/>
              </w:rPr>
            </w:pPr>
            <w:ins w:id="205" w:author="ERCOT" w:date="2021-11-01T10:33:00Z">
              <w:r>
                <w:rPr>
                  <w:rFonts w:ascii="Arial" w:hAnsi="Arial" w:cs="Arial"/>
                  <w:sz w:val="20"/>
                  <w:szCs w:val="20"/>
                </w:rPr>
                <w:t>1.7</w:t>
              </w:r>
            </w:ins>
            <w:del w:id="206"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0098077" w14:textId="6893B45B" w:rsidR="00E016D1" w:rsidRPr="009A486F" w:rsidRDefault="00E016D1" w:rsidP="00E016D1">
            <w:pPr>
              <w:widowControl/>
              <w:autoSpaceDE/>
              <w:autoSpaceDN/>
              <w:adjustRightInd/>
              <w:jc w:val="center"/>
              <w:rPr>
                <w:bCs/>
                <w:sz w:val="22"/>
                <w:szCs w:val="22"/>
              </w:rPr>
            </w:pPr>
            <w:ins w:id="208" w:author="ERCOT" w:date="2021-11-01T10:33:00Z">
              <w:r>
                <w:rPr>
                  <w:rFonts w:ascii="Arial" w:hAnsi="Arial" w:cs="Arial"/>
                  <w:sz w:val="20"/>
                  <w:szCs w:val="20"/>
                </w:rPr>
                <w:t>2.5</w:t>
              </w:r>
            </w:ins>
            <w:del w:id="209" w:author="ERCOT" w:date="2021-11-01T09:58:00Z">
              <w:r w:rsidRPr="009A486F" w:rsidDel="000A1AF2">
                <w:rPr>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925116" w14:textId="057AF31C" w:rsidR="00E016D1" w:rsidRPr="009A486F" w:rsidRDefault="00E016D1" w:rsidP="00E016D1">
            <w:pPr>
              <w:widowControl/>
              <w:autoSpaceDE/>
              <w:autoSpaceDN/>
              <w:adjustRightInd/>
              <w:jc w:val="center"/>
              <w:rPr>
                <w:bCs/>
                <w:sz w:val="22"/>
                <w:szCs w:val="22"/>
              </w:rPr>
            </w:pPr>
            <w:ins w:id="211" w:author="ERCOT" w:date="2021-11-01T10:33:00Z">
              <w:r>
                <w:rPr>
                  <w:rFonts w:ascii="Arial" w:hAnsi="Arial" w:cs="Arial"/>
                  <w:sz w:val="20"/>
                  <w:szCs w:val="20"/>
                </w:rPr>
                <w:t>4.5</w:t>
              </w:r>
            </w:ins>
            <w:del w:id="212"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3D9C93" w14:textId="58CD29CD" w:rsidR="00E016D1" w:rsidRPr="009A486F" w:rsidRDefault="00E016D1" w:rsidP="00E016D1">
            <w:pPr>
              <w:widowControl/>
              <w:autoSpaceDE/>
              <w:autoSpaceDN/>
              <w:adjustRightInd/>
              <w:jc w:val="center"/>
              <w:rPr>
                <w:bCs/>
                <w:sz w:val="22"/>
                <w:szCs w:val="22"/>
              </w:rPr>
            </w:pPr>
            <w:ins w:id="214" w:author="ERCOT" w:date="2021-11-01T10:33:00Z">
              <w:r>
                <w:rPr>
                  <w:rFonts w:ascii="Arial" w:hAnsi="Arial" w:cs="Arial"/>
                  <w:sz w:val="20"/>
                  <w:szCs w:val="20"/>
                </w:rPr>
                <w:t>4.1</w:t>
              </w:r>
            </w:ins>
            <w:del w:id="215"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AC763C" w14:textId="51C972E4" w:rsidR="00E016D1" w:rsidRPr="009A486F" w:rsidRDefault="00E016D1" w:rsidP="00E016D1">
            <w:pPr>
              <w:widowControl/>
              <w:autoSpaceDE/>
              <w:autoSpaceDN/>
              <w:adjustRightInd/>
              <w:jc w:val="center"/>
              <w:rPr>
                <w:bCs/>
                <w:sz w:val="22"/>
                <w:szCs w:val="22"/>
              </w:rPr>
            </w:pPr>
            <w:ins w:id="217" w:author="ERCOT" w:date="2021-11-01T10:33:00Z">
              <w:r>
                <w:rPr>
                  <w:rFonts w:ascii="Arial" w:hAnsi="Arial" w:cs="Arial"/>
                  <w:sz w:val="20"/>
                  <w:szCs w:val="20"/>
                </w:rPr>
                <w:t>2.7</w:t>
              </w:r>
            </w:ins>
            <w:del w:id="218"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C40DCE7" w14:textId="3849715E" w:rsidR="00E016D1" w:rsidRPr="009A486F" w:rsidRDefault="00E016D1" w:rsidP="00E016D1">
            <w:pPr>
              <w:widowControl/>
              <w:autoSpaceDE/>
              <w:autoSpaceDN/>
              <w:adjustRightInd/>
              <w:jc w:val="center"/>
              <w:rPr>
                <w:bCs/>
                <w:sz w:val="22"/>
                <w:szCs w:val="22"/>
              </w:rPr>
            </w:pPr>
            <w:ins w:id="220" w:author="ERCOT" w:date="2021-11-01T10:33:00Z">
              <w:r>
                <w:rPr>
                  <w:rFonts w:ascii="Arial" w:hAnsi="Arial" w:cs="Arial"/>
                  <w:sz w:val="20"/>
                  <w:szCs w:val="20"/>
                </w:rPr>
                <w:t>2.3</w:t>
              </w:r>
            </w:ins>
            <w:del w:id="221" w:author="ERCOT" w:date="2021-11-01T09:58:00Z">
              <w:r w:rsidRPr="009A486F" w:rsidDel="000A1AF2">
                <w:rPr>
                  <w:sz w:val="22"/>
                  <w:szCs w:val="22"/>
                </w:rPr>
                <w:delText>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2F675320" w14:textId="748EE322" w:rsidR="00E016D1" w:rsidRPr="009A486F" w:rsidRDefault="00E016D1" w:rsidP="00E016D1">
            <w:pPr>
              <w:widowControl/>
              <w:autoSpaceDE/>
              <w:autoSpaceDN/>
              <w:adjustRightInd/>
              <w:jc w:val="center"/>
              <w:rPr>
                <w:bCs/>
                <w:sz w:val="22"/>
                <w:szCs w:val="22"/>
              </w:rPr>
            </w:pPr>
            <w:ins w:id="223" w:author="ERCOT" w:date="2021-11-01T10:33:00Z">
              <w:r>
                <w:rPr>
                  <w:rFonts w:ascii="Arial" w:hAnsi="Arial" w:cs="Arial"/>
                  <w:sz w:val="20"/>
                  <w:szCs w:val="20"/>
                </w:rPr>
                <w:t>2.0</w:t>
              </w:r>
            </w:ins>
            <w:del w:id="224"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9ECB7DC" w14:textId="28AC9434" w:rsidR="00E016D1" w:rsidRPr="009A486F" w:rsidRDefault="00E016D1" w:rsidP="00E016D1">
            <w:pPr>
              <w:widowControl/>
              <w:autoSpaceDE/>
              <w:autoSpaceDN/>
              <w:adjustRightInd/>
              <w:jc w:val="center"/>
              <w:rPr>
                <w:bCs/>
                <w:sz w:val="22"/>
                <w:szCs w:val="22"/>
              </w:rPr>
            </w:pPr>
            <w:ins w:id="226" w:author="ERCOT" w:date="2021-11-01T10:33:00Z">
              <w:r>
                <w:rPr>
                  <w:rFonts w:ascii="Arial" w:hAnsi="Arial" w:cs="Arial"/>
                  <w:sz w:val="20"/>
                  <w:szCs w:val="20"/>
                </w:rPr>
                <w:t>1.5</w:t>
              </w:r>
            </w:ins>
            <w:del w:id="227"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564677" w14:textId="7FBE4450" w:rsidR="00E016D1" w:rsidRPr="009A486F" w:rsidRDefault="00E016D1" w:rsidP="00E016D1">
            <w:pPr>
              <w:widowControl/>
              <w:autoSpaceDE/>
              <w:autoSpaceDN/>
              <w:adjustRightInd/>
              <w:jc w:val="center"/>
              <w:rPr>
                <w:bCs/>
                <w:sz w:val="22"/>
                <w:szCs w:val="22"/>
              </w:rPr>
            </w:pPr>
            <w:ins w:id="229" w:author="ERCOT" w:date="2021-11-01T10:33:00Z">
              <w:r>
                <w:rPr>
                  <w:rFonts w:ascii="Arial" w:hAnsi="Arial" w:cs="Arial"/>
                  <w:sz w:val="20"/>
                  <w:szCs w:val="20"/>
                </w:rPr>
                <w:t>0.8</w:t>
              </w:r>
            </w:ins>
            <w:del w:id="230"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DDA315F" w14:textId="414F9E75" w:rsidR="00E016D1" w:rsidRPr="009A486F" w:rsidRDefault="00E016D1" w:rsidP="00E016D1">
            <w:pPr>
              <w:widowControl/>
              <w:autoSpaceDE/>
              <w:autoSpaceDN/>
              <w:adjustRightInd/>
              <w:jc w:val="center"/>
              <w:rPr>
                <w:bCs/>
                <w:sz w:val="22"/>
                <w:szCs w:val="22"/>
              </w:rPr>
            </w:pPr>
            <w:ins w:id="232" w:author="ERCOT" w:date="2021-11-01T10:33:00Z">
              <w:r>
                <w:rPr>
                  <w:rFonts w:ascii="Arial" w:hAnsi="Arial" w:cs="Arial"/>
                  <w:sz w:val="20"/>
                  <w:szCs w:val="20"/>
                </w:rPr>
                <w:t>0.7</w:t>
              </w:r>
            </w:ins>
            <w:del w:id="233"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6A50A50" w14:textId="267ECFD6" w:rsidR="00E016D1" w:rsidRPr="009A486F" w:rsidRDefault="00E016D1" w:rsidP="00E016D1">
            <w:pPr>
              <w:widowControl/>
              <w:autoSpaceDE/>
              <w:autoSpaceDN/>
              <w:adjustRightInd/>
              <w:jc w:val="center"/>
              <w:rPr>
                <w:bCs/>
                <w:sz w:val="22"/>
                <w:szCs w:val="22"/>
              </w:rPr>
            </w:pPr>
            <w:ins w:id="235" w:author="ERCOT" w:date="2021-11-01T10:33:00Z">
              <w:r>
                <w:rPr>
                  <w:rFonts w:ascii="Arial" w:hAnsi="Arial" w:cs="Arial"/>
                  <w:sz w:val="20"/>
                  <w:szCs w:val="20"/>
                </w:rPr>
                <w:t>1.0</w:t>
              </w:r>
            </w:ins>
            <w:del w:id="236" w:author="ERCOT" w:date="2021-11-01T09:58:00Z">
              <w:r w:rsidRPr="009A486F" w:rsidDel="000A1AF2">
                <w:rPr>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4898231" w14:textId="69F81CB5" w:rsidR="00E016D1" w:rsidRPr="009A486F" w:rsidRDefault="00E016D1" w:rsidP="00E016D1">
            <w:pPr>
              <w:widowControl/>
              <w:autoSpaceDE/>
              <w:autoSpaceDN/>
              <w:adjustRightInd/>
              <w:jc w:val="center"/>
              <w:rPr>
                <w:bCs/>
                <w:sz w:val="22"/>
                <w:szCs w:val="22"/>
              </w:rPr>
            </w:pPr>
            <w:ins w:id="238" w:author="ERCOT" w:date="2021-11-01T10:33:00Z">
              <w:r>
                <w:rPr>
                  <w:rFonts w:ascii="Arial" w:hAnsi="Arial" w:cs="Arial"/>
                  <w:sz w:val="20"/>
                  <w:szCs w:val="20"/>
                </w:rPr>
                <w:t>1.5</w:t>
              </w:r>
            </w:ins>
            <w:del w:id="239"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A54778D" w14:textId="6E722F08" w:rsidR="00E016D1" w:rsidRPr="009A486F" w:rsidRDefault="00E016D1" w:rsidP="00E016D1">
            <w:pPr>
              <w:widowControl/>
              <w:autoSpaceDE/>
              <w:autoSpaceDN/>
              <w:adjustRightInd/>
              <w:jc w:val="center"/>
              <w:rPr>
                <w:bCs/>
                <w:sz w:val="22"/>
                <w:szCs w:val="22"/>
              </w:rPr>
            </w:pPr>
            <w:ins w:id="241" w:author="ERCOT" w:date="2021-11-01T10:33:00Z">
              <w:r>
                <w:rPr>
                  <w:rFonts w:ascii="Arial" w:hAnsi="Arial" w:cs="Arial"/>
                  <w:sz w:val="20"/>
                  <w:szCs w:val="20"/>
                </w:rPr>
                <w:t>1.5</w:t>
              </w:r>
            </w:ins>
            <w:del w:id="242"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7B4FD6" w14:textId="2D833999" w:rsidR="00E016D1" w:rsidRPr="009A486F" w:rsidRDefault="00E016D1" w:rsidP="00E016D1">
            <w:pPr>
              <w:widowControl/>
              <w:autoSpaceDE/>
              <w:autoSpaceDN/>
              <w:adjustRightInd/>
              <w:jc w:val="center"/>
              <w:rPr>
                <w:bCs/>
                <w:sz w:val="22"/>
                <w:szCs w:val="22"/>
              </w:rPr>
            </w:pPr>
            <w:ins w:id="244" w:author="ERCOT" w:date="2021-11-01T10:33:00Z">
              <w:r>
                <w:rPr>
                  <w:rFonts w:ascii="Arial" w:hAnsi="Arial" w:cs="Arial"/>
                  <w:sz w:val="20"/>
                  <w:szCs w:val="20"/>
                </w:rPr>
                <w:t>1.5</w:t>
              </w:r>
            </w:ins>
            <w:del w:id="245"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B2A900" w14:textId="1E456772" w:rsidR="00E016D1" w:rsidRPr="009A486F" w:rsidRDefault="00E016D1" w:rsidP="00E016D1">
            <w:pPr>
              <w:widowControl/>
              <w:autoSpaceDE/>
              <w:autoSpaceDN/>
              <w:adjustRightInd/>
              <w:jc w:val="center"/>
              <w:rPr>
                <w:bCs/>
                <w:sz w:val="22"/>
                <w:szCs w:val="22"/>
              </w:rPr>
            </w:pPr>
            <w:ins w:id="247" w:author="ERCOT" w:date="2021-11-01T10:33:00Z">
              <w:r>
                <w:rPr>
                  <w:rFonts w:ascii="Arial" w:hAnsi="Arial" w:cs="Arial"/>
                  <w:sz w:val="20"/>
                  <w:szCs w:val="20"/>
                </w:rPr>
                <w:t>0.1</w:t>
              </w:r>
            </w:ins>
            <w:del w:id="248"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F0A19F9" w14:textId="679E311E" w:rsidR="00E016D1" w:rsidRPr="009A486F" w:rsidRDefault="00E016D1" w:rsidP="00E016D1">
            <w:pPr>
              <w:widowControl/>
              <w:autoSpaceDE/>
              <w:autoSpaceDN/>
              <w:adjustRightInd/>
              <w:jc w:val="center"/>
              <w:rPr>
                <w:bCs/>
                <w:sz w:val="22"/>
                <w:szCs w:val="22"/>
              </w:rPr>
            </w:pPr>
            <w:ins w:id="250" w:author="ERCOT" w:date="2021-11-01T10:33:00Z">
              <w:r>
                <w:rPr>
                  <w:rFonts w:ascii="Arial" w:hAnsi="Arial" w:cs="Arial"/>
                  <w:sz w:val="20"/>
                  <w:szCs w:val="20"/>
                </w:rPr>
                <w:t>0.1</w:t>
              </w:r>
            </w:ins>
            <w:del w:id="251"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1934F68" w14:textId="3ACF2849" w:rsidR="00E016D1" w:rsidRPr="009A486F" w:rsidRDefault="00E016D1" w:rsidP="00E016D1">
            <w:pPr>
              <w:widowControl/>
              <w:autoSpaceDE/>
              <w:autoSpaceDN/>
              <w:adjustRightInd/>
              <w:jc w:val="center"/>
              <w:rPr>
                <w:bCs/>
                <w:sz w:val="22"/>
                <w:szCs w:val="22"/>
              </w:rPr>
            </w:pPr>
            <w:ins w:id="253" w:author="ERCOT" w:date="2021-11-01T10:33:00Z">
              <w:r>
                <w:rPr>
                  <w:rFonts w:ascii="Arial" w:hAnsi="Arial" w:cs="Arial"/>
                  <w:sz w:val="20"/>
                  <w:szCs w:val="20"/>
                </w:rPr>
                <w:t>0.6</w:t>
              </w:r>
            </w:ins>
            <w:del w:id="254"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5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B5A1C7A" w14:textId="384950F0" w:rsidR="00E016D1" w:rsidRPr="009A486F" w:rsidRDefault="00E016D1" w:rsidP="00E016D1">
            <w:pPr>
              <w:widowControl/>
              <w:autoSpaceDE/>
              <w:autoSpaceDN/>
              <w:adjustRightInd/>
              <w:jc w:val="center"/>
              <w:rPr>
                <w:bCs/>
                <w:sz w:val="22"/>
                <w:szCs w:val="22"/>
              </w:rPr>
            </w:pPr>
            <w:ins w:id="256" w:author="ERCOT" w:date="2021-11-01T10:33:00Z">
              <w:r>
                <w:rPr>
                  <w:rFonts w:ascii="Arial" w:hAnsi="Arial" w:cs="Arial"/>
                  <w:sz w:val="20"/>
                  <w:szCs w:val="20"/>
                </w:rPr>
                <w:t>1.1</w:t>
              </w:r>
            </w:ins>
            <w:del w:id="257" w:author="ERCOT" w:date="2021-11-01T09:58:00Z">
              <w:r w:rsidRPr="009A486F" w:rsidDel="000A1AF2">
                <w:rPr>
                  <w:sz w:val="22"/>
                  <w:szCs w:val="22"/>
                </w:rPr>
                <w:delText>4.9</w:delText>
              </w:r>
            </w:del>
          </w:p>
        </w:tc>
      </w:tr>
      <w:tr w:rsidR="00E016D1" w:rsidRPr="00CC576E" w14:paraId="483B1CD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5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5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60"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Change w:id="26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8977015" w14:textId="6FB2C78C" w:rsidR="00E016D1" w:rsidRPr="009A486F" w:rsidRDefault="00E016D1" w:rsidP="00E016D1">
            <w:pPr>
              <w:widowControl/>
              <w:autoSpaceDE/>
              <w:autoSpaceDN/>
              <w:adjustRightInd/>
              <w:jc w:val="center"/>
              <w:rPr>
                <w:bCs/>
                <w:sz w:val="22"/>
                <w:szCs w:val="22"/>
              </w:rPr>
            </w:pPr>
            <w:ins w:id="262" w:author="ERCOT" w:date="2021-11-01T10:33:00Z">
              <w:r>
                <w:rPr>
                  <w:rFonts w:ascii="Arial" w:hAnsi="Arial" w:cs="Arial"/>
                  <w:sz w:val="20"/>
                  <w:szCs w:val="20"/>
                </w:rPr>
                <w:t>0.9</w:t>
              </w:r>
            </w:ins>
            <w:del w:id="263" w:author="ERCOT" w:date="2021-11-01T09:58:00Z">
              <w:r w:rsidRPr="009A486F" w:rsidDel="000A1AF2">
                <w:rPr>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B38F40" w14:textId="389E4730" w:rsidR="00E016D1" w:rsidRPr="009A486F" w:rsidRDefault="00E016D1" w:rsidP="00E016D1">
            <w:pPr>
              <w:widowControl/>
              <w:autoSpaceDE/>
              <w:autoSpaceDN/>
              <w:adjustRightInd/>
              <w:jc w:val="center"/>
              <w:rPr>
                <w:bCs/>
                <w:sz w:val="22"/>
                <w:szCs w:val="22"/>
              </w:rPr>
            </w:pPr>
            <w:ins w:id="265" w:author="ERCOT" w:date="2021-11-01T10:33:00Z">
              <w:r>
                <w:rPr>
                  <w:rFonts w:ascii="Arial" w:hAnsi="Arial" w:cs="Arial"/>
                  <w:sz w:val="20"/>
                  <w:szCs w:val="20"/>
                </w:rPr>
                <w:t>2.0</w:t>
              </w:r>
            </w:ins>
            <w:del w:id="266" w:author="ERCOT" w:date="2021-11-01T09:58:00Z">
              <w:r w:rsidRPr="009A486F" w:rsidDel="000A1AF2">
                <w:rPr>
                  <w:sz w:val="22"/>
                  <w:szCs w:val="22"/>
                </w:rPr>
                <w:delText>9.2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7"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78B57E0" w14:textId="2B1DC3B2" w:rsidR="00E016D1" w:rsidRPr="009A486F" w:rsidRDefault="00E016D1" w:rsidP="00E016D1">
            <w:pPr>
              <w:widowControl/>
              <w:autoSpaceDE/>
              <w:autoSpaceDN/>
              <w:adjustRightInd/>
              <w:jc w:val="center"/>
              <w:rPr>
                <w:bCs/>
                <w:sz w:val="22"/>
                <w:szCs w:val="22"/>
              </w:rPr>
            </w:pPr>
            <w:ins w:id="268" w:author="ERCOT" w:date="2021-11-01T10:33:00Z">
              <w:r>
                <w:rPr>
                  <w:rFonts w:ascii="Arial" w:hAnsi="Arial" w:cs="Arial"/>
                  <w:sz w:val="20"/>
                  <w:szCs w:val="20"/>
                </w:rPr>
                <w:t>2.2</w:t>
              </w:r>
            </w:ins>
            <w:del w:id="269" w:author="ERCOT" w:date="2021-11-01T09:58:00Z">
              <w:r w:rsidRPr="009A486F" w:rsidDel="000A1AF2">
                <w:rPr>
                  <w:sz w:val="22"/>
                  <w:szCs w:val="22"/>
                </w:rPr>
                <w:delText>7.3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B70D1B" w14:textId="2FE9538A" w:rsidR="00E016D1" w:rsidRPr="009A486F" w:rsidRDefault="00E016D1" w:rsidP="00E016D1">
            <w:pPr>
              <w:widowControl/>
              <w:autoSpaceDE/>
              <w:autoSpaceDN/>
              <w:adjustRightInd/>
              <w:jc w:val="center"/>
              <w:rPr>
                <w:bCs/>
                <w:sz w:val="22"/>
                <w:szCs w:val="22"/>
              </w:rPr>
            </w:pPr>
            <w:ins w:id="271" w:author="ERCOT" w:date="2021-11-01T10:33:00Z">
              <w:r>
                <w:rPr>
                  <w:rFonts w:ascii="Arial" w:hAnsi="Arial" w:cs="Arial"/>
                  <w:sz w:val="20"/>
                  <w:szCs w:val="20"/>
                </w:rPr>
                <w:t>2.4</w:t>
              </w:r>
            </w:ins>
            <w:del w:id="272" w:author="ERCOT" w:date="2021-11-01T09:58:00Z">
              <w:r w:rsidRPr="009A486F" w:rsidDel="000A1AF2">
                <w:rPr>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7EB1C0" w14:textId="2536A0BD" w:rsidR="00E016D1" w:rsidRPr="009A486F" w:rsidRDefault="00E016D1" w:rsidP="00E016D1">
            <w:pPr>
              <w:widowControl/>
              <w:autoSpaceDE/>
              <w:autoSpaceDN/>
              <w:adjustRightInd/>
              <w:jc w:val="center"/>
              <w:rPr>
                <w:bCs/>
                <w:sz w:val="22"/>
                <w:szCs w:val="22"/>
              </w:rPr>
            </w:pPr>
            <w:ins w:id="274" w:author="ERCOT" w:date="2021-11-01T10:33:00Z">
              <w:r>
                <w:rPr>
                  <w:rFonts w:ascii="Arial" w:hAnsi="Arial" w:cs="Arial"/>
                  <w:sz w:val="20"/>
                  <w:szCs w:val="20"/>
                </w:rPr>
                <w:t>2.1</w:t>
              </w:r>
            </w:ins>
            <w:del w:id="275"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B761700" w14:textId="3BC130B4" w:rsidR="00E016D1" w:rsidRPr="009A486F" w:rsidRDefault="00E016D1" w:rsidP="00E016D1">
            <w:pPr>
              <w:widowControl/>
              <w:autoSpaceDE/>
              <w:autoSpaceDN/>
              <w:adjustRightInd/>
              <w:jc w:val="center"/>
              <w:rPr>
                <w:bCs/>
                <w:sz w:val="22"/>
                <w:szCs w:val="22"/>
              </w:rPr>
            </w:pPr>
            <w:ins w:id="277" w:author="ERCOT" w:date="2021-11-01T10:33:00Z">
              <w:r>
                <w:rPr>
                  <w:rFonts w:ascii="Arial" w:hAnsi="Arial" w:cs="Arial"/>
                  <w:sz w:val="20"/>
                  <w:szCs w:val="20"/>
                </w:rPr>
                <w:t>2.5</w:t>
              </w:r>
            </w:ins>
            <w:del w:id="278"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7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C5D2568" w14:textId="7D762C26" w:rsidR="00E016D1" w:rsidRPr="009A486F" w:rsidRDefault="00E016D1" w:rsidP="00E016D1">
            <w:pPr>
              <w:widowControl/>
              <w:autoSpaceDE/>
              <w:autoSpaceDN/>
              <w:adjustRightInd/>
              <w:jc w:val="center"/>
              <w:rPr>
                <w:bCs/>
                <w:sz w:val="22"/>
                <w:szCs w:val="22"/>
              </w:rPr>
            </w:pPr>
            <w:ins w:id="280" w:author="ERCOT" w:date="2021-11-01T10:33:00Z">
              <w:r>
                <w:rPr>
                  <w:rFonts w:ascii="Arial" w:hAnsi="Arial" w:cs="Arial"/>
                  <w:sz w:val="20"/>
                  <w:szCs w:val="20"/>
                </w:rPr>
                <w:t>2.0</w:t>
              </w:r>
            </w:ins>
            <w:del w:id="281" w:author="ERCOT" w:date="2021-11-01T09:58:00Z">
              <w:r w:rsidRPr="009A486F" w:rsidDel="000A1AF2">
                <w:rPr>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8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C70C86B" w14:textId="3988A7F0" w:rsidR="00E016D1" w:rsidRPr="009A486F" w:rsidRDefault="00E016D1" w:rsidP="00E016D1">
            <w:pPr>
              <w:widowControl/>
              <w:autoSpaceDE/>
              <w:autoSpaceDN/>
              <w:adjustRightInd/>
              <w:jc w:val="center"/>
              <w:rPr>
                <w:bCs/>
                <w:sz w:val="22"/>
                <w:szCs w:val="22"/>
              </w:rPr>
            </w:pPr>
            <w:ins w:id="283" w:author="ERCOT" w:date="2021-11-01T10:33:00Z">
              <w:r>
                <w:rPr>
                  <w:rFonts w:ascii="Arial" w:hAnsi="Arial" w:cs="Arial"/>
                  <w:sz w:val="20"/>
                  <w:szCs w:val="20"/>
                </w:rPr>
                <w:t>3.8</w:t>
              </w:r>
            </w:ins>
            <w:del w:id="284" w:author="ERCOT" w:date="2021-11-01T09:58:00Z">
              <w:r w:rsidRPr="009A486F" w:rsidDel="000A1AF2">
                <w:rPr>
                  <w:sz w:val="22"/>
                  <w:szCs w:val="22"/>
                </w:rPr>
                <w:delText>7.4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8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C58F34" w14:textId="4A9F7F06" w:rsidR="00E016D1" w:rsidRPr="009A486F" w:rsidRDefault="00E016D1" w:rsidP="00E016D1">
            <w:pPr>
              <w:widowControl/>
              <w:autoSpaceDE/>
              <w:autoSpaceDN/>
              <w:adjustRightInd/>
              <w:jc w:val="center"/>
              <w:rPr>
                <w:bCs/>
                <w:sz w:val="22"/>
                <w:szCs w:val="22"/>
              </w:rPr>
            </w:pPr>
            <w:ins w:id="286" w:author="ERCOT" w:date="2021-11-01T10:33:00Z">
              <w:r>
                <w:rPr>
                  <w:rFonts w:ascii="Arial" w:hAnsi="Arial" w:cs="Arial"/>
                  <w:sz w:val="20"/>
                  <w:szCs w:val="20"/>
                </w:rPr>
                <w:t>5.3</w:t>
              </w:r>
            </w:ins>
            <w:del w:id="287"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8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F13B207" w14:textId="63D8E50A" w:rsidR="00E016D1" w:rsidRPr="009A486F" w:rsidRDefault="00E016D1" w:rsidP="00E016D1">
            <w:pPr>
              <w:widowControl/>
              <w:autoSpaceDE/>
              <w:autoSpaceDN/>
              <w:adjustRightInd/>
              <w:jc w:val="center"/>
              <w:rPr>
                <w:bCs/>
                <w:sz w:val="22"/>
                <w:szCs w:val="22"/>
              </w:rPr>
            </w:pPr>
            <w:ins w:id="289" w:author="ERCOT" w:date="2021-11-01T10:33:00Z">
              <w:r>
                <w:rPr>
                  <w:rFonts w:ascii="Arial" w:hAnsi="Arial" w:cs="Arial"/>
                  <w:sz w:val="20"/>
                  <w:szCs w:val="20"/>
                </w:rPr>
                <w:t>3.3</w:t>
              </w:r>
            </w:ins>
            <w:del w:id="290"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9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A1A55D" w14:textId="12D7A500" w:rsidR="00E016D1" w:rsidRPr="009A486F" w:rsidRDefault="00E016D1" w:rsidP="00E016D1">
            <w:pPr>
              <w:widowControl/>
              <w:autoSpaceDE/>
              <w:autoSpaceDN/>
              <w:adjustRightInd/>
              <w:jc w:val="center"/>
              <w:rPr>
                <w:bCs/>
                <w:sz w:val="22"/>
                <w:szCs w:val="22"/>
              </w:rPr>
            </w:pPr>
            <w:ins w:id="292" w:author="ERCOT" w:date="2021-11-01T10:33:00Z">
              <w:r>
                <w:rPr>
                  <w:rFonts w:ascii="Arial" w:hAnsi="Arial" w:cs="Arial"/>
                  <w:sz w:val="20"/>
                  <w:szCs w:val="20"/>
                </w:rPr>
                <w:t>2.3</w:t>
              </w:r>
            </w:ins>
            <w:del w:id="293"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94"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151AD0F" w14:textId="75E1A7D8" w:rsidR="00E016D1" w:rsidRPr="009A486F" w:rsidRDefault="00E016D1" w:rsidP="00E016D1">
            <w:pPr>
              <w:widowControl/>
              <w:autoSpaceDE/>
              <w:autoSpaceDN/>
              <w:adjustRightInd/>
              <w:jc w:val="center"/>
              <w:rPr>
                <w:bCs/>
                <w:sz w:val="22"/>
                <w:szCs w:val="22"/>
              </w:rPr>
            </w:pPr>
            <w:ins w:id="295" w:author="ERCOT" w:date="2021-11-01T10:33:00Z">
              <w:r>
                <w:rPr>
                  <w:rFonts w:ascii="Arial" w:hAnsi="Arial" w:cs="Arial"/>
                  <w:sz w:val="20"/>
                  <w:szCs w:val="20"/>
                </w:rPr>
                <w:t>2.8</w:t>
              </w:r>
            </w:ins>
            <w:del w:id="296" w:author="ERCOT" w:date="2021-11-01T09:58:00Z">
              <w:r w:rsidRPr="009A486F" w:rsidDel="000A1AF2">
                <w:rPr>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9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5691534" w14:textId="6CF1082C" w:rsidR="00E016D1" w:rsidRPr="009A486F" w:rsidRDefault="00E016D1" w:rsidP="00E016D1">
            <w:pPr>
              <w:widowControl/>
              <w:autoSpaceDE/>
              <w:autoSpaceDN/>
              <w:adjustRightInd/>
              <w:jc w:val="center"/>
              <w:rPr>
                <w:bCs/>
                <w:sz w:val="22"/>
                <w:szCs w:val="22"/>
              </w:rPr>
            </w:pPr>
            <w:ins w:id="298" w:author="ERCOT" w:date="2021-11-01T10:33:00Z">
              <w:r>
                <w:rPr>
                  <w:rFonts w:ascii="Arial" w:hAnsi="Arial" w:cs="Arial"/>
                  <w:sz w:val="20"/>
                  <w:szCs w:val="20"/>
                </w:rPr>
                <w:t>2.5</w:t>
              </w:r>
            </w:ins>
            <w:del w:id="299"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5F565E" w14:textId="75D35FD1" w:rsidR="00E016D1" w:rsidRPr="009A486F" w:rsidRDefault="00E016D1" w:rsidP="00E016D1">
            <w:pPr>
              <w:widowControl/>
              <w:autoSpaceDE/>
              <w:autoSpaceDN/>
              <w:adjustRightInd/>
              <w:jc w:val="center"/>
              <w:rPr>
                <w:bCs/>
                <w:sz w:val="22"/>
                <w:szCs w:val="22"/>
              </w:rPr>
            </w:pPr>
            <w:ins w:id="301" w:author="ERCOT" w:date="2021-11-01T10:33:00Z">
              <w:r>
                <w:rPr>
                  <w:rFonts w:ascii="Arial" w:hAnsi="Arial" w:cs="Arial"/>
                  <w:sz w:val="20"/>
                  <w:szCs w:val="20"/>
                </w:rPr>
                <w:t>2.1</w:t>
              </w:r>
            </w:ins>
            <w:del w:id="302"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810BE5" w14:textId="490FBB0E" w:rsidR="00E016D1" w:rsidRPr="009A486F" w:rsidRDefault="00E016D1" w:rsidP="00E016D1">
            <w:pPr>
              <w:widowControl/>
              <w:autoSpaceDE/>
              <w:autoSpaceDN/>
              <w:adjustRightInd/>
              <w:jc w:val="center"/>
              <w:rPr>
                <w:bCs/>
                <w:sz w:val="22"/>
                <w:szCs w:val="22"/>
              </w:rPr>
            </w:pPr>
            <w:ins w:id="304" w:author="ERCOT" w:date="2021-11-01T10:33:00Z">
              <w:r>
                <w:rPr>
                  <w:rFonts w:ascii="Arial" w:hAnsi="Arial" w:cs="Arial"/>
                  <w:sz w:val="20"/>
                  <w:szCs w:val="20"/>
                </w:rPr>
                <w:t>1.6</w:t>
              </w:r>
            </w:ins>
            <w:del w:id="305"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6"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B22F6C" w14:textId="7B87D1BD" w:rsidR="00E016D1" w:rsidRPr="009A486F" w:rsidRDefault="00E016D1" w:rsidP="00E016D1">
            <w:pPr>
              <w:widowControl/>
              <w:autoSpaceDE/>
              <w:autoSpaceDN/>
              <w:adjustRightInd/>
              <w:jc w:val="center"/>
              <w:rPr>
                <w:bCs/>
                <w:sz w:val="22"/>
                <w:szCs w:val="22"/>
              </w:rPr>
            </w:pPr>
            <w:ins w:id="307" w:author="ERCOT" w:date="2021-11-01T10:33:00Z">
              <w:r>
                <w:rPr>
                  <w:rFonts w:ascii="Arial" w:hAnsi="Arial" w:cs="Arial"/>
                  <w:sz w:val="20"/>
                  <w:szCs w:val="20"/>
                </w:rPr>
                <w:t>1.2</w:t>
              </w:r>
            </w:ins>
            <w:del w:id="308"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0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D23D45" w14:textId="24862EB5" w:rsidR="00E016D1" w:rsidRPr="009A486F" w:rsidRDefault="00E016D1" w:rsidP="00E016D1">
            <w:pPr>
              <w:widowControl/>
              <w:autoSpaceDE/>
              <w:autoSpaceDN/>
              <w:adjustRightInd/>
              <w:jc w:val="center"/>
              <w:rPr>
                <w:bCs/>
                <w:sz w:val="22"/>
                <w:szCs w:val="22"/>
              </w:rPr>
            </w:pPr>
            <w:ins w:id="310" w:author="ERCOT" w:date="2021-11-01T10:33:00Z">
              <w:r>
                <w:rPr>
                  <w:rFonts w:ascii="Arial" w:hAnsi="Arial" w:cs="Arial"/>
                  <w:sz w:val="20"/>
                  <w:szCs w:val="20"/>
                </w:rPr>
                <w:t>1.2</w:t>
              </w:r>
            </w:ins>
            <w:del w:id="311" w:author="ERCOT" w:date="2021-11-01T09:58:00Z">
              <w:r w:rsidRPr="009A486F" w:rsidDel="000A1AF2">
                <w:rPr>
                  <w:sz w:val="22"/>
                  <w:szCs w:val="22"/>
                </w:rPr>
                <w:delText>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1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A853D49" w14:textId="4ABA90B9" w:rsidR="00E016D1" w:rsidRPr="009A486F" w:rsidRDefault="00E016D1" w:rsidP="00E016D1">
            <w:pPr>
              <w:widowControl/>
              <w:autoSpaceDE/>
              <w:autoSpaceDN/>
              <w:adjustRightInd/>
              <w:jc w:val="center"/>
              <w:rPr>
                <w:bCs/>
                <w:sz w:val="22"/>
                <w:szCs w:val="22"/>
              </w:rPr>
            </w:pPr>
            <w:ins w:id="313" w:author="ERCOT" w:date="2021-11-01T10:33:00Z">
              <w:r>
                <w:rPr>
                  <w:rFonts w:ascii="Arial" w:hAnsi="Arial" w:cs="Arial"/>
                  <w:sz w:val="20"/>
                  <w:szCs w:val="20"/>
                </w:rPr>
                <w:t>0.9</w:t>
              </w:r>
            </w:ins>
            <w:del w:id="314" w:author="ERCOT" w:date="2021-11-01T09:58:00Z">
              <w:r w:rsidRPr="009A486F" w:rsidDel="000A1AF2">
                <w:rPr>
                  <w:sz w:val="22"/>
                  <w:szCs w:val="22"/>
                </w:rPr>
                <w:delText>2.6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1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8CDC5C" w14:textId="724EE12C" w:rsidR="00E016D1" w:rsidRPr="009A486F" w:rsidRDefault="00E016D1" w:rsidP="00E016D1">
            <w:pPr>
              <w:widowControl/>
              <w:autoSpaceDE/>
              <w:autoSpaceDN/>
              <w:adjustRightInd/>
              <w:jc w:val="center"/>
              <w:rPr>
                <w:bCs/>
                <w:sz w:val="22"/>
                <w:szCs w:val="22"/>
              </w:rPr>
            </w:pPr>
            <w:ins w:id="316" w:author="ERCOT" w:date="2021-11-01T10:33:00Z">
              <w:r>
                <w:rPr>
                  <w:rFonts w:ascii="Arial" w:hAnsi="Arial" w:cs="Arial"/>
                  <w:sz w:val="20"/>
                  <w:szCs w:val="20"/>
                </w:rPr>
                <w:t>1.1</w:t>
              </w:r>
            </w:ins>
            <w:del w:id="317"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1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EE69CC" w14:textId="57213843" w:rsidR="00E016D1" w:rsidRPr="009A486F" w:rsidRDefault="00E016D1" w:rsidP="00E016D1">
            <w:pPr>
              <w:widowControl/>
              <w:autoSpaceDE/>
              <w:autoSpaceDN/>
              <w:adjustRightInd/>
              <w:jc w:val="center"/>
              <w:rPr>
                <w:bCs/>
                <w:sz w:val="22"/>
                <w:szCs w:val="22"/>
              </w:rPr>
            </w:pPr>
            <w:ins w:id="319" w:author="ERCOT" w:date="2021-11-01T10:33:00Z">
              <w:r>
                <w:rPr>
                  <w:rFonts w:ascii="Arial" w:hAnsi="Arial" w:cs="Arial"/>
                  <w:sz w:val="20"/>
                  <w:szCs w:val="20"/>
                </w:rPr>
                <w:t>1.0</w:t>
              </w:r>
            </w:ins>
            <w:del w:id="320"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5D8FAD" w14:textId="3078561B" w:rsidR="00E016D1" w:rsidRPr="009A486F" w:rsidRDefault="00E016D1" w:rsidP="00E016D1">
            <w:pPr>
              <w:widowControl/>
              <w:autoSpaceDE/>
              <w:autoSpaceDN/>
              <w:adjustRightInd/>
              <w:jc w:val="center"/>
              <w:rPr>
                <w:bCs/>
                <w:sz w:val="22"/>
                <w:szCs w:val="22"/>
              </w:rPr>
            </w:pPr>
            <w:ins w:id="322" w:author="ERCOT" w:date="2021-11-01T10:33:00Z">
              <w:r>
                <w:rPr>
                  <w:rFonts w:ascii="Arial" w:hAnsi="Arial" w:cs="Arial"/>
                  <w:sz w:val="20"/>
                  <w:szCs w:val="20"/>
                </w:rPr>
                <w:t>-0.5</w:t>
              </w:r>
            </w:ins>
            <w:del w:id="323"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B5DAE25" w14:textId="138C15A4" w:rsidR="00E016D1" w:rsidRPr="009A486F" w:rsidRDefault="00E016D1" w:rsidP="00E016D1">
            <w:pPr>
              <w:widowControl/>
              <w:autoSpaceDE/>
              <w:autoSpaceDN/>
              <w:adjustRightInd/>
              <w:jc w:val="center"/>
              <w:rPr>
                <w:bCs/>
                <w:sz w:val="22"/>
                <w:szCs w:val="22"/>
              </w:rPr>
            </w:pPr>
            <w:ins w:id="325" w:author="ERCOT" w:date="2021-11-01T10:33:00Z">
              <w:r>
                <w:rPr>
                  <w:rFonts w:ascii="Arial" w:hAnsi="Arial" w:cs="Arial"/>
                  <w:sz w:val="20"/>
                  <w:szCs w:val="20"/>
                </w:rPr>
                <w:t>-0.2</w:t>
              </w:r>
            </w:ins>
            <w:del w:id="326"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2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3EEBA86" w14:textId="0026E12A" w:rsidR="00E016D1" w:rsidRPr="009A486F" w:rsidRDefault="00E016D1" w:rsidP="00E016D1">
            <w:pPr>
              <w:widowControl/>
              <w:autoSpaceDE/>
              <w:autoSpaceDN/>
              <w:adjustRightInd/>
              <w:jc w:val="center"/>
              <w:rPr>
                <w:bCs/>
                <w:sz w:val="22"/>
                <w:szCs w:val="22"/>
              </w:rPr>
            </w:pPr>
            <w:ins w:id="328" w:author="ERCOT" w:date="2021-11-01T10:33:00Z">
              <w:r>
                <w:rPr>
                  <w:rFonts w:ascii="Arial" w:hAnsi="Arial" w:cs="Arial"/>
                  <w:sz w:val="20"/>
                  <w:szCs w:val="20"/>
                </w:rPr>
                <w:t>0.1</w:t>
              </w:r>
            </w:ins>
            <w:del w:id="329" w:author="ERCOT" w:date="2021-11-01T09:58:00Z">
              <w:r w:rsidRPr="009A486F" w:rsidDel="000A1AF2">
                <w:rPr>
                  <w:sz w:val="22"/>
                  <w:szCs w:val="22"/>
                </w:rPr>
                <w:delText>4.2</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330"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87694E7" w14:textId="6E98BEA7" w:rsidR="00E016D1" w:rsidRPr="009A486F" w:rsidRDefault="00E016D1" w:rsidP="00E016D1">
            <w:pPr>
              <w:widowControl/>
              <w:autoSpaceDE/>
              <w:autoSpaceDN/>
              <w:adjustRightInd/>
              <w:jc w:val="center"/>
              <w:rPr>
                <w:bCs/>
                <w:sz w:val="22"/>
                <w:szCs w:val="22"/>
              </w:rPr>
            </w:pPr>
            <w:ins w:id="331" w:author="ERCOT" w:date="2021-11-01T10:33:00Z">
              <w:r>
                <w:rPr>
                  <w:rFonts w:ascii="Arial" w:hAnsi="Arial" w:cs="Arial"/>
                  <w:sz w:val="20"/>
                  <w:szCs w:val="20"/>
                </w:rPr>
                <w:t>0.3</w:t>
              </w:r>
            </w:ins>
            <w:del w:id="332" w:author="ERCOT" w:date="2021-11-01T09:58:00Z">
              <w:r w:rsidRPr="009A486F" w:rsidDel="000A1AF2">
                <w:rPr>
                  <w:sz w:val="22"/>
                  <w:szCs w:val="22"/>
                </w:rPr>
                <w:delText>6.1</w:delText>
              </w:r>
            </w:del>
          </w:p>
        </w:tc>
      </w:tr>
      <w:tr w:rsidR="00E016D1" w:rsidRPr="00CC576E" w14:paraId="4629A5C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33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33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33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Change w:id="3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99DD5A" w14:textId="74D707EC" w:rsidR="00E016D1" w:rsidRPr="009A486F" w:rsidRDefault="00E016D1" w:rsidP="00E016D1">
            <w:pPr>
              <w:widowControl/>
              <w:autoSpaceDE/>
              <w:autoSpaceDN/>
              <w:adjustRightInd/>
              <w:jc w:val="center"/>
              <w:rPr>
                <w:bCs/>
                <w:sz w:val="22"/>
                <w:szCs w:val="22"/>
              </w:rPr>
            </w:pPr>
            <w:ins w:id="337" w:author="ERCOT" w:date="2021-11-01T10:33:00Z">
              <w:r>
                <w:rPr>
                  <w:rFonts w:ascii="Arial" w:hAnsi="Arial" w:cs="Arial"/>
                  <w:sz w:val="20"/>
                  <w:szCs w:val="20"/>
                </w:rPr>
                <w:t>0.6</w:t>
              </w:r>
            </w:ins>
            <w:del w:id="338"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CD92A6" w14:textId="7857EFAD" w:rsidR="00E016D1" w:rsidRPr="009A486F" w:rsidRDefault="00E016D1" w:rsidP="00E016D1">
            <w:pPr>
              <w:widowControl/>
              <w:autoSpaceDE/>
              <w:autoSpaceDN/>
              <w:adjustRightInd/>
              <w:jc w:val="center"/>
              <w:rPr>
                <w:bCs/>
                <w:sz w:val="22"/>
                <w:szCs w:val="22"/>
              </w:rPr>
            </w:pPr>
            <w:ins w:id="340" w:author="ERCOT" w:date="2021-11-01T10:33:00Z">
              <w:r>
                <w:rPr>
                  <w:rFonts w:ascii="Arial" w:hAnsi="Arial" w:cs="Arial"/>
                  <w:sz w:val="20"/>
                  <w:szCs w:val="20"/>
                </w:rPr>
                <w:t>1.9</w:t>
              </w:r>
            </w:ins>
            <w:del w:id="341" w:author="ERCOT" w:date="2021-11-01T09:58:00Z">
              <w:r w:rsidRPr="009A486F" w:rsidDel="000A1AF2">
                <w:rPr>
                  <w:sz w:val="22"/>
                  <w:szCs w:val="22"/>
                </w:rPr>
                <w:delText>7.2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4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57FB2AF" w14:textId="6092C54B" w:rsidR="00E016D1" w:rsidRPr="009A486F" w:rsidRDefault="00E016D1" w:rsidP="00E016D1">
            <w:pPr>
              <w:widowControl/>
              <w:autoSpaceDE/>
              <w:autoSpaceDN/>
              <w:adjustRightInd/>
              <w:jc w:val="center"/>
              <w:rPr>
                <w:bCs/>
                <w:sz w:val="22"/>
                <w:szCs w:val="22"/>
              </w:rPr>
            </w:pPr>
            <w:ins w:id="343" w:author="ERCOT" w:date="2021-11-01T10:33:00Z">
              <w:r>
                <w:rPr>
                  <w:rFonts w:ascii="Arial" w:hAnsi="Arial" w:cs="Arial"/>
                  <w:sz w:val="20"/>
                  <w:szCs w:val="20"/>
                </w:rPr>
                <w:t>2.1</w:t>
              </w:r>
            </w:ins>
            <w:del w:id="344" w:author="ERCOT" w:date="2021-11-01T09:58:00Z">
              <w:r w:rsidRPr="009A486F" w:rsidDel="000A1AF2">
                <w:rPr>
                  <w:sz w:val="22"/>
                  <w:szCs w:val="22"/>
                </w:rPr>
                <w:delText>5.2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4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F6CF3F" w14:textId="79A7BB6A" w:rsidR="00E016D1" w:rsidRPr="009A486F" w:rsidRDefault="00E016D1" w:rsidP="00E016D1">
            <w:pPr>
              <w:widowControl/>
              <w:autoSpaceDE/>
              <w:autoSpaceDN/>
              <w:adjustRightInd/>
              <w:jc w:val="center"/>
              <w:rPr>
                <w:bCs/>
                <w:sz w:val="22"/>
                <w:szCs w:val="22"/>
              </w:rPr>
            </w:pPr>
            <w:ins w:id="346" w:author="ERCOT" w:date="2021-11-01T10:33:00Z">
              <w:r>
                <w:rPr>
                  <w:rFonts w:ascii="Arial" w:hAnsi="Arial" w:cs="Arial"/>
                  <w:sz w:val="20"/>
                  <w:szCs w:val="20"/>
                </w:rPr>
                <w:t>2.4</w:t>
              </w:r>
            </w:ins>
            <w:del w:id="347"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4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797E66" w14:textId="32CDC44D" w:rsidR="00E016D1" w:rsidRPr="009A486F" w:rsidRDefault="00E016D1" w:rsidP="00E016D1">
            <w:pPr>
              <w:widowControl/>
              <w:autoSpaceDE/>
              <w:autoSpaceDN/>
              <w:adjustRightInd/>
              <w:jc w:val="center"/>
              <w:rPr>
                <w:bCs/>
                <w:sz w:val="22"/>
                <w:szCs w:val="22"/>
              </w:rPr>
            </w:pPr>
            <w:ins w:id="349" w:author="ERCOT" w:date="2021-11-01T10:33:00Z">
              <w:r>
                <w:rPr>
                  <w:rFonts w:ascii="Arial" w:hAnsi="Arial" w:cs="Arial"/>
                  <w:sz w:val="20"/>
                  <w:szCs w:val="20"/>
                </w:rPr>
                <w:t>2.2</w:t>
              </w:r>
            </w:ins>
            <w:del w:id="350"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F2F913" w14:textId="1AF07BF1" w:rsidR="00E016D1" w:rsidRPr="009A486F" w:rsidRDefault="00E016D1" w:rsidP="00E016D1">
            <w:pPr>
              <w:widowControl/>
              <w:autoSpaceDE/>
              <w:autoSpaceDN/>
              <w:adjustRightInd/>
              <w:jc w:val="center"/>
              <w:rPr>
                <w:bCs/>
                <w:sz w:val="22"/>
                <w:szCs w:val="22"/>
              </w:rPr>
            </w:pPr>
            <w:ins w:id="352" w:author="ERCOT" w:date="2021-11-01T10:33:00Z">
              <w:r>
                <w:rPr>
                  <w:rFonts w:ascii="Arial" w:hAnsi="Arial" w:cs="Arial"/>
                  <w:sz w:val="20"/>
                  <w:szCs w:val="20"/>
                </w:rPr>
                <w:t>2.9</w:t>
              </w:r>
            </w:ins>
            <w:del w:id="353" w:author="ERCOT" w:date="2021-11-01T09:58:00Z">
              <w:r w:rsidRPr="009A486F" w:rsidDel="000A1AF2">
                <w:rPr>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C4A4F01" w14:textId="16CF8859" w:rsidR="00E016D1" w:rsidRPr="009A486F" w:rsidRDefault="00E016D1" w:rsidP="00E016D1">
            <w:pPr>
              <w:widowControl/>
              <w:autoSpaceDE/>
              <w:autoSpaceDN/>
              <w:adjustRightInd/>
              <w:jc w:val="center"/>
              <w:rPr>
                <w:bCs/>
                <w:sz w:val="22"/>
                <w:szCs w:val="22"/>
              </w:rPr>
            </w:pPr>
            <w:ins w:id="355" w:author="ERCOT" w:date="2021-11-01T10:33:00Z">
              <w:r>
                <w:rPr>
                  <w:rFonts w:ascii="Arial" w:hAnsi="Arial" w:cs="Arial"/>
                  <w:sz w:val="20"/>
                  <w:szCs w:val="20"/>
                </w:rPr>
                <w:t>2.7</w:t>
              </w:r>
            </w:ins>
            <w:del w:id="356" w:author="ERCOT" w:date="2021-11-01T09:58:00Z">
              <w:r w:rsidRPr="009A486F" w:rsidDel="000A1AF2">
                <w:rPr>
                  <w:sz w:val="22"/>
                  <w:szCs w:val="22"/>
                </w:rPr>
                <w:delText>7.6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5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9C5B1ED" w14:textId="32AE6FDC" w:rsidR="00E016D1" w:rsidRPr="009A486F" w:rsidRDefault="00E016D1" w:rsidP="00E016D1">
            <w:pPr>
              <w:widowControl/>
              <w:autoSpaceDE/>
              <w:autoSpaceDN/>
              <w:adjustRightInd/>
              <w:jc w:val="center"/>
              <w:rPr>
                <w:bCs/>
                <w:sz w:val="22"/>
                <w:szCs w:val="22"/>
              </w:rPr>
            </w:pPr>
            <w:ins w:id="358" w:author="ERCOT" w:date="2021-11-01T10:33:00Z">
              <w:r>
                <w:rPr>
                  <w:rFonts w:ascii="Arial" w:hAnsi="Arial" w:cs="Arial"/>
                  <w:sz w:val="20"/>
                  <w:szCs w:val="20"/>
                </w:rPr>
                <w:t>5.0</w:t>
              </w:r>
            </w:ins>
            <w:del w:id="359"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47C5C4" w14:textId="6906273B" w:rsidR="00E016D1" w:rsidRPr="009A486F" w:rsidRDefault="00E016D1" w:rsidP="00E016D1">
            <w:pPr>
              <w:widowControl/>
              <w:autoSpaceDE/>
              <w:autoSpaceDN/>
              <w:adjustRightInd/>
              <w:jc w:val="center"/>
              <w:rPr>
                <w:bCs/>
                <w:sz w:val="22"/>
                <w:szCs w:val="22"/>
              </w:rPr>
            </w:pPr>
            <w:ins w:id="361" w:author="ERCOT" w:date="2021-11-01T10:33:00Z">
              <w:r>
                <w:rPr>
                  <w:rFonts w:ascii="Arial" w:hAnsi="Arial" w:cs="Arial"/>
                  <w:sz w:val="20"/>
                  <w:szCs w:val="20"/>
                </w:rPr>
                <w:t>4.8</w:t>
              </w:r>
            </w:ins>
            <w:del w:id="362"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7A9C90" w14:textId="2C1BFA3F" w:rsidR="00E016D1" w:rsidRPr="009A486F" w:rsidRDefault="00E016D1" w:rsidP="00E016D1">
            <w:pPr>
              <w:widowControl/>
              <w:autoSpaceDE/>
              <w:autoSpaceDN/>
              <w:adjustRightInd/>
              <w:jc w:val="center"/>
              <w:rPr>
                <w:bCs/>
                <w:sz w:val="22"/>
                <w:szCs w:val="22"/>
              </w:rPr>
            </w:pPr>
            <w:ins w:id="364" w:author="ERCOT" w:date="2021-11-01T10:33:00Z">
              <w:r>
                <w:rPr>
                  <w:rFonts w:ascii="Arial" w:hAnsi="Arial" w:cs="Arial"/>
                  <w:sz w:val="20"/>
                  <w:szCs w:val="20"/>
                </w:rPr>
                <w:t>2.2</w:t>
              </w:r>
            </w:ins>
            <w:del w:id="365"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6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6D5082A" w14:textId="485C075F" w:rsidR="00E016D1" w:rsidRPr="009A486F" w:rsidRDefault="00E016D1" w:rsidP="00E016D1">
            <w:pPr>
              <w:widowControl/>
              <w:autoSpaceDE/>
              <w:autoSpaceDN/>
              <w:adjustRightInd/>
              <w:jc w:val="center"/>
              <w:rPr>
                <w:bCs/>
                <w:sz w:val="22"/>
                <w:szCs w:val="22"/>
              </w:rPr>
            </w:pPr>
            <w:ins w:id="367" w:author="ERCOT" w:date="2021-11-01T10:33:00Z">
              <w:r>
                <w:rPr>
                  <w:rFonts w:ascii="Arial" w:hAnsi="Arial" w:cs="Arial"/>
                  <w:sz w:val="20"/>
                  <w:szCs w:val="20"/>
                </w:rPr>
                <w:t>3.1</w:t>
              </w:r>
            </w:ins>
            <w:del w:id="368" w:author="ERCOT" w:date="2021-11-01T09:58:00Z">
              <w:r w:rsidRPr="009A486F" w:rsidDel="000A1AF2">
                <w:rPr>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6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5A73AE0" w14:textId="0D93A21A" w:rsidR="00E016D1" w:rsidRPr="009A486F" w:rsidRDefault="00E016D1" w:rsidP="00E016D1">
            <w:pPr>
              <w:widowControl/>
              <w:autoSpaceDE/>
              <w:autoSpaceDN/>
              <w:adjustRightInd/>
              <w:jc w:val="center"/>
              <w:rPr>
                <w:bCs/>
                <w:sz w:val="22"/>
                <w:szCs w:val="22"/>
              </w:rPr>
            </w:pPr>
            <w:ins w:id="370" w:author="ERCOT" w:date="2021-11-01T10:33:00Z">
              <w:r>
                <w:rPr>
                  <w:rFonts w:ascii="Arial" w:hAnsi="Arial" w:cs="Arial"/>
                  <w:sz w:val="20"/>
                  <w:szCs w:val="20"/>
                </w:rPr>
                <w:t>4.0</w:t>
              </w:r>
            </w:ins>
            <w:del w:id="371" w:author="ERCOT" w:date="2021-11-01T09:58:00Z">
              <w:r w:rsidRPr="009A486F" w:rsidDel="000A1AF2">
                <w:rPr>
                  <w:sz w:val="22"/>
                  <w:szCs w:val="22"/>
                </w:rPr>
                <w:delText>5.6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7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B8A9AE2" w14:textId="73BE8A12" w:rsidR="00E016D1" w:rsidRPr="009A486F" w:rsidRDefault="00E016D1" w:rsidP="00E016D1">
            <w:pPr>
              <w:widowControl/>
              <w:autoSpaceDE/>
              <w:autoSpaceDN/>
              <w:adjustRightInd/>
              <w:jc w:val="center"/>
              <w:rPr>
                <w:bCs/>
                <w:sz w:val="22"/>
                <w:szCs w:val="22"/>
              </w:rPr>
            </w:pPr>
            <w:ins w:id="373" w:author="ERCOT" w:date="2021-11-01T10:33:00Z">
              <w:r>
                <w:rPr>
                  <w:rFonts w:ascii="Arial" w:hAnsi="Arial" w:cs="Arial"/>
                  <w:sz w:val="20"/>
                  <w:szCs w:val="20"/>
                </w:rPr>
                <w:t>3.4</w:t>
              </w:r>
            </w:ins>
            <w:del w:id="374"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7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F64C570" w14:textId="6FC3D171" w:rsidR="00E016D1" w:rsidRPr="009A486F" w:rsidRDefault="00E016D1" w:rsidP="00E016D1">
            <w:pPr>
              <w:widowControl/>
              <w:autoSpaceDE/>
              <w:autoSpaceDN/>
              <w:adjustRightInd/>
              <w:jc w:val="center"/>
              <w:rPr>
                <w:bCs/>
                <w:sz w:val="22"/>
                <w:szCs w:val="22"/>
              </w:rPr>
            </w:pPr>
            <w:ins w:id="376" w:author="ERCOT" w:date="2021-11-01T10:33:00Z">
              <w:r>
                <w:rPr>
                  <w:rFonts w:ascii="Arial" w:hAnsi="Arial" w:cs="Arial"/>
                  <w:sz w:val="20"/>
                  <w:szCs w:val="20"/>
                </w:rPr>
                <w:t>2.2</w:t>
              </w:r>
            </w:ins>
            <w:del w:id="377"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7F744C4" w14:textId="4646D476" w:rsidR="00E016D1" w:rsidRPr="009A486F" w:rsidRDefault="00E016D1" w:rsidP="00E016D1">
            <w:pPr>
              <w:widowControl/>
              <w:autoSpaceDE/>
              <w:autoSpaceDN/>
              <w:adjustRightInd/>
              <w:jc w:val="center"/>
              <w:rPr>
                <w:bCs/>
                <w:sz w:val="22"/>
                <w:szCs w:val="22"/>
              </w:rPr>
            </w:pPr>
            <w:ins w:id="379" w:author="ERCOT" w:date="2021-11-01T10:33:00Z">
              <w:r>
                <w:rPr>
                  <w:rFonts w:ascii="Arial" w:hAnsi="Arial" w:cs="Arial"/>
                  <w:sz w:val="20"/>
                  <w:szCs w:val="20"/>
                </w:rPr>
                <w:t>1.2</w:t>
              </w:r>
            </w:ins>
            <w:del w:id="380"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8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415B60C" w14:textId="265188D0" w:rsidR="00E016D1" w:rsidRPr="009A486F" w:rsidRDefault="00E016D1" w:rsidP="00E016D1">
            <w:pPr>
              <w:widowControl/>
              <w:autoSpaceDE/>
              <w:autoSpaceDN/>
              <w:adjustRightInd/>
              <w:jc w:val="center"/>
              <w:rPr>
                <w:bCs/>
                <w:sz w:val="22"/>
                <w:szCs w:val="22"/>
              </w:rPr>
            </w:pPr>
            <w:ins w:id="382" w:author="ERCOT" w:date="2021-11-01T10:33:00Z">
              <w:r>
                <w:rPr>
                  <w:rFonts w:ascii="Arial" w:hAnsi="Arial" w:cs="Arial"/>
                  <w:sz w:val="20"/>
                  <w:szCs w:val="20"/>
                </w:rPr>
                <w:t>0.8</w:t>
              </w:r>
            </w:ins>
            <w:del w:id="383"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8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F5AF98" w14:textId="20FA5427" w:rsidR="00E016D1" w:rsidRPr="009A486F" w:rsidRDefault="00E016D1" w:rsidP="00E016D1">
            <w:pPr>
              <w:widowControl/>
              <w:autoSpaceDE/>
              <w:autoSpaceDN/>
              <w:adjustRightInd/>
              <w:jc w:val="center"/>
              <w:rPr>
                <w:bCs/>
                <w:sz w:val="22"/>
                <w:szCs w:val="22"/>
              </w:rPr>
            </w:pPr>
            <w:ins w:id="385" w:author="ERCOT" w:date="2021-11-01T10:33:00Z">
              <w:r>
                <w:rPr>
                  <w:rFonts w:ascii="Arial" w:hAnsi="Arial" w:cs="Arial"/>
                  <w:sz w:val="20"/>
                  <w:szCs w:val="20"/>
                </w:rPr>
                <w:t>0.8</w:t>
              </w:r>
            </w:ins>
            <w:del w:id="386"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8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F5E2DC3" w14:textId="3E7B25AC" w:rsidR="00E016D1" w:rsidRPr="009A486F" w:rsidRDefault="00E016D1" w:rsidP="00E016D1">
            <w:pPr>
              <w:widowControl/>
              <w:autoSpaceDE/>
              <w:autoSpaceDN/>
              <w:adjustRightInd/>
              <w:jc w:val="center"/>
              <w:rPr>
                <w:bCs/>
                <w:sz w:val="22"/>
                <w:szCs w:val="22"/>
              </w:rPr>
            </w:pPr>
            <w:ins w:id="388" w:author="ERCOT" w:date="2021-11-01T10:33:00Z">
              <w:r>
                <w:rPr>
                  <w:rFonts w:ascii="Arial" w:hAnsi="Arial" w:cs="Arial"/>
                  <w:sz w:val="20"/>
                  <w:szCs w:val="20"/>
                </w:rPr>
                <w:t>0.1</w:t>
              </w:r>
            </w:ins>
            <w:del w:id="389" w:author="ERCOT" w:date="2021-11-01T09:58:00Z">
              <w:r w:rsidRPr="009A486F" w:rsidDel="000A1AF2">
                <w:rPr>
                  <w:sz w:val="22"/>
                  <w:szCs w:val="22"/>
                </w:rPr>
                <w:delText>5.1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39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B0E7FFB" w14:textId="15611898" w:rsidR="00E016D1" w:rsidRPr="009A486F" w:rsidRDefault="00E016D1" w:rsidP="00E016D1">
            <w:pPr>
              <w:widowControl/>
              <w:autoSpaceDE/>
              <w:autoSpaceDN/>
              <w:adjustRightInd/>
              <w:jc w:val="center"/>
              <w:rPr>
                <w:bCs/>
                <w:sz w:val="22"/>
                <w:szCs w:val="22"/>
              </w:rPr>
            </w:pPr>
            <w:ins w:id="391" w:author="ERCOT" w:date="2021-11-01T10:33:00Z">
              <w:r>
                <w:rPr>
                  <w:rFonts w:ascii="Arial" w:hAnsi="Arial" w:cs="Arial"/>
                  <w:sz w:val="20"/>
                  <w:szCs w:val="20"/>
                </w:rPr>
                <w:t>0.2</w:t>
              </w:r>
            </w:ins>
            <w:del w:id="392" w:author="ERCOT" w:date="2021-11-01T09:58:00Z">
              <w:r w:rsidRPr="009A486F" w:rsidDel="000A1AF2">
                <w:rPr>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50C0D6" w14:textId="48F94248" w:rsidR="00E016D1" w:rsidRPr="009A486F" w:rsidRDefault="00E016D1" w:rsidP="00E016D1">
            <w:pPr>
              <w:widowControl/>
              <w:autoSpaceDE/>
              <w:autoSpaceDN/>
              <w:adjustRightInd/>
              <w:jc w:val="center"/>
              <w:rPr>
                <w:bCs/>
                <w:sz w:val="22"/>
                <w:szCs w:val="22"/>
              </w:rPr>
            </w:pPr>
            <w:ins w:id="394" w:author="ERCOT" w:date="2021-11-01T10:33:00Z">
              <w:r>
                <w:rPr>
                  <w:rFonts w:ascii="Arial" w:hAnsi="Arial" w:cs="Arial"/>
                  <w:sz w:val="20"/>
                  <w:szCs w:val="20"/>
                </w:rPr>
                <w:t>0.4</w:t>
              </w:r>
            </w:ins>
            <w:del w:id="395"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02A6F1" w14:textId="1D708D70" w:rsidR="00E016D1" w:rsidRPr="009A486F" w:rsidRDefault="00E016D1" w:rsidP="00E016D1">
            <w:pPr>
              <w:widowControl/>
              <w:autoSpaceDE/>
              <w:autoSpaceDN/>
              <w:adjustRightInd/>
              <w:jc w:val="center"/>
              <w:rPr>
                <w:bCs/>
                <w:sz w:val="22"/>
                <w:szCs w:val="22"/>
              </w:rPr>
            </w:pPr>
            <w:ins w:id="397" w:author="ERCOT" w:date="2021-11-01T10:33:00Z">
              <w:r>
                <w:rPr>
                  <w:rFonts w:ascii="Arial" w:hAnsi="Arial" w:cs="Arial"/>
                  <w:sz w:val="20"/>
                  <w:szCs w:val="20"/>
                </w:rPr>
                <w:t>0.0</w:t>
              </w:r>
            </w:ins>
            <w:del w:id="398"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3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CB0CD2" w14:textId="01EECDE5" w:rsidR="00E016D1" w:rsidRPr="009A486F" w:rsidRDefault="00E016D1" w:rsidP="00E016D1">
            <w:pPr>
              <w:widowControl/>
              <w:autoSpaceDE/>
              <w:autoSpaceDN/>
              <w:adjustRightInd/>
              <w:jc w:val="center"/>
              <w:rPr>
                <w:bCs/>
                <w:sz w:val="22"/>
                <w:szCs w:val="22"/>
              </w:rPr>
            </w:pPr>
            <w:ins w:id="400" w:author="ERCOT" w:date="2021-11-01T10:33:00Z">
              <w:r>
                <w:rPr>
                  <w:rFonts w:ascii="Arial" w:hAnsi="Arial" w:cs="Arial"/>
                  <w:sz w:val="20"/>
                  <w:szCs w:val="20"/>
                </w:rPr>
                <w:t>0.3</w:t>
              </w:r>
            </w:ins>
            <w:del w:id="401" w:author="ERCOT" w:date="2021-11-01T09:58:00Z">
              <w:r w:rsidRPr="009A486F" w:rsidDel="000A1AF2">
                <w:rPr>
                  <w:sz w:val="22"/>
                  <w:szCs w:val="22"/>
                </w:rPr>
                <w:delText>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0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3B7A0A4" w14:textId="415D7341" w:rsidR="00E016D1" w:rsidRPr="009A486F" w:rsidRDefault="00E016D1" w:rsidP="00E016D1">
            <w:pPr>
              <w:widowControl/>
              <w:autoSpaceDE/>
              <w:autoSpaceDN/>
              <w:adjustRightInd/>
              <w:jc w:val="center"/>
              <w:rPr>
                <w:bCs/>
                <w:sz w:val="22"/>
                <w:szCs w:val="22"/>
              </w:rPr>
            </w:pPr>
            <w:ins w:id="403" w:author="ERCOT" w:date="2021-11-01T10:33:00Z">
              <w:r>
                <w:rPr>
                  <w:rFonts w:ascii="Arial" w:hAnsi="Arial" w:cs="Arial"/>
                  <w:sz w:val="20"/>
                  <w:szCs w:val="20"/>
                </w:rPr>
                <w:t>0.1</w:t>
              </w:r>
            </w:ins>
            <w:del w:id="404" w:author="ERCOT" w:date="2021-11-01T09:58:00Z">
              <w:r w:rsidRPr="009A486F" w:rsidDel="000A1AF2">
                <w:rPr>
                  <w:sz w:val="22"/>
                  <w:szCs w:val="22"/>
                </w:rPr>
                <w:delText>1.3</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40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169AA7F2" w14:textId="391B4CC6" w:rsidR="00E016D1" w:rsidRPr="009A486F" w:rsidRDefault="00E016D1" w:rsidP="00E016D1">
            <w:pPr>
              <w:widowControl/>
              <w:autoSpaceDE/>
              <w:autoSpaceDN/>
              <w:adjustRightInd/>
              <w:jc w:val="center"/>
              <w:rPr>
                <w:bCs/>
                <w:sz w:val="22"/>
                <w:szCs w:val="22"/>
              </w:rPr>
            </w:pPr>
            <w:ins w:id="406" w:author="ERCOT" w:date="2021-11-01T10:33:00Z">
              <w:r>
                <w:rPr>
                  <w:rFonts w:ascii="Arial" w:hAnsi="Arial" w:cs="Arial"/>
                  <w:sz w:val="20"/>
                  <w:szCs w:val="20"/>
                </w:rPr>
                <w:t>0.2</w:t>
              </w:r>
            </w:ins>
            <w:del w:id="407" w:author="ERCOT" w:date="2021-11-01T09:58:00Z">
              <w:r w:rsidRPr="009A486F" w:rsidDel="000A1AF2">
                <w:rPr>
                  <w:sz w:val="22"/>
                  <w:szCs w:val="22"/>
                </w:rPr>
                <w:delText>2.8</w:delText>
              </w:r>
            </w:del>
          </w:p>
        </w:tc>
      </w:tr>
      <w:tr w:rsidR="00E016D1" w:rsidRPr="00CC576E" w14:paraId="4F4ACF7A"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0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0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410"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Change w:id="4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657E79" w14:textId="675D0F56" w:rsidR="00E016D1" w:rsidRPr="009A486F" w:rsidRDefault="00E016D1" w:rsidP="00E016D1">
            <w:pPr>
              <w:widowControl/>
              <w:autoSpaceDE/>
              <w:autoSpaceDN/>
              <w:adjustRightInd/>
              <w:jc w:val="center"/>
              <w:rPr>
                <w:bCs/>
                <w:sz w:val="22"/>
                <w:szCs w:val="22"/>
              </w:rPr>
            </w:pPr>
            <w:ins w:id="412" w:author="ERCOT" w:date="2021-11-01T10:33:00Z">
              <w:r>
                <w:rPr>
                  <w:rFonts w:ascii="Arial" w:hAnsi="Arial" w:cs="Arial"/>
                  <w:sz w:val="20"/>
                  <w:szCs w:val="20"/>
                </w:rPr>
                <w:t>0.0</w:t>
              </w:r>
            </w:ins>
            <w:del w:id="413" w:author="ERCOT" w:date="2021-11-01T09:58:00Z">
              <w:r w:rsidRPr="009A486F" w:rsidDel="000A1AF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B1A0AD" w14:textId="7822340D" w:rsidR="00E016D1" w:rsidRPr="009A486F" w:rsidRDefault="00E016D1" w:rsidP="00E016D1">
            <w:pPr>
              <w:widowControl/>
              <w:autoSpaceDE/>
              <w:autoSpaceDN/>
              <w:adjustRightInd/>
              <w:jc w:val="center"/>
              <w:rPr>
                <w:bCs/>
                <w:sz w:val="22"/>
                <w:szCs w:val="22"/>
              </w:rPr>
            </w:pPr>
            <w:ins w:id="415" w:author="ERCOT" w:date="2021-11-01T10:33:00Z">
              <w:r>
                <w:rPr>
                  <w:rFonts w:ascii="Arial" w:hAnsi="Arial" w:cs="Arial"/>
                  <w:sz w:val="20"/>
                  <w:szCs w:val="20"/>
                </w:rPr>
                <w:t>1.1</w:t>
              </w:r>
            </w:ins>
            <w:del w:id="416" w:author="ERCOT" w:date="2021-11-01T09:58:00Z">
              <w:r w:rsidRPr="009A486F" w:rsidDel="000A1AF2">
                <w:rPr>
                  <w:sz w:val="22"/>
                  <w:szCs w:val="22"/>
                </w:rPr>
                <w:delText>5.9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17"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6DF9F2" w14:textId="5333C072" w:rsidR="00E016D1" w:rsidRPr="009A486F" w:rsidRDefault="00E016D1" w:rsidP="00E016D1">
            <w:pPr>
              <w:widowControl/>
              <w:autoSpaceDE/>
              <w:autoSpaceDN/>
              <w:adjustRightInd/>
              <w:jc w:val="center"/>
              <w:rPr>
                <w:bCs/>
                <w:sz w:val="22"/>
                <w:szCs w:val="22"/>
              </w:rPr>
            </w:pPr>
            <w:ins w:id="418" w:author="ERCOT" w:date="2021-11-01T10:33:00Z">
              <w:r>
                <w:rPr>
                  <w:rFonts w:ascii="Arial" w:hAnsi="Arial" w:cs="Arial"/>
                  <w:sz w:val="20"/>
                  <w:szCs w:val="20"/>
                </w:rPr>
                <w:t>1.5</w:t>
              </w:r>
            </w:ins>
            <w:del w:id="419" w:author="ERCOT" w:date="2021-11-01T09:58:00Z">
              <w:r w:rsidRPr="009A486F" w:rsidDel="000A1AF2">
                <w:rPr>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1A7E5F" w14:textId="036ABAA5" w:rsidR="00E016D1" w:rsidRPr="009A486F" w:rsidRDefault="00E016D1" w:rsidP="00E016D1">
            <w:pPr>
              <w:widowControl/>
              <w:autoSpaceDE/>
              <w:autoSpaceDN/>
              <w:adjustRightInd/>
              <w:jc w:val="center"/>
              <w:rPr>
                <w:bCs/>
                <w:sz w:val="22"/>
                <w:szCs w:val="22"/>
              </w:rPr>
            </w:pPr>
            <w:ins w:id="421" w:author="ERCOT" w:date="2021-11-01T10:33:00Z">
              <w:r>
                <w:rPr>
                  <w:rFonts w:ascii="Arial" w:hAnsi="Arial" w:cs="Arial"/>
                  <w:sz w:val="20"/>
                  <w:szCs w:val="20"/>
                </w:rPr>
                <w:t>2.4</w:t>
              </w:r>
            </w:ins>
            <w:del w:id="422" w:author="ERCOT" w:date="2021-11-01T09:58:00Z">
              <w:r w:rsidRPr="009A486F" w:rsidDel="000A1AF2">
                <w:rPr>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A6EEAF7" w14:textId="30870EA1" w:rsidR="00E016D1" w:rsidRPr="009A486F" w:rsidRDefault="00E016D1" w:rsidP="00E016D1">
            <w:pPr>
              <w:widowControl/>
              <w:autoSpaceDE/>
              <w:autoSpaceDN/>
              <w:adjustRightInd/>
              <w:jc w:val="center"/>
              <w:rPr>
                <w:bCs/>
                <w:sz w:val="22"/>
                <w:szCs w:val="22"/>
              </w:rPr>
            </w:pPr>
            <w:ins w:id="424" w:author="ERCOT" w:date="2021-11-01T10:33:00Z">
              <w:r>
                <w:rPr>
                  <w:rFonts w:ascii="Arial" w:hAnsi="Arial" w:cs="Arial"/>
                  <w:sz w:val="20"/>
                  <w:szCs w:val="20"/>
                </w:rPr>
                <w:t>2.7</w:t>
              </w:r>
            </w:ins>
            <w:del w:id="425" w:author="ERCOT" w:date="2021-11-01T09:58:00Z">
              <w:r w:rsidRPr="009A486F" w:rsidDel="000A1AF2">
                <w:rPr>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38C126" w14:textId="4849034A" w:rsidR="00E016D1" w:rsidRPr="009A486F" w:rsidRDefault="00E016D1" w:rsidP="00E016D1">
            <w:pPr>
              <w:widowControl/>
              <w:autoSpaceDE/>
              <w:autoSpaceDN/>
              <w:adjustRightInd/>
              <w:jc w:val="center"/>
              <w:rPr>
                <w:bCs/>
                <w:sz w:val="22"/>
                <w:szCs w:val="22"/>
              </w:rPr>
            </w:pPr>
            <w:ins w:id="427" w:author="ERCOT" w:date="2021-11-01T10:33:00Z">
              <w:r>
                <w:rPr>
                  <w:rFonts w:ascii="Arial" w:hAnsi="Arial" w:cs="Arial"/>
                  <w:sz w:val="20"/>
                  <w:szCs w:val="20"/>
                </w:rPr>
                <w:t>3.3</w:t>
              </w:r>
            </w:ins>
            <w:del w:id="428"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2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856AA39" w14:textId="34100EB1" w:rsidR="00E016D1" w:rsidRPr="009A486F" w:rsidRDefault="00E016D1" w:rsidP="00E016D1">
            <w:pPr>
              <w:widowControl/>
              <w:autoSpaceDE/>
              <w:autoSpaceDN/>
              <w:adjustRightInd/>
              <w:jc w:val="center"/>
              <w:rPr>
                <w:bCs/>
                <w:sz w:val="22"/>
                <w:szCs w:val="22"/>
              </w:rPr>
            </w:pPr>
            <w:ins w:id="430" w:author="ERCOT" w:date="2021-11-01T10:33:00Z">
              <w:r>
                <w:rPr>
                  <w:rFonts w:ascii="Arial" w:hAnsi="Arial" w:cs="Arial"/>
                  <w:sz w:val="20"/>
                  <w:szCs w:val="20"/>
                </w:rPr>
                <w:t>3.4</w:t>
              </w:r>
            </w:ins>
            <w:del w:id="431" w:author="ERCOT" w:date="2021-11-01T09:58:00Z">
              <w:r w:rsidRPr="009A486F" w:rsidDel="000A1AF2">
                <w:rPr>
                  <w:sz w:val="22"/>
                  <w:szCs w:val="22"/>
                </w:rPr>
                <w:delText>6.2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3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FCCF0E5" w14:textId="671069D9" w:rsidR="00E016D1" w:rsidRPr="009A486F" w:rsidRDefault="00E016D1" w:rsidP="00E016D1">
            <w:pPr>
              <w:widowControl/>
              <w:autoSpaceDE/>
              <w:autoSpaceDN/>
              <w:adjustRightInd/>
              <w:jc w:val="center"/>
              <w:rPr>
                <w:bCs/>
                <w:sz w:val="22"/>
                <w:szCs w:val="22"/>
              </w:rPr>
            </w:pPr>
            <w:ins w:id="433" w:author="ERCOT" w:date="2021-11-01T10:33:00Z">
              <w:r>
                <w:rPr>
                  <w:rFonts w:ascii="Arial" w:hAnsi="Arial" w:cs="Arial"/>
                  <w:sz w:val="20"/>
                  <w:szCs w:val="20"/>
                </w:rPr>
                <w:t>5.9</w:t>
              </w:r>
            </w:ins>
            <w:del w:id="434" w:author="ERCOT" w:date="2021-11-01T09:58:00Z">
              <w:r w:rsidRPr="009A486F" w:rsidDel="000A1AF2">
                <w:rPr>
                  <w:sz w:val="22"/>
                  <w:szCs w:val="22"/>
                </w:rPr>
                <w:delText>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427720" w14:textId="7BB9A9F5" w:rsidR="00E016D1" w:rsidRPr="009A486F" w:rsidRDefault="00E016D1" w:rsidP="00E016D1">
            <w:pPr>
              <w:widowControl/>
              <w:autoSpaceDE/>
              <w:autoSpaceDN/>
              <w:adjustRightInd/>
              <w:jc w:val="center"/>
              <w:rPr>
                <w:bCs/>
                <w:sz w:val="22"/>
                <w:szCs w:val="22"/>
              </w:rPr>
            </w:pPr>
            <w:ins w:id="436" w:author="ERCOT" w:date="2021-11-01T10:33:00Z">
              <w:r>
                <w:rPr>
                  <w:rFonts w:ascii="Arial" w:hAnsi="Arial" w:cs="Arial"/>
                  <w:sz w:val="20"/>
                  <w:szCs w:val="20"/>
                </w:rPr>
                <w:t>3.3</w:t>
              </w:r>
            </w:ins>
            <w:del w:id="437"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3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E1033B" w14:textId="1CBA0D13" w:rsidR="00E016D1" w:rsidRPr="009A486F" w:rsidRDefault="00E016D1" w:rsidP="00E016D1">
            <w:pPr>
              <w:widowControl/>
              <w:autoSpaceDE/>
              <w:autoSpaceDN/>
              <w:adjustRightInd/>
              <w:jc w:val="center"/>
              <w:rPr>
                <w:bCs/>
                <w:sz w:val="22"/>
                <w:szCs w:val="22"/>
              </w:rPr>
            </w:pPr>
            <w:ins w:id="439" w:author="ERCOT" w:date="2021-11-01T10:33:00Z">
              <w:r>
                <w:rPr>
                  <w:rFonts w:ascii="Arial" w:hAnsi="Arial" w:cs="Arial"/>
                  <w:sz w:val="20"/>
                  <w:szCs w:val="20"/>
                </w:rPr>
                <w:t>1.9</w:t>
              </w:r>
            </w:ins>
            <w:del w:id="440" w:author="ERCOT" w:date="2021-11-01T09:58:00Z">
              <w:r w:rsidRPr="009A486F" w:rsidDel="000A1AF2">
                <w:rPr>
                  <w:sz w:val="22"/>
                  <w:szCs w:val="22"/>
                </w:rPr>
                <w:delText>3.7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4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45CAF9" w14:textId="28944920" w:rsidR="00E016D1" w:rsidRPr="009A486F" w:rsidRDefault="00E016D1" w:rsidP="00E016D1">
            <w:pPr>
              <w:widowControl/>
              <w:autoSpaceDE/>
              <w:autoSpaceDN/>
              <w:adjustRightInd/>
              <w:jc w:val="center"/>
              <w:rPr>
                <w:bCs/>
                <w:sz w:val="22"/>
                <w:szCs w:val="22"/>
              </w:rPr>
            </w:pPr>
            <w:ins w:id="442" w:author="ERCOT" w:date="2021-11-01T10:33:00Z">
              <w:r>
                <w:rPr>
                  <w:rFonts w:ascii="Arial" w:hAnsi="Arial" w:cs="Arial"/>
                  <w:sz w:val="20"/>
                  <w:szCs w:val="20"/>
                </w:rPr>
                <w:t>4.5</w:t>
              </w:r>
            </w:ins>
            <w:del w:id="443" w:author="ERCOT" w:date="2021-11-01T09:58:00Z">
              <w:r w:rsidRPr="009A486F" w:rsidDel="000A1AF2">
                <w:rPr>
                  <w:sz w:val="22"/>
                  <w:szCs w:val="22"/>
                </w:rPr>
                <w:delText>5.7</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44"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B887273" w14:textId="5BC62571" w:rsidR="00E016D1" w:rsidRPr="009A486F" w:rsidRDefault="00E016D1" w:rsidP="00E016D1">
            <w:pPr>
              <w:widowControl/>
              <w:autoSpaceDE/>
              <w:autoSpaceDN/>
              <w:adjustRightInd/>
              <w:jc w:val="center"/>
              <w:rPr>
                <w:bCs/>
                <w:sz w:val="22"/>
                <w:szCs w:val="22"/>
              </w:rPr>
            </w:pPr>
            <w:ins w:id="445" w:author="ERCOT" w:date="2021-11-01T10:33:00Z">
              <w:r>
                <w:rPr>
                  <w:rFonts w:ascii="Arial" w:hAnsi="Arial" w:cs="Arial"/>
                  <w:sz w:val="20"/>
                  <w:szCs w:val="20"/>
                </w:rPr>
                <w:t>5.0</w:t>
              </w:r>
            </w:ins>
            <w:del w:id="446" w:author="ERCOT" w:date="2021-11-01T09:58:00Z">
              <w:r w:rsidRPr="009A486F" w:rsidDel="000A1AF2">
                <w:rPr>
                  <w:sz w:val="22"/>
                  <w:szCs w:val="22"/>
                </w:rPr>
                <w:delText>1.4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4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C9B5DE7" w14:textId="5B975191" w:rsidR="00E016D1" w:rsidRPr="009A486F" w:rsidRDefault="00E016D1" w:rsidP="00E016D1">
            <w:pPr>
              <w:widowControl/>
              <w:autoSpaceDE/>
              <w:autoSpaceDN/>
              <w:adjustRightInd/>
              <w:jc w:val="center"/>
              <w:rPr>
                <w:bCs/>
                <w:sz w:val="22"/>
                <w:szCs w:val="22"/>
              </w:rPr>
            </w:pPr>
            <w:ins w:id="448" w:author="ERCOT" w:date="2021-11-01T10:33:00Z">
              <w:r>
                <w:rPr>
                  <w:rFonts w:ascii="Arial" w:hAnsi="Arial" w:cs="Arial"/>
                  <w:sz w:val="20"/>
                  <w:szCs w:val="20"/>
                </w:rPr>
                <w:t>3.4</w:t>
              </w:r>
            </w:ins>
            <w:del w:id="449"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6E1C44" w14:textId="572108A2" w:rsidR="00E016D1" w:rsidRPr="009A486F" w:rsidRDefault="00E016D1" w:rsidP="00E016D1">
            <w:pPr>
              <w:widowControl/>
              <w:autoSpaceDE/>
              <w:autoSpaceDN/>
              <w:adjustRightInd/>
              <w:jc w:val="center"/>
              <w:rPr>
                <w:bCs/>
                <w:sz w:val="22"/>
                <w:szCs w:val="22"/>
              </w:rPr>
            </w:pPr>
            <w:ins w:id="451" w:author="ERCOT" w:date="2021-11-01T10:33:00Z">
              <w:r>
                <w:rPr>
                  <w:rFonts w:ascii="Arial" w:hAnsi="Arial" w:cs="Arial"/>
                  <w:sz w:val="20"/>
                  <w:szCs w:val="20"/>
                </w:rPr>
                <w:t>1.9</w:t>
              </w:r>
            </w:ins>
            <w:del w:id="452"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E3F4320" w14:textId="29550A57" w:rsidR="00E016D1" w:rsidRPr="009A486F" w:rsidRDefault="00E016D1" w:rsidP="00E016D1">
            <w:pPr>
              <w:widowControl/>
              <w:autoSpaceDE/>
              <w:autoSpaceDN/>
              <w:adjustRightInd/>
              <w:jc w:val="center"/>
              <w:rPr>
                <w:bCs/>
                <w:sz w:val="22"/>
                <w:szCs w:val="22"/>
              </w:rPr>
            </w:pPr>
            <w:ins w:id="454" w:author="ERCOT" w:date="2021-11-01T10:33:00Z">
              <w:r>
                <w:rPr>
                  <w:rFonts w:ascii="Arial" w:hAnsi="Arial" w:cs="Arial"/>
                  <w:sz w:val="20"/>
                  <w:szCs w:val="20"/>
                </w:rPr>
                <w:t>0.8</w:t>
              </w:r>
            </w:ins>
            <w:del w:id="455"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6"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BFF2E71" w14:textId="3E7A7D21" w:rsidR="00E016D1" w:rsidRPr="009A486F" w:rsidRDefault="00E016D1" w:rsidP="00E016D1">
            <w:pPr>
              <w:widowControl/>
              <w:autoSpaceDE/>
              <w:autoSpaceDN/>
              <w:adjustRightInd/>
              <w:jc w:val="center"/>
              <w:rPr>
                <w:bCs/>
                <w:sz w:val="22"/>
                <w:szCs w:val="22"/>
              </w:rPr>
            </w:pPr>
            <w:ins w:id="457" w:author="ERCOT" w:date="2021-11-01T10:33:00Z">
              <w:r>
                <w:rPr>
                  <w:rFonts w:ascii="Arial" w:hAnsi="Arial" w:cs="Arial"/>
                  <w:sz w:val="20"/>
                  <w:szCs w:val="20"/>
                </w:rPr>
                <w:t>0.5</w:t>
              </w:r>
            </w:ins>
            <w:del w:id="458"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5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A57CCA" w14:textId="7C1F2670" w:rsidR="00E016D1" w:rsidRPr="009A486F" w:rsidRDefault="00E016D1" w:rsidP="00E016D1">
            <w:pPr>
              <w:widowControl/>
              <w:autoSpaceDE/>
              <w:autoSpaceDN/>
              <w:adjustRightInd/>
              <w:jc w:val="center"/>
              <w:rPr>
                <w:bCs/>
                <w:sz w:val="22"/>
                <w:szCs w:val="22"/>
              </w:rPr>
            </w:pPr>
            <w:ins w:id="460" w:author="ERCOT" w:date="2021-11-01T10:33:00Z">
              <w:r>
                <w:rPr>
                  <w:rFonts w:ascii="Arial" w:hAnsi="Arial" w:cs="Arial"/>
                  <w:sz w:val="20"/>
                  <w:szCs w:val="20"/>
                </w:rPr>
                <w:t>0.3</w:t>
              </w:r>
            </w:ins>
            <w:del w:id="461" w:author="ERCOT" w:date="2021-11-01T09:58:00Z">
              <w:r w:rsidRPr="009A486F" w:rsidDel="000A1AF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6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2B1461F" w14:textId="52129384" w:rsidR="00E016D1" w:rsidRPr="009A486F" w:rsidRDefault="00E016D1" w:rsidP="00E016D1">
            <w:pPr>
              <w:widowControl/>
              <w:autoSpaceDE/>
              <w:autoSpaceDN/>
              <w:adjustRightInd/>
              <w:jc w:val="center"/>
              <w:rPr>
                <w:bCs/>
                <w:sz w:val="22"/>
                <w:szCs w:val="22"/>
              </w:rPr>
            </w:pPr>
            <w:ins w:id="463" w:author="ERCOT" w:date="2021-11-01T10:33:00Z">
              <w:r>
                <w:rPr>
                  <w:rFonts w:ascii="Arial" w:hAnsi="Arial" w:cs="Arial"/>
                  <w:sz w:val="20"/>
                  <w:szCs w:val="20"/>
                </w:rPr>
                <w:t>-0.1</w:t>
              </w:r>
            </w:ins>
            <w:del w:id="464" w:author="ERCOT" w:date="2021-11-01T09:58:00Z">
              <w:r w:rsidRPr="009A486F" w:rsidDel="000A1AF2">
                <w:rPr>
                  <w:sz w:val="22"/>
                  <w:szCs w:val="22"/>
                </w:rPr>
                <w:delText>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6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5DBECF3" w14:textId="2DB22079" w:rsidR="00E016D1" w:rsidRPr="009A486F" w:rsidRDefault="00E016D1" w:rsidP="00E016D1">
            <w:pPr>
              <w:widowControl/>
              <w:autoSpaceDE/>
              <w:autoSpaceDN/>
              <w:adjustRightInd/>
              <w:jc w:val="center"/>
              <w:rPr>
                <w:bCs/>
                <w:sz w:val="22"/>
                <w:szCs w:val="22"/>
              </w:rPr>
            </w:pPr>
            <w:ins w:id="466" w:author="ERCOT" w:date="2021-11-01T10:33:00Z">
              <w:r>
                <w:rPr>
                  <w:rFonts w:ascii="Arial" w:hAnsi="Arial" w:cs="Arial"/>
                  <w:sz w:val="20"/>
                  <w:szCs w:val="20"/>
                </w:rPr>
                <w:t>-0.2</w:t>
              </w:r>
            </w:ins>
            <w:del w:id="467"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6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11E1061" w14:textId="25947C8E" w:rsidR="00E016D1" w:rsidRPr="009A486F" w:rsidRDefault="00E016D1" w:rsidP="00E016D1">
            <w:pPr>
              <w:widowControl/>
              <w:autoSpaceDE/>
              <w:autoSpaceDN/>
              <w:adjustRightInd/>
              <w:jc w:val="center"/>
              <w:rPr>
                <w:bCs/>
                <w:sz w:val="22"/>
                <w:szCs w:val="22"/>
              </w:rPr>
            </w:pPr>
            <w:ins w:id="469" w:author="ERCOT" w:date="2021-11-01T10:33:00Z">
              <w:r>
                <w:rPr>
                  <w:rFonts w:ascii="Arial" w:hAnsi="Arial" w:cs="Arial"/>
                  <w:sz w:val="20"/>
                  <w:szCs w:val="20"/>
                </w:rPr>
                <w:t>0.2</w:t>
              </w:r>
            </w:ins>
            <w:del w:id="470"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671482" w14:textId="4C7B08B6" w:rsidR="00E016D1" w:rsidRPr="009A486F" w:rsidRDefault="00E016D1" w:rsidP="00E016D1">
            <w:pPr>
              <w:widowControl/>
              <w:autoSpaceDE/>
              <w:autoSpaceDN/>
              <w:adjustRightInd/>
              <w:jc w:val="center"/>
              <w:rPr>
                <w:bCs/>
                <w:sz w:val="22"/>
                <w:szCs w:val="22"/>
              </w:rPr>
            </w:pPr>
            <w:ins w:id="472" w:author="ERCOT" w:date="2021-11-01T10:33:00Z">
              <w:r>
                <w:rPr>
                  <w:rFonts w:ascii="Arial" w:hAnsi="Arial" w:cs="Arial"/>
                  <w:sz w:val="20"/>
                  <w:szCs w:val="20"/>
                </w:rPr>
                <w:t>0.6</w:t>
              </w:r>
            </w:ins>
            <w:del w:id="473"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28A8CB5" w14:textId="2709FFA4" w:rsidR="00E016D1" w:rsidRPr="009A486F" w:rsidRDefault="00E016D1" w:rsidP="00E016D1">
            <w:pPr>
              <w:widowControl/>
              <w:autoSpaceDE/>
              <w:autoSpaceDN/>
              <w:adjustRightInd/>
              <w:jc w:val="center"/>
              <w:rPr>
                <w:bCs/>
                <w:sz w:val="22"/>
                <w:szCs w:val="22"/>
              </w:rPr>
            </w:pPr>
            <w:ins w:id="475" w:author="ERCOT" w:date="2021-11-01T10:33:00Z">
              <w:r>
                <w:rPr>
                  <w:rFonts w:ascii="Arial" w:hAnsi="Arial" w:cs="Arial"/>
                  <w:sz w:val="20"/>
                  <w:szCs w:val="20"/>
                </w:rPr>
                <w:t>0.1</w:t>
              </w:r>
            </w:ins>
            <w:del w:id="476"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7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44A82F" w14:textId="45A10208" w:rsidR="00E016D1" w:rsidRPr="009A486F" w:rsidRDefault="00E016D1" w:rsidP="00E016D1">
            <w:pPr>
              <w:widowControl/>
              <w:autoSpaceDE/>
              <w:autoSpaceDN/>
              <w:adjustRightInd/>
              <w:jc w:val="center"/>
              <w:rPr>
                <w:bCs/>
                <w:sz w:val="22"/>
                <w:szCs w:val="22"/>
              </w:rPr>
            </w:pPr>
            <w:ins w:id="478" w:author="ERCOT" w:date="2021-11-01T10:33:00Z">
              <w:r>
                <w:rPr>
                  <w:rFonts w:ascii="Arial" w:hAnsi="Arial" w:cs="Arial"/>
                  <w:sz w:val="20"/>
                  <w:szCs w:val="20"/>
                </w:rPr>
                <w:t>0.0</w:t>
              </w:r>
            </w:ins>
            <w:del w:id="479" w:author="ERCOT" w:date="2021-11-01T09:58:00Z">
              <w:r w:rsidRPr="009A486F" w:rsidDel="000A1AF2">
                <w:rPr>
                  <w:sz w:val="22"/>
                  <w:szCs w:val="22"/>
                </w:rPr>
                <w:delText>2.7</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480"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CF50843" w14:textId="4CD7C35F" w:rsidR="00E016D1" w:rsidRPr="009A486F" w:rsidRDefault="00E016D1" w:rsidP="00E016D1">
            <w:pPr>
              <w:widowControl/>
              <w:autoSpaceDE/>
              <w:autoSpaceDN/>
              <w:adjustRightInd/>
              <w:jc w:val="center"/>
              <w:rPr>
                <w:bCs/>
                <w:sz w:val="22"/>
                <w:szCs w:val="22"/>
              </w:rPr>
            </w:pPr>
            <w:ins w:id="481" w:author="ERCOT" w:date="2021-11-01T10:33:00Z">
              <w:r>
                <w:rPr>
                  <w:rFonts w:ascii="Arial" w:hAnsi="Arial" w:cs="Arial"/>
                  <w:sz w:val="20"/>
                  <w:szCs w:val="20"/>
                </w:rPr>
                <w:t>0.0</w:t>
              </w:r>
            </w:ins>
            <w:del w:id="482" w:author="ERCOT" w:date="2021-11-01T09:58:00Z">
              <w:r w:rsidRPr="009A486F" w:rsidDel="000A1AF2">
                <w:rPr>
                  <w:sz w:val="22"/>
                  <w:szCs w:val="22"/>
                </w:rPr>
                <w:delText>6.7</w:delText>
              </w:r>
            </w:del>
          </w:p>
        </w:tc>
      </w:tr>
      <w:tr w:rsidR="00E016D1" w:rsidRPr="00CC576E" w14:paraId="4B7AA221"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48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48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48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Change w:id="4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B9062F" w14:textId="0C6F04E2" w:rsidR="00E016D1" w:rsidRPr="009A486F" w:rsidRDefault="00E016D1" w:rsidP="00E016D1">
            <w:pPr>
              <w:widowControl/>
              <w:autoSpaceDE/>
              <w:autoSpaceDN/>
              <w:adjustRightInd/>
              <w:jc w:val="center"/>
              <w:rPr>
                <w:bCs/>
                <w:sz w:val="22"/>
                <w:szCs w:val="22"/>
              </w:rPr>
            </w:pPr>
            <w:ins w:id="487" w:author="ERCOT" w:date="2021-11-01T10:33:00Z">
              <w:r>
                <w:rPr>
                  <w:rFonts w:ascii="Arial" w:hAnsi="Arial" w:cs="Arial"/>
                  <w:sz w:val="20"/>
                  <w:szCs w:val="20"/>
                </w:rPr>
                <w:t>0.1</w:t>
              </w:r>
            </w:ins>
            <w:del w:id="488"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2EF16B" w14:textId="1A1AFEC3" w:rsidR="00E016D1" w:rsidRPr="009A486F" w:rsidRDefault="00E016D1" w:rsidP="00E016D1">
            <w:pPr>
              <w:widowControl/>
              <w:autoSpaceDE/>
              <w:autoSpaceDN/>
              <w:adjustRightInd/>
              <w:jc w:val="center"/>
              <w:rPr>
                <w:bCs/>
                <w:sz w:val="22"/>
                <w:szCs w:val="22"/>
              </w:rPr>
            </w:pPr>
            <w:ins w:id="490" w:author="ERCOT" w:date="2021-11-01T10:33:00Z">
              <w:r>
                <w:rPr>
                  <w:rFonts w:ascii="Arial" w:hAnsi="Arial" w:cs="Arial"/>
                  <w:sz w:val="20"/>
                  <w:szCs w:val="20"/>
                </w:rPr>
                <w:t>1.1</w:t>
              </w:r>
            </w:ins>
            <w:del w:id="491" w:author="ERCOT" w:date="2021-11-01T09:58:00Z">
              <w:r w:rsidRPr="009A486F" w:rsidDel="000A1AF2">
                <w:rPr>
                  <w:sz w:val="22"/>
                  <w:szCs w:val="22"/>
                </w:rPr>
                <w:delText>3.2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49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F0867E" w14:textId="18AC3C35" w:rsidR="00E016D1" w:rsidRPr="009A486F" w:rsidRDefault="00E016D1" w:rsidP="00E016D1">
            <w:pPr>
              <w:widowControl/>
              <w:autoSpaceDE/>
              <w:autoSpaceDN/>
              <w:adjustRightInd/>
              <w:jc w:val="center"/>
              <w:rPr>
                <w:bCs/>
                <w:sz w:val="22"/>
                <w:szCs w:val="22"/>
              </w:rPr>
            </w:pPr>
            <w:ins w:id="493" w:author="ERCOT" w:date="2021-11-01T10:33:00Z">
              <w:r>
                <w:rPr>
                  <w:rFonts w:ascii="Arial" w:hAnsi="Arial" w:cs="Arial"/>
                  <w:sz w:val="20"/>
                  <w:szCs w:val="20"/>
                </w:rPr>
                <w:t>2.0</w:t>
              </w:r>
            </w:ins>
            <w:del w:id="494"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9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A644EF1" w14:textId="228E8E07" w:rsidR="00E016D1" w:rsidRPr="009A486F" w:rsidRDefault="00E016D1" w:rsidP="00E016D1">
            <w:pPr>
              <w:widowControl/>
              <w:autoSpaceDE/>
              <w:autoSpaceDN/>
              <w:adjustRightInd/>
              <w:jc w:val="center"/>
              <w:rPr>
                <w:bCs/>
                <w:sz w:val="22"/>
                <w:szCs w:val="22"/>
              </w:rPr>
            </w:pPr>
            <w:ins w:id="496" w:author="ERCOT" w:date="2021-11-01T10:33:00Z">
              <w:r>
                <w:rPr>
                  <w:rFonts w:ascii="Arial" w:hAnsi="Arial" w:cs="Arial"/>
                  <w:sz w:val="20"/>
                  <w:szCs w:val="20"/>
                </w:rPr>
                <w:t>2.6</w:t>
              </w:r>
            </w:ins>
            <w:del w:id="497"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49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352BC0" w14:textId="51EB750A" w:rsidR="00E016D1" w:rsidRPr="009A486F" w:rsidRDefault="00E016D1" w:rsidP="00E016D1">
            <w:pPr>
              <w:widowControl/>
              <w:autoSpaceDE/>
              <w:autoSpaceDN/>
              <w:adjustRightInd/>
              <w:jc w:val="center"/>
              <w:rPr>
                <w:bCs/>
                <w:sz w:val="22"/>
                <w:szCs w:val="22"/>
              </w:rPr>
            </w:pPr>
            <w:ins w:id="499" w:author="ERCOT" w:date="2021-11-01T10:33:00Z">
              <w:r>
                <w:rPr>
                  <w:rFonts w:ascii="Arial" w:hAnsi="Arial" w:cs="Arial"/>
                  <w:sz w:val="20"/>
                  <w:szCs w:val="20"/>
                </w:rPr>
                <w:t>2.8</w:t>
              </w:r>
            </w:ins>
            <w:del w:id="500"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3DC2111" w14:textId="50F5D9F2" w:rsidR="00E016D1" w:rsidRPr="009A486F" w:rsidRDefault="00E016D1" w:rsidP="00E016D1">
            <w:pPr>
              <w:widowControl/>
              <w:autoSpaceDE/>
              <w:autoSpaceDN/>
              <w:adjustRightInd/>
              <w:jc w:val="center"/>
              <w:rPr>
                <w:bCs/>
                <w:sz w:val="22"/>
                <w:szCs w:val="22"/>
              </w:rPr>
            </w:pPr>
            <w:ins w:id="502" w:author="ERCOT" w:date="2021-11-01T10:33:00Z">
              <w:r>
                <w:rPr>
                  <w:rFonts w:ascii="Arial" w:hAnsi="Arial" w:cs="Arial"/>
                  <w:sz w:val="20"/>
                  <w:szCs w:val="20"/>
                </w:rPr>
                <w:t>3.2</w:t>
              </w:r>
            </w:ins>
            <w:del w:id="503"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EED6B7C" w14:textId="02B7068A" w:rsidR="00E016D1" w:rsidRPr="009A486F" w:rsidRDefault="00E016D1" w:rsidP="00E016D1">
            <w:pPr>
              <w:widowControl/>
              <w:autoSpaceDE/>
              <w:autoSpaceDN/>
              <w:adjustRightInd/>
              <w:jc w:val="center"/>
              <w:rPr>
                <w:bCs/>
                <w:sz w:val="22"/>
                <w:szCs w:val="22"/>
              </w:rPr>
            </w:pPr>
            <w:ins w:id="505" w:author="ERCOT" w:date="2021-11-01T10:33:00Z">
              <w:r>
                <w:rPr>
                  <w:rFonts w:ascii="Arial" w:hAnsi="Arial" w:cs="Arial"/>
                  <w:sz w:val="20"/>
                  <w:szCs w:val="20"/>
                </w:rPr>
                <w:t>3.4</w:t>
              </w:r>
            </w:ins>
            <w:del w:id="506" w:author="ERCOT" w:date="2021-11-01T09:58:00Z">
              <w:r w:rsidRPr="009A486F" w:rsidDel="000A1AF2">
                <w:rPr>
                  <w:sz w:val="22"/>
                  <w:szCs w:val="22"/>
                </w:rPr>
                <w:delText>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0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5413384" w14:textId="428285A5" w:rsidR="00E016D1" w:rsidRPr="009A486F" w:rsidRDefault="00E016D1" w:rsidP="00E016D1">
            <w:pPr>
              <w:widowControl/>
              <w:autoSpaceDE/>
              <w:autoSpaceDN/>
              <w:adjustRightInd/>
              <w:jc w:val="center"/>
              <w:rPr>
                <w:bCs/>
                <w:sz w:val="22"/>
                <w:szCs w:val="22"/>
              </w:rPr>
            </w:pPr>
            <w:ins w:id="508" w:author="ERCOT" w:date="2021-11-01T10:33:00Z">
              <w:r>
                <w:rPr>
                  <w:rFonts w:ascii="Arial" w:hAnsi="Arial" w:cs="Arial"/>
                  <w:sz w:val="20"/>
                  <w:szCs w:val="20"/>
                </w:rPr>
                <w:t>5.5</w:t>
              </w:r>
            </w:ins>
            <w:del w:id="509" w:author="ERCOT" w:date="2021-11-01T09:58:00Z">
              <w:r w:rsidRPr="009A486F" w:rsidDel="000A1AF2">
                <w:rPr>
                  <w:sz w:val="22"/>
                  <w:szCs w:val="22"/>
                </w:rPr>
                <w:delText>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61FCAA" w14:textId="244DD68C" w:rsidR="00E016D1" w:rsidRPr="009A486F" w:rsidRDefault="00E016D1" w:rsidP="00E016D1">
            <w:pPr>
              <w:widowControl/>
              <w:autoSpaceDE/>
              <w:autoSpaceDN/>
              <w:adjustRightInd/>
              <w:jc w:val="center"/>
              <w:rPr>
                <w:bCs/>
                <w:sz w:val="22"/>
                <w:szCs w:val="22"/>
              </w:rPr>
            </w:pPr>
            <w:ins w:id="511" w:author="ERCOT" w:date="2021-11-01T10:33:00Z">
              <w:r>
                <w:rPr>
                  <w:rFonts w:ascii="Arial" w:hAnsi="Arial" w:cs="Arial"/>
                  <w:sz w:val="20"/>
                  <w:szCs w:val="20"/>
                </w:rPr>
                <w:t>3.2</w:t>
              </w:r>
            </w:ins>
            <w:del w:id="512"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726B198" w14:textId="592C8DE7" w:rsidR="00E016D1" w:rsidRPr="009A486F" w:rsidRDefault="00E016D1" w:rsidP="00E016D1">
            <w:pPr>
              <w:widowControl/>
              <w:autoSpaceDE/>
              <w:autoSpaceDN/>
              <w:adjustRightInd/>
              <w:jc w:val="center"/>
              <w:rPr>
                <w:bCs/>
                <w:sz w:val="22"/>
                <w:szCs w:val="22"/>
              </w:rPr>
            </w:pPr>
            <w:ins w:id="514" w:author="ERCOT" w:date="2021-11-01T10:33:00Z">
              <w:r>
                <w:rPr>
                  <w:rFonts w:ascii="Arial" w:hAnsi="Arial" w:cs="Arial"/>
                  <w:sz w:val="20"/>
                  <w:szCs w:val="20"/>
                </w:rPr>
                <w:t>2.2</w:t>
              </w:r>
            </w:ins>
            <w:del w:id="515" w:author="ERCOT" w:date="2021-11-01T09:58:00Z">
              <w:r w:rsidRPr="009A486F" w:rsidDel="000A1AF2">
                <w:rPr>
                  <w:sz w:val="22"/>
                  <w:szCs w:val="22"/>
                </w:rPr>
                <w:delText>3.2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1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277D1AA" w14:textId="1D4CB6FA" w:rsidR="00E016D1" w:rsidRPr="009A486F" w:rsidRDefault="00E016D1" w:rsidP="00E016D1">
            <w:pPr>
              <w:widowControl/>
              <w:autoSpaceDE/>
              <w:autoSpaceDN/>
              <w:adjustRightInd/>
              <w:jc w:val="center"/>
              <w:rPr>
                <w:bCs/>
                <w:sz w:val="22"/>
                <w:szCs w:val="22"/>
              </w:rPr>
            </w:pPr>
            <w:ins w:id="517" w:author="ERCOT" w:date="2021-11-01T10:33:00Z">
              <w:r>
                <w:rPr>
                  <w:rFonts w:ascii="Arial" w:hAnsi="Arial" w:cs="Arial"/>
                  <w:sz w:val="20"/>
                  <w:szCs w:val="20"/>
                </w:rPr>
                <w:t>4.4</w:t>
              </w:r>
            </w:ins>
            <w:del w:id="518" w:author="ERCOT" w:date="2021-11-01T09:58:00Z">
              <w:r w:rsidRPr="009A486F" w:rsidDel="000A1AF2">
                <w:rPr>
                  <w:sz w:val="22"/>
                  <w:szCs w:val="22"/>
                </w:rPr>
                <w:delText>6.8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1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9B323A4" w14:textId="2314696B" w:rsidR="00E016D1" w:rsidRPr="009A486F" w:rsidRDefault="00E016D1" w:rsidP="00E016D1">
            <w:pPr>
              <w:widowControl/>
              <w:autoSpaceDE/>
              <w:autoSpaceDN/>
              <w:adjustRightInd/>
              <w:jc w:val="center"/>
              <w:rPr>
                <w:bCs/>
                <w:sz w:val="22"/>
                <w:szCs w:val="22"/>
              </w:rPr>
            </w:pPr>
            <w:ins w:id="520" w:author="ERCOT" w:date="2021-11-01T10:33:00Z">
              <w:r>
                <w:rPr>
                  <w:rFonts w:ascii="Arial" w:hAnsi="Arial" w:cs="Arial"/>
                  <w:sz w:val="20"/>
                  <w:szCs w:val="20"/>
                </w:rPr>
                <w:t>4.4</w:t>
              </w:r>
            </w:ins>
            <w:del w:id="521" w:author="ERCOT" w:date="2021-11-01T09:58:00Z">
              <w:r w:rsidRPr="009A486F" w:rsidDel="000A1AF2">
                <w:rPr>
                  <w:sz w:val="22"/>
                  <w:szCs w:val="22"/>
                </w:rPr>
                <w:delText>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2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86B013E" w14:textId="611CE41E" w:rsidR="00E016D1" w:rsidRPr="009A486F" w:rsidRDefault="00E016D1" w:rsidP="00E016D1">
            <w:pPr>
              <w:widowControl/>
              <w:autoSpaceDE/>
              <w:autoSpaceDN/>
              <w:adjustRightInd/>
              <w:jc w:val="center"/>
              <w:rPr>
                <w:bCs/>
                <w:sz w:val="22"/>
                <w:szCs w:val="22"/>
              </w:rPr>
            </w:pPr>
            <w:ins w:id="523" w:author="ERCOT" w:date="2021-11-01T10:33:00Z">
              <w:r>
                <w:rPr>
                  <w:rFonts w:ascii="Arial" w:hAnsi="Arial" w:cs="Arial"/>
                  <w:sz w:val="20"/>
                  <w:szCs w:val="20"/>
                </w:rPr>
                <w:t>2.3</w:t>
              </w:r>
            </w:ins>
            <w:del w:id="524"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2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1B5B44" w14:textId="2C684038" w:rsidR="00E016D1" w:rsidRPr="009A486F" w:rsidRDefault="00E016D1" w:rsidP="00E016D1">
            <w:pPr>
              <w:widowControl/>
              <w:autoSpaceDE/>
              <w:autoSpaceDN/>
              <w:adjustRightInd/>
              <w:jc w:val="center"/>
              <w:rPr>
                <w:bCs/>
                <w:sz w:val="22"/>
                <w:szCs w:val="22"/>
              </w:rPr>
            </w:pPr>
            <w:ins w:id="526" w:author="ERCOT" w:date="2021-11-01T10:33:00Z">
              <w:r>
                <w:rPr>
                  <w:rFonts w:ascii="Arial" w:hAnsi="Arial" w:cs="Arial"/>
                  <w:sz w:val="20"/>
                  <w:szCs w:val="20"/>
                </w:rPr>
                <w:t>1.1</w:t>
              </w:r>
            </w:ins>
            <w:del w:id="527" w:author="ERCOT" w:date="2021-11-01T09:58:00Z">
              <w:r w:rsidRPr="009A486F" w:rsidDel="000A1AF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88F039" w14:textId="36747EB5" w:rsidR="00E016D1" w:rsidRPr="009A486F" w:rsidRDefault="00E016D1" w:rsidP="00E016D1">
            <w:pPr>
              <w:widowControl/>
              <w:autoSpaceDE/>
              <w:autoSpaceDN/>
              <w:adjustRightInd/>
              <w:jc w:val="center"/>
              <w:rPr>
                <w:bCs/>
                <w:sz w:val="22"/>
                <w:szCs w:val="22"/>
              </w:rPr>
            </w:pPr>
            <w:ins w:id="529" w:author="ERCOT" w:date="2021-11-01T10:33:00Z">
              <w:r>
                <w:rPr>
                  <w:rFonts w:ascii="Arial" w:hAnsi="Arial" w:cs="Arial"/>
                  <w:sz w:val="20"/>
                  <w:szCs w:val="20"/>
                </w:rPr>
                <w:t>0.6</w:t>
              </w:r>
            </w:ins>
            <w:del w:id="530"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3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074727D" w14:textId="2E2DC1D8" w:rsidR="00E016D1" w:rsidRPr="009A486F" w:rsidRDefault="00E016D1" w:rsidP="00E016D1">
            <w:pPr>
              <w:widowControl/>
              <w:autoSpaceDE/>
              <w:autoSpaceDN/>
              <w:adjustRightInd/>
              <w:jc w:val="center"/>
              <w:rPr>
                <w:bCs/>
                <w:sz w:val="22"/>
                <w:szCs w:val="22"/>
              </w:rPr>
            </w:pPr>
            <w:ins w:id="532" w:author="ERCOT" w:date="2021-11-01T10:33:00Z">
              <w:r>
                <w:rPr>
                  <w:rFonts w:ascii="Arial" w:hAnsi="Arial" w:cs="Arial"/>
                  <w:sz w:val="20"/>
                  <w:szCs w:val="20"/>
                </w:rPr>
                <w:t>0.2</w:t>
              </w:r>
            </w:ins>
            <w:del w:id="533"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3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591B4F" w14:textId="2C723803" w:rsidR="00E016D1" w:rsidRPr="009A486F" w:rsidRDefault="00E016D1" w:rsidP="00E016D1">
            <w:pPr>
              <w:widowControl/>
              <w:autoSpaceDE/>
              <w:autoSpaceDN/>
              <w:adjustRightInd/>
              <w:jc w:val="center"/>
              <w:rPr>
                <w:bCs/>
                <w:sz w:val="22"/>
                <w:szCs w:val="22"/>
              </w:rPr>
            </w:pPr>
            <w:ins w:id="535" w:author="ERCOT" w:date="2021-11-01T10:33:00Z">
              <w:r>
                <w:rPr>
                  <w:rFonts w:ascii="Arial" w:hAnsi="Arial" w:cs="Arial"/>
                  <w:sz w:val="20"/>
                  <w:szCs w:val="20"/>
                </w:rPr>
                <w:t>-0.1</w:t>
              </w:r>
            </w:ins>
            <w:del w:id="536" w:author="ERCOT" w:date="2021-11-01T09:58:00Z">
              <w:r w:rsidRPr="009A486F" w:rsidDel="000A1AF2">
                <w:rPr>
                  <w:sz w:val="22"/>
                  <w:szCs w:val="22"/>
                </w:rPr>
                <w:delText>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3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B798B86" w14:textId="34DB9BF0" w:rsidR="00E016D1" w:rsidRPr="009A486F" w:rsidRDefault="00E016D1" w:rsidP="00E016D1">
            <w:pPr>
              <w:widowControl/>
              <w:autoSpaceDE/>
              <w:autoSpaceDN/>
              <w:adjustRightInd/>
              <w:jc w:val="center"/>
              <w:rPr>
                <w:bCs/>
                <w:sz w:val="22"/>
                <w:szCs w:val="22"/>
              </w:rPr>
            </w:pPr>
            <w:ins w:id="538" w:author="ERCOT" w:date="2021-11-01T10:33:00Z">
              <w:r>
                <w:rPr>
                  <w:rFonts w:ascii="Arial" w:hAnsi="Arial" w:cs="Arial"/>
                  <w:sz w:val="20"/>
                  <w:szCs w:val="20"/>
                </w:rPr>
                <w:t>-0.2</w:t>
              </w:r>
            </w:ins>
            <w:del w:id="539" w:author="ERCOT" w:date="2021-11-01T09:58:00Z">
              <w:r w:rsidRPr="009A486F" w:rsidDel="000A1AF2">
                <w:rPr>
                  <w:sz w:val="22"/>
                  <w:szCs w:val="22"/>
                </w:rPr>
                <w:delText>0.6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4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0EA8E1E" w14:textId="67FA1FA6" w:rsidR="00E016D1" w:rsidRPr="009A486F" w:rsidRDefault="00E016D1" w:rsidP="00E016D1">
            <w:pPr>
              <w:widowControl/>
              <w:autoSpaceDE/>
              <w:autoSpaceDN/>
              <w:adjustRightInd/>
              <w:jc w:val="center"/>
              <w:rPr>
                <w:bCs/>
                <w:sz w:val="22"/>
                <w:szCs w:val="22"/>
              </w:rPr>
            </w:pPr>
            <w:ins w:id="541" w:author="ERCOT" w:date="2021-11-01T10:33:00Z">
              <w:r>
                <w:rPr>
                  <w:rFonts w:ascii="Arial" w:hAnsi="Arial" w:cs="Arial"/>
                  <w:sz w:val="20"/>
                  <w:szCs w:val="20"/>
                </w:rPr>
                <w:t>-0.2</w:t>
              </w:r>
            </w:ins>
            <w:del w:id="542"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5AC0E2" w14:textId="019D1EDE" w:rsidR="00E016D1" w:rsidRPr="009A486F" w:rsidRDefault="00E016D1" w:rsidP="00E016D1">
            <w:pPr>
              <w:widowControl/>
              <w:autoSpaceDE/>
              <w:autoSpaceDN/>
              <w:adjustRightInd/>
              <w:jc w:val="center"/>
              <w:rPr>
                <w:bCs/>
                <w:sz w:val="22"/>
                <w:szCs w:val="22"/>
              </w:rPr>
            </w:pPr>
            <w:ins w:id="544" w:author="ERCOT" w:date="2021-11-01T10:33:00Z">
              <w:r>
                <w:rPr>
                  <w:rFonts w:ascii="Arial" w:hAnsi="Arial" w:cs="Arial"/>
                  <w:sz w:val="20"/>
                  <w:szCs w:val="20"/>
                </w:rPr>
                <w:t>0.1</w:t>
              </w:r>
            </w:ins>
            <w:del w:id="545" w:author="ERCOT" w:date="2021-11-01T09:58:00Z">
              <w:r w:rsidRPr="009A486F" w:rsidDel="000A1AF2">
                <w:rPr>
                  <w:sz w:val="22"/>
                  <w:szCs w:val="22"/>
                </w:rPr>
                <w:delText>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1A6697B" w14:textId="03B5CBEC" w:rsidR="00E016D1" w:rsidRPr="009A486F" w:rsidRDefault="00E016D1" w:rsidP="00E016D1">
            <w:pPr>
              <w:widowControl/>
              <w:autoSpaceDE/>
              <w:autoSpaceDN/>
              <w:adjustRightInd/>
              <w:jc w:val="center"/>
              <w:rPr>
                <w:bCs/>
                <w:sz w:val="22"/>
                <w:szCs w:val="22"/>
              </w:rPr>
            </w:pPr>
            <w:ins w:id="547" w:author="ERCOT" w:date="2021-11-01T10:33:00Z">
              <w:r>
                <w:rPr>
                  <w:rFonts w:ascii="Arial" w:hAnsi="Arial" w:cs="Arial"/>
                  <w:sz w:val="20"/>
                  <w:szCs w:val="20"/>
                </w:rPr>
                <w:t>0.8</w:t>
              </w:r>
            </w:ins>
            <w:del w:id="548"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4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296EA5" w14:textId="705CC2B9" w:rsidR="00E016D1" w:rsidRPr="009A486F" w:rsidRDefault="00E016D1" w:rsidP="00E016D1">
            <w:pPr>
              <w:widowControl/>
              <w:autoSpaceDE/>
              <w:autoSpaceDN/>
              <w:adjustRightInd/>
              <w:jc w:val="center"/>
              <w:rPr>
                <w:bCs/>
                <w:sz w:val="22"/>
                <w:szCs w:val="22"/>
              </w:rPr>
            </w:pPr>
            <w:ins w:id="550" w:author="ERCOT" w:date="2021-11-01T10:33:00Z">
              <w:r>
                <w:rPr>
                  <w:rFonts w:ascii="Arial" w:hAnsi="Arial" w:cs="Arial"/>
                  <w:sz w:val="20"/>
                  <w:szCs w:val="20"/>
                </w:rPr>
                <w:t>0.1</w:t>
              </w:r>
            </w:ins>
            <w:del w:id="551" w:author="ERCOT" w:date="2021-11-01T09:58:00Z">
              <w:r w:rsidRPr="009A486F" w:rsidDel="000A1AF2">
                <w:rPr>
                  <w:sz w:val="22"/>
                  <w:szCs w:val="22"/>
                </w:rPr>
                <w:delText>-0.2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5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869D69" w14:textId="31A71C11" w:rsidR="00E016D1" w:rsidRPr="009A486F" w:rsidRDefault="00E016D1" w:rsidP="00E016D1">
            <w:pPr>
              <w:widowControl/>
              <w:autoSpaceDE/>
              <w:autoSpaceDN/>
              <w:adjustRightInd/>
              <w:jc w:val="center"/>
              <w:rPr>
                <w:bCs/>
                <w:sz w:val="22"/>
                <w:szCs w:val="22"/>
              </w:rPr>
            </w:pPr>
            <w:ins w:id="553" w:author="ERCOT" w:date="2021-11-01T10:33:00Z">
              <w:r>
                <w:rPr>
                  <w:rFonts w:ascii="Arial" w:hAnsi="Arial" w:cs="Arial"/>
                  <w:sz w:val="20"/>
                  <w:szCs w:val="20"/>
                </w:rPr>
                <w:t>0.0</w:t>
              </w:r>
            </w:ins>
            <w:del w:id="554"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55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0F51AD86" w14:textId="72EC7F21" w:rsidR="00E016D1" w:rsidRPr="009A486F" w:rsidRDefault="00E016D1" w:rsidP="00E016D1">
            <w:pPr>
              <w:widowControl/>
              <w:autoSpaceDE/>
              <w:autoSpaceDN/>
              <w:adjustRightInd/>
              <w:jc w:val="center"/>
              <w:rPr>
                <w:bCs/>
                <w:sz w:val="22"/>
                <w:szCs w:val="22"/>
              </w:rPr>
            </w:pPr>
            <w:ins w:id="556" w:author="ERCOT" w:date="2021-11-01T10:33:00Z">
              <w:r>
                <w:rPr>
                  <w:rFonts w:ascii="Arial" w:hAnsi="Arial" w:cs="Arial"/>
                  <w:sz w:val="20"/>
                  <w:szCs w:val="20"/>
                </w:rPr>
                <w:t>0.0</w:t>
              </w:r>
            </w:ins>
            <w:del w:id="557" w:author="ERCOT" w:date="2021-11-01T09:58:00Z">
              <w:r w:rsidRPr="009A486F" w:rsidDel="000A1AF2">
                <w:rPr>
                  <w:sz w:val="22"/>
                  <w:szCs w:val="22"/>
                </w:rPr>
                <w:delText>0.8</w:delText>
              </w:r>
            </w:del>
          </w:p>
        </w:tc>
      </w:tr>
      <w:tr w:rsidR="00E016D1" w:rsidRPr="00CC576E" w14:paraId="477CB124"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55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55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560"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Change w:id="56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82FDDC" w14:textId="75D615B6" w:rsidR="00E016D1" w:rsidRPr="009A486F" w:rsidRDefault="00E016D1" w:rsidP="00E016D1">
            <w:pPr>
              <w:widowControl/>
              <w:autoSpaceDE/>
              <w:autoSpaceDN/>
              <w:adjustRightInd/>
              <w:jc w:val="center"/>
              <w:rPr>
                <w:bCs/>
                <w:sz w:val="22"/>
                <w:szCs w:val="22"/>
              </w:rPr>
            </w:pPr>
            <w:ins w:id="562" w:author="ERCOT" w:date="2021-11-01T10:33:00Z">
              <w:r>
                <w:rPr>
                  <w:rFonts w:ascii="Arial" w:hAnsi="Arial" w:cs="Arial"/>
                  <w:sz w:val="20"/>
                  <w:szCs w:val="20"/>
                </w:rPr>
                <w:t>0.1</w:t>
              </w:r>
            </w:ins>
            <w:del w:id="563"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6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51B404" w14:textId="310BE9B8" w:rsidR="00E016D1" w:rsidRPr="009A486F" w:rsidRDefault="00E016D1" w:rsidP="00E016D1">
            <w:pPr>
              <w:widowControl/>
              <w:autoSpaceDE/>
              <w:autoSpaceDN/>
              <w:adjustRightInd/>
              <w:jc w:val="center"/>
              <w:rPr>
                <w:bCs/>
                <w:sz w:val="22"/>
                <w:szCs w:val="22"/>
              </w:rPr>
            </w:pPr>
            <w:ins w:id="565" w:author="ERCOT" w:date="2021-11-01T10:33:00Z">
              <w:r>
                <w:rPr>
                  <w:rFonts w:ascii="Arial" w:hAnsi="Arial" w:cs="Arial"/>
                  <w:sz w:val="20"/>
                  <w:szCs w:val="20"/>
                </w:rPr>
                <w:t>0.9</w:t>
              </w:r>
            </w:ins>
            <w:del w:id="566" w:author="ERCOT" w:date="2021-11-01T09:58:00Z">
              <w:r w:rsidRPr="009A486F" w:rsidDel="000A1AF2">
                <w:rPr>
                  <w:sz w:val="22"/>
                  <w:szCs w:val="22"/>
                </w:rPr>
                <w:delText>3.8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67"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573E826" w14:textId="31120266" w:rsidR="00E016D1" w:rsidRPr="009A486F" w:rsidRDefault="00E016D1" w:rsidP="00E016D1">
            <w:pPr>
              <w:widowControl/>
              <w:autoSpaceDE/>
              <w:autoSpaceDN/>
              <w:adjustRightInd/>
              <w:jc w:val="center"/>
              <w:rPr>
                <w:bCs/>
                <w:sz w:val="22"/>
                <w:szCs w:val="22"/>
              </w:rPr>
            </w:pPr>
            <w:ins w:id="568" w:author="ERCOT" w:date="2021-11-01T10:33:00Z">
              <w:r>
                <w:rPr>
                  <w:rFonts w:ascii="Arial" w:hAnsi="Arial" w:cs="Arial"/>
                  <w:sz w:val="20"/>
                  <w:szCs w:val="20"/>
                </w:rPr>
                <w:t>1.5</w:t>
              </w:r>
            </w:ins>
            <w:del w:id="569" w:author="ERCOT" w:date="2021-11-01T09:58:00Z">
              <w:r w:rsidRPr="009A486F" w:rsidDel="000A1AF2">
                <w:rPr>
                  <w:sz w:val="22"/>
                  <w:szCs w:val="22"/>
                </w:rPr>
                <w:delText>5.3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9DECD2" w14:textId="1AF2D2A2" w:rsidR="00E016D1" w:rsidRPr="009A486F" w:rsidRDefault="00E016D1" w:rsidP="00E016D1">
            <w:pPr>
              <w:widowControl/>
              <w:autoSpaceDE/>
              <w:autoSpaceDN/>
              <w:adjustRightInd/>
              <w:jc w:val="center"/>
              <w:rPr>
                <w:bCs/>
                <w:sz w:val="22"/>
                <w:szCs w:val="22"/>
              </w:rPr>
            </w:pPr>
            <w:ins w:id="571" w:author="ERCOT" w:date="2021-11-01T10:33:00Z">
              <w:r>
                <w:rPr>
                  <w:rFonts w:ascii="Arial" w:hAnsi="Arial" w:cs="Arial"/>
                  <w:sz w:val="20"/>
                  <w:szCs w:val="20"/>
                </w:rPr>
                <w:t>2.1</w:t>
              </w:r>
            </w:ins>
            <w:del w:id="572"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793072A" w14:textId="70874094" w:rsidR="00E016D1" w:rsidRPr="009A486F" w:rsidRDefault="00E016D1" w:rsidP="00E016D1">
            <w:pPr>
              <w:widowControl/>
              <w:autoSpaceDE/>
              <w:autoSpaceDN/>
              <w:adjustRightInd/>
              <w:jc w:val="center"/>
              <w:rPr>
                <w:bCs/>
                <w:sz w:val="22"/>
                <w:szCs w:val="22"/>
              </w:rPr>
            </w:pPr>
            <w:ins w:id="574" w:author="ERCOT" w:date="2021-11-01T10:33:00Z">
              <w:r>
                <w:rPr>
                  <w:rFonts w:ascii="Arial" w:hAnsi="Arial" w:cs="Arial"/>
                  <w:sz w:val="20"/>
                  <w:szCs w:val="20"/>
                </w:rPr>
                <w:t>2.2</w:t>
              </w:r>
            </w:ins>
            <w:del w:id="575" w:author="ERCOT" w:date="2021-11-01T09:58:00Z">
              <w:r w:rsidRPr="009A486F" w:rsidDel="000A1AF2">
                <w:rPr>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E8685B0" w14:textId="0FC562A8" w:rsidR="00E016D1" w:rsidRPr="009A486F" w:rsidRDefault="00E016D1" w:rsidP="00E016D1">
            <w:pPr>
              <w:widowControl/>
              <w:autoSpaceDE/>
              <w:autoSpaceDN/>
              <w:adjustRightInd/>
              <w:jc w:val="center"/>
              <w:rPr>
                <w:bCs/>
                <w:sz w:val="22"/>
                <w:szCs w:val="22"/>
              </w:rPr>
            </w:pPr>
            <w:ins w:id="577" w:author="ERCOT" w:date="2021-11-01T10:33:00Z">
              <w:r>
                <w:rPr>
                  <w:rFonts w:ascii="Arial" w:hAnsi="Arial" w:cs="Arial"/>
                  <w:sz w:val="20"/>
                  <w:szCs w:val="20"/>
                </w:rPr>
                <w:t>2.4</w:t>
              </w:r>
            </w:ins>
            <w:del w:id="578" w:author="ERCOT" w:date="2021-11-01T09:58:00Z">
              <w:r w:rsidRPr="009A486F" w:rsidDel="000A1AF2">
                <w:rPr>
                  <w:sz w:val="22"/>
                  <w:szCs w:val="22"/>
                </w:rPr>
                <w:delText>2.5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7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C389F3" w14:textId="2266884C" w:rsidR="00E016D1" w:rsidRPr="009A486F" w:rsidRDefault="00E016D1" w:rsidP="00E016D1">
            <w:pPr>
              <w:widowControl/>
              <w:autoSpaceDE/>
              <w:autoSpaceDN/>
              <w:adjustRightInd/>
              <w:jc w:val="center"/>
              <w:rPr>
                <w:bCs/>
                <w:sz w:val="22"/>
                <w:szCs w:val="22"/>
              </w:rPr>
            </w:pPr>
            <w:ins w:id="580" w:author="ERCOT" w:date="2021-11-01T10:33:00Z">
              <w:r>
                <w:rPr>
                  <w:rFonts w:ascii="Arial" w:hAnsi="Arial" w:cs="Arial"/>
                  <w:sz w:val="20"/>
                  <w:szCs w:val="20"/>
                </w:rPr>
                <w:t>2.6</w:t>
              </w:r>
            </w:ins>
            <w:del w:id="581" w:author="ERCOT" w:date="2021-11-01T09:58:00Z">
              <w:r w:rsidRPr="009A486F" w:rsidDel="000A1AF2">
                <w:rPr>
                  <w:sz w:val="22"/>
                  <w:szCs w:val="22"/>
                </w:rPr>
                <w:delText>8.1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8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D902763" w14:textId="5287871A" w:rsidR="00E016D1" w:rsidRPr="009A486F" w:rsidRDefault="00E016D1" w:rsidP="00E016D1">
            <w:pPr>
              <w:widowControl/>
              <w:autoSpaceDE/>
              <w:autoSpaceDN/>
              <w:adjustRightInd/>
              <w:jc w:val="center"/>
              <w:rPr>
                <w:bCs/>
                <w:sz w:val="22"/>
                <w:szCs w:val="22"/>
              </w:rPr>
            </w:pPr>
            <w:ins w:id="583" w:author="ERCOT" w:date="2021-11-01T10:33:00Z">
              <w:r>
                <w:rPr>
                  <w:rFonts w:ascii="Arial" w:hAnsi="Arial" w:cs="Arial"/>
                  <w:sz w:val="20"/>
                  <w:szCs w:val="20"/>
                </w:rPr>
                <w:t>4.0</w:t>
              </w:r>
            </w:ins>
            <w:del w:id="584" w:author="ERCOT" w:date="2021-11-01T09:58:00Z">
              <w:r w:rsidRPr="009A486F" w:rsidDel="000A1AF2">
                <w:rPr>
                  <w:sz w:val="22"/>
                  <w:szCs w:val="22"/>
                </w:rPr>
                <w:delText>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8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E43E165" w14:textId="3456D2D4" w:rsidR="00E016D1" w:rsidRPr="009A486F" w:rsidRDefault="00E016D1" w:rsidP="00E016D1">
            <w:pPr>
              <w:widowControl/>
              <w:autoSpaceDE/>
              <w:autoSpaceDN/>
              <w:adjustRightInd/>
              <w:jc w:val="center"/>
              <w:rPr>
                <w:bCs/>
                <w:sz w:val="22"/>
                <w:szCs w:val="22"/>
              </w:rPr>
            </w:pPr>
            <w:ins w:id="586" w:author="ERCOT" w:date="2021-11-01T10:33:00Z">
              <w:r>
                <w:rPr>
                  <w:rFonts w:ascii="Arial" w:hAnsi="Arial" w:cs="Arial"/>
                  <w:sz w:val="20"/>
                  <w:szCs w:val="20"/>
                </w:rPr>
                <w:t>4.0</w:t>
              </w:r>
            </w:ins>
            <w:del w:id="587" w:author="ERCOT" w:date="2021-11-01T09:58:00Z">
              <w:r w:rsidRPr="009A486F" w:rsidDel="000A1AF2">
                <w:rPr>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8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D2AD721" w14:textId="01E2D574" w:rsidR="00E016D1" w:rsidRPr="009A486F" w:rsidRDefault="00E016D1" w:rsidP="00E016D1">
            <w:pPr>
              <w:widowControl/>
              <w:autoSpaceDE/>
              <w:autoSpaceDN/>
              <w:adjustRightInd/>
              <w:jc w:val="center"/>
              <w:rPr>
                <w:bCs/>
                <w:sz w:val="22"/>
                <w:szCs w:val="22"/>
              </w:rPr>
            </w:pPr>
            <w:ins w:id="589" w:author="ERCOT" w:date="2021-11-01T10:33:00Z">
              <w:r>
                <w:rPr>
                  <w:rFonts w:ascii="Arial" w:hAnsi="Arial" w:cs="Arial"/>
                  <w:sz w:val="20"/>
                  <w:szCs w:val="20"/>
                </w:rPr>
                <w:t>2.4</w:t>
              </w:r>
            </w:ins>
            <w:del w:id="590" w:author="ERCOT" w:date="2021-11-01T09:58:00Z">
              <w:r w:rsidRPr="009A486F" w:rsidDel="000A1AF2">
                <w:rPr>
                  <w:sz w:val="22"/>
                  <w:szCs w:val="22"/>
                </w:rPr>
                <w:delText>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59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BD525" w14:textId="76236CB9" w:rsidR="00E016D1" w:rsidRPr="009A486F" w:rsidRDefault="00E016D1" w:rsidP="00E016D1">
            <w:pPr>
              <w:widowControl/>
              <w:autoSpaceDE/>
              <w:autoSpaceDN/>
              <w:adjustRightInd/>
              <w:jc w:val="center"/>
              <w:rPr>
                <w:bCs/>
                <w:sz w:val="22"/>
                <w:szCs w:val="22"/>
              </w:rPr>
            </w:pPr>
            <w:ins w:id="592" w:author="ERCOT" w:date="2021-11-01T10:33:00Z">
              <w:r>
                <w:rPr>
                  <w:rFonts w:ascii="Arial" w:hAnsi="Arial" w:cs="Arial"/>
                  <w:sz w:val="20"/>
                  <w:szCs w:val="20"/>
                </w:rPr>
                <w:t>3.4</w:t>
              </w:r>
            </w:ins>
            <w:del w:id="593" w:author="ERCOT" w:date="2021-11-01T09:58:00Z">
              <w:r w:rsidRPr="009A486F" w:rsidDel="000A1AF2">
                <w:rPr>
                  <w:sz w:val="22"/>
                  <w:szCs w:val="22"/>
                </w:rPr>
                <w:delText>8.3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94"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27CC335" w14:textId="480EEE25" w:rsidR="00E016D1" w:rsidRPr="009A486F" w:rsidRDefault="00E016D1" w:rsidP="00E016D1">
            <w:pPr>
              <w:widowControl/>
              <w:autoSpaceDE/>
              <w:autoSpaceDN/>
              <w:adjustRightInd/>
              <w:jc w:val="center"/>
              <w:rPr>
                <w:bCs/>
                <w:sz w:val="22"/>
                <w:szCs w:val="22"/>
              </w:rPr>
            </w:pPr>
            <w:ins w:id="595" w:author="ERCOT" w:date="2021-11-01T10:33:00Z">
              <w:r>
                <w:rPr>
                  <w:rFonts w:ascii="Arial" w:hAnsi="Arial" w:cs="Arial"/>
                  <w:sz w:val="20"/>
                  <w:szCs w:val="20"/>
                </w:rPr>
                <w:t>3.9</w:t>
              </w:r>
            </w:ins>
            <w:del w:id="596" w:author="ERCOT" w:date="2021-11-01T09:58:00Z">
              <w:r w:rsidRPr="009A486F" w:rsidDel="000A1AF2">
                <w:rPr>
                  <w:sz w:val="22"/>
                  <w:szCs w:val="22"/>
                </w:rPr>
                <w:delText>3.6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59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759AF22" w14:textId="7FD2D26F" w:rsidR="00E016D1" w:rsidRPr="009A486F" w:rsidRDefault="00E016D1" w:rsidP="00E016D1">
            <w:pPr>
              <w:widowControl/>
              <w:autoSpaceDE/>
              <w:autoSpaceDN/>
              <w:adjustRightInd/>
              <w:jc w:val="center"/>
              <w:rPr>
                <w:bCs/>
                <w:sz w:val="22"/>
                <w:szCs w:val="22"/>
              </w:rPr>
            </w:pPr>
            <w:ins w:id="598" w:author="ERCOT" w:date="2021-11-01T10:33:00Z">
              <w:r>
                <w:rPr>
                  <w:rFonts w:ascii="Arial" w:hAnsi="Arial" w:cs="Arial"/>
                  <w:sz w:val="20"/>
                  <w:szCs w:val="20"/>
                </w:rPr>
                <w:t>2.4</w:t>
              </w:r>
            </w:ins>
            <w:del w:id="599"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A06DF7" w14:textId="55DFFA16" w:rsidR="00E016D1" w:rsidRPr="009A486F" w:rsidRDefault="00E016D1" w:rsidP="00E016D1">
            <w:pPr>
              <w:widowControl/>
              <w:autoSpaceDE/>
              <w:autoSpaceDN/>
              <w:adjustRightInd/>
              <w:jc w:val="center"/>
              <w:rPr>
                <w:bCs/>
                <w:sz w:val="22"/>
                <w:szCs w:val="22"/>
              </w:rPr>
            </w:pPr>
            <w:ins w:id="601" w:author="ERCOT" w:date="2021-11-01T10:33:00Z">
              <w:r>
                <w:rPr>
                  <w:rFonts w:ascii="Arial" w:hAnsi="Arial" w:cs="Arial"/>
                  <w:sz w:val="20"/>
                  <w:szCs w:val="20"/>
                </w:rPr>
                <w:t>1.1</w:t>
              </w:r>
            </w:ins>
            <w:del w:id="602"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A76290" w14:textId="0C8A114F" w:rsidR="00E016D1" w:rsidRPr="009A486F" w:rsidRDefault="00E016D1" w:rsidP="00E016D1">
            <w:pPr>
              <w:widowControl/>
              <w:autoSpaceDE/>
              <w:autoSpaceDN/>
              <w:adjustRightInd/>
              <w:jc w:val="center"/>
              <w:rPr>
                <w:bCs/>
                <w:sz w:val="22"/>
                <w:szCs w:val="22"/>
              </w:rPr>
            </w:pPr>
            <w:ins w:id="604" w:author="ERCOT" w:date="2021-11-01T10:33:00Z">
              <w:r>
                <w:rPr>
                  <w:rFonts w:ascii="Arial" w:hAnsi="Arial" w:cs="Arial"/>
                  <w:sz w:val="20"/>
                  <w:szCs w:val="20"/>
                </w:rPr>
                <w:t>0.5</w:t>
              </w:r>
            </w:ins>
            <w:del w:id="605"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6"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77D133D" w14:textId="27C6CC15" w:rsidR="00E016D1" w:rsidRPr="009A486F" w:rsidRDefault="00E016D1" w:rsidP="00E016D1">
            <w:pPr>
              <w:widowControl/>
              <w:autoSpaceDE/>
              <w:autoSpaceDN/>
              <w:adjustRightInd/>
              <w:jc w:val="center"/>
              <w:rPr>
                <w:bCs/>
                <w:sz w:val="22"/>
                <w:szCs w:val="22"/>
              </w:rPr>
            </w:pPr>
            <w:ins w:id="607" w:author="ERCOT" w:date="2021-11-01T10:33:00Z">
              <w:r>
                <w:rPr>
                  <w:rFonts w:ascii="Arial" w:hAnsi="Arial" w:cs="Arial"/>
                  <w:sz w:val="20"/>
                  <w:szCs w:val="20"/>
                </w:rPr>
                <w:t>0.1</w:t>
              </w:r>
            </w:ins>
            <w:del w:id="608"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0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57FEB2" w14:textId="109006F1" w:rsidR="00E016D1" w:rsidRPr="009A486F" w:rsidRDefault="00E016D1" w:rsidP="00E016D1">
            <w:pPr>
              <w:widowControl/>
              <w:autoSpaceDE/>
              <w:autoSpaceDN/>
              <w:adjustRightInd/>
              <w:jc w:val="center"/>
              <w:rPr>
                <w:bCs/>
                <w:sz w:val="22"/>
                <w:szCs w:val="22"/>
              </w:rPr>
            </w:pPr>
            <w:ins w:id="610" w:author="ERCOT" w:date="2021-11-01T10:33:00Z">
              <w:r>
                <w:rPr>
                  <w:rFonts w:ascii="Arial" w:hAnsi="Arial" w:cs="Arial"/>
                  <w:sz w:val="20"/>
                  <w:szCs w:val="20"/>
                </w:rPr>
                <w:t>0.1</w:t>
              </w:r>
            </w:ins>
            <w:del w:id="611" w:author="ERCOT" w:date="2021-11-01T09:58:00Z">
              <w:r w:rsidRPr="009A486F" w:rsidDel="000A1AF2">
                <w:rPr>
                  <w:sz w:val="22"/>
                  <w:szCs w:val="22"/>
                </w:rPr>
                <w:delText>0.4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1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ED2F64F" w14:textId="0066FFB5" w:rsidR="00E016D1" w:rsidRPr="009A486F" w:rsidRDefault="00E016D1" w:rsidP="00E016D1">
            <w:pPr>
              <w:widowControl/>
              <w:autoSpaceDE/>
              <w:autoSpaceDN/>
              <w:adjustRightInd/>
              <w:jc w:val="center"/>
              <w:rPr>
                <w:bCs/>
                <w:sz w:val="22"/>
                <w:szCs w:val="22"/>
              </w:rPr>
            </w:pPr>
            <w:ins w:id="613" w:author="ERCOT" w:date="2021-11-01T10:33:00Z">
              <w:r>
                <w:rPr>
                  <w:rFonts w:ascii="Arial" w:hAnsi="Arial" w:cs="Arial"/>
                  <w:sz w:val="20"/>
                  <w:szCs w:val="20"/>
                </w:rPr>
                <w:t>0.0</w:t>
              </w:r>
            </w:ins>
            <w:del w:id="614" w:author="ERCOT" w:date="2021-11-01T09:58:00Z">
              <w:r w:rsidRPr="009A486F" w:rsidDel="000A1AF2">
                <w:rPr>
                  <w:sz w:val="22"/>
                  <w:szCs w:val="22"/>
                </w:rPr>
                <w:delText>0.2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1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2E403A73" w14:textId="0A6C600E" w:rsidR="00E016D1" w:rsidRPr="009A486F" w:rsidRDefault="00E016D1" w:rsidP="00E016D1">
            <w:pPr>
              <w:widowControl/>
              <w:autoSpaceDE/>
              <w:autoSpaceDN/>
              <w:adjustRightInd/>
              <w:jc w:val="center"/>
              <w:rPr>
                <w:bCs/>
                <w:sz w:val="22"/>
                <w:szCs w:val="22"/>
              </w:rPr>
            </w:pPr>
            <w:ins w:id="616" w:author="ERCOT" w:date="2021-11-01T10:33:00Z">
              <w:r>
                <w:rPr>
                  <w:rFonts w:ascii="Arial" w:hAnsi="Arial" w:cs="Arial"/>
                  <w:sz w:val="20"/>
                  <w:szCs w:val="20"/>
                </w:rPr>
                <w:t>-0.1</w:t>
              </w:r>
            </w:ins>
            <w:del w:id="617" w:author="ERCOT" w:date="2021-11-01T09:58:00Z">
              <w:r w:rsidRPr="009A486F" w:rsidDel="000A1AF2">
                <w:rPr>
                  <w:sz w:val="22"/>
                  <w:szCs w:val="22"/>
                </w:rPr>
                <w:delText>4.9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1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10F0A18" w14:textId="7AADAD62" w:rsidR="00E016D1" w:rsidRPr="009A486F" w:rsidRDefault="00E016D1" w:rsidP="00E016D1">
            <w:pPr>
              <w:widowControl/>
              <w:autoSpaceDE/>
              <w:autoSpaceDN/>
              <w:adjustRightInd/>
              <w:jc w:val="center"/>
              <w:rPr>
                <w:bCs/>
                <w:sz w:val="22"/>
                <w:szCs w:val="22"/>
              </w:rPr>
            </w:pPr>
            <w:ins w:id="619" w:author="ERCOT" w:date="2021-11-01T10:33:00Z">
              <w:r>
                <w:rPr>
                  <w:rFonts w:ascii="Arial" w:hAnsi="Arial" w:cs="Arial"/>
                  <w:sz w:val="20"/>
                  <w:szCs w:val="20"/>
                </w:rPr>
                <w:t>-0.1</w:t>
              </w:r>
            </w:ins>
            <w:del w:id="620"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031D06" w14:textId="73E18EF0" w:rsidR="00E016D1" w:rsidRPr="009A486F" w:rsidRDefault="00E016D1" w:rsidP="00E016D1">
            <w:pPr>
              <w:widowControl/>
              <w:autoSpaceDE/>
              <w:autoSpaceDN/>
              <w:adjustRightInd/>
              <w:jc w:val="center"/>
              <w:rPr>
                <w:bCs/>
                <w:sz w:val="22"/>
                <w:szCs w:val="22"/>
              </w:rPr>
            </w:pPr>
            <w:ins w:id="622" w:author="ERCOT" w:date="2021-11-01T10:33:00Z">
              <w:r>
                <w:rPr>
                  <w:rFonts w:ascii="Arial" w:hAnsi="Arial" w:cs="Arial"/>
                  <w:sz w:val="20"/>
                  <w:szCs w:val="20"/>
                </w:rPr>
                <w:t>0.0</w:t>
              </w:r>
            </w:ins>
            <w:del w:id="623"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7D5502" w14:textId="2F3571F8" w:rsidR="00E016D1" w:rsidRPr="009A486F" w:rsidRDefault="00E016D1" w:rsidP="00E016D1">
            <w:pPr>
              <w:widowControl/>
              <w:autoSpaceDE/>
              <w:autoSpaceDN/>
              <w:adjustRightInd/>
              <w:jc w:val="center"/>
              <w:rPr>
                <w:bCs/>
                <w:sz w:val="22"/>
                <w:szCs w:val="22"/>
              </w:rPr>
            </w:pPr>
            <w:ins w:id="625" w:author="ERCOT" w:date="2021-11-01T10:33:00Z">
              <w:r>
                <w:rPr>
                  <w:rFonts w:ascii="Arial" w:hAnsi="Arial" w:cs="Arial"/>
                  <w:sz w:val="20"/>
                  <w:szCs w:val="20"/>
                </w:rPr>
                <w:t>-0.1</w:t>
              </w:r>
            </w:ins>
            <w:del w:id="626"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2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E3301CB" w14:textId="3061F669" w:rsidR="00E016D1" w:rsidRPr="009A486F" w:rsidRDefault="00E016D1" w:rsidP="00E016D1">
            <w:pPr>
              <w:widowControl/>
              <w:autoSpaceDE/>
              <w:autoSpaceDN/>
              <w:adjustRightInd/>
              <w:jc w:val="center"/>
              <w:rPr>
                <w:bCs/>
                <w:sz w:val="22"/>
                <w:szCs w:val="22"/>
              </w:rPr>
            </w:pPr>
            <w:ins w:id="628" w:author="ERCOT" w:date="2021-11-01T10:33:00Z">
              <w:r>
                <w:rPr>
                  <w:rFonts w:ascii="Arial" w:hAnsi="Arial" w:cs="Arial"/>
                  <w:sz w:val="20"/>
                  <w:szCs w:val="20"/>
                </w:rPr>
                <w:t>0.0</w:t>
              </w:r>
            </w:ins>
            <w:del w:id="629" w:author="ERCOT" w:date="2021-11-01T09:58:00Z">
              <w:r w:rsidRPr="009A486F" w:rsidDel="000A1AF2">
                <w:rPr>
                  <w:sz w:val="22"/>
                  <w:szCs w:val="22"/>
                </w:rPr>
                <w:delText>0.6</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630"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65D8C14E" w14:textId="3936E047" w:rsidR="00E016D1" w:rsidRPr="009A486F" w:rsidRDefault="00E016D1" w:rsidP="00E016D1">
            <w:pPr>
              <w:widowControl/>
              <w:autoSpaceDE/>
              <w:autoSpaceDN/>
              <w:adjustRightInd/>
              <w:jc w:val="center"/>
              <w:rPr>
                <w:bCs/>
                <w:sz w:val="22"/>
                <w:szCs w:val="22"/>
              </w:rPr>
            </w:pPr>
            <w:ins w:id="631" w:author="ERCOT" w:date="2021-11-01T10:33:00Z">
              <w:r>
                <w:rPr>
                  <w:rFonts w:ascii="Arial" w:hAnsi="Arial" w:cs="Arial"/>
                  <w:sz w:val="20"/>
                  <w:szCs w:val="20"/>
                </w:rPr>
                <w:t>0.0</w:t>
              </w:r>
            </w:ins>
            <w:del w:id="632" w:author="ERCOT" w:date="2021-11-01T09:58:00Z">
              <w:r w:rsidRPr="009A486F" w:rsidDel="000A1AF2">
                <w:rPr>
                  <w:sz w:val="22"/>
                  <w:szCs w:val="22"/>
                </w:rPr>
                <w:delText>1.3</w:delText>
              </w:r>
            </w:del>
          </w:p>
        </w:tc>
      </w:tr>
      <w:tr w:rsidR="00E016D1" w:rsidRPr="00CC576E" w14:paraId="50906EC9"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63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63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63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Change w:id="63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480BAA" w14:textId="0946DE3C" w:rsidR="00E016D1" w:rsidRPr="009A486F" w:rsidRDefault="00E016D1" w:rsidP="00E016D1">
            <w:pPr>
              <w:widowControl/>
              <w:autoSpaceDE/>
              <w:autoSpaceDN/>
              <w:adjustRightInd/>
              <w:jc w:val="center"/>
              <w:rPr>
                <w:bCs/>
                <w:sz w:val="22"/>
                <w:szCs w:val="22"/>
              </w:rPr>
            </w:pPr>
            <w:ins w:id="637" w:author="ERCOT" w:date="2021-11-01T10:33:00Z">
              <w:r>
                <w:rPr>
                  <w:rFonts w:ascii="Arial" w:hAnsi="Arial" w:cs="Arial"/>
                  <w:sz w:val="20"/>
                  <w:szCs w:val="20"/>
                </w:rPr>
                <w:t>1.0</w:t>
              </w:r>
            </w:ins>
            <w:del w:id="638" w:author="ERCOT" w:date="2021-11-01T09:58:00Z">
              <w:r w:rsidRPr="009A486F" w:rsidDel="000A1AF2">
                <w:rPr>
                  <w:sz w:val="22"/>
                  <w:szCs w:val="22"/>
                </w:rPr>
                <w:delText>1.2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3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AF45273" w14:textId="7EC8607C" w:rsidR="00E016D1" w:rsidRPr="009A486F" w:rsidRDefault="00E016D1" w:rsidP="00E016D1">
            <w:pPr>
              <w:widowControl/>
              <w:autoSpaceDE/>
              <w:autoSpaceDN/>
              <w:adjustRightInd/>
              <w:jc w:val="center"/>
              <w:rPr>
                <w:bCs/>
                <w:sz w:val="22"/>
                <w:szCs w:val="22"/>
              </w:rPr>
            </w:pPr>
            <w:ins w:id="640" w:author="ERCOT" w:date="2021-11-01T10:33:00Z">
              <w:r>
                <w:rPr>
                  <w:rFonts w:ascii="Arial" w:hAnsi="Arial" w:cs="Arial"/>
                  <w:sz w:val="20"/>
                  <w:szCs w:val="20"/>
                </w:rPr>
                <w:t>0.9</w:t>
              </w:r>
            </w:ins>
            <w:del w:id="641" w:author="ERCOT" w:date="2021-11-01T09:58:00Z">
              <w:r w:rsidRPr="009A486F" w:rsidDel="000A1AF2">
                <w:rPr>
                  <w:sz w:val="22"/>
                  <w:szCs w:val="22"/>
                </w:rPr>
                <w:delText>1.5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4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A0BC983" w14:textId="682A7A31" w:rsidR="00E016D1" w:rsidRPr="009A486F" w:rsidRDefault="00E016D1" w:rsidP="00E016D1">
            <w:pPr>
              <w:widowControl/>
              <w:autoSpaceDE/>
              <w:autoSpaceDN/>
              <w:adjustRightInd/>
              <w:jc w:val="center"/>
              <w:rPr>
                <w:bCs/>
                <w:sz w:val="22"/>
                <w:szCs w:val="22"/>
              </w:rPr>
            </w:pPr>
            <w:ins w:id="643" w:author="ERCOT" w:date="2021-11-01T10:33:00Z">
              <w:r>
                <w:rPr>
                  <w:rFonts w:ascii="Arial" w:hAnsi="Arial" w:cs="Arial"/>
                  <w:sz w:val="20"/>
                  <w:szCs w:val="20"/>
                </w:rPr>
                <w:t>1.1</w:t>
              </w:r>
            </w:ins>
            <w:del w:id="644"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4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13E8839" w14:textId="409EA176" w:rsidR="00E016D1" w:rsidRPr="009A486F" w:rsidRDefault="00E016D1" w:rsidP="00E016D1">
            <w:pPr>
              <w:widowControl/>
              <w:autoSpaceDE/>
              <w:autoSpaceDN/>
              <w:adjustRightInd/>
              <w:jc w:val="center"/>
              <w:rPr>
                <w:bCs/>
                <w:sz w:val="22"/>
                <w:szCs w:val="22"/>
              </w:rPr>
            </w:pPr>
            <w:ins w:id="646" w:author="ERCOT" w:date="2021-11-01T10:33:00Z">
              <w:r>
                <w:rPr>
                  <w:rFonts w:ascii="Arial" w:hAnsi="Arial" w:cs="Arial"/>
                  <w:sz w:val="20"/>
                  <w:szCs w:val="20"/>
                </w:rPr>
                <w:t>1.4</w:t>
              </w:r>
            </w:ins>
            <w:del w:id="647"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4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6FCC030" w14:textId="20A508C8" w:rsidR="00E016D1" w:rsidRPr="009A486F" w:rsidRDefault="00E016D1" w:rsidP="00E016D1">
            <w:pPr>
              <w:widowControl/>
              <w:autoSpaceDE/>
              <w:autoSpaceDN/>
              <w:adjustRightInd/>
              <w:jc w:val="center"/>
              <w:rPr>
                <w:bCs/>
                <w:sz w:val="22"/>
                <w:szCs w:val="22"/>
              </w:rPr>
            </w:pPr>
            <w:ins w:id="649" w:author="ERCOT" w:date="2021-11-01T10:33:00Z">
              <w:r>
                <w:rPr>
                  <w:rFonts w:ascii="Arial" w:hAnsi="Arial" w:cs="Arial"/>
                  <w:sz w:val="20"/>
                  <w:szCs w:val="20"/>
                </w:rPr>
                <w:t>1.5</w:t>
              </w:r>
            </w:ins>
            <w:del w:id="650"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659DDE" w14:textId="764E9D1F" w:rsidR="00E016D1" w:rsidRPr="009A486F" w:rsidRDefault="00E016D1" w:rsidP="00E016D1">
            <w:pPr>
              <w:widowControl/>
              <w:autoSpaceDE/>
              <w:autoSpaceDN/>
              <w:adjustRightInd/>
              <w:jc w:val="center"/>
              <w:rPr>
                <w:bCs/>
                <w:sz w:val="22"/>
                <w:szCs w:val="22"/>
              </w:rPr>
            </w:pPr>
            <w:ins w:id="652" w:author="ERCOT" w:date="2021-11-01T10:33:00Z">
              <w:r>
                <w:rPr>
                  <w:rFonts w:ascii="Arial" w:hAnsi="Arial" w:cs="Arial"/>
                  <w:sz w:val="20"/>
                  <w:szCs w:val="20"/>
                </w:rPr>
                <w:t>1.9</w:t>
              </w:r>
            </w:ins>
            <w:del w:id="653"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6642D6" w14:textId="40EE9E81" w:rsidR="00E016D1" w:rsidRPr="009A486F" w:rsidRDefault="00E016D1" w:rsidP="00E016D1">
            <w:pPr>
              <w:widowControl/>
              <w:autoSpaceDE/>
              <w:autoSpaceDN/>
              <w:adjustRightInd/>
              <w:jc w:val="center"/>
              <w:rPr>
                <w:bCs/>
                <w:sz w:val="22"/>
                <w:szCs w:val="22"/>
              </w:rPr>
            </w:pPr>
            <w:ins w:id="655" w:author="ERCOT" w:date="2021-11-01T10:33:00Z">
              <w:r>
                <w:rPr>
                  <w:rFonts w:ascii="Arial" w:hAnsi="Arial" w:cs="Arial"/>
                  <w:sz w:val="20"/>
                  <w:szCs w:val="20"/>
                </w:rPr>
                <w:t>2.1</w:t>
              </w:r>
            </w:ins>
            <w:del w:id="656" w:author="ERCOT" w:date="2021-11-01T09:58:00Z">
              <w:r w:rsidRPr="009A486F" w:rsidDel="000A1AF2">
                <w:rPr>
                  <w:sz w:val="22"/>
                  <w:szCs w:val="22"/>
                </w:rPr>
                <w:delText>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5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01EE8E1" w14:textId="1D43989A" w:rsidR="00E016D1" w:rsidRPr="009A486F" w:rsidRDefault="00E016D1" w:rsidP="00E016D1">
            <w:pPr>
              <w:widowControl/>
              <w:autoSpaceDE/>
              <w:autoSpaceDN/>
              <w:adjustRightInd/>
              <w:jc w:val="center"/>
              <w:rPr>
                <w:bCs/>
                <w:sz w:val="22"/>
                <w:szCs w:val="22"/>
              </w:rPr>
            </w:pPr>
            <w:ins w:id="658" w:author="ERCOT" w:date="2021-11-01T10:33:00Z">
              <w:r>
                <w:rPr>
                  <w:rFonts w:ascii="Arial" w:hAnsi="Arial" w:cs="Arial"/>
                  <w:sz w:val="20"/>
                  <w:szCs w:val="20"/>
                </w:rPr>
                <w:t>2.0</w:t>
              </w:r>
            </w:ins>
            <w:del w:id="659" w:author="ERCOT" w:date="2021-11-01T09:58:00Z">
              <w:r w:rsidRPr="009A486F" w:rsidDel="000A1AF2">
                <w:rPr>
                  <w:sz w:val="22"/>
                  <w:szCs w:val="22"/>
                </w:rPr>
                <w:delText>9.7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CD8D11C" w14:textId="45420856" w:rsidR="00E016D1" w:rsidRPr="009A486F" w:rsidRDefault="00E016D1" w:rsidP="00E016D1">
            <w:pPr>
              <w:widowControl/>
              <w:autoSpaceDE/>
              <w:autoSpaceDN/>
              <w:adjustRightInd/>
              <w:jc w:val="center"/>
              <w:rPr>
                <w:bCs/>
                <w:sz w:val="22"/>
                <w:szCs w:val="22"/>
              </w:rPr>
            </w:pPr>
            <w:ins w:id="661" w:author="ERCOT" w:date="2021-11-01T10:33:00Z">
              <w:r>
                <w:rPr>
                  <w:rFonts w:ascii="Arial" w:hAnsi="Arial" w:cs="Arial"/>
                  <w:sz w:val="20"/>
                  <w:szCs w:val="20"/>
                </w:rPr>
                <w:t>3.5</w:t>
              </w:r>
            </w:ins>
            <w:del w:id="662" w:author="ERCOT" w:date="2021-11-01T09:58:00Z">
              <w:r w:rsidRPr="009A486F" w:rsidDel="000A1AF2">
                <w:rPr>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DB030D" w14:textId="1146B485" w:rsidR="00E016D1" w:rsidRPr="009A486F" w:rsidRDefault="00E016D1" w:rsidP="00E016D1">
            <w:pPr>
              <w:widowControl/>
              <w:autoSpaceDE/>
              <w:autoSpaceDN/>
              <w:adjustRightInd/>
              <w:jc w:val="center"/>
              <w:rPr>
                <w:bCs/>
                <w:sz w:val="22"/>
                <w:szCs w:val="22"/>
              </w:rPr>
            </w:pPr>
            <w:ins w:id="664" w:author="ERCOT" w:date="2021-11-01T10:33:00Z">
              <w:r>
                <w:rPr>
                  <w:rFonts w:ascii="Arial" w:hAnsi="Arial" w:cs="Arial"/>
                  <w:sz w:val="20"/>
                  <w:szCs w:val="20"/>
                </w:rPr>
                <w:t>2.6</w:t>
              </w:r>
            </w:ins>
            <w:del w:id="665"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6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110E86E" w14:textId="60880DA8" w:rsidR="00E016D1" w:rsidRPr="009A486F" w:rsidRDefault="00E016D1" w:rsidP="00E016D1">
            <w:pPr>
              <w:widowControl/>
              <w:autoSpaceDE/>
              <w:autoSpaceDN/>
              <w:adjustRightInd/>
              <w:jc w:val="center"/>
              <w:rPr>
                <w:bCs/>
                <w:sz w:val="22"/>
                <w:szCs w:val="22"/>
              </w:rPr>
            </w:pPr>
            <w:ins w:id="667" w:author="ERCOT" w:date="2021-11-01T10:33:00Z">
              <w:r>
                <w:rPr>
                  <w:rFonts w:ascii="Arial" w:hAnsi="Arial" w:cs="Arial"/>
                  <w:sz w:val="20"/>
                  <w:szCs w:val="20"/>
                </w:rPr>
                <w:t>1.4</w:t>
              </w:r>
            </w:ins>
            <w:del w:id="668" w:author="ERCOT" w:date="2021-11-01T09:58:00Z">
              <w:r w:rsidRPr="009A486F" w:rsidDel="000A1AF2">
                <w:rPr>
                  <w:sz w:val="22"/>
                  <w:szCs w:val="22"/>
                </w:rPr>
                <w:delText>1.8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6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0B1B495" w14:textId="5E80E0D6" w:rsidR="00E016D1" w:rsidRPr="009A486F" w:rsidRDefault="00E016D1" w:rsidP="00E016D1">
            <w:pPr>
              <w:widowControl/>
              <w:autoSpaceDE/>
              <w:autoSpaceDN/>
              <w:adjustRightInd/>
              <w:jc w:val="center"/>
              <w:rPr>
                <w:bCs/>
                <w:sz w:val="22"/>
                <w:szCs w:val="22"/>
              </w:rPr>
            </w:pPr>
            <w:ins w:id="670" w:author="ERCOT" w:date="2021-11-01T10:33:00Z">
              <w:r>
                <w:rPr>
                  <w:rFonts w:ascii="Arial" w:hAnsi="Arial" w:cs="Arial"/>
                  <w:sz w:val="20"/>
                  <w:szCs w:val="20"/>
                </w:rPr>
                <w:t>1.7</w:t>
              </w:r>
            </w:ins>
            <w:del w:id="671" w:author="ERCOT" w:date="2021-11-01T09:58:00Z">
              <w:r w:rsidRPr="009A486F" w:rsidDel="000A1AF2">
                <w:rPr>
                  <w:sz w:val="22"/>
                  <w:szCs w:val="22"/>
                </w:rPr>
                <w:delText>4.5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7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C696BD5" w14:textId="113E66C9" w:rsidR="00E016D1" w:rsidRPr="009A486F" w:rsidRDefault="00E016D1" w:rsidP="00E016D1">
            <w:pPr>
              <w:widowControl/>
              <w:autoSpaceDE/>
              <w:autoSpaceDN/>
              <w:adjustRightInd/>
              <w:jc w:val="center"/>
              <w:rPr>
                <w:bCs/>
                <w:sz w:val="22"/>
                <w:szCs w:val="22"/>
              </w:rPr>
            </w:pPr>
            <w:ins w:id="673" w:author="ERCOT" w:date="2021-11-01T10:33:00Z">
              <w:r>
                <w:rPr>
                  <w:rFonts w:ascii="Arial" w:hAnsi="Arial" w:cs="Arial"/>
                  <w:sz w:val="20"/>
                  <w:szCs w:val="20"/>
                </w:rPr>
                <w:t>1.5</w:t>
              </w:r>
            </w:ins>
            <w:del w:id="674"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7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35A8A98" w14:textId="21F9D5DC" w:rsidR="00E016D1" w:rsidRPr="009A486F" w:rsidRDefault="00E016D1" w:rsidP="00E016D1">
            <w:pPr>
              <w:widowControl/>
              <w:autoSpaceDE/>
              <w:autoSpaceDN/>
              <w:adjustRightInd/>
              <w:jc w:val="center"/>
              <w:rPr>
                <w:bCs/>
                <w:sz w:val="22"/>
                <w:szCs w:val="22"/>
              </w:rPr>
            </w:pPr>
            <w:ins w:id="676" w:author="ERCOT" w:date="2021-11-01T10:33:00Z">
              <w:r>
                <w:rPr>
                  <w:rFonts w:ascii="Arial" w:hAnsi="Arial" w:cs="Arial"/>
                  <w:sz w:val="20"/>
                  <w:szCs w:val="20"/>
                </w:rPr>
                <w:t>1.0</w:t>
              </w:r>
            </w:ins>
            <w:del w:id="677"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7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83B640" w14:textId="088E0C2D" w:rsidR="00E016D1" w:rsidRPr="009A486F" w:rsidRDefault="00E016D1" w:rsidP="00E016D1">
            <w:pPr>
              <w:widowControl/>
              <w:autoSpaceDE/>
              <w:autoSpaceDN/>
              <w:adjustRightInd/>
              <w:jc w:val="center"/>
              <w:rPr>
                <w:bCs/>
                <w:sz w:val="22"/>
                <w:szCs w:val="22"/>
              </w:rPr>
            </w:pPr>
            <w:ins w:id="679" w:author="ERCOT" w:date="2021-11-01T10:33:00Z">
              <w:r>
                <w:rPr>
                  <w:rFonts w:ascii="Arial" w:hAnsi="Arial" w:cs="Arial"/>
                  <w:sz w:val="20"/>
                  <w:szCs w:val="20"/>
                </w:rPr>
                <w:t>0.5</w:t>
              </w:r>
            </w:ins>
            <w:del w:id="680"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8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EF35E3C" w14:textId="4C75D71D" w:rsidR="00E016D1" w:rsidRPr="009A486F" w:rsidRDefault="00E016D1" w:rsidP="00E016D1">
            <w:pPr>
              <w:widowControl/>
              <w:autoSpaceDE/>
              <w:autoSpaceDN/>
              <w:adjustRightInd/>
              <w:jc w:val="center"/>
              <w:rPr>
                <w:bCs/>
                <w:sz w:val="22"/>
                <w:szCs w:val="22"/>
              </w:rPr>
            </w:pPr>
            <w:ins w:id="682" w:author="ERCOT" w:date="2021-11-01T10:33:00Z">
              <w:r>
                <w:rPr>
                  <w:rFonts w:ascii="Arial" w:hAnsi="Arial" w:cs="Arial"/>
                  <w:sz w:val="20"/>
                  <w:szCs w:val="20"/>
                </w:rPr>
                <w:t>0.1</w:t>
              </w:r>
            </w:ins>
            <w:del w:id="683"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8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9730B5A" w14:textId="5FCA5949" w:rsidR="00E016D1" w:rsidRPr="009A486F" w:rsidRDefault="00E016D1" w:rsidP="00E016D1">
            <w:pPr>
              <w:widowControl/>
              <w:autoSpaceDE/>
              <w:autoSpaceDN/>
              <w:adjustRightInd/>
              <w:jc w:val="center"/>
              <w:rPr>
                <w:bCs/>
                <w:sz w:val="22"/>
                <w:szCs w:val="22"/>
              </w:rPr>
            </w:pPr>
            <w:ins w:id="685" w:author="ERCOT" w:date="2021-11-01T10:33:00Z">
              <w:r>
                <w:rPr>
                  <w:rFonts w:ascii="Arial" w:hAnsi="Arial" w:cs="Arial"/>
                  <w:sz w:val="20"/>
                  <w:szCs w:val="20"/>
                </w:rPr>
                <w:t>0.3</w:t>
              </w:r>
            </w:ins>
            <w:del w:id="686" w:author="ERCOT" w:date="2021-11-01T09:58:00Z">
              <w:r w:rsidRPr="009A486F" w:rsidDel="000A1AF2">
                <w:rPr>
                  <w:sz w:val="22"/>
                  <w:szCs w:val="22"/>
                </w:rPr>
                <w:delText>1.0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8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D87305F" w14:textId="70D038FB" w:rsidR="00E016D1" w:rsidRPr="009A486F" w:rsidRDefault="00E016D1" w:rsidP="00E016D1">
            <w:pPr>
              <w:widowControl/>
              <w:autoSpaceDE/>
              <w:autoSpaceDN/>
              <w:adjustRightInd/>
              <w:jc w:val="center"/>
              <w:rPr>
                <w:bCs/>
                <w:sz w:val="22"/>
                <w:szCs w:val="22"/>
              </w:rPr>
            </w:pPr>
            <w:ins w:id="688" w:author="ERCOT" w:date="2021-11-01T10:33:00Z">
              <w:r>
                <w:rPr>
                  <w:rFonts w:ascii="Arial" w:hAnsi="Arial" w:cs="Arial"/>
                  <w:sz w:val="20"/>
                  <w:szCs w:val="20"/>
                </w:rPr>
                <w:t>0.4</w:t>
              </w:r>
            </w:ins>
            <w:del w:id="689" w:author="ERCOT" w:date="2021-11-01T09:58:00Z">
              <w:r w:rsidRPr="009A486F" w:rsidDel="000A1AF2">
                <w:rPr>
                  <w:sz w:val="22"/>
                  <w:szCs w:val="22"/>
                </w:rPr>
                <w:delText>1.2</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69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6577A96" w14:textId="7F26F1DC" w:rsidR="00E016D1" w:rsidRPr="009A486F" w:rsidRDefault="00E016D1" w:rsidP="00E016D1">
            <w:pPr>
              <w:widowControl/>
              <w:autoSpaceDE/>
              <w:autoSpaceDN/>
              <w:adjustRightInd/>
              <w:jc w:val="center"/>
              <w:rPr>
                <w:bCs/>
                <w:sz w:val="22"/>
                <w:szCs w:val="22"/>
              </w:rPr>
            </w:pPr>
            <w:ins w:id="691" w:author="ERCOT" w:date="2021-11-01T10:33:00Z">
              <w:r>
                <w:rPr>
                  <w:rFonts w:ascii="Arial" w:hAnsi="Arial" w:cs="Arial"/>
                  <w:sz w:val="20"/>
                  <w:szCs w:val="20"/>
                </w:rPr>
                <w:t>0.4</w:t>
              </w:r>
            </w:ins>
            <w:del w:id="692"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06B0AC" w14:textId="14198EB8" w:rsidR="00E016D1" w:rsidRPr="009A486F" w:rsidRDefault="00E016D1" w:rsidP="00E016D1">
            <w:pPr>
              <w:widowControl/>
              <w:autoSpaceDE/>
              <w:autoSpaceDN/>
              <w:adjustRightInd/>
              <w:jc w:val="center"/>
              <w:rPr>
                <w:bCs/>
                <w:sz w:val="22"/>
                <w:szCs w:val="22"/>
              </w:rPr>
            </w:pPr>
            <w:ins w:id="694" w:author="ERCOT" w:date="2021-11-01T10:33:00Z">
              <w:r>
                <w:rPr>
                  <w:rFonts w:ascii="Arial" w:hAnsi="Arial" w:cs="Arial"/>
                  <w:sz w:val="20"/>
                  <w:szCs w:val="20"/>
                </w:rPr>
                <w:t>-0.3</w:t>
              </w:r>
            </w:ins>
            <w:del w:id="695"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B48AB5" w14:textId="3384DDD2" w:rsidR="00E016D1" w:rsidRPr="009A486F" w:rsidRDefault="00E016D1" w:rsidP="00E016D1">
            <w:pPr>
              <w:widowControl/>
              <w:autoSpaceDE/>
              <w:autoSpaceDN/>
              <w:adjustRightInd/>
              <w:jc w:val="center"/>
              <w:rPr>
                <w:bCs/>
                <w:sz w:val="22"/>
                <w:szCs w:val="22"/>
              </w:rPr>
            </w:pPr>
            <w:ins w:id="697" w:author="ERCOT" w:date="2021-11-01T10:33:00Z">
              <w:r>
                <w:rPr>
                  <w:rFonts w:ascii="Arial" w:hAnsi="Arial" w:cs="Arial"/>
                  <w:sz w:val="20"/>
                  <w:szCs w:val="20"/>
                </w:rPr>
                <w:t>-0.4</w:t>
              </w:r>
            </w:ins>
            <w:del w:id="698"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69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539FB87" w14:textId="0B3E84E1" w:rsidR="00E016D1" w:rsidRPr="009A486F" w:rsidRDefault="00E016D1" w:rsidP="00E016D1">
            <w:pPr>
              <w:widowControl/>
              <w:autoSpaceDE/>
              <w:autoSpaceDN/>
              <w:adjustRightInd/>
              <w:jc w:val="center"/>
              <w:rPr>
                <w:bCs/>
                <w:sz w:val="22"/>
                <w:szCs w:val="22"/>
              </w:rPr>
            </w:pPr>
            <w:ins w:id="700" w:author="ERCOT" w:date="2021-11-01T10:33:00Z">
              <w:r>
                <w:rPr>
                  <w:rFonts w:ascii="Arial" w:hAnsi="Arial" w:cs="Arial"/>
                  <w:sz w:val="20"/>
                  <w:szCs w:val="20"/>
                </w:rPr>
                <w:t>-0.3</w:t>
              </w:r>
            </w:ins>
            <w:del w:id="701" w:author="ERCOT" w:date="2021-11-01T09:58:00Z">
              <w:r w:rsidRPr="009A486F" w:rsidDel="000A1AF2">
                <w:rPr>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0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C731F3E" w14:textId="787C5911" w:rsidR="00E016D1" w:rsidRPr="009A486F" w:rsidRDefault="00E016D1" w:rsidP="00E016D1">
            <w:pPr>
              <w:widowControl/>
              <w:autoSpaceDE/>
              <w:autoSpaceDN/>
              <w:adjustRightInd/>
              <w:jc w:val="center"/>
              <w:rPr>
                <w:bCs/>
                <w:sz w:val="22"/>
                <w:szCs w:val="22"/>
              </w:rPr>
            </w:pPr>
            <w:ins w:id="703" w:author="ERCOT" w:date="2021-11-01T10:33:00Z">
              <w:r>
                <w:rPr>
                  <w:rFonts w:ascii="Arial" w:hAnsi="Arial" w:cs="Arial"/>
                  <w:sz w:val="20"/>
                  <w:szCs w:val="20"/>
                </w:rPr>
                <w:t>0.0</w:t>
              </w:r>
            </w:ins>
            <w:del w:id="704"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70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7826604" w14:textId="5571DD42" w:rsidR="00E016D1" w:rsidRPr="009A486F" w:rsidRDefault="00E016D1" w:rsidP="00E016D1">
            <w:pPr>
              <w:widowControl/>
              <w:autoSpaceDE/>
              <w:autoSpaceDN/>
              <w:adjustRightInd/>
              <w:jc w:val="center"/>
              <w:rPr>
                <w:bCs/>
                <w:sz w:val="22"/>
                <w:szCs w:val="22"/>
              </w:rPr>
            </w:pPr>
            <w:ins w:id="706" w:author="ERCOT" w:date="2021-11-01T10:33:00Z">
              <w:r>
                <w:rPr>
                  <w:rFonts w:ascii="Arial" w:hAnsi="Arial" w:cs="Arial"/>
                  <w:sz w:val="20"/>
                  <w:szCs w:val="20"/>
                </w:rPr>
                <w:t>0.0</w:t>
              </w:r>
            </w:ins>
            <w:del w:id="707" w:author="ERCOT" w:date="2021-11-01T09:58:00Z">
              <w:r w:rsidRPr="009A486F" w:rsidDel="000A1AF2">
                <w:rPr>
                  <w:sz w:val="22"/>
                  <w:szCs w:val="22"/>
                </w:rPr>
                <w:delText>0.7</w:delText>
              </w:r>
            </w:del>
          </w:p>
        </w:tc>
      </w:tr>
      <w:tr w:rsidR="00E016D1" w:rsidRPr="00CC576E" w14:paraId="227F504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0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0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710"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Change w:id="71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C344C4" w14:textId="0C41FF07" w:rsidR="00E016D1" w:rsidRPr="009A486F" w:rsidRDefault="00E016D1" w:rsidP="00E016D1">
            <w:pPr>
              <w:widowControl/>
              <w:autoSpaceDE/>
              <w:autoSpaceDN/>
              <w:adjustRightInd/>
              <w:jc w:val="center"/>
              <w:rPr>
                <w:bCs/>
                <w:sz w:val="22"/>
                <w:szCs w:val="22"/>
              </w:rPr>
            </w:pPr>
            <w:ins w:id="712" w:author="ERCOT" w:date="2021-11-01T10:33:00Z">
              <w:r>
                <w:rPr>
                  <w:rFonts w:ascii="Arial" w:hAnsi="Arial" w:cs="Arial"/>
                  <w:sz w:val="20"/>
                  <w:szCs w:val="20"/>
                </w:rPr>
                <w:t>1.1</w:t>
              </w:r>
            </w:ins>
            <w:del w:id="713"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1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31F7FC" w14:textId="5AE15F0C" w:rsidR="00E016D1" w:rsidRPr="009A486F" w:rsidRDefault="00E016D1" w:rsidP="00E016D1">
            <w:pPr>
              <w:widowControl/>
              <w:autoSpaceDE/>
              <w:autoSpaceDN/>
              <w:adjustRightInd/>
              <w:jc w:val="center"/>
              <w:rPr>
                <w:bCs/>
                <w:sz w:val="22"/>
                <w:szCs w:val="22"/>
              </w:rPr>
            </w:pPr>
            <w:ins w:id="715" w:author="ERCOT" w:date="2021-11-01T10:33:00Z">
              <w:r>
                <w:rPr>
                  <w:rFonts w:ascii="Arial" w:hAnsi="Arial" w:cs="Arial"/>
                  <w:sz w:val="20"/>
                  <w:szCs w:val="20"/>
                </w:rPr>
                <w:t>0.9</w:t>
              </w:r>
            </w:ins>
            <w:del w:id="716" w:author="ERCOT" w:date="2021-11-01T09:58:00Z">
              <w:r w:rsidRPr="009A486F" w:rsidDel="000A1AF2">
                <w:rPr>
                  <w:sz w:val="22"/>
                  <w:szCs w:val="22"/>
                </w:rPr>
                <w:delText>2.4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17"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C033DC8" w14:textId="13082F58" w:rsidR="00E016D1" w:rsidRPr="009A486F" w:rsidRDefault="00E016D1" w:rsidP="00E016D1">
            <w:pPr>
              <w:widowControl/>
              <w:autoSpaceDE/>
              <w:autoSpaceDN/>
              <w:adjustRightInd/>
              <w:jc w:val="center"/>
              <w:rPr>
                <w:bCs/>
                <w:sz w:val="22"/>
                <w:szCs w:val="22"/>
              </w:rPr>
            </w:pPr>
            <w:ins w:id="718" w:author="ERCOT" w:date="2021-11-01T10:33:00Z">
              <w:r>
                <w:rPr>
                  <w:rFonts w:ascii="Arial" w:hAnsi="Arial" w:cs="Arial"/>
                  <w:sz w:val="20"/>
                  <w:szCs w:val="20"/>
                </w:rPr>
                <w:t>1.0</w:t>
              </w:r>
            </w:ins>
            <w:del w:id="719"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3662D8D" w14:textId="3C0D1098" w:rsidR="00E016D1" w:rsidRPr="009A486F" w:rsidRDefault="00E016D1" w:rsidP="00E016D1">
            <w:pPr>
              <w:widowControl/>
              <w:autoSpaceDE/>
              <w:autoSpaceDN/>
              <w:adjustRightInd/>
              <w:jc w:val="center"/>
              <w:rPr>
                <w:bCs/>
                <w:sz w:val="22"/>
                <w:szCs w:val="22"/>
              </w:rPr>
            </w:pPr>
            <w:ins w:id="721" w:author="ERCOT" w:date="2021-11-01T10:33:00Z">
              <w:r>
                <w:rPr>
                  <w:rFonts w:ascii="Arial" w:hAnsi="Arial" w:cs="Arial"/>
                  <w:sz w:val="20"/>
                  <w:szCs w:val="20"/>
                </w:rPr>
                <w:t>1.3</w:t>
              </w:r>
            </w:ins>
            <w:del w:id="722"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EE327F" w14:textId="5C4277F3" w:rsidR="00E016D1" w:rsidRPr="009A486F" w:rsidRDefault="00E016D1" w:rsidP="00E016D1">
            <w:pPr>
              <w:widowControl/>
              <w:autoSpaceDE/>
              <w:autoSpaceDN/>
              <w:adjustRightInd/>
              <w:jc w:val="center"/>
              <w:rPr>
                <w:bCs/>
                <w:sz w:val="22"/>
                <w:szCs w:val="22"/>
              </w:rPr>
            </w:pPr>
            <w:ins w:id="724" w:author="ERCOT" w:date="2021-11-01T10:33:00Z">
              <w:r>
                <w:rPr>
                  <w:rFonts w:ascii="Arial" w:hAnsi="Arial" w:cs="Arial"/>
                  <w:sz w:val="20"/>
                  <w:szCs w:val="20"/>
                </w:rPr>
                <w:t>1.6</w:t>
              </w:r>
            </w:ins>
            <w:del w:id="725"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13F56C" w14:textId="7D009238" w:rsidR="00E016D1" w:rsidRPr="009A486F" w:rsidRDefault="00E016D1" w:rsidP="00E016D1">
            <w:pPr>
              <w:widowControl/>
              <w:autoSpaceDE/>
              <w:autoSpaceDN/>
              <w:adjustRightInd/>
              <w:jc w:val="center"/>
              <w:rPr>
                <w:bCs/>
                <w:sz w:val="22"/>
                <w:szCs w:val="22"/>
              </w:rPr>
            </w:pPr>
            <w:ins w:id="727" w:author="ERCOT" w:date="2021-11-01T10:33:00Z">
              <w:r>
                <w:rPr>
                  <w:rFonts w:ascii="Arial" w:hAnsi="Arial" w:cs="Arial"/>
                  <w:sz w:val="20"/>
                  <w:szCs w:val="20"/>
                </w:rPr>
                <w:t>1.9</w:t>
              </w:r>
            </w:ins>
            <w:del w:id="728"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2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ABB0E6A" w14:textId="19F67298" w:rsidR="00E016D1" w:rsidRPr="009A486F" w:rsidRDefault="00E016D1" w:rsidP="00E016D1">
            <w:pPr>
              <w:widowControl/>
              <w:autoSpaceDE/>
              <w:autoSpaceDN/>
              <w:adjustRightInd/>
              <w:jc w:val="center"/>
              <w:rPr>
                <w:bCs/>
                <w:sz w:val="22"/>
                <w:szCs w:val="22"/>
              </w:rPr>
            </w:pPr>
            <w:ins w:id="730" w:author="ERCOT" w:date="2021-11-01T10:33:00Z">
              <w:r>
                <w:rPr>
                  <w:rFonts w:ascii="Arial" w:hAnsi="Arial" w:cs="Arial"/>
                  <w:sz w:val="20"/>
                  <w:szCs w:val="20"/>
                </w:rPr>
                <w:t>2.2</w:t>
              </w:r>
            </w:ins>
            <w:del w:id="731" w:author="ERCOT" w:date="2021-11-01T09:58:00Z">
              <w:r w:rsidRPr="009A486F" w:rsidDel="000A1AF2">
                <w:rPr>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3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5250512" w14:textId="1E96FBA0" w:rsidR="00E016D1" w:rsidRPr="009A486F" w:rsidRDefault="00E016D1" w:rsidP="00E016D1">
            <w:pPr>
              <w:widowControl/>
              <w:autoSpaceDE/>
              <w:autoSpaceDN/>
              <w:adjustRightInd/>
              <w:jc w:val="center"/>
              <w:rPr>
                <w:bCs/>
                <w:sz w:val="22"/>
                <w:szCs w:val="22"/>
              </w:rPr>
            </w:pPr>
            <w:ins w:id="733" w:author="ERCOT" w:date="2021-11-01T10:33:00Z">
              <w:r>
                <w:rPr>
                  <w:rFonts w:ascii="Arial" w:hAnsi="Arial" w:cs="Arial"/>
                  <w:sz w:val="20"/>
                  <w:szCs w:val="20"/>
                </w:rPr>
                <w:t>2.3</w:t>
              </w:r>
            </w:ins>
            <w:del w:id="734" w:author="ERCOT" w:date="2021-11-01T09:58:00Z">
              <w:r w:rsidRPr="009A486F" w:rsidDel="000A1AF2">
                <w:rPr>
                  <w:sz w:val="22"/>
                  <w:szCs w:val="22"/>
                </w:rPr>
                <w:delText>8.0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3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407A74" w14:textId="213FEAC4" w:rsidR="00E016D1" w:rsidRPr="009A486F" w:rsidRDefault="00E016D1" w:rsidP="00E016D1">
            <w:pPr>
              <w:widowControl/>
              <w:autoSpaceDE/>
              <w:autoSpaceDN/>
              <w:adjustRightInd/>
              <w:jc w:val="center"/>
              <w:rPr>
                <w:bCs/>
                <w:sz w:val="22"/>
                <w:szCs w:val="22"/>
              </w:rPr>
            </w:pPr>
            <w:ins w:id="736" w:author="ERCOT" w:date="2021-11-01T10:33:00Z">
              <w:r>
                <w:rPr>
                  <w:rFonts w:ascii="Arial" w:hAnsi="Arial" w:cs="Arial"/>
                  <w:sz w:val="20"/>
                  <w:szCs w:val="20"/>
                </w:rPr>
                <w:t>5.1</w:t>
              </w:r>
            </w:ins>
            <w:del w:id="737" w:author="ERCOT" w:date="2021-11-01T09:58:00Z">
              <w:r w:rsidRPr="009A486F" w:rsidDel="000A1AF2">
                <w:rPr>
                  <w:sz w:val="22"/>
                  <w:szCs w:val="22"/>
                </w:rPr>
                <w:delText>4.3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3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CA671CE" w14:textId="2C1E192D" w:rsidR="00E016D1" w:rsidRPr="009A486F" w:rsidRDefault="00E016D1" w:rsidP="00E016D1">
            <w:pPr>
              <w:widowControl/>
              <w:autoSpaceDE/>
              <w:autoSpaceDN/>
              <w:adjustRightInd/>
              <w:jc w:val="center"/>
              <w:rPr>
                <w:bCs/>
                <w:sz w:val="22"/>
                <w:szCs w:val="22"/>
              </w:rPr>
            </w:pPr>
            <w:ins w:id="739" w:author="ERCOT" w:date="2021-11-01T10:33:00Z">
              <w:r>
                <w:rPr>
                  <w:rFonts w:ascii="Arial" w:hAnsi="Arial" w:cs="Arial"/>
                  <w:sz w:val="20"/>
                  <w:szCs w:val="20"/>
                </w:rPr>
                <w:t>5.0</w:t>
              </w:r>
            </w:ins>
            <w:del w:id="740"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4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68D87C" w14:textId="19B8A120" w:rsidR="00E016D1" w:rsidRPr="009A486F" w:rsidRDefault="00E016D1" w:rsidP="00E016D1">
            <w:pPr>
              <w:widowControl/>
              <w:autoSpaceDE/>
              <w:autoSpaceDN/>
              <w:adjustRightInd/>
              <w:jc w:val="center"/>
              <w:rPr>
                <w:bCs/>
                <w:sz w:val="22"/>
                <w:szCs w:val="22"/>
              </w:rPr>
            </w:pPr>
            <w:ins w:id="742" w:author="ERCOT" w:date="2021-11-01T10:33:00Z">
              <w:r>
                <w:rPr>
                  <w:rFonts w:ascii="Arial" w:hAnsi="Arial" w:cs="Arial"/>
                  <w:sz w:val="20"/>
                  <w:szCs w:val="20"/>
                </w:rPr>
                <w:t>2.6</w:t>
              </w:r>
            </w:ins>
            <w:del w:id="743" w:author="ERCOT" w:date="2021-11-01T09:58:00Z">
              <w:r w:rsidRPr="009A486F" w:rsidDel="000A1AF2">
                <w:rPr>
                  <w:sz w:val="22"/>
                  <w:szCs w:val="22"/>
                </w:rPr>
                <w:delText>5.3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44"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945CF0F" w14:textId="5B0A10EE" w:rsidR="00E016D1" w:rsidRPr="009A486F" w:rsidRDefault="00E016D1" w:rsidP="00E016D1">
            <w:pPr>
              <w:widowControl/>
              <w:autoSpaceDE/>
              <w:autoSpaceDN/>
              <w:adjustRightInd/>
              <w:jc w:val="center"/>
              <w:rPr>
                <w:bCs/>
                <w:sz w:val="22"/>
                <w:szCs w:val="22"/>
              </w:rPr>
            </w:pPr>
            <w:ins w:id="745" w:author="ERCOT" w:date="2021-11-01T10:33:00Z">
              <w:r>
                <w:rPr>
                  <w:rFonts w:ascii="Arial" w:hAnsi="Arial" w:cs="Arial"/>
                  <w:sz w:val="20"/>
                  <w:szCs w:val="20"/>
                </w:rPr>
                <w:t>2.3</w:t>
              </w:r>
            </w:ins>
            <w:del w:id="746" w:author="ERCOT" w:date="2021-11-01T09:58:00Z">
              <w:r w:rsidRPr="009A486F" w:rsidDel="000A1AF2">
                <w:rPr>
                  <w:sz w:val="22"/>
                  <w:szCs w:val="22"/>
                </w:rPr>
                <w:delText>7.8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4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6254D43" w14:textId="2C385F2B" w:rsidR="00E016D1" w:rsidRPr="009A486F" w:rsidRDefault="00E016D1" w:rsidP="00E016D1">
            <w:pPr>
              <w:widowControl/>
              <w:autoSpaceDE/>
              <w:autoSpaceDN/>
              <w:adjustRightInd/>
              <w:jc w:val="center"/>
              <w:rPr>
                <w:bCs/>
                <w:sz w:val="22"/>
                <w:szCs w:val="22"/>
              </w:rPr>
            </w:pPr>
            <w:ins w:id="748" w:author="ERCOT" w:date="2021-11-01T10:33:00Z">
              <w:r>
                <w:rPr>
                  <w:rFonts w:ascii="Arial" w:hAnsi="Arial" w:cs="Arial"/>
                  <w:sz w:val="20"/>
                  <w:szCs w:val="20"/>
                </w:rPr>
                <w:t>2.3</w:t>
              </w:r>
            </w:ins>
            <w:del w:id="749" w:author="ERCOT" w:date="2021-11-01T09:58:00Z">
              <w:r w:rsidRPr="009A486F" w:rsidDel="000A1AF2">
                <w:rPr>
                  <w:sz w:val="22"/>
                  <w:szCs w:val="22"/>
                </w:rPr>
                <w:delText>4.7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11E2E0" w14:textId="09A7ACE5" w:rsidR="00E016D1" w:rsidRPr="009A486F" w:rsidRDefault="00E016D1" w:rsidP="00E016D1">
            <w:pPr>
              <w:widowControl/>
              <w:autoSpaceDE/>
              <w:autoSpaceDN/>
              <w:adjustRightInd/>
              <w:jc w:val="center"/>
              <w:rPr>
                <w:bCs/>
                <w:sz w:val="22"/>
                <w:szCs w:val="22"/>
              </w:rPr>
            </w:pPr>
            <w:ins w:id="751" w:author="ERCOT" w:date="2021-11-01T10:33:00Z">
              <w:r>
                <w:rPr>
                  <w:rFonts w:ascii="Arial" w:hAnsi="Arial" w:cs="Arial"/>
                  <w:sz w:val="20"/>
                  <w:szCs w:val="20"/>
                </w:rPr>
                <w:t>1.6</w:t>
              </w:r>
            </w:ins>
            <w:del w:id="752" w:author="ERCOT" w:date="2021-11-01T09:58:00Z">
              <w:r w:rsidRPr="009A486F" w:rsidDel="000A1AF2">
                <w:rPr>
                  <w:sz w:val="22"/>
                  <w:szCs w:val="22"/>
                </w:rPr>
                <w:delText>0.7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939758F" w14:textId="00A0907B" w:rsidR="00E016D1" w:rsidRPr="009A486F" w:rsidRDefault="00E016D1" w:rsidP="00E016D1">
            <w:pPr>
              <w:widowControl/>
              <w:autoSpaceDE/>
              <w:autoSpaceDN/>
              <w:adjustRightInd/>
              <w:jc w:val="center"/>
              <w:rPr>
                <w:bCs/>
                <w:sz w:val="22"/>
                <w:szCs w:val="22"/>
              </w:rPr>
            </w:pPr>
            <w:ins w:id="754" w:author="ERCOT" w:date="2021-11-01T10:33:00Z">
              <w:r>
                <w:rPr>
                  <w:rFonts w:ascii="Arial" w:hAnsi="Arial" w:cs="Arial"/>
                  <w:sz w:val="20"/>
                  <w:szCs w:val="20"/>
                </w:rPr>
                <w:t>1.1</w:t>
              </w:r>
            </w:ins>
            <w:del w:id="755"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6"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C5F9BAE" w14:textId="2AD37682" w:rsidR="00E016D1" w:rsidRPr="009A486F" w:rsidRDefault="00E016D1" w:rsidP="00E016D1">
            <w:pPr>
              <w:widowControl/>
              <w:autoSpaceDE/>
              <w:autoSpaceDN/>
              <w:adjustRightInd/>
              <w:jc w:val="center"/>
              <w:rPr>
                <w:bCs/>
                <w:sz w:val="22"/>
                <w:szCs w:val="22"/>
              </w:rPr>
            </w:pPr>
            <w:ins w:id="757" w:author="ERCOT" w:date="2021-11-01T10:33:00Z">
              <w:r>
                <w:rPr>
                  <w:rFonts w:ascii="Arial" w:hAnsi="Arial" w:cs="Arial"/>
                  <w:sz w:val="20"/>
                  <w:szCs w:val="20"/>
                </w:rPr>
                <w:t>0.3</w:t>
              </w:r>
            </w:ins>
            <w:del w:id="758"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5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AE44CE8" w14:textId="0D761912" w:rsidR="00E016D1" w:rsidRPr="009A486F" w:rsidRDefault="00E016D1" w:rsidP="00E016D1">
            <w:pPr>
              <w:widowControl/>
              <w:autoSpaceDE/>
              <w:autoSpaceDN/>
              <w:adjustRightInd/>
              <w:jc w:val="center"/>
              <w:rPr>
                <w:bCs/>
                <w:sz w:val="22"/>
                <w:szCs w:val="22"/>
              </w:rPr>
            </w:pPr>
            <w:ins w:id="760" w:author="ERCOT" w:date="2021-11-01T10:33:00Z">
              <w:r>
                <w:rPr>
                  <w:rFonts w:ascii="Arial" w:hAnsi="Arial" w:cs="Arial"/>
                  <w:sz w:val="20"/>
                  <w:szCs w:val="20"/>
                </w:rPr>
                <w:t>0.6</w:t>
              </w:r>
            </w:ins>
            <w:del w:id="761" w:author="ERCOT" w:date="2021-11-01T09:58:00Z">
              <w:r w:rsidRPr="009A486F" w:rsidDel="000A1AF2">
                <w:rPr>
                  <w:sz w:val="22"/>
                  <w:szCs w:val="22"/>
                </w:rPr>
                <w:delText>1.4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6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2367534C" w14:textId="06AC7D3B" w:rsidR="00E016D1" w:rsidRPr="009A486F" w:rsidRDefault="00E016D1" w:rsidP="00E016D1">
            <w:pPr>
              <w:widowControl/>
              <w:autoSpaceDE/>
              <w:autoSpaceDN/>
              <w:adjustRightInd/>
              <w:jc w:val="center"/>
              <w:rPr>
                <w:bCs/>
                <w:sz w:val="22"/>
                <w:szCs w:val="22"/>
              </w:rPr>
            </w:pPr>
            <w:ins w:id="763" w:author="ERCOT" w:date="2021-11-01T10:33:00Z">
              <w:r>
                <w:rPr>
                  <w:rFonts w:ascii="Arial" w:hAnsi="Arial" w:cs="Arial"/>
                  <w:sz w:val="20"/>
                  <w:szCs w:val="20"/>
                </w:rPr>
                <w:t>0.7</w:t>
              </w:r>
            </w:ins>
            <w:del w:id="764" w:author="ERCOT" w:date="2021-11-01T09:58:00Z">
              <w:r w:rsidRPr="009A486F" w:rsidDel="000A1AF2">
                <w:rPr>
                  <w:sz w:val="22"/>
                  <w:szCs w:val="22"/>
                </w:rPr>
                <w:delText>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65"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DF35D8E" w14:textId="224CE650" w:rsidR="00E016D1" w:rsidRPr="009A486F" w:rsidRDefault="00E016D1" w:rsidP="00E016D1">
            <w:pPr>
              <w:widowControl/>
              <w:autoSpaceDE/>
              <w:autoSpaceDN/>
              <w:adjustRightInd/>
              <w:jc w:val="center"/>
              <w:rPr>
                <w:bCs/>
                <w:sz w:val="22"/>
                <w:szCs w:val="22"/>
              </w:rPr>
            </w:pPr>
            <w:ins w:id="766" w:author="ERCOT" w:date="2021-11-01T10:33:00Z">
              <w:r>
                <w:rPr>
                  <w:rFonts w:ascii="Arial" w:hAnsi="Arial" w:cs="Arial"/>
                  <w:sz w:val="20"/>
                  <w:szCs w:val="20"/>
                </w:rPr>
                <w:t>0.5</w:t>
              </w:r>
            </w:ins>
            <w:del w:id="767"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6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58ED5A" w14:textId="7B2C4AC9" w:rsidR="00E016D1" w:rsidRPr="009A486F" w:rsidRDefault="00E016D1" w:rsidP="00E016D1">
            <w:pPr>
              <w:widowControl/>
              <w:autoSpaceDE/>
              <w:autoSpaceDN/>
              <w:adjustRightInd/>
              <w:jc w:val="center"/>
              <w:rPr>
                <w:bCs/>
                <w:sz w:val="22"/>
                <w:szCs w:val="22"/>
              </w:rPr>
            </w:pPr>
            <w:ins w:id="769" w:author="ERCOT" w:date="2021-11-01T10:33:00Z">
              <w:r>
                <w:rPr>
                  <w:rFonts w:ascii="Arial" w:hAnsi="Arial" w:cs="Arial"/>
                  <w:sz w:val="20"/>
                  <w:szCs w:val="20"/>
                </w:rPr>
                <w:t>-0.3</w:t>
              </w:r>
            </w:ins>
            <w:del w:id="770" w:author="ERCOT" w:date="2021-11-01T09:58:00Z">
              <w:r w:rsidRPr="009A486F" w:rsidDel="000A1AF2">
                <w:rPr>
                  <w:sz w:val="22"/>
                  <w:szCs w:val="22"/>
                </w:rPr>
                <w:delText>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96443A" w14:textId="6D3E00A8" w:rsidR="00E016D1" w:rsidRPr="009A486F" w:rsidRDefault="00E016D1" w:rsidP="00E016D1">
            <w:pPr>
              <w:widowControl/>
              <w:autoSpaceDE/>
              <w:autoSpaceDN/>
              <w:adjustRightInd/>
              <w:jc w:val="center"/>
              <w:rPr>
                <w:bCs/>
                <w:sz w:val="22"/>
                <w:szCs w:val="22"/>
              </w:rPr>
            </w:pPr>
            <w:ins w:id="772" w:author="ERCOT" w:date="2021-11-01T10:33:00Z">
              <w:r>
                <w:rPr>
                  <w:rFonts w:ascii="Arial" w:hAnsi="Arial" w:cs="Arial"/>
                  <w:sz w:val="20"/>
                  <w:szCs w:val="20"/>
                </w:rPr>
                <w:t>-0.5</w:t>
              </w:r>
            </w:ins>
            <w:del w:id="773" w:author="ERCOT" w:date="2021-11-01T09:58:00Z">
              <w:r w:rsidRPr="009A486F" w:rsidDel="000A1AF2">
                <w:rPr>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C43732" w14:textId="7EAC2A62" w:rsidR="00E016D1" w:rsidRPr="009A486F" w:rsidRDefault="00E016D1" w:rsidP="00E016D1">
            <w:pPr>
              <w:widowControl/>
              <w:autoSpaceDE/>
              <w:autoSpaceDN/>
              <w:adjustRightInd/>
              <w:jc w:val="center"/>
              <w:rPr>
                <w:bCs/>
                <w:sz w:val="22"/>
                <w:szCs w:val="22"/>
              </w:rPr>
            </w:pPr>
            <w:ins w:id="775" w:author="ERCOT" w:date="2021-11-01T10:33:00Z">
              <w:r>
                <w:rPr>
                  <w:rFonts w:ascii="Arial" w:hAnsi="Arial" w:cs="Arial"/>
                  <w:sz w:val="20"/>
                  <w:szCs w:val="20"/>
                </w:rPr>
                <w:t>-0.3</w:t>
              </w:r>
            </w:ins>
            <w:del w:id="776"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7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F862FA3" w14:textId="2DE2ED76" w:rsidR="00E016D1" w:rsidRPr="009A486F" w:rsidRDefault="00E016D1" w:rsidP="00E016D1">
            <w:pPr>
              <w:widowControl/>
              <w:autoSpaceDE/>
              <w:autoSpaceDN/>
              <w:adjustRightInd/>
              <w:jc w:val="center"/>
              <w:rPr>
                <w:bCs/>
                <w:sz w:val="22"/>
                <w:szCs w:val="22"/>
              </w:rPr>
            </w:pPr>
            <w:ins w:id="778" w:author="ERCOT" w:date="2021-11-01T10:33:00Z">
              <w:r>
                <w:rPr>
                  <w:rFonts w:ascii="Arial" w:hAnsi="Arial" w:cs="Arial"/>
                  <w:sz w:val="20"/>
                  <w:szCs w:val="20"/>
                </w:rPr>
                <w:t>0.0</w:t>
              </w:r>
            </w:ins>
            <w:del w:id="779" w:author="ERCOT" w:date="2021-11-01T09:58:00Z">
              <w:r w:rsidRPr="009A486F" w:rsidDel="000A1AF2">
                <w:rPr>
                  <w:sz w:val="22"/>
                  <w:szCs w:val="22"/>
                </w:rPr>
                <w:delText>1.9</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780"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39DE5C14" w14:textId="75BC8515" w:rsidR="00E016D1" w:rsidRPr="009A486F" w:rsidRDefault="00E016D1" w:rsidP="00E016D1">
            <w:pPr>
              <w:widowControl/>
              <w:autoSpaceDE/>
              <w:autoSpaceDN/>
              <w:adjustRightInd/>
              <w:jc w:val="center"/>
              <w:rPr>
                <w:bCs/>
                <w:sz w:val="22"/>
                <w:szCs w:val="22"/>
              </w:rPr>
            </w:pPr>
            <w:ins w:id="781" w:author="ERCOT" w:date="2021-11-01T10:33:00Z">
              <w:r>
                <w:rPr>
                  <w:rFonts w:ascii="Arial" w:hAnsi="Arial" w:cs="Arial"/>
                  <w:sz w:val="20"/>
                  <w:szCs w:val="20"/>
                </w:rPr>
                <w:t>0.3</w:t>
              </w:r>
            </w:ins>
            <w:del w:id="782" w:author="ERCOT" w:date="2021-11-01T09:58:00Z">
              <w:r w:rsidRPr="009A486F" w:rsidDel="000A1AF2">
                <w:rPr>
                  <w:sz w:val="22"/>
                  <w:szCs w:val="22"/>
                </w:rPr>
                <w:delText>2.0</w:delText>
              </w:r>
            </w:del>
          </w:p>
        </w:tc>
      </w:tr>
      <w:tr w:rsidR="00E016D1" w:rsidRPr="00CC576E" w14:paraId="347345A8"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783"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784"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785" w:author="ERCOT" w:date="2021-11-01T10:33: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Change w:id="78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E75FC9" w14:textId="5C4A5FD4" w:rsidR="00E016D1" w:rsidRPr="009A486F" w:rsidRDefault="00E016D1" w:rsidP="00E016D1">
            <w:pPr>
              <w:widowControl/>
              <w:autoSpaceDE/>
              <w:autoSpaceDN/>
              <w:adjustRightInd/>
              <w:jc w:val="center"/>
              <w:rPr>
                <w:bCs/>
                <w:sz w:val="22"/>
                <w:szCs w:val="22"/>
              </w:rPr>
            </w:pPr>
            <w:ins w:id="787" w:author="ERCOT" w:date="2021-11-01T10:33:00Z">
              <w:r>
                <w:rPr>
                  <w:rFonts w:ascii="Arial" w:hAnsi="Arial" w:cs="Arial"/>
                  <w:sz w:val="20"/>
                  <w:szCs w:val="20"/>
                </w:rPr>
                <w:t>0.9</w:t>
              </w:r>
            </w:ins>
            <w:del w:id="788"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8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525B58" w14:textId="2C4B22C1" w:rsidR="00E016D1" w:rsidRPr="009A486F" w:rsidRDefault="00E016D1" w:rsidP="00E016D1">
            <w:pPr>
              <w:widowControl/>
              <w:autoSpaceDE/>
              <w:autoSpaceDN/>
              <w:adjustRightInd/>
              <w:jc w:val="center"/>
              <w:rPr>
                <w:bCs/>
                <w:sz w:val="22"/>
                <w:szCs w:val="22"/>
              </w:rPr>
            </w:pPr>
            <w:ins w:id="790" w:author="ERCOT" w:date="2021-11-01T10:33:00Z">
              <w:r>
                <w:rPr>
                  <w:rFonts w:ascii="Arial" w:hAnsi="Arial" w:cs="Arial"/>
                  <w:sz w:val="20"/>
                  <w:szCs w:val="20"/>
                </w:rPr>
                <w:t>1.5</w:t>
              </w:r>
            </w:ins>
            <w:del w:id="791" w:author="ERCOT" w:date="2021-11-01T09:58:00Z">
              <w:r w:rsidRPr="009A486F" w:rsidDel="000A1AF2">
                <w:rPr>
                  <w:sz w:val="22"/>
                  <w:szCs w:val="22"/>
                </w:rPr>
                <w:delText>1.9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792"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386F0B9" w14:textId="59811EAD" w:rsidR="00E016D1" w:rsidRPr="009A486F" w:rsidRDefault="00E016D1" w:rsidP="00E016D1">
            <w:pPr>
              <w:widowControl/>
              <w:autoSpaceDE/>
              <w:autoSpaceDN/>
              <w:adjustRightInd/>
              <w:jc w:val="center"/>
              <w:rPr>
                <w:bCs/>
                <w:sz w:val="22"/>
                <w:szCs w:val="22"/>
              </w:rPr>
            </w:pPr>
            <w:ins w:id="793" w:author="ERCOT" w:date="2021-11-01T10:33:00Z">
              <w:r>
                <w:rPr>
                  <w:rFonts w:ascii="Arial" w:hAnsi="Arial" w:cs="Arial"/>
                  <w:sz w:val="20"/>
                  <w:szCs w:val="20"/>
                </w:rPr>
                <w:t>1.5</w:t>
              </w:r>
            </w:ins>
            <w:del w:id="794" w:author="ERCOT" w:date="2021-11-01T09:58:00Z">
              <w:r w:rsidRPr="009A486F" w:rsidDel="000A1AF2">
                <w:rPr>
                  <w:sz w:val="22"/>
                  <w:szCs w:val="22"/>
                </w:rPr>
                <w:delText>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9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ACDB410" w14:textId="4982C783" w:rsidR="00E016D1" w:rsidRPr="009A486F" w:rsidRDefault="00E016D1" w:rsidP="00E016D1">
            <w:pPr>
              <w:widowControl/>
              <w:autoSpaceDE/>
              <w:autoSpaceDN/>
              <w:adjustRightInd/>
              <w:jc w:val="center"/>
              <w:rPr>
                <w:bCs/>
                <w:sz w:val="22"/>
                <w:szCs w:val="22"/>
              </w:rPr>
            </w:pPr>
            <w:ins w:id="796" w:author="ERCOT" w:date="2021-11-01T10:33:00Z">
              <w:r>
                <w:rPr>
                  <w:rFonts w:ascii="Arial" w:hAnsi="Arial" w:cs="Arial"/>
                  <w:sz w:val="20"/>
                  <w:szCs w:val="20"/>
                </w:rPr>
                <w:t>2.1</w:t>
              </w:r>
            </w:ins>
            <w:del w:id="797" w:author="ERCOT" w:date="2021-11-01T09:58:00Z">
              <w:r w:rsidRPr="009A486F" w:rsidDel="000A1AF2">
                <w:rPr>
                  <w:sz w:val="22"/>
                  <w:szCs w:val="22"/>
                </w:rPr>
                <w:delText>4.6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79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818EE7" w14:textId="392CBF50" w:rsidR="00E016D1" w:rsidRPr="009A486F" w:rsidRDefault="00E016D1" w:rsidP="00E016D1">
            <w:pPr>
              <w:widowControl/>
              <w:autoSpaceDE/>
              <w:autoSpaceDN/>
              <w:adjustRightInd/>
              <w:jc w:val="center"/>
              <w:rPr>
                <w:bCs/>
                <w:sz w:val="22"/>
                <w:szCs w:val="22"/>
              </w:rPr>
            </w:pPr>
            <w:ins w:id="799" w:author="ERCOT" w:date="2021-11-01T10:33:00Z">
              <w:r>
                <w:rPr>
                  <w:rFonts w:ascii="Arial" w:hAnsi="Arial" w:cs="Arial"/>
                  <w:sz w:val="20"/>
                  <w:szCs w:val="20"/>
                </w:rPr>
                <w:t>2.6</w:t>
              </w:r>
            </w:ins>
            <w:del w:id="800" w:author="ERCOT" w:date="2021-11-01T09:58:00Z">
              <w:r w:rsidRPr="009A486F" w:rsidDel="000A1AF2">
                <w:rPr>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1"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53D32B" w14:textId="04B427EC" w:rsidR="00E016D1" w:rsidRPr="009A486F" w:rsidRDefault="00E016D1" w:rsidP="00E016D1">
            <w:pPr>
              <w:widowControl/>
              <w:autoSpaceDE/>
              <w:autoSpaceDN/>
              <w:adjustRightInd/>
              <w:jc w:val="center"/>
              <w:rPr>
                <w:bCs/>
                <w:sz w:val="22"/>
                <w:szCs w:val="22"/>
              </w:rPr>
            </w:pPr>
            <w:ins w:id="802" w:author="ERCOT" w:date="2021-11-01T10:33:00Z">
              <w:r>
                <w:rPr>
                  <w:rFonts w:ascii="Arial" w:hAnsi="Arial" w:cs="Arial"/>
                  <w:sz w:val="20"/>
                  <w:szCs w:val="20"/>
                </w:rPr>
                <w:t>2.6</w:t>
              </w:r>
            </w:ins>
            <w:del w:id="803"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BD8C247" w14:textId="0E6C43A2" w:rsidR="00E016D1" w:rsidRPr="009A486F" w:rsidRDefault="00E016D1" w:rsidP="00E016D1">
            <w:pPr>
              <w:widowControl/>
              <w:autoSpaceDE/>
              <w:autoSpaceDN/>
              <w:adjustRightInd/>
              <w:jc w:val="center"/>
              <w:rPr>
                <w:bCs/>
                <w:sz w:val="22"/>
                <w:szCs w:val="22"/>
              </w:rPr>
            </w:pPr>
            <w:ins w:id="805" w:author="ERCOT" w:date="2021-11-01T10:33:00Z">
              <w:r>
                <w:rPr>
                  <w:rFonts w:ascii="Arial" w:hAnsi="Arial" w:cs="Arial"/>
                  <w:sz w:val="20"/>
                  <w:szCs w:val="20"/>
                </w:rPr>
                <w:t>2.7</w:t>
              </w:r>
            </w:ins>
            <w:del w:id="806"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07"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5A22931" w14:textId="6A6B487C" w:rsidR="00E016D1" w:rsidRPr="009A486F" w:rsidRDefault="00E016D1" w:rsidP="00E016D1">
            <w:pPr>
              <w:widowControl/>
              <w:autoSpaceDE/>
              <w:autoSpaceDN/>
              <w:adjustRightInd/>
              <w:jc w:val="center"/>
              <w:rPr>
                <w:bCs/>
                <w:sz w:val="22"/>
                <w:szCs w:val="22"/>
              </w:rPr>
            </w:pPr>
            <w:ins w:id="808" w:author="ERCOT" w:date="2021-11-01T10:33:00Z">
              <w:r>
                <w:rPr>
                  <w:rFonts w:ascii="Arial" w:hAnsi="Arial" w:cs="Arial"/>
                  <w:sz w:val="20"/>
                  <w:szCs w:val="20"/>
                </w:rPr>
                <w:t>3.1</w:t>
              </w:r>
            </w:ins>
            <w:del w:id="809"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0"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132014" w14:textId="30C8A473" w:rsidR="00E016D1" w:rsidRPr="009A486F" w:rsidRDefault="00E016D1" w:rsidP="00E016D1">
            <w:pPr>
              <w:widowControl/>
              <w:autoSpaceDE/>
              <w:autoSpaceDN/>
              <w:adjustRightInd/>
              <w:jc w:val="center"/>
              <w:rPr>
                <w:bCs/>
                <w:sz w:val="22"/>
                <w:szCs w:val="22"/>
              </w:rPr>
            </w:pPr>
            <w:ins w:id="811" w:author="ERCOT" w:date="2021-11-01T10:33:00Z">
              <w:r>
                <w:rPr>
                  <w:rFonts w:ascii="Arial" w:hAnsi="Arial" w:cs="Arial"/>
                  <w:sz w:val="20"/>
                  <w:szCs w:val="20"/>
                </w:rPr>
                <w:t>4.5</w:t>
              </w:r>
            </w:ins>
            <w:del w:id="812"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DC292F4" w14:textId="1C599CBB" w:rsidR="00E016D1" w:rsidRPr="009A486F" w:rsidRDefault="00E016D1" w:rsidP="00E016D1">
            <w:pPr>
              <w:widowControl/>
              <w:autoSpaceDE/>
              <w:autoSpaceDN/>
              <w:adjustRightInd/>
              <w:jc w:val="center"/>
              <w:rPr>
                <w:bCs/>
                <w:sz w:val="22"/>
                <w:szCs w:val="22"/>
              </w:rPr>
            </w:pPr>
            <w:ins w:id="814" w:author="ERCOT" w:date="2021-11-01T10:33:00Z">
              <w:r>
                <w:rPr>
                  <w:rFonts w:ascii="Arial" w:hAnsi="Arial" w:cs="Arial"/>
                  <w:sz w:val="20"/>
                  <w:szCs w:val="20"/>
                </w:rPr>
                <w:t>3.0</w:t>
              </w:r>
            </w:ins>
            <w:del w:id="815" w:author="ERCOT" w:date="2021-11-01T09:58:00Z">
              <w:r w:rsidRPr="009A486F" w:rsidDel="000A1AF2">
                <w:rPr>
                  <w:sz w:val="22"/>
                  <w:szCs w:val="22"/>
                </w:rPr>
                <w:delText>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1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C8C85DD" w14:textId="34DE7A51" w:rsidR="00E016D1" w:rsidRPr="009A486F" w:rsidRDefault="00E016D1" w:rsidP="00E016D1">
            <w:pPr>
              <w:widowControl/>
              <w:autoSpaceDE/>
              <w:autoSpaceDN/>
              <w:adjustRightInd/>
              <w:jc w:val="center"/>
              <w:rPr>
                <w:bCs/>
                <w:sz w:val="22"/>
                <w:szCs w:val="22"/>
              </w:rPr>
            </w:pPr>
            <w:ins w:id="817" w:author="ERCOT" w:date="2021-11-01T10:33:00Z">
              <w:r>
                <w:rPr>
                  <w:rFonts w:ascii="Arial" w:hAnsi="Arial" w:cs="Arial"/>
                  <w:sz w:val="20"/>
                  <w:szCs w:val="20"/>
                </w:rPr>
                <w:t>2.0</w:t>
              </w:r>
            </w:ins>
            <w:del w:id="818" w:author="ERCOT" w:date="2021-11-01T09:58:00Z">
              <w:r w:rsidRPr="009A486F" w:rsidDel="000A1AF2">
                <w:rPr>
                  <w:sz w:val="22"/>
                  <w:szCs w:val="22"/>
                </w:rPr>
                <w:delText>2.6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19"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5F8466E" w14:textId="56073ABC" w:rsidR="00E016D1" w:rsidRPr="009A486F" w:rsidRDefault="00E016D1" w:rsidP="00E016D1">
            <w:pPr>
              <w:widowControl/>
              <w:autoSpaceDE/>
              <w:autoSpaceDN/>
              <w:adjustRightInd/>
              <w:jc w:val="center"/>
              <w:rPr>
                <w:bCs/>
                <w:sz w:val="22"/>
                <w:szCs w:val="22"/>
              </w:rPr>
            </w:pPr>
            <w:ins w:id="820" w:author="ERCOT" w:date="2021-11-01T10:33:00Z">
              <w:r>
                <w:rPr>
                  <w:rFonts w:ascii="Arial" w:hAnsi="Arial" w:cs="Arial"/>
                  <w:sz w:val="20"/>
                  <w:szCs w:val="20"/>
                </w:rPr>
                <w:t>1.7</w:t>
              </w:r>
            </w:ins>
            <w:del w:id="821" w:author="ERCOT" w:date="2021-11-01T09:58:00Z">
              <w:r w:rsidRPr="009A486F" w:rsidDel="000A1AF2">
                <w:rPr>
                  <w:sz w:val="22"/>
                  <w:szCs w:val="22"/>
                </w:rPr>
                <w:delText>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22"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0B2A6F3" w14:textId="6E6518CF" w:rsidR="00E016D1" w:rsidRPr="009A486F" w:rsidRDefault="00E016D1" w:rsidP="00E016D1">
            <w:pPr>
              <w:widowControl/>
              <w:autoSpaceDE/>
              <w:autoSpaceDN/>
              <w:adjustRightInd/>
              <w:jc w:val="center"/>
              <w:rPr>
                <w:bCs/>
                <w:sz w:val="22"/>
                <w:szCs w:val="22"/>
              </w:rPr>
            </w:pPr>
            <w:ins w:id="823" w:author="ERCOT" w:date="2021-11-01T10:33:00Z">
              <w:r>
                <w:rPr>
                  <w:rFonts w:ascii="Arial" w:hAnsi="Arial" w:cs="Arial"/>
                  <w:sz w:val="20"/>
                  <w:szCs w:val="20"/>
                </w:rPr>
                <w:t>1.5</w:t>
              </w:r>
            </w:ins>
            <w:del w:id="824" w:author="ERCOT" w:date="2021-11-01T09:58:00Z">
              <w:r w:rsidRPr="009A486F" w:rsidDel="000A1AF2">
                <w:rPr>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25"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BBB2F0" w14:textId="3775A739" w:rsidR="00E016D1" w:rsidRPr="009A486F" w:rsidRDefault="00E016D1" w:rsidP="00E016D1">
            <w:pPr>
              <w:widowControl/>
              <w:autoSpaceDE/>
              <w:autoSpaceDN/>
              <w:adjustRightInd/>
              <w:jc w:val="center"/>
              <w:rPr>
                <w:bCs/>
                <w:sz w:val="22"/>
                <w:szCs w:val="22"/>
              </w:rPr>
            </w:pPr>
            <w:ins w:id="826" w:author="ERCOT" w:date="2021-11-01T10:33:00Z">
              <w:r>
                <w:rPr>
                  <w:rFonts w:ascii="Arial" w:hAnsi="Arial" w:cs="Arial"/>
                  <w:sz w:val="20"/>
                  <w:szCs w:val="20"/>
                </w:rPr>
                <w:t>0.9</w:t>
              </w:r>
            </w:ins>
            <w:del w:id="827" w:author="ERCOT" w:date="2021-11-01T09:58:00Z">
              <w:r w:rsidRPr="009A486F" w:rsidDel="000A1AF2">
                <w:rPr>
                  <w:sz w:val="22"/>
                  <w:szCs w:val="22"/>
                </w:rPr>
                <w:delText>3.1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28"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CC6201" w14:textId="379D1072" w:rsidR="00E016D1" w:rsidRPr="009A486F" w:rsidRDefault="00E016D1" w:rsidP="00E016D1">
            <w:pPr>
              <w:widowControl/>
              <w:autoSpaceDE/>
              <w:autoSpaceDN/>
              <w:adjustRightInd/>
              <w:jc w:val="center"/>
              <w:rPr>
                <w:bCs/>
                <w:sz w:val="22"/>
                <w:szCs w:val="22"/>
              </w:rPr>
            </w:pPr>
            <w:ins w:id="829" w:author="ERCOT" w:date="2021-11-01T10:33:00Z">
              <w:r>
                <w:rPr>
                  <w:rFonts w:ascii="Arial" w:hAnsi="Arial" w:cs="Arial"/>
                  <w:sz w:val="20"/>
                  <w:szCs w:val="20"/>
                </w:rPr>
                <w:t>0.9</w:t>
              </w:r>
            </w:ins>
            <w:del w:id="830" w:author="ERCOT" w:date="2021-11-01T09:58:00Z">
              <w:r w:rsidRPr="009A486F" w:rsidDel="000A1AF2">
                <w:rPr>
                  <w:sz w:val="22"/>
                  <w:szCs w:val="22"/>
                </w:rPr>
                <w:delText>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31"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AD87869" w14:textId="1F8CBDFB" w:rsidR="00E016D1" w:rsidRPr="009A486F" w:rsidRDefault="00E016D1" w:rsidP="00E016D1">
            <w:pPr>
              <w:widowControl/>
              <w:autoSpaceDE/>
              <w:autoSpaceDN/>
              <w:adjustRightInd/>
              <w:jc w:val="center"/>
              <w:rPr>
                <w:bCs/>
                <w:sz w:val="22"/>
                <w:szCs w:val="22"/>
              </w:rPr>
            </w:pPr>
            <w:ins w:id="832" w:author="ERCOT" w:date="2021-11-01T10:33:00Z">
              <w:r>
                <w:rPr>
                  <w:rFonts w:ascii="Arial" w:hAnsi="Arial" w:cs="Arial"/>
                  <w:sz w:val="20"/>
                  <w:szCs w:val="20"/>
                </w:rPr>
                <w:t>0.6</w:t>
              </w:r>
            </w:ins>
            <w:del w:id="833" w:author="ERCOT" w:date="2021-11-01T09:58:00Z">
              <w:r w:rsidRPr="009A486F" w:rsidDel="000A1AF2">
                <w:rPr>
                  <w:sz w:val="22"/>
                  <w:szCs w:val="22"/>
                </w:rPr>
                <w:delText>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34"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D9028E4" w14:textId="7561147B" w:rsidR="00E016D1" w:rsidRPr="009A486F" w:rsidRDefault="00E016D1" w:rsidP="00E016D1">
            <w:pPr>
              <w:widowControl/>
              <w:autoSpaceDE/>
              <w:autoSpaceDN/>
              <w:adjustRightInd/>
              <w:jc w:val="center"/>
              <w:rPr>
                <w:bCs/>
                <w:sz w:val="22"/>
                <w:szCs w:val="22"/>
              </w:rPr>
            </w:pPr>
            <w:ins w:id="835" w:author="ERCOT" w:date="2021-11-01T10:33:00Z">
              <w:r>
                <w:rPr>
                  <w:rFonts w:ascii="Arial" w:hAnsi="Arial" w:cs="Arial"/>
                  <w:sz w:val="20"/>
                  <w:szCs w:val="20"/>
                </w:rPr>
                <w:t>1.2</w:t>
              </w:r>
            </w:ins>
            <w:del w:id="836" w:author="ERCOT" w:date="2021-11-01T09:58:00Z">
              <w:r w:rsidRPr="009A486F" w:rsidDel="000A1AF2">
                <w:rPr>
                  <w:sz w:val="22"/>
                  <w:szCs w:val="22"/>
                </w:rPr>
                <w:delText>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37" w:author="ERCOT" w:date="2021-11-01T10:33: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E7D7703" w14:textId="285BABC5" w:rsidR="00E016D1" w:rsidRPr="009A486F" w:rsidRDefault="00E016D1" w:rsidP="00E016D1">
            <w:pPr>
              <w:widowControl/>
              <w:autoSpaceDE/>
              <w:autoSpaceDN/>
              <w:adjustRightInd/>
              <w:jc w:val="center"/>
              <w:rPr>
                <w:bCs/>
                <w:sz w:val="22"/>
                <w:szCs w:val="22"/>
              </w:rPr>
            </w:pPr>
            <w:ins w:id="838" w:author="ERCOT" w:date="2021-11-01T10:33:00Z">
              <w:r>
                <w:rPr>
                  <w:rFonts w:ascii="Arial" w:hAnsi="Arial" w:cs="Arial"/>
                  <w:sz w:val="20"/>
                  <w:szCs w:val="20"/>
                </w:rPr>
                <w:t>0.7</w:t>
              </w:r>
            </w:ins>
            <w:del w:id="839" w:author="ERCOT" w:date="2021-11-01T09:58:00Z">
              <w:r w:rsidRPr="009A486F" w:rsidDel="000A1AF2">
                <w:rPr>
                  <w:sz w:val="22"/>
                  <w:szCs w:val="22"/>
                </w:rPr>
                <w:delText>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840" w:author="ERCOT" w:date="2021-11-01T10:33: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E4B932A" w14:textId="5FD96C6C" w:rsidR="00E016D1" w:rsidRPr="009A486F" w:rsidRDefault="00E016D1" w:rsidP="00E016D1">
            <w:pPr>
              <w:widowControl/>
              <w:autoSpaceDE/>
              <w:autoSpaceDN/>
              <w:adjustRightInd/>
              <w:jc w:val="center"/>
              <w:rPr>
                <w:bCs/>
                <w:sz w:val="22"/>
                <w:szCs w:val="22"/>
              </w:rPr>
            </w:pPr>
            <w:ins w:id="841" w:author="ERCOT" w:date="2021-11-01T10:33:00Z">
              <w:r>
                <w:rPr>
                  <w:rFonts w:ascii="Arial" w:hAnsi="Arial" w:cs="Arial"/>
                  <w:sz w:val="20"/>
                  <w:szCs w:val="20"/>
                </w:rPr>
                <w:t>-0.6</w:t>
              </w:r>
            </w:ins>
            <w:del w:id="842" w:author="ERCOT" w:date="2021-11-01T09:58:00Z">
              <w:r w:rsidRPr="009A486F" w:rsidDel="000A1AF2">
                <w:rPr>
                  <w:sz w:val="22"/>
                  <w:szCs w:val="22"/>
                </w:rPr>
                <w:delText>-1.7</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43"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459B3BB" w14:textId="33214C7E" w:rsidR="00E016D1" w:rsidRPr="009A486F" w:rsidRDefault="00E016D1" w:rsidP="00E016D1">
            <w:pPr>
              <w:widowControl/>
              <w:autoSpaceDE/>
              <w:autoSpaceDN/>
              <w:adjustRightInd/>
              <w:jc w:val="center"/>
              <w:rPr>
                <w:bCs/>
                <w:sz w:val="22"/>
                <w:szCs w:val="22"/>
              </w:rPr>
            </w:pPr>
            <w:ins w:id="844" w:author="ERCOT" w:date="2021-11-01T10:33:00Z">
              <w:r>
                <w:rPr>
                  <w:rFonts w:ascii="Arial" w:hAnsi="Arial" w:cs="Arial"/>
                  <w:sz w:val="20"/>
                  <w:szCs w:val="20"/>
                </w:rPr>
                <w:t>-0.2</w:t>
              </w:r>
            </w:ins>
            <w:del w:id="845" w:author="ERCOT" w:date="2021-11-01T09:58:00Z">
              <w:r w:rsidRPr="009A486F" w:rsidDel="000A1AF2">
                <w:rPr>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46"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0510857" w14:textId="1F804EC6" w:rsidR="00E016D1" w:rsidRPr="009A486F" w:rsidRDefault="00E016D1" w:rsidP="00E016D1">
            <w:pPr>
              <w:widowControl/>
              <w:autoSpaceDE/>
              <w:autoSpaceDN/>
              <w:adjustRightInd/>
              <w:jc w:val="center"/>
              <w:rPr>
                <w:bCs/>
                <w:sz w:val="22"/>
                <w:szCs w:val="22"/>
              </w:rPr>
            </w:pPr>
            <w:ins w:id="847" w:author="ERCOT" w:date="2021-11-01T10:33:00Z">
              <w:r>
                <w:rPr>
                  <w:rFonts w:ascii="Arial" w:hAnsi="Arial" w:cs="Arial"/>
                  <w:sz w:val="20"/>
                  <w:szCs w:val="20"/>
                </w:rPr>
                <w:t>-0.1</w:t>
              </w:r>
            </w:ins>
            <w:del w:id="848" w:author="ERCOT" w:date="2021-11-01T09:58:00Z">
              <w:r w:rsidRPr="009A486F" w:rsidDel="000A1AF2">
                <w:rPr>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49" w:author="ERCOT" w:date="2021-11-01T10:33: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FB9D1AA" w14:textId="185AC2F8" w:rsidR="00E016D1" w:rsidRPr="009A486F" w:rsidRDefault="00E016D1" w:rsidP="00E016D1">
            <w:pPr>
              <w:widowControl/>
              <w:autoSpaceDE/>
              <w:autoSpaceDN/>
              <w:adjustRightInd/>
              <w:jc w:val="center"/>
              <w:rPr>
                <w:bCs/>
                <w:sz w:val="22"/>
                <w:szCs w:val="22"/>
              </w:rPr>
            </w:pPr>
            <w:ins w:id="850" w:author="ERCOT" w:date="2021-11-01T10:33:00Z">
              <w:r>
                <w:rPr>
                  <w:rFonts w:ascii="Arial" w:hAnsi="Arial" w:cs="Arial"/>
                  <w:sz w:val="20"/>
                  <w:szCs w:val="20"/>
                </w:rPr>
                <w:t>0.2</w:t>
              </w:r>
            </w:ins>
            <w:del w:id="851"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852" w:author="ERCOT" w:date="2021-11-01T10:33: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6AD3B5A" w14:textId="6CF6710B" w:rsidR="00E016D1" w:rsidRPr="009A486F" w:rsidRDefault="00E016D1" w:rsidP="00E016D1">
            <w:pPr>
              <w:widowControl/>
              <w:autoSpaceDE/>
              <w:autoSpaceDN/>
              <w:adjustRightInd/>
              <w:jc w:val="center"/>
              <w:rPr>
                <w:bCs/>
                <w:sz w:val="22"/>
                <w:szCs w:val="22"/>
              </w:rPr>
            </w:pPr>
            <w:ins w:id="853" w:author="ERCOT" w:date="2021-11-01T10:33:00Z">
              <w:r>
                <w:rPr>
                  <w:rFonts w:ascii="Arial" w:hAnsi="Arial" w:cs="Arial"/>
                  <w:sz w:val="20"/>
                  <w:szCs w:val="20"/>
                </w:rPr>
                <w:t>0.1</w:t>
              </w:r>
            </w:ins>
            <w:del w:id="854" w:author="ERCOT" w:date="2021-11-01T09:58:00Z">
              <w:r w:rsidRPr="009A486F" w:rsidDel="000A1AF2">
                <w:rPr>
                  <w:sz w:val="22"/>
                  <w:szCs w:val="22"/>
                </w:rPr>
                <w:delText>1.5</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855" w:author="ERCOT" w:date="2021-11-01T10:33:00Z">
              <w:tcPr>
                <w:tcW w:w="190" w:type="pct"/>
                <w:gridSpan w:val="2"/>
                <w:tcBorders>
                  <w:top w:val="single" w:sz="8" w:space="0" w:color="000000"/>
                  <w:left w:val="single" w:sz="4" w:space="0" w:color="000000"/>
                  <w:bottom w:val="single" w:sz="8" w:space="0" w:color="000000"/>
                  <w:right w:val="single" w:sz="8" w:space="0" w:color="000000"/>
                </w:tcBorders>
                <w:vAlign w:val="center"/>
              </w:tcPr>
            </w:tcPrChange>
          </w:tcPr>
          <w:p w14:paraId="2ECAC84F" w14:textId="455BA1BD" w:rsidR="00E016D1" w:rsidRPr="009A486F" w:rsidRDefault="00E016D1" w:rsidP="00E016D1">
            <w:pPr>
              <w:widowControl/>
              <w:autoSpaceDE/>
              <w:autoSpaceDN/>
              <w:adjustRightInd/>
              <w:jc w:val="center"/>
              <w:rPr>
                <w:bCs/>
                <w:sz w:val="22"/>
                <w:szCs w:val="22"/>
              </w:rPr>
            </w:pPr>
            <w:ins w:id="856" w:author="ERCOT" w:date="2021-11-01T10:33:00Z">
              <w:r>
                <w:rPr>
                  <w:rFonts w:ascii="Arial" w:hAnsi="Arial" w:cs="Arial"/>
                  <w:sz w:val="20"/>
                  <w:szCs w:val="20"/>
                </w:rPr>
                <w:t>0.3</w:t>
              </w:r>
            </w:ins>
            <w:del w:id="857" w:author="ERCOT" w:date="2021-11-01T09:58:00Z">
              <w:r w:rsidRPr="009A486F" w:rsidDel="000A1AF2">
                <w:rPr>
                  <w:sz w:val="22"/>
                  <w:szCs w:val="22"/>
                </w:rPr>
                <w:delText>1.9</w:delText>
              </w:r>
            </w:del>
          </w:p>
        </w:tc>
      </w:tr>
      <w:tr w:rsidR="00E016D1" w:rsidRPr="00CC576E" w14:paraId="12253A02"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858" w:author="ERCOT" w:date="2021-11-01T10:33: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859" w:author="ERCOT" w:date="2021-11-01T10:33:00Z">
            <w:trPr>
              <w:gridBefore w:val="1"/>
              <w:gridAfter w:val="0"/>
              <w:trHeight w:val="555"/>
              <w:tblCellSpacing w:w="0" w:type="dxa"/>
            </w:trPr>
          </w:trPrChange>
        </w:trPr>
        <w:tc>
          <w:tcPr>
            <w:tcW w:w="260" w:type="pct"/>
            <w:tcBorders>
              <w:top w:val="single" w:sz="8" w:space="0" w:color="000000"/>
              <w:left w:val="single" w:sz="8" w:space="0" w:color="000000"/>
              <w:bottom w:val="single" w:sz="12" w:space="0" w:color="000000"/>
              <w:right w:val="single" w:sz="8" w:space="0" w:color="000000"/>
            </w:tcBorders>
            <w:vAlign w:val="center"/>
            <w:tcPrChange w:id="860" w:author="ERCOT" w:date="2021-11-01T10:33:00Z">
              <w:tcPr>
                <w:tcW w:w="260" w:type="pct"/>
                <w:gridSpan w:val="2"/>
                <w:tcBorders>
                  <w:top w:val="single" w:sz="8" w:space="0" w:color="000000"/>
                  <w:left w:val="single" w:sz="8" w:space="0" w:color="000000"/>
                  <w:bottom w:val="single" w:sz="12" w:space="0" w:color="000000"/>
                  <w:right w:val="single" w:sz="8" w:space="0" w:color="000000"/>
                </w:tcBorders>
                <w:vAlign w:val="center"/>
              </w:tcPr>
            </w:tcPrChange>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Change w:id="861"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068B6C7" w14:textId="6758BB7B" w:rsidR="00E016D1" w:rsidRPr="009A486F" w:rsidRDefault="00E016D1" w:rsidP="00E016D1">
            <w:pPr>
              <w:widowControl/>
              <w:autoSpaceDE/>
              <w:autoSpaceDN/>
              <w:adjustRightInd/>
              <w:jc w:val="center"/>
              <w:rPr>
                <w:bCs/>
                <w:sz w:val="22"/>
                <w:szCs w:val="22"/>
              </w:rPr>
            </w:pPr>
            <w:ins w:id="862" w:author="ERCOT" w:date="2021-11-01T10:33:00Z">
              <w:r>
                <w:rPr>
                  <w:rFonts w:ascii="Arial" w:hAnsi="Arial" w:cs="Arial"/>
                  <w:sz w:val="20"/>
                  <w:szCs w:val="20"/>
                </w:rPr>
                <w:t>1.1</w:t>
              </w:r>
            </w:ins>
            <w:del w:id="863"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64"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C38D333" w14:textId="521D4622" w:rsidR="00E016D1" w:rsidRPr="009A486F" w:rsidRDefault="00E016D1" w:rsidP="00E016D1">
            <w:pPr>
              <w:widowControl/>
              <w:autoSpaceDE/>
              <w:autoSpaceDN/>
              <w:adjustRightInd/>
              <w:jc w:val="center"/>
              <w:rPr>
                <w:bCs/>
                <w:sz w:val="22"/>
                <w:szCs w:val="22"/>
              </w:rPr>
            </w:pPr>
            <w:ins w:id="865" w:author="ERCOT" w:date="2021-11-01T10:33:00Z">
              <w:r>
                <w:rPr>
                  <w:rFonts w:ascii="Arial" w:hAnsi="Arial" w:cs="Arial"/>
                  <w:sz w:val="20"/>
                  <w:szCs w:val="20"/>
                </w:rPr>
                <w:t>1.5</w:t>
              </w:r>
            </w:ins>
            <w:del w:id="866" w:author="ERCOT" w:date="2021-11-01T09:58:00Z">
              <w:r w:rsidRPr="009A486F" w:rsidDel="000A1AF2">
                <w:rPr>
                  <w:sz w:val="22"/>
                  <w:szCs w:val="22"/>
                </w:rPr>
                <w:delText>2.7</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67"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1B0B1C61" w14:textId="48186822" w:rsidR="00E016D1" w:rsidRPr="009A486F" w:rsidRDefault="00E016D1" w:rsidP="00E016D1">
            <w:pPr>
              <w:widowControl/>
              <w:autoSpaceDE/>
              <w:autoSpaceDN/>
              <w:adjustRightInd/>
              <w:jc w:val="center"/>
              <w:rPr>
                <w:bCs/>
                <w:sz w:val="22"/>
                <w:szCs w:val="22"/>
              </w:rPr>
            </w:pPr>
            <w:ins w:id="868" w:author="ERCOT" w:date="2021-11-01T10:33:00Z">
              <w:r>
                <w:rPr>
                  <w:rFonts w:ascii="Arial" w:hAnsi="Arial" w:cs="Arial"/>
                  <w:sz w:val="20"/>
                  <w:szCs w:val="20"/>
                </w:rPr>
                <w:t>1.4</w:t>
              </w:r>
            </w:ins>
            <w:del w:id="869" w:author="ERCOT" w:date="2021-11-01T09:58:00Z">
              <w:r w:rsidRPr="009A486F" w:rsidDel="000A1AF2">
                <w:rPr>
                  <w:sz w:val="22"/>
                  <w:szCs w:val="22"/>
                </w:rPr>
                <w:delText>2.2</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0"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44C6858" w14:textId="6B5FBBC3" w:rsidR="00E016D1" w:rsidRPr="009A486F" w:rsidRDefault="00E016D1" w:rsidP="00E016D1">
            <w:pPr>
              <w:widowControl/>
              <w:autoSpaceDE/>
              <w:autoSpaceDN/>
              <w:adjustRightInd/>
              <w:jc w:val="center"/>
              <w:rPr>
                <w:bCs/>
                <w:sz w:val="22"/>
                <w:szCs w:val="22"/>
              </w:rPr>
            </w:pPr>
            <w:ins w:id="871" w:author="ERCOT" w:date="2021-11-01T10:33:00Z">
              <w:r>
                <w:rPr>
                  <w:rFonts w:ascii="Arial" w:hAnsi="Arial" w:cs="Arial"/>
                  <w:sz w:val="20"/>
                  <w:szCs w:val="20"/>
                </w:rPr>
                <w:t>1.5</w:t>
              </w:r>
            </w:ins>
            <w:del w:id="872" w:author="ERCOT" w:date="2021-11-01T09:58:00Z">
              <w:r w:rsidRPr="009A486F" w:rsidDel="000A1AF2">
                <w:rPr>
                  <w:sz w:val="22"/>
                  <w:szCs w:val="22"/>
                </w:rPr>
                <w:delText>1.4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3"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24BA6CC" w14:textId="52B318C2" w:rsidR="00E016D1" w:rsidRPr="009A486F" w:rsidRDefault="00E016D1" w:rsidP="00E016D1">
            <w:pPr>
              <w:widowControl/>
              <w:autoSpaceDE/>
              <w:autoSpaceDN/>
              <w:adjustRightInd/>
              <w:jc w:val="center"/>
              <w:rPr>
                <w:bCs/>
                <w:sz w:val="22"/>
                <w:szCs w:val="22"/>
              </w:rPr>
            </w:pPr>
            <w:ins w:id="874" w:author="ERCOT" w:date="2021-11-01T10:33:00Z">
              <w:r>
                <w:rPr>
                  <w:rFonts w:ascii="Arial" w:hAnsi="Arial" w:cs="Arial"/>
                  <w:sz w:val="20"/>
                  <w:szCs w:val="20"/>
                </w:rPr>
                <w:t>2.3</w:t>
              </w:r>
            </w:ins>
            <w:del w:id="875" w:author="ERCOT" w:date="2021-11-01T09:58:00Z">
              <w:r w:rsidRPr="009A486F" w:rsidDel="000A1AF2">
                <w:rPr>
                  <w:sz w:val="22"/>
                  <w:szCs w:val="22"/>
                </w:rPr>
                <w:delText>3.0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6"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B4ACE1B" w14:textId="3BC99A20" w:rsidR="00E016D1" w:rsidRPr="009A486F" w:rsidRDefault="00E016D1" w:rsidP="00E016D1">
            <w:pPr>
              <w:widowControl/>
              <w:autoSpaceDE/>
              <w:autoSpaceDN/>
              <w:adjustRightInd/>
              <w:jc w:val="center"/>
              <w:rPr>
                <w:bCs/>
                <w:sz w:val="22"/>
                <w:szCs w:val="22"/>
              </w:rPr>
            </w:pPr>
            <w:ins w:id="877" w:author="ERCOT" w:date="2021-11-01T10:33:00Z">
              <w:r>
                <w:rPr>
                  <w:rFonts w:ascii="Arial" w:hAnsi="Arial" w:cs="Arial"/>
                  <w:sz w:val="20"/>
                  <w:szCs w:val="20"/>
                </w:rPr>
                <w:t>1.7</w:t>
              </w:r>
            </w:ins>
            <w:del w:id="878" w:author="ERCOT" w:date="2021-11-01T09:58:00Z">
              <w:r w:rsidRPr="009A486F" w:rsidDel="000A1AF2">
                <w:rPr>
                  <w:sz w:val="22"/>
                  <w:szCs w:val="22"/>
                </w:rPr>
                <w:delText>2.4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79"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FD1AE29" w14:textId="402A9AB0" w:rsidR="00E016D1" w:rsidRPr="009A486F" w:rsidRDefault="00E016D1" w:rsidP="00E016D1">
            <w:pPr>
              <w:widowControl/>
              <w:autoSpaceDE/>
              <w:autoSpaceDN/>
              <w:adjustRightInd/>
              <w:jc w:val="center"/>
              <w:rPr>
                <w:bCs/>
                <w:sz w:val="22"/>
                <w:szCs w:val="22"/>
              </w:rPr>
            </w:pPr>
            <w:ins w:id="880" w:author="ERCOT" w:date="2021-11-01T10:33:00Z">
              <w:r>
                <w:rPr>
                  <w:rFonts w:ascii="Arial" w:hAnsi="Arial" w:cs="Arial"/>
                  <w:sz w:val="20"/>
                  <w:szCs w:val="20"/>
                </w:rPr>
                <w:t>1.0</w:t>
              </w:r>
            </w:ins>
            <w:del w:id="881" w:author="ERCOT" w:date="2021-11-01T09:58:00Z">
              <w:r w:rsidRPr="009A486F" w:rsidDel="000A1AF2">
                <w:rPr>
                  <w:sz w:val="22"/>
                  <w:szCs w:val="22"/>
                </w:rPr>
                <w:delText>2.9</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82"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6A133841" w14:textId="3D7D1C57" w:rsidR="00E016D1" w:rsidRPr="009A486F" w:rsidRDefault="00E016D1" w:rsidP="00E016D1">
            <w:pPr>
              <w:widowControl/>
              <w:autoSpaceDE/>
              <w:autoSpaceDN/>
              <w:adjustRightInd/>
              <w:jc w:val="center"/>
              <w:rPr>
                <w:bCs/>
                <w:sz w:val="22"/>
                <w:szCs w:val="22"/>
              </w:rPr>
            </w:pPr>
            <w:ins w:id="883" w:author="ERCOT" w:date="2021-11-01T10:33:00Z">
              <w:r>
                <w:rPr>
                  <w:rFonts w:ascii="Arial" w:hAnsi="Arial" w:cs="Arial"/>
                  <w:sz w:val="20"/>
                  <w:szCs w:val="20"/>
                </w:rPr>
                <w:t>2.8</w:t>
              </w:r>
            </w:ins>
            <w:del w:id="884" w:author="ERCOT" w:date="2021-11-01T09:58:00Z">
              <w:r w:rsidRPr="009A486F" w:rsidDel="000A1AF2">
                <w:rPr>
                  <w:sz w:val="22"/>
                  <w:szCs w:val="22"/>
                </w:rPr>
                <w:delText>2.6</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85"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E61FBE3" w14:textId="03B51D9C" w:rsidR="00E016D1" w:rsidRPr="009A486F" w:rsidRDefault="00E016D1" w:rsidP="00E016D1">
            <w:pPr>
              <w:widowControl/>
              <w:autoSpaceDE/>
              <w:autoSpaceDN/>
              <w:adjustRightInd/>
              <w:jc w:val="center"/>
              <w:rPr>
                <w:bCs/>
                <w:sz w:val="22"/>
                <w:szCs w:val="22"/>
              </w:rPr>
            </w:pPr>
            <w:ins w:id="886" w:author="ERCOT" w:date="2021-11-01T10:33:00Z">
              <w:r>
                <w:rPr>
                  <w:rFonts w:ascii="Arial" w:hAnsi="Arial" w:cs="Arial"/>
                  <w:sz w:val="20"/>
                  <w:szCs w:val="20"/>
                </w:rPr>
                <w:t>5.3</w:t>
              </w:r>
            </w:ins>
            <w:del w:id="887" w:author="ERCOT" w:date="2021-11-01T09:58:00Z">
              <w:r w:rsidRPr="009A486F" w:rsidDel="000A1AF2">
                <w:rPr>
                  <w:sz w:val="22"/>
                  <w:szCs w:val="22"/>
                </w:rPr>
                <w:delText>5.8</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88"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0093159" w14:textId="563DA1A4" w:rsidR="00E016D1" w:rsidRPr="009A486F" w:rsidRDefault="00E016D1" w:rsidP="00E016D1">
            <w:pPr>
              <w:widowControl/>
              <w:autoSpaceDE/>
              <w:autoSpaceDN/>
              <w:adjustRightInd/>
              <w:jc w:val="center"/>
              <w:rPr>
                <w:bCs/>
                <w:sz w:val="22"/>
                <w:szCs w:val="22"/>
              </w:rPr>
            </w:pPr>
            <w:ins w:id="889" w:author="ERCOT" w:date="2021-11-01T10:33:00Z">
              <w:r>
                <w:rPr>
                  <w:rFonts w:ascii="Arial" w:hAnsi="Arial" w:cs="Arial"/>
                  <w:sz w:val="20"/>
                  <w:szCs w:val="20"/>
                </w:rPr>
                <w:t>4.0</w:t>
              </w:r>
            </w:ins>
            <w:del w:id="890" w:author="ERCOT" w:date="2021-11-01T09:58:00Z">
              <w:r w:rsidRPr="009A486F" w:rsidDel="000A1AF2">
                <w:rPr>
                  <w:sz w:val="22"/>
                  <w:szCs w:val="22"/>
                </w:rPr>
                <w:delText>3.9</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891"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4BB6DCCD" w14:textId="156F04B8" w:rsidR="00E016D1" w:rsidRPr="009A486F" w:rsidRDefault="00E016D1" w:rsidP="00E016D1">
            <w:pPr>
              <w:widowControl/>
              <w:autoSpaceDE/>
              <w:autoSpaceDN/>
              <w:adjustRightInd/>
              <w:jc w:val="center"/>
              <w:rPr>
                <w:bCs/>
                <w:sz w:val="22"/>
                <w:szCs w:val="22"/>
              </w:rPr>
            </w:pPr>
            <w:ins w:id="892" w:author="ERCOT" w:date="2021-11-01T10:33:00Z">
              <w:r>
                <w:rPr>
                  <w:rFonts w:ascii="Arial" w:hAnsi="Arial" w:cs="Arial"/>
                  <w:sz w:val="20"/>
                  <w:szCs w:val="20"/>
                </w:rPr>
                <w:t>0.7</w:t>
              </w:r>
            </w:ins>
            <w:del w:id="893" w:author="ERCOT" w:date="2021-11-01T09:58:00Z">
              <w:r w:rsidRPr="009A486F" w:rsidDel="000A1AF2">
                <w:rPr>
                  <w:sz w:val="22"/>
                  <w:szCs w:val="22"/>
                </w:rPr>
                <w:delText>4.0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94"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41418A86" w14:textId="5F14CF26" w:rsidR="00E016D1" w:rsidRPr="009A486F" w:rsidRDefault="00E016D1" w:rsidP="00E016D1">
            <w:pPr>
              <w:widowControl/>
              <w:autoSpaceDE/>
              <w:autoSpaceDN/>
              <w:adjustRightInd/>
              <w:jc w:val="center"/>
              <w:rPr>
                <w:bCs/>
                <w:sz w:val="22"/>
                <w:szCs w:val="22"/>
              </w:rPr>
            </w:pPr>
            <w:ins w:id="895" w:author="ERCOT" w:date="2021-11-01T10:33:00Z">
              <w:r>
                <w:rPr>
                  <w:rFonts w:ascii="Arial" w:hAnsi="Arial" w:cs="Arial"/>
                  <w:sz w:val="20"/>
                  <w:szCs w:val="20"/>
                </w:rPr>
                <w:t>0.7</w:t>
              </w:r>
            </w:ins>
            <w:del w:id="896" w:author="ERCOT" w:date="2021-11-01T09:58:00Z">
              <w:r w:rsidRPr="009A486F" w:rsidDel="000A1AF2">
                <w:rPr>
                  <w:sz w:val="22"/>
                  <w:szCs w:val="22"/>
                </w:rPr>
                <w:delText>4.9</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897" w:author="ERCOT" w:date="2021-11-01T10:33: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0A6C1FA8" w14:textId="3C5BC982" w:rsidR="00E016D1" w:rsidRPr="009A486F" w:rsidRDefault="00E016D1" w:rsidP="00E016D1">
            <w:pPr>
              <w:widowControl/>
              <w:autoSpaceDE/>
              <w:autoSpaceDN/>
              <w:adjustRightInd/>
              <w:jc w:val="center"/>
              <w:rPr>
                <w:bCs/>
                <w:sz w:val="22"/>
                <w:szCs w:val="22"/>
              </w:rPr>
            </w:pPr>
            <w:ins w:id="898" w:author="ERCOT" w:date="2021-11-01T10:33:00Z">
              <w:r>
                <w:rPr>
                  <w:rFonts w:ascii="Arial" w:hAnsi="Arial" w:cs="Arial"/>
                  <w:sz w:val="20"/>
                  <w:szCs w:val="20"/>
                </w:rPr>
                <w:t>2.4</w:t>
              </w:r>
            </w:ins>
            <w:del w:id="899" w:author="ERCOT" w:date="2021-11-01T09:58:00Z">
              <w:r w:rsidRPr="009A486F" w:rsidDel="000A1AF2">
                <w:rPr>
                  <w:sz w:val="22"/>
                  <w:szCs w:val="22"/>
                </w:rPr>
                <w:delText>0.8</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0"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10735DD" w14:textId="284E5EDD" w:rsidR="00E016D1" w:rsidRPr="009A486F" w:rsidRDefault="00E016D1" w:rsidP="00E016D1">
            <w:pPr>
              <w:widowControl/>
              <w:autoSpaceDE/>
              <w:autoSpaceDN/>
              <w:adjustRightInd/>
              <w:jc w:val="center"/>
              <w:rPr>
                <w:bCs/>
                <w:sz w:val="22"/>
                <w:szCs w:val="22"/>
              </w:rPr>
            </w:pPr>
            <w:ins w:id="901" w:author="ERCOT" w:date="2021-11-01T10:33:00Z">
              <w:r>
                <w:rPr>
                  <w:rFonts w:ascii="Arial" w:hAnsi="Arial" w:cs="Arial"/>
                  <w:sz w:val="20"/>
                  <w:szCs w:val="20"/>
                </w:rPr>
                <w:t>1.0</w:t>
              </w:r>
            </w:ins>
            <w:del w:id="902" w:author="ERCOT" w:date="2021-11-01T09:58:00Z">
              <w:r w:rsidRPr="009A486F" w:rsidDel="000A1AF2">
                <w:rPr>
                  <w:sz w:val="22"/>
                  <w:szCs w:val="22"/>
                </w:rPr>
                <w:delText>2.3</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3"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CAA4437" w14:textId="619A0792" w:rsidR="00E016D1" w:rsidRPr="009A486F" w:rsidRDefault="00E016D1" w:rsidP="00E016D1">
            <w:pPr>
              <w:widowControl/>
              <w:autoSpaceDE/>
              <w:autoSpaceDN/>
              <w:adjustRightInd/>
              <w:jc w:val="center"/>
              <w:rPr>
                <w:bCs/>
                <w:sz w:val="22"/>
                <w:szCs w:val="22"/>
              </w:rPr>
            </w:pPr>
            <w:ins w:id="904" w:author="ERCOT" w:date="2021-11-01T10:33:00Z">
              <w:r>
                <w:rPr>
                  <w:rFonts w:ascii="Arial" w:hAnsi="Arial" w:cs="Arial"/>
                  <w:sz w:val="20"/>
                  <w:szCs w:val="20"/>
                </w:rPr>
                <w:t>0.9</w:t>
              </w:r>
            </w:ins>
            <w:del w:id="905"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6"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6B07BF3B" w14:textId="6D214A39" w:rsidR="00E016D1" w:rsidRPr="009A486F" w:rsidRDefault="00E016D1" w:rsidP="00E016D1">
            <w:pPr>
              <w:widowControl/>
              <w:autoSpaceDE/>
              <w:autoSpaceDN/>
              <w:adjustRightInd/>
              <w:jc w:val="center"/>
              <w:rPr>
                <w:bCs/>
                <w:sz w:val="22"/>
                <w:szCs w:val="22"/>
              </w:rPr>
            </w:pPr>
            <w:ins w:id="907" w:author="ERCOT" w:date="2021-11-01T10:33:00Z">
              <w:r>
                <w:rPr>
                  <w:rFonts w:ascii="Arial" w:hAnsi="Arial" w:cs="Arial"/>
                  <w:sz w:val="20"/>
                  <w:szCs w:val="20"/>
                </w:rPr>
                <w:t>1.6</w:t>
              </w:r>
            </w:ins>
            <w:del w:id="908" w:author="ERCOT" w:date="2021-11-01T09:58:00Z">
              <w:r w:rsidRPr="009A486F" w:rsidDel="000A1AF2">
                <w:rPr>
                  <w:sz w:val="22"/>
                  <w:szCs w:val="22"/>
                </w:rPr>
                <w:delText>2.0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09"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3401EB1" w14:textId="312952E9" w:rsidR="00E016D1" w:rsidRPr="009A486F" w:rsidRDefault="00E016D1" w:rsidP="00E016D1">
            <w:pPr>
              <w:widowControl/>
              <w:autoSpaceDE/>
              <w:autoSpaceDN/>
              <w:adjustRightInd/>
              <w:jc w:val="center"/>
              <w:rPr>
                <w:bCs/>
                <w:sz w:val="22"/>
                <w:szCs w:val="22"/>
              </w:rPr>
            </w:pPr>
            <w:ins w:id="910" w:author="ERCOT" w:date="2021-11-01T10:33:00Z">
              <w:r>
                <w:rPr>
                  <w:rFonts w:ascii="Arial" w:hAnsi="Arial" w:cs="Arial"/>
                  <w:sz w:val="20"/>
                  <w:szCs w:val="20"/>
                </w:rPr>
                <w:t>2.8</w:t>
              </w:r>
            </w:ins>
            <w:del w:id="911" w:author="ERCOT" w:date="2021-11-01T09:58:00Z">
              <w:r w:rsidRPr="009A486F" w:rsidDel="000A1AF2">
                <w:rPr>
                  <w:sz w:val="22"/>
                  <w:szCs w:val="22"/>
                </w:rPr>
                <w:delText>5.5</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912" w:author="ERCOT" w:date="2021-11-01T10:33: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6DE62146" w14:textId="195E8532" w:rsidR="00E016D1" w:rsidRPr="009A486F" w:rsidRDefault="00E016D1" w:rsidP="00E016D1">
            <w:pPr>
              <w:widowControl/>
              <w:autoSpaceDE/>
              <w:autoSpaceDN/>
              <w:adjustRightInd/>
              <w:jc w:val="center"/>
              <w:rPr>
                <w:bCs/>
                <w:sz w:val="22"/>
                <w:szCs w:val="22"/>
              </w:rPr>
            </w:pPr>
            <w:ins w:id="913" w:author="ERCOT" w:date="2021-11-01T10:33:00Z">
              <w:r>
                <w:rPr>
                  <w:rFonts w:ascii="Arial" w:hAnsi="Arial" w:cs="Arial"/>
                  <w:sz w:val="20"/>
                  <w:szCs w:val="20"/>
                </w:rPr>
                <w:t>2.8</w:t>
              </w:r>
            </w:ins>
            <w:del w:id="914" w:author="ERCOT" w:date="2021-11-01T09:58:00Z">
              <w:r w:rsidRPr="009A486F" w:rsidDel="000A1AF2">
                <w:rPr>
                  <w:sz w:val="22"/>
                  <w:szCs w:val="22"/>
                </w:rPr>
                <w:delText>2.9</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915" w:author="ERCOT" w:date="2021-11-01T10:33: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30976461" w14:textId="5A288CC1" w:rsidR="00E016D1" w:rsidRPr="009A486F" w:rsidRDefault="00E016D1" w:rsidP="00E016D1">
            <w:pPr>
              <w:widowControl/>
              <w:autoSpaceDE/>
              <w:autoSpaceDN/>
              <w:adjustRightInd/>
              <w:jc w:val="center"/>
              <w:rPr>
                <w:bCs/>
                <w:sz w:val="22"/>
                <w:szCs w:val="22"/>
              </w:rPr>
            </w:pPr>
            <w:ins w:id="916" w:author="ERCOT" w:date="2021-11-01T10:33:00Z">
              <w:r>
                <w:rPr>
                  <w:rFonts w:ascii="Arial" w:hAnsi="Arial" w:cs="Arial"/>
                  <w:sz w:val="20"/>
                  <w:szCs w:val="20"/>
                </w:rPr>
                <w:t>-0.9</w:t>
              </w:r>
            </w:ins>
            <w:del w:id="917" w:author="ERCOT" w:date="2021-11-01T09:58:00Z">
              <w:r w:rsidRPr="009A486F" w:rsidDel="000A1AF2">
                <w:rPr>
                  <w:sz w:val="22"/>
                  <w:szCs w:val="22"/>
                </w:rPr>
                <w:delText>1.3</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18"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AF2B115" w14:textId="60ACADCA" w:rsidR="00E016D1" w:rsidRPr="009A486F" w:rsidRDefault="00E016D1" w:rsidP="00E016D1">
            <w:pPr>
              <w:widowControl/>
              <w:autoSpaceDE/>
              <w:autoSpaceDN/>
              <w:adjustRightInd/>
              <w:jc w:val="center"/>
              <w:rPr>
                <w:bCs/>
                <w:sz w:val="22"/>
                <w:szCs w:val="22"/>
              </w:rPr>
            </w:pPr>
            <w:ins w:id="919" w:author="ERCOT" w:date="2021-11-01T10:33:00Z">
              <w:r>
                <w:rPr>
                  <w:rFonts w:ascii="Arial" w:hAnsi="Arial" w:cs="Arial"/>
                  <w:sz w:val="20"/>
                  <w:szCs w:val="20"/>
                </w:rPr>
                <w:t>0.1</w:t>
              </w:r>
            </w:ins>
            <w:del w:id="920" w:author="ERCOT" w:date="2021-11-01T09:58:00Z">
              <w:r w:rsidRPr="009A486F" w:rsidDel="000A1AF2">
                <w:rPr>
                  <w:sz w:val="22"/>
                  <w:szCs w:val="22"/>
                </w:rPr>
                <w:delText>-1.1</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21"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0B805649" w14:textId="5B940AE1" w:rsidR="00E016D1" w:rsidRPr="009A486F" w:rsidRDefault="00E016D1" w:rsidP="00E016D1">
            <w:pPr>
              <w:widowControl/>
              <w:autoSpaceDE/>
              <w:autoSpaceDN/>
              <w:adjustRightInd/>
              <w:jc w:val="center"/>
              <w:rPr>
                <w:bCs/>
                <w:sz w:val="22"/>
                <w:szCs w:val="22"/>
              </w:rPr>
            </w:pPr>
            <w:ins w:id="922" w:author="ERCOT" w:date="2021-11-01T10:33:00Z">
              <w:r>
                <w:rPr>
                  <w:rFonts w:ascii="Arial" w:hAnsi="Arial" w:cs="Arial"/>
                  <w:sz w:val="20"/>
                  <w:szCs w:val="20"/>
                </w:rPr>
                <w:t>0.5</w:t>
              </w:r>
            </w:ins>
            <w:del w:id="923" w:author="ERCOT" w:date="2021-11-01T09:58:00Z">
              <w:r w:rsidRPr="009A486F" w:rsidDel="000A1AF2">
                <w:rPr>
                  <w:sz w:val="22"/>
                  <w:szCs w:val="22"/>
                </w:rPr>
                <w:delText>0.4</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24" w:author="ERCOT" w:date="2021-11-01T10:33: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57AF853" w14:textId="5972342D" w:rsidR="00E016D1" w:rsidRPr="009A486F" w:rsidRDefault="00E016D1" w:rsidP="00E016D1">
            <w:pPr>
              <w:widowControl/>
              <w:autoSpaceDE/>
              <w:autoSpaceDN/>
              <w:adjustRightInd/>
              <w:jc w:val="center"/>
              <w:rPr>
                <w:bCs/>
                <w:sz w:val="22"/>
                <w:szCs w:val="22"/>
              </w:rPr>
            </w:pPr>
            <w:ins w:id="925" w:author="ERCOT" w:date="2021-11-01T10:33:00Z">
              <w:r>
                <w:rPr>
                  <w:rFonts w:ascii="Arial" w:hAnsi="Arial" w:cs="Arial"/>
                  <w:sz w:val="20"/>
                  <w:szCs w:val="20"/>
                </w:rPr>
                <w:t>0.6</w:t>
              </w:r>
            </w:ins>
            <w:del w:id="926" w:author="ERCOT" w:date="2021-11-01T09:58:00Z">
              <w:r w:rsidRPr="009A486F" w:rsidDel="000A1AF2">
                <w:rPr>
                  <w:sz w:val="22"/>
                  <w:szCs w:val="22"/>
                </w:rPr>
                <w:delText>1.6</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927" w:author="ERCOT" w:date="2021-11-01T10:33: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69955EC4" w14:textId="0D488568" w:rsidR="00E016D1" w:rsidRPr="009A486F" w:rsidRDefault="00E016D1" w:rsidP="00E016D1">
            <w:pPr>
              <w:widowControl/>
              <w:autoSpaceDE/>
              <w:autoSpaceDN/>
              <w:adjustRightInd/>
              <w:jc w:val="center"/>
              <w:rPr>
                <w:bCs/>
                <w:sz w:val="22"/>
                <w:szCs w:val="22"/>
              </w:rPr>
            </w:pPr>
            <w:ins w:id="928" w:author="ERCOT" w:date="2021-11-01T10:33:00Z">
              <w:r>
                <w:rPr>
                  <w:rFonts w:ascii="Arial" w:hAnsi="Arial" w:cs="Arial"/>
                  <w:sz w:val="20"/>
                  <w:szCs w:val="20"/>
                </w:rPr>
                <w:t>0.7</w:t>
              </w:r>
            </w:ins>
            <w:del w:id="929" w:author="ERCOT" w:date="2021-11-01T09:58:00Z">
              <w:r w:rsidRPr="009A486F" w:rsidDel="000A1AF2">
                <w:rPr>
                  <w:sz w:val="22"/>
                  <w:szCs w:val="22"/>
                </w:rPr>
                <w:delText>-0.6</w:delText>
              </w:r>
            </w:del>
          </w:p>
        </w:tc>
        <w:tc>
          <w:tcPr>
            <w:tcW w:w="190" w:type="pct"/>
            <w:tcBorders>
              <w:top w:val="single" w:sz="8" w:space="0" w:color="000000"/>
              <w:left w:val="single" w:sz="8" w:space="0" w:color="000000"/>
              <w:bottom w:val="single" w:sz="12" w:space="0" w:color="000000"/>
              <w:right w:val="single" w:sz="8" w:space="0" w:color="000000"/>
            </w:tcBorders>
            <w:vAlign w:val="bottom"/>
            <w:tcPrChange w:id="930" w:author="ERCOT" w:date="2021-11-01T10:33:00Z">
              <w:tcPr>
                <w:tcW w:w="190" w:type="pct"/>
                <w:gridSpan w:val="2"/>
                <w:tcBorders>
                  <w:top w:val="single" w:sz="8" w:space="0" w:color="000000"/>
                  <w:left w:val="single" w:sz="8" w:space="0" w:color="000000"/>
                  <w:bottom w:val="single" w:sz="12" w:space="0" w:color="000000"/>
                  <w:right w:val="single" w:sz="8" w:space="0" w:color="000000"/>
                </w:tcBorders>
                <w:vAlign w:val="center"/>
              </w:tcPr>
            </w:tcPrChange>
          </w:tcPr>
          <w:p w14:paraId="22618482" w14:textId="32329F34" w:rsidR="00E016D1" w:rsidRPr="009A486F" w:rsidRDefault="00E016D1" w:rsidP="00E016D1">
            <w:pPr>
              <w:widowControl/>
              <w:autoSpaceDE/>
              <w:autoSpaceDN/>
              <w:adjustRightInd/>
              <w:jc w:val="center"/>
              <w:rPr>
                <w:bCs/>
                <w:sz w:val="22"/>
                <w:szCs w:val="22"/>
              </w:rPr>
            </w:pPr>
            <w:ins w:id="931" w:author="ERCOT" w:date="2021-11-01T10:33:00Z">
              <w:r>
                <w:rPr>
                  <w:rFonts w:ascii="Arial" w:hAnsi="Arial" w:cs="Arial"/>
                  <w:sz w:val="20"/>
                  <w:szCs w:val="20"/>
                </w:rPr>
                <w:t>0.6</w:t>
              </w:r>
            </w:ins>
            <w:del w:id="932" w:author="ERCOT" w:date="2021-11-01T09:58:00Z">
              <w:r w:rsidRPr="009A486F" w:rsidDel="000A1AF2">
                <w:rPr>
                  <w:sz w:val="22"/>
                  <w:szCs w:val="22"/>
                </w:rPr>
                <w:delText>1.7</w:delText>
              </w:r>
            </w:del>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933">
          <w:tblGrid>
            <w:gridCol w:w="78"/>
            <w:gridCol w:w="923"/>
            <w:gridCol w:w="78"/>
            <w:gridCol w:w="508"/>
            <w:gridCol w:w="78"/>
            <w:gridCol w:w="493"/>
            <w:gridCol w:w="78"/>
            <w:gridCol w:w="507"/>
            <w:gridCol w:w="78"/>
            <w:gridCol w:w="507"/>
            <w:gridCol w:w="78"/>
            <w:gridCol w:w="507"/>
            <w:gridCol w:w="78"/>
            <w:gridCol w:w="507"/>
            <w:gridCol w:w="78"/>
            <w:gridCol w:w="507"/>
            <w:gridCol w:w="78"/>
            <w:gridCol w:w="507"/>
            <w:gridCol w:w="78"/>
            <w:gridCol w:w="447"/>
            <w:gridCol w:w="78"/>
            <w:gridCol w:w="568"/>
            <w:gridCol w:w="78"/>
            <w:gridCol w:w="507"/>
            <w:gridCol w:w="78"/>
            <w:gridCol w:w="507"/>
            <w:gridCol w:w="78"/>
            <w:gridCol w:w="493"/>
            <w:gridCol w:w="78"/>
            <w:gridCol w:w="507"/>
            <w:gridCol w:w="78"/>
            <w:gridCol w:w="493"/>
            <w:gridCol w:w="78"/>
            <w:gridCol w:w="493"/>
            <w:gridCol w:w="78"/>
            <w:gridCol w:w="493"/>
            <w:gridCol w:w="78"/>
            <w:gridCol w:w="441"/>
            <w:gridCol w:w="78"/>
            <w:gridCol w:w="475"/>
            <w:gridCol w:w="78"/>
            <w:gridCol w:w="409"/>
            <w:gridCol w:w="78"/>
            <w:gridCol w:w="412"/>
            <w:gridCol w:w="78"/>
            <w:gridCol w:w="452"/>
            <w:gridCol w:w="78"/>
            <w:gridCol w:w="357"/>
            <w:gridCol w:w="78"/>
            <w:gridCol w:w="519"/>
            <w:gridCol w:w="78"/>
          </w:tblGrid>
        </w:tblGridChange>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93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93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93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93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28F9D4" w14:textId="5307EBE3" w:rsidR="00E016D1" w:rsidRPr="009A486F" w:rsidRDefault="00E016D1" w:rsidP="00E016D1">
            <w:pPr>
              <w:widowControl/>
              <w:autoSpaceDE/>
              <w:autoSpaceDN/>
              <w:adjustRightInd/>
              <w:jc w:val="center"/>
              <w:rPr>
                <w:b/>
                <w:bCs/>
                <w:sz w:val="22"/>
                <w:szCs w:val="22"/>
              </w:rPr>
            </w:pPr>
            <w:ins w:id="938" w:author="ERCOT" w:date="2021-11-01T10:34:00Z">
              <w:r>
                <w:rPr>
                  <w:rFonts w:ascii="Arial" w:hAnsi="Arial" w:cs="Arial"/>
                  <w:sz w:val="20"/>
                  <w:szCs w:val="20"/>
                </w:rPr>
                <w:t>0.0</w:t>
              </w:r>
            </w:ins>
            <w:del w:id="939" w:author="ERCOT" w:date="2021-11-01T09:58:00Z">
              <w:r w:rsidRPr="009A486F" w:rsidDel="000A1AF2">
                <w:rPr>
                  <w:sz w:val="22"/>
                  <w:szCs w:val="22"/>
                </w:rPr>
                <w:delText>2.0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4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104FE6D" w14:textId="71F13F8D" w:rsidR="00E016D1" w:rsidRPr="009A486F" w:rsidRDefault="00E016D1" w:rsidP="00E016D1">
            <w:pPr>
              <w:widowControl/>
              <w:autoSpaceDE/>
              <w:autoSpaceDN/>
              <w:adjustRightInd/>
              <w:jc w:val="center"/>
              <w:rPr>
                <w:b/>
                <w:bCs/>
                <w:sz w:val="22"/>
                <w:szCs w:val="22"/>
              </w:rPr>
            </w:pPr>
            <w:ins w:id="941" w:author="ERCOT" w:date="2021-11-01T10:34:00Z">
              <w:r>
                <w:rPr>
                  <w:rFonts w:ascii="Arial" w:hAnsi="Arial" w:cs="Arial"/>
                  <w:sz w:val="20"/>
                  <w:szCs w:val="20"/>
                </w:rPr>
                <w:t>0.2</w:t>
              </w:r>
            </w:ins>
            <w:del w:id="942"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A16F38" w14:textId="4F1FE721" w:rsidR="00E016D1" w:rsidRPr="009A486F" w:rsidRDefault="00E016D1" w:rsidP="00E016D1">
            <w:pPr>
              <w:widowControl/>
              <w:autoSpaceDE/>
              <w:autoSpaceDN/>
              <w:adjustRightInd/>
              <w:jc w:val="center"/>
              <w:rPr>
                <w:b/>
                <w:bCs/>
                <w:sz w:val="22"/>
                <w:szCs w:val="22"/>
              </w:rPr>
            </w:pPr>
            <w:ins w:id="944" w:author="ERCOT" w:date="2021-11-01T10:34:00Z">
              <w:r>
                <w:rPr>
                  <w:rFonts w:ascii="Arial" w:hAnsi="Arial" w:cs="Arial"/>
                  <w:sz w:val="20"/>
                  <w:szCs w:val="20"/>
                </w:rPr>
                <w:t>0.8</w:t>
              </w:r>
            </w:ins>
            <w:del w:id="945"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48617" w14:textId="15F2ADD7" w:rsidR="00E016D1" w:rsidRPr="009A486F" w:rsidRDefault="00E016D1" w:rsidP="00E016D1">
            <w:pPr>
              <w:widowControl/>
              <w:autoSpaceDE/>
              <w:autoSpaceDN/>
              <w:adjustRightInd/>
              <w:jc w:val="center"/>
              <w:rPr>
                <w:b/>
                <w:bCs/>
                <w:sz w:val="22"/>
                <w:szCs w:val="22"/>
              </w:rPr>
            </w:pPr>
            <w:ins w:id="947" w:author="ERCOT" w:date="2021-11-01T10:34:00Z">
              <w:r>
                <w:rPr>
                  <w:rFonts w:ascii="Arial" w:hAnsi="Arial" w:cs="Arial"/>
                  <w:sz w:val="20"/>
                  <w:szCs w:val="20"/>
                </w:rPr>
                <w:t>-0.2</w:t>
              </w:r>
            </w:ins>
            <w:del w:id="948"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4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091CE3" w14:textId="1A03C436" w:rsidR="00E016D1" w:rsidRPr="009A486F" w:rsidRDefault="00E016D1" w:rsidP="00E016D1">
            <w:pPr>
              <w:widowControl/>
              <w:autoSpaceDE/>
              <w:autoSpaceDN/>
              <w:adjustRightInd/>
              <w:jc w:val="center"/>
              <w:rPr>
                <w:b/>
                <w:bCs/>
                <w:sz w:val="22"/>
                <w:szCs w:val="22"/>
              </w:rPr>
            </w:pPr>
            <w:ins w:id="950" w:author="ERCOT" w:date="2021-11-01T10:34:00Z">
              <w:r>
                <w:rPr>
                  <w:rFonts w:ascii="Arial" w:hAnsi="Arial" w:cs="Arial"/>
                  <w:sz w:val="20"/>
                  <w:szCs w:val="20"/>
                </w:rPr>
                <w:t>0.1</w:t>
              </w:r>
            </w:ins>
            <w:del w:id="951"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A6061C" w14:textId="1D8AFA73" w:rsidR="00E016D1" w:rsidRPr="009A486F" w:rsidRDefault="00E016D1" w:rsidP="00E016D1">
            <w:pPr>
              <w:widowControl/>
              <w:autoSpaceDE/>
              <w:autoSpaceDN/>
              <w:adjustRightInd/>
              <w:jc w:val="center"/>
              <w:rPr>
                <w:b/>
                <w:bCs/>
                <w:sz w:val="22"/>
                <w:szCs w:val="22"/>
              </w:rPr>
            </w:pPr>
            <w:ins w:id="953" w:author="ERCOT" w:date="2021-11-01T10:34:00Z">
              <w:r>
                <w:rPr>
                  <w:rFonts w:ascii="Arial" w:hAnsi="Arial" w:cs="Arial"/>
                  <w:sz w:val="20"/>
                  <w:szCs w:val="20"/>
                </w:rPr>
                <w:t>-0.1</w:t>
              </w:r>
            </w:ins>
            <w:del w:id="954"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5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452B40" w14:textId="77B6D568" w:rsidR="00E016D1" w:rsidRPr="009A486F" w:rsidRDefault="00E016D1" w:rsidP="00E016D1">
            <w:pPr>
              <w:widowControl/>
              <w:autoSpaceDE/>
              <w:autoSpaceDN/>
              <w:adjustRightInd/>
              <w:jc w:val="center"/>
              <w:rPr>
                <w:b/>
                <w:bCs/>
                <w:sz w:val="22"/>
                <w:szCs w:val="22"/>
              </w:rPr>
            </w:pPr>
            <w:ins w:id="956" w:author="ERCOT" w:date="2021-11-01T10:34:00Z">
              <w:r>
                <w:rPr>
                  <w:rFonts w:ascii="Arial" w:hAnsi="Arial" w:cs="Arial"/>
                  <w:sz w:val="20"/>
                  <w:szCs w:val="20"/>
                </w:rPr>
                <w:t>0.3</w:t>
              </w:r>
            </w:ins>
            <w:del w:id="957"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5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99103D" w14:textId="3C25E97F" w:rsidR="00E016D1" w:rsidRPr="009A486F" w:rsidRDefault="00E016D1" w:rsidP="00E016D1">
            <w:pPr>
              <w:widowControl/>
              <w:autoSpaceDE/>
              <w:autoSpaceDN/>
              <w:adjustRightInd/>
              <w:jc w:val="center"/>
              <w:rPr>
                <w:b/>
                <w:bCs/>
                <w:sz w:val="22"/>
                <w:szCs w:val="22"/>
              </w:rPr>
            </w:pPr>
            <w:ins w:id="959" w:author="ERCOT" w:date="2021-11-01T10:34:00Z">
              <w:r>
                <w:rPr>
                  <w:rFonts w:ascii="Arial" w:hAnsi="Arial" w:cs="Arial"/>
                  <w:sz w:val="20"/>
                  <w:szCs w:val="20"/>
                </w:rPr>
                <w:t>1.4</w:t>
              </w:r>
            </w:ins>
            <w:del w:id="960" w:author="ERCOT" w:date="2021-11-01T09:58:00Z">
              <w:r w:rsidRPr="009A486F" w:rsidDel="000A1AF2">
                <w:rPr>
                  <w:sz w:val="22"/>
                  <w:szCs w:val="22"/>
                </w:rPr>
                <w:delText>-0.1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96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0D3C5" w14:textId="157B8A93" w:rsidR="00E016D1" w:rsidRPr="009A486F" w:rsidRDefault="00E016D1" w:rsidP="00E016D1">
            <w:pPr>
              <w:widowControl/>
              <w:autoSpaceDE/>
              <w:autoSpaceDN/>
              <w:adjustRightInd/>
              <w:jc w:val="center"/>
              <w:rPr>
                <w:b/>
                <w:bCs/>
                <w:sz w:val="22"/>
                <w:szCs w:val="22"/>
              </w:rPr>
            </w:pPr>
            <w:ins w:id="962" w:author="ERCOT" w:date="2021-11-01T10:34:00Z">
              <w:r>
                <w:rPr>
                  <w:rFonts w:ascii="Arial" w:hAnsi="Arial" w:cs="Arial"/>
                  <w:sz w:val="20"/>
                  <w:szCs w:val="20"/>
                </w:rPr>
                <w:t>-1.8</w:t>
              </w:r>
            </w:ins>
            <w:del w:id="963" w:author="ERCOT" w:date="2021-11-01T09:58:00Z">
              <w:r w:rsidRPr="009A486F" w:rsidDel="000A1AF2">
                <w:rPr>
                  <w:sz w:val="22"/>
                  <w:szCs w:val="22"/>
                </w:rPr>
                <w:delText>-4.1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96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C98FDB7" w14:textId="3F7FF049" w:rsidR="00E016D1" w:rsidRPr="009A486F" w:rsidRDefault="00E016D1" w:rsidP="00E016D1">
            <w:pPr>
              <w:widowControl/>
              <w:autoSpaceDE/>
              <w:autoSpaceDN/>
              <w:adjustRightInd/>
              <w:jc w:val="center"/>
              <w:rPr>
                <w:b/>
                <w:bCs/>
                <w:sz w:val="22"/>
                <w:szCs w:val="22"/>
              </w:rPr>
            </w:pPr>
            <w:ins w:id="965" w:author="ERCOT" w:date="2021-11-01T10:34:00Z">
              <w:r>
                <w:rPr>
                  <w:rFonts w:ascii="Arial" w:hAnsi="Arial" w:cs="Arial"/>
                  <w:sz w:val="20"/>
                  <w:szCs w:val="20"/>
                </w:rPr>
                <w:t>-0.2</w:t>
              </w:r>
            </w:ins>
            <w:del w:id="966"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6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4A2475" w14:textId="2A31F3EB" w:rsidR="00E016D1" w:rsidRPr="009A486F" w:rsidRDefault="00E016D1" w:rsidP="00E016D1">
            <w:pPr>
              <w:widowControl/>
              <w:autoSpaceDE/>
              <w:autoSpaceDN/>
              <w:adjustRightInd/>
              <w:jc w:val="center"/>
              <w:rPr>
                <w:b/>
                <w:bCs/>
                <w:sz w:val="22"/>
                <w:szCs w:val="22"/>
              </w:rPr>
            </w:pPr>
            <w:ins w:id="968" w:author="ERCOT" w:date="2021-11-01T10:34:00Z">
              <w:r>
                <w:rPr>
                  <w:rFonts w:ascii="Arial" w:hAnsi="Arial" w:cs="Arial"/>
                  <w:sz w:val="20"/>
                  <w:szCs w:val="20"/>
                </w:rPr>
                <w:t>4.3</w:t>
              </w:r>
            </w:ins>
            <w:del w:id="969" w:author="ERCOT" w:date="2021-11-01T09:58:00Z">
              <w:r w:rsidRPr="009A486F" w:rsidDel="000A1AF2">
                <w:rPr>
                  <w:sz w:val="22"/>
                  <w:szCs w:val="22"/>
                </w:rPr>
                <w:delText>3.1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7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656136" w14:textId="59673837" w:rsidR="00E016D1" w:rsidRPr="009A486F" w:rsidRDefault="00E016D1" w:rsidP="00E016D1">
            <w:pPr>
              <w:widowControl/>
              <w:autoSpaceDE/>
              <w:autoSpaceDN/>
              <w:adjustRightInd/>
              <w:jc w:val="center"/>
              <w:rPr>
                <w:b/>
                <w:bCs/>
                <w:sz w:val="22"/>
                <w:szCs w:val="22"/>
              </w:rPr>
            </w:pPr>
            <w:ins w:id="971" w:author="ERCOT" w:date="2021-11-01T10:34:00Z">
              <w:r>
                <w:rPr>
                  <w:rFonts w:ascii="Arial" w:hAnsi="Arial" w:cs="Arial"/>
                  <w:sz w:val="20"/>
                  <w:szCs w:val="20"/>
                </w:rPr>
                <w:t>1.9</w:t>
              </w:r>
            </w:ins>
            <w:del w:id="972"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7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4F441D" w14:textId="67E47882" w:rsidR="00E016D1" w:rsidRPr="009A486F" w:rsidRDefault="00E016D1" w:rsidP="00E016D1">
            <w:pPr>
              <w:widowControl/>
              <w:autoSpaceDE/>
              <w:autoSpaceDN/>
              <w:adjustRightInd/>
              <w:jc w:val="center"/>
              <w:rPr>
                <w:b/>
                <w:bCs/>
                <w:sz w:val="22"/>
                <w:szCs w:val="22"/>
              </w:rPr>
            </w:pPr>
            <w:ins w:id="974" w:author="ERCOT" w:date="2021-11-01T10:34:00Z">
              <w:r>
                <w:rPr>
                  <w:rFonts w:ascii="Arial" w:hAnsi="Arial" w:cs="Arial"/>
                  <w:sz w:val="20"/>
                  <w:szCs w:val="20"/>
                </w:rPr>
                <w:t>0.9</w:t>
              </w:r>
            </w:ins>
            <w:del w:id="975"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97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4CACC" w14:textId="42F00DF6" w:rsidR="00E016D1" w:rsidRPr="009A486F" w:rsidRDefault="00E016D1" w:rsidP="00E016D1">
            <w:pPr>
              <w:widowControl/>
              <w:autoSpaceDE/>
              <w:autoSpaceDN/>
              <w:adjustRightInd/>
              <w:jc w:val="center"/>
              <w:rPr>
                <w:b/>
                <w:bCs/>
                <w:sz w:val="22"/>
                <w:szCs w:val="22"/>
              </w:rPr>
            </w:pPr>
            <w:ins w:id="977" w:author="ERCOT" w:date="2021-11-01T10:34:00Z">
              <w:r>
                <w:rPr>
                  <w:rFonts w:ascii="Arial" w:hAnsi="Arial" w:cs="Arial"/>
                  <w:sz w:val="20"/>
                  <w:szCs w:val="20"/>
                </w:rPr>
                <w:t>1.3</w:t>
              </w:r>
            </w:ins>
            <w:del w:id="978"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7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14F224" w14:textId="0E545E14" w:rsidR="00E016D1" w:rsidRPr="009A486F" w:rsidRDefault="00E016D1" w:rsidP="00E016D1">
            <w:pPr>
              <w:widowControl/>
              <w:autoSpaceDE/>
              <w:autoSpaceDN/>
              <w:adjustRightInd/>
              <w:jc w:val="center"/>
              <w:rPr>
                <w:b/>
                <w:bCs/>
                <w:sz w:val="22"/>
                <w:szCs w:val="22"/>
              </w:rPr>
            </w:pPr>
            <w:ins w:id="980" w:author="ERCOT" w:date="2021-11-01T10:34:00Z">
              <w:r>
                <w:rPr>
                  <w:rFonts w:ascii="Arial" w:hAnsi="Arial" w:cs="Arial"/>
                  <w:sz w:val="20"/>
                  <w:szCs w:val="20"/>
                </w:rPr>
                <w:t>2.4</w:t>
              </w:r>
            </w:ins>
            <w:del w:id="981"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8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A16A2" w14:textId="55A9D239" w:rsidR="00E016D1" w:rsidRPr="009A486F" w:rsidRDefault="00E016D1" w:rsidP="00E016D1">
            <w:pPr>
              <w:widowControl/>
              <w:autoSpaceDE/>
              <w:autoSpaceDN/>
              <w:adjustRightInd/>
              <w:jc w:val="center"/>
              <w:rPr>
                <w:b/>
                <w:bCs/>
                <w:sz w:val="22"/>
                <w:szCs w:val="22"/>
              </w:rPr>
            </w:pPr>
            <w:ins w:id="983" w:author="ERCOT" w:date="2021-11-01T10:34:00Z">
              <w:r>
                <w:rPr>
                  <w:rFonts w:ascii="Arial" w:hAnsi="Arial" w:cs="Arial"/>
                  <w:sz w:val="20"/>
                  <w:szCs w:val="20"/>
                </w:rPr>
                <w:t>1.4</w:t>
              </w:r>
            </w:ins>
            <w:del w:id="984" w:author="ERCOT" w:date="2021-11-01T09:58:00Z">
              <w:r w:rsidRPr="009A486F" w:rsidDel="000A1AF2">
                <w:rPr>
                  <w:sz w:val="22"/>
                  <w:szCs w:val="22"/>
                </w:rPr>
                <w:delText>0.4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98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4633099" w14:textId="6EF2ADF2" w:rsidR="00E016D1" w:rsidRPr="009A486F" w:rsidRDefault="00E016D1" w:rsidP="00E016D1">
            <w:pPr>
              <w:widowControl/>
              <w:autoSpaceDE/>
              <w:autoSpaceDN/>
              <w:adjustRightInd/>
              <w:jc w:val="center"/>
              <w:rPr>
                <w:b/>
                <w:bCs/>
                <w:sz w:val="22"/>
                <w:szCs w:val="22"/>
              </w:rPr>
            </w:pPr>
            <w:ins w:id="986" w:author="ERCOT" w:date="2021-11-01T10:34:00Z">
              <w:r>
                <w:rPr>
                  <w:rFonts w:ascii="Arial" w:hAnsi="Arial" w:cs="Arial"/>
                  <w:sz w:val="20"/>
                  <w:szCs w:val="20"/>
                </w:rPr>
                <w:t>0.7</w:t>
              </w:r>
            </w:ins>
            <w:del w:id="987" w:author="ERCOT" w:date="2021-11-01T09:58:00Z">
              <w:r w:rsidRPr="009A486F" w:rsidDel="000A1AF2">
                <w:rPr>
                  <w:sz w:val="22"/>
                  <w:szCs w:val="22"/>
                </w:rPr>
                <w:delText>0.8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98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C4C3F10" w14:textId="6F080390" w:rsidR="00E016D1" w:rsidRPr="009A486F" w:rsidRDefault="00E016D1" w:rsidP="00E016D1">
            <w:pPr>
              <w:widowControl/>
              <w:autoSpaceDE/>
              <w:autoSpaceDN/>
              <w:adjustRightInd/>
              <w:jc w:val="center"/>
              <w:rPr>
                <w:b/>
                <w:bCs/>
                <w:sz w:val="22"/>
                <w:szCs w:val="22"/>
              </w:rPr>
            </w:pPr>
            <w:ins w:id="989" w:author="ERCOT" w:date="2021-11-01T10:34:00Z">
              <w:r>
                <w:rPr>
                  <w:rFonts w:ascii="Arial" w:hAnsi="Arial" w:cs="Arial"/>
                  <w:sz w:val="20"/>
                  <w:szCs w:val="20"/>
                </w:rPr>
                <w:t>0.7</w:t>
              </w:r>
            </w:ins>
            <w:del w:id="990" w:author="ERCOT" w:date="2021-11-01T09:58:00Z">
              <w:r w:rsidRPr="009A486F" w:rsidDel="000A1AF2">
                <w:rPr>
                  <w:sz w:val="22"/>
                  <w:szCs w:val="22"/>
                </w:rPr>
                <w:delText>2.1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99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1C2EB6" w14:textId="217DA5D3" w:rsidR="00E016D1" w:rsidRPr="009A486F" w:rsidRDefault="00E016D1" w:rsidP="00E016D1">
            <w:pPr>
              <w:widowControl/>
              <w:autoSpaceDE/>
              <w:autoSpaceDN/>
              <w:adjustRightInd/>
              <w:jc w:val="center"/>
              <w:rPr>
                <w:b/>
                <w:bCs/>
                <w:sz w:val="22"/>
                <w:szCs w:val="22"/>
              </w:rPr>
            </w:pPr>
            <w:ins w:id="992" w:author="ERCOT" w:date="2021-11-01T10:34:00Z">
              <w:r>
                <w:rPr>
                  <w:rFonts w:ascii="Arial" w:hAnsi="Arial" w:cs="Arial"/>
                  <w:sz w:val="20"/>
                  <w:szCs w:val="20"/>
                </w:rPr>
                <w:t>4.1</w:t>
              </w:r>
            </w:ins>
            <w:del w:id="993" w:author="ERCOT" w:date="2021-11-01T09:58:00Z">
              <w:r w:rsidRPr="009A486F" w:rsidDel="000A1AF2">
                <w:rPr>
                  <w:sz w:val="22"/>
                  <w:szCs w:val="22"/>
                </w:rPr>
                <w:delText>6.3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99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838FD84" w14:textId="6C4F4287" w:rsidR="00E016D1" w:rsidRPr="009A486F" w:rsidRDefault="00E016D1" w:rsidP="00E016D1">
            <w:pPr>
              <w:widowControl/>
              <w:autoSpaceDE/>
              <w:autoSpaceDN/>
              <w:adjustRightInd/>
              <w:jc w:val="center"/>
              <w:rPr>
                <w:b/>
                <w:bCs/>
                <w:sz w:val="22"/>
                <w:szCs w:val="22"/>
              </w:rPr>
            </w:pPr>
            <w:ins w:id="995" w:author="ERCOT" w:date="2021-11-01T10:34:00Z">
              <w:r>
                <w:rPr>
                  <w:rFonts w:ascii="Arial" w:hAnsi="Arial" w:cs="Arial"/>
                  <w:sz w:val="20"/>
                  <w:szCs w:val="20"/>
                </w:rPr>
                <w:t>4.0</w:t>
              </w:r>
            </w:ins>
            <w:del w:id="996" w:author="ERCOT" w:date="2021-11-01T09:58:00Z">
              <w:r w:rsidRPr="009A486F" w:rsidDel="000A1AF2">
                <w:rPr>
                  <w:sz w:val="22"/>
                  <w:szCs w:val="22"/>
                </w:rPr>
                <w:delText>3.8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99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2A578" w14:textId="37B81BB2" w:rsidR="00E016D1" w:rsidRPr="009A486F" w:rsidRDefault="00E016D1" w:rsidP="00E016D1">
            <w:pPr>
              <w:widowControl/>
              <w:autoSpaceDE/>
              <w:autoSpaceDN/>
              <w:adjustRightInd/>
              <w:jc w:val="center"/>
              <w:rPr>
                <w:b/>
                <w:bCs/>
                <w:sz w:val="22"/>
                <w:szCs w:val="22"/>
              </w:rPr>
            </w:pPr>
            <w:ins w:id="998" w:author="ERCOT" w:date="2021-11-01T10:34:00Z">
              <w:r>
                <w:rPr>
                  <w:rFonts w:ascii="Arial" w:hAnsi="Arial" w:cs="Arial"/>
                  <w:sz w:val="20"/>
                  <w:szCs w:val="20"/>
                </w:rPr>
                <w:t>3.5</w:t>
              </w:r>
            </w:ins>
            <w:del w:id="999" w:author="ERCOT" w:date="2021-11-01T09:58:00Z">
              <w:r w:rsidRPr="009A486F" w:rsidDel="000A1AF2">
                <w:rPr>
                  <w:sz w:val="22"/>
                  <w:szCs w:val="22"/>
                </w:rPr>
                <w:delText>2.2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00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72B175" w14:textId="2D0B4FCF" w:rsidR="00E016D1" w:rsidRPr="009A486F" w:rsidRDefault="00E016D1" w:rsidP="00E016D1">
            <w:pPr>
              <w:widowControl/>
              <w:autoSpaceDE/>
              <w:autoSpaceDN/>
              <w:adjustRightInd/>
              <w:jc w:val="center"/>
              <w:rPr>
                <w:b/>
                <w:bCs/>
                <w:sz w:val="22"/>
                <w:szCs w:val="22"/>
              </w:rPr>
            </w:pPr>
            <w:ins w:id="1001" w:author="ERCOT" w:date="2021-11-01T10:34:00Z">
              <w:r>
                <w:rPr>
                  <w:rFonts w:ascii="Arial" w:hAnsi="Arial" w:cs="Arial"/>
                  <w:sz w:val="20"/>
                  <w:szCs w:val="20"/>
                </w:rPr>
                <w:t>2.5</w:t>
              </w:r>
            </w:ins>
            <w:del w:id="1002" w:author="ERCOT" w:date="2021-11-01T09:58:00Z">
              <w:r w:rsidRPr="009A486F" w:rsidDel="000A1AF2">
                <w:rPr>
                  <w:sz w:val="22"/>
                  <w:szCs w:val="22"/>
                </w:rPr>
                <w:delText>1.5</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00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70E8636" w14:textId="2601915E" w:rsidR="00E016D1" w:rsidRPr="009A486F" w:rsidRDefault="00E016D1" w:rsidP="00E016D1">
            <w:pPr>
              <w:widowControl/>
              <w:autoSpaceDE/>
              <w:autoSpaceDN/>
              <w:adjustRightInd/>
              <w:jc w:val="center"/>
              <w:rPr>
                <w:b/>
                <w:bCs/>
                <w:sz w:val="22"/>
                <w:szCs w:val="22"/>
              </w:rPr>
            </w:pPr>
            <w:ins w:id="1004" w:author="ERCOT" w:date="2021-11-01T10:34:00Z">
              <w:r>
                <w:rPr>
                  <w:rFonts w:ascii="Arial" w:hAnsi="Arial" w:cs="Arial"/>
                  <w:sz w:val="20"/>
                  <w:szCs w:val="20"/>
                </w:rPr>
                <w:t>1.3</w:t>
              </w:r>
            </w:ins>
            <w:del w:id="1005" w:author="ERCOT" w:date="2021-11-01T09:58:00Z">
              <w:r w:rsidRPr="009A486F" w:rsidDel="000A1AF2">
                <w:rPr>
                  <w:sz w:val="22"/>
                  <w:szCs w:val="22"/>
                </w:rPr>
                <w:delText>3.1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00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33F7BA3" w14:textId="25327C78" w:rsidR="00E016D1" w:rsidRPr="009A486F" w:rsidRDefault="00E016D1" w:rsidP="00E016D1">
            <w:pPr>
              <w:widowControl/>
              <w:autoSpaceDE/>
              <w:autoSpaceDN/>
              <w:adjustRightInd/>
              <w:jc w:val="center"/>
              <w:rPr>
                <w:b/>
                <w:bCs/>
                <w:sz w:val="22"/>
                <w:szCs w:val="22"/>
              </w:rPr>
            </w:pPr>
            <w:ins w:id="1007" w:author="ERCOT" w:date="2021-11-01T10:34:00Z">
              <w:r>
                <w:rPr>
                  <w:rFonts w:ascii="Arial" w:hAnsi="Arial" w:cs="Arial"/>
                  <w:sz w:val="20"/>
                  <w:szCs w:val="20"/>
                </w:rPr>
                <w:t>0.9</w:t>
              </w:r>
            </w:ins>
            <w:del w:id="1008" w:author="ERCOT" w:date="2021-11-01T09:58:00Z">
              <w:r w:rsidRPr="009A486F" w:rsidDel="000A1AF2">
                <w:rPr>
                  <w:sz w:val="22"/>
                  <w:szCs w:val="22"/>
                </w:rPr>
                <w:delText>2.7</w:delText>
              </w:r>
            </w:del>
          </w:p>
        </w:tc>
      </w:tr>
      <w:tr w:rsidR="00E016D1" w:rsidRPr="00CC576E" w14:paraId="363AC7D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0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1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11"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101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FFFF7" w14:textId="1CDDDFB6" w:rsidR="00E016D1" w:rsidRPr="009A486F" w:rsidRDefault="00E016D1" w:rsidP="00E016D1">
            <w:pPr>
              <w:widowControl/>
              <w:autoSpaceDE/>
              <w:autoSpaceDN/>
              <w:adjustRightInd/>
              <w:jc w:val="center"/>
              <w:rPr>
                <w:b/>
                <w:bCs/>
                <w:sz w:val="22"/>
                <w:szCs w:val="22"/>
              </w:rPr>
            </w:pPr>
            <w:ins w:id="1013" w:author="ERCOT" w:date="2021-11-01T10:34:00Z">
              <w:r>
                <w:rPr>
                  <w:rFonts w:ascii="Arial" w:hAnsi="Arial" w:cs="Arial"/>
                  <w:sz w:val="20"/>
                  <w:szCs w:val="20"/>
                </w:rPr>
                <w:t>2.8</w:t>
              </w:r>
            </w:ins>
            <w:del w:id="1014" w:author="ERCOT" w:date="2021-11-01T09:58:00Z">
              <w:r w:rsidRPr="009A486F" w:rsidDel="000A1AF2">
                <w:rPr>
                  <w:sz w:val="22"/>
                  <w:szCs w:val="22"/>
                </w:rPr>
                <w:delText>2.2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1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3B6DD7" w14:textId="06DC13F9" w:rsidR="00E016D1" w:rsidRPr="009A486F" w:rsidRDefault="00E016D1" w:rsidP="00E016D1">
            <w:pPr>
              <w:widowControl/>
              <w:autoSpaceDE/>
              <w:autoSpaceDN/>
              <w:adjustRightInd/>
              <w:jc w:val="center"/>
              <w:rPr>
                <w:b/>
                <w:bCs/>
                <w:sz w:val="22"/>
                <w:szCs w:val="22"/>
              </w:rPr>
            </w:pPr>
            <w:ins w:id="1016" w:author="ERCOT" w:date="2021-11-01T10:34:00Z">
              <w:r>
                <w:rPr>
                  <w:rFonts w:ascii="Arial" w:hAnsi="Arial" w:cs="Arial"/>
                  <w:sz w:val="20"/>
                  <w:szCs w:val="20"/>
                </w:rPr>
                <w:t>1.4</w:t>
              </w:r>
            </w:ins>
            <w:del w:id="1017"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F1930B" w14:textId="43F6FC8A" w:rsidR="00E016D1" w:rsidRPr="009A486F" w:rsidRDefault="00E016D1" w:rsidP="00E016D1">
            <w:pPr>
              <w:widowControl/>
              <w:autoSpaceDE/>
              <w:autoSpaceDN/>
              <w:adjustRightInd/>
              <w:jc w:val="center"/>
              <w:rPr>
                <w:b/>
                <w:bCs/>
                <w:sz w:val="22"/>
                <w:szCs w:val="22"/>
              </w:rPr>
            </w:pPr>
            <w:ins w:id="1019" w:author="ERCOT" w:date="2021-11-01T10:34:00Z">
              <w:r>
                <w:rPr>
                  <w:rFonts w:ascii="Arial" w:hAnsi="Arial" w:cs="Arial"/>
                  <w:sz w:val="20"/>
                  <w:szCs w:val="20"/>
                </w:rPr>
                <w:t>1.1</w:t>
              </w:r>
            </w:ins>
            <w:del w:id="1020" w:author="ERCOT" w:date="2021-11-01T09:58:00Z">
              <w:r w:rsidRPr="009A486F" w:rsidDel="000A1AF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2E0D7" w14:textId="7543261A" w:rsidR="00E016D1" w:rsidRPr="009A486F" w:rsidRDefault="00E016D1" w:rsidP="00E016D1">
            <w:pPr>
              <w:widowControl/>
              <w:autoSpaceDE/>
              <w:autoSpaceDN/>
              <w:adjustRightInd/>
              <w:jc w:val="center"/>
              <w:rPr>
                <w:b/>
                <w:bCs/>
                <w:sz w:val="22"/>
                <w:szCs w:val="22"/>
              </w:rPr>
            </w:pPr>
            <w:ins w:id="1022" w:author="ERCOT" w:date="2021-11-01T10:34:00Z">
              <w:r>
                <w:rPr>
                  <w:rFonts w:ascii="Arial" w:hAnsi="Arial" w:cs="Arial"/>
                  <w:sz w:val="20"/>
                  <w:szCs w:val="20"/>
                </w:rPr>
                <w:t>0.7</w:t>
              </w:r>
            </w:ins>
            <w:del w:id="1023"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2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987BC3" w14:textId="2C19A9D5" w:rsidR="00E016D1" w:rsidRPr="009A486F" w:rsidRDefault="00E016D1" w:rsidP="00E016D1">
            <w:pPr>
              <w:widowControl/>
              <w:autoSpaceDE/>
              <w:autoSpaceDN/>
              <w:adjustRightInd/>
              <w:jc w:val="center"/>
              <w:rPr>
                <w:b/>
                <w:bCs/>
                <w:sz w:val="22"/>
                <w:szCs w:val="22"/>
              </w:rPr>
            </w:pPr>
            <w:ins w:id="1025" w:author="ERCOT" w:date="2021-11-01T10:34:00Z">
              <w:r>
                <w:rPr>
                  <w:rFonts w:ascii="Arial" w:hAnsi="Arial" w:cs="Arial"/>
                  <w:sz w:val="20"/>
                  <w:szCs w:val="20"/>
                </w:rPr>
                <w:t>0.5</w:t>
              </w:r>
            </w:ins>
            <w:del w:id="1026"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D0B1A5" w14:textId="6F9529EA" w:rsidR="00E016D1" w:rsidRPr="009A486F" w:rsidRDefault="00E016D1" w:rsidP="00E016D1">
            <w:pPr>
              <w:widowControl/>
              <w:autoSpaceDE/>
              <w:autoSpaceDN/>
              <w:adjustRightInd/>
              <w:jc w:val="center"/>
              <w:rPr>
                <w:b/>
                <w:bCs/>
                <w:sz w:val="22"/>
                <w:szCs w:val="22"/>
              </w:rPr>
            </w:pPr>
            <w:ins w:id="1028" w:author="ERCOT" w:date="2021-11-01T10:34:00Z">
              <w:r>
                <w:rPr>
                  <w:rFonts w:ascii="Arial" w:hAnsi="Arial" w:cs="Arial"/>
                  <w:sz w:val="20"/>
                  <w:szCs w:val="20"/>
                </w:rPr>
                <w:t>0.3</w:t>
              </w:r>
            </w:ins>
            <w:del w:id="1029"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3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BDD8F" w14:textId="4875F888" w:rsidR="00E016D1" w:rsidRPr="009A486F" w:rsidRDefault="00E016D1" w:rsidP="00E016D1">
            <w:pPr>
              <w:widowControl/>
              <w:autoSpaceDE/>
              <w:autoSpaceDN/>
              <w:adjustRightInd/>
              <w:jc w:val="center"/>
              <w:rPr>
                <w:b/>
                <w:bCs/>
                <w:sz w:val="22"/>
                <w:szCs w:val="22"/>
              </w:rPr>
            </w:pPr>
            <w:ins w:id="1031" w:author="ERCOT" w:date="2021-11-01T10:34:00Z">
              <w:r>
                <w:rPr>
                  <w:rFonts w:ascii="Arial" w:hAnsi="Arial" w:cs="Arial"/>
                  <w:sz w:val="20"/>
                  <w:szCs w:val="20"/>
                </w:rPr>
                <w:t>0.2</w:t>
              </w:r>
            </w:ins>
            <w:del w:id="1032"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3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AF8FE4" w14:textId="70CC636D" w:rsidR="00E016D1" w:rsidRPr="009A486F" w:rsidRDefault="00E016D1" w:rsidP="00E016D1">
            <w:pPr>
              <w:widowControl/>
              <w:autoSpaceDE/>
              <w:autoSpaceDN/>
              <w:adjustRightInd/>
              <w:jc w:val="center"/>
              <w:rPr>
                <w:b/>
                <w:bCs/>
                <w:sz w:val="22"/>
                <w:szCs w:val="22"/>
              </w:rPr>
            </w:pPr>
            <w:ins w:id="1034" w:author="ERCOT" w:date="2021-11-01T10:34:00Z">
              <w:r>
                <w:rPr>
                  <w:rFonts w:ascii="Arial" w:hAnsi="Arial" w:cs="Arial"/>
                  <w:sz w:val="20"/>
                  <w:szCs w:val="20"/>
                </w:rPr>
                <w:t>0.2</w:t>
              </w:r>
            </w:ins>
            <w:del w:id="1035" w:author="ERCOT" w:date="2021-11-01T09:58:00Z">
              <w:r w:rsidRPr="009A486F" w:rsidDel="000A1AF2">
                <w:rPr>
                  <w:sz w:val="22"/>
                  <w:szCs w:val="22"/>
                </w:rPr>
                <w:delText>2.2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036"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FE89A" w14:textId="6C0F4D9F" w:rsidR="00E016D1" w:rsidRPr="009A486F" w:rsidRDefault="00E016D1" w:rsidP="00E016D1">
            <w:pPr>
              <w:widowControl/>
              <w:autoSpaceDE/>
              <w:autoSpaceDN/>
              <w:adjustRightInd/>
              <w:jc w:val="center"/>
              <w:rPr>
                <w:b/>
                <w:bCs/>
                <w:sz w:val="22"/>
                <w:szCs w:val="22"/>
              </w:rPr>
            </w:pPr>
            <w:ins w:id="1037" w:author="ERCOT" w:date="2021-11-01T10:34:00Z">
              <w:r>
                <w:rPr>
                  <w:rFonts w:ascii="Arial" w:hAnsi="Arial" w:cs="Arial"/>
                  <w:sz w:val="20"/>
                  <w:szCs w:val="20"/>
                </w:rPr>
                <w:t>-1.3</w:t>
              </w:r>
            </w:ins>
            <w:del w:id="1038" w:author="ERCOT" w:date="2021-11-01T09:58:00Z">
              <w:r w:rsidRPr="009A486F" w:rsidDel="000A1AF2">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039"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FB66CA" w14:textId="2221C4E0" w:rsidR="00E016D1" w:rsidRPr="009A486F" w:rsidRDefault="00E016D1" w:rsidP="00E016D1">
            <w:pPr>
              <w:widowControl/>
              <w:autoSpaceDE/>
              <w:autoSpaceDN/>
              <w:adjustRightInd/>
              <w:jc w:val="center"/>
              <w:rPr>
                <w:b/>
                <w:bCs/>
                <w:sz w:val="22"/>
                <w:szCs w:val="22"/>
              </w:rPr>
            </w:pPr>
            <w:ins w:id="1040" w:author="ERCOT" w:date="2021-11-01T10:34:00Z">
              <w:r>
                <w:rPr>
                  <w:rFonts w:ascii="Arial" w:hAnsi="Arial" w:cs="Arial"/>
                  <w:sz w:val="20"/>
                  <w:szCs w:val="20"/>
                </w:rPr>
                <w:t>1.0</w:t>
              </w:r>
            </w:ins>
            <w:del w:id="1041"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4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31D30" w14:textId="048A7F73" w:rsidR="00E016D1" w:rsidRPr="009A486F" w:rsidRDefault="00E016D1" w:rsidP="00E016D1">
            <w:pPr>
              <w:widowControl/>
              <w:autoSpaceDE/>
              <w:autoSpaceDN/>
              <w:adjustRightInd/>
              <w:jc w:val="center"/>
              <w:rPr>
                <w:b/>
                <w:bCs/>
                <w:sz w:val="22"/>
                <w:szCs w:val="22"/>
              </w:rPr>
            </w:pPr>
            <w:ins w:id="1043" w:author="ERCOT" w:date="2021-11-01T10:34:00Z">
              <w:r>
                <w:rPr>
                  <w:rFonts w:ascii="Arial" w:hAnsi="Arial" w:cs="Arial"/>
                  <w:sz w:val="20"/>
                  <w:szCs w:val="20"/>
                </w:rPr>
                <w:t>1.6</w:t>
              </w:r>
            </w:ins>
            <w:del w:id="1044" w:author="ERCOT" w:date="2021-11-01T09:58:00Z">
              <w:r w:rsidRPr="009A486F" w:rsidDel="000A1AF2">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4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A3910E" w14:textId="5048097C" w:rsidR="00E016D1" w:rsidRPr="009A486F" w:rsidRDefault="00E016D1" w:rsidP="00E016D1">
            <w:pPr>
              <w:widowControl/>
              <w:autoSpaceDE/>
              <w:autoSpaceDN/>
              <w:adjustRightInd/>
              <w:jc w:val="center"/>
              <w:rPr>
                <w:b/>
                <w:bCs/>
                <w:sz w:val="22"/>
                <w:szCs w:val="22"/>
              </w:rPr>
            </w:pPr>
            <w:ins w:id="1046" w:author="ERCOT" w:date="2021-11-01T10:34:00Z">
              <w:r>
                <w:rPr>
                  <w:rFonts w:ascii="Arial" w:hAnsi="Arial" w:cs="Arial"/>
                  <w:sz w:val="20"/>
                  <w:szCs w:val="20"/>
                </w:rPr>
                <w:t>1.2</w:t>
              </w:r>
            </w:ins>
            <w:del w:id="1047" w:author="ERCOT" w:date="2021-11-01T09:58:00Z">
              <w:r w:rsidRPr="009A486F" w:rsidDel="000A1AF2">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4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009F06" w14:textId="76A0C86A" w:rsidR="00E016D1" w:rsidRPr="009A486F" w:rsidRDefault="00E016D1" w:rsidP="00E016D1">
            <w:pPr>
              <w:widowControl/>
              <w:autoSpaceDE/>
              <w:autoSpaceDN/>
              <w:adjustRightInd/>
              <w:jc w:val="center"/>
              <w:rPr>
                <w:b/>
                <w:bCs/>
                <w:sz w:val="22"/>
                <w:szCs w:val="22"/>
              </w:rPr>
            </w:pPr>
            <w:ins w:id="1049" w:author="ERCOT" w:date="2021-11-01T10:34:00Z">
              <w:r>
                <w:rPr>
                  <w:rFonts w:ascii="Arial" w:hAnsi="Arial" w:cs="Arial"/>
                  <w:sz w:val="20"/>
                  <w:szCs w:val="20"/>
                </w:rPr>
                <w:t>2.1</w:t>
              </w:r>
            </w:ins>
            <w:del w:id="1050" w:author="ERCOT" w:date="2021-11-01T09:58:00Z">
              <w:r w:rsidRPr="009A486F" w:rsidDel="000A1AF2">
                <w:rPr>
                  <w:sz w:val="22"/>
                  <w:szCs w:val="22"/>
                </w:rPr>
                <w:delText>4.7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5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19A52" w14:textId="113579B4" w:rsidR="00E016D1" w:rsidRPr="009A486F" w:rsidRDefault="00E016D1" w:rsidP="00E016D1">
            <w:pPr>
              <w:widowControl/>
              <w:autoSpaceDE/>
              <w:autoSpaceDN/>
              <w:adjustRightInd/>
              <w:jc w:val="center"/>
              <w:rPr>
                <w:b/>
                <w:bCs/>
                <w:sz w:val="22"/>
                <w:szCs w:val="22"/>
              </w:rPr>
            </w:pPr>
            <w:ins w:id="1052" w:author="ERCOT" w:date="2021-11-01T10:34:00Z">
              <w:r>
                <w:rPr>
                  <w:rFonts w:ascii="Arial" w:hAnsi="Arial" w:cs="Arial"/>
                  <w:sz w:val="20"/>
                  <w:szCs w:val="20"/>
                </w:rPr>
                <w:t>2.7</w:t>
              </w:r>
            </w:ins>
            <w:del w:id="1053"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5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A206B" w14:textId="4B8AB725" w:rsidR="00E016D1" w:rsidRPr="009A486F" w:rsidRDefault="00E016D1" w:rsidP="00E016D1">
            <w:pPr>
              <w:widowControl/>
              <w:autoSpaceDE/>
              <w:autoSpaceDN/>
              <w:adjustRightInd/>
              <w:jc w:val="center"/>
              <w:rPr>
                <w:b/>
                <w:bCs/>
                <w:sz w:val="22"/>
                <w:szCs w:val="22"/>
              </w:rPr>
            </w:pPr>
            <w:ins w:id="1055" w:author="ERCOT" w:date="2021-11-01T10:34:00Z">
              <w:r>
                <w:rPr>
                  <w:rFonts w:ascii="Arial" w:hAnsi="Arial" w:cs="Arial"/>
                  <w:sz w:val="20"/>
                  <w:szCs w:val="20"/>
                </w:rPr>
                <w:t>2.1</w:t>
              </w:r>
            </w:ins>
            <w:del w:id="1056"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57"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A808A" w14:textId="23A0EE98" w:rsidR="00E016D1" w:rsidRPr="009A486F" w:rsidRDefault="00E016D1" w:rsidP="00E016D1">
            <w:pPr>
              <w:widowControl/>
              <w:autoSpaceDE/>
              <w:autoSpaceDN/>
              <w:adjustRightInd/>
              <w:jc w:val="center"/>
              <w:rPr>
                <w:b/>
                <w:bCs/>
                <w:sz w:val="22"/>
                <w:szCs w:val="22"/>
              </w:rPr>
            </w:pPr>
            <w:ins w:id="1058" w:author="ERCOT" w:date="2021-11-01T10:34:00Z">
              <w:r>
                <w:rPr>
                  <w:rFonts w:ascii="Arial" w:hAnsi="Arial" w:cs="Arial"/>
                  <w:sz w:val="20"/>
                  <w:szCs w:val="20"/>
                </w:rPr>
                <w:t>1.7</w:t>
              </w:r>
            </w:ins>
            <w:del w:id="1059"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6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51F58A" w14:textId="6FEE0320" w:rsidR="00E016D1" w:rsidRPr="009A486F" w:rsidRDefault="00E016D1" w:rsidP="00E016D1">
            <w:pPr>
              <w:widowControl/>
              <w:autoSpaceDE/>
              <w:autoSpaceDN/>
              <w:adjustRightInd/>
              <w:jc w:val="center"/>
              <w:rPr>
                <w:b/>
                <w:bCs/>
                <w:sz w:val="22"/>
                <w:szCs w:val="22"/>
              </w:rPr>
            </w:pPr>
            <w:ins w:id="1061" w:author="ERCOT" w:date="2021-11-01T10:34:00Z">
              <w:r>
                <w:rPr>
                  <w:rFonts w:ascii="Arial" w:hAnsi="Arial" w:cs="Arial"/>
                  <w:sz w:val="20"/>
                  <w:szCs w:val="20"/>
                </w:rPr>
                <w:t>1.6</w:t>
              </w:r>
            </w:ins>
            <w:del w:id="1062" w:author="ERCOT" w:date="2021-11-01T09:58:00Z">
              <w:r w:rsidRPr="009A486F" w:rsidDel="000A1AF2">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063"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8458CF1" w14:textId="18FACE86" w:rsidR="00E016D1" w:rsidRPr="009A486F" w:rsidRDefault="00E016D1" w:rsidP="00E016D1">
            <w:pPr>
              <w:widowControl/>
              <w:autoSpaceDE/>
              <w:autoSpaceDN/>
              <w:adjustRightInd/>
              <w:jc w:val="center"/>
              <w:rPr>
                <w:b/>
                <w:bCs/>
                <w:sz w:val="22"/>
                <w:szCs w:val="22"/>
              </w:rPr>
            </w:pPr>
            <w:ins w:id="1064" w:author="ERCOT" w:date="2021-11-01T10:34:00Z">
              <w:r>
                <w:rPr>
                  <w:rFonts w:ascii="Arial" w:hAnsi="Arial" w:cs="Arial"/>
                  <w:sz w:val="20"/>
                  <w:szCs w:val="20"/>
                </w:rPr>
                <w:t>2.1</w:t>
              </w:r>
            </w:ins>
            <w:del w:id="1065" w:author="ERCOT" w:date="2021-11-01T09:58:00Z">
              <w:r w:rsidRPr="009A486F" w:rsidDel="000A1AF2">
                <w:rPr>
                  <w:sz w:val="22"/>
                  <w:szCs w:val="22"/>
                </w:rPr>
                <w:delText>0.1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066"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F3CE346" w14:textId="68D1B3BC" w:rsidR="00E016D1" w:rsidRPr="009A486F" w:rsidRDefault="00E016D1" w:rsidP="00E016D1">
            <w:pPr>
              <w:widowControl/>
              <w:autoSpaceDE/>
              <w:autoSpaceDN/>
              <w:adjustRightInd/>
              <w:jc w:val="center"/>
              <w:rPr>
                <w:b/>
                <w:bCs/>
                <w:sz w:val="22"/>
                <w:szCs w:val="22"/>
              </w:rPr>
            </w:pPr>
            <w:ins w:id="1067" w:author="ERCOT" w:date="2021-11-01T10:34:00Z">
              <w:r>
                <w:rPr>
                  <w:rFonts w:ascii="Arial" w:hAnsi="Arial" w:cs="Arial"/>
                  <w:sz w:val="20"/>
                  <w:szCs w:val="20"/>
                </w:rPr>
                <w:t>4.2</w:t>
              </w:r>
            </w:ins>
            <w:del w:id="1068" w:author="ERCOT" w:date="2021-11-01T09:58:00Z">
              <w:r w:rsidRPr="009A486F" w:rsidDel="000A1AF2">
                <w:rPr>
                  <w:sz w:val="22"/>
                  <w:szCs w:val="22"/>
                </w:rPr>
                <w:delText>6.7</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069"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E7D995" w14:textId="4FE910F5" w:rsidR="00E016D1" w:rsidRPr="009A486F" w:rsidRDefault="00E016D1" w:rsidP="00E016D1">
            <w:pPr>
              <w:widowControl/>
              <w:autoSpaceDE/>
              <w:autoSpaceDN/>
              <w:adjustRightInd/>
              <w:jc w:val="center"/>
              <w:rPr>
                <w:b/>
                <w:bCs/>
                <w:sz w:val="22"/>
                <w:szCs w:val="22"/>
              </w:rPr>
            </w:pPr>
            <w:ins w:id="1070" w:author="ERCOT" w:date="2021-11-01T10:34:00Z">
              <w:r>
                <w:rPr>
                  <w:rFonts w:ascii="Arial" w:hAnsi="Arial" w:cs="Arial"/>
                  <w:sz w:val="20"/>
                  <w:szCs w:val="20"/>
                </w:rPr>
                <w:t>4.9</w:t>
              </w:r>
            </w:ins>
            <w:del w:id="1071" w:author="ERCOT" w:date="2021-11-01T09:58:00Z">
              <w:r w:rsidRPr="009A486F" w:rsidDel="000A1AF2">
                <w:rPr>
                  <w:sz w:val="22"/>
                  <w:szCs w:val="22"/>
                </w:rPr>
                <w:delText>8.2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072"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30B35" w14:textId="3B3C62CB" w:rsidR="00E016D1" w:rsidRPr="009A486F" w:rsidRDefault="00E016D1" w:rsidP="00E016D1">
            <w:pPr>
              <w:widowControl/>
              <w:autoSpaceDE/>
              <w:autoSpaceDN/>
              <w:adjustRightInd/>
              <w:jc w:val="center"/>
              <w:rPr>
                <w:b/>
                <w:bCs/>
                <w:sz w:val="22"/>
                <w:szCs w:val="22"/>
              </w:rPr>
            </w:pPr>
            <w:ins w:id="1073" w:author="ERCOT" w:date="2021-11-01T10:34:00Z">
              <w:r>
                <w:rPr>
                  <w:rFonts w:ascii="Arial" w:hAnsi="Arial" w:cs="Arial"/>
                  <w:sz w:val="20"/>
                  <w:szCs w:val="20"/>
                </w:rPr>
                <w:t>4.1</w:t>
              </w:r>
            </w:ins>
            <w:del w:id="1074" w:author="ERCOT" w:date="2021-11-01T09:58:00Z">
              <w:r w:rsidRPr="009A486F" w:rsidDel="000A1AF2">
                <w:rPr>
                  <w:sz w:val="22"/>
                  <w:szCs w:val="22"/>
                </w:rPr>
                <w:delText>4.9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075"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1E79E" w14:textId="16A6CCC8" w:rsidR="00E016D1" w:rsidRPr="009A486F" w:rsidRDefault="00E016D1" w:rsidP="00E016D1">
            <w:pPr>
              <w:widowControl/>
              <w:autoSpaceDE/>
              <w:autoSpaceDN/>
              <w:adjustRightInd/>
              <w:jc w:val="center"/>
              <w:rPr>
                <w:b/>
                <w:bCs/>
                <w:sz w:val="22"/>
                <w:szCs w:val="22"/>
              </w:rPr>
            </w:pPr>
            <w:ins w:id="1076" w:author="ERCOT" w:date="2021-11-01T10:34:00Z">
              <w:r>
                <w:rPr>
                  <w:rFonts w:ascii="Arial" w:hAnsi="Arial" w:cs="Arial"/>
                  <w:sz w:val="20"/>
                  <w:szCs w:val="20"/>
                </w:rPr>
                <w:t>3.2</w:t>
              </w:r>
            </w:ins>
            <w:del w:id="1077" w:author="ERCOT" w:date="2021-11-01T09:58:00Z">
              <w:r w:rsidRPr="009A486F" w:rsidDel="000A1AF2">
                <w:rPr>
                  <w:sz w:val="22"/>
                  <w:szCs w:val="22"/>
                </w:rPr>
                <w:delText>4.4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078"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BF5983" w14:textId="180ACFA1" w:rsidR="00E016D1" w:rsidRPr="009A486F" w:rsidRDefault="00E016D1" w:rsidP="00E016D1">
            <w:pPr>
              <w:widowControl/>
              <w:autoSpaceDE/>
              <w:autoSpaceDN/>
              <w:adjustRightInd/>
              <w:jc w:val="center"/>
              <w:rPr>
                <w:b/>
                <w:bCs/>
                <w:sz w:val="22"/>
                <w:szCs w:val="22"/>
              </w:rPr>
            </w:pPr>
            <w:ins w:id="1079" w:author="ERCOT" w:date="2021-11-01T10:34:00Z">
              <w:r>
                <w:rPr>
                  <w:rFonts w:ascii="Arial" w:hAnsi="Arial" w:cs="Arial"/>
                  <w:sz w:val="20"/>
                  <w:szCs w:val="20"/>
                </w:rPr>
                <w:t>2.2</w:t>
              </w:r>
            </w:ins>
            <w:del w:id="1080" w:author="ERCOT" w:date="2021-11-01T09:58:00Z">
              <w:r w:rsidRPr="009A486F" w:rsidDel="000A1AF2">
                <w:rPr>
                  <w:sz w:val="22"/>
                  <w:szCs w:val="22"/>
                </w:rPr>
                <w:delText>3.4</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081"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8D9CA82" w14:textId="71CC0517" w:rsidR="00E016D1" w:rsidRPr="009A486F" w:rsidRDefault="00E016D1" w:rsidP="00E016D1">
            <w:pPr>
              <w:widowControl/>
              <w:autoSpaceDE/>
              <w:autoSpaceDN/>
              <w:adjustRightInd/>
              <w:jc w:val="center"/>
              <w:rPr>
                <w:b/>
                <w:bCs/>
                <w:sz w:val="22"/>
                <w:szCs w:val="22"/>
              </w:rPr>
            </w:pPr>
            <w:ins w:id="1082" w:author="ERCOT" w:date="2021-11-01T10:34:00Z">
              <w:r>
                <w:rPr>
                  <w:rFonts w:ascii="Arial" w:hAnsi="Arial" w:cs="Arial"/>
                  <w:sz w:val="20"/>
                  <w:szCs w:val="20"/>
                </w:rPr>
                <w:t>2.0</w:t>
              </w:r>
            </w:ins>
            <w:del w:id="1083" w:author="ERCOT" w:date="2021-11-01T09:58:00Z">
              <w:r w:rsidRPr="009A486F" w:rsidDel="000A1AF2">
                <w:rPr>
                  <w:sz w:val="22"/>
                  <w:szCs w:val="22"/>
                </w:rPr>
                <w:delText>2.7</w:delText>
              </w:r>
            </w:del>
          </w:p>
        </w:tc>
      </w:tr>
      <w:tr w:rsidR="00E016D1" w:rsidRPr="00CC576E" w14:paraId="5FDBAFB4"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08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08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08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108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17DBB" w14:textId="3AEC26A3" w:rsidR="00E016D1" w:rsidRPr="009A486F" w:rsidRDefault="00E016D1" w:rsidP="00E016D1">
            <w:pPr>
              <w:widowControl/>
              <w:autoSpaceDE/>
              <w:autoSpaceDN/>
              <w:adjustRightInd/>
              <w:jc w:val="center"/>
              <w:rPr>
                <w:b/>
                <w:bCs/>
                <w:sz w:val="22"/>
                <w:szCs w:val="22"/>
              </w:rPr>
            </w:pPr>
            <w:ins w:id="1088" w:author="ERCOT" w:date="2021-11-01T10:34:00Z">
              <w:r>
                <w:rPr>
                  <w:rFonts w:ascii="Arial" w:hAnsi="Arial" w:cs="Arial"/>
                  <w:sz w:val="20"/>
                  <w:szCs w:val="20"/>
                </w:rPr>
                <w:t>2.2</w:t>
              </w:r>
            </w:ins>
            <w:del w:id="1089"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09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21445A" w14:textId="1093089E" w:rsidR="00E016D1" w:rsidRPr="009A486F" w:rsidRDefault="00E016D1" w:rsidP="00E016D1">
            <w:pPr>
              <w:widowControl/>
              <w:autoSpaceDE/>
              <w:autoSpaceDN/>
              <w:adjustRightInd/>
              <w:jc w:val="center"/>
              <w:rPr>
                <w:b/>
                <w:bCs/>
                <w:sz w:val="22"/>
                <w:szCs w:val="22"/>
              </w:rPr>
            </w:pPr>
            <w:ins w:id="1091" w:author="ERCOT" w:date="2021-11-01T10:34:00Z">
              <w:r>
                <w:rPr>
                  <w:rFonts w:ascii="Arial" w:hAnsi="Arial" w:cs="Arial"/>
                  <w:sz w:val="20"/>
                  <w:szCs w:val="20"/>
                </w:rPr>
                <w:t>1.0</w:t>
              </w:r>
            </w:ins>
            <w:del w:id="1092" w:author="ERCOT" w:date="2021-11-01T09:58:00Z">
              <w:r w:rsidRPr="009A486F" w:rsidDel="000A1AF2">
                <w:rPr>
                  <w:sz w:val="22"/>
                  <w:szCs w:val="22"/>
                </w:rPr>
                <w:delText>4.3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480D3B" w14:textId="73BE6139" w:rsidR="00E016D1" w:rsidRPr="009A486F" w:rsidRDefault="00E016D1" w:rsidP="00E016D1">
            <w:pPr>
              <w:widowControl/>
              <w:autoSpaceDE/>
              <w:autoSpaceDN/>
              <w:adjustRightInd/>
              <w:jc w:val="center"/>
              <w:rPr>
                <w:b/>
                <w:bCs/>
                <w:sz w:val="22"/>
                <w:szCs w:val="22"/>
              </w:rPr>
            </w:pPr>
            <w:ins w:id="1094" w:author="ERCOT" w:date="2021-11-01T10:34:00Z">
              <w:r>
                <w:rPr>
                  <w:rFonts w:ascii="Arial" w:hAnsi="Arial" w:cs="Arial"/>
                  <w:sz w:val="20"/>
                  <w:szCs w:val="20"/>
                </w:rPr>
                <w:t>0.7</w:t>
              </w:r>
            </w:ins>
            <w:del w:id="1095" w:author="ERCOT" w:date="2021-11-01T09:58:00Z">
              <w:r w:rsidRPr="009A486F" w:rsidDel="000A1AF2">
                <w:rPr>
                  <w:sz w:val="22"/>
                  <w:szCs w:val="22"/>
                </w:rPr>
                <w:delText>4.8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3076C9" w14:textId="69A4C104" w:rsidR="00E016D1" w:rsidRPr="009A486F" w:rsidRDefault="00E016D1" w:rsidP="00E016D1">
            <w:pPr>
              <w:widowControl/>
              <w:autoSpaceDE/>
              <w:autoSpaceDN/>
              <w:adjustRightInd/>
              <w:jc w:val="center"/>
              <w:rPr>
                <w:b/>
                <w:bCs/>
                <w:sz w:val="22"/>
                <w:szCs w:val="22"/>
              </w:rPr>
            </w:pPr>
            <w:ins w:id="1097" w:author="ERCOT" w:date="2021-11-01T10:34:00Z">
              <w:r>
                <w:rPr>
                  <w:rFonts w:ascii="Arial" w:hAnsi="Arial" w:cs="Arial"/>
                  <w:sz w:val="20"/>
                  <w:szCs w:val="20"/>
                </w:rPr>
                <w:t>0.8</w:t>
              </w:r>
            </w:ins>
            <w:del w:id="1098"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09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49DB82" w14:textId="708D9349" w:rsidR="00E016D1" w:rsidRPr="009A486F" w:rsidRDefault="00E016D1" w:rsidP="00E016D1">
            <w:pPr>
              <w:widowControl/>
              <w:autoSpaceDE/>
              <w:autoSpaceDN/>
              <w:adjustRightInd/>
              <w:jc w:val="center"/>
              <w:rPr>
                <w:b/>
                <w:bCs/>
                <w:sz w:val="22"/>
                <w:szCs w:val="22"/>
              </w:rPr>
            </w:pPr>
            <w:ins w:id="1100" w:author="ERCOT" w:date="2021-11-01T10:34:00Z">
              <w:r>
                <w:rPr>
                  <w:rFonts w:ascii="Arial" w:hAnsi="Arial" w:cs="Arial"/>
                  <w:sz w:val="20"/>
                  <w:szCs w:val="20"/>
                </w:rPr>
                <w:t>0.6</w:t>
              </w:r>
            </w:ins>
            <w:del w:id="1101"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76BF93" w14:textId="025859C0" w:rsidR="00E016D1" w:rsidRPr="009A486F" w:rsidRDefault="00E016D1" w:rsidP="00E016D1">
            <w:pPr>
              <w:widowControl/>
              <w:autoSpaceDE/>
              <w:autoSpaceDN/>
              <w:adjustRightInd/>
              <w:jc w:val="center"/>
              <w:rPr>
                <w:b/>
                <w:bCs/>
                <w:sz w:val="22"/>
                <w:szCs w:val="22"/>
              </w:rPr>
            </w:pPr>
            <w:ins w:id="1103" w:author="ERCOT" w:date="2021-11-01T10:34:00Z">
              <w:r>
                <w:rPr>
                  <w:rFonts w:ascii="Arial" w:hAnsi="Arial" w:cs="Arial"/>
                  <w:sz w:val="20"/>
                  <w:szCs w:val="20"/>
                </w:rPr>
                <w:t>0.5</w:t>
              </w:r>
            </w:ins>
            <w:del w:id="1104"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0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050D5" w14:textId="1277C28A" w:rsidR="00E016D1" w:rsidRPr="009A486F" w:rsidRDefault="00E016D1" w:rsidP="00E016D1">
            <w:pPr>
              <w:widowControl/>
              <w:autoSpaceDE/>
              <w:autoSpaceDN/>
              <w:adjustRightInd/>
              <w:jc w:val="center"/>
              <w:rPr>
                <w:b/>
                <w:bCs/>
                <w:sz w:val="22"/>
                <w:szCs w:val="22"/>
              </w:rPr>
            </w:pPr>
            <w:ins w:id="1106" w:author="ERCOT" w:date="2021-11-01T10:34:00Z">
              <w:r>
                <w:rPr>
                  <w:rFonts w:ascii="Arial" w:hAnsi="Arial" w:cs="Arial"/>
                  <w:sz w:val="20"/>
                  <w:szCs w:val="20"/>
                </w:rPr>
                <w:t>0.4</w:t>
              </w:r>
            </w:ins>
            <w:del w:id="1107"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0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9BA78" w14:textId="176EECEC" w:rsidR="00E016D1" w:rsidRPr="009A486F" w:rsidRDefault="00E016D1" w:rsidP="00E016D1">
            <w:pPr>
              <w:widowControl/>
              <w:autoSpaceDE/>
              <w:autoSpaceDN/>
              <w:adjustRightInd/>
              <w:jc w:val="center"/>
              <w:rPr>
                <w:b/>
                <w:bCs/>
                <w:sz w:val="22"/>
                <w:szCs w:val="22"/>
              </w:rPr>
            </w:pPr>
            <w:ins w:id="1109" w:author="ERCOT" w:date="2021-11-01T10:34:00Z">
              <w:r>
                <w:rPr>
                  <w:rFonts w:ascii="Arial" w:hAnsi="Arial" w:cs="Arial"/>
                  <w:sz w:val="20"/>
                  <w:szCs w:val="20"/>
                </w:rPr>
                <w:t>0.5</w:t>
              </w:r>
            </w:ins>
            <w:del w:id="1110" w:author="ERCOT" w:date="2021-11-01T09:58:00Z">
              <w:r w:rsidRPr="009A486F" w:rsidDel="000A1AF2">
                <w:rPr>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11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652E" w14:textId="1583DA7A" w:rsidR="00E016D1" w:rsidRPr="009A486F" w:rsidRDefault="00E016D1" w:rsidP="00E016D1">
            <w:pPr>
              <w:widowControl/>
              <w:autoSpaceDE/>
              <w:autoSpaceDN/>
              <w:adjustRightInd/>
              <w:jc w:val="center"/>
              <w:rPr>
                <w:b/>
                <w:bCs/>
                <w:sz w:val="22"/>
                <w:szCs w:val="22"/>
              </w:rPr>
            </w:pPr>
            <w:ins w:id="1112" w:author="ERCOT" w:date="2021-11-01T10:34:00Z">
              <w:r>
                <w:rPr>
                  <w:rFonts w:ascii="Arial" w:hAnsi="Arial" w:cs="Arial"/>
                  <w:sz w:val="20"/>
                  <w:szCs w:val="20"/>
                </w:rPr>
                <w:t>-0.5</w:t>
              </w:r>
            </w:ins>
            <w:del w:id="1113" w:author="ERCOT" w:date="2021-11-01T09:58:00Z">
              <w:r w:rsidRPr="009A486F" w:rsidDel="000A1AF2">
                <w:rPr>
                  <w:sz w:val="22"/>
                  <w:szCs w:val="22"/>
                </w:rPr>
                <w:delText>-1.0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11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DA2E0" w14:textId="7E612B65" w:rsidR="00E016D1" w:rsidRPr="009A486F" w:rsidRDefault="00E016D1" w:rsidP="00E016D1">
            <w:pPr>
              <w:widowControl/>
              <w:autoSpaceDE/>
              <w:autoSpaceDN/>
              <w:adjustRightInd/>
              <w:jc w:val="center"/>
              <w:rPr>
                <w:b/>
                <w:bCs/>
                <w:sz w:val="22"/>
                <w:szCs w:val="22"/>
              </w:rPr>
            </w:pPr>
            <w:ins w:id="1115" w:author="ERCOT" w:date="2021-11-01T10:34:00Z">
              <w:r>
                <w:rPr>
                  <w:rFonts w:ascii="Arial" w:hAnsi="Arial" w:cs="Arial"/>
                  <w:sz w:val="20"/>
                  <w:szCs w:val="20"/>
                </w:rPr>
                <w:t>1.4</w:t>
              </w:r>
            </w:ins>
            <w:del w:id="1116" w:author="ERCOT" w:date="2021-11-01T09:58:00Z">
              <w:r w:rsidRPr="009A486F" w:rsidDel="000A1AF2">
                <w:rPr>
                  <w:sz w:val="22"/>
                  <w:szCs w:val="22"/>
                </w:rPr>
                <w:delText>6.3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1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EE4D4F" w14:textId="70CAC0EB" w:rsidR="00E016D1" w:rsidRPr="009A486F" w:rsidRDefault="00E016D1" w:rsidP="00E016D1">
            <w:pPr>
              <w:widowControl/>
              <w:autoSpaceDE/>
              <w:autoSpaceDN/>
              <w:adjustRightInd/>
              <w:jc w:val="center"/>
              <w:rPr>
                <w:b/>
                <w:bCs/>
                <w:sz w:val="22"/>
                <w:szCs w:val="22"/>
              </w:rPr>
            </w:pPr>
            <w:ins w:id="1118" w:author="ERCOT" w:date="2021-11-01T10:34:00Z">
              <w:r>
                <w:rPr>
                  <w:rFonts w:ascii="Arial" w:hAnsi="Arial" w:cs="Arial"/>
                  <w:sz w:val="20"/>
                  <w:szCs w:val="20"/>
                </w:rPr>
                <w:t>1.4</w:t>
              </w:r>
            </w:ins>
            <w:del w:id="1119" w:author="ERCOT" w:date="2021-11-01T09:58:00Z">
              <w:r w:rsidRPr="009A486F" w:rsidDel="000A1AF2">
                <w:rPr>
                  <w:sz w:val="22"/>
                  <w:szCs w:val="22"/>
                </w:rPr>
                <w:delText>4.9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2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1892AE" w14:textId="2D57E1B2" w:rsidR="00E016D1" w:rsidRPr="009A486F" w:rsidRDefault="00E016D1" w:rsidP="00E016D1">
            <w:pPr>
              <w:widowControl/>
              <w:autoSpaceDE/>
              <w:autoSpaceDN/>
              <w:adjustRightInd/>
              <w:jc w:val="center"/>
              <w:rPr>
                <w:b/>
                <w:bCs/>
                <w:sz w:val="22"/>
                <w:szCs w:val="22"/>
              </w:rPr>
            </w:pPr>
            <w:ins w:id="1121" w:author="ERCOT" w:date="2021-11-01T10:34:00Z">
              <w:r>
                <w:rPr>
                  <w:rFonts w:ascii="Arial" w:hAnsi="Arial" w:cs="Arial"/>
                  <w:sz w:val="20"/>
                  <w:szCs w:val="20"/>
                </w:rPr>
                <w:t>0.7</w:t>
              </w:r>
            </w:ins>
            <w:del w:id="1122" w:author="ERCOT" w:date="2021-11-01T09:58:00Z">
              <w:r w:rsidRPr="009A486F" w:rsidDel="000A1AF2">
                <w:rPr>
                  <w:sz w:val="22"/>
                  <w:szCs w:val="22"/>
                </w:rPr>
                <w:delText>1.8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2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C02C3F" w14:textId="1F7A39EA" w:rsidR="00E016D1" w:rsidRPr="009A486F" w:rsidRDefault="00E016D1" w:rsidP="00E016D1">
            <w:pPr>
              <w:widowControl/>
              <w:autoSpaceDE/>
              <w:autoSpaceDN/>
              <w:adjustRightInd/>
              <w:jc w:val="center"/>
              <w:rPr>
                <w:b/>
                <w:bCs/>
                <w:sz w:val="22"/>
                <w:szCs w:val="22"/>
              </w:rPr>
            </w:pPr>
            <w:ins w:id="1124" w:author="ERCOT" w:date="2021-11-01T10:34:00Z">
              <w:r>
                <w:rPr>
                  <w:rFonts w:ascii="Arial" w:hAnsi="Arial" w:cs="Arial"/>
                  <w:sz w:val="20"/>
                  <w:szCs w:val="20"/>
                </w:rPr>
                <w:t>0.7</w:t>
              </w:r>
            </w:ins>
            <w:del w:id="1125"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2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36E63A6" w14:textId="2F0C8E17" w:rsidR="00E016D1" w:rsidRPr="009A486F" w:rsidRDefault="00E016D1" w:rsidP="00E016D1">
            <w:pPr>
              <w:widowControl/>
              <w:autoSpaceDE/>
              <w:autoSpaceDN/>
              <w:adjustRightInd/>
              <w:jc w:val="center"/>
              <w:rPr>
                <w:b/>
                <w:bCs/>
                <w:sz w:val="22"/>
                <w:szCs w:val="22"/>
              </w:rPr>
            </w:pPr>
            <w:ins w:id="1127" w:author="ERCOT" w:date="2021-11-01T10:34:00Z">
              <w:r>
                <w:rPr>
                  <w:rFonts w:ascii="Arial" w:hAnsi="Arial" w:cs="Arial"/>
                  <w:sz w:val="20"/>
                  <w:szCs w:val="20"/>
                </w:rPr>
                <w:t>1.1</w:t>
              </w:r>
            </w:ins>
            <w:del w:id="1128"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2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F1AD65" w14:textId="0FB3D828" w:rsidR="00E016D1" w:rsidRPr="009A486F" w:rsidRDefault="00E016D1" w:rsidP="00E016D1">
            <w:pPr>
              <w:widowControl/>
              <w:autoSpaceDE/>
              <w:autoSpaceDN/>
              <w:adjustRightInd/>
              <w:jc w:val="center"/>
              <w:rPr>
                <w:b/>
                <w:bCs/>
                <w:sz w:val="22"/>
                <w:szCs w:val="22"/>
              </w:rPr>
            </w:pPr>
            <w:ins w:id="1130" w:author="ERCOT" w:date="2021-11-01T10:34:00Z">
              <w:r>
                <w:rPr>
                  <w:rFonts w:ascii="Arial" w:hAnsi="Arial" w:cs="Arial"/>
                  <w:sz w:val="20"/>
                  <w:szCs w:val="20"/>
                </w:rPr>
                <w:t>1.5</w:t>
              </w:r>
            </w:ins>
            <w:del w:id="1131"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3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5F094" w14:textId="01783B2B" w:rsidR="00E016D1" w:rsidRPr="009A486F" w:rsidRDefault="00E016D1" w:rsidP="00E016D1">
            <w:pPr>
              <w:widowControl/>
              <w:autoSpaceDE/>
              <w:autoSpaceDN/>
              <w:adjustRightInd/>
              <w:jc w:val="center"/>
              <w:rPr>
                <w:b/>
                <w:bCs/>
                <w:sz w:val="22"/>
                <w:szCs w:val="22"/>
              </w:rPr>
            </w:pPr>
            <w:ins w:id="1133" w:author="ERCOT" w:date="2021-11-01T10:34:00Z">
              <w:r>
                <w:rPr>
                  <w:rFonts w:ascii="Arial" w:hAnsi="Arial" w:cs="Arial"/>
                  <w:sz w:val="20"/>
                  <w:szCs w:val="20"/>
                </w:rPr>
                <w:t>1.5</w:t>
              </w:r>
            </w:ins>
            <w:del w:id="1134"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3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93B4565" w14:textId="7C82A2C8" w:rsidR="00E016D1" w:rsidRPr="009A486F" w:rsidRDefault="00E016D1" w:rsidP="00E016D1">
            <w:pPr>
              <w:widowControl/>
              <w:autoSpaceDE/>
              <w:autoSpaceDN/>
              <w:adjustRightInd/>
              <w:jc w:val="center"/>
              <w:rPr>
                <w:b/>
                <w:bCs/>
                <w:sz w:val="22"/>
                <w:szCs w:val="22"/>
              </w:rPr>
            </w:pPr>
            <w:ins w:id="1136" w:author="ERCOT" w:date="2021-11-01T10:34:00Z">
              <w:r>
                <w:rPr>
                  <w:rFonts w:ascii="Arial" w:hAnsi="Arial" w:cs="Arial"/>
                  <w:sz w:val="20"/>
                  <w:szCs w:val="20"/>
                </w:rPr>
                <w:t>2.0</w:t>
              </w:r>
            </w:ins>
            <w:del w:id="1137" w:author="ERCOT" w:date="2021-11-01T09:58:00Z">
              <w:r w:rsidRPr="009A486F" w:rsidDel="000A1AF2">
                <w:rPr>
                  <w:sz w:val="22"/>
                  <w:szCs w:val="22"/>
                </w:rPr>
                <w:delText>4.5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13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E1EF30" w14:textId="3AABBB68" w:rsidR="00E016D1" w:rsidRPr="009A486F" w:rsidRDefault="00E016D1" w:rsidP="00E016D1">
            <w:pPr>
              <w:widowControl/>
              <w:autoSpaceDE/>
              <w:autoSpaceDN/>
              <w:adjustRightInd/>
              <w:jc w:val="center"/>
              <w:rPr>
                <w:b/>
                <w:bCs/>
                <w:sz w:val="22"/>
                <w:szCs w:val="22"/>
              </w:rPr>
            </w:pPr>
            <w:ins w:id="1139" w:author="ERCOT" w:date="2021-11-01T10:34:00Z">
              <w:r>
                <w:rPr>
                  <w:rFonts w:ascii="Arial" w:hAnsi="Arial" w:cs="Arial"/>
                  <w:sz w:val="20"/>
                  <w:szCs w:val="20"/>
                </w:rPr>
                <w:t>2.0</w:t>
              </w:r>
            </w:ins>
            <w:del w:id="1140" w:author="ERCOT" w:date="2021-11-01T09:58:00Z">
              <w:r w:rsidRPr="009A486F" w:rsidDel="000A1AF2">
                <w:rPr>
                  <w:sz w:val="22"/>
                  <w:szCs w:val="22"/>
                </w:rPr>
                <w:delText>3.0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14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3A1C075" w14:textId="6941679C" w:rsidR="00E016D1" w:rsidRPr="009A486F" w:rsidRDefault="00E016D1" w:rsidP="00E016D1">
            <w:pPr>
              <w:widowControl/>
              <w:autoSpaceDE/>
              <w:autoSpaceDN/>
              <w:adjustRightInd/>
              <w:jc w:val="center"/>
              <w:rPr>
                <w:b/>
                <w:bCs/>
                <w:sz w:val="22"/>
                <w:szCs w:val="22"/>
              </w:rPr>
            </w:pPr>
            <w:ins w:id="1142" w:author="ERCOT" w:date="2021-11-01T10:34:00Z">
              <w:r>
                <w:rPr>
                  <w:rFonts w:ascii="Arial" w:hAnsi="Arial" w:cs="Arial"/>
                  <w:sz w:val="20"/>
                  <w:szCs w:val="20"/>
                </w:rPr>
                <w:t>2.0</w:t>
              </w:r>
            </w:ins>
            <w:del w:id="1143" w:author="ERCOT" w:date="2021-11-01T09:58:00Z">
              <w:r w:rsidRPr="009A486F" w:rsidDel="000A1AF2">
                <w:rPr>
                  <w:sz w:val="22"/>
                  <w:szCs w:val="22"/>
                </w:rPr>
                <w:delText>-0.6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14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10EF1" w14:textId="0D30BBEB" w:rsidR="00E016D1" w:rsidRPr="009A486F" w:rsidRDefault="00E016D1" w:rsidP="00E016D1">
            <w:pPr>
              <w:widowControl/>
              <w:autoSpaceDE/>
              <w:autoSpaceDN/>
              <w:adjustRightInd/>
              <w:jc w:val="center"/>
              <w:rPr>
                <w:b/>
                <w:bCs/>
                <w:sz w:val="22"/>
                <w:szCs w:val="22"/>
              </w:rPr>
            </w:pPr>
            <w:ins w:id="1145" w:author="ERCOT" w:date="2021-11-01T10:34:00Z">
              <w:r>
                <w:rPr>
                  <w:rFonts w:ascii="Arial" w:hAnsi="Arial" w:cs="Arial"/>
                  <w:sz w:val="20"/>
                  <w:szCs w:val="20"/>
                </w:rPr>
                <w:t>2.9</w:t>
              </w:r>
            </w:ins>
            <w:del w:id="1146" w:author="ERCOT" w:date="2021-11-01T09:58:00Z">
              <w:r w:rsidRPr="009A486F" w:rsidDel="000A1AF2">
                <w:rPr>
                  <w:sz w:val="22"/>
                  <w:szCs w:val="22"/>
                </w:rPr>
                <w:delText>6.4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14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986DD23" w14:textId="21A5DD98" w:rsidR="00E016D1" w:rsidRPr="009A486F" w:rsidRDefault="00E016D1" w:rsidP="00E016D1">
            <w:pPr>
              <w:widowControl/>
              <w:autoSpaceDE/>
              <w:autoSpaceDN/>
              <w:adjustRightInd/>
              <w:jc w:val="center"/>
              <w:rPr>
                <w:b/>
                <w:bCs/>
                <w:sz w:val="22"/>
                <w:szCs w:val="22"/>
              </w:rPr>
            </w:pPr>
            <w:ins w:id="1148" w:author="ERCOT" w:date="2021-11-01T10:34:00Z">
              <w:r>
                <w:rPr>
                  <w:rFonts w:ascii="Arial" w:hAnsi="Arial" w:cs="Arial"/>
                  <w:sz w:val="20"/>
                  <w:szCs w:val="20"/>
                </w:rPr>
                <w:t>5.1</w:t>
              </w:r>
            </w:ins>
            <w:del w:id="1149" w:author="ERCOT" w:date="2021-11-01T09:58:00Z">
              <w:r w:rsidRPr="009A486F" w:rsidDel="000A1AF2">
                <w:rPr>
                  <w:sz w:val="22"/>
                  <w:szCs w:val="22"/>
                </w:rPr>
                <w:delText>7.1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15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5DE5A49" w14:textId="7332E509" w:rsidR="00E016D1" w:rsidRPr="009A486F" w:rsidRDefault="00E016D1" w:rsidP="00E016D1">
            <w:pPr>
              <w:widowControl/>
              <w:autoSpaceDE/>
              <w:autoSpaceDN/>
              <w:adjustRightInd/>
              <w:jc w:val="center"/>
              <w:rPr>
                <w:b/>
                <w:bCs/>
                <w:sz w:val="22"/>
                <w:szCs w:val="22"/>
              </w:rPr>
            </w:pPr>
            <w:ins w:id="1151" w:author="ERCOT" w:date="2021-11-01T10:34:00Z">
              <w:r>
                <w:rPr>
                  <w:rFonts w:ascii="Arial" w:hAnsi="Arial" w:cs="Arial"/>
                  <w:sz w:val="20"/>
                  <w:szCs w:val="20"/>
                </w:rPr>
                <w:t>4.5</w:t>
              </w:r>
            </w:ins>
            <w:del w:id="1152" w:author="ERCOT" w:date="2021-11-01T09:58:00Z">
              <w:r w:rsidRPr="009A486F" w:rsidDel="000A1AF2">
                <w:rPr>
                  <w:sz w:val="22"/>
                  <w:szCs w:val="22"/>
                </w:rPr>
                <w:delText>8.0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15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A82CE" w14:textId="02897BCA" w:rsidR="00E016D1" w:rsidRPr="009A486F" w:rsidRDefault="00E016D1" w:rsidP="00E016D1">
            <w:pPr>
              <w:widowControl/>
              <w:autoSpaceDE/>
              <w:autoSpaceDN/>
              <w:adjustRightInd/>
              <w:jc w:val="center"/>
              <w:rPr>
                <w:b/>
                <w:bCs/>
                <w:sz w:val="22"/>
                <w:szCs w:val="22"/>
              </w:rPr>
            </w:pPr>
            <w:ins w:id="1154" w:author="ERCOT" w:date="2021-11-01T10:34:00Z">
              <w:r>
                <w:rPr>
                  <w:rFonts w:ascii="Arial" w:hAnsi="Arial" w:cs="Arial"/>
                  <w:sz w:val="20"/>
                  <w:szCs w:val="20"/>
                </w:rPr>
                <w:t>3.1</w:t>
              </w:r>
            </w:ins>
            <w:del w:id="1155"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15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5B8DBF9" w14:textId="6F5EAF0D" w:rsidR="00E016D1" w:rsidRPr="009A486F" w:rsidRDefault="00E016D1" w:rsidP="00E016D1">
            <w:pPr>
              <w:widowControl/>
              <w:autoSpaceDE/>
              <w:autoSpaceDN/>
              <w:adjustRightInd/>
              <w:jc w:val="center"/>
              <w:rPr>
                <w:b/>
                <w:bCs/>
                <w:sz w:val="22"/>
                <w:szCs w:val="22"/>
              </w:rPr>
            </w:pPr>
            <w:ins w:id="1157" w:author="ERCOT" w:date="2021-11-01T10:34:00Z">
              <w:r>
                <w:rPr>
                  <w:rFonts w:ascii="Arial" w:hAnsi="Arial" w:cs="Arial"/>
                  <w:sz w:val="20"/>
                  <w:szCs w:val="20"/>
                </w:rPr>
                <w:t>1.9</w:t>
              </w:r>
            </w:ins>
            <w:del w:id="1158" w:author="ERCOT" w:date="2021-11-01T09:58:00Z">
              <w:r w:rsidRPr="009A486F" w:rsidDel="000A1AF2">
                <w:rPr>
                  <w:sz w:val="22"/>
                  <w:szCs w:val="22"/>
                </w:rPr>
                <w:delText>2.8</w:delText>
              </w:r>
            </w:del>
          </w:p>
        </w:tc>
      </w:tr>
      <w:tr w:rsidR="00E016D1" w:rsidRPr="00CC576E" w14:paraId="6038C8F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15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16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161"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116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5338A" w14:textId="1E6E682F" w:rsidR="00E016D1" w:rsidRPr="009A486F" w:rsidRDefault="00E016D1" w:rsidP="00E016D1">
            <w:pPr>
              <w:widowControl/>
              <w:autoSpaceDE/>
              <w:autoSpaceDN/>
              <w:adjustRightInd/>
              <w:jc w:val="center"/>
              <w:rPr>
                <w:b/>
                <w:bCs/>
                <w:sz w:val="22"/>
                <w:szCs w:val="22"/>
              </w:rPr>
            </w:pPr>
            <w:ins w:id="1163" w:author="ERCOT" w:date="2021-11-01T10:34:00Z">
              <w:r>
                <w:rPr>
                  <w:rFonts w:ascii="Arial" w:hAnsi="Arial" w:cs="Arial"/>
                  <w:sz w:val="20"/>
                  <w:szCs w:val="20"/>
                </w:rPr>
                <w:t>1.1</w:t>
              </w:r>
            </w:ins>
            <w:del w:id="1164"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6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72022" w14:textId="0C9F9131" w:rsidR="00E016D1" w:rsidRPr="009A486F" w:rsidRDefault="00E016D1" w:rsidP="00E016D1">
            <w:pPr>
              <w:widowControl/>
              <w:autoSpaceDE/>
              <w:autoSpaceDN/>
              <w:adjustRightInd/>
              <w:jc w:val="center"/>
              <w:rPr>
                <w:b/>
                <w:bCs/>
                <w:sz w:val="22"/>
                <w:szCs w:val="22"/>
              </w:rPr>
            </w:pPr>
            <w:ins w:id="1166" w:author="ERCOT" w:date="2021-11-01T10:34:00Z">
              <w:r>
                <w:rPr>
                  <w:rFonts w:ascii="Arial" w:hAnsi="Arial" w:cs="Arial"/>
                  <w:sz w:val="20"/>
                  <w:szCs w:val="20"/>
                </w:rPr>
                <w:t>0.8</w:t>
              </w:r>
            </w:ins>
            <w:del w:id="1167" w:author="ERCOT" w:date="2021-11-01T09:58:00Z">
              <w:r w:rsidRPr="009A486F" w:rsidDel="000A1AF2">
                <w:rPr>
                  <w:sz w:val="22"/>
                  <w:szCs w:val="22"/>
                </w:rPr>
                <w:delText>2.8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6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587A83" w14:textId="6091CE87" w:rsidR="00E016D1" w:rsidRPr="009A486F" w:rsidRDefault="00E016D1" w:rsidP="00E016D1">
            <w:pPr>
              <w:widowControl/>
              <w:autoSpaceDE/>
              <w:autoSpaceDN/>
              <w:adjustRightInd/>
              <w:jc w:val="center"/>
              <w:rPr>
                <w:b/>
                <w:bCs/>
                <w:sz w:val="22"/>
                <w:szCs w:val="22"/>
              </w:rPr>
            </w:pPr>
            <w:ins w:id="1169" w:author="ERCOT" w:date="2021-11-01T10:34:00Z">
              <w:r>
                <w:rPr>
                  <w:rFonts w:ascii="Arial" w:hAnsi="Arial" w:cs="Arial"/>
                  <w:sz w:val="20"/>
                  <w:szCs w:val="20"/>
                </w:rPr>
                <w:t>0.4</w:t>
              </w:r>
            </w:ins>
            <w:del w:id="1170" w:author="ERCOT" w:date="2021-11-01T09:58:00Z">
              <w:r w:rsidRPr="009A486F" w:rsidDel="000A1AF2">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7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0DC59" w14:textId="54AD070E" w:rsidR="00E016D1" w:rsidRPr="009A486F" w:rsidRDefault="00E016D1" w:rsidP="00E016D1">
            <w:pPr>
              <w:widowControl/>
              <w:autoSpaceDE/>
              <w:autoSpaceDN/>
              <w:adjustRightInd/>
              <w:jc w:val="center"/>
              <w:rPr>
                <w:b/>
                <w:bCs/>
                <w:sz w:val="22"/>
                <w:szCs w:val="22"/>
              </w:rPr>
            </w:pPr>
            <w:ins w:id="1172" w:author="ERCOT" w:date="2021-11-01T10:34:00Z">
              <w:r>
                <w:rPr>
                  <w:rFonts w:ascii="Arial" w:hAnsi="Arial" w:cs="Arial"/>
                  <w:sz w:val="20"/>
                  <w:szCs w:val="20"/>
                </w:rPr>
                <w:t>0.3</w:t>
              </w:r>
            </w:ins>
            <w:del w:id="1173"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7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F1E3E6" w14:textId="0CF48126" w:rsidR="00E016D1" w:rsidRPr="009A486F" w:rsidRDefault="00E016D1" w:rsidP="00E016D1">
            <w:pPr>
              <w:widowControl/>
              <w:autoSpaceDE/>
              <w:autoSpaceDN/>
              <w:adjustRightInd/>
              <w:jc w:val="center"/>
              <w:rPr>
                <w:b/>
                <w:bCs/>
                <w:sz w:val="22"/>
                <w:szCs w:val="22"/>
              </w:rPr>
            </w:pPr>
            <w:ins w:id="1175" w:author="ERCOT" w:date="2021-11-01T10:34:00Z">
              <w:r>
                <w:rPr>
                  <w:rFonts w:ascii="Arial" w:hAnsi="Arial" w:cs="Arial"/>
                  <w:sz w:val="20"/>
                  <w:szCs w:val="20"/>
                </w:rPr>
                <w:t>0.4</w:t>
              </w:r>
            </w:ins>
            <w:del w:id="1176" w:author="ERCOT" w:date="2021-11-01T09:58:00Z">
              <w:r w:rsidRPr="009A486F" w:rsidDel="000A1AF2">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7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C0D6C8" w14:textId="1B0B5936" w:rsidR="00E016D1" w:rsidRPr="009A486F" w:rsidRDefault="00E016D1" w:rsidP="00E016D1">
            <w:pPr>
              <w:widowControl/>
              <w:autoSpaceDE/>
              <w:autoSpaceDN/>
              <w:adjustRightInd/>
              <w:jc w:val="center"/>
              <w:rPr>
                <w:b/>
                <w:bCs/>
                <w:sz w:val="22"/>
                <w:szCs w:val="22"/>
              </w:rPr>
            </w:pPr>
            <w:ins w:id="1178" w:author="ERCOT" w:date="2021-11-01T10:34:00Z">
              <w:r>
                <w:rPr>
                  <w:rFonts w:ascii="Arial" w:hAnsi="Arial" w:cs="Arial"/>
                  <w:sz w:val="20"/>
                  <w:szCs w:val="20"/>
                </w:rPr>
                <w:t>0.5</w:t>
              </w:r>
            </w:ins>
            <w:del w:id="1179" w:author="ERCOT" w:date="2021-11-01T09:58:00Z">
              <w:r w:rsidRPr="009A486F" w:rsidDel="000A1AF2">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8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FC9A89" w14:textId="1D6A2E42" w:rsidR="00E016D1" w:rsidRPr="009A486F" w:rsidRDefault="00E016D1" w:rsidP="00E016D1">
            <w:pPr>
              <w:widowControl/>
              <w:autoSpaceDE/>
              <w:autoSpaceDN/>
              <w:adjustRightInd/>
              <w:jc w:val="center"/>
              <w:rPr>
                <w:b/>
                <w:bCs/>
                <w:sz w:val="22"/>
                <w:szCs w:val="22"/>
              </w:rPr>
            </w:pPr>
            <w:ins w:id="1181" w:author="ERCOT" w:date="2021-11-01T10:34:00Z">
              <w:r>
                <w:rPr>
                  <w:rFonts w:ascii="Arial" w:hAnsi="Arial" w:cs="Arial"/>
                  <w:sz w:val="20"/>
                  <w:szCs w:val="20"/>
                </w:rPr>
                <w:t>0.4</w:t>
              </w:r>
            </w:ins>
            <w:del w:id="1182"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8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1587A" w14:textId="0D7D51F4" w:rsidR="00E016D1" w:rsidRPr="009A486F" w:rsidRDefault="00E016D1" w:rsidP="00E016D1">
            <w:pPr>
              <w:widowControl/>
              <w:autoSpaceDE/>
              <w:autoSpaceDN/>
              <w:adjustRightInd/>
              <w:jc w:val="center"/>
              <w:rPr>
                <w:b/>
                <w:bCs/>
                <w:sz w:val="22"/>
                <w:szCs w:val="22"/>
              </w:rPr>
            </w:pPr>
            <w:ins w:id="1184" w:author="ERCOT" w:date="2021-11-01T10:34:00Z">
              <w:r>
                <w:rPr>
                  <w:rFonts w:ascii="Arial" w:hAnsi="Arial" w:cs="Arial"/>
                  <w:sz w:val="20"/>
                  <w:szCs w:val="20"/>
                </w:rPr>
                <w:t>0.1</w:t>
              </w:r>
            </w:ins>
            <w:del w:id="1185" w:author="ERCOT" w:date="2021-11-01T09:58:00Z">
              <w:r w:rsidRPr="009A486F" w:rsidDel="000A1AF2">
                <w:rPr>
                  <w:sz w:val="22"/>
                  <w:szCs w:val="22"/>
                </w:rPr>
                <w:delText>-2.7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186"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F6C30F0" w14:textId="1BBDA50E" w:rsidR="00E016D1" w:rsidRPr="009A486F" w:rsidRDefault="00E016D1" w:rsidP="00E016D1">
            <w:pPr>
              <w:widowControl/>
              <w:autoSpaceDE/>
              <w:autoSpaceDN/>
              <w:adjustRightInd/>
              <w:jc w:val="center"/>
              <w:rPr>
                <w:b/>
                <w:bCs/>
                <w:sz w:val="22"/>
                <w:szCs w:val="22"/>
              </w:rPr>
            </w:pPr>
            <w:ins w:id="1187" w:author="ERCOT" w:date="2021-11-01T10:34:00Z">
              <w:r>
                <w:rPr>
                  <w:rFonts w:ascii="Arial" w:hAnsi="Arial" w:cs="Arial"/>
                  <w:sz w:val="20"/>
                  <w:szCs w:val="20"/>
                </w:rPr>
                <w:t>-0.1</w:t>
              </w:r>
            </w:ins>
            <w:del w:id="1188" w:author="ERCOT" w:date="2021-11-01T09:58:00Z">
              <w:r w:rsidRPr="009A486F" w:rsidDel="000A1AF2">
                <w:rPr>
                  <w:sz w:val="22"/>
                  <w:szCs w:val="22"/>
                </w:rPr>
                <w:delText>2.0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189"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49E4140" w14:textId="5571D264" w:rsidR="00E016D1" w:rsidRPr="009A486F" w:rsidRDefault="00E016D1" w:rsidP="00E016D1">
            <w:pPr>
              <w:widowControl/>
              <w:autoSpaceDE/>
              <w:autoSpaceDN/>
              <w:adjustRightInd/>
              <w:jc w:val="center"/>
              <w:rPr>
                <w:b/>
                <w:bCs/>
                <w:sz w:val="22"/>
                <w:szCs w:val="22"/>
              </w:rPr>
            </w:pPr>
            <w:ins w:id="1190" w:author="ERCOT" w:date="2021-11-01T10:34:00Z">
              <w:r>
                <w:rPr>
                  <w:rFonts w:ascii="Arial" w:hAnsi="Arial" w:cs="Arial"/>
                  <w:sz w:val="20"/>
                  <w:szCs w:val="20"/>
                </w:rPr>
                <w:t>1.5</w:t>
              </w:r>
            </w:ins>
            <w:del w:id="1191" w:author="ERCOT" w:date="2021-11-01T09:58:00Z">
              <w:r w:rsidRPr="009A486F" w:rsidDel="000A1AF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9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3A1AD4" w14:textId="0AA12B09" w:rsidR="00E016D1" w:rsidRPr="009A486F" w:rsidRDefault="00E016D1" w:rsidP="00E016D1">
            <w:pPr>
              <w:widowControl/>
              <w:autoSpaceDE/>
              <w:autoSpaceDN/>
              <w:adjustRightInd/>
              <w:jc w:val="center"/>
              <w:rPr>
                <w:b/>
                <w:bCs/>
                <w:sz w:val="22"/>
                <w:szCs w:val="22"/>
              </w:rPr>
            </w:pPr>
            <w:ins w:id="1193" w:author="ERCOT" w:date="2021-11-01T10:34:00Z">
              <w:r>
                <w:rPr>
                  <w:rFonts w:ascii="Arial" w:hAnsi="Arial" w:cs="Arial"/>
                  <w:sz w:val="20"/>
                  <w:szCs w:val="20"/>
                </w:rPr>
                <w:t>0.9</w:t>
              </w:r>
            </w:ins>
            <w:del w:id="1194"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19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24040B" w14:textId="63FCB08A" w:rsidR="00E016D1" w:rsidRPr="009A486F" w:rsidRDefault="00E016D1" w:rsidP="00E016D1">
            <w:pPr>
              <w:widowControl/>
              <w:autoSpaceDE/>
              <w:autoSpaceDN/>
              <w:adjustRightInd/>
              <w:jc w:val="center"/>
              <w:rPr>
                <w:b/>
                <w:bCs/>
                <w:sz w:val="22"/>
                <w:szCs w:val="22"/>
              </w:rPr>
            </w:pPr>
            <w:ins w:id="1196" w:author="ERCOT" w:date="2021-11-01T10:34:00Z">
              <w:r>
                <w:rPr>
                  <w:rFonts w:ascii="Arial" w:hAnsi="Arial" w:cs="Arial"/>
                  <w:sz w:val="20"/>
                  <w:szCs w:val="20"/>
                </w:rPr>
                <w:t>0.4</w:t>
              </w:r>
            </w:ins>
            <w:del w:id="1197"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19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BBE958" w14:textId="700D87C7" w:rsidR="00E016D1" w:rsidRPr="009A486F" w:rsidRDefault="00E016D1" w:rsidP="00E016D1">
            <w:pPr>
              <w:widowControl/>
              <w:autoSpaceDE/>
              <w:autoSpaceDN/>
              <w:adjustRightInd/>
              <w:jc w:val="center"/>
              <w:rPr>
                <w:b/>
                <w:bCs/>
                <w:sz w:val="22"/>
                <w:szCs w:val="22"/>
              </w:rPr>
            </w:pPr>
            <w:ins w:id="1199" w:author="ERCOT" w:date="2021-11-01T10:34:00Z">
              <w:r>
                <w:rPr>
                  <w:rFonts w:ascii="Arial" w:hAnsi="Arial" w:cs="Arial"/>
                  <w:sz w:val="20"/>
                  <w:szCs w:val="20"/>
                </w:rPr>
                <w:t>0.4</w:t>
              </w:r>
            </w:ins>
            <w:del w:id="1200"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0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F3BC85" w14:textId="521EE1D7" w:rsidR="00E016D1" w:rsidRPr="009A486F" w:rsidRDefault="00E016D1" w:rsidP="00E016D1">
            <w:pPr>
              <w:widowControl/>
              <w:autoSpaceDE/>
              <w:autoSpaceDN/>
              <w:adjustRightInd/>
              <w:jc w:val="center"/>
              <w:rPr>
                <w:b/>
                <w:bCs/>
                <w:sz w:val="22"/>
                <w:szCs w:val="22"/>
              </w:rPr>
            </w:pPr>
            <w:ins w:id="1202" w:author="ERCOT" w:date="2021-11-01T10:34:00Z">
              <w:r>
                <w:rPr>
                  <w:rFonts w:ascii="Arial" w:hAnsi="Arial" w:cs="Arial"/>
                  <w:sz w:val="20"/>
                  <w:szCs w:val="20"/>
                </w:rPr>
                <w:t>1.0</w:t>
              </w:r>
            </w:ins>
            <w:del w:id="1203"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0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41535" w14:textId="05CADB63" w:rsidR="00E016D1" w:rsidRPr="009A486F" w:rsidRDefault="00E016D1" w:rsidP="00E016D1">
            <w:pPr>
              <w:widowControl/>
              <w:autoSpaceDE/>
              <w:autoSpaceDN/>
              <w:adjustRightInd/>
              <w:jc w:val="center"/>
              <w:rPr>
                <w:b/>
                <w:bCs/>
                <w:sz w:val="22"/>
                <w:szCs w:val="22"/>
              </w:rPr>
            </w:pPr>
            <w:ins w:id="1205" w:author="ERCOT" w:date="2021-11-01T10:34:00Z">
              <w:r>
                <w:rPr>
                  <w:rFonts w:ascii="Arial" w:hAnsi="Arial" w:cs="Arial"/>
                  <w:sz w:val="20"/>
                  <w:szCs w:val="20"/>
                </w:rPr>
                <w:t>1.7</w:t>
              </w:r>
            </w:ins>
            <w:del w:id="1206"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07"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FE5264" w14:textId="524F161E" w:rsidR="00E016D1" w:rsidRPr="009A486F" w:rsidRDefault="00E016D1" w:rsidP="00E016D1">
            <w:pPr>
              <w:widowControl/>
              <w:autoSpaceDE/>
              <w:autoSpaceDN/>
              <w:adjustRightInd/>
              <w:jc w:val="center"/>
              <w:rPr>
                <w:b/>
                <w:bCs/>
                <w:sz w:val="22"/>
                <w:szCs w:val="22"/>
              </w:rPr>
            </w:pPr>
            <w:ins w:id="1208" w:author="ERCOT" w:date="2021-11-01T10:34:00Z">
              <w:r>
                <w:rPr>
                  <w:rFonts w:ascii="Arial" w:hAnsi="Arial" w:cs="Arial"/>
                  <w:sz w:val="20"/>
                  <w:szCs w:val="20"/>
                </w:rPr>
                <w:t>1.6</w:t>
              </w:r>
            </w:ins>
            <w:del w:id="1209"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1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BB2BF" w14:textId="3F105CBB" w:rsidR="00E016D1" w:rsidRPr="009A486F" w:rsidRDefault="00E016D1" w:rsidP="00E016D1">
            <w:pPr>
              <w:widowControl/>
              <w:autoSpaceDE/>
              <w:autoSpaceDN/>
              <w:adjustRightInd/>
              <w:jc w:val="center"/>
              <w:rPr>
                <w:b/>
                <w:bCs/>
                <w:sz w:val="22"/>
                <w:szCs w:val="22"/>
              </w:rPr>
            </w:pPr>
            <w:ins w:id="1211" w:author="ERCOT" w:date="2021-11-01T10:34:00Z">
              <w:r>
                <w:rPr>
                  <w:rFonts w:ascii="Arial" w:hAnsi="Arial" w:cs="Arial"/>
                  <w:sz w:val="20"/>
                  <w:szCs w:val="20"/>
                </w:rPr>
                <w:t>2.2</w:t>
              </w:r>
            </w:ins>
            <w:del w:id="1212" w:author="ERCOT" w:date="2021-11-01T09:58:00Z">
              <w:r w:rsidRPr="009A486F" w:rsidDel="000A1AF2">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213"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54338" w14:textId="71C257FC" w:rsidR="00E016D1" w:rsidRPr="009A486F" w:rsidRDefault="00E016D1" w:rsidP="00E016D1">
            <w:pPr>
              <w:widowControl/>
              <w:autoSpaceDE/>
              <w:autoSpaceDN/>
              <w:adjustRightInd/>
              <w:jc w:val="center"/>
              <w:rPr>
                <w:b/>
                <w:bCs/>
                <w:sz w:val="22"/>
                <w:szCs w:val="22"/>
              </w:rPr>
            </w:pPr>
            <w:ins w:id="1214" w:author="ERCOT" w:date="2021-11-01T10:34:00Z">
              <w:r>
                <w:rPr>
                  <w:rFonts w:ascii="Arial" w:hAnsi="Arial" w:cs="Arial"/>
                  <w:sz w:val="20"/>
                  <w:szCs w:val="20"/>
                </w:rPr>
                <w:t>2.5</w:t>
              </w:r>
            </w:ins>
            <w:del w:id="1215" w:author="ERCOT" w:date="2021-11-01T09:58:00Z">
              <w:r w:rsidRPr="009A486F" w:rsidDel="000A1AF2">
                <w:rPr>
                  <w:sz w:val="22"/>
                  <w:szCs w:val="22"/>
                </w:rPr>
                <w:delText>8.2</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216"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120A2AB" w14:textId="47B64785" w:rsidR="00E016D1" w:rsidRPr="009A486F" w:rsidRDefault="00E016D1" w:rsidP="00E016D1">
            <w:pPr>
              <w:widowControl/>
              <w:autoSpaceDE/>
              <w:autoSpaceDN/>
              <w:adjustRightInd/>
              <w:jc w:val="center"/>
              <w:rPr>
                <w:b/>
                <w:bCs/>
                <w:sz w:val="22"/>
                <w:szCs w:val="22"/>
              </w:rPr>
            </w:pPr>
            <w:ins w:id="1217" w:author="ERCOT" w:date="2021-11-01T10:34:00Z">
              <w:r>
                <w:rPr>
                  <w:rFonts w:ascii="Arial" w:hAnsi="Arial" w:cs="Arial"/>
                  <w:sz w:val="20"/>
                  <w:szCs w:val="20"/>
                </w:rPr>
                <w:t>2.8</w:t>
              </w:r>
            </w:ins>
            <w:del w:id="1218" w:author="ERCOT" w:date="2021-11-01T09:58:00Z">
              <w:r w:rsidRPr="009A486F" w:rsidDel="000A1AF2">
                <w:rPr>
                  <w:sz w:val="22"/>
                  <w:szCs w:val="22"/>
                </w:rPr>
                <w:delText>6.1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219"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C0D668A" w14:textId="36E2A597" w:rsidR="00E016D1" w:rsidRPr="009A486F" w:rsidRDefault="00E016D1" w:rsidP="00E016D1">
            <w:pPr>
              <w:widowControl/>
              <w:autoSpaceDE/>
              <w:autoSpaceDN/>
              <w:adjustRightInd/>
              <w:jc w:val="center"/>
              <w:rPr>
                <w:b/>
                <w:bCs/>
                <w:sz w:val="22"/>
                <w:szCs w:val="22"/>
              </w:rPr>
            </w:pPr>
            <w:ins w:id="1220" w:author="ERCOT" w:date="2021-11-01T10:34:00Z">
              <w:r>
                <w:rPr>
                  <w:rFonts w:ascii="Arial" w:hAnsi="Arial" w:cs="Arial"/>
                  <w:sz w:val="20"/>
                  <w:szCs w:val="20"/>
                </w:rPr>
                <w:t>2.9</w:t>
              </w:r>
            </w:ins>
            <w:del w:id="1221" w:author="ERCOT" w:date="2021-11-01T09:58:00Z">
              <w:r w:rsidRPr="009A486F" w:rsidDel="000A1AF2">
                <w:rPr>
                  <w:sz w:val="22"/>
                  <w:szCs w:val="22"/>
                </w:rPr>
                <w:delText>9.2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222"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923B5F7" w14:textId="2FF75764" w:rsidR="00E016D1" w:rsidRPr="009A486F" w:rsidRDefault="00E016D1" w:rsidP="00E016D1">
            <w:pPr>
              <w:widowControl/>
              <w:autoSpaceDE/>
              <w:autoSpaceDN/>
              <w:adjustRightInd/>
              <w:jc w:val="center"/>
              <w:rPr>
                <w:b/>
                <w:bCs/>
                <w:sz w:val="22"/>
                <w:szCs w:val="22"/>
              </w:rPr>
            </w:pPr>
            <w:ins w:id="1223" w:author="ERCOT" w:date="2021-11-01T10:34:00Z">
              <w:r>
                <w:rPr>
                  <w:rFonts w:ascii="Arial" w:hAnsi="Arial" w:cs="Arial"/>
                  <w:sz w:val="20"/>
                  <w:szCs w:val="20"/>
                </w:rPr>
                <w:t>6.3</w:t>
              </w:r>
            </w:ins>
            <w:del w:id="1224" w:author="ERCOT" w:date="2021-11-01T09:58:00Z">
              <w:r w:rsidRPr="009A486F" w:rsidDel="000A1AF2">
                <w:rPr>
                  <w:sz w:val="22"/>
                  <w:szCs w:val="22"/>
                </w:rPr>
                <w:delText>6.2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225"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08AC0E" w14:textId="3EE06062" w:rsidR="00E016D1" w:rsidRPr="009A486F" w:rsidRDefault="00E016D1" w:rsidP="00E016D1">
            <w:pPr>
              <w:widowControl/>
              <w:autoSpaceDE/>
              <w:autoSpaceDN/>
              <w:adjustRightInd/>
              <w:jc w:val="center"/>
              <w:rPr>
                <w:b/>
                <w:bCs/>
                <w:sz w:val="22"/>
                <w:szCs w:val="22"/>
              </w:rPr>
            </w:pPr>
            <w:ins w:id="1226" w:author="ERCOT" w:date="2021-11-01T10:34:00Z">
              <w:r>
                <w:rPr>
                  <w:rFonts w:ascii="Arial" w:hAnsi="Arial" w:cs="Arial"/>
                  <w:sz w:val="20"/>
                  <w:szCs w:val="20"/>
                </w:rPr>
                <w:t>5.7</w:t>
              </w:r>
            </w:ins>
            <w:del w:id="1227" w:author="ERCOT" w:date="2021-11-01T09:58:00Z">
              <w:r w:rsidRPr="009A486F" w:rsidDel="000A1AF2">
                <w:rPr>
                  <w:sz w:val="22"/>
                  <w:szCs w:val="22"/>
                </w:rPr>
                <w:delText>5.8</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228"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D816F" w14:textId="40DE6D43" w:rsidR="00E016D1" w:rsidRPr="009A486F" w:rsidRDefault="00E016D1" w:rsidP="00E016D1">
            <w:pPr>
              <w:widowControl/>
              <w:autoSpaceDE/>
              <w:autoSpaceDN/>
              <w:adjustRightInd/>
              <w:jc w:val="center"/>
              <w:rPr>
                <w:b/>
                <w:bCs/>
                <w:sz w:val="22"/>
                <w:szCs w:val="22"/>
              </w:rPr>
            </w:pPr>
            <w:ins w:id="1229" w:author="ERCOT" w:date="2021-11-01T10:34:00Z">
              <w:r>
                <w:rPr>
                  <w:rFonts w:ascii="Arial" w:hAnsi="Arial" w:cs="Arial"/>
                  <w:sz w:val="20"/>
                  <w:szCs w:val="20"/>
                </w:rPr>
                <w:t>4.0</w:t>
              </w:r>
            </w:ins>
            <w:del w:id="1230" w:author="ERCOT" w:date="2021-11-01T09:58:00Z">
              <w:r w:rsidRPr="009A486F" w:rsidDel="000A1AF2">
                <w:rPr>
                  <w:sz w:val="22"/>
                  <w:szCs w:val="22"/>
                </w:rPr>
                <w:delText>4.7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231"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1B4BD4" w14:textId="30127F21" w:rsidR="00E016D1" w:rsidRPr="009A486F" w:rsidRDefault="00E016D1" w:rsidP="00E016D1">
            <w:pPr>
              <w:widowControl/>
              <w:autoSpaceDE/>
              <w:autoSpaceDN/>
              <w:adjustRightInd/>
              <w:jc w:val="center"/>
              <w:rPr>
                <w:b/>
                <w:bCs/>
                <w:sz w:val="22"/>
                <w:szCs w:val="22"/>
              </w:rPr>
            </w:pPr>
            <w:ins w:id="1232" w:author="ERCOT" w:date="2021-11-01T10:34:00Z">
              <w:r>
                <w:rPr>
                  <w:rFonts w:ascii="Arial" w:hAnsi="Arial" w:cs="Arial"/>
                  <w:sz w:val="20"/>
                  <w:szCs w:val="20"/>
                </w:rPr>
                <w:t>2.2</w:t>
              </w:r>
            </w:ins>
            <w:del w:id="1233" w:author="ERCOT" w:date="2021-11-01T09:58:00Z">
              <w:r w:rsidRPr="009A486F" w:rsidDel="000A1AF2">
                <w:rPr>
                  <w:sz w:val="22"/>
                  <w:szCs w:val="22"/>
                </w:rPr>
                <w:delText>1.4</w:delText>
              </w:r>
            </w:del>
          </w:p>
        </w:tc>
      </w:tr>
      <w:tr w:rsidR="00E016D1" w:rsidRPr="00CC576E" w14:paraId="608B995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23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23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23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123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ED0553" w14:textId="50A3DC05" w:rsidR="00E016D1" w:rsidRPr="009A486F" w:rsidRDefault="00E016D1" w:rsidP="00E016D1">
            <w:pPr>
              <w:widowControl/>
              <w:autoSpaceDE/>
              <w:autoSpaceDN/>
              <w:adjustRightInd/>
              <w:jc w:val="center"/>
              <w:rPr>
                <w:b/>
                <w:bCs/>
                <w:sz w:val="22"/>
                <w:szCs w:val="22"/>
              </w:rPr>
            </w:pPr>
            <w:ins w:id="1238" w:author="ERCOT" w:date="2021-11-01T10:34:00Z">
              <w:r>
                <w:rPr>
                  <w:rFonts w:ascii="Arial" w:hAnsi="Arial" w:cs="Arial"/>
                  <w:sz w:val="20"/>
                  <w:szCs w:val="20"/>
                </w:rPr>
                <w:t>2.3</w:t>
              </w:r>
            </w:ins>
            <w:del w:id="1239"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4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BF24075" w14:textId="393C8D26" w:rsidR="00E016D1" w:rsidRPr="009A486F" w:rsidRDefault="00E016D1" w:rsidP="00E016D1">
            <w:pPr>
              <w:widowControl/>
              <w:autoSpaceDE/>
              <w:autoSpaceDN/>
              <w:adjustRightInd/>
              <w:jc w:val="center"/>
              <w:rPr>
                <w:b/>
                <w:bCs/>
                <w:sz w:val="22"/>
                <w:szCs w:val="22"/>
              </w:rPr>
            </w:pPr>
            <w:ins w:id="1241" w:author="ERCOT" w:date="2021-11-01T10:34:00Z">
              <w:r>
                <w:rPr>
                  <w:rFonts w:ascii="Arial" w:hAnsi="Arial" w:cs="Arial"/>
                  <w:sz w:val="20"/>
                  <w:szCs w:val="20"/>
                </w:rPr>
                <w:t>0.7</w:t>
              </w:r>
            </w:ins>
            <w:del w:id="1242"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9F935C" w14:textId="62FFC2C5" w:rsidR="00E016D1" w:rsidRPr="009A486F" w:rsidRDefault="00E016D1" w:rsidP="00E016D1">
            <w:pPr>
              <w:widowControl/>
              <w:autoSpaceDE/>
              <w:autoSpaceDN/>
              <w:adjustRightInd/>
              <w:jc w:val="center"/>
              <w:rPr>
                <w:b/>
                <w:bCs/>
                <w:sz w:val="22"/>
                <w:szCs w:val="22"/>
              </w:rPr>
            </w:pPr>
            <w:ins w:id="1244" w:author="ERCOT" w:date="2021-11-01T10:34:00Z">
              <w:r>
                <w:rPr>
                  <w:rFonts w:ascii="Arial" w:hAnsi="Arial" w:cs="Arial"/>
                  <w:sz w:val="20"/>
                  <w:szCs w:val="20"/>
                </w:rPr>
                <w:t>0.3</w:t>
              </w:r>
            </w:ins>
            <w:del w:id="1245" w:author="ERCOT" w:date="2021-11-01T09:58:00Z">
              <w:r w:rsidRPr="009A486F" w:rsidDel="000A1AF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E4F582" w14:textId="08DFE2DA" w:rsidR="00E016D1" w:rsidRPr="009A486F" w:rsidRDefault="00E016D1" w:rsidP="00E016D1">
            <w:pPr>
              <w:widowControl/>
              <w:autoSpaceDE/>
              <w:autoSpaceDN/>
              <w:adjustRightInd/>
              <w:jc w:val="center"/>
              <w:rPr>
                <w:b/>
                <w:bCs/>
                <w:sz w:val="22"/>
                <w:szCs w:val="22"/>
              </w:rPr>
            </w:pPr>
            <w:ins w:id="1247" w:author="ERCOT" w:date="2021-11-01T10:34:00Z">
              <w:r>
                <w:rPr>
                  <w:rFonts w:ascii="Arial" w:hAnsi="Arial" w:cs="Arial"/>
                  <w:sz w:val="20"/>
                  <w:szCs w:val="20"/>
                </w:rPr>
                <w:t>-0.2</w:t>
              </w:r>
            </w:ins>
            <w:del w:id="1248"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4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B41D5" w14:textId="100E6C29" w:rsidR="00E016D1" w:rsidRPr="009A486F" w:rsidRDefault="00E016D1" w:rsidP="00E016D1">
            <w:pPr>
              <w:widowControl/>
              <w:autoSpaceDE/>
              <w:autoSpaceDN/>
              <w:adjustRightInd/>
              <w:jc w:val="center"/>
              <w:rPr>
                <w:b/>
                <w:bCs/>
                <w:sz w:val="22"/>
                <w:szCs w:val="22"/>
              </w:rPr>
            </w:pPr>
            <w:ins w:id="1250" w:author="ERCOT" w:date="2021-11-01T10:34:00Z">
              <w:r>
                <w:rPr>
                  <w:rFonts w:ascii="Arial" w:hAnsi="Arial" w:cs="Arial"/>
                  <w:sz w:val="20"/>
                  <w:szCs w:val="20"/>
                </w:rPr>
                <w:t>0.2</w:t>
              </w:r>
            </w:ins>
            <w:del w:id="1251"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97EC5" w14:textId="145825C2" w:rsidR="00E016D1" w:rsidRPr="009A486F" w:rsidRDefault="00E016D1" w:rsidP="00E016D1">
            <w:pPr>
              <w:widowControl/>
              <w:autoSpaceDE/>
              <w:autoSpaceDN/>
              <w:adjustRightInd/>
              <w:jc w:val="center"/>
              <w:rPr>
                <w:b/>
                <w:bCs/>
                <w:sz w:val="22"/>
                <w:szCs w:val="22"/>
              </w:rPr>
            </w:pPr>
            <w:ins w:id="1253" w:author="ERCOT" w:date="2021-11-01T10:34:00Z">
              <w:r>
                <w:rPr>
                  <w:rFonts w:ascii="Arial" w:hAnsi="Arial" w:cs="Arial"/>
                  <w:sz w:val="20"/>
                  <w:szCs w:val="20"/>
                </w:rPr>
                <w:t>0.5</w:t>
              </w:r>
            </w:ins>
            <w:del w:id="1254"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5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50FEBF" w14:textId="14AD342F" w:rsidR="00E016D1" w:rsidRPr="009A486F" w:rsidRDefault="00E016D1" w:rsidP="00E016D1">
            <w:pPr>
              <w:widowControl/>
              <w:autoSpaceDE/>
              <w:autoSpaceDN/>
              <w:adjustRightInd/>
              <w:jc w:val="center"/>
              <w:rPr>
                <w:b/>
                <w:bCs/>
                <w:sz w:val="22"/>
                <w:szCs w:val="22"/>
              </w:rPr>
            </w:pPr>
            <w:ins w:id="1256" w:author="ERCOT" w:date="2021-11-01T10:34:00Z">
              <w:r>
                <w:rPr>
                  <w:rFonts w:ascii="Arial" w:hAnsi="Arial" w:cs="Arial"/>
                  <w:sz w:val="20"/>
                  <w:szCs w:val="20"/>
                </w:rPr>
                <w:t>0.2</w:t>
              </w:r>
            </w:ins>
            <w:del w:id="1257"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5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499B2F" w14:textId="53B7A519" w:rsidR="00E016D1" w:rsidRPr="009A486F" w:rsidRDefault="00E016D1" w:rsidP="00E016D1">
            <w:pPr>
              <w:widowControl/>
              <w:autoSpaceDE/>
              <w:autoSpaceDN/>
              <w:adjustRightInd/>
              <w:jc w:val="center"/>
              <w:rPr>
                <w:b/>
                <w:bCs/>
                <w:sz w:val="22"/>
                <w:szCs w:val="22"/>
              </w:rPr>
            </w:pPr>
            <w:ins w:id="1259" w:author="ERCOT" w:date="2021-11-01T10:34:00Z">
              <w:r>
                <w:rPr>
                  <w:rFonts w:ascii="Arial" w:hAnsi="Arial" w:cs="Arial"/>
                  <w:sz w:val="20"/>
                  <w:szCs w:val="20"/>
                </w:rPr>
                <w:t>-0.2</w:t>
              </w:r>
            </w:ins>
            <w:del w:id="1260" w:author="ERCOT" w:date="2021-11-01T09:58:00Z">
              <w:r w:rsidRPr="009A486F" w:rsidDel="000A1AF2">
                <w:rPr>
                  <w:sz w:val="22"/>
                  <w:szCs w:val="22"/>
                </w:rPr>
                <w:delText>0.3</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26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DD343F2" w14:textId="4745887F" w:rsidR="00E016D1" w:rsidRPr="009A486F" w:rsidRDefault="00E016D1" w:rsidP="00E016D1">
            <w:pPr>
              <w:widowControl/>
              <w:autoSpaceDE/>
              <w:autoSpaceDN/>
              <w:adjustRightInd/>
              <w:jc w:val="center"/>
              <w:rPr>
                <w:b/>
                <w:bCs/>
                <w:sz w:val="22"/>
                <w:szCs w:val="22"/>
              </w:rPr>
            </w:pPr>
            <w:ins w:id="1262" w:author="ERCOT" w:date="2021-11-01T10:34:00Z">
              <w:r>
                <w:rPr>
                  <w:rFonts w:ascii="Arial" w:hAnsi="Arial" w:cs="Arial"/>
                  <w:sz w:val="20"/>
                  <w:szCs w:val="20"/>
                </w:rPr>
                <w:t>0.6</w:t>
              </w:r>
            </w:ins>
            <w:del w:id="1263" w:author="ERCOT" w:date="2021-11-01T09:58:00Z">
              <w:r w:rsidRPr="009A486F" w:rsidDel="000A1AF2">
                <w:rPr>
                  <w:sz w:val="22"/>
                  <w:szCs w:val="22"/>
                </w:rPr>
                <w:delText>0.7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26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8E01" w14:textId="519256DD" w:rsidR="00E016D1" w:rsidRPr="009A486F" w:rsidRDefault="00E016D1" w:rsidP="00E016D1">
            <w:pPr>
              <w:widowControl/>
              <w:autoSpaceDE/>
              <w:autoSpaceDN/>
              <w:adjustRightInd/>
              <w:jc w:val="center"/>
              <w:rPr>
                <w:b/>
                <w:bCs/>
                <w:sz w:val="22"/>
                <w:szCs w:val="22"/>
              </w:rPr>
            </w:pPr>
            <w:ins w:id="1265" w:author="ERCOT" w:date="2021-11-01T10:34:00Z">
              <w:r>
                <w:rPr>
                  <w:rFonts w:ascii="Arial" w:hAnsi="Arial" w:cs="Arial"/>
                  <w:sz w:val="20"/>
                  <w:szCs w:val="20"/>
                </w:rPr>
                <w:t>1.0</w:t>
              </w:r>
            </w:ins>
            <w:del w:id="1266"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6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6E9633" w14:textId="761B373F" w:rsidR="00E016D1" w:rsidRPr="009A486F" w:rsidRDefault="00E016D1" w:rsidP="00E016D1">
            <w:pPr>
              <w:widowControl/>
              <w:autoSpaceDE/>
              <w:autoSpaceDN/>
              <w:adjustRightInd/>
              <w:jc w:val="center"/>
              <w:rPr>
                <w:b/>
                <w:bCs/>
                <w:sz w:val="22"/>
                <w:szCs w:val="22"/>
              </w:rPr>
            </w:pPr>
            <w:ins w:id="1268" w:author="ERCOT" w:date="2021-11-01T10:34:00Z">
              <w:r>
                <w:rPr>
                  <w:rFonts w:ascii="Arial" w:hAnsi="Arial" w:cs="Arial"/>
                  <w:sz w:val="20"/>
                  <w:szCs w:val="20"/>
                </w:rPr>
                <w:t>0.1</w:t>
              </w:r>
            </w:ins>
            <w:del w:id="1269"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7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51A8F" w14:textId="0D23595C" w:rsidR="00E016D1" w:rsidRPr="009A486F" w:rsidRDefault="00E016D1" w:rsidP="00E016D1">
            <w:pPr>
              <w:widowControl/>
              <w:autoSpaceDE/>
              <w:autoSpaceDN/>
              <w:adjustRightInd/>
              <w:jc w:val="center"/>
              <w:rPr>
                <w:b/>
                <w:bCs/>
                <w:sz w:val="22"/>
                <w:szCs w:val="22"/>
              </w:rPr>
            </w:pPr>
            <w:ins w:id="1271" w:author="ERCOT" w:date="2021-11-01T10:34:00Z">
              <w:r>
                <w:rPr>
                  <w:rFonts w:ascii="Arial" w:hAnsi="Arial" w:cs="Arial"/>
                  <w:sz w:val="20"/>
                  <w:szCs w:val="20"/>
                </w:rPr>
                <w:t>0.0</w:t>
              </w:r>
            </w:ins>
            <w:del w:id="1272"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7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58DFDA" w14:textId="2027E070" w:rsidR="00E016D1" w:rsidRPr="009A486F" w:rsidRDefault="00E016D1" w:rsidP="00E016D1">
            <w:pPr>
              <w:widowControl/>
              <w:autoSpaceDE/>
              <w:autoSpaceDN/>
              <w:adjustRightInd/>
              <w:jc w:val="center"/>
              <w:rPr>
                <w:b/>
                <w:bCs/>
                <w:sz w:val="22"/>
                <w:szCs w:val="22"/>
              </w:rPr>
            </w:pPr>
            <w:ins w:id="1274" w:author="ERCOT" w:date="2021-11-01T10:34:00Z">
              <w:r>
                <w:rPr>
                  <w:rFonts w:ascii="Arial" w:hAnsi="Arial" w:cs="Arial"/>
                  <w:sz w:val="20"/>
                  <w:szCs w:val="20"/>
                </w:rPr>
                <w:t>0.1</w:t>
              </w:r>
            </w:ins>
            <w:del w:id="1275" w:author="ERCOT" w:date="2021-11-01T09:58:00Z">
              <w:r w:rsidRPr="009A486F" w:rsidDel="000A1AF2">
                <w:rPr>
                  <w:sz w:val="22"/>
                  <w:szCs w:val="22"/>
                </w:rPr>
                <w:delText>1.0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27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08A6E" w14:textId="34D9DD23" w:rsidR="00E016D1" w:rsidRPr="009A486F" w:rsidRDefault="00E016D1" w:rsidP="00E016D1">
            <w:pPr>
              <w:widowControl/>
              <w:autoSpaceDE/>
              <w:autoSpaceDN/>
              <w:adjustRightInd/>
              <w:jc w:val="center"/>
              <w:rPr>
                <w:b/>
                <w:bCs/>
                <w:sz w:val="22"/>
                <w:szCs w:val="22"/>
              </w:rPr>
            </w:pPr>
            <w:ins w:id="1277" w:author="ERCOT" w:date="2021-11-01T10:34:00Z">
              <w:r>
                <w:rPr>
                  <w:rFonts w:ascii="Arial" w:hAnsi="Arial" w:cs="Arial"/>
                  <w:sz w:val="20"/>
                  <w:szCs w:val="20"/>
                </w:rPr>
                <w:t>0.5</w:t>
              </w:r>
            </w:ins>
            <w:del w:id="1278" w:author="ERCOT" w:date="2021-11-01T09:58:00Z">
              <w:r w:rsidRPr="009A486F" w:rsidDel="000A1AF2">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7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B8ECE" w14:textId="25056740" w:rsidR="00E016D1" w:rsidRPr="009A486F" w:rsidRDefault="00E016D1" w:rsidP="00E016D1">
            <w:pPr>
              <w:widowControl/>
              <w:autoSpaceDE/>
              <w:autoSpaceDN/>
              <w:adjustRightInd/>
              <w:jc w:val="center"/>
              <w:rPr>
                <w:b/>
                <w:bCs/>
                <w:sz w:val="22"/>
                <w:szCs w:val="22"/>
              </w:rPr>
            </w:pPr>
            <w:ins w:id="1280" w:author="ERCOT" w:date="2021-11-01T10:34:00Z">
              <w:r>
                <w:rPr>
                  <w:rFonts w:ascii="Arial" w:hAnsi="Arial" w:cs="Arial"/>
                  <w:sz w:val="20"/>
                  <w:szCs w:val="20"/>
                </w:rPr>
                <w:t>1.5</w:t>
              </w:r>
            </w:ins>
            <w:del w:id="1281" w:author="ERCOT" w:date="2021-11-01T09:58:00Z">
              <w:r w:rsidRPr="009A486F" w:rsidDel="000A1AF2">
                <w:rPr>
                  <w:sz w:val="22"/>
                  <w:szCs w:val="22"/>
                </w:rPr>
                <w:delText>2.7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8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423D71" w14:textId="5B56CC6D" w:rsidR="00E016D1" w:rsidRPr="009A486F" w:rsidRDefault="00E016D1" w:rsidP="00E016D1">
            <w:pPr>
              <w:widowControl/>
              <w:autoSpaceDE/>
              <w:autoSpaceDN/>
              <w:adjustRightInd/>
              <w:jc w:val="center"/>
              <w:rPr>
                <w:b/>
                <w:bCs/>
                <w:sz w:val="22"/>
                <w:szCs w:val="22"/>
              </w:rPr>
            </w:pPr>
            <w:ins w:id="1283" w:author="ERCOT" w:date="2021-11-01T10:34:00Z">
              <w:r>
                <w:rPr>
                  <w:rFonts w:ascii="Arial" w:hAnsi="Arial" w:cs="Arial"/>
                  <w:sz w:val="20"/>
                  <w:szCs w:val="20"/>
                </w:rPr>
                <w:t>2.4</w:t>
              </w:r>
            </w:ins>
            <w:del w:id="1284" w:author="ERCOT" w:date="2021-11-01T09:58:00Z">
              <w:r w:rsidRPr="009A486F" w:rsidDel="000A1AF2">
                <w:rPr>
                  <w:sz w:val="22"/>
                  <w:szCs w:val="22"/>
                </w:rPr>
                <w:delText>6.4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28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43BF245" w14:textId="2BED6B0F" w:rsidR="00E016D1" w:rsidRPr="009A486F" w:rsidRDefault="00E016D1" w:rsidP="00E016D1">
            <w:pPr>
              <w:widowControl/>
              <w:autoSpaceDE/>
              <w:autoSpaceDN/>
              <w:adjustRightInd/>
              <w:jc w:val="center"/>
              <w:rPr>
                <w:b/>
                <w:bCs/>
                <w:sz w:val="22"/>
                <w:szCs w:val="22"/>
              </w:rPr>
            </w:pPr>
            <w:ins w:id="1286" w:author="ERCOT" w:date="2021-11-01T10:34:00Z">
              <w:r>
                <w:rPr>
                  <w:rFonts w:ascii="Arial" w:hAnsi="Arial" w:cs="Arial"/>
                  <w:sz w:val="20"/>
                  <w:szCs w:val="20"/>
                </w:rPr>
                <w:t>3.4</w:t>
              </w:r>
            </w:ins>
            <w:del w:id="1287" w:author="ERCOT" w:date="2021-11-01T09:58:00Z">
              <w:r w:rsidRPr="009A486F" w:rsidDel="000A1AF2">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28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9E8DB" w14:textId="4E30E2C9" w:rsidR="00E016D1" w:rsidRPr="009A486F" w:rsidRDefault="00E016D1" w:rsidP="00E016D1">
            <w:pPr>
              <w:widowControl/>
              <w:autoSpaceDE/>
              <w:autoSpaceDN/>
              <w:adjustRightInd/>
              <w:jc w:val="center"/>
              <w:rPr>
                <w:b/>
                <w:bCs/>
                <w:sz w:val="22"/>
                <w:szCs w:val="22"/>
              </w:rPr>
            </w:pPr>
            <w:ins w:id="1289" w:author="ERCOT" w:date="2021-11-01T10:34:00Z">
              <w:r>
                <w:rPr>
                  <w:rFonts w:ascii="Arial" w:hAnsi="Arial" w:cs="Arial"/>
                  <w:sz w:val="20"/>
                  <w:szCs w:val="20"/>
                </w:rPr>
                <w:t>3.7</w:t>
              </w:r>
            </w:ins>
            <w:del w:id="1290" w:author="ERCOT" w:date="2021-11-01T09:58:00Z">
              <w:r w:rsidRPr="009A486F" w:rsidDel="000A1AF2">
                <w:rPr>
                  <w:sz w:val="22"/>
                  <w:szCs w:val="22"/>
                </w:rPr>
                <w:delText>3.5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29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F6DE57" w14:textId="447905AC" w:rsidR="00E016D1" w:rsidRPr="009A486F" w:rsidRDefault="00E016D1" w:rsidP="00E016D1">
            <w:pPr>
              <w:widowControl/>
              <w:autoSpaceDE/>
              <w:autoSpaceDN/>
              <w:adjustRightInd/>
              <w:jc w:val="center"/>
              <w:rPr>
                <w:b/>
                <w:bCs/>
                <w:sz w:val="22"/>
                <w:szCs w:val="22"/>
              </w:rPr>
            </w:pPr>
            <w:ins w:id="1292" w:author="ERCOT" w:date="2021-11-01T10:34:00Z">
              <w:r>
                <w:rPr>
                  <w:rFonts w:ascii="Arial" w:hAnsi="Arial" w:cs="Arial"/>
                  <w:sz w:val="20"/>
                  <w:szCs w:val="20"/>
                </w:rPr>
                <w:t>4.7</w:t>
              </w:r>
            </w:ins>
            <w:del w:id="1293" w:author="ERCOT" w:date="2021-11-01T09:58:00Z">
              <w:r w:rsidRPr="009A486F" w:rsidDel="000A1AF2">
                <w:rPr>
                  <w:sz w:val="22"/>
                  <w:szCs w:val="22"/>
                </w:rPr>
                <w:delText>0.6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29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FBCA611" w14:textId="71DB6A5A" w:rsidR="00E016D1" w:rsidRPr="009A486F" w:rsidRDefault="00E016D1" w:rsidP="00E016D1">
            <w:pPr>
              <w:widowControl/>
              <w:autoSpaceDE/>
              <w:autoSpaceDN/>
              <w:adjustRightInd/>
              <w:jc w:val="center"/>
              <w:rPr>
                <w:b/>
                <w:bCs/>
                <w:sz w:val="22"/>
                <w:szCs w:val="22"/>
              </w:rPr>
            </w:pPr>
            <w:ins w:id="1295" w:author="ERCOT" w:date="2021-11-01T10:34:00Z">
              <w:r>
                <w:rPr>
                  <w:rFonts w:ascii="Arial" w:hAnsi="Arial" w:cs="Arial"/>
                  <w:sz w:val="20"/>
                  <w:szCs w:val="20"/>
                </w:rPr>
                <w:t>4.1</w:t>
              </w:r>
            </w:ins>
            <w:del w:id="1296" w:author="ERCOT" w:date="2021-11-01T09:58:00Z">
              <w:r w:rsidRPr="009A486F" w:rsidDel="000A1AF2">
                <w:rPr>
                  <w:sz w:val="22"/>
                  <w:szCs w:val="22"/>
                </w:rPr>
                <w:delText>6.8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29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33BBAC2" w14:textId="098BFADB" w:rsidR="00E016D1" w:rsidRPr="009A486F" w:rsidRDefault="00E016D1" w:rsidP="00E016D1">
            <w:pPr>
              <w:widowControl/>
              <w:autoSpaceDE/>
              <w:autoSpaceDN/>
              <w:adjustRightInd/>
              <w:jc w:val="center"/>
              <w:rPr>
                <w:b/>
                <w:bCs/>
                <w:sz w:val="22"/>
                <w:szCs w:val="22"/>
              </w:rPr>
            </w:pPr>
            <w:ins w:id="1298" w:author="ERCOT" w:date="2021-11-01T10:34:00Z">
              <w:r>
                <w:rPr>
                  <w:rFonts w:ascii="Arial" w:hAnsi="Arial" w:cs="Arial"/>
                  <w:sz w:val="20"/>
                  <w:szCs w:val="20"/>
                </w:rPr>
                <w:t>6.2</w:t>
              </w:r>
            </w:ins>
            <w:del w:id="1299" w:author="ERCOT" w:date="2021-11-01T09:58:00Z">
              <w:r w:rsidRPr="009A486F" w:rsidDel="000A1AF2">
                <w:rPr>
                  <w:sz w:val="22"/>
                  <w:szCs w:val="22"/>
                </w:rPr>
                <w:delText>4.8</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30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578837D" w14:textId="5A235649" w:rsidR="00E016D1" w:rsidRPr="009A486F" w:rsidRDefault="00E016D1" w:rsidP="00E016D1">
            <w:pPr>
              <w:widowControl/>
              <w:autoSpaceDE/>
              <w:autoSpaceDN/>
              <w:adjustRightInd/>
              <w:jc w:val="center"/>
              <w:rPr>
                <w:b/>
                <w:bCs/>
                <w:sz w:val="22"/>
                <w:szCs w:val="22"/>
              </w:rPr>
            </w:pPr>
            <w:ins w:id="1301" w:author="ERCOT" w:date="2021-11-01T10:34:00Z">
              <w:r>
                <w:rPr>
                  <w:rFonts w:ascii="Arial" w:hAnsi="Arial" w:cs="Arial"/>
                  <w:sz w:val="20"/>
                  <w:szCs w:val="20"/>
                </w:rPr>
                <w:t>6.1</w:t>
              </w:r>
            </w:ins>
            <w:del w:id="1302" w:author="ERCOT" w:date="2021-11-01T09:58:00Z">
              <w:r w:rsidRPr="009A486F" w:rsidDel="000A1AF2">
                <w:rPr>
                  <w:sz w:val="22"/>
                  <w:szCs w:val="22"/>
                </w:rPr>
                <w:delText>4.4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30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122C" w14:textId="18B2073D" w:rsidR="00E016D1" w:rsidRPr="009A486F" w:rsidRDefault="00E016D1" w:rsidP="00E016D1">
            <w:pPr>
              <w:widowControl/>
              <w:autoSpaceDE/>
              <w:autoSpaceDN/>
              <w:adjustRightInd/>
              <w:jc w:val="center"/>
              <w:rPr>
                <w:b/>
                <w:bCs/>
                <w:sz w:val="22"/>
                <w:szCs w:val="22"/>
              </w:rPr>
            </w:pPr>
            <w:ins w:id="1304" w:author="ERCOT" w:date="2021-11-01T10:34:00Z">
              <w:r>
                <w:rPr>
                  <w:rFonts w:ascii="Arial" w:hAnsi="Arial" w:cs="Arial"/>
                  <w:sz w:val="20"/>
                  <w:szCs w:val="20"/>
                </w:rPr>
                <w:t>4.7</w:t>
              </w:r>
            </w:ins>
            <w:del w:id="1305" w:author="ERCOT" w:date="2021-11-01T09:58:00Z">
              <w:r w:rsidRPr="009A486F" w:rsidDel="000A1AF2">
                <w:rPr>
                  <w:sz w:val="22"/>
                  <w:szCs w:val="22"/>
                </w:rPr>
                <w:delText>6.5</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30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31B11EE" w14:textId="00CC650A" w:rsidR="00E016D1" w:rsidRPr="009A486F" w:rsidRDefault="00E016D1" w:rsidP="00E016D1">
            <w:pPr>
              <w:widowControl/>
              <w:autoSpaceDE/>
              <w:autoSpaceDN/>
              <w:adjustRightInd/>
              <w:jc w:val="center"/>
              <w:rPr>
                <w:b/>
                <w:bCs/>
                <w:sz w:val="22"/>
                <w:szCs w:val="22"/>
              </w:rPr>
            </w:pPr>
            <w:ins w:id="1307" w:author="ERCOT" w:date="2021-11-01T10:34:00Z">
              <w:r>
                <w:rPr>
                  <w:rFonts w:ascii="Arial" w:hAnsi="Arial" w:cs="Arial"/>
                  <w:sz w:val="20"/>
                  <w:szCs w:val="20"/>
                </w:rPr>
                <w:t>3.4</w:t>
              </w:r>
            </w:ins>
            <w:del w:id="1308" w:author="ERCOT" w:date="2021-11-01T09:58:00Z">
              <w:r w:rsidRPr="009A486F" w:rsidDel="000A1AF2">
                <w:rPr>
                  <w:sz w:val="22"/>
                  <w:szCs w:val="22"/>
                </w:rPr>
                <w:delText>4.5</w:delText>
              </w:r>
            </w:del>
          </w:p>
        </w:tc>
      </w:tr>
      <w:tr w:rsidR="00E016D1" w:rsidRPr="00CC576E" w14:paraId="4FEA3E7C"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0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1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11"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131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D73E52" w14:textId="3C4CD4C0" w:rsidR="00E016D1" w:rsidRPr="009A486F" w:rsidRDefault="00E016D1" w:rsidP="00E016D1">
            <w:pPr>
              <w:widowControl/>
              <w:autoSpaceDE/>
              <w:autoSpaceDN/>
              <w:adjustRightInd/>
              <w:jc w:val="center"/>
              <w:rPr>
                <w:b/>
                <w:bCs/>
                <w:sz w:val="22"/>
                <w:szCs w:val="22"/>
              </w:rPr>
            </w:pPr>
            <w:ins w:id="1313" w:author="ERCOT" w:date="2021-11-01T10:34:00Z">
              <w:r>
                <w:rPr>
                  <w:rFonts w:ascii="Arial" w:hAnsi="Arial" w:cs="Arial"/>
                  <w:sz w:val="20"/>
                  <w:szCs w:val="20"/>
                </w:rPr>
                <w:t>1.3</w:t>
              </w:r>
            </w:ins>
            <w:del w:id="1314" w:author="ERCOT" w:date="2021-11-01T09:58:00Z">
              <w:r w:rsidRPr="009A486F" w:rsidDel="000A1AF2">
                <w:rPr>
                  <w:sz w:val="22"/>
                  <w:szCs w:val="22"/>
                </w:rPr>
                <w:delText>2.1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1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E9937" w14:textId="6A8A925B" w:rsidR="00E016D1" w:rsidRPr="009A486F" w:rsidRDefault="00E016D1" w:rsidP="00E016D1">
            <w:pPr>
              <w:widowControl/>
              <w:autoSpaceDE/>
              <w:autoSpaceDN/>
              <w:adjustRightInd/>
              <w:jc w:val="center"/>
              <w:rPr>
                <w:b/>
                <w:bCs/>
                <w:sz w:val="22"/>
                <w:szCs w:val="22"/>
              </w:rPr>
            </w:pPr>
            <w:ins w:id="1316" w:author="ERCOT" w:date="2021-11-01T10:34:00Z">
              <w:r>
                <w:rPr>
                  <w:rFonts w:ascii="Arial" w:hAnsi="Arial" w:cs="Arial"/>
                  <w:sz w:val="20"/>
                  <w:szCs w:val="20"/>
                </w:rPr>
                <w:t>0.6</w:t>
              </w:r>
            </w:ins>
            <w:del w:id="1317"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C8D37B" w14:textId="611D92BC" w:rsidR="00E016D1" w:rsidRPr="009A486F" w:rsidRDefault="00E016D1" w:rsidP="00E016D1">
            <w:pPr>
              <w:widowControl/>
              <w:autoSpaceDE/>
              <w:autoSpaceDN/>
              <w:adjustRightInd/>
              <w:jc w:val="center"/>
              <w:rPr>
                <w:b/>
                <w:bCs/>
                <w:sz w:val="22"/>
                <w:szCs w:val="22"/>
              </w:rPr>
            </w:pPr>
            <w:ins w:id="1319" w:author="ERCOT" w:date="2021-11-01T10:34:00Z">
              <w:r>
                <w:rPr>
                  <w:rFonts w:ascii="Arial" w:hAnsi="Arial" w:cs="Arial"/>
                  <w:sz w:val="20"/>
                  <w:szCs w:val="20"/>
                </w:rPr>
                <w:t>0.2</w:t>
              </w:r>
            </w:ins>
            <w:del w:id="1320"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66034D" w14:textId="469322CB" w:rsidR="00E016D1" w:rsidRPr="009A486F" w:rsidRDefault="00E016D1" w:rsidP="00E016D1">
            <w:pPr>
              <w:widowControl/>
              <w:autoSpaceDE/>
              <w:autoSpaceDN/>
              <w:adjustRightInd/>
              <w:jc w:val="center"/>
              <w:rPr>
                <w:b/>
                <w:bCs/>
                <w:sz w:val="22"/>
                <w:szCs w:val="22"/>
              </w:rPr>
            </w:pPr>
            <w:ins w:id="1322" w:author="ERCOT" w:date="2021-11-01T10:34:00Z">
              <w:r>
                <w:rPr>
                  <w:rFonts w:ascii="Arial" w:hAnsi="Arial" w:cs="Arial"/>
                  <w:sz w:val="20"/>
                  <w:szCs w:val="20"/>
                </w:rPr>
                <w:t>-0.7</w:t>
              </w:r>
            </w:ins>
            <w:del w:id="1323"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2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999736" w14:textId="15AAA030" w:rsidR="00E016D1" w:rsidRPr="009A486F" w:rsidRDefault="00E016D1" w:rsidP="00E016D1">
            <w:pPr>
              <w:widowControl/>
              <w:autoSpaceDE/>
              <w:autoSpaceDN/>
              <w:adjustRightInd/>
              <w:jc w:val="center"/>
              <w:rPr>
                <w:b/>
                <w:bCs/>
                <w:sz w:val="22"/>
                <w:szCs w:val="22"/>
              </w:rPr>
            </w:pPr>
            <w:ins w:id="1325" w:author="ERCOT" w:date="2021-11-01T10:34:00Z">
              <w:r>
                <w:rPr>
                  <w:rFonts w:ascii="Arial" w:hAnsi="Arial" w:cs="Arial"/>
                  <w:sz w:val="20"/>
                  <w:szCs w:val="20"/>
                </w:rPr>
                <w:t>-0.8</w:t>
              </w:r>
            </w:ins>
            <w:del w:id="1326"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4ABE37" w14:textId="4DD00E21" w:rsidR="00E016D1" w:rsidRPr="009A486F" w:rsidRDefault="00E016D1" w:rsidP="00E016D1">
            <w:pPr>
              <w:widowControl/>
              <w:autoSpaceDE/>
              <w:autoSpaceDN/>
              <w:adjustRightInd/>
              <w:jc w:val="center"/>
              <w:rPr>
                <w:b/>
                <w:bCs/>
                <w:sz w:val="22"/>
                <w:szCs w:val="22"/>
              </w:rPr>
            </w:pPr>
            <w:ins w:id="1328" w:author="ERCOT" w:date="2021-11-01T10:34:00Z">
              <w:r>
                <w:rPr>
                  <w:rFonts w:ascii="Arial" w:hAnsi="Arial" w:cs="Arial"/>
                  <w:sz w:val="20"/>
                  <w:szCs w:val="20"/>
                </w:rPr>
                <w:t>-0.5</w:t>
              </w:r>
            </w:ins>
            <w:del w:id="1329"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3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04EC0" w14:textId="41BAE6C6" w:rsidR="00E016D1" w:rsidRPr="009A486F" w:rsidRDefault="00E016D1" w:rsidP="00E016D1">
            <w:pPr>
              <w:widowControl/>
              <w:autoSpaceDE/>
              <w:autoSpaceDN/>
              <w:adjustRightInd/>
              <w:jc w:val="center"/>
              <w:rPr>
                <w:b/>
                <w:bCs/>
                <w:sz w:val="22"/>
                <w:szCs w:val="22"/>
              </w:rPr>
            </w:pPr>
            <w:ins w:id="1331" w:author="ERCOT" w:date="2021-11-01T10:34:00Z">
              <w:r>
                <w:rPr>
                  <w:rFonts w:ascii="Arial" w:hAnsi="Arial" w:cs="Arial"/>
                  <w:sz w:val="20"/>
                  <w:szCs w:val="20"/>
                </w:rPr>
                <w:t>-0.4</w:t>
              </w:r>
            </w:ins>
            <w:del w:id="1332"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3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89DE83" w14:textId="3A340B27" w:rsidR="00E016D1" w:rsidRPr="009A486F" w:rsidRDefault="00E016D1" w:rsidP="00E016D1">
            <w:pPr>
              <w:widowControl/>
              <w:autoSpaceDE/>
              <w:autoSpaceDN/>
              <w:adjustRightInd/>
              <w:jc w:val="center"/>
              <w:rPr>
                <w:b/>
                <w:bCs/>
                <w:sz w:val="22"/>
                <w:szCs w:val="22"/>
              </w:rPr>
            </w:pPr>
            <w:ins w:id="1334" w:author="ERCOT" w:date="2021-11-01T10:34:00Z">
              <w:r>
                <w:rPr>
                  <w:rFonts w:ascii="Arial" w:hAnsi="Arial" w:cs="Arial"/>
                  <w:sz w:val="20"/>
                  <w:szCs w:val="20"/>
                </w:rPr>
                <w:t>-0.4</w:t>
              </w:r>
            </w:ins>
            <w:del w:id="1335" w:author="ERCOT" w:date="2021-11-01T09:58:00Z">
              <w:r w:rsidRPr="009A486F" w:rsidDel="000A1AF2">
                <w:rPr>
                  <w:sz w:val="22"/>
                  <w:szCs w:val="22"/>
                </w:rPr>
                <w:delText>-0.5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336"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2A1B5D" w14:textId="799CAD1C" w:rsidR="00E016D1" w:rsidRPr="009A486F" w:rsidRDefault="00E016D1" w:rsidP="00E016D1">
            <w:pPr>
              <w:widowControl/>
              <w:autoSpaceDE/>
              <w:autoSpaceDN/>
              <w:adjustRightInd/>
              <w:jc w:val="center"/>
              <w:rPr>
                <w:b/>
                <w:bCs/>
                <w:sz w:val="22"/>
                <w:szCs w:val="22"/>
              </w:rPr>
            </w:pPr>
            <w:ins w:id="1337" w:author="ERCOT" w:date="2021-11-01T10:34:00Z">
              <w:r>
                <w:rPr>
                  <w:rFonts w:ascii="Arial" w:hAnsi="Arial" w:cs="Arial"/>
                  <w:sz w:val="20"/>
                  <w:szCs w:val="20"/>
                </w:rPr>
                <w:t>0.4</w:t>
              </w:r>
            </w:ins>
            <w:del w:id="1338" w:author="ERCOT" w:date="2021-11-01T09:58:00Z">
              <w:r w:rsidRPr="009A486F" w:rsidDel="000A1AF2">
                <w:rPr>
                  <w:sz w:val="22"/>
                  <w:szCs w:val="22"/>
                </w:rPr>
                <w:delText>0.6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339"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68751B" w14:textId="0AA9F220" w:rsidR="00E016D1" w:rsidRPr="009A486F" w:rsidRDefault="00E016D1" w:rsidP="00E016D1">
            <w:pPr>
              <w:widowControl/>
              <w:autoSpaceDE/>
              <w:autoSpaceDN/>
              <w:adjustRightInd/>
              <w:jc w:val="center"/>
              <w:rPr>
                <w:b/>
                <w:bCs/>
                <w:sz w:val="22"/>
                <w:szCs w:val="22"/>
              </w:rPr>
            </w:pPr>
            <w:ins w:id="1340" w:author="ERCOT" w:date="2021-11-01T10:34:00Z">
              <w:r>
                <w:rPr>
                  <w:rFonts w:ascii="Arial" w:hAnsi="Arial" w:cs="Arial"/>
                  <w:sz w:val="20"/>
                  <w:szCs w:val="20"/>
                </w:rPr>
                <w:t>0.3</w:t>
              </w:r>
            </w:ins>
            <w:del w:id="1341"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4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618119" w14:textId="34BA7F48" w:rsidR="00E016D1" w:rsidRPr="009A486F" w:rsidRDefault="00E016D1" w:rsidP="00E016D1">
            <w:pPr>
              <w:widowControl/>
              <w:autoSpaceDE/>
              <w:autoSpaceDN/>
              <w:adjustRightInd/>
              <w:jc w:val="center"/>
              <w:rPr>
                <w:b/>
                <w:bCs/>
                <w:sz w:val="22"/>
                <w:szCs w:val="22"/>
              </w:rPr>
            </w:pPr>
            <w:ins w:id="1343" w:author="ERCOT" w:date="2021-11-01T10:34:00Z">
              <w:r>
                <w:rPr>
                  <w:rFonts w:ascii="Arial" w:hAnsi="Arial" w:cs="Arial"/>
                  <w:sz w:val="20"/>
                  <w:szCs w:val="20"/>
                </w:rPr>
                <w:t>0.0</w:t>
              </w:r>
            </w:ins>
            <w:del w:id="1344"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4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7253" w14:textId="71B1B5D6" w:rsidR="00E016D1" w:rsidRPr="009A486F" w:rsidRDefault="00E016D1" w:rsidP="00E016D1">
            <w:pPr>
              <w:widowControl/>
              <w:autoSpaceDE/>
              <w:autoSpaceDN/>
              <w:adjustRightInd/>
              <w:jc w:val="center"/>
              <w:rPr>
                <w:b/>
                <w:bCs/>
                <w:sz w:val="22"/>
                <w:szCs w:val="22"/>
              </w:rPr>
            </w:pPr>
            <w:ins w:id="1346" w:author="ERCOT" w:date="2021-11-01T10:34:00Z">
              <w:r>
                <w:rPr>
                  <w:rFonts w:ascii="Arial" w:hAnsi="Arial" w:cs="Arial"/>
                  <w:sz w:val="20"/>
                  <w:szCs w:val="20"/>
                </w:rPr>
                <w:t>0.0</w:t>
              </w:r>
            </w:ins>
            <w:del w:id="1347" w:author="ERCOT" w:date="2021-11-01T09:58:00Z">
              <w:r w:rsidRPr="009A486F" w:rsidDel="000A1AF2">
                <w:rPr>
                  <w:sz w:val="22"/>
                  <w:szCs w:val="22"/>
                </w:rPr>
                <w:delText>-0.5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4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08B69C" w14:textId="4999B3ED" w:rsidR="00E016D1" w:rsidRPr="009A486F" w:rsidRDefault="00E016D1" w:rsidP="00E016D1">
            <w:pPr>
              <w:widowControl/>
              <w:autoSpaceDE/>
              <w:autoSpaceDN/>
              <w:adjustRightInd/>
              <w:jc w:val="center"/>
              <w:rPr>
                <w:b/>
                <w:bCs/>
                <w:sz w:val="22"/>
                <w:szCs w:val="22"/>
              </w:rPr>
            </w:pPr>
            <w:ins w:id="1349" w:author="ERCOT" w:date="2021-11-01T10:34:00Z">
              <w:r>
                <w:rPr>
                  <w:rFonts w:ascii="Arial" w:hAnsi="Arial" w:cs="Arial"/>
                  <w:sz w:val="20"/>
                  <w:szCs w:val="20"/>
                </w:rPr>
                <w:t>0.2</w:t>
              </w:r>
            </w:ins>
            <w:del w:id="1350" w:author="ERCOT" w:date="2021-11-01T09:58:00Z">
              <w:r w:rsidRPr="009A486F" w:rsidDel="000A1AF2">
                <w:rPr>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5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2846B" w14:textId="28985534" w:rsidR="00E016D1" w:rsidRPr="009A486F" w:rsidRDefault="00E016D1" w:rsidP="00E016D1">
            <w:pPr>
              <w:widowControl/>
              <w:autoSpaceDE/>
              <w:autoSpaceDN/>
              <w:adjustRightInd/>
              <w:jc w:val="center"/>
              <w:rPr>
                <w:b/>
                <w:bCs/>
                <w:sz w:val="22"/>
                <w:szCs w:val="22"/>
              </w:rPr>
            </w:pPr>
            <w:ins w:id="1352" w:author="ERCOT" w:date="2021-11-01T10:34:00Z">
              <w:r>
                <w:rPr>
                  <w:rFonts w:ascii="Arial" w:hAnsi="Arial" w:cs="Arial"/>
                  <w:sz w:val="20"/>
                  <w:szCs w:val="20"/>
                </w:rPr>
                <w:t>0.8</w:t>
              </w:r>
            </w:ins>
            <w:del w:id="1353" w:author="ERCOT" w:date="2021-11-01T09:58:00Z">
              <w:r w:rsidRPr="009A486F" w:rsidDel="000A1AF2">
                <w:rPr>
                  <w:sz w:val="22"/>
                  <w:szCs w:val="22"/>
                </w:rPr>
                <w:delText>1.6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5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AEDF8D" w14:textId="77097804" w:rsidR="00E016D1" w:rsidRPr="009A486F" w:rsidRDefault="00E016D1" w:rsidP="00E016D1">
            <w:pPr>
              <w:widowControl/>
              <w:autoSpaceDE/>
              <w:autoSpaceDN/>
              <w:adjustRightInd/>
              <w:jc w:val="center"/>
              <w:rPr>
                <w:b/>
                <w:bCs/>
                <w:sz w:val="22"/>
                <w:szCs w:val="22"/>
              </w:rPr>
            </w:pPr>
            <w:ins w:id="1355" w:author="ERCOT" w:date="2021-11-01T10:34:00Z">
              <w:r>
                <w:rPr>
                  <w:rFonts w:ascii="Arial" w:hAnsi="Arial" w:cs="Arial"/>
                  <w:sz w:val="20"/>
                  <w:szCs w:val="20"/>
                </w:rPr>
                <w:t>2.0</w:t>
              </w:r>
            </w:ins>
            <w:del w:id="1356"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57"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C30687" w14:textId="414E2046" w:rsidR="00E016D1" w:rsidRPr="009A486F" w:rsidRDefault="00E016D1" w:rsidP="00E016D1">
            <w:pPr>
              <w:widowControl/>
              <w:autoSpaceDE/>
              <w:autoSpaceDN/>
              <w:adjustRightInd/>
              <w:jc w:val="center"/>
              <w:rPr>
                <w:b/>
                <w:bCs/>
                <w:sz w:val="22"/>
                <w:szCs w:val="22"/>
              </w:rPr>
            </w:pPr>
            <w:ins w:id="1358" w:author="ERCOT" w:date="2021-11-01T10:34:00Z">
              <w:r>
                <w:rPr>
                  <w:rFonts w:ascii="Arial" w:hAnsi="Arial" w:cs="Arial"/>
                  <w:sz w:val="20"/>
                  <w:szCs w:val="20"/>
                </w:rPr>
                <w:t>2.9</w:t>
              </w:r>
            </w:ins>
            <w:del w:id="1359" w:author="ERCOT" w:date="2021-11-01T09:58:00Z">
              <w:r w:rsidRPr="009A486F" w:rsidDel="000A1AF2">
                <w:rPr>
                  <w:sz w:val="22"/>
                  <w:szCs w:val="22"/>
                </w:rPr>
                <w:delText>4.7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6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6DE4EDE" w14:textId="6D38E9C7" w:rsidR="00E016D1" w:rsidRPr="009A486F" w:rsidRDefault="00E016D1" w:rsidP="00E016D1">
            <w:pPr>
              <w:widowControl/>
              <w:autoSpaceDE/>
              <w:autoSpaceDN/>
              <w:adjustRightInd/>
              <w:jc w:val="center"/>
              <w:rPr>
                <w:b/>
                <w:bCs/>
                <w:sz w:val="22"/>
                <w:szCs w:val="22"/>
              </w:rPr>
            </w:pPr>
            <w:ins w:id="1361" w:author="ERCOT" w:date="2021-11-01T10:34:00Z">
              <w:r>
                <w:rPr>
                  <w:rFonts w:ascii="Arial" w:hAnsi="Arial" w:cs="Arial"/>
                  <w:sz w:val="20"/>
                  <w:szCs w:val="20"/>
                </w:rPr>
                <w:t>4.2</w:t>
              </w:r>
            </w:ins>
            <w:del w:id="1362" w:author="ERCOT" w:date="2021-11-01T09:58:00Z">
              <w:r w:rsidRPr="009A486F" w:rsidDel="000A1AF2">
                <w:rPr>
                  <w:sz w:val="22"/>
                  <w:szCs w:val="22"/>
                </w:rPr>
                <w:delText>5.2</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363"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49514" w14:textId="3B6D7B04" w:rsidR="00E016D1" w:rsidRPr="009A486F" w:rsidRDefault="00E016D1" w:rsidP="00E016D1">
            <w:pPr>
              <w:widowControl/>
              <w:autoSpaceDE/>
              <w:autoSpaceDN/>
              <w:adjustRightInd/>
              <w:jc w:val="center"/>
              <w:rPr>
                <w:b/>
                <w:bCs/>
                <w:sz w:val="22"/>
                <w:szCs w:val="22"/>
              </w:rPr>
            </w:pPr>
            <w:ins w:id="1364" w:author="ERCOT" w:date="2021-11-01T10:34:00Z">
              <w:r>
                <w:rPr>
                  <w:rFonts w:ascii="Arial" w:hAnsi="Arial" w:cs="Arial"/>
                  <w:sz w:val="20"/>
                  <w:szCs w:val="20"/>
                </w:rPr>
                <w:t>4.8</w:t>
              </w:r>
            </w:ins>
            <w:del w:id="1365" w:author="ERCOT" w:date="2021-11-01T09:58:00Z">
              <w:r w:rsidRPr="009A486F" w:rsidDel="000A1AF2">
                <w:rPr>
                  <w:sz w:val="22"/>
                  <w:szCs w:val="22"/>
                </w:rPr>
                <w:delText>4.6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366"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5818D3" w14:textId="72152EE1" w:rsidR="00E016D1" w:rsidRPr="009A486F" w:rsidRDefault="00E016D1" w:rsidP="00E016D1">
            <w:pPr>
              <w:widowControl/>
              <w:autoSpaceDE/>
              <w:autoSpaceDN/>
              <w:adjustRightInd/>
              <w:jc w:val="center"/>
              <w:rPr>
                <w:b/>
                <w:bCs/>
                <w:sz w:val="22"/>
                <w:szCs w:val="22"/>
              </w:rPr>
            </w:pPr>
            <w:ins w:id="1367" w:author="ERCOT" w:date="2021-11-01T10:34:00Z">
              <w:r>
                <w:rPr>
                  <w:rFonts w:ascii="Arial" w:hAnsi="Arial" w:cs="Arial"/>
                  <w:sz w:val="20"/>
                  <w:szCs w:val="20"/>
                </w:rPr>
                <w:t>5.3</w:t>
              </w:r>
            </w:ins>
            <w:del w:id="1368" w:author="ERCOT" w:date="2021-11-01T09:58:00Z">
              <w:r w:rsidRPr="009A486F" w:rsidDel="000A1AF2">
                <w:rPr>
                  <w:sz w:val="22"/>
                  <w:szCs w:val="22"/>
                </w:rPr>
                <w:delText>5.2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369"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D3A88" w14:textId="31B45331" w:rsidR="00E016D1" w:rsidRPr="009A486F" w:rsidRDefault="00E016D1" w:rsidP="00E016D1">
            <w:pPr>
              <w:widowControl/>
              <w:autoSpaceDE/>
              <w:autoSpaceDN/>
              <w:adjustRightInd/>
              <w:jc w:val="center"/>
              <w:rPr>
                <w:b/>
                <w:bCs/>
                <w:sz w:val="22"/>
                <w:szCs w:val="22"/>
              </w:rPr>
            </w:pPr>
            <w:ins w:id="1370" w:author="ERCOT" w:date="2021-11-01T10:34:00Z">
              <w:r>
                <w:rPr>
                  <w:rFonts w:ascii="Arial" w:hAnsi="Arial" w:cs="Arial"/>
                  <w:sz w:val="20"/>
                  <w:szCs w:val="20"/>
                </w:rPr>
                <w:t>3.5</w:t>
              </w:r>
            </w:ins>
            <w:del w:id="1371" w:author="ERCOT" w:date="2021-11-01T09:58:00Z">
              <w:r w:rsidRPr="009A486F" w:rsidDel="000A1AF2">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372"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7B5231" w14:textId="6DE8568A" w:rsidR="00E016D1" w:rsidRPr="009A486F" w:rsidRDefault="00E016D1" w:rsidP="00E016D1">
            <w:pPr>
              <w:widowControl/>
              <w:autoSpaceDE/>
              <w:autoSpaceDN/>
              <w:adjustRightInd/>
              <w:jc w:val="center"/>
              <w:rPr>
                <w:b/>
                <w:bCs/>
                <w:sz w:val="22"/>
                <w:szCs w:val="22"/>
              </w:rPr>
            </w:pPr>
            <w:ins w:id="1373" w:author="ERCOT" w:date="2021-11-01T10:34:00Z">
              <w:r>
                <w:rPr>
                  <w:rFonts w:ascii="Arial" w:hAnsi="Arial" w:cs="Arial"/>
                  <w:sz w:val="20"/>
                  <w:szCs w:val="20"/>
                </w:rPr>
                <w:t>3.8</w:t>
              </w:r>
            </w:ins>
            <w:del w:id="1374" w:author="ERCOT" w:date="2021-11-01T09:58:00Z">
              <w:r w:rsidRPr="009A486F" w:rsidDel="000A1AF2">
                <w:rPr>
                  <w:sz w:val="22"/>
                  <w:szCs w:val="22"/>
                </w:rPr>
                <w:delText>7.2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375"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80CF306" w14:textId="054CE0E0" w:rsidR="00E016D1" w:rsidRPr="009A486F" w:rsidRDefault="00E016D1" w:rsidP="00E016D1">
            <w:pPr>
              <w:widowControl/>
              <w:autoSpaceDE/>
              <w:autoSpaceDN/>
              <w:adjustRightInd/>
              <w:jc w:val="center"/>
              <w:rPr>
                <w:b/>
                <w:bCs/>
                <w:sz w:val="22"/>
                <w:szCs w:val="22"/>
              </w:rPr>
            </w:pPr>
            <w:ins w:id="1376" w:author="ERCOT" w:date="2021-11-01T10:34:00Z">
              <w:r>
                <w:rPr>
                  <w:rFonts w:ascii="Arial" w:hAnsi="Arial" w:cs="Arial"/>
                  <w:sz w:val="20"/>
                  <w:szCs w:val="20"/>
                </w:rPr>
                <w:t>5.3</w:t>
              </w:r>
            </w:ins>
            <w:del w:id="1377" w:author="ERCOT" w:date="2021-11-01T09:58:00Z">
              <w:r w:rsidRPr="009A486F" w:rsidDel="000A1AF2">
                <w:rPr>
                  <w:sz w:val="22"/>
                  <w:szCs w:val="22"/>
                </w:rPr>
                <w:delText>4.7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378"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40320" w14:textId="715BA4D9" w:rsidR="00E016D1" w:rsidRPr="009A486F" w:rsidRDefault="00E016D1" w:rsidP="00E016D1">
            <w:pPr>
              <w:widowControl/>
              <w:autoSpaceDE/>
              <w:autoSpaceDN/>
              <w:adjustRightInd/>
              <w:jc w:val="center"/>
              <w:rPr>
                <w:b/>
                <w:bCs/>
                <w:sz w:val="22"/>
                <w:szCs w:val="22"/>
              </w:rPr>
            </w:pPr>
            <w:ins w:id="1379" w:author="ERCOT" w:date="2021-11-01T10:34:00Z">
              <w:r>
                <w:rPr>
                  <w:rFonts w:ascii="Arial" w:hAnsi="Arial" w:cs="Arial"/>
                  <w:sz w:val="20"/>
                  <w:szCs w:val="20"/>
                </w:rPr>
                <w:t>4.2</w:t>
              </w:r>
            </w:ins>
            <w:del w:id="1380" w:author="ERCOT" w:date="2021-11-01T09:58:00Z">
              <w:r w:rsidRPr="009A486F" w:rsidDel="000A1AF2">
                <w:rPr>
                  <w:sz w:val="22"/>
                  <w:szCs w:val="22"/>
                </w:rPr>
                <w:delText>1.0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381"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88A336" w14:textId="63D010DE" w:rsidR="00E016D1" w:rsidRPr="009A486F" w:rsidRDefault="00E016D1" w:rsidP="00E016D1">
            <w:pPr>
              <w:widowControl/>
              <w:autoSpaceDE/>
              <w:autoSpaceDN/>
              <w:adjustRightInd/>
              <w:jc w:val="center"/>
              <w:rPr>
                <w:b/>
                <w:bCs/>
                <w:sz w:val="22"/>
                <w:szCs w:val="22"/>
              </w:rPr>
            </w:pPr>
            <w:ins w:id="1382" w:author="ERCOT" w:date="2021-11-01T10:34:00Z">
              <w:r>
                <w:rPr>
                  <w:rFonts w:ascii="Arial" w:hAnsi="Arial" w:cs="Arial"/>
                  <w:sz w:val="20"/>
                  <w:szCs w:val="20"/>
                </w:rPr>
                <w:t>1.5</w:t>
              </w:r>
            </w:ins>
            <w:del w:id="1383" w:author="ERCOT" w:date="2021-11-01T09:58:00Z">
              <w:r w:rsidRPr="009A486F" w:rsidDel="000A1AF2">
                <w:rPr>
                  <w:sz w:val="22"/>
                  <w:szCs w:val="22"/>
                </w:rPr>
                <w:delText>6.1</w:delText>
              </w:r>
            </w:del>
          </w:p>
        </w:tc>
      </w:tr>
      <w:tr w:rsidR="00E016D1" w:rsidRPr="00CC576E" w14:paraId="1E10B59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38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38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38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138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82D77" w14:textId="4023EE30" w:rsidR="00E016D1" w:rsidRPr="009A486F" w:rsidRDefault="00E016D1" w:rsidP="00E016D1">
            <w:pPr>
              <w:widowControl/>
              <w:autoSpaceDE/>
              <w:autoSpaceDN/>
              <w:adjustRightInd/>
              <w:jc w:val="center"/>
              <w:rPr>
                <w:b/>
                <w:bCs/>
                <w:sz w:val="22"/>
                <w:szCs w:val="22"/>
              </w:rPr>
            </w:pPr>
            <w:ins w:id="1388" w:author="ERCOT" w:date="2021-11-01T10:34:00Z">
              <w:r>
                <w:rPr>
                  <w:rFonts w:ascii="Arial" w:hAnsi="Arial" w:cs="Arial"/>
                  <w:sz w:val="20"/>
                  <w:szCs w:val="20"/>
                </w:rPr>
                <w:t>1.2</w:t>
              </w:r>
            </w:ins>
            <w:del w:id="1389"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39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B4F363" w14:textId="3D75839A" w:rsidR="00E016D1" w:rsidRPr="009A486F" w:rsidRDefault="00E016D1" w:rsidP="00E016D1">
            <w:pPr>
              <w:widowControl/>
              <w:autoSpaceDE/>
              <w:autoSpaceDN/>
              <w:adjustRightInd/>
              <w:jc w:val="center"/>
              <w:rPr>
                <w:b/>
                <w:bCs/>
                <w:sz w:val="22"/>
                <w:szCs w:val="22"/>
              </w:rPr>
            </w:pPr>
            <w:ins w:id="1391" w:author="ERCOT" w:date="2021-11-01T10:34:00Z">
              <w:r>
                <w:rPr>
                  <w:rFonts w:ascii="Arial" w:hAnsi="Arial" w:cs="Arial"/>
                  <w:sz w:val="20"/>
                  <w:szCs w:val="20"/>
                </w:rPr>
                <w:t>0.4</w:t>
              </w:r>
            </w:ins>
            <w:del w:id="1392"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A0FE7" w14:textId="60466E74" w:rsidR="00E016D1" w:rsidRPr="009A486F" w:rsidRDefault="00E016D1" w:rsidP="00E016D1">
            <w:pPr>
              <w:widowControl/>
              <w:autoSpaceDE/>
              <w:autoSpaceDN/>
              <w:adjustRightInd/>
              <w:jc w:val="center"/>
              <w:rPr>
                <w:b/>
                <w:bCs/>
                <w:sz w:val="22"/>
                <w:szCs w:val="22"/>
              </w:rPr>
            </w:pPr>
            <w:ins w:id="1394" w:author="ERCOT" w:date="2021-11-01T10:34:00Z">
              <w:r>
                <w:rPr>
                  <w:rFonts w:ascii="Arial" w:hAnsi="Arial" w:cs="Arial"/>
                  <w:sz w:val="20"/>
                  <w:szCs w:val="20"/>
                </w:rPr>
                <w:t>-0.4</w:t>
              </w:r>
            </w:ins>
            <w:del w:id="1395"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71032F" w14:textId="09084B3C" w:rsidR="00E016D1" w:rsidRPr="009A486F" w:rsidRDefault="00E016D1" w:rsidP="00E016D1">
            <w:pPr>
              <w:widowControl/>
              <w:autoSpaceDE/>
              <w:autoSpaceDN/>
              <w:adjustRightInd/>
              <w:jc w:val="center"/>
              <w:rPr>
                <w:b/>
                <w:bCs/>
                <w:sz w:val="22"/>
                <w:szCs w:val="22"/>
              </w:rPr>
            </w:pPr>
            <w:ins w:id="1397" w:author="ERCOT" w:date="2021-11-01T10:34:00Z">
              <w:r>
                <w:rPr>
                  <w:rFonts w:ascii="Arial" w:hAnsi="Arial" w:cs="Arial"/>
                  <w:sz w:val="20"/>
                  <w:szCs w:val="20"/>
                </w:rPr>
                <w:t>-0.7</w:t>
              </w:r>
            </w:ins>
            <w:del w:id="1398"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39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93FC11" w14:textId="1E3AF046" w:rsidR="00E016D1" w:rsidRPr="009A486F" w:rsidRDefault="00E016D1" w:rsidP="00E016D1">
            <w:pPr>
              <w:widowControl/>
              <w:autoSpaceDE/>
              <w:autoSpaceDN/>
              <w:adjustRightInd/>
              <w:jc w:val="center"/>
              <w:rPr>
                <w:b/>
                <w:bCs/>
                <w:sz w:val="22"/>
                <w:szCs w:val="22"/>
              </w:rPr>
            </w:pPr>
            <w:ins w:id="1400" w:author="ERCOT" w:date="2021-11-01T10:34:00Z">
              <w:r>
                <w:rPr>
                  <w:rFonts w:ascii="Arial" w:hAnsi="Arial" w:cs="Arial"/>
                  <w:sz w:val="20"/>
                  <w:szCs w:val="20"/>
                </w:rPr>
                <w:t>-1.0</w:t>
              </w:r>
            </w:ins>
            <w:del w:id="1401"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39D16C" w14:textId="56207F1A" w:rsidR="00E016D1" w:rsidRPr="009A486F" w:rsidRDefault="00E016D1" w:rsidP="00E016D1">
            <w:pPr>
              <w:widowControl/>
              <w:autoSpaceDE/>
              <w:autoSpaceDN/>
              <w:adjustRightInd/>
              <w:jc w:val="center"/>
              <w:rPr>
                <w:b/>
                <w:bCs/>
                <w:sz w:val="22"/>
                <w:szCs w:val="22"/>
              </w:rPr>
            </w:pPr>
            <w:ins w:id="1403" w:author="ERCOT" w:date="2021-11-01T10:34:00Z">
              <w:r>
                <w:rPr>
                  <w:rFonts w:ascii="Arial" w:hAnsi="Arial" w:cs="Arial"/>
                  <w:sz w:val="20"/>
                  <w:szCs w:val="20"/>
                </w:rPr>
                <w:t>-1.2</w:t>
              </w:r>
            </w:ins>
            <w:del w:id="1404" w:author="ERCOT" w:date="2021-11-01T09:58:00Z">
              <w:r w:rsidRPr="009A486F" w:rsidDel="000A1AF2">
                <w:rPr>
                  <w:sz w:val="22"/>
                  <w:szCs w:val="22"/>
                </w:rPr>
                <w:delText>0.2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0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223ED62" w14:textId="37B8E1D6" w:rsidR="00E016D1" w:rsidRPr="009A486F" w:rsidRDefault="00E016D1" w:rsidP="00E016D1">
            <w:pPr>
              <w:widowControl/>
              <w:autoSpaceDE/>
              <w:autoSpaceDN/>
              <w:adjustRightInd/>
              <w:jc w:val="center"/>
              <w:rPr>
                <w:b/>
                <w:bCs/>
                <w:sz w:val="22"/>
                <w:szCs w:val="22"/>
              </w:rPr>
            </w:pPr>
            <w:ins w:id="1406" w:author="ERCOT" w:date="2021-11-01T10:34:00Z">
              <w:r>
                <w:rPr>
                  <w:rFonts w:ascii="Arial" w:hAnsi="Arial" w:cs="Arial"/>
                  <w:sz w:val="20"/>
                  <w:szCs w:val="20"/>
                </w:rPr>
                <w:t>-1.3</w:t>
              </w:r>
            </w:ins>
            <w:del w:id="1407" w:author="ERCOT" w:date="2021-11-01T09:58:00Z">
              <w:r w:rsidRPr="009A486F" w:rsidDel="000A1AF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0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569794" w14:textId="4ABC9CF8" w:rsidR="00E016D1" w:rsidRPr="009A486F" w:rsidRDefault="00E016D1" w:rsidP="00E016D1">
            <w:pPr>
              <w:widowControl/>
              <w:autoSpaceDE/>
              <w:autoSpaceDN/>
              <w:adjustRightInd/>
              <w:jc w:val="center"/>
              <w:rPr>
                <w:b/>
                <w:bCs/>
                <w:sz w:val="22"/>
                <w:szCs w:val="22"/>
              </w:rPr>
            </w:pPr>
            <w:ins w:id="1409" w:author="ERCOT" w:date="2021-11-01T10:34:00Z">
              <w:r>
                <w:rPr>
                  <w:rFonts w:ascii="Arial" w:hAnsi="Arial" w:cs="Arial"/>
                  <w:sz w:val="20"/>
                  <w:szCs w:val="20"/>
                </w:rPr>
                <w:t>-0.9</w:t>
              </w:r>
            </w:ins>
            <w:del w:id="1410" w:author="ERCOT" w:date="2021-11-01T09:58:00Z">
              <w:r w:rsidRPr="009A486F" w:rsidDel="000A1AF2">
                <w:rPr>
                  <w:sz w:val="22"/>
                  <w:szCs w:val="22"/>
                </w:rPr>
                <w:delText>1.4</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41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1CD7A" w14:textId="40DEA1D9" w:rsidR="00E016D1" w:rsidRPr="009A486F" w:rsidRDefault="00E016D1" w:rsidP="00E016D1">
            <w:pPr>
              <w:widowControl/>
              <w:autoSpaceDE/>
              <w:autoSpaceDN/>
              <w:adjustRightInd/>
              <w:jc w:val="center"/>
              <w:rPr>
                <w:b/>
                <w:bCs/>
                <w:sz w:val="22"/>
                <w:szCs w:val="22"/>
              </w:rPr>
            </w:pPr>
            <w:ins w:id="1412" w:author="ERCOT" w:date="2021-11-01T10:34:00Z">
              <w:r>
                <w:rPr>
                  <w:rFonts w:ascii="Arial" w:hAnsi="Arial" w:cs="Arial"/>
                  <w:sz w:val="20"/>
                  <w:szCs w:val="20"/>
                </w:rPr>
                <w:t>0.0</w:t>
              </w:r>
            </w:ins>
            <w:del w:id="1413" w:author="ERCOT" w:date="2021-11-01T09:58:00Z">
              <w:r w:rsidRPr="009A486F" w:rsidDel="000A1AF2">
                <w:rPr>
                  <w:sz w:val="22"/>
                  <w:szCs w:val="22"/>
                </w:rPr>
                <w:delText>1.1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41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48A74" w14:textId="37F3CDCF" w:rsidR="00E016D1" w:rsidRPr="009A486F" w:rsidRDefault="00E016D1" w:rsidP="00E016D1">
            <w:pPr>
              <w:widowControl/>
              <w:autoSpaceDE/>
              <w:autoSpaceDN/>
              <w:adjustRightInd/>
              <w:jc w:val="center"/>
              <w:rPr>
                <w:b/>
                <w:bCs/>
                <w:sz w:val="22"/>
                <w:szCs w:val="22"/>
              </w:rPr>
            </w:pPr>
            <w:ins w:id="1415" w:author="ERCOT" w:date="2021-11-01T10:34:00Z">
              <w:r>
                <w:rPr>
                  <w:rFonts w:ascii="Arial" w:hAnsi="Arial" w:cs="Arial"/>
                  <w:sz w:val="20"/>
                  <w:szCs w:val="20"/>
                </w:rPr>
                <w:t>0.0</w:t>
              </w:r>
            </w:ins>
            <w:del w:id="1416" w:author="ERCOT" w:date="2021-11-01T09:58:00Z">
              <w:r w:rsidRPr="009A486F" w:rsidDel="000A1AF2">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1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AB04269" w14:textId="1F2B5F15" w:rsidR="00E016D1" w:rsidRPr="009A486F" w:rsidRDefault="00E016D1" w:rsidP="00E016D1">
            <w:pPr>
              <w:widowControl/>
              <w:autoSpaceDE/>
              <w:autoSpaceDN/>
              <w:adjustRightInd/>
              <w:jc w:val="center"/>
              <w:rPr>
                <w:b/>
                <w:bCs/>
                <w:sz w:val="22"/>
                <w:szCs w:val="22"/>
              </w:rPr>
            </w:pPr>
            <w:ins w:id="1418" w:author="ERCOT" w:date="2021-11-01T10:34:00Z">
              <w:r>
                <w:rPr>
                  <w:rFonts w:ascii="Arial" w:hAnsi="Arial" w:cs="Arial"/>
                  <w:sz w:val="20"/>
                  <w:szCs w:val="20"/>
                </w:rPr>
                <w:t>0.0</w:t>
              </w:r>
            </w:ins>
            <w:del w:id="1419"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2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F06772" w14:textId="5DEB7D26" w:rsidR="00E016D1" w:rsidRPr="009A486F" w:rsidRDefault="00E016D1" w:rsidP="00E016D1">
            <w:pPr>
              <w:widowControl/>
              <w:autoSpaceDE/>
              <w:autoSpaceDN/>
              <w:adjustRightInd/>
              <w:jc w:val="center"/>
              <w:rPr>
                <w:b/>
                <w:bCs/>
                <w:sz w:val="22"/>
                <w:szCs w:val="22"/>
              </w:rPr>
            </w:pPr>
            <w:ins w:id="1421" w:author="ERCOT" w:date="2021-11-01T10:34:00Z">
              <w:r>
                <w:rPr>
                  <w:rFonts w:ascii="Arial" w:hAnsi="Arial" w:cs="Arial"/>
                  <w:sz w:val="20"/>
                  <w:szCs w:val="20"/>
                </w:rPr>
                <w:t>0.0</w:t>
              </w:r>
            </w:ins>
            <w:del w:id="1422"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2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FBD6E2E" w14:textId="2E2CF073" w:rsidR="00E016D1" w:rsidRPr="009A486F" w:rsidRDefault="00E016D1" w:rsidP="00E016D1">
            <w:pPr>
              <w:widowControl/>
              <w:autoSpaceDE/>
              <w:autoSpaceDN/>
              <w:adjustRightInd/>
              <w:jc w:val="center"/>
              <w:rPr>
                <w:b/>
                <w:bCs/>
                <w:sz w:val="22"/>
                <w:szCs w:val="22"/>
              </w:rPr>
            </w:pPr>
            <w:ins w:id="1424" w:author="ERCOT" w:date="2021-11-01T10:34:00Z">
              <w:r>
                <w:rPr>
                  <w:rFonts w:ascii="Arial" w:hAnsi="Arial" w:cs="Arial"/>
                  <w:sz w:val="20"/>
                  <w:szCs w:val="20"/>
                </w:rPr>
                <w:t>0.2</w:t>
              </w:r>
            </w:ins>
            <w:del w:id="1425"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2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38DEF6" w14:textId="0D1136DC" w:rsidR="00E016D1" w:rsidRPr="009A486F" w:rsidRDefault="00E016D1" w:rsidP="00E016D1">
            <w:pPr>
              <w:widowControl/>
              <w:autoSpaceDE/>
              <w:autoSpaceDN/>
              <w:adjustRightInd/>
              <w:jc w:val="center"/>
              <w:rPr>
                <w:b/>
                <w:bCs/>
                <w:sz w:val="22"/>
                <w:szCs w:val="22"/>
              </w:rPr>
            </w:pPr>
            <w:ins w:id="1427" w:author="ERCOT" w:date="2021-11-01T10:34:00Z">
              <w:r>
                <w:rPr>
                  <w:rFonts w:ascii="Arial" w:hAnsi="Arial" w:cs="Arial"/>
                  <w:sz w:val="20"/>
                  <w:szCs w:val="20"/>
                </w:rPr>
                <w:t>1.1</w:t>
              </w:r>
            </w:ins>
            <w:del w:id="1428"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2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CE4DC6" w14:textId="6872498C" w:rsidR="00E016D1" w:rsidRPr="009A486F" w:rsidRDefault="00E016D1" w:rsidP="00E016D1">
            <w:pPr>
              <w:widowControl/>
              <w:autoSpaceDE/>
              <w:autoSpaceDN/>
              <w:adjustRightInd/>
              <w:jc w:val="center"/>
              <w:rPr>
                <w:b/>
                <w:bCs/>
                <w:sz w:val="22"/>
                <w:szCs w:val="22"/>
              </w:rPr>
            </w:pPr>
            <w:ins w:id="1430" w:author="ERCOT" w:date="2021-11-01T10:34:00Z">
              <w:r>
                <w:rPr>
                  <w:rFonts w:ascii="Arial" w:hAnsi="Arial" w:cs="Arial"/>
                  <w:sz w:val="20"/>
                  <w:szCs w:val="20"/>
                </w:rPr>
                <w:t>2.4</w:t>
              </w:r>
            </w:ins>
            <w:del w:id="1431" w:author="ERCOT" w:date="2021-11-01T09:58:00Z">
              <w:r w:rsidRPr="009A486F" w:rsidDel="000A1AF2">
                <w:rPr>
                  <w:sz w:val="22"/>
                  <w:szCs w:val="22"/>
                </w:rPr>
                <w:delText>4.1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3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A6692" w14:textId="037C5F79" w:rsidR="00E016D1" w:rsidRPr="009A486F" w:rsidRDefault="00E016D1" w:rsidP="00E016D1">
            <w:pPr>
              <w:widowControl/>
              <w:autoSpaceDE/>
              <w:autoSpaceDN/>
              <w:adjustRightInd/>
              <w:jc w:val="center"/>
              <w:rPr>
                <w:b/>
                <w:bCs/>
                <w:sz w:val="22"/>
                <w:szCs w:val="22"/>
              </w:rPr>
            </w:pPr>
            <w:ins w:id="1433" w:author="ERCOT" w:date="2021-11-01T10:34:00Z">
              <w:r>
                <w:rPr>
                  <w:rFonts w:ascii="Arial" w:hAnsi="Arial" w:cs="Arial"/>
                  <w:sz w:val="20"/>
                  <w:szCs w:val="20"/>
                </w:rPr>
                <w:t>3.2</w:t>
              </w:r>
            </w:ins>
            <w:del w:id="1434" w:author="ERCOT" w:date="2021-11-01T09:58:00Z">
              <w:r w:rsidRPr="009A486F" w:rsidDel="000A1AF2">
                <w:rPr>
                  <w:sz w:val="22"/>
                  <w:szCs w:val="22"/>
                </w:rPr>
                <w:delText>5.4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3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8DA702" w14:textId="55674FBD" w:rsidR="00E016D1" w:rsidRPr="009A486F" w:rsidRDefault="00E016D1" w:rsidP="00E016D1">
            <w:pPr>
              <w:widowControl/>
              <w:autoSpaceDE/>
              <w:autoSpaceDN/>
              <w:adjustRightInd/>
              <w:jc w:val="center"/>
              <w:rPr>
                <w:b/>
                <w:bCs/>
                <w:sz w:val="22"/>
                <w:szCs w:val="22"/>
              </w:rPr>
            </w:pPr>
            <w:ins w:id="1436" w:author="ERCOT" w:date="2021-11-01T10:34:00Z">
              <w:r>
                <w:rPr>
                  <w:rFonts w:ascii="Arial" w:hAnsi="Arial" w:cs="Arial"/>
                  <w:sz w:val="20"/>
                  <w:szCs w:val="20"/>
                </w:rPr>
                <w:t>4.5</w:t>
              </w:r>
            </w:ins>
            <w:del w:id="1437" w:author="ERCOT" w:date="2021-11-01T09:58:00Z">
              <w:r w:rsidRPr="009A486F" w:rsidDel="000A1AF2">
                <w:rPr>
                  <w:sz w:val="22"/>
                  <w:szCs w:val="22"/>
                </w:rPr>
                <w:delText>4.7</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43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B4CEBDD" w14:textId="776AFAFF" w:rsidR="00E016D1" w:rsidRPr="009A486F" w:rsidRDefault="00E016D1" w:rsidP="00E016D1">
            <w:pPr>
              <w:widowControl/>
              <w:autoSpaceDE/>
              <w:autoSpaceDN/>
              <w:adjustRightInd/>
              <w:jc w:val="center"/>
              <w:rPr>
                <w:b/>
                <w:bCs/>
                <w:sz w:val="22"/>
                <w:szCs w:val="22"/>
              </w:rPr>
            </w:pPr>
            <w:ins w:id="1439" w:author="ERCOT" w:date="2021-11-01T10:34:00Z">
              <w:r>
                <w:rPr>
                  <w:rFonts w:ascii="Arial" w:hAnsi="Arial" w:cs="Arial"/>
                  <w:sz w:val="20"/>
                  <w:szCs w:val="20"/>
                </w:rPr>
                <w:t>5.1</w:t>
              </w:r>
            </w:ins>
            <w:del w:id="1440" w:author="ERCOT" w:date="2021-11-01T09:58:00Z">
              <w:r w:rsidRPr="009A486F" w:rsidDel="000A1AF2">
                <w:rPr>
                  <w:sz w:val="22"/>
                  <w:szCs w:val="22"/>
                </w:rPr>
                <w:delText>5.4</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44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1016C1A" w14:textId="5E2BF3B5" w:rsidR="00E016D1" w:rsidRPr="009A486F" w:rsidRDefault="00E016D1" w:rsidP="00E016D1">
            <w:pPr>
              <w:widowControl/>
              <w:autoSpaceDE/>
              <w:autoSpaceDN/>
              <w:adjustRightInd/>
              <w:jc w:val="center"/>
              <w:rPr>
                <w:b/>
                <w:bCs/>
                <w:sz w:val="22"/>
                <w:szCs w:val="22"/>
              </w:rPr>
            </w:pPr>
            <w:ins w:id="1442" w:author="ERCOT" w:date="2021-11-01T10:34:00Z">
              <w:r>
                <w:rPr>
                  <w:rFonts w:ascii="Arial" w:hAnsi="Arial" w:cs="Arial"/>
                  <w:sz w:val="20"/>
                  <w:szCs w:val="20"/>
                </w:rPr>
                <w:t>5.3</w:t>
              </w:r>
            </w:ins>
            <w:del w:id="1443" w:author="ERCOT" w:date="2021-11-01T09:58:00Z">
              <w:r w:rsidRPr="009A486F" w:rsidDel="000A1AF2">
                <w:rPr>
                  <w:sz w:val="22"/>
                  <w:szCs w:val="22"/>
                </w:rPr>
                <w:delText>3.3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44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E9D1417" w14:textId="57315652" w:rsidR="00E016D1" w:rsidRPr="009A486F" w:rsidRDefault="00E016D1" w:rsidP="00E016D1">
            <w:pPr>
              <w:widowControl/>
              <w:autoSpaceDE/>
              <w:autoSpaceDN/>
              <w:adjustRightInd/>
              <w:jc w:val="center"/>
              <w:rPr>
                <w:b/>
                <w:bCs/>
                <w:sz w:val="22"/>
                <w:szCs w:val="22"/>
              </w:rPr>
            </w:pPr>
            <w:ins w:id="1445" w:author="ERCOT" w:date="2021-11-01T10:34:00Z">
              <w:r>
                <w:rPr>
                  <w:rFonts w:ascii="Arial" w:hAnsi="Arial" w:cs="Arial"/>
                  <w:sz w:val="20"/>
                  <w:szCs w:val="20"/>
                </w:rPr>
                <w:t>4.3</w:t>
              </w:r>
            </w:ins>
            <w:del w:id="1446" w:author="ERCOT" w:date="2021-11-01T09:58:00Z">
              <w:r w:rsidRPr="009A486F" w:rsidDel="000A1AF2">
                <w:rPr>
                  <w:sz w:val="22"/>
                  <w:szCs w:val="22"/>
                </w:rPr>
                <w:delText>2.9</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44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86663" w14:textId="1AC97364" w:rsidR="00E016D1" w:rsidRPr="009A486F" w:rsidRDefault="00E016D1" w:rsidP="00E016D1">
            <w:pPr>
              <w:widowControl/>
              <w:autoSpaceDE/>
              <w:autoSpaceDN/>
              <w:adjustRightInd/>
              <w:jc w:val="center"/>
              <w:rPr>
                <w:b/>
                <w:bCs/>
                <w:sz w:val="22"/>
                <w:szCs w:val="22"/>
              </w:rPr>
            </w:pPr>
            <w:ins w:id="1448" w:author="ERCOT" w:date="2021-11-01T10:34:00Z">
              <w:r>
                <w:rPr>
                  <w:rFonts w:ascii="Arial" w:hAnsi="Arial" w:cs="Arial"/>
                  <w:sz w:val="20"/>
                  <w:szCs w:val="20"/>
                </w:rPr>
                <w:t>3.9</w:t>
              </w:r>
            </w:ins>
            <w:del w:id="1449" w:author="ERCOT" w:date="2021-11-01T09:58:00Z">
              <w:r w:rsidRPr="009A486F" w:rsidDel="000A1AF2">
                <w:rPr>
                  <w:sz w:val="22"/>
                  <w:szCs w:val="22"/>
                </w:rPr>
                <w:delText>5.4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45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21CA800" w14:textId="3D5C7083" w:rsidR="00E016D1" w:rsidRPr="009A486F" w:rsidRDefault="00E016D1" w:rsidP="00E016D1">
            <w:pPr>
              <w:widowControl/>
              <w:autoSpaceDE/>
              <w:autoSpaceDN/>
              <w:adjustRightInd/>
              <w:jc w:val="center"/>
              <w:rPr>
                <w:b/>
                <w:bCs/>
                <w:sz w:val="22"/>
                <w:szCs w:val="22"/>
              </w:rPr>
            </w:pPr>
            <w:ins w:id="1451" w:author="ERCOT" w:date="2021-11-01T10:34:00Z">
              <w:r>
                <w:rPr>
                  <w:rFonts w:ascii="Arial" w:hAnsi="Arial" w:cs="Arial"/>
                  <w:sz w:val="20"/>
                  <w:szCs w:val="20"/>
                </w:rPr>
                <w:t>4.8</w:t>
              </w:r>
            </w:ins>
            <w:del w:id="1452" w:author="ERCOT" w:date="2021-11-01T09:58:00Z">
              <w:r w:rsidRPr="009A486F" w:rsidDel="000A1AF2">
                <w:rPr>
                  <w:sz w:val="22"/>
                  <w:szCs w:val="22"/>
                </w:rPr>
                <w:delText>3.6</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45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5DF25" w14:textId="1E551960" w:rsidR="00E016D1" w:rsidRPr="009A486F" w:rsidRDefault="00E016D1" w:rsidP="00E016D1">
            <w:pPr>
              <w:widowControl/>
              <w:autoSpaceDE/>
              <w:autoSpaceDN/>
              <w:adjustRightInd/>
              <w:jc w:val="center"/>
              <w:rPr>
                <w:b/>
                <w:bCs/>
                <w:sz w:val="22"/>
                <w:szCs w:val="22"/>
              </w:rPr>
            </w:pPr>
            <w:ins w:id="1454" w:author="ERCOT" w:date="2021-11-01T10:34:00Z">
              <w:r>
                <w:rPr>
                  <w:rFonts w:ascii="Arial" w:hAnsi="Arial" w:cs="Arial"/>
                  <w:sz w:val="20"/>
                  <w:szCs w:val="20"/>
                </w:rPr>
                <w:t>3.7</w:t>
              </w:r>
            </w:ins>
            <w:del w:id="1455" w:author="ERCOT" w:date="2021-11-01T09:58:00Z">
              <w:r w:rsidRPr="009A486F" w:rsidDel="000A1AF2">
                <w:rPr>
                  <w:sz w:val="22"/>
                  <w:szCs w:val="22"/>
                </w:rPr>
                <w:delText>4.6</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45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2E4B6F" w14:textId="41BB2BCD" w:rsidR="00E016D1" w:rsidRPr="009A486F" w:rsidRDefault="00E016D1" w:rsidP="00E016D1">
            <w:pPr>
              <w:widowControl/>
              <w:autoSpaceDE/>
              <w:autoSpaceDN/>
              <w:adjustRightInd/>
              <w:jc w:val="center"/>
              <w:rPr>
                <w:b/>
                <w:bCs/>
                <w:sz w:val="22"/>
                <w:szCs w:val="22"/>
              </w:rPr>
            </w:pPr>
            <w:ins w:id="1457" w:author="ERCOT" w:date="2021-11-01T10:34:00Z">
              <w:r>
                <w:rPr>
                  <w:rFonts w:ascii="Arial" w:hAnsi="Arial" w:cs="Arial"/>
                  <w:sz w:val="20"/>
                  <w:szCs w:val="20"/>
                </w:rPr>
                <w:t>2.2</w:t>
              </w:r>
            </w:ins>
            <w:del w:id="1458" w:author="ERCOT" w:date="2021-11-01T09:58:00Z">
              <w:r w:rsidRPr="009A486F" w:rsidDel="000A1AF2">
                <w:rPr>
                  <w:sz w:val="22"/>
                  <w:szCs w:val="22"/>
                </w:rPr>
                <w:delText>2.0</w:delText>
              </w:r>
            </w:del>
          </w:p>
        </w:tc>
      </w:tr>
      <w:tr w:rsidR="00E016D1" w:rsidRPr="00CC576E" w14:paraId="2C86E039"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45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46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461"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146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0E6F1" w14:textId="448C2C97" w:rsidR="00E016D1" w:rsidRPr="009A486F" w:rsidRDefault="00E016D1" w:rsidP="00E016D1">
            <w:pPr>
              <w:widowControl/>
              <w:autoSpaceDE/>
              <w:autoSpaceDN/>
              <w:adjustRightInd/>
              <w:jc w:val="center"/>
              <w:rPr>
                <w:b/>
                <w:bCs/>
                <w:sz w:val="22"/>
                <w:szCs w:val="22"/>
              </w:rPr>
            </w:pPr>
            <w:ins w:id="1463" w:author="ERCOT" w:date="2021-11-01T10:34:00Z">
              <w:r>
                <w:rPr>
                  <w:rFonts w:ascii="Arial" w:hAnsi="Arial" w:cs="Arial"/>
                  <w:sz w:val="20"/>
                  <w:szCs w:val="20"/>
                </w:rPr>
                <w:t>1.1</w:t>
              </w:r>
            </w:ins>
            <w:del w:id="1464" w:author="ERCOT" w:date="2021-11-01T09:58:00Z">
              <w:r w:rsidRPr="009A486F" w:rsidDel="000A1AF2">
                <w:rPr>
                  <w:sz w:val="22"/>
                  <w:szCs w:val="22"/>
                </w:rPr>
                <w:delText>0.7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6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8846B" w14:textId="509783E2" w:rsidR="00E016D1" w:rsidRPr="009A486F" w:rsidRDefault="00E016D1" w:rsidP="00E016D1">
            <w:pPr>
              <w:widowControl/>
              <w:autoSpaceDE/>
              <w:autoSpaceDN/>
              <w:adjustRightInd/>
              <w:jc w:val="center"/>
              <w:rPr>
                <w:b/>
                <w:bCs/>
                <w:sz w:val="22"/>
                <w:szCs w:val="22"/>
              </w:rPr>
            </w:pPr>
            <w:ins w:id="1466" w:author="ERCOT" w:date="2021-11-01T10:34:00Z">
              <w:r>
                <w:rPr>
                  <w:rFonts w:ascii="Arial" w:hAnsi="Arial" w:cs="Arial"/>
                  <w:sz w:val="20"/>
                  <w:szCs w:val="20"/>
                </w:rPr>
                <w:t>0.1</w:t>
              </w:r>
            </w:ins>
            <w:del w:id="1467" w:author="ERCOT" w:date="2021-11-01T09:58:00Z">
              <w:r w:rsidRPr="009A486F" w:rsidDel="000A1AF2">
                <w:rPr>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6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0CD7AF" w14:textId="5FAB4593" w:rsidR="00E016D1" w:rsidRPr="009A486F" w:rsidRDefault="00E016D1" w:rsidP="00E016D1">
            <w:pPr>
              <w:widowControl/>
              <w:autoSpaceDE/>
              <w:autoSpaceDN/>
              <w:adjustRightInd/>
              <w:jc w:val="center"/>
              <w:rPr>
                <w:b/>
                <w:bCs/>
                <w:sz w:val="22"/>
                <w:szCs w:val="22"/>
              </w:rPr>
            </w:pPr>
            <w:ins w:id="1469" w:author="ERCOT" w:date="2021-11-01T10:34:00Z">
              <w:r>
                <w:rPr>
                  <w:rFonts w:ascii="Arial" w:hAnsi="Arial" w:cs="Arial"/>
                  <w:sz w:val="20"/>
                  <w:szCs w:val="20"/>
                </w:rPr>
                <w:t>-0.6</w:t>
              </w:r>
            </w:ins>
            <w:del w:id="1470" w:author="ERCOT" w:date="2021-11-01T09:58:00Z">
              <w:r w:rsidRPr="009A486F" w:rsidDel="000A1AF2">
                <w:rPr>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7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BB341B" w14:textId="4898F563" w:rsidR="00E016D1" w:rsidRPr="009A486F" w:rsidRDefault="00E016D1" w:rsidP="00E016D1">
            <w:pPr>
              <w:widowControl/>
              <w:autoSpaceDE/>
              <w:autoSpaceDN/>
              <w:adjustRightInd/>
              <w:jc w:val="center"/>
              <w:rPr>
                <w:b/>
                <w:bCs/>
                <w:sz w:val="22"/>
                <w:szCs w:val="22"/>
              </w:rPr>
            </w:pPr>
            <w:ins w:id="1472" w:author="ERCOT" w:date="2021-11-01T10:34:00Z">
              <w:r>
                <w:rPr>
                  <w:rFonts w:ascii="Arial" w:hAnsi="Arial" w:cs="Arial"/>
                  <w:sz w:val="20"/>
                  <w:szCs w:val="20"/>
                </w:rPr>
                <w:t>-0.7</w:t>
              </w:r>
            </w:ins>
            <w:del w:id="1473" w:author="ERCOT" w:date="2021-11-01T09:58:00Z">
              <w:r w:rsidRPr="009A486F" w:rsidDel="000A1AF2">
                <w:rPr>
                  <w:sz w:val="22"/>
                  <w:szCs w:val="22"/>
                </w:rPr>
                <w:delText>-2.7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7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AE05B" w14:textId="2F0AC0C4" w:rsidR="00E016D1" w:rsidRPr="009A486F" w:rsidRDefault="00E016D1" w:rsidP="00E016D1">
            <w:pPr>
              <w:widowControl/>
              <w:autoSpaceDE/>
              <w:autoSpaceDN/>
              <w:adjustRightInd/>
              <w:jc w:val="center"/>
              <w:rPr>
                <w:b/>
                <w:bCs/>
                <w:sz w:val="22"/>
                <w:szCs w:val="22"/>
              </w:rPr>
            </w:pPr>
            <w:ins w:id="1475" w:author="ERCOT" w:date="2021-11-01T10:34:00Z">
              <w:r>
                <w:rPr>
                  <w:rFonts w:ascii="Arial" w:hAnsi="Arial" w:cs="Arial"/>
                  <w:sz w:val="20"/>
                  <w:szCs w:val="20"/>
                </w:rPr>
                <w:t>-1.1</w:t>
              </w:r>
            </w:ins>
            <w:del w:id="1476"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7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DAFF2" w14:textId="4A91E4F6" w:rsidR="00E016D1" w:rsidRPr="009A486F" w:rsidRDefault="00E016D1" w:rsidP="00E016D1">
            <w:pPr>
              <w:widowControl/>
              <w:autoSpaceDE/>
              <w:autoSpaceDN/>
              <w:adjustRightInd/>
              <w:jc w:val="center"/>
              <w:rPr>
                <w:b/>
                <w:bCs/>
                <w:sz w:val="22"/>
                <w:szCs w:val="22"/>
              </w:rPr>
            </w:pPr>
            <w:ins w:id="1478" w:author="ERCOT" w:date="2021-11-01T10:34:00Z">
              <w:r>
                <w:rPr>
                  <w:rFonts w:ascii="Arial" w:hAnsi="Arial" w:cs="Arial"/>
                  <w:sz w:val="20"/>
                  <w:szCs w:val="20"/>
                </w:rPr>
                <w:t>-1.2</w:t>
              </w:r>
            </w:ins>
            <w:del w:id="1479" w:author="ERCOT" w:date="2021-11-01T09:58:00Z">
              <w:r w:rsidRPr="009A486F" w:rsidDel="000A1AF2">
                <w:rPr>
                  <w:sz w:val="22"/>
                  <w:szCs w:val="22"/>
                </w:rPr>
                <w:delText>-1.4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8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2382D3" w14:textId="5A098F53" w:rsidR="00E016D1" w:rsidRPr="009A486F" w:rsidRDefault="00E016D1" w:rsidP="00E016D1">
            <w:pPr>
              <w:widowControl/>
              <w:autoSpaceDE/>
              <w:autoSpaceDN/>
              <w:adjustRightInd/>
              <w:jc w:val="center"/>
              <w:rPr>
                <w:b/>
                <w:bCs/>
                <w:sz w:val="22"/>
                <w:szCs w:val="22"/>
              </w:rPr>
            </w:pPr>
            <w:ins w:id="1481" w:author="ERCOT" w:date="2021-11-01T10:34:00Z">
              <w:r>
                <w:rPr>
                  <w:rFonts w:ascii="Arial" w:hAnsi="Arial" w:cs="Arial"/>
                  <w:sz w:val="20"/>
                  <w:szCs w:val="20"/>
                </w:rPr>
                <w:t>-1.4</w:t>
              </w:r>
            </w:ins>
            <w:del w:id="1482"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8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5E9D0F" w14:textId="3BCC5AD0" w:rsidR="00E016D1" w:rsidRPr="009A486F" w:rsidRDefault="00E016D1" w:rsidP="00E016D1">
            <w:pPr>
              <w:widowControl/>
              <w:autoSpaceDE/>
              <w:autoSpaceDN/>
              <w:adjustRightInd/>
              <w:jc w:val="center"/>
              <w:rPr>
                <w:b/>
                <w:bCs/>
                <w:sz w:val="22"/>
                <w:szCs w:val="22"/>
              </w:rPr>
            </w:pPr>
            <w:ins w:id="1484" w:author="ERCOT" w:date="2021-11-01T10:34:00Z">
              <w:r>
                <w:rPr>
                  <w:rFonts w:ascii="Arial" w:hAnsi="Arial" w:cs="Arial"/>
                  <w:sz w:val="20"/>
                  <w:szCs w:val="20"/>
                </w:rPr>
                <w:t>-0.9</w:t>
              </w:r>
            </w:ins>
            <w:del w:id="1485" w:author="ERCOT" w:date="2021-11-01T09:58:00Z">
              <w:r w:rsidRPr="009A486F" w:rsidDel="000A1AF2">
                <w:rPr>
                  <w:sz w:val="22"/>
                  <w:szCs w:val="22"/>
                </w:rPr>
                <w:delText>-0.8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486"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5BC4270" w14:textId="29C4BA7A" w:rsidR="00E016D1" w:rsidRPr="009A486F" w:rsidRDefault="00E016D1" w:rsidP="00E016D1">
            <w:pPr>
              <w:widowControl/>
              <w:autoSpaceDE/>
              <w:autoSpaceDN/>
              <w:adjustRightInd/>
              <w:jc w:val="center"/>
              <w:rPr>
                <w:b/>
                <w:bCs/>
                <w:sz w:val="22"/>
                <w:szCs w:val="22"/>
              </w:rPr>
            </w:pPr>
            <w:ins w:id="1487" w:author="ERCOT" w:date="2021-11-01T10:34:00Z">
              <w:r>
                <w:rPr>
                  <w:rFonts w:ascii="Arial" w:hAnsi="Arial" w:cs="Arial"/>
                  <w:sz w:val="20"/>
                  <w:szCs w:val="20"/>
                </w:rPr>
                <w:t>-0.2</w:t>
              </w:r>
            </w:ins>
            <w:del w:id="1488" w:author="ERCOT" w:date="2021-11-01T09:58:00Z">
              <w:r w:rsidRPr="009A486F" w:rsidDel="000A1AF2">
                <w:rPr>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489"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24D6B13" w14:textId="7B3296C9" w:rsidR="00E016D1" w:rsidRPr="009A486F" w:rsidRDefault="00E016D1" w:rsidP="00E016D1">
            <w:pPr>
              <w:widowControl/>
              <w:autoSpaceDE/>
              <w:autoSpaceDN/>
              <w:adjustRightInd/>
              <w:jc w:val="center"/>
              <w:rPr>
                <w:b/>
                <w:bCs/>
                <w:sz w:val="22"/>
                <w:szCs w:val="22"/>
              </w:rPr>
            </w:pPr>
            <w:ins w:id="1490" w:author="ERCOT" w:date="2021-11-01T10:34:00Z">
              <w:r>
                <w:rPr>
                  <w:rFonts w:ascii="Arial" w:hAnsi="Arial" w:cs="Arial"/>
                  <w:sz w:val="20"/>
                  <w:szCs w:val="20"/>
                </w:rPr>
                <w:t>0.0</w:t>
              </w:r>
            </w:ins>
            <w:del w:id="1491"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9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18E13" w14:textId="5ECF8D43" w:rsidR="00E016D1" w:rsidRPr="009A486F" w:rsidRDefault="00E016D1" w:rsidP="00E016D1">
            <w:pPr>
              <w:widowControl/>
              <w:autoSpaceDE/>
              <w:autoSpaceDN/>
              <w:adjustRightInd/>
              <w:jc w:val="center"/>
              <w:rPr>
                <w:b/>
                <w:bCs/>
                <w:sz w:val="22"/>
                <w:szCs w:val="22"/>
              </w:rPr>
            </w:pPr>
            <w:ins w:id="1493" w:author="ERCOT" w:date="2021-11-01T10:34:00Z">
              <w:r>
                <w:rPr>
                  <w:rFonts w:ascii="Arial" w:hAnsi="Arial" w:cs="Arial"/>
                  <w:sz w:val="20"/>
                  <w:szCs w:val="20"/>
                </w:rPr>
                <w:t>0.1</w:t>
              </w:r>
            </w:ins>
            <w:del w:id="1494"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49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841E09" w14:textId="5B6B2113" w:rsidR="00E016D1" w:rsidRPr="009A486F" w:rsidRDefault="00E016D1" w:rsidP="00E016D1">
            <w:pPr>
              <w:widowControl/>
              <w:autoSpaceDE/>
              <w:autoSpaceDN/>
              <w:adjustRightInd/>
              <w:jc w:val="center"/>
              <w:rPr>
                <w:b/>
                <w:bCs/>
                <w:sz w:val="22"/>
                <w:szCs w:val="22"/>
              </w:rPr>
            </w:pPr>
            <w:ins w:id="1496" w:author="ERCOT" w:date="2021-11-01T10:34:00Z">
              <w:r>
                <w:rPr>
                  <w:rFonts w:ascii="Arial" w:hAnsi="Arial" w:cs="Arial"/>
                  <w:sz w:val="20"/>
                  <w:szCs w:val="20"/>
                </w:rPr>
                <w:t>0.0</w:t>
              </w:r>
            </w:ins>
            <w:del w:id="1497"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49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0FC68" w14:textId="37E0B8A9" w:rsidR="00E016D1" w:rsidRPr="009A486F" w:rsidRDefault="00E016D1" w:rsidP="00E016D1">
            <w:pPr>
              <w:widowControl/>
              <w:autoSpaceDE/>
              <w:autoSpaceDN/>
              <w:adjustRightInd/>
              <w:jc w:val="center"/>
              <w:rPr>
                <w:b/>
                <w:bCs/>
                <w:sz w:val="22"/>
                <w:szCs w:val="22"/>
              </w:rPr>
            </w:pPr>
            <w:ins w:id="1499" w:author="ERCOT" w:date="2021-11-01T10:34:00Z">
              <w:r>
                <w:rPr>
                  <w:rFonts w:ascii="Arial" w:hAnsi="Arial" w:cs="Arial"/>
                  <w:sz w:val="20"/>
                  <w:szCs w:val="20"/>
                </w:rPr>
                <w:t>0.0</w:t>
              </w:r>
            </w:ins>
            <w:del w:id="1500"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0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602A60" w14:textId="4318EE4E" w:rsidR="00E016D1" w:rsidRPr="009A486F" w:rsidRDefault="00E016D1" w:rsidP="00E016D1">
            <w:pPr>
              <w:widowControl/>
              <w:autoSpaceDE/>
              <w:autoSpaceDN/>
              <w:adjustRightInd/>
              <w:jc w:val="center"/>
              <w:rPr>
                <w:b/>
                <w:bCs/>
                <w:sz w:val="22"/>
                <w:szCs w:val="22"/>
              </w:rPr>
            </w:pPr>
            <w:ins w:id="1502" w:author="ERCOT" w:date="2021-11-01T10:34:00Z">
              <w:r>
                <w:rPr>
                  <w:rFonts w:ascii="Arial" w:hAnsi="Arial" w:cs="Arial"/>
                  <w:sz w:val="20"/>
                  <w:szCs w:val="20"/>
                </w:rPr>
                <w:t>0.3</w:t>
              </w:r>
            </w:ins>
            <w:del w:id="1503" w:author="ERCOT" w:date="2021-11-01T09:58:00Z">
              <w:r w:rsidRPr="009A486F" w:rsidDel="000A1AF2">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0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683D0" w14:textId="2E7B080B" w:rsidR="00E016D1" w:rsidRPr="009A486F" w:rsidRDefault="00E016D1" w:rsidP="00E016D1">
            <w:pPr>
              <w:widowControl/>
              <w:autoSpaceDE/>
              <w:autoSpaceDN/>
              <w:adjustRightInd/>
              <w:jc w:val="center"/>
              <w:rPr>
                <w:b/>
                <w:bCs/>
                <w:sz w:val="22"/>
                <w:szCs w:val="22"/>
              </w:rPr>
            </w:pPr>
            <w:ins w:id="1505" w:author="ERCOT" w:date="2021-11-01T10:34:00Z">
              <w:r>
                <w:rPr>
                  <w:rFonts w:ascii="Arial" w:hAnsi="Arial" w:cs="Arial"/>
                  <w:sz w:val="20"/>
                  <w:szCs w:val="20"/>
                </w:rPr>
                <w:t>1.0</w:t>
              </w:r>
            </w:ins>
            <w:del w:id="1506" w:author="ERCOT" w:date="2021-11-01T09:58:00Z">
              <w:r w:rsidRPr="009A486F" w:rsidDel="000A1AF2">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07"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3B7B5C" w14:textId="40F06271" w:rsidR="00E016D1" w:rsidRPr="009A486F" w:rsidRDefault="00E016D1" w:rsidP="00E016D1">
            <w:pPr>
              <w:widowControl/>
              <w:autoSpaceDE/>
              <w:autoSpaceDN/>
              <w:adjustRightInd/>
              <w:jc w:val="center"/>
              <w:rPr>
                <w:b/>
                <w:bCs/>
                <w:sz w:val="22"/>
                <w:szCs w:val="22"/>
              </w:rPr>
            </w:pPr>
            <w:ins w:id="1508" w:author="ERCOT" w:date="2021-11-01T10:34:00Z">
              <w:r>
                <w:rPr>
                  <w:rFonts w:ascii="Arial" w:hAnsi="Arial" w:cs="Arial"/>
                  <w:sz w:val="20"/>
                  <w:szCs w:val="20"/>
                </w:rPr>
                <w:t>2.0</w:t>
              </w:r>
            </w:ins>
            <w:del w:id="1509" w:author="ERCOT" w:date="2021-11-01T09:58:00Z">
              <w:r w:rsidRPr="009A486F" w:rsidDel="000A1AF2">
                <w:rPr>
                  <w:sz w:val="22"/>
                  <w:szCs w:val="22"/>
                </w:rPr>
                <w:delText>9.8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1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F8461F" w14:textId="60FD57B9" w:rsidR="00E016D1" w:rsidRPr="009A486F" w:rsidRDefault="00E016D1" w:rsidP="00E016D1">
            <w:pPr>
              <w:widowControl/>
              <w:autoSpaceDE/>
              <w:autoSpaceDN/>
              <w:adjustRightInd/>
              <w:jc w:val="center"/>
              <w:rPr>
                <w:b/>
                <w:bCs/>
                <w:sz w:val="22"/>
                <w:szCs w:val="22"/>
              </w:rPr>
            </w:pPr>
            <w:ins w:id="1511" w:author="ERCOT" w:date="2021-11-01T10:34:00Z">
              <w:r>
                <w:rPr>
                  <w:rFonts w:ascii="Arial" w:hAnsi="Arial" w:cs="Arial"/>
                  <w:sz w:val="20"/>
                  <w:szCs w:val="20"/>
                </w:rPr>
                <w:t>3.2</w:t>
              </w:r>
            </w:ins>
            <w:del w:id="1512" w:author="ERCOT" w:date="2021-11-01T09:58:00Z">
              <w:r w:rsidRPr="009A486F" w:rsidDel="000A1AF2">
                <w:rPr>
                  <w:sz w:val="22"/>
                  <w:szCs w:val="22"/>
                </w:rPr>
                <w:delText>8.8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513"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6FAF6" w14:textId="721B49C4" w:rsidR="00E016D1" w:rsidRPr="009A486F" w:rsidRDefault="00E016D1" w:rsidP="00E016D1">
            <w:pPr>
              <w:widowControl/>
              <w:autoSpaceDE/>
              <w:autoSpaceDN/>
              <w:adjustRightInd/>
              <w:jc w:val="center"/>
              <w:rPr>
                <w:b/>
                <w:bCs/>
                <w:sz w:val="22"/>
                <w:szCs w:val="22"/>
              </w:rPr>
            </w:pPr>
            <w:ins w:id="1514" w:author="ERCOT" w:date="2021-11-01T10:34:00Z">
              <w:r>
                <w:rPr>
                  <w:rFonts w:ascii="Arial" w:hAnsi="Arial" w:cs="Arial"/>
                  <w:sz w:val="20"/>
                  <w:szCs w:val="20"/>
                </w:rPr>
                <w:t>3.4</w:t>
              </w:r>
            </w:ins>
            <w:del w:id="1515" w:author="ERCOT" w:date="2021-11-01T09:58:00Z">
              <w:r w:rsidRPr="009A486F" w:rsidDel="000A1AF2">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516"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4F69831" w14:textId="1BE9E42F" w:rsidR="00E016D1" w:rsidRPr="009A486F" w:rsidRDefault="00E016D1" w:rsidP="00E016D1">
            <w:pPr>
              <w:widowControl/>
              <w:autoSpaceDE/>
              <w:autoSpaceDN/>
              <w:adjustRightInd/>
              <w:jc w:val="center"/>
              <w:rPr>
                <w:b/>
                <w:bCs/>
                <w:sz w:val="22"/>
                <w:szCs w:val="22"/>
              </w:rPr>
            </w:pPr>
            <w:ins w:id="1517" w:author="ERCOT" w:date="2021-11-01T10:34:00Z">
              <w:r>
                <w:rPr>
                  <w:rFonts w:ascii="Arial" w:hAnsi="Arial" w:cs="Arial"/>
                  <w:sz w:val="20"/>
                  <w:szCs w:val="20"/>
                </w:rPr>
                <w:t>3.5</w:t>
              </w:r>
            </w:ins>
            <w:del w:id="1518" w:author="ERCOT" w:date="2021-11-01T09:58:00Z">
              <w:r w:rsidRPr="009A486F" w:rsidDel="000A1AF2">
                <w:rPr>
                  <w:sz w:val="22"/>
                  <w:szCs w:val="22"/>
                </w:rPr>
                <w:delText>6.6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519"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96E23" w14:textId="76E39BD7" w:rsidR="00E016D1" w:rsidRPr="009A486F" w:rsidRDefault="00E016D1" w:rsidP="00E016D1">
            <w:pPr>
              <w:widowControl/>
              <w:autoSpaceDE/>
              <w:autoSpaceDN/>
              <w:adjustRightInd/>
              <w:jc w:val="center"/>
              <w:rPr>
                <w:b/>
                <w:bCs/>
                <w:sz w:val="22"/>
                <w:szCs w:val="22"/>
              </w:rPr>
            </w:pPr>
            <w:ins w:id="1520" w:author="ERCOT" w:date="2021-11-01T10:34:00Z">
              <w:r>
                <w:rPr>
                  <w:rFonts w:ascii="Arial" w:hAnsi="Arial" w:cs="Arial"/>
                  <w:sz w:val="20"/>
                  <w:szCs w:val="20"/>
                </w:rPr>
                <w:t>4.0</w:t>
              </w:r>
            </w:ins>
            <w:del w:id="1521" w:author="ERCOT" w:date="2021-11-01T09:58:00Z">
              <w:r w:rsidRPr="009A486F" w:rsidDel="000A1AF2">
                <w:rPr>
                  <w:sz w:val="22"/>
                  <w:szCs w:val="22"/>
                </w:rPr>
                <w:delText>7.6</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522"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43027E" w14:textId="14DE6CDC" w:rsidR="00E016D1" w:rsidRPr="009A486F" w:rsidRDefault="00E016D1" w:rsidP="00E016D1">
            <w:pPr>
              <w:widowControl/>
              <w:autoSpaceDE/>
              <w:autoSpaceDN/>
              <w:adjustRightInd/>
              <w:jc w:val="center"/>
              <w:rPr>
                <w:b/>
                <w:bCs/>
                <w:sz w:val="22"/>
                <w:szCs w:val="22"/>
              </w:rPr>
            </w:pPr>
            <w:ins w:id="1523" w:author="ERCOT" w:date="2021-11-01T10:34:00Z">
              <w:r>
                <w:rPr>
                  <w:rFonts w:ascii="Arial" w:hAnsi="Arial" w:cs="Arial"/>
                  <w:sz w:val="20"/>
                  <w:szCs w:val="20"/>
                </w:rPr>
                <w:t>5.3</w:t>
              </w:r>
            </w:ins>
            <w:del w:id="1524" w:author="ERCOT" w:date="2021-11-01T09:58:00Z">
              <w:r w:rsidRPr="009A486F" w:rsidDel="000A1AF2">
                <w:rPr>
                  <w:sz w:val="22"/>
                  <w:szCs w:val="22"/>
                </w:rPr>
                <w:delText>5.6</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525"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36414" w14:textId="3403012D" w:rsidR="00E016D1" w:rsidRPr="009A486F" w:rsidRDefault="00E016D1" w:rsidP="00E016D1">
            <w:pPr>
              <w:widowControl/>
              <w:autoSpaceDE/>
              <w:autoSpaceDN/>
              <w:adjustRightInd/>
              <w:jc w:val="center"/>
              <w:rPr>
                <w:b/>
                <w:bCs/>
                <w:sz w:val="22"/>
                <w:szCs w:val="22"/>
              </w:rPr>
            </w:pPr>
            <w:ins w:id="1526" w:author="ERCOT" w:date="2021-11-01T10:34:00Z">
              <w:r>
                <w:rPr>
                  <w:rFonts w:ascii="Arial" w:hAnsi="Arial" w:cs="Arial"/>
                  <w:sz w:val="20"/>
                  <w:szCs w:val="20"/>
                </w:rPr>
                <w:t>5.7</w:t>
              </w:r>
            </w:ins>
            <w:del w:id="1527" w:author="ERCOT" w:date="2021-11-01T09:58:00Z">
              <w:r w:rsidRPr="009A486F" w:rsidDel="000A1AF2">
                <w:rPr>
                  <w:sz w:val="22"/>
                  <w:szCs w:val="22"/>
                </w:rPr>
                <w:delText>4.7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528"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8E337F9" w14:textId="7250D93C" w:rsidR="00E016D1" w:rsidRPr="009A486F" w:rsidRDefault="00E016D1" w:rsidP="00E016D1">
            <w:pPr>
              <w:widowControl/>
              <w:autoSpaceDE/>
              <w:autoSpaceDN/>
              <w:adjustRightInd/>
              <w:jc w:val="center"/>
              <w:rPr>
                <w:b/>
                <w:bCs/>
                <w:sz w:val="22"/>
                <w:szCs w:val="22"/>
              </w:rPr>
            </w:pPr>
            <w:ins w:id="1529" w:author="ERCOT" w:date="2021-11-01T10:34:00Z">
              <w:r>
                <w:rPr>
                  <w:rFonts w:ascii="Arial" w:hAnsi="Arial" w:cs="Arial"/>
                  <w:sz w:val="20"/>
                  <w:szCs w:val="20"/>
                </w:rPr>
                <w:t>4.0</w:t>
              </w:r>
            </w:ins>
            <w:del w:id="1530" w:author="ERCOT" w:date="2021-11-01T09:58:00Z">
              <w:r w:rsidRPr="009A486F" w:rsidDel="000A1AF2">
                <w:rPr>
                  <w:sz w:val="22"/>
                  <w:szCs w:val="22"/>
                </w:rPr>
                <w:delText>2.7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531"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E703BB" w14:textId="22AAD45A" w:rsidR="00E016D1" w:rsidRPr="009A486F" w:rsidRDefault="00E016D1" w:rsidP="00E016D1">
            <w:pPr>
              <w:widowControl/>
              <w:autoSpaceDE/>
              <w:autoSpaceDN/>
              <w:adjustRightInd/>
              <w:jc w:val="center"/>
              <w:rPr>
                <w:b/>
                <w:bCs/>
                <w:sz w:val="22"/>
                <w:szCs w:val="22"/>
              </w:rPr>
            </w:pPr>
            <w:ins w:id="1532" w:author="ERCOT" w:date="2021-11-01T10:34:00Z">
              <w:r>
                <w:rPr>
                  <w:rFonts w:ascii="Arial" w:hAnsi="Arial" w:cs="Arial"/>
                  <w:sz w:val="20"/>
                  <w:szCs w:val="20"/>
                </w:rPr>
                <w:t>2.8</w:t>
              </w:r>
            </w:ins>
            <w:del w:id="1533" w:author="ERCOT" w:date="2021-11-01T09:58:00Z">
              <w:r w:rsidRPr="009A486F" w:rsidDel="000A1AF2">
                <w:rPr>
                  <w:sz w:val="22"/>
                  <w:szCs w:val="22"/>
                </w:rPr>
                <w:delText>1.3</w:delText>
              </w:r>
            </w:del>
          </w:p>
        </w:tc>
      </w:tr>
      <w:tr w:rsidR="00E016D1" w:rsidRPr="00CC576E" w14:paraId="5A7C823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53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53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53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153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EBFB3F" w14:textId="0EA1366C" w:rsidR="00E016D1" w:rsidRPr="009A486F" w:rsidRDefault="00E016D1" w:rsidP="00E016D1">
            <w:pPr>
              <w:widowControl/>
              <w:autoSpaceDE/>
              <w:autoSpaceDN/>
              <w:adjustRightInd/>
              <w:jc w:val="center"/>
              <w:rPr>
                <w:b/>
                <w:bCs/>
                <w:sz w:val="22"/>
                <w:szCs w:val="22"/>
              </w:rPr>
            </w:pPr>
            <w:ins w:id="1538" w:author="ERCOT" w:date="2021-11-01T10:34:00Z">
              <w:r>
                <w:rPr>
                  <w:rFonts w:ascii="Arial" w:hAnsi="Arial" w:cs="Arial"/>
                  <w:sz w:val="20"/>
                  <w:szCs w:val="20"/>
                </w:rPr>
                <w:t>0.1</w:t>
              </w:r>
            </w:ins>
            <w:del w:id="1539" w:author="ERCOT" w:date="2021-11-01T09:58:00Z">
              <w:r w:rsidRPr="009A486F" w:rsidDel="000A1AF2">
                <w:rPr>
                  <w:sz w:val="22"/>
                  <w:szCs w:val="22"/>
                </w:rPr>
                <w:delText>-1.5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4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12706F" w14:textId="59B189C6" w:rsidR="00E016D1" w:rsidRPr="009A486F" w:rsidRDefault="00E016D1" w:rsidP="00E016D1">
            <w:pPr>
              <w:widowControl/>
              <w:autoSpaceDE/>
              <w:autoSpaceDN/>
              <w:adjustRightInd/>
              <w:jc w:val="center"/>
              <w:rPr>
                <w:b/>
                <w:bCs/>
                <w:sz w:val="22"/>
                <w:szCs w:val="22"/>
              </w:rPr>
            </w:pPr>
            <w:ins w:id="1541" w:author="ERCOT" w:date="2021-11-01T10:34:00Z">
              <w:r>
                <w:rPr>
                  <w:rFonts w:ascii="Arial" w:hAnsi="Arial" w:cs="Arial"/>
                  <w:sz w:val="20"/>
                  <w:szCs w:val="20"/>
                </w:rPr>
                <w:t>0.1</w:t>
              </w:r>
            </w:ins>
            <w:del w:id="1542" w:author="ERCOT" w:date="2021-11-01T09:58:00Z">
              <w:r w:rsidRPr="009A486F" w:rsidDel="000A1AF2">
                <w:rPr>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4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03647" w14:textId="0AFF6825" w:rsidR="00E016D1" w:rsidRPr="009A486F" w:rsidRDefault="00E016D1" w:rsidP="00E016D1">
            <w:pPr>
              <w:widowControl/>
              <w:autoSpaceDE/>
              <w:autoSpaceDN/>
              <w:adjustRightInd/>
              <w:jc w:val="center"/>
              <w:rPr>
                <w:b/>
                <w:bCs/>
                <w:sz w:val="22"/>
                <w:szCs w:val="22"/>
              </w:rPr>
            </w:pPr>
            <w:ins w:id="1544" w:author="ERCOT" w:date="2021-11-01T10:34:00Z">
              <w:r>
                <w:rPr>
                  <w:rFonts w:ascii="Arial" w:hAnsi="Arial" w:cs="Arial"/>
                  <w:sz w:val="20"/>
                  <w:szCs w:val="20"/>
                </w:rPr>
                <w:t>-0.6</w:t>
              </w:r>
            </w:ins>
            <w:del w:id="1545"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4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DF27A0" w14:textId="034B068C" w:rsidR="00E016D1" w:rsidRPr="009A486F" w:rsidRDefault="00E016D1" w:rsidP="00E016D1">
            <w:pPr>
              <w:widowControl/>
              <w:autoSpaceDE/>
              <w:autoSpaceDN/>
              <w:adjustRightInd/>
              <w:jc w:val="center"/>
              <w:rPr>
                <w:b/>
                <w:bCs/>
                <w:sz w:val="22"/>
                <w:szCs w:val="22"/>
              </w:rPr>
            </w:pPr>
            <w:ins w:id="1547" w:author="ERCOT" w:date="2021-11-01T10:34:00Z">
              <w:r>
                <w:rPr>
                  <w:rFonts w:ascii="Arial" w:hAnsi="Arial" w:cs="Arial"/>
                  <w:sz w:val="20"/>
                  <w:szCs w:val="20"/>
                </w:rPr>
                <w:t>-0.6</w:t>
              </w:r>
            </w:ins>
            <w:del w:id="1548"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4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FFD2D4" w14:textId="7046D7B0" w:rsidR="00E016D1" w:rsidRPr="009A486F" w:rsidRDefault="00E016D1" w:rsidP="00E016D1">
            <w:pPr>
              <w:widowControl/>
              <w:autoSpaceDE/>
              <w:autoSpaceDN/>
              <w:adjustRightInd/>
              <w:jc w:val="center"/>
              <w:rPr>
                <w:b/>
                <w:bCs/>
                <w:sz w:val="22"/>
                <w:szCs w:val="22"/>
              </w:rPr>
            </w:pPr>
            <w:ins w:id="1550" w:author="ERCOT" w:date="2021-11-01T10:34:00Z">
              <w:r>
                <w:rPr>
                  <w:rFonts w:ascii="Arial" w:hAnsi="Arial" w:cs="Arial"/>
                  <w:sz w:val="20"/>
                  <w:szCs w:val="20"/>
                </w:rPr>
                <w:t>-0.5</w:t>
              </w:r>
            </w:ins>
            <w:del w:id="1551" w:author="ERCOT" w:date="2021-11-01T09:58:00Z">
              <w:r w:rsidRPr="009A486F" w:rsidDel="000A1AF2">
                <w:rPr>
                  <w:sz w:val="22"/>
                  <w:szCs w:val="22"/>
                </w:rPr>
                <w:delText>-1.3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5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480793" w14:textId="68CD68EF" w:rsidR="00E016D1" w:rsidRPr="009A486F" w:rsidRDefault="00E016D1" w:rsidP="00E016D1">
            <w:pPr>
              <w:widowControl/>
              <w:autoSpaceDE/>
              <w:autoSpaceDN/>
              <w:adjustRightInd/>
              <w:jc w:val="center"/>
              <w:rPr>
                <w:b/>
                <w:bCs/>
                <w:sz w:val="22"/>
                <w:szCs w:val="22"/>
              </w:rPr>
            </w:pPr>
            <w:ins w:id="1553" w:author="ERCOT" w:date="2021-11-01T10:34:00Z">
              <w:r>
                <w:rPr>
                  <w:rFonts w:ascii="Arial" w:hAnsi="Arial" w:cs="Arial"/>
                  <w:sz w:val="20"/>
                  <w:szCs w:val="20"/>
                </w:rPr>
                <w:t>-0.4</w:t>
              </w:r>
            </w:ins>
            <w:del w:id="1554"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5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77647" w14:textId="2B3F7C41" w:rsidR="00E016D1" w:rsidRPr="009A486F" w:rsidRDefault="00E016D1" w:rsidP="00E016D1">
            <w:pPr>
              <w:widowControl/>
              <w:autoSpaceDE/>
              <w:autoSpaceDN/>
              <w:adjustRightInd/>
              <w:jc w:val="center"/>
              <w:rPr>
                <w:b/>
                <w:bCs/>
                <w:sz w:val="22"/>
                <w:szCs w:val="22"/>
              </w:rPr>
            </w:pPr>
            <w:ins w:id="1556" w:author="ERCOT" w:date="2021-11-01T10:34:00Z">
              <w:r>
                <w:rPr>
                  <w:rFonts w:ascii="Arial" w:hAnsi="Arial" w:cs="Arial"/>
                  <w:sz w:val="20"/>
                  <w:szCs w:val="20"/>
                </w:rPr>
                <w:t>-0.4</w:t>
              </w:r>
            </w:ins>
            <w:del w:id="1557"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5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6186DE" w14:textId="3D8EA4E0" w:rsidR="00E016D1" w:rsidRPr="009A486F" w:rsidRDefault="00E016D1" w:rsidP="00E016D1">
            <w:pPr>
              <w:widowControl/>
              <w:autoSpaceDE/>
              <w:autoSpaceDN/>
              <w:adjustRightInd/>
              <w:jc w:val="center"/>
              <w:rPr>
                <w:b/>
                <w:bCs/>
                <w:sz w:val="22"/>
                <w:szCs w:val="22"/>
              </w:rPr>
            </w:pPr>
            <w:ins w:id="1559" w:author="ERCOT" w:date="2021-11-01T10:34:00Z">
              <w:r>
                <w:rPr>
                  <w:rFonts w:ascii="Arial" w:hAnsi="Arial" w:cs="Arial"/>
                  <w:sz w:val="20"/>
                  <w:szCs w:val="20"/>
                </w:rPr>
                <w:t>-0.2</w:t>
              </w:r>
            </w:ins>
            <w:del w:id="1560" w:author="ERCOT" w:date="2021-11-01T09:58:00Z">
              <w:r w:rsidRPr="009A486F" w:rsidDel="000A1AF2">
                <w:rPr>
                  <w:sz w:val="22"/>
                  <w:szCs w:val="22"/>
                </w:rPr>
                <w:delText>-1.2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56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7FBCE7" w14:textId="2458085B" w:rsidR="00E016D1" w:rsidRPr="009A486F" w:rsidRDefault="00E016D1" w:rsidP="00E016D1">
            <w:pPr>
              <w:widowControl/>
              <w:autoSpaceDE/>
              <w:autoSpaceDN/>
              <w:adjustRightInd/>
              <w:jc w:val="center"/>
              <w:rPr>
                <w:b/>
                <w:bCs/>
                <w:sz w:val="22"/>
                <w:szCs w:val="22"/>
              </w:rPr>
            </w:pPr>
            <w:ins w:id="1562" w:author="ERCOT" w:date="2021-11-01T10:34:00Z">
              <w:r>
                <w:rPr>
                  <w:rFonts w:ascii="Arial" w:hAnsi="Arial" w:cs="Arial"/>
                  <w:sz w:val="20"/>
                  <w:szCs w:val="20"/>
                </w:rPr>
                <w:t>-0.4</w:t>
              </w:r>
            </w:ins>
            <w:del w:id="1563" w:author="ERCOT" w:date="2021-11-01T09:58:00Z">
              <w:r w:rsidRPr="009A486F" w:rsidDel="000A1AF2">
                <w:rPr>
                  <w:sz w:val="22"/>
                  <w:szCs w:val="22"/>
                </w:rPr>
                <w:delText>2.8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56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67EC3FB" w14:textId="604562DF" w:rsidR="00E016D1" w:rsidRPr="009A486F" w:rsidRDefault="00E016D1" w:rsidP="00E016D1">
            <w:pPr>
              <w:widowControl/>
              <w:autoSpaceDE/>
              <w:autoSpaceDN/>
              <w:adjustRightInd/>
              <w:jc w:val="center"/>
              <w:rPr>
                <w:b/>
                <w:bCs/>
                <w:sz w:val="22"/>
                <w:szCs w:val="22"/>
              </w:rPr>
            </w:pPr>
            <w:ins w:id="1565" w:author="ERCOT" w:date="2021-11-01T10:34:00Z">
              <w:r>
                <w:rPr>
                  <w:rFonts w:ascii="Arial" w:hAnsi="Arial" w:cs="Arial"/>
                  <w:sz w:val="20"/>
                  <w:szCs w:val="20"/>
                </w:rPr>
                <w:t>0.1</w:t>
              </w:r>
            </w:ins>
            <w:del w:id="1566"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6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315AC4" w14:textId="60EF00B7" w:rsidR="00E016D1" w:rsidRPr="009A486F" w:rsidRDefault="00E016D1" w:rsidP="00E016D1">
            <w:pPr>
              <w:widowControl/>
              <w:autoSpaceDE/>
              <w:autoSpaceDN/>
              <w:adjustRightInd/>
              <w:jc w:val="center"/>
              <w:rPr>
                <w:b/>
                <w:bCs/>
                <w:sz w:val="22"/>
                <w:szCs w:val="22"/>
              </w:rPr>
            </w:pPr>
            <w:ins w:id="1568" w:author="ERCOT" w:date="2021-11-01T10:34:00Z">
              <w:r>
                <w:rPr>
                  <w:rFonts w:ascii="Arial" w:hAnsi="Arial" w:cs="Arial"/>
                  <w:sz w:val="20"/>
                  <w:szCs w:val="20"/>
                </w:rPr>
                <w:t>0.4</w:t>
              </w:r>
            </w:ins>
            <w:del w:id="1569"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7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73B7DD" w14:textId="4BFB6869" w:rsidR="00E016D1" w:rsidRPr="009A486F" w:rsidRDefault="00E016D1" w:rsidP="00E016D1">
            <w:pPr>
              <w:widowControl/>
              <w:autoSpaceDE/>
              <w:autoSpaceDN/>
              <w:adjustRightInd/>
              <w:jc w:val="center"/>
              <w:rPr>
                <w:b/>
                <w:bCs/>
                <w:sz w:val="22"/>
                <w:szCs w:val="22"/>
              </w:rPr>
            </w:pPr>
            <w:ins w:id="1571" w:author="ERCOT" w:date="2021-11-01T10:34:00Z">
              <w:r>
                <w:rPr>
                  <w:rFonts w:ascii="Arial" w:hAnsi="Arial" w:cs="Arial"/>
                  <w:sz w:val="20"/>
                  <w:szCs w:val="20"/>
                </w:rPr>
                <w:t>0.3</w:t>
              </w:r>
            </w:ins>
            <w:del w:id="1572" w:author="ERCOT" w:date="2021-11-01T09:58:00Z">
              <w:r w:rsidRPr="009A486F" w:rsidDel="000A1AF2">
                <w:rPr>
                  <w:sz w:val="22"/>
                  <w:szCs w:val="22"/>
                </w:rPr>
                <w:delText>-0.1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7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618F00" w14:textId="06E16E9F" w:rsidR="00E016D1" w:rsidRPr="009A486F" w:rsidRDefault="00E016D1" w:rsidP="00E016D1">
            <w:pPr>
              <w:widowControl/>
              <w:autoSpaceDE/>
              <w:autoSpaceDN/>
              <w:adjustRightInd/>
              <w:jc w:val="center"/>
              <w:rPr>
                <w:b/>
                <w:bCs/>
                <w:sz w:val="22"/>
                <w:szCs w:val="22"/>
              </w:rPr>
            </w:pPr>
            <w:ins w:id="1574" w:author="ERCOT" w:date="2021-11-01T10:34:00Z">
              <w:r>
                <w:rPr>
                  <w:rFonts w:ascii="Arial" w:hAnsi="Arial" w:cs="Arial"/>
                  <w:sz w:val="20"/>
                  <w:szCs w:val="20"/>
                </w:rPr>
                <w:t>0.1</w:t>
              </w:r>
            </w:ins>
            <w:del w:id="1575"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57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B7B430" w14:textId="115D8183" w:rsidR="00E016D1" w:rsidRPr="009A486F" w:rsidRDefault="00E016D1" w:rsidP="00E016D1">
            <w:pPr>
              <w:widowControl/>
              <w:autoSpaceDE/>
              <w:autoSpaceDN/>
              <w:adjustRightInd/>
              <w:jc w:val="center"/>
              <w:rPr>
                <w:b/>
                <w:bCs/>
                <w:sz w:val="22"/>
                <w:szCs w:val="22"/>
              </w:rPr>
            </w:pPr>
            <w:ins w:id="1577" w:author="ERCOT" w:date="2021-11-01T10:34:00Z">
              <w:r>
                <w:rPr>
                  <w:rFonts w:ascii="Arial" w:hAnsi="Arial" w:cs="Arial"/>
                  <w:sz w:val="20"/>
                  <w:szCs w:val="20"/>
                </w:rPr>
                <w:t>0.3</w:t>
              </w:r>
            </w:ins>
            <w:del w:id="1578" w:author="ERCOT" w:date="2021-11-01T09:58:00Z">
              <w:r w:rsidRPr="009A486F" w:rsidDel="000A1AF2">
                <w:rPr>
                  <w:sz w:val="22"/>
                  <w:szCs w:val="22"/>
                </w:rPr>
                <w:delText>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7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87053" w14:textId="4B3E3776" w:rsidR="00E016D1" w:rsidRPr="009A486F" w:rsidRDefault="00E016D1" w:rsidP="00E016D1">
            <w:pPr>
              <w:widowControl/>
              <w:autoSpaceDE/>
              <w:autoSpaceDN/>
              <w:adjustRightInd/>
              <w:jc w:val="center"/>
              <w:rPr>
                <w:b/>
                <w:bCs/>
                <w:sz w:val="22"/>
                <w:szCs w:val="22"/>
              </w:rPr>
            </w:pPr>
            <w:ins w:id="1580" w:author="ERCOT" w:date="2021-11-01T10:34:00Z">
              <w:r>
                <w:rPr>
                  <w:rFonts w:ascii="Arial" w:hAnsi="Arial" w:cs="Arial"/>
                  <w:sz w:val="20"/>
                  <w:szCs w:val="20"/>
                </w:rPr>
                <w:t>0.9</w:t>
              </w:r>
            </w:ins>
            <w:del w:id="1581" w:author="ERCOT" w:date="2021-11-01T09:58:00Z">
              <w:r w:rsidRPr="009A486F" w:rsidDel="000A1AF2">
                <w:rPr>
                  <w:sz w:val="22"/>
                  <w:szCs w:val="22"/>
                </w:rPr>
                <w:delText>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8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4A06A7" w14:textId="2CE27E8A" w:rsidR="00E016D1" w:rsidRPr="009A486F" w:rsidRDefault="00E016D1" w:rsidP="00E016D1">
            <w:pPr>
              <w:widowControl/>
              <w:autoSpaceDE/>
              <w:autoSpaceDN/>
              <w:adjustRightInd/>
              <w:jc w:val="center"/>
              <w:rPr>
                <w:b/>
                <w:bCs/>
                <w:sz w:val="22"/>
                <w:szCs w:val="22"/>
              </w:rPr>
            </w:pPr>
            <w:ins w:id="1583" w:author="ERCOT" w:date="2021-11-01T10:34:00Z">
              <w:r>
                <w:rPr>
                  <w:rFonts w:ascii="Arial" w:hAnsi="Arial" w:cs="Arial"/>
                  <w:sz w:val="20"/>
                  <w:szCs w:val="20"/>
                </w:rPr>
                <w:t>1.6</w:t>
              </w:r>
            </w:ins>
            <w:del w:id="1584"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58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EE2118" w14:textId="081D315A" w:rsidR="00E016D1" w:rsidRPr="009A486F" w:rsidRDefault="00E016D1" w:rsidP="00E016D1">
            <w:pPr>
              <w:widowControl/>
              <w:autoSpaceDE/>
              <w:autoSpaceDN/>
              <w:adjustRightInd/>
              <w:jc w:val="center"/>
              <w:rPr>
                <w:b/>
                <w:bCs/>
                <w:sz w:val="22"/>
                <w:szCs w:val="22"/>
              </w:rPr>
            </w:pPr>
            <w:ins w:id="1586" w:author="ERCOT" w:date="2021-11-01T10:34:00Z">
              <w:r>
                <w:rPr>
                  <w:rFonts w:ascii="Arial" w:hAnsi="Arial" w:cs="Arial"/>
                  <w:sz w:val="20"/>
                  <w:szCs w:val="20"/>
                </w:rPr>
                <w:t>1.9</w:t>
              </w:r>
            </w:ins>
            <w:del w:id="1587" w:author="ERCOT" w:date="2021-11-01T09:58:00Z">
              <w:r w:rsidRPr="009A486F" w:rsidDel="000A1AF2">
                <w:rPr>
                  <w:sz w:val="22"/>
                  <w:szCs w:val="22"/>
                </w:rPr>
                <w:delText>4.3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58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7842D4" w14:textId="62FB0C88" w:rsidR="00E016D1" w:rsidRPr="009A486F" w:rsidRDefault="00E016D1" w:rsidP="00E016D1">
            <w:pPr>
              <w:widowControl/>
              <w:autoSpaceDE/>
              <w:autoSpaceDN/>
              <w:adjustRightInd/>
              <w:jc w:val="center"/>
              <w:rPr>
                <w:b/>
                <w:bCs/>
                <w:sz w:val="22"/>
                <w:szCs w:val="22"/>
              </w:rPr>
            </w:pPr>
            <w:ins w:id="1589" w:author="ERCOT" w:date="2021-11-01T10:34:00Z">
              <w:r>
                <w:rPr>
                  <w:rFonts w:ascii="Arial" w:hAnsi="Arial" w:cs="Arial"/>
                  <w:sz w:val="20"/>
                  <w:szCs w:val="20"/>
                </w:rPr>
                <w:t>1.8</w:t>
              </w:r>
            </w:ins>
            <w:del w:id="1590" w:author="ERCOT" w:date="2021-11-01T09:58:00Z">
              <w:r w:rsidRPr="009A486F" w:rsidDel="000A1AF2">
                <w:rPr>
                  <w:sz w:val="22"/>
                  <w:szCs w:val="22"/>
                </w:rPr>
                <w:delText>2.2</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59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6A87FD4" w14:textId="541C9825" w:rsidR="00E016D1" w:rsidRPr="009A486F" w:rsidRDefault="00E016D1" w:rsidP="00E016D1">
            <w:pPr>
              <w:widowControl/>
              <w:autoSpaceDE/>
              <w:autoSpaceDN/>
              <w:adjustRightInd/>
              <w:jc w:val="center"/>
              <w:rPr>
                <w:b/>
                <w:bCs/>
                <w:sz w:val="22"/>
                <w:szCs w:val="22"/>
              </w:rPr>
            </w:pPr>
            <w:ins w:id="1592" w:author="ERCOT" w:date="2021-11-01T10:34:00Z">
              <w:r>
                <w:rPr>
                  <w:rFonts w:ascii="Arial" w:hAnsi="Arial" w:cs="Arial"/>
                  <w:sz w:val="20"/>
                  <w:szCs w:val="20"/>
                </w:rPr>
                <w:t>2.0</w:t>
              </w:r>
            </w:ins>
            <w:del w:id="1593" w:author="ERCOT" w:date="2021-11-01T09:58:00Z">
              <w:r w:rsidRPr="009A486F" w:rsidDel="000A1AF2">
                <w:rPr>
                  <w:sz w:val="22"/>
                  <w:szCs w:val="22"/>
                </w:rPr>
                <w:delText>3.9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59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93CC66C" w14:textId="68059C01" w:rsidR="00E016D1" w:rsidRPr="009A486F" w:rsidRDefault="00E016D1" w:rsidP="00E016D1">
            <w:pPr>
              <w:widowControl/>
              <w:autoSpaceDE/>
              <w:autoSpaceDN/>
              <w:adjustRightInd/>
              <w:jc w:val="center"/>
              <w:rPr>
                <w:b/>
                <w:bCs/>
                <w:sz w:val="22"/>
                <w:szCs w:val="22"/>
              </w:rPr>
            </w:pPr>
            <w:ins w:id="1595" w:author="ERCOT" w:date="2021-11-01T10:34:00Z">
              <w:r>
                <w:rPr>
                  <w:rFonts w:ascii="Arial" w:hAnsi="Arial" w:cs="Arial"/>
                  <w:sz w:val="20"/>
                  <w:szCs w:val="20"/>
                </w:rPr>
                <w:t>4.0</w:t>
              </w:r>
            </w:ins>
            <w:del w:id="1596" w:author="ERCOT" w:date="2021-11-01T09:58:00Z">
              <w:r w:rsidRPr="009A486F" w:rsidDel="000A1AF2">
                <w:rPr>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59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51858" w14:textId="3A3EC707" w:rsidR="00E016D1" w:rsidRPr="009A486F" w:rsidRDefault="00E016D1" w:rsidP="00E016D1">
            <w:pPr>
              <w:widowControl/>
              <w:autoSpaceDE/>
              <w:autoSpaceDN/>
              <w:adjustRightInd/>
              <w:jc w:val="center"/>
              <w:rPr>
                <w:b/>
                <w:bCs/>
                <w:sz w:val="22"/>
                <w:szCs w:val="22"/>
              </w:rPr>
            </w:pPr>
            <w:ins w:id="1598" w:author="ERCOT" w:date="2021-11-01T10:34:00Z">
              <w:r>
                <w:rPr>
                  <w:rFonts w:ascii="Arial" w:hAnsi="Arial" w:cs="Arial"/>
                  <w:sz w:val="20"/>
                  <w:szCs w:val="20"/>
                </w:rPr>
                <w:t>5.6</w:t>
              </w:r>
            </w:ins>
            <w:del w:id="1599" w:author="ERCOT" w:date="2021-11-01T09:58:00Z">
              <w:r w:rsidRPr="009A486F" w:rsidDel="000A1AF2">
                <w:rPr>
                  <w:sz w:val="22"/>
                  <w:szCs w:val="22"/>
                </w:rPr>
                <w:delText>6.3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60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D3AC3B" w14:textId="15662A44" w:rsidR="00E016D1" w:rsidRPr="009A486F" w:rsidRDefault="00E016D1" w:rsidP="00E016D1">
            <w:pPr>
              <w:widowControl/>
              <w:autoSpaceDE/>
              <w:autoSpaceDN/>
              <w:adjustRightInd/>
              <w:jc w:val="center"/>
              <w:rPr>
                <w:b/>
                <w:bCs/>
                <w:sz w:val="22"/>
                <w:szCs w:val="22"/>
              </w:rPr>
            </w:pPr>
            <w:ins w:id="1601" w:author="ERCOT" w:date="2021-11-01T10:34:00Z">
              <w:r>
                <w:rPr>
                  <w:rFonts w:ascii="Arial" w:hAnsi="Arial" w:cs="Arial"/>
                  <w:sz w:val="20"/>
                  <w:szCs w:val="20"/>
                </w:rPr>
                <w:t>4.3</w:t>
              </w:r>
            </w:ins>
            <w:del w:id="1602" w:author="ERCOT" w:date="2021-11-01T09:58:00Z">
              <w:r w:rsidRPr="009A486F" w:rsidDel="000A1AF2">
                <w:rPr>
                  <w:sz w:val="22"/>
                  <w:szCs w:val="22"/>
                </w:rPr>
                <w:delText>4.8</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60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083191F" w14:textId="0B703A90" w:rsidR="00E016D1" w:rsidRPr="009A486F" w:rsidRDefault="00E016D1" w:rsidP="00E016D1">
            <w:pPr>
              <w:widowControl/>
              <w:autoSpaceDE/>
              <w:autoSpaceDN/>
              <w:adjustRightInd/>
              <w:jc w:val="center"/>
              <w:rPr>
                <w:b/>
                <w:bCs/>
                <w:sz w:val="22"/>
                <w:szCs w:val="22"/>
              </w:rPr>
            </w:pPr>
            <w:ins w:id="1604" w:author="ERCOT" w:date="2021-11-01T10:34:00Z">
              <w:r>
                <w:rPr>
                  <w:rFonts w:ascii="Arial" w:hAnsi="Arial" w:cs="Arial"/>
                  <w:sz w:val="20"/>
                  <w:szCs w:val="20"/>
                </w:rPr>
                <w:t>2.5</w:t>
              </w:r>
            </w:ins>
            <w:del w:id="1605"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60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0676AE4" w14:textId="6B836134" w:rsidR="00E016D1" w:rsidRPr="009A486F" w:rsidRDefault="00E016D1" w:rsidP="00E016D1">
            <w:pPr>
              <w:widowControl/>
              <w:autoSpaceDE/>
              <w:autoSpaceDN/>
              <w:adjustRightInd/>
              <w:jc w:val="center"/>
              <w:rPr>
                <w:b/>
                <w:bCs/>
                <w:sz w:val="22"/>
                <w:szCs w:val="22"/>
              </w:rPr>
            </w:pPr>
            <w:ins w:id="1607" w:author="ERCOT" w:date="2021-11-01T10:34:00Z">
              <w:r>
                <w:rPr>
                  <w:rFonts w:ascii="Arial" w:hAnsi="Arial" w:cs="Arial"/>
                  <w:sz w:val="20"/>
                  <w:szCs w:val="20"/>
                </w:rPr>
                <w:t>0.8</w:t>
              </w:r>
            </w:ins>
            <w:del w:id="1608" w:author="ERCOT" w:date="2021-11-01T09:58:00Z">
              <w:r w:rsidRPr="009A486F" w:rsidDel="000A1AF2">
                <w:rPr>
                  <w:sz w:val="22"/>
                  <w:szCs w:val="22"/>
                </w:rPr>
                <w:delText>2.6</w:delText>
              </w:r>
            </w:del>
          </w:p>
        </w:tc>
      </w:tr>
      <w:tr w:rsidR="00E016D1" w:rsidRPr="00CC576E" w14:paraId="1D5E28D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0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1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11"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161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8ECCD" w14:textId="2A34FF41" w:rsidR="00E016D1" w:rsidRPr="009A486F" w:rsidRDefault="00E016D1" w:rsidP="00E016D1">
            <w:pPr>
              <w:widowControl/>
              <w:autoSpaceDE/>
              <w:autoSpaceDN/>
              <w:adjustRightInd/>
              <w:jc w:val="center"/>
              <w:rPr>
                <w:b/>
                <w:bCs/>
                <w:sz w:val="22"/>
                <w:szCs w:val="22"/>
              </w:rPr>
            </w:pPr>
            <w:ins w:id="1613" w:author="ERCOT" w:date="2021-11-01T10:34:00Z">
              <w:r>
                <w:rPr>
                  <w:rFonts w:ascii="Arial" w:hAnsi="Arial" w:cs="Arial"/>
                  <w:sz w:val="20"/>
                  <w:szCs w:val="20"/>
                </w:rPr>
                <w:t>1.2</w:t>
              </w:r>
            </w:ins>
            <w:del w:id="1614" w:author="ERCOT" w:date="2021-11-01T09:58:00Z">
              <w:r w:rsidRPr="009A486F" w:rsidDel="000A1AF2">
                <w:rPr>
                  <w:sz w:val="22"/>
                  <w:szCs w:val="22"/>
                </w:rPr>
                <w:delText>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1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14254" w14:textId="4E3121BA" w:rsidR="00E016D1" w:rsidRPr="009A486F" w:rsidRDefault="00E016D1" w:rsidP="00E016D1">
            <w:pPr>
              <w:widowControl/>
              <w:autoSpaceDE/>
              <w:autoSpaceDN/>
              <w:adjustRightInd/>
              <w:jc w:val="center"/>
              <w:rPr>
                <w:b/>
                <w:bCs/>
                <w:sz w:val="22"/>
                <w:szCs w:val="22"/>
              </w:rPr>
            </w:pPr>
            <w:ins w:id="1616" w:author="ERCOT" w:date="2021-11-01T10:34:00Z">
              <w:r>
                <w:rPr>
                  <w:rFonts w:ascii="Arial" w:hAnsi="Arial" w:cs="Arial"/>
                  <w:sz w:val="20"/>
                  <w:szCs w:val="20"/>
                </w:rPr>
                <w:t>0.0</w:t>
              </w:r>
            </w:ins>
            <w:del w:id="1617" w:author="ERCOT" w:date="2021-11-01T09:58:00Z">
              <w:r w:rsidRPr="009A486F" w:rsidDel="000A1AF2">
                <w:rPr>
                  <w:sz w:val="22"/>
                  <w:szCs w:val="22"/>
                </w:rPr>
                <w:delText>1.2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1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9A396D" w14:textId="4DE7B07D" w:rsidR="00E016D1" w:rsidRPr="009A486F" w:rsidRDefault="00E016D1" w:rsidP="00E016D1">
            <w:pPr>
              <w:widowControl/>
              <w:autoSpaceDE/>
              <w:autoSpaceDN/>
              <w:adjustRightInd/>
              <w:jc w:val="center"/>
              <w:rPr>
                <w:b/>
                <w:bCs/>
                <w:sz w:val="22"/>
                <w:szCs w:val="22"/>
              </w:rPr>
            </w:pPr>
            <w:ins w:id="1619" w:author="ERCOT" w:date="2021-11-01T10:34:00Z">
              <w:r>
                <w:rPr>
                  <w:rFonts w:ascii="Arial" w:hAnsi="Arial" w:cs="Arial"/>
                  <w:sz w:val="20"/>
                  <w:szCs w:val="20"/>
                </w:rPr>
                <w:t>-0.6</w:t>
              </w:r>
            </w:ins>
            <w:del w:id="1620"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2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99EB2E" w14:textId="4C6A9608" w:rsidR="00E016D1" w:rsidRPr="009A486F" w:rsidRDefault="00E016D1" w:rsidP="00E016D1">
            <w:pPr>
              <w:widowControl/>
              <w:autoSpaceDE/>
              <w:autoSpaceDN/>
              <w:adjustRightInd/>
              <w:jc w:val="center"/>
              <w:rPr>
                <w:b/>
                <w:bCs/>
                <w:sz w:val="22"/>
                <w:szCs w:val="22"/>
              </w:rPr>
            </w:pPr>
            <w:ins w:id="1622" w:author="ERCOT" w:date="2021-11-01T10:34:00Z">
              <w:r>
                <w:rPr>
                  <w:rFonts w:ascii="Arial" w:hAnsi="Arial" w:cs="Arial"/>
                  <w:sz w:val="20"/>
                  <w:szCs w:val="20"/>
                </w:rPr>
                <w:t>-0.7</w:t>
              </w:r>
            </w:ins>
            <w:del w:id="1623" w:author="ERCOT" w:date="2021-11-01T09:58:00Z">
              <w:r w:rsidRPr="009A486F" w:rsidDel="000A1AF2">
                <w:rPr>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24"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022B8" w14:textId="300A9CF4" w:rsidR="00E016D1" w:rsidRPr="009A486F" w:rsidRDefault="00E016D1" w:rsidP="00E016D1">
            <w:pPr>
              <w:widowControl/>
              <w:autoSpaceDE/>
              <w:autoSpaceDN/>
              <w:adjustRightInd/>
              <w:jc w:val="center"/>
              <w:rPr>
                <w:b/>
                <w:bCs/>
                <w:sz w:val="22"/>
                <w:szCs w:val="22"/>
              </w:rPr>
            </w:pPr>
            <w:ins w:id="1625" w:author="ERCOT" w:date="2021-11-01T10:34:00Z">
              <w:r>
                <w:rPr>
                  <w:rFonts w:ascii="Arial" w:hAnsi="Arial" w:cs="Arial"/>
                  <w:sz w:val="20"/>
                  <w:szCs w:val="20"/>
                </w:rPr>
                <w:t>-0.4</w:t>
              </w:r>
            </w:ins>
            <w:del w:id="1626" w:author="ERCOT" w:date="2021-11-01T09:58:00Z">
              <w:r w:rsidRPr="009A486F" w:rsidDel="000A1AF2">
                <w:rPr>
                  <w:sz w:val="22"/>
                  <w:szCs w:val="22"/>
                </w:rPr>
                <w:delText>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2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2F9" w14:textId="223413A2" w:rsidR="00E016D1" w:rsidRPr="009A486F" w:rsidRDefault="00E016D1" w:rsidP="00E016D1">
            <w:pPr>
              <w:widowControl/>
              <w:autoSpaceDE/>
              <w:autoSpaceDN/>
              <w:adjustRightInd/>
              <w:jc w:val="center"/>
              <w:rPr>
                <w:b/>
                <w:bCs/>
                <w:sz w:val="22"/>
                <w:szCs w:val="22"/>
              </w:rPr>
            </w:pPr>
            <w:ins w:id="1628" w:author="ERCOT" w:date="2021-11-01T10:34:00Z">
              <w:r>
                <w:rPr>
                  <w:rFonts w:ascii="Arial" w:hAnsi="Arial" w:cs="Arial"/>
                  <w:sz w:val="20"/>
                  <w:szCs w:val="20"/>
                </w:rPr>
                <w:t>-0.3</w:t>
              </w:r>
            </w:ins>
            <w:del w:id="1629"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3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CA6409" w14:textId="42E20345" w:rsidR="00E016D1" w:rsidRPr="009A486F" w:rsidRDefault="00E016D1" w:rsidP="00E016D1">
            <w:pPr>
              <w:widowControl/>
              <w:autoSpaceDE/>
              <w:autoSpaceDN/>
              <w:adjustRightInd/>
              <w:jc w:val="center"/>
              <w:rPr>
                <w:b/>
                <w:bCs/>
                <w:sz w:val="22"/>
                <w:szCs w:val="22"/>
              </w:rPr>
            </w:pPr>
            <w:ins w:id="1631" w:author="ERCOT" w:date="2021-11-01T10:34:00Z">
              <w:r>
                <w:rPr>
                  <w:rFonts w:ascii="Arial" w:hAnsi="Arial" w:cs="Arial"/>
                  <w:sz w:val="20"/>
                  <w:szCs w:val="20"/>
                </w:rPr>
                <w:t>-0.1</w:t>
              </w:r>
            </w:ins>
            <w:del w:id="1632"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3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6C9558" w14:textId="73A44A9A" w:rsidR="00E016D1" w:rsidRPr="009A486F" w:rsidRDefault="00E016D1" w:rsidP="00E016D1">
            <w:pPr>
              <w:widowControl/>
              <w:autoSpaceDE/>
              <w:autoSpaceDN/>
              <w:adjustRightInd/>
              <w:jc w:val="center"/>
              <w:rPr>
                <w:b/>
                <w:bCs/>
                <w:sz w:val="22"/>
                <w:szCs w:val="22"/>
              </w:rPr>
            </w:pPr>
            <w:ins w:id="1634" w:author="ERCOT" w:date="2021-11-01T10:34:00Z">
              <w:r>
                <w:rPr>
                  <w:rFonts w:ascii="Arial" w:hAnsi="Arial" w:cs="Arial"/>
                  <w:sz w:val="20"/>
                  <w:szCs w:val="20"/>
                </w:rPr>
                <w:t>-0.2</w:t>
              </w:r>
            </w:ins>
            <w:del w:id="1635" w:author="ERCOT" w:date="2021-11-01T09:58:00Z">
              <w:r w:rsidRPr="009A486F" w:rsidDel="000A1AF2">
                <w:rPr>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636"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A365A" w14:textId="00CEDC4D" w:rsidR="00E016D1" w:rsidRPr="009A486F" w:rsidRDefault="00E016D1" w:rsidP="00E016D1">
            <w:pPr>
              <w:widowControl/>
              <w:autoSpaceDE/>
              <w:autoSpaceDN/>
              <w:adjustRightInd/>
              <w:jc w:val="center"/>
              <w:rPr>
                <w:b/>
                <w:bCs/>
                <w:sz w:val="22"/>
                <w:szCs w:val="22"/>
              </w:rPr>
            </w:pPr>
            <w:ins w:id="1637" w:author="ERCOT" w:date="2021-11-01T10:34:00Z">
              <w:r>
                <w:rPr>
                  <w:rFonts w:ascii="Arial" w:hAnsi="Arial" w:cs="Arial"/>
                  <w:sz w:val="20"/>
                  <w:szCs w:val="20"/>
                </w:rPr>
                <w:t>-0.6</w:t>
              </w:r>
            </w:ins>
            <w:del w:id="1638" w:author="ERCOT" w:date="2021-11-01T09:58:00Z">
              <w:r w:rsidRPr="009A486F" w:rsidDel="000A1AF2">
                <w:rPr>
                  <w:sz w:val="22"/>
                  <w:szCs w:val="22"/>
                </w:rPr>
                <w:delText>-0.3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639"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CF3C507" w14:textId="1AE62E3F" w:rsidR="00E016D1" w:rsidRPr="009A486F" w:rsidRDefault="00E016D1" w:rsidP="00E016D1">
            <w:pPr>
              <w:widowControl/>
              <w:autoSpaceDE/>
              <w:autoSpaceDN/>
              <w:adjustRightInd/>
              <w:jc w:val="center"/>
              <w:rPr>
                <w:b/>
                <w:bCs/>
                <w:sz w:val="22"/>
                <w:szCs w:val="22"/>
              </w:rPr>
            </w:pPr>
            <w:ins w:id="1640" w:author="ERCOT" w:date="2021-11-01T10:34:00Z">
              <w:r>
                <w:rPr>
                  <w:rFonts w:ascii="Arial" w:hAnsi="Arial" w:cs="Arial"/>
                  <w:sz w:val="20"/>
                  <w:szCs w:val="20"/>
                </w:rPr>
                <w:t>0.5</w:t>
              </w:r>
            </w:ins>
            <w:del w:id="1641" w:author="ERCOT" w:date="2021-11-01T09:58:00Z">
              <w:r w:rsidRPr="009A486F" w:rsidDel="000A1AF2">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4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DA8F6F" w14:textId="0B88EA2D" w:rsidR="00E016D1" w:rsidRPr="009A486F" w:rsidRDefault="00E016D1" w:rsidP="00E016D1">
            <w:pPr>
              <w:widowControl/>
              <w:autoSpaceDE/>
              <w:autoSpaceDN/>
              <w:adjustRightInd/>
              <w:jc w:val="center"/>
              <w:rPr>
                <w:b/>
                <w:bCs/>
                <w:sz w:val="22"/>
                <w:szCs w:val="22"/>
              </w:rPr>
            </w:pPr>
            <w:ins w:id="1643" w:author="ERCOT" w:date="2021-11-01T10:34:00Z">
              <w:r>
                <w:rPr>
                  <w:rFonts w:ascii="Arial" w:hAnsi="Arial" w:cs="Arial"/>
                  <w:sz w:val="20"/>
                  <w:szCs w:val="20"/>
                </w:rPr>
                <w:t>0.6</w:t>
              </w:r>
            </w:ins>
            <w:del w:id="1644" w:author="ERCOT" w:date="2021-11-01T09:58:00Z">
              <w:r w:rsidRPr="009A486F" w:rsidDel="000A1AF2">
                <w:rPr>
                  <w:sz w:val="22"/>
                  <w:szCs w:val="22"/>
                </w:rPr>
                <w:delText>1.1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4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BD72C4" w14:textId="1E8C83AC" w:rsidR="00E016D1" w:rsidRPr="009A486F" w:rsidRDefault="00E016D1" w:rsidP="00E016D1">
            <w:pPr>
              <w:widowControl/>
              <w:autoSpaceDE/>
              <w:autoSpaceDN/>
              <w:adjustRightInd/>
              <w:jc w:val="center"/>
              <w:rPr>
                <w:b/>
                <w:bCs/>
                <w:sz w:val="22"/>
                <w:szCs w:val="22"/>
              </w:rPr>
            </w:pPr>
            <w:ins w:id="1646" w:author="ERCOT" w:date="2021-11-01T10:34:00Z">
              <w:r>
                <w:rPr>
                  <w:rFonts w:ascii="Arial" w:hAnsi="Arial" w:cs="Arial"/>
                  <w:sz w:val="20"/>
                  <w:szCs w:val="20"/>
                </w:rPr>
                <w:t>0.6</w:t>
              </w:r>
            </w:ins>
            <w:del w:id="1647"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48"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69B8" w14:textId="0FA42BFA" w:rsidR="00E016D1" w:rsidRPr="009A486F" w:rsidRDefault="00E016D1" w:rsidP="00E016D1">
            <w:pPr>
              <w:widowControl/>
              <w:autoSpaceDE/>
              <w:autoSpaceDN/>
              <w:adjustRightInd/>
              <w:jc w:val="center"/>
              <w:rPr>
                <w:b/>
                <w:bCs/>
                <w:sz w:val="22"/>
                <w:szCs w:val="22"/>
              </w:rPr>
            </w:pPr>
            <w:ins w:id="1649" w:author="ERCOT" w:date="2021-11-01T10:34:00Z">
              <w:r>
                <w:rPr>
                  <w:rFonts w:ascii="Arial" w:hAnsi="Arial" w:cs="Arial"/>
                  <w:sz w:val="20"/>
                  <w:szCs w:val="20"/>
                </w:rPr>
                <w:t>0.2</w:t>
              </w:r>
            </w:ins>
            <w:del w:id="1650" w:author="ERCOT" w:date="2021-11-01T09:58:00Z">
              <w:r w:rsidRPr="009A486F" w:rsidDel="000A1AF2">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51"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2CB19A" w14:textId="2837C06B" w:rsidR="00E016D1" w:rsidRPr="009A486F" w:rsidRDefault="00E016D1" w:rsidP="00E016D1">
            <w:pPr>
              <w:widowControl/>
              <w:autoSpaceDE/>
              <w:autoSpaceDN/>
              <w:adjustRightInd/>
              <w:jc w:val="center"/>
              <w:rPr>
                <w:b/>
                <w:bCs/>
                <w:sz w:val="22"/>
                <w:szCs w:val="22"/>
              </w:rPr>
            </w:pPr>
            <w:ins w:id="1652" w:author="ERCOT" w:date="2021-11-01T10:34:00Z">
              <w:r>
                <w:rPr>
                  <w:rFonts w:ascii="Arial" w:hAnsi="Arial" w:cs="Arial"/>
                  <w:sz w:val="20"/>
                  <w:szCs w:val="20"/>
                </w:rPr>
                <w:t>0.3</w:t>
              </w:r>
            </w:ins>
            <w:del w:id="1653" w:author="ERCOT" w:date="2021-11-01T09:58:00Z">
              <w:r w:rsidRPr="009A486F" w:rsidDel="000A1AF2">
                <w:rPr>
                  <w:sz w:val="22"/>
                  <w:szCs w:val="22"/>
                </w:rPr>
                <w:delText>-0.9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54"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A65829" w14:textId="7DDD999A" w:rsidR="00E016D1" w:rsidRPr="009A486F" w:rsidRDefault="00E016D1" w:rsidP="00E016D1">
            <w:pPr>
              <w:widowControl/>
              <w:autoSpaceDE/>
              <w:autoSpaceDN/>
              <w:adjustRightInd/>
              <w:jc w:val="center"/>
              <w:rPr>
                <w:b/>
                <w:bCs/>
                <w:sz w:val="22"/>
                <w:szCs w:val="22"/>
              </w:rPr>
            </w:pPr>
            <w:ins w:id="1655" w:author="ERCOT" w:date="2021-11-01T10:34:00Z">
              <w:r>
                <w:rPr>
                  <w:rFonts w:ascii="Arial" w:hAnsi="Arial" w:cs="Arial"/>
                  <w:sz w:val="20"/>
                  <w:szCs w:val="20"/>
                </w:rPr>
                <w:t>0.4</w:t>
              </w:r>
            </w:ins>
            <w:del w:id="1656" w:author="ERCOT" w:date="2021-11-01T09:58:00Z">
              <w:r w:rsidRPr="009A486F" w:rsidDel="000A1AF2">
                <w:rPr>
                  <w:sz w:val="22"/>
                  <w:szCs w:val="22"/>
                </w:rPr>
                <w:delText>4.5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57"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0D011" w14:textId="395AB181" w:rsidR="00E016D1" w:rsidRPr="009A486F" w:rsidRDefault="00E016D1" w:rsidP="00E016D1">
            <w:pPr>
              <w:widowControl/>
              <w:autoSpaceDE/>
              <w:autoSpaceDN/>
              <w:adjustRightInd/>
              <w:jc w:val="center"/>
              <w:rPr>
                <w:b/>
                <w:bCs/>
                <w:sz w:val="22"/>
                <w:szCs w:val="22"/>
              </w:rPr>
            </w:pPr>
            <w:ins w:id="1658" w:author="ERCOT" w:date="2021-11-01T10:34:00Z">
              <w:r>
                <w:rPr>
                  <w:rFonts w:ascii="Arial" w:hAnsi="Arial" w:cs="Arial"/>
                  <w:sz w:val="20"/>
                  <w:szCs w:val="20"/>
                </w:rPr>
                <w:t>1.0</w:t>
              </w:r>
            </w:ins>
            <w:del w:id="1659" w:author="ERCOT" w:date="2021-11-01T09:58:00Z">
              <w:r w:rsidRPr="009A486F" w:rsidDel="000A1AF2">
                <w:rPr>
                  <w:sz w:val="22"/>
                  <w:szCs w:val="22"/>
                </w:rPr>
                <w:delText>8.5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6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B1EB4" w14:textId="67586A2B" w:rsidR="00E016D1" w:rsidRPr="009A486F" w:rsidRDefault="00E016D1" w:rsidP="00E016D1">
            <w:pPr>
              <w:widowControl/>
              <w:autoSpaceDE/>
              <w:autoSpaceDN/>
              <w:adjustRightInd/>
              <w:jc w:val="center"/>
              <w:rPr>
                <w:b/>
                <w:bCs/>
                <w:sz w:val="22"/>
                <w:szCs w:val="22"/>
              </w:rPr>
            </w:pPr>
            <w:ins w:id="1661" w:author="ERCOT" w:date="2021-11-01T10:34:00Z">
              <w:r>
                <w:rPr>
                  <w:rFonts w:ascii="Arial" w:hAnsi="Arial" w:cs="Arial"/>
                  <w:sz w:val="20"/>
                  <w:szCs w:val="20"/>
                </w:rPr>
                <w:t>1.5</w:t>
              </w:r>
            </w:ins>
            <w:del w:id="1662" w:author="ERCOT" w:date="2021-11-01T09:58:00Z">
              <w:r w:rsidRPr="009A486F" w:rsidDel="000A1AF2">
                <w:rPr>
                  <w:sz w:val="22"/>
                  <w:szCs w:val="22"/>
                </w:rPr>
                <w:delText>11.2</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663"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25A30C" w14:textId="45EDD853" w:rsidR="00E016D1" w:rsidRPr="009A486F" w:rsidRDefault="00E016D1" w:rsidP="00E016D1">
            <w:pPr>
              <w:widowControl/>
              <w:autoSpaceDE/>
              <w:autoSpaceDN/>
              <w:adjustRightInd/>
              <w:jc w:val="center"/>
              <w:rPr>
                <w:b/>
                <w:bCs/>
                <w:sz w:val="22"/>
                <w:szCs w:val="22"/>
              </w:rPr>
            </w:pPr>
            <w:ins w:id="1664" w:author="ERCOT" w:date="2021-11-01T10:34:00Z">
              <w:r>
                <w:rPr>
                  <w:rFonts w:ascii="Arial" w:hAnsi="Arial" w:cs="Arial"/>
                  <w:sz w:val="20"/>
                  <w:szCs w:val="20"/>
                </w:rPr>
                <w:t>1.9</w:t>
              </w:r>
            </w:ins>
            <w:del w:id="1665" w:author="ERCOT" w:date="2021-11-01T09:58:00Z">
              <w:r w:rsidRPr="009A486F" w:rsidDel="000A1AF2">
                <w:rPr>
                  <w:sz w:val="22"/>
                  <w:szCs w:val="22"/>
                </w:rPr>
                <w:delText>5.8</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666"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BED0463" w14:textId="5090C6C9" w:rsidR="00E016D1" w:rsidRPr="009A486F" w:rsidRDefault="00E016D1" w:rsidP="00E016D1">
            <w:pPr>
              <w:widowControl/>
              <w:autoSpaceDE/>
              <w:autoSpaceDN/>
              <w:adjustRightInd/>
              <w:jc w:val="center"/>
              <w:rPr>
                <w:b/>
                <w:bCs/>
                <w:sz w:val="22"/>
                <w:szCs w:val="22"/>
              </w:rPr>
            </w:pPr>
            <w:ins w:id="1667" w:author="ERCOT" w:date="2021-11-01T10:34:00Z">
              <w:r>
                <w:rPr>
                  <w:rFonts w:ascii="Arial" w:hAnsi="Arial" w:cs="Arial"/>
                  <w:sz w:val="20"/>
                  <w:szCs w:val="20"/>
                </w:rPr>
                <w:t>3.3</w:t>
              </w:r>
            </w:ins>
            <w:del w:id="1668" w:author="ERCOT" w:date="2021-11-01T09:58:00Z">
              <w:r w:rsidRPr="009A486F" w:rsidDel="000A1AF2">
                <w:rPr>
                  <w:sz w:val="22"/>
                  <w:szCs w:val="22"/>
                </w:rPr>
                <w:delText>6.1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669"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E1BB6" w14:textId="5D26F6AB" w:rsidR="00E016D1" w:rsidRPr="009A486F" w:rsidRDefault="00E016D1" w:rsidP="00E016D1">
            <w:pPr>
              <w:widowControl/>
              <w:autoSpaceDE/>
              <w:autoSpaceDN/>
              <w:adjustRightInd/>
              <w:jc w:val="center"/>
              <w:rPr>
                <w:b/>
                <w:bCs/>
                <w:sz w:val="22"/>
                <w:szCs w:val="22"/>
              </w:rPr>
            </w:pPr>
            <w:ins w:id="1670" w:author="ERCOT" w:date="2021-11-01T10:34:00Z">
              <w:r>
                <w:rPr>
                  <w:rFonts w:ascii="Arial" w:hAnsi="Arial" w:cs="Arial"/>
                  <w:sz w:val="20"/>
                  <w:szCs w:val="20"/>
                </w:rPr>
                <w:t>6.0</w:t>
              </w:r>
            </w:ins>
            <w:del w:id="1671" w:author="ERCOT" w:date="2021-11-01T09:58:00Z">
              <w:r w:rsidRPr="009A486F" w:rsidDel="000A1AF2">
                <w:rPr>
                  <w:sz w:val="22"/>
                  <w:szCs w:val="22"/>
                </w:rPr>
                <w:delText>7.5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672"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409F57A" w14:textId="3AD1DC4E" w:rsidR="00E016D1" w:rsidRPr="009A486F" w:rsidRDefault="00E016D1" w:rsidP="00E016D1">
            <w:pPr>
              <w:widowControl/>
              <w:autoSpaceDE/>
              <w:autoSpaceDN/>
              <w:adjustRightInd/>
              <w:jc w:val="center"/>
              <w:rPr>
                <w:b/>
                <w:bCs/>
                <w:sz w:val="22"/>
                <w:szCs w:val="22"/>
              </w:rPr>
            </w:pPr>
            <w:ins w:id="1673" w:author="ERCOT" w:date="2021-11-01T10:34:00Z">
              <w:r>
                <w:rPr>
                  <w:rFonts w:ascii="Arial" w:hAnsi="Arial" w:cs="Arial"/>
                  <w:sz w:val="20"/>
                  <w:szCs w:val="20"/>
                </w:rPr>
                <w:t>6.0</w:t>
              </w:r>
            </w:ins>
            <w:del w:id="1674" w:author="ERCOT" w:date="2021-11-01T09:58:00Z">
              <w:r w:rsidRPr="009A486F" w:rsidDel="000A1AF2">
                <w:rPr>
                  <w:sz w:val="22"/>
                  <w:szCs w:val="22"/>
                </w:rPr>
                <w:delText>2.7</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675"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D1B136D" w14:textId="1FFD828A" w:rsidR="00E016D1" w:rsidRPr="009A486F" w:rsidRDefault="00E016D1" w:rsidP="00E016D1">
            <w:pPr>
              <w:widowControl/>
              <w:autoSpaceDE/>
              <w:autoSpaceDN/>
              <w:adjustRightInd/>
              <w:jc w:val="center"/>
              <w:rPr>
                <w:b/>
                <w:bCs/>
                <w:sz w:val="22"/>
                <w:szCs w:val="22"/>
              </w:rPr>
            </w:pPr>
            <w:ins w:id="1676" w:author="ERCOT" w:date="2021-11-01T10:34:00Z">
              <w:r>
                <w:rPr>
                  <w:rFonts w:ascii="Arial" w:hAnsi="Arial" w:cs="Arial"/>
                  <w:sz w:val="20"/>
                  <w:szCs w:val="20"/>
                </w:rPr>
                <w:t>3.7</w:t>
              </w:r>
            </w:ins>
            <w:del w:id="1677" w:author="ERCOT" w:date="2021-11-01T09:58:00Z">
              <w:r w:rsidRPr="009A486F" w:rsidDel="000A1AF2">
                <w:rPr>
                  <w:sz w:val="22"/>
                  <w:szCs w:val="22"/>
                </w:rPr>
                <w:delText>1.7</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678"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508BB" w14:textId="5B85B8AE" w:rsidR="00E016D1" w:rsidRPr="009A486F" w:rsidRDefault="00E016D1" w:rsidP="00E016D1">
            <w:pPr>
              <w:widowControl/>
              <w:autoSpaceDE/>
              <w:autoSpaceDN/>
              <w:adjustRightInd/>
              <w:jc w:val="center"/>
              <w:rPr>
                <w:b/>
                <w:bCs/>
                <w:sz w:val="22"/>
                <w:szCs w:val="22"/>
              </w:rPr>
            </w:pPr>
            <w:ins w:id="1679" w:author="ERCOT" w:date="2021-11-01T10:34:00Z">
              <w:r>
                <w:rPr>
                  <w:rFonts w:ascii="Arial" w:hAnsi="Arial" w:cs="Arial"/>
                  <w:sz w:val="20"/>
                  <w:szCs w:val="20"/>
                </w:rPr>
                <w:t>2.0</w:t>
              </w:r>
            </w:ins>
            <w:del w:id="1680" w:author="ERCOT" w:date="2021-11-01T09:58:00Z">
              <w:r w:rsidRPr="009A486F" w:rsidDel="000A1AF2">
                <w:rPr>
                  <w:sz w:val="22"/>
                  <w:szCs w:val="22"/>
                </w:rPr>
                <w:delText>2.1</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681"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EC9006" w14:textId="340ACF2B" w:rsidR="00E016D1" w:rsidRPr="009A486F" w:rsidRDefault="00E016D1" w:rsidP="00E016D1">
            <w:pPr>
              <w:widowControl/>
              <w:autoSpaceDE/>
              <w:autoSpaceDN/>
              <w:adjustRightInd/>
              <w:jc w:val="center"/>
              <w:rPr>
                <w:b/>
                <w:bCs/>
                <w:sz w:val="22"/>
                <w:szCs w:val="22"/>
              </w:rPr>
            </w:pPr>
            <w:ins w:id="1682" w:author="ERCOT" w:date="2021-11-01T10:34:00Z">
              <w:r>
                <w:rPr>
                  <w:rFonts w:ascii="Arial" w:hAnsi="Arial" w:cs="Arial"/>
                  <w:sz w:val="20"/>
                  <w:szCs w:val="20"/>
                </w:rPr>
                <w:t>1.9</w:t>
              </w:r>
            </w:ins>
            <w:del w:id="1683" w:author="ERCOT" w:date="2021-11-01T09:58:00Z">
              <w:r w:rsidRPr="009A486F" w:rsidDel="000A1AF2">
                <w:rPr>
                  <w:sz w:val="22"/>
                  <w:szCs w:val="22"/>
                </w:rPr>
                <w:delText>6.7</w:delText>
              </w:r>
            </w:del>
          </w:p>
        </w:tc>
      </w:tr>
      <w:tr w:rsidR="00E016D1" w:rsidRPr="00CC576E" w14:paraId="4885961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684"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685" w:author="ERCOT" w:date="2021-11-01T10:34:00Z">
            <w:trPr>
              <w:gridBefore w:val="1"/>
              <w:trHeight w:val="504"/>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1686" w:author="ERCOT" w:date="2021-11-01T10:34: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168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BB33E7" w14:textId="1DBA63F0" w:rsidR="00E016D1" w:rsidRPr="009A486F" w:rsidRDefault="00E016D1" w:rsidP="00E016D1">
            <w:pPr>
              <w:widowControl/>
              <w:autoSpaceDE/>
              <w:autoSpaceDN/>
              <w:adjustRightInd/>
              <w:jc w:val="center"/>
              <w:rPr>
                <w:b/>
                <w:bCs/>
                <w:sz w:val="22"/>
                <w:szCs w:val="22"/>
              </w:rPr>
            </w:pPr>
            <w:ins w:id="1688" w:author="ERCOT" w:date="2021-11-01T10:34:00Z">
              <w:r>
                <w:rPr>
                  <w:rFonts w:ascii="Arial" w:hAnsi="Arial" w:cs="Arial"/>
                  <w:sz w:val="20"/>
                  <w:szCs w:val="20"/>
                </w:rPr>
                <w:t>0.8</w:t>
              </w:r>
            </w:ins>
            <w:del w:id="1689" w:author="ERCOT" w:date="2021-11-01T09:58:00Z">
              <w:r w:rsidRPr="009A486F" w:rsidDel="000A1AF2">
                <w:rPr>
                  <w:sz w:val="22"/>
                  <w:szCs w:val="22"/>
                </w:rPr>
                <w:delText>0.8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690"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7C3233F" w14:textId="1298B453" w:rsidR="00E016D1" w:rsidRPr="009A486F" w:rsidRDefault="00E016D1" w:rsidP="00E016D1">
            <w:pPr>
              <w:widowControl/>
              <w:autoSpaceDE/>
              <w:autoSpaceDN/>
              <w:adjustRightInd/>
              <w:jc w:val="center"/>
              <w:rPr>
                <w:b/>
                <w:bCs/>
                <w:sz w:val="22"/>
                <w:szCs w:val="22"/>
              </w:rPr>
            </w:pPr>
            <w:ins w:id="1691" w:author="ERCOT" w:date="2021-11-01T10:34:00Z">
              <w:r>
                <w:rPr>
                  <w:rFonts w:ascii="Arial" w:hAnsi="Arial" w:cs="Arial"/>
                  <w:sz w:val="20"/>
                  <w:szCs w:val="20"/>
                </w:rPr>
                <w:t>-0.1</w:t>
              </w:r>
            </w:ins>
            <w:del w:id="1692" w:author="ERCOT" w:date="2021-11-01T09:58:00Z">
              <w:r w:rsidRPr="009A486F" w:rsidDel="000A1AF2">
                <w:rPr>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93"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2C0B50" w14:textId="074A883B" w:rsidR="00E016D1" w:rsidRPr="009A486F" w:rsidRDefault="00E016D1" w:rsidP="00E016D1">
            <w:pPr>
              <w:widowControl/>
              <w:autoSpaceDE/>
              <w:autoSpaceDN/>
              <w:adjustRightInd/>
              <w:jc w:val="center"/>
              <w:rPr>
                <w:b/>
                <w:bCs/>
                <w:sz w:val="22"/>
                <w:szCs w:val="22"/>
              </w:rPr>
            </w:pPr>
            <w:ins w:id="1694" w:author="ERCOT" w:date="2021-11-01T10:34:00Z">
              <w:r>
                <w:rPr>
                  <w:rFonts w:ascii="Arial" w:hAnsi="Arial" w:cs="Arial"/>
                  <w:sz w:val="20"/>
                  <w:szCs w:val="20"/>
                </w:rPr>
                <w:t>-0.6</w:t>
              </w:r>
            </w:ins>
            <w:del w:id="1695" w:author="ERCOT" w:date="2021-11-01T09:58:00Z">
              <w:r w:rsidRPr="009A486F" w:rsidDel="000A1AF2">
                <w:rPr>
                  <w:sz w:val="22"/>
                  <w:szCs w:val="22"/>
                </w:rPr>
                <w:delText>0.4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9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BAFDB0" w14:textId="5158FC20" w:rsidR="00E016D1" w:rsidRPr="009A486F" w:rsidRDefault="00E016D1" w:rsidP="00E016D1">
            <w:pPr>
              <w:widowControl/>
              <w:autoSpaceDE/>
              <w:autoSpaceDN/>
              <w:adjustRightInd/>
              <w:jc w:val="center"/>
              <w:rPr>
                <w:b/>
                <w:bCs/>
                <w:sz w:val="22"/>
                <w:szCs w:val="22"/>
              </w:rPr>
            </w:pPr>
            <w:ins w:id="1697" w:author="ERCOT" w:date="2021-11-01T10:34:00Z">
              <w:r>
                <w:rPr>
                  <w:rFonts w:ascii="Arial" w:hAnsi="Arial" w:cs="Arial"/>
                  <w:sz w:val="20"/>
                  <w:szCs w:val="20"/>
                </w:rPr>
                <w:t>-0.3</w:t>
              </w:r>
            </w:ins>
            <w:del w:id="1698"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699"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8A32C12" w14:textId="5DCD3668" w:rsidR="00E016D1" w:rsidRPr="009A486F" w:rsidRDefault="00E016D1" w:rsidP="00E016D1">
            <w:pPr>
              <w:widowControl/>
              <w:autoSpaceDE/>
              <w:autoSpaceDN/>
              <w:adjustRightInd/>
              <w:jc w:val="center"/>
              <w:rPr>
                <w:b/>
                <w:bCs/>
                <w:sz w:val="22"/>
                <w:szCs w:val="22"/>
              </w:rPr>
            </w:pPr>
            <w:ins w:id="1700" w:author="ERCOT" w:date="2021-11-01T10:34:00Z">
              <w:r>
                <w:rPr>
                  <w:rFonts w:ascii="Arial" w:hAnsi="Arial" w:cs="Arial"/>
                  <w:sz w:val="20"/>
                  <w:szCs w:val="20"/>
                </w:rPr>
                <w:t>0.0</w:t>
              </w:r>
            </w:ins>
            <w:del w:id="1701"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02"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DE6DEE" w14:textId="24AD2B5E" w:rsidR="00E016D1" w:rsidRPr="009A486F" w:rsidRDefault="00E016D1" w:rsidP="00E016D1">
            <w:pPr>
              <w:widowControl/>
              <w:autoSpaceDE/>
              <w:autoSpaceDN/>
              <w:adjustRightInd/>
              <w:jc w:val="center"/>
              <w:rPr>
                <w:b/>
                <w:bCs/>
                <w:sz w:val="22"/>
                <w:szCs w:val="22"/>
              </w:rPr>
            </w:pPr>
            <w:ins w:id="1703" w:author="ERCOT" w:date="2021-11-01T10:34:00Z">
              <w:r>
                <w:rPr>
                  <w:rFonts w:ascii="Arial" w:hAnsi="Arial" w:cs="Arial"/>
                  <w:sz w:val="20"/>
                  <w:szCs w:val="20"/>
                </w:rPr>
                <w:t>0.0</w:t>
              </w:r>
            </w:ins>
            <w:del w:id="1704" w:author="ERCOT" w:date="2021-11-01T09:58:00Z">
              <w:r w:rsidRPr="009A486F" w:rsidDel="000A1AF2">
                <w:rPr>
                  <w:sz w:val="22"/>
                  <w:szCs w:val="22"/>
                </w:rPr>
                <w:delText>1.7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05"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2C1090" w14:textId="22658B18" w:rsidR="00E016D1" w:rsidRPr="009A486F" w:rsidRDefault="00E016D1" w:rsidP="00E016D1">
            <w:pPr>
              <w:widowControl/>
              <w:autoSpaceDE/>
              <w:autoSpaceDN/>
              <w:adjustRightInd/>
              <w:jc w:val="center"/>
              <w:rPr>
                <w:b/>
                <w:bCs/>
                <w:sz w:val="22"/>
                <w:szCs w:val="22"/>
              </w:rPr>
            </w:pPr>
            <w:ins w:id="1706" w:author="ERCOT" w:date="2021-11-01T10:34:00Z">
              <w:r>
                <w:rPr>
                  <w:rFonts w:ascii="Arial" w:hAnsi="Arial" w:cs="Arial"/>
                  <w:sz w:val="20"/>
                  <w:szCs w:val="20"/>
                </w:rPr>
                <w:t>0.4</w:t>
              </w:r>
            </w:ins>
            <w:del w:id="1707" w:author="ERCOT" w:date="2021-11-01T09:58:00Z">
              <w:r w:rsidRPr="009A486F" w:rsidDel="000A1AF2">
                <w:rPr>
                  <w:sz w:val="22"/>
                  <w:szCs w:val="22"/>
                </w:rPr>
                <w:delText>0.5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08"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843AA1" w14:textId="2C95D84F" w:rsidR="00E016D1" w:rsidRPr="009A486F" w:rsidRDefault="00E016D1" w:rsidP="00E016D1">
            <w:pPr>
              <w:widowControl/>
              <w:autoSpaceDE/>
              <w:autoSpaceDN/>
              <w:adjustRightInd/>
              <w:jc w:val="center"/>
              <w:rPr>
                <w:b/>
                <w:bCs/>
                <w:sz w:val="22"/>
                <w:szCs w:val="22"/>
              </w:rPr>
            </w:pPr>
            <w:ins w:id="1709" w:author="ERCOT" w:date="2021-11-01T10:34:00Z">
              <w:r>
                <w:rPr>
                  <w:rFonts w:ascii="Arial" w:hAnsi="Arial" w:cs="Arial"/>
                  <w:sz w:val="20"/>
                  <w:szCs w:val="20"/>
                </w:rPr>
                <w:t>-0.3</w:t>
              </w:r>
            </w:ins>
            <w:del w:id="1710" w:author="ERCOT" w:date="2021-11-01T09:58:00Z">
              <w:r w:rsidRPr="009A486F" w:rsidDel="000A1AF2">
                <w:rPr>
                  <w:sz w:val="22"/>
                  <w:szCs w:val="22"/>
                </w:rPr>
                <w:delText>0.0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1711" w:author="ERCOT" w:date="2021-11-01T10:34: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CA15EA" w14:textId="0B981835" w:rsidR="00E016D1" w:rsidRPr="009A486F" w:rsidRDefault="00E016D1" w:rsidP="00E016D1">
            <w:pPr>
              <w:widowControl/>
              <w:autoSpaceDE/>
              <w:autoSpaceDN/>
              <w:adjustRightInd/>
              <w:jc w:val="center"/>
              <w:rPr>
                <w:b/>
                <w:bCs/>
                <w:sz w:val="22"/>
                <w:szCs w:val="22"/>
              </w:rPr>
            </w:pPr>
            <w:ins w:id="1712" w:author="ERCOT" w:date="2021-11-01T10:34:00Z">
              <w:r>
                <w:rPr>
                  <w:rFonts w:ascii="Arial" w:hAnsi="Arial" w:cs="Arial"/>
                  <w:sz w:val="20"/>
                  <w:szCs w:val="20"/>
                </w:rPr>
                <w:t>-1.1</w:t>
              </w:r>
            </w:ins>
            <w:del w:id="1713" w:author="ERCOT" w:date="2021-11-01T09:58:00Z">
              <w:r w:rsidRPr="009A486F" w:rsidDel="000A1AF2">
                <w:rPr>
                  <w:sz w:val="22"/>
                  <w:szCs w:val="22"/>
                </w:rPr>
                <w:delText>-3.4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1714" w:author="ERCOT" w:date="2021-11-01T10:34: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5B7B3A2" w14:textId="64E563FF" w:rsidR="00E016D1" w:rsidRPr="009A486F" w:rsidRDefault="00E016D1" w:rsidP="00E016D1">
            <w:pPr>
              <w:widowControl/>
              <w:autoSpaceDE/>
              <w:autoSpaceDN/>
              <w:adjustRightInd/>
              <w:jc w:val="center"/>
              <w:rPr>
                <w:b/>
                <w:bCs/>
                <w:sz w:val="22"/>
                <w:szCs w:val="22"/>
              </w:rPr>
            </w:pPr>
            <w:ins w:id="1715" w:author="ERCOT" w:date="2021-11-01T10:34:00Z">
              <w:r>
                <w:rPr>
                  <w:rFonts w:ascii="Arial" w:hAnsi="Arial" w:cs="Arial"/>
                  <w:sz w:val="20"/>
                  <w:szCs w:val="20"/>
                </w:rPr>
                <w:t>0.4</w:t>
              </w:r>
            </w:ins>
            <w:del w:id="1716" w:author="ERCOT" w:date="2021-11-01T09:58:00Z">
              <w:r w:rsidRPr="009A486F" w:rsidDel="000A1AF2">
                <w:rPr>
                  <w:sz w:val="22"/>
                  <w:szCs w:val="22"/>
                </w:rPr>
                <w:delText>-0.1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17"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7330FB" w14:textId="4F3A170F" w:rsidR="00E016D1" w:rsidRPr="009A486F" w:rsidRDefault="00E016D1" w:rsidP="00E016D1">
            <w:pPr>
              <w:widowControl/>
              <w:autoSpaceDE/>
              <w:autoSpaceDN/>
              <w:adjustRightInd/>
              <w:jc w:val="center"/>
              <w:rPr>
                <w:b/>
                <w:bCs/>
                <w:sz w:val="22"/>
                <w:szCs w:val="22"/>
              </w:rPr>
            </w:pPr>
            <w:ins w:id="1718" w:author="ERCOT" w:date="2021-11-01T10:34:00Z">
              <w:r>
                <w:rPr>
                  <w:rFonts w:ascii="Arial" w:hAnsi="Arial" w:cs="Arial"/>
                  <w:sz w:val="20"/>
                  <w:szCs w:val="20"/>
                </w:rPr>
                <w:t>1.0</w:t>
              </w:r>
            </w:ins>
            <w:del w:id="1719" w:author="ERCOT" w:date="2021-11-01T09:58:00Z">
              <w:r w:rsidRPr="009A486F" w:rsidDel="000A1AF2">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20"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F2EF" w14:textId="02938A19" w:rsidR="00E016D1" w:rsidRPr="009A486F" w:rsidRDefault="00E016D1" w:rsidP="00E016D1">
            <w:pPr>
              <w:widowControl/>
              <w:autoSpaceDE/>
              <w:autoSpaceDN/>
              <w:adjustRightInd/>
              <w:jc w:val="center"/>
              <w:rPr>
                <w:b/>
                <w:bCs/>
                <w:sz w:val="22"/>
                <w:szCs w:val="22"/>
              </w:rPr>
            </w:pPr>
            <w:ins w:id="1721" w:author="ERCOT" w:date="2021-11-01T10:34:00Z">
              <w:r>
                <w:rPr>
                  <w:rFonts w:ascii="Arial" w:hAnsi="Arial" w:cs="Arial"/>
                  <w:sz w:val="20"/>
                  <w:szCs w:val="20"/>
                </w:rPr>
                <w:t>0.9</w:t>
              </w:r>
            </w:ins>
            <w:del w:id="1722" w:author="ERCOT" w:date="2021-11-01T09:58:00Z">
              <w:r w:rsidRPr="009A486F" w:rsidDel="000A1AF2">
                <w:rPr>
                  <w:sz w:val="22"/>
                  <w:szCs w:val="22"/>
                </w:rPr>
                <w:delText>1.4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23"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B6AE49" w14:textId="712586EB" w:rsidR="00E016D1" w:rsidRPr="009A486F" w:rsidRDefault="00E016D1" w:rsidP="00E016D1">
            <w:pPr>
              <w:widowControl/>
              <w:autoSpaceDE/>
              <w:autoSpaceDN/>
              <w:adjustRightInd/>
              <w:jc w:val="center"/>
              <w:rPr>
                <w:b/>
                <w:bCs/>
                <w:sz w:val="22"/>
                <w:szCs w:val="22"/>
              </w:rPr>
            </w:pPr>
            <w:ins w:id="1724" w:author="ERCOT" w:date="2021-11-01T10:34:00Z">
              <w:r>
                <w:rPr>
                  <w:rFonts w:ascii="Arial" w:hAnsi="Arial" w:cs="Arial"/>
                  <w:sz w:val="20"/>
                  <w:szCs w:val="20"/>
                </w:rPr>
                <w:t>0.8</w:t>
              </w:r>
            </w:ins>
            <w:del w:id="1725" w:author="ERCOT" w:date="2021-11-01T09:58:00Z">
              <w:r w:rsidRPr="009A486F" w:rsidDel="000A1AF2">
                <w:rPr>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1726" w:author="ERCOT" w:date="2021-11-01T10:34: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A492333" w14:textId="47B5DB29" w:rsidR="00E016D1" w:rsidRPr="009A486F" w:rsidRDefault="00E016D1" w:rsidP="00E016D1">
            <w:pPr>
              <w:widowControl/>
              <w:autoSpaceDE/>
              <w:autoSpaceDN/>
              <w:adjustRightInd/>
              <w:jc w:val="center"/>
              <w:rPr>
                <w:b/>
                <w:bCs/>
                <w:sz w:val="22"/>
                <w:szCs w:val="22"/>
              </w:rPr>
            </w:pPr>
            <w:ins w:id="1727" w:author="ERCOT" w:date="2021-11-01T10:34:00Z">
              <w:r>
                <w:rPr>
                  <w:rFonts w:ascii="Arial" w:hAnsi="Arial" w:cs="Arial"/>
                  <w:sz w:val="20"/>
                  <w:szCs w:val="20"/>
                </w:rPr>
                <w:t>1.0</w:t>
              </w:r>
            </w:ins>
            <w:del w:id="1728"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29"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2D83EF5" w14:textId="26A59321" w:rsidR="00E016D1" w:rsidRPr="009A486F" w:rsidRDefault="00E016D1" w:rsidP="00E016D1">
            <w:pPr>
              <w:widowControl/>
              <w:autoSpaceDE/>
              <w:autoSpaceDN/>
              <w:adjustRightInd/>
              <w:jc w:val="center"/>
              <w:rPr>
                <w:b/>
                <w:bCs/>
                <w:sz w:val="22"/>
                <w:szCs w:val="22"/>
              </w:rPr>
            </w:pPr>
            <w:ins w:id="1730" w:author="ERCOT" w:date="2021-11-01T10:34:00Z">
              <w:r>
                <w:rPr>
                  <w:rFonts w:ascii="Arial" w:hAnsi="Arial" w:cs="Arial"/>
                  <w:sz w:val="20"/>
                  <w:szCs w:val="20"/>
                </w:rPr>
                <w:t>1.2</w:t>
              </w:r>
            </w:ins>
            <w:del w:id="1731" w:author="ERCOT" w:date="2021-11-01T09:58:00Z">
              <w:r w:rsidRPr="009A486F" w:rsidDel="000A1AF2">
                <w:rPr>
                  <w:sz w:val="22"/>
                  <w:szCs w:val="22"/>
                </w:rPr>
                <w:delText>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32"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F41843" w14:textId="390A2DA8" w:rsidR="00E016D1" w:rsidRPr="009A486F" w:rsidRDefault="00E016D1" w:rsidP="00E016D1">
            <w:pPr>
              <w:widowControl/>
              <w:autoSpaceDE/>
              <w:autoSpaceDN/>
              <w:adjustRightInd/>
              <w:jc w:val="center"/>
              <w:rPr>
                <w:b/>
                <w:bCs/>
                <w:sz w:val="22"/>
                <w:szCs w:val="22"/>
              </w:rPr>
            </w:pPr>
            <w:ins w:id="1733" w:author="ERCOT" w:date="2021-11-01T10:34:00Z">
              <w:r>
                <w:rPr>
                  <w:rFonts w:ascii="Arial" w:hAnsi="Arial" w:cs="Arial"/>
                  <w:sz w:val="20"/>
                  <w:szCs w:val="20"/>
                </w:rPr>
                <w:t>1.3</w:t>
              </w:r>
            </w:ins>
            <w:del w:id="1734" w:author="ERCOT" w:date="2021-11-01T09:58:00Z">
              <w:r w:rsidRPr="009A486F" w:rsidDel="000A1AF2">
                <w:rPr>
                  <w:sz w:val="22"/>
                  <w:szCs w:val="22"/>
                </w:rPr>
                <w:delText>1.9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1735" w:author="ERCOT" w:date="2021-11-01T10:34: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3CBAF" w14:textId="5686699C" w:rsidR="00E016D1" w:rsidRPr="009A486F" w:rsidRDefault="00E016D1" w:rsidP="00E016D1">
            <w:pPr>
              <w:widowControl/>
              <w:autoSpaceDE/>
              <w:autoSpaceDN/>
              <w:adjustRightInd/>
              <w:jc w:val="center"/>
              <w:rPr>
                <w:b/>
                <w:bCs/>
                <w:sz w:val="22"/>
                <w:szCs w:val="22"/>
              </w:rPr>
            </w:pPr>
            <w:ins w:id="1736" w:author="ERCOT" w:date="2021-11-01T10:34:00Z">
              <w:r>
                <w:rPr>
                  <w:rFonts w:ascii="Arial" w:hAnsi="Arial" w:cs="Arial"/>
                  <w:sz w:val="20"/>
                  <w:szCs w:val="20"/>
                </w:rPr>
                <w:t>1.3</w:t>
              </w:r>
            </w:ins>
            <w:del w:id="1737" w:author="ERCOT" w:date="2021-11-01T09:58:00Z">
              <w:r w:rsidRPr="009A486F" w:rsidDel="000A1AF2">
                <w:rPr>
                  <w:sz w:val="22"/>
                  <w:szCs w:val="22"/>
                </w:rPr>
                <w:delText>0.7</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1738" w:author="ERCOT" w:date="2021-11-01T10:34: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8B9D078" w14:textId="7D8E6EDE" w:rsidR="00E016D1" w:rsidRPr="009A486F" w:rsidRDefault="00E016D1" w:rsidP="00E016D1">
            <w:pPr>
              <w:widowControl/>
              <w:autoSpaceDE/>
              <w:autoSpaceDN/>
              <w:adjustRightInd/>
              <w:jc w:val="center"/>
              <w:rPr>
                <w:b/>
                <w:bCs/>
                <w:sz w:val="22"/>
                <w:szCs w:val="22"/>
              </w:rPr>
            </w:pPr>
            <w:ins w:id="1739" w:author="ERCOT" w:date="2021-11-01T10:34:00Z">
              <w:r>
                <w:rPr>
                  <w:rFonts w:ascii="Arial" w:hAnsi="Arial" w:cs="Arial"/>
                  <w:sz w:val="20"/>
                  <w:szCs w:val="20"/>
                </w:rPr>
                <w:t>1.9</w:t>
              </w:r>
            </w:ins>
            <w:del w:id="1740" w:author="ERCOT" w:date="2021-11-01T09:58:00Z">
              <w:r w:rsidRPr="009A486F" w:rsidDel="000A1AF2">
                <w:rPr>
                  <w:sz w:val="22"/>
                  <w:szCs w:val="22"/>
                </w:rPr>
                <w:delText>1.0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1741" w:author="ERCOT" w:date="2021-11-01T10:34: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F418B" w14:textId="5C403BC0" w:rsidR="00E016D1" w:rsidRPr="009A486F" w:rsidRDefault="00E016D1" w:rsidP="00E016D1">
            <w:pPr>
              <w:widowControl/>
              <w:autoSpaceDE/>
              <w:autoSpaceDN/>
              <w:adjustRightInd/>
              <w:jc w:val="center"/>
              <w:rPr>
                <w:b/>
                <w:bCs/>
                <w:sz w:val="22"/>
                <w:szCs w:val="22"/>
              </w:rPr>
            </w:pPr>
            <w:ins w:id="1742" w:author="ERCOT" w:date="2021-11-01T10:34:00Z">
              <w:r>
                <w:rPr>
                  <w:rFonts w:ascii="Arial" w:hAnsi="Arial" w:cs="Arial"/>
                  <w:sz w:val="20"/>
                  <w:szCs w:val="20"/>
                </w:rPr>
                <w:t>4.7</w:t>
              </w:r>
            </w:ins>
            <w:del w:id="1743" w:author="ERCOT" w:date="2021-11-01T09:58:00Z">
              <w:r w:rsidRPr="009A486F" w:rsidDel="000A1AF2">
                <w:rPr>
                  <w:sz w:val="22"/>
                  <w:szCs w:val="22"/>
                </w:rPr>
                <w:delText>9.1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1744" w:author="ERCOT" w:date="2021-11-01T10:34: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0242F1" w14:textId="27410D64" w:rsidR="00E016D1" w:rsidRPr="009A486F" w:rsidRDefault="00E016D1" w:rsidP="00E016D1">
            <w:pPr>
              <w:widowControl/>
              <w:autoSpaceDE/>
              <w:autoSpaceDN/>
              <w:adjustRightInd/>
              <w:jc w:val="center"/>
              <w:rPr>
                <w:b/>
                <w:bCs/>
                <w:sz w:val="22"/>
                <w:szCs w:val="22"/>
              </w:rPr>
            </w:pPr>
            <w:ins w:id="1745" w:author="ERCOT" w:date="2021-11-01T10:34:00Z">
              <w:r>
                <w:rPr>
                  <w:rFonts w:ascii="Arial" w:hAnsi="Arial" w:cs="Arial"/>
                  <w:sz w:val="20"/>
                  <w:szCs w:val="20"/>
                </w:rPr>
                <w:t>5.7</w:t>
              </w:r>
            </w:ins>
            <w:del w:id="1746" w:author="ERCOT" w:date="2021-11-01T09:58:00Z">
              <w:r w:rsidRPr="009A486F" w:rsidDel="000A1AF2">
                <w:rPr>
                  <w:sz w:val="22"/>
                  <w:szCs w:val="22"/>
                </w:rPr>
                <w:delText>3.5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1747" w:author="ERCOT" w:date="2021-11-01T10:34: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CF0267" w14:textId="05AB8A9A" w:rsidR="00E016D1" w:rsidRPr="009A486F" w:rsidRDefault="00E016D1" w:rsidP="00E016D1">
            <w:pPr>
              <w:widowControl/>
              <w:autoSpaceDE/>
              <w:autoSpaceDN/>
              <w:adjustRightInd/>
              <w:jc w:val="center"/>
              <w:rPr>
                <w:b/>
                <w:bCs/>
                <w:sz w:val="22"/>
                <w:szCs w:val="22"/>
              </w:rPr>
            </w:pPr>
            <w:ins w:id="1748" w:author="ERCOT" w:date="2021-11-01T10:34:00Z">
              <w:r>
                <w:rPr>
                  <w:rFonts w:ascii="Arial" w:hAnsi="Arial" w:cs="Arial"/>
                  <w:sz w:val="20"/>
                  <w:szCs w:val="20"/>
                </w:rPr>
                <w:t>4.3</w:t>
              </w:r>
            </w:ins>
            <w:del w:id="1749" w:author="ERCOT" w:date="2021-11-01T09:58:00Z">
              <w:r w:rsidRPr="009A486F" w:rsidDel="000A1AF2">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1750" w:author="ERCOT" w:date="2021-11-01T10:34: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99BDDA4" w14:textId="20F0DE2F" w:rsidR="00E016D1" w:rsidRPr="009A486F" w:rsidRDefault="00E016D1" w:rsidP="00E016D1">
            <w:pPr>
              <w:widowControl/>
              <w:autoSpaceDE/>
              <w:autoSpaceDN/>
              <w:adjustRightInd/>
              <w:jc w:val="center"/>
              <w:rPr>
                <w:b/>
                <w:bCs/>
                <w:sz w:val="22"/>
                <w:szCs w:val="22"/>
              </w:rPr>
            </w:pPr>
            <w:ins w:id="1751" w:author="ERCOT" w:date="2021-11-01T10:34:00Z">
              <w:r>
                <w:rPr>
                  <w:rFonts w:ascii="Arial" w:hAnsi="Arial" w:cs="Arial"/>
                  <w:sz w:val="20"/>
                  <w:szCs w:val="20"/>
                </w:rPr>
                <w:t>3.1</w:t>
              </w:r>
            </w:ins>
            <w:del w:id="1752" w:author="ERCOT" w:date="2021-11-01T09:58:00Z">
              <w:r w:rsidRPr="009A486F" w:rsidDel="000A1AF2">
                <w:rPr>
                  <w:sz w:val="22"/>
                  <w:szCs w:val="22"/>
                </w:rPr>
                <w:delText>2.2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1753" w:author="ERCOT" w:date="2021-11-01T10:34: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B92CD92" w14:textId="5388794E" w:rsidR="00E016D1" w:rsidRPr="009A486F" w:rsidRDefault="00E016D1" w:rsidP="00E016D1">
            <w:pPr>
              <w:widowControl/>
              <w:autoSpaceDE/>
              <w:autoSpaceDN/>
              <w:adjustRightInd/>
              <w:jc w:val="center"/>
              <w:rPr>
                <w:b/>
                <w:bCs/>
                <w:sz w:val="22"/>
                <w:szCs w:val="22"/>
              </w:rPr>
            </w:pPr>
            <w:ins w:id="1754" w:author="ERCOT" w:date="2021-11-01T10:34:00Z">
              <w:r>
                <w:rPr>
                  <w:rFonts w:ascii="Arial" w:hAnsi="Arial" w:cs="Arial"/>
                  <w:sz w:val="20"/>
                  <w:szCs w:val="20"/>
                </w:rPr>
                <w:t>1.8</w:t>
              </w:r>
            </w:ins>
            <w:del w:id="1755" w:author="ERCOT" w:date="2021-11-01T09:58:00Z">
              <w:r w:rsidRPr="009A486F" w:rsidDel="000A1AF2">
                <w:rPr>
                  <w:sz w:val="22"/>
                  <w:szCs w:val="22"/>
                </w:rPr>
                <w:delText>1.9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1756" w:author="ERCOT" w:date="2021-11-01T10:34: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9E53094" w14:textId="35A28312" w:rsidR="00E016D1" w:rsidRPr="009A486F" w:rsidRDefault="00E016D1" w:rsidP="00E016D1">
            <w:pPr>
              <w:widowControl/>
              <w:autoSpaceDE/>
              <w:autoSpaceDN/>
              <w:adjustRightInd/>
              <w:jc w:val="center"/>
              <w:rPr>
                <w:b/>
                <w:bCs/>
                <w:sz w:val="22"/>
                <w:szCs w:val="22"/>
              </w:rPr>
            </w:pPr>
            <w:ins w:id="1757" w:author="ERCOT" w:date="2021-11-01T10:34:00Z">
              <w:r>
                <w:rPr>
                  <w:rFonts w:ascii="Arial" w:hAnsi="Arial" w:cs="Arial"/>
                  <w:sz w:val="20"/>
                  <w:szCs w:val="20"/>
                </w:rPr>
                <w:t>0.5</w:t>
              </w:r>
            </w:ins>
            <w:del w:id="1758" w:author="ERCOT" w:date="2021-11-01T09:58:00Z">
              <w:r w:rsidRPr="009A486F" w:rsidDel="000A1AF2">
                <w:rPr>
                  <w:sz w:val="22"/>
                  <w:szCs w:val="22"/>
                </w:rPr>
                <w:delText>4.3</w:delText>
              </w:r>
            </w:del>
          </w:p>
        </w:tc>
      </w:tr>
      <w:tr w:rsidR="00E016D1" w:rsidRPr="00CC576E" w14:paraId="36D93FA5"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1759" w:author="ERCOT" w:date="2021-11-01T10:3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04"/>
          <w:tblCellSpacing w:w="0" w:type="dxa"/>
          <w:trPrChange w:id="1760" w:author="ERCOT" w:date="2021-11-01T10:34:00Z">
            <w:trPr>
              <w:gridBefore w:val="1"/>
              <w:trHeight w:val="504"/>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1761" w:author="ERCOT" w:date="2021-11-01T10:34: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1762"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5843E12" w14:textId="368B2C4C" w:rsidR="00E016D1" w:rsidRPr="009A486F" w:rsidRDefault="00E016D1" w:rsidP="00E016D1">
            <w:pPr>
              <w:widowControl/>
              <w:autoSpaceDE/>
              <w:autoSpaceDN/>
              <w:adjustRightInd/>
              <w:jc w:val="center"/>
              <w:rPr>
                <w:b/>
                <w:bCs/>
                <w:sz w:val="22"/>
                <w:szCs w:val="22"/>
              </w:rPr>
            </w:pPr>
            <w:ins w:id="1763" w:author="ERCOT" w:date="2021-11-01T10:34:00Z">
              <w:r>
                <w:rPr>
                  <w:rFonts w:ascii="Arial" w:hAnsi="Arial" w:cs="Arial"/>
                  <w:sz w:val="20"/>
                  <w:szCs w:val="20"/>
                </w:rPr>
                <w:t>0.7</w:t>
              </w:r>
            </w:ins>
            <w:del w:id="1764" w:author="ERCOT" w:date="2021-11-01T09:58:00Z">
              <w:r w:rsidRPr="009A486F" w:rsidDel="000A1AF2">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65"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D4E2C28" w14:textId="142F2286" w:rsidR="00E016D1" w:rsidRPr="009A486F" w:rsidRDefault="00E016D1" w:rsidP="00E016D1">
            <w:pPr>
              <w:widowControl/>
              <w:autoSpaceDE/>
              <w:autoSpaceDN/>
              <w:adjustRightInd/>
              <w:jc w:val="center"/>
              <w:rPr>
                <w:b/>
                <w:bCs/>
                <w:sz w:val="22"/>
                <w:szCs w:val="22"/>
              </w:rPr>
            </w:pPr>
            <w:ins w:id="1766" w:author="ERCOT" w:date="2021-11-01T10:34:00Z">
              <w:r>
                <w:rPr>
                  <w:rFonts w:ascii="Arial" w:hAnsi="Arial" w:cs="Arial"/>
                  <w:sz w:val="20"/>
                  <w:szCs w:val="20"/>
                </w:rPr>
                <w:t>0.6</w:t>
              </w:r>
            </w:ins>
            <w:del w:id="1767" w:author="ERCOT" w:date="2021-11-01T09:58:00Z">
              <w:r w:rsidRPr="009A486F" w:rsidDel="000A1AF2">
                <w:rPr>
                  <w:sz w:val="22"/>
                  <w:szCs w:val="22"/>
                </w:rPr>
                <w:delText>2.1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68"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B00B86C" w14:textId="6F4C2A05" w:rsidR="00E016D1" w:rsidRPr="009A486F" w:rsidRDefault="00E016D1" w:rsidP="00E016D1">
            <w:pPr>
              <w:widowControl/>
              <w:autoSpaceDE/>
              <w:autoSpaceDN/>
              <w:adjustRightInd/>
              <w:jc w:val="center"/>
              <w:rPr>
                <w:b/>
                <w:bCs/>
                <w:sz w:val="22"/>
                <w:szCs w:val="22"/>
              </w:rPr>
            </w:pPr>
            <w:ins w:id="1769" w:author="ERCOT" w:date="2021-11-01T10:34:00Z">
              <w:r>
                <w:rPr>
                  <w:rFonts w:ascii="Arial" w:hAnsi="Arial" w:cs="Arial"/>
                  <w:sz w:val="20"/>
                  <w:szCs w:val="20"/>
                </w:rPr>
                <w:t>-0.9</w:t>
              </w:r>
            </w:ins>
            <w:del w:id="1770" w:author="ERCOT" w:date="2021-11-01T09:58:00Z">
              <w:r w:rsidRPr="009A486F" w:rsidDel="000A1AF2">
                <w:rPr>
                  <w:sz w:val="22"/>
                  <w:szCs w:val="22"/>
                </w:rPr>
                <w:delText>-1.5</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71"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AFE26C" w14:textId="57F4FC9F" w:rsidR="00E016D1" w:rsidRPr="009A486F" w:rsidRDefault="00E016D1" w:rsidP="00E016D1">
            <w:pPr>
              <w:widowControl/>
              <w:autoSpaceDE/>
              <w:autoSpaceDN/>
              <w:adjustRightInd/>
              <w:jc w:val="center"/>
              <w:rPr>
                <w:b/>
                <w:bCs/>
                <w:sz w:val="22"/>
                <w:szCs w:val="22"/>
              </w:rPr>
            </w:pPr>
            <w:ins w:id="1772" w:author="ERCOT" w:date="2021-11-01T10:34:00Z">
              <w:r>
                <w:rPr>
                  <w:rFonts w:ascii="Arial" w:hAnsi="Arial" w:cs="Arial"/>
                  <w:sz w:val="20"/>
                  <w:szCs w:val="20"/>
                </w:rPr>
                <w:t>-0.3</w:t>
              </w:r>
            </w:ins>
            <w:del w:id="1773"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74"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78E2540" w14:textId="6C8C54DF" w:rsidR="00E016D1" w:rsidRPr="009A486F" w:rsidRDefault="00E016D1" w:rsidP="00E016D1">
            <w:pPr>
              <w:widowControl/>
              <w:autoSpaceDE/>
              <w:autoSpaceDN/>
              <w:adjustRightInd/>
              <w:jc w:val="center"/>
              <w:rPr>
                <w:b/>
                <w:bCs/>
                <w:sz w:val="22"/>
                <w:szCs w:val="22"/>
              </w:rPr>
            </w:pPr>
            <w:ins w:id="1775" w:author="ERCOT" w:date="2021-11-01T10:34:00Z">
              <w:r>
                <w:rPr>
                  <w:rFonts w:ascii="Arial" w:hAnsi="Arial" w:cs="Arial"/>
                  <w:sz w:val="20"/>
                  <w:szCs w:val="20"/>
                </w:rPr>
                <w:t>0.3</w:t>
              </w:r>
            </w:ins>
            <w:del w:id="1776" w:author="ERCOT" w:date="2021-11-01T09:58:00Z">
              <w:r w:rsidRPr="009A486F" w:rsidDel="000A1AF2">
                <w:rPr>
                  <w:sz w:val="22"/>
                  <w:szCs w:val="22"/>
                </w:rPr>
                <w:delText>-0.7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77"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337BDD2" w14:textId="5EA0EB8A" w:rsidR="00E016D1" w:rsidRPr="009A486F" w:rsidRDefault="00E016D1" w:rsidP="00E016D1">
            <w:pPr>
              <w:widowControl/>
              <w:autoSpaceDE/>
              <w:autoSpaceDN/>
              <w:adjustRightInd/>
              <w:jc w:val="center"/>
              <w:rPr>
                <w:b/>
                <w:bCs/>
                <w:sz w:val="22"/>
                <w:szCs w:val="22"/>
              </w:rPr>
            </w:pPr>
            <w:ins w:id="1778" w:author="ERCOT" w:date="2021-11-01T10:34:00Z">
              <w:r>
                <w:rPr>
                  <w:rFonts w:ascii="Arial" w:hAnsi="Arial" w:cs="Arial"/>
                  <w:sz w:val="20"/>
                  <w:szCs w:val="20"/>
                </w:rPr>
                <w:t>0.8</w:t>
              </w:r>
            </w:ins>
            <w:del w:id="1779" w:author="ERCOT" w:date="2021-11-01T09:58:00Z">
              <w:r w:rsidRPr="009A486F" w:rsidDel="000A1AF2">
                <w:rPr>
                  <w:sz w:val="22"/>
                  <w:szCs w:val="22"/>
                </w:rPr>
                <w:delText>0.3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80"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A1C9F" w14:textId="5E790923" w:rsidR="00E016D1" w:rsidRPr="009A486F" w:rsidRDefault="00E016D1" w:rsidP="00E016D1">
            <w:pPr>
              <w:widowControl/>
              <w:autoSpaceDE/>
              <w:autoSpaceDN/>
              <w:adjustRightInd/>
              <w:jc w:val="center"/>
              <w:rPr>
                <w:b/>
                <w:bCs/>
                <w:sz w:val="22"/>
                <w:szCs w:val="22"/>
              </w:rPr>
            </w:pPr>
            <w:ins w:id="1781" w:author="ERCOT" w:date="2021-11-01T10:34:00Z">
              <w:r>
                <w:rPr>
                  <w:rFonts w:ascii="Arial" w:hAnsi="Arial" w:cs="Arial"/>
                  <w:sz w:val="20"/>
                  <w:szCs w:val="20"/>
                </w:rPr>
                <w:t>0.7</w:t>
              </w:r>
            </w:ins>
            <w:del w:id="1782"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83"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3A8D901" w14:textId="64607528" w:rsidR="00E016D1" w:rsidRPr="009A486F" w:rsidRDefault="00E016D1" w:rsidP="00E016D1">
            <w:pPr>
              <w:widowControl/>
              <w:autoSpaceDE/>
              <w:autoSpaceDN/>
              <w:adjustRightInd/>
              <w:jc w:val="center"/>
              <w:rPr>
                <w:b/>
                <w:bCs/>
                <w:sz w:val="22"/>
                <w:szCs w:val="22"/>
              </w:rPr>
            </w:pPr>
            <w:ins w:id="1784" w:author="ERCOT" w:date="2021-11-01T10:34:00Z">
              <w:r>
                <w:rPr>
                  <w:rFonts w:ascii="Arial" w:hAnsi="Arial" w:cs="Arial"/>
                  <w:sz w:val="20"/>
                  <w:szCs w:val="20"/>
                </w:rPr>
                <w:t>0.0</w:t>
              </w:r>
            </w:ins>
            <w:del w:id="1785" w:author="ERCOT" w:date="2021-11-01T09:58:00Z">
              <w:r w:rsidRPr="009A486F" w:rsidDel="000A1AF2">
                <w:rPr>
                  <w:sz w:val="22"/>
                  <w:szCs w:val="22"/>
                </w:rPr>
                <w:delText>0.8</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1786" w:author="ERCOT" w:date="2021-11-01T10:34: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9BBA6" w14:textId="637B5985" w:rsidR="00E016D1" w:rsidRPr="009A486F" w:rsidRDefault="00E016D1" w:rsidP="00E016D1">
            <w:pPr>
              <w:widowControl/>
              <w:autoSpaceDE/>
              <w:autoSpaceDN/>
              <w:adjustRightInd/>
              <w:jc w:val="center"/>
              <w:rPr>
                <w:b/>
                <w:bCs/>
                <w:sz w:val="22"/>
                <w:szCs w:val="22"/>
              </w:rPr>
            </w:pPr>
            <w:ins w:id="1787" w:author="ERCOT" w:date="2021-11-01T10:34:00Z">
              <w:r>
                <w:rPr>
                  <w:rFonts w:ascii="Arial" w:hAnsi="Arial" w:cs="Arial"/>
                  <w:sz w:val="20"/>
                  <w:szCs w:val="20"/>
                </w:rPr>
                <w:t>-3.1</w:t>
              </w:r>
            </w:ins>
            <w:del w:id="1788" w:author="ERCOT" w:date="2021-11-01T09:58:00Z">
              <w:r w:rsidRPr="009A486F" w:rsidDel="000A1AF2">
                <w:rPr>
                  <w:sz w:val="22"/>
                  <w:szCs w:val="22"/>
                </w:rPr>
                <w:delText>-5.5</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1789" w:author="ERCOT" w:date="2021-11-01T10:34: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0C9A9" w14:textId="0E2622EE" w:rsidR="00E016D1" w:rsidRPr="009A486F" w:rsidRDefault="00E016D1" w:rsidP="00E016D1">
            <w:pPr>
              <w:widowControl/>
              <w:autoSpaceDE/>
              <w:autoSpaceDN/>
              <w:adjustRightInd/>
              <w:jc w:val="center"/>
              <w:rPr>
                <w:b/>
                <w:bCs/>
                <w:sz w:val="22"/>
                <w:szCs w:val="22"/>
              </w:rPr>
            </w:pPr>
            <w:ins w:id="1790" w:author="ERCOT" w:date="2021-11-01T10:34:00Z">
              <w:r>
                <w:rPr>
                  <w:rFonts w:ascii="Arial" w:hAnsi="Arial" w:cs="Arial"/>
                  <w:sz w:val="20"/>
                  <w:szCs w:val="20"/>
                </w:rPr>
                <w:t>-1.3</w:t>
              </w:r>
            </w:ins>
            <w:del w:id="1791" w:author="ERCOT" w:date="2021-11-01T09:58:00Z">
              <w:r w:rsidRPr="009A486F" w:rsidDel="000A1AF2">
                <w:rPr>
                  <w:sz w:val="22"/>
                  <w:szCs w:val="22"/>
                </w:rPr>
                <w:delText>-2.0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92"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054A10" w14:textId="6816AF3E" w:rsidR="00E016D1" w:rsidRPr="009A486F" w:rsidRDefault="00E016D1" w:rsidP="00E016D1">
            <w:pPr>
              <w:widowControl/>
              <w:autoSpaceDE/>
              <w:autoSpaceDN/>
              <w:adjustRightInd/>
              <w:jc w:val="center"/>
              <w:rPr>
                <w:b/>
                <w:bCs/>
                <w:sz w:val="22"/>
                <w:szCs w:val="22"/>
              </w:rPr>
            </w:pPr>
            <w:ins w:id="1793" w:author="ERCOT" w:date="2021-11-01T10:34:00Z">
              <w:r>
                <w:rPr>
                  <w:rFonts w:ascii="Arial" w:hAnsi="Arial" w:cs="Arial"/>
                  <w:sz w:val="20"/>
                  <w:szCs w:val="20"/>
                </w:rPr>
                <w:t>3.4</w:t>
              </w:r>
            </w:ins>
            <w:del w:id="1794" w:author="ERCOT" w:date="2021-11-01T09:58:00Z">
              <w:r w:rsidRPr="009A486F" w:rsidDel="000A1AF2">
                <w:rPr>
                  <w:sz w:val="22"/>
                  <w:szCs w:val="22"/>
                </w:rPr>
                <w:delText>3.3</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795"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F7106A" w14:textId="494DD2DC" w:rsidR="00E016D1" w:rsidRPr="009A486F" w:rsidRDefault="00E016D1" w:rsidP="00E016D1">
            <w:pPr>
              <w:widowControl/>
              <w:autoSpaceDE/>
              <w:autoSpaceDN/>
              <w:adjustRightInd/>
              <w:jc w:val="center"/>
              <w:rPr>
                <w:b/>
                <w:bCs/>
                <w:sz w:val="22"/>
                <w:szCs w:val="22"/>
              </w:rPr>
            </w:pPr>
            <w:ins w:id="1796" w:author="ERCOT" w:date="2021-11-01T10:34:00Z">
              <w:r>
                <w:rPr>
                  <w:rFonts w:ascii="Arial" w:hAnsi="Arial" w:cs="Arial"/>
                  <w:sz w:val="20"/>
                  <w:szCs w:val="20"/>
                </w:rPr>
                <w:t>2.8</w:t>
              </w:r>
            </w:ins>
            <w:del w:id="1797" w:author="ERCOT" w:date="2021-11-01T09:58:00Z">
              <w:r w:rsidRPr="009A486F" w:rsidDel="000A1AF2">
                <w:rPr>
                  <w:sz w:val="22"/>
                  <w:szCs w:val="22"/>
                </w:rPr>
                <w:delText>3.5</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798"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C3DB315" w14:textId="499F2CFF" w:rsidR="00E016D1" w:rsidRPr="009A486F" w:rsidRDefault="00E016D1" w:rsidP="00E016D1">
            <w:pPr>
              <w:widowControl/>
              <w:autoSpaceDE/>
              <w:autoSpaceDN/>
              <w:adjustRightInd/>
              <w:jc w:val="center"/>
              <w:rPr>
                <w:b/>
                <w:bCs/>
                <w:sz w:val="22"/>
                <w:szCs w:val="22"/>
              </w:rPr>
            </w:pPr>
            <w:ins w:id="1799" w:author="ERCOT" w:date="2021-11-01T10:34:00Z">
              <w:r>
                <w:rPr>
                  <w:rFonts w:ascii="Arial" w:hAnsi="Arial" w:cs="Arial"/>
                  <w:sz w:val="20"/>
                  <w:szCs w:val="20"/>
                </w:rPr>
                <w:t>3.4</w:t>
              </w:r>
            </w:ins>
            <w:del w:id="1800" w:author="ERCOT" w:date="2021-11-01T09:58:00Z">
              <w:r w:rsidRPr="009A486F" w:rsidDel="000A1AF2">
                <w:rPr>
                  <w:sz w:val="22"/>
                  <w:szCs w:val="22"/>
                </w:rPr>
                <w:delText>1.9</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1801" w:author="ERCOT" w:date="2021-11-01T10:3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60C2124" w14:textId="7A8DFBC3" w:rsidR="00E016D1" w:rsidRPr="009A486F" w:rsidRDefault="00E016D1" w:rsidP="00E016D1">
            <w:pPr>
              <w:widowControl/>
              <w:autoSpaceDE/>
              <w:autoSpaceDN/>
              <w:adjustRightInd/>
              <w:jc w:val="center"/>
              <w:rPr>
                <w:b/>
                <w:bCs/>
                <w:sz w:val="22"/>
                <w:szCs w:val="22"/>
              </w:rPr>
            </w:pPr>
            <w:ins w:id="1802" w:author="ERCOT" w:date="2021-11-01T10:34:00Z">
              <w:r>
                <w:rPr>
                  <w:rFonts w:ascii="Arial" w:hAnsi="Arial" w:cs="Arial"/>
                  <w:sz w:val="20"/>
                  <w:szCs w:val="20"/>
                </w:rPr>
                <w:t>2.3</w:t>
              </w:r>
            </w:ins>
            <w:del w:id="1803" w:author="ERCOT" w:date="2021-11-01T09:58:00Z">
              <w:r w:rsidRPr="009A486F" w:rsidDel="000A1AF2">
                <w:rPr>
                  <w:sz w:val="22"/>
                  <w:szCs w:val="22"/>
                </w:rPr>
                <w:delText>1.0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804"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A604D39" w14:textId="340072D5" w:rsidR="00E016D1" w:rsidRPr="009A486F" w:rsidRDefault="00E016D1" w:rsidP="00E016D1">
            <w:pPr>
              <w:widowControl/>
              <w:autoSpaceDE/>
              <w:autoSpaceDN/>
              <w:adjustRightInd/>
              <w:jc w:val="center"/>
              <w:rPr>
                <w:b/>
                <w:bCs/>
                <w:sz w:val="22"/>
                <w:szCs w:val="22"/>
              </w:rPr>
            </w:pPr>
            <w:ins w:id="1805" w:author="ERCOT" w:date="2021-11-01T10:34:00Z">
              <w:r>
                <w:rPr>
                  <w:rFonts w:ascii="Arial" w:hAnsi="Arial" w:cs="Arial"/>
                  <w:sz w:val="20"/>
                  <w:szCs w:val="20"/>
                </w:rPr>
                <w:t>1.5</w:t>
              </w:r>
            </w:ins>
            <w:del w:id="1806" w:author="ERCOT" w:date="2021-11-01T09:58:00Z">
              <w:r w:rsidRPr="009A486F" w:rsidDel="000A1AF2">
                <w:rPr>
                  <w:sz w:val="22"/>
                  <w:szCs w:val="22"/>
                </w:rPr>
                <w:delText>1.4</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807"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B7F7A2B" w14:textId="10422D20" w:rsidR="00E016D1" w:rsidRPr="009A486F" w:rsidRDefault="00E016D1" w:rsidP="00E016D1">
            <w:pPr>
              <w:widowControl/>
              <w:autoSpaceDE/>
              <w:autoSpaceDN/>
              <w:adjustRightInd/>
              <w:jc w:val="center"/>
              <w:rPr>
                <w:b/>
                <w:bCs/>
                <w:sz w:val="22"/>
                <w:szCs w:val="22"/>
              </w:rPr>
            </w:pPr>
            <w:ins w:id="1808" w:author="ERCOT" w:date="2021-11-01T10:34:00Z">
              <w:r>
                <w:rPr>
                  <w:rFonts w:ascii="Arial" w:hAnsi="Arial" w:cs="Arial"/>
                  <w:sz w:val="20"/>
                  <w:szCs w:val="20"/>
                </w:rPr>
                <w:t>1.9</w:t>
              </w:r>
            </w:ins>
            <w:del w:id="1809" w:author="ERCOT" w:date="2021-11-01T09:58:00Z">
              <w:r w:rsidRPr="009A486F" w:rsidDel="000A1AF2">
                <w:rPr>
                  <w:sz w:val="22"/>
                  <w:szCs w:val="22"/>
                </w:rPr>
                <w:delText>1.2</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1810" w:author="ERCOT" w:date="2021-11-01T10:3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47EA421" w14:textId="55C9CCA3" w:rsidR="00E016D1" w:rsidRPr="009A486F" w:rsidRDefault="00E016D1" w:rsidP="00E016D1">
            <w:pPr>
              <w:widowControl/>
              <w:autoSpaceDE/>
              <w:autoSpaceDN/>
              <w:adjustRightInd/>
              <w:jc w:val="center"/>
              <w:rPr>
                <w:b/>
                <w:bCs/>
                <w:sz w:val="22"/>
                <w:szCs w:val="22"/>
              </w:rPr>
            </w:pPr>
            <w:ins w:id="1811" w:author="ERCOT" w:date="2021-11-01T10:34:00Z">
              <w:r>
                <w:rPr>
                  <w:rFonts w:ascii="Arial" w:hAnsi="Arial" w:cs="Arial"/>
                  <w:sz w:val="20"/>
                  <w:szCs w:val="20"/>
                </w:rPr>
                <w:t>1.4</w:t>
              </w:r>
            </w:ins>
            <w:del w:id="1812" w:author="ERCOT" w:date="2021-11-01T09:58:00Z">
              <w:r w:rsidRPr="009A486F" w:rsidDel="000A1AF2">
                <w:rPr>
                  <w:sz w:val="22"/>
                  <w:szCs w:val="22"/>
                </w:rPr>
                <w:delText>0.9</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1813" w:author="ERCOT" w:date="2021-11-01T10:34: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296B5E08" w14:textId="39BC62E8" w:rsidR="00E016D1" w:rsidRPr="009A486F" w:rsidRDefault="00E016D1" w:rsidP="00E016D1">
            <w:pPr>
              <w:widowControl/>
              <w:autoSpaceDE/>
              <w:autoSpaceDN/>
              <w:adjustRightInd/>
              <w:jc w:val="center"/>
              <w:rPr>
                <w:b/>
                <w:bCs/>
                <w:sz w:val="22"/>
                <w:szCs w:val="22"/>
              </w:rPr>
            </w:pPr>
            <w:ins w:id="1814" w:author="ERCOT" w:date="2021-11-01T10:34:00Z">
              <w:r>
                <w:rPr>
                  <w:rFonts w:ascii="Arial" w:hAnsi="Arial" w:cs="Arial"/>
                  <w:sz w:val="20"/>
                  <w:szCs w:val="20"/>
                </w:rPr>
                <w:t>0.6</w:t>
              </w:r>
            </w:ins>
            <w:del w:id="1815" w:author="ERCOT" w:date="2021-11-01T09:58:00Z">
              <w:r w:rsidRPr="009A486F" w:rsidDel="000A1AF2">
                <w:rPr>
                  <w:sz w:val="22"/>
                  <w:szCs w:val="22"/>
                </w:rPr>
                <w:delText>3.5</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1816" w:author="ERCOT" w:date="2021-11-01T10:34: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17031CCB" w14:textId="0B2B2205" w:rsidR="00E016D1" w:rsidRPr="009A486F" w:rsidRDefault="00E016D1" w:rsidP="00E016D1">
            <w:pPr>
              <w:widowControl/>
              <w:autoSpaceDE/>
              <w:autoSpaceDN/>
              <w:adjustRightInd/>
              <w:jc w:val="center"/>
              <w:rPr>
                <w:b/>
                <w:bCs/>
                <w:sz w:val="22"/>
                <w:szCs w:val="22"/>
              </w:rPr>
            </w:pPr>
            <w:ins w:id="1817" w:author="ERCOT" w:date="2021-11-01T10:34:00Z">
              <w:r>
                <w:rPr>
                  <w:rFonts w:ascii="Arial" w:hAnsi="Arial" w:cs="Arial"/>
                  <w:sz w:val="20"/>
                  <w:szCs w:val="20"/>
                </w:rPr>
                <w:t>4.7</w:t>
              </w:r>
            </w:ins>
            <w:del w:id="1818" w:author="ERCOT" w:date="2021-11-01T09:58:00Z">
              <w:r w:rsidRPr="009A486F" w:rsidDel="000A1AF2">
                <w:rPr>
                  <w:sz w:val="22"/>
                  <w:szCs w:val="22"/>
                </w:rPr>
                <w:delText>8.8</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1819" w:author="ERCOT" w:date="2021-11-01T10:34: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D7460F3" w14:textId="10C4D517" w:rsidR="00E016D1" w:rsidRPr="009A486F" w:rsidRDefault="00E016D1" w:rsidP="00E016D1">
            <w:pPr>
              <w:widowControl/>
              <w:autoSpaceDE/>
              <w:autoSpaceDN/>
              <w:adjustRightInd/>
              <w:jc w:val="center"/>
              <w:rPr>
                <w:b/>
                <w:bCs/>
                <w:sz w:val="22"/>
                <w:szCs w:val="22"/>
              </w:rPr>
            </w:pPr>
            <w:ins w:id="1820" w:author="ERCOT" w:date="2021-11-01T10:34:00Z">
              <w:r>
                <w:rPr>
                  <w:rFonts w:ascii="Arial" w:hAnsi="Arial" w:cs="Arial"/>
                  <w:sz w:val="20"/>
                  <w:szCs w:val="20"/>
                </w:rPr>
                <w:t>4.6</w:t>
              </w:r>
            </w:ins>
            <w:del w:id="1821" w:author="ERCOT" w:date="2021-11-01T09:58:00Z">
              <w:r w:rsidRPr="009A486F" w:rsidDel="000A1AF2">
                <w:rPr>
                  <w:sz w:val="22"/>
                  <w:szCs w:val="22"/>
                </w:rPr>
                <w:delText>5.8</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1822" w:author="ERCOT" w:date="2021-11-01T10:34: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24B835E0" w14:textId="6A2F7A77" w:rsidR="00E016D1" w:rsidRPr="009A486F" w:rsidRDefault="00E016D1" w:rsidP="00E016D1">
            <w:pPr>
              <w:widowControl/>
              <w:autoSpaceDE/>
              <w:autoSpaceDN/>
              <w:adjustRightInd/>
              <w:jc w:val="center"/>
              <w:rPr>
                <w:b/>
                <w:bCs/>
                <w:sz w:val="22"/>
                <w:szCs w:val="22"/>
              </w:rPr>
            </w:pPr>
            <w:ins w:id="1823" w:author="ERCOT" w:date="2021-11-01T10:34:00Z">
              <w:r>
                <w:rPr>
                  <w:rFonts w:ascii="Arial" w:hAnsi="Arial" w:cs="Arial"/>
                  <w:sz w:val="20"/>
                  <w:szCs w:val="20"/>
                </w:rPr>
                <w:t>3.2</w:t>
              </w:r>
            </w:ins>
            <w:del w:id="1824" w:author="ERCOT" w:date="2021-11-01T09:58:00Z">
              <w:r w:rsidRPr="009A486F" w:rsidDel="000A1AF2">
                <w:rPr>
                  <w:sz w:val="22"/>
                  <w:szCs w:val="22"/>
                </w:rPr>
                <w:delText>4.9</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1825" w:author="ERCOT" w:date="2021-11-01T10:34: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49F7A5EB" w14:textId="3A7A2064" w:rsidR="00E016D1" w:rsidRPr="009A486F" w:rsidRDefault="00E016D1" w:rsidP="00E016D1">
            <w:pPr>
              <w:widowControl/>
              <w:autoSpaceDE/>
              <w:autoSpaceDN/>
              <w:adjustRightInd/>
              <w:jc w:val="center"/>
              <w:rPr>
                <w:b/>
                <w:bCs/>
                <w:sz w:val="22"/>
                <w:szCs w:val="22"/>
              </w:rPr>
            </w:pPr>
            <w:ins w:id="1826" w:author="ERCOT" w:date="2021-11-01T10:34:00Z">
              <w:r>
                <w:rPr>
                  <w:rFonts w:ascii="Arial" w:hAnsi="Arial" w:cs="Arial"/>
                  <w:sz w:val="20"/>
                  <w:szCs w:val="20"/>
                </w:rPr>
                <w:t>2.3</w:t>
              </w:r>
            </w:ins>
            <w:del w:id="1827" w:author="ERCOT" w:date="2021-11-01T09:58:00Z">
              <w:r w:rsidRPr="009A486F" w:rsidDel="000A1AF2">
                <w:rPr>
                  <w:sz w:val="22"/>
                  <w:szCs w:val="22"/>
                </w:rPr>
                <w:delText>1.4</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1828" w:author="ERCOT" w:date="2021-11-01T10:34: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3CA51684" w14:textId="7A396B26" w:rsidR="00E016D1" w:rsidRPr="009A486F" w:rsidRDefault="00E016D1" w:rsidP="00E016D1">
            <w:pPr>
              <w:widowControl/>
              <w:autoSpaceDE/>
              <w:autoSpaceDN/>
              <w:adjustRightInd/>
              <w:jc w:val="center"/>
              <w:rPr>
                <w:b/>
                <w:bCs/>
                <w:sz w:val="22"/>
                <w:szCs w:val="22"/>
              </w:rPr>
            </w:pPr>
            <w:ins w:id="1829" w:author="ERCOT" w:date="2021-11-01T10:34:00Z">
              <w:r>
                <w:rPr>
                  <w:rFonts w:ascii="Arial" w:hAnsi="Arial" w:cs="Arial"/>
                  <w:sz w:val="20"/>
                  <w:szCs w:val="20"/>
                </w:rPr>
                <w:t>2.2</w:t>
              </w:r>
            </w:ins>
            <w:del w:id="1830" w:author="ERCOT" w:date="2021-11-01T09:58:00Z">
              <w:r w:rsidRPr="009A486F" w:rsidDel="000A1AF2">
                <w:rPr>
                  <w:sz w:val="22"/>
                  <w:szCs w:val="22"/>
                </w:rPr>
                <w:delText>1.7</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1831" w:author="ERCOT" w:date="2021-11-01T10:34: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45DA03E" w14:textId="07D0944F" w:rsidR="00E016D1" w:rsidRPr="009A486F" w:rsidRDefault="00E016D1" w:rsidP="00E016D1">
            <w:pPr>
              <w:widowControl/>
              <w:autoSpaceDE/>
              <w:autoSpaceDN/>
              <w:adjustRightInd/>
              <w:jc w:val="center"/>
              <w:rPr>
                <w:b/>
                <w:bCs/>
                <w:sz w:val="22"/>
                <w:szCs w:val="22"/>
              </w:rPr>
            </w:pPr>
            <w:ins w:id="1832" w:author="ERCOT" w:date="2021-11-01T10:34:00Z">
              <w:r>
                <w:rPr>
                  <w:rFonts w:ascii="Arial" w:hAnsi="Arial" w:cs="Arial"/>
                  <w:sz w:val="20"/>
                  <w:szCs w:val="20"/>
                </w:rPr>
                <w:t>1.8</w:t>
              </w:r>
            </w:ins>
            <w:del w:id="1833" w:author="ERCOT" w:date="2021-11-01T09:58:00Z">
              <w:r w:rsidRPr="009A486F" w:rsidDel="000A1AF2">
                <w:rPr>
                  <w:sz w:val="22"/>
                  <w:szCs w:val="22"/>
                </w:rPr>
                <w:delText>-0.4</w:delText>
              </w:r>
            </w:del>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lastRenderedPageBreak/>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676"/>
        <w:gridCol w:w="407"/>
        <w:gridCol w:w="407"/>
        <w:gridCol w:w="407"/>
        <w:gridCol w:w="407"/>
        <w:gridCol w:w="407"/>
        <w:gridCol w:w="407"/>
        <w:gridCol w:w="407"/>
        <w:gridCol w:w="574"/>
        <w:gridCol w:w="574"/>
        <w:gridCol w:w="796"/>
        <w:gridCol w:w="796"/>
        <w:gridCol w:w="796"/>
        <w:gridCol w:w="796"/>
        <w:gridCol w:w="796"/>
        <w:gridCol w:w="796"/>
        <w:gridCol w:w="796"/>
        <w:gridCol w:w="796"/>
        <w:gridCol w:w="796"/>
        <w:gridCol w:w="796"/>
        <w:gridCol w:w="684"/>
        <w:gridCol w:w="684"/>
        <w:gridCol w:w="407"/>
        <w:gridCol w:w="407"/>
        <w:gridCol w:w="427"/>
        <w:tblGridChange w:id="1834">
          <w:tblGrid>
            <w:gridCol w:w="30"/>
            <w:gridCol w:w="646"/>
            <w:gridCol w:w="101"/>
            <w:gridCol w:w="306"/>
            <w:gridCol w:w="241"/>
            <w:gridCol w:w="166"/>
            <w:gridCol w:w="381"/>
            <w:gridCol w:w="26"/>
            <w:gridCol w:w="407"/>
            <w:gridCol w:w="217"/>
            <w:gridCol w:w="190"/>
            <w:gridCol w:w="357"/>
            <w:gridCol w:w="50"/>
            <w:gridCol w:w="407"/>
            <w:gridCol w:w="90"/>
            <w:gridCol w:w="484"/>
            <w:gridCol w:w="63"/>
            <w:gridCol w:w="511"/>
            <w:gridCol w:w="36"/>
            <w:gridCol w:w="547"/>
            <w:gridCol w:w="213"/>
            <w:gridCol w:w="334"/>
            <w:gridCol w:w="462"/>
            <w:gridCol w:w="85"/>
            <w:gridCol w:w="547"/>
            <w:gridCol w:w="164"/>
            <w:gridCol w:w="486"/>
            <w:gridCol w:w="310"/>
            <w:gridCol w:w="340"/>
            <w:gridCol w:w="456"/>
            <w:gridCol w:w="91"/>
            <w:gridCol w:w="547"/>
            <w:gridCol w:w="158"/>
            <w:gridCol w:w="389"/>
            <w:gridCol w:w="407"/>
            <w:gridCol w:w="140"/>
            <w:gridCol w:w="650"/>
            <w:gridCol w:w="6"/>
            <w:gridCol w:w="644"/>
            <w:gridCol w:w="152"/>
            <w:gridCol w:w="395"/>
            <w:gridCol w:w="401"/>
            <w:gridCol w:w="146"/>
            <w:gridCol w:w="538"/>
            <w:gridCol w:w="9"/>
            <w:gridCol w:w="547"/>
            <w:gridCol w:w="128"/>
            <w:gridCol w:w="407"/>
            <w:gridCol w:w="12"/>
            <w:gridCol w:w="395"/>
            <w:gridCol w:w="427"/>
          </w:tblGrid>
        </w:tblGridChange>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54D4E0C7"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del w:id="1835" w:author="ERCOT" w:date="2021-11-01T09:58:00Z">
              <w:r w:rsidDel="000A1AF2">
                <w:rPr>
                  <w:b/>
                  <w:bCs/>
                  <w:sz w:val="22"/>
                  <w:szCs w:val="22"/>
                </w:rPr>
                <w:delText xml:space="preserve"> (</w:delText>
              </w:r>
              <w:r w:rsidR="005D606E" w:rsidDel="000A1AF2">
                <w:rPr>
                  <w:b/>
                  <w:bCs/>
                  <w:sz w:val="22"/>
                  <w:szCs w:val="22"/>
                </w:rPr>
                <w:delText xml:space="preserve">Effective between Jan 1, 2021 and </w:delText>
              </w:r>
              <w:r w:rsidR="00CB1DF8" w:rsidDel="000A1AF2">
                <w:rPr>
                  <w:b/>
                  <w:bCs/>
                  <w:sz w:val="22"/>
                  <w:szCs w:val="22"/>
                </w:rPr>
                <w:delText>May 31</w:delText>
              </w:r>
              <w:r w:rsidR="005D606E" w:rsidDel="000A1AF2">
                <w:rPr>
                  <w:b/>
                  <w:bCs/>
                  <w:sz w:val="22"/>
                  <w:szCs w:val="22"/>
                </w:rPr>
                <w:delText>, 2021</w:delText>
              </w:r>
              <w:r w:rsidDel="000A1AF2">
                <w:rPr>
                  <w:b/>
                  <w:bCs/>
                  <w:sz w:val="22"/>
                  <w:szCs w:val="22"/>
                </w:rPr>
                <w:delText>)</w:delText>
              </w:r>
            </w:del>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83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83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83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Change w:id="18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3D8E42" w14:textId="193DEFB8" w:rsidR="00936423" w:rsidRPr="009A486F" w:rsidRDefault="00936423" w:rsidP="00936423">
            <w:pPr>
              <w:widowControl/>
              <w:autoSpaceDE/>
              <w:autoSpaceDN/>
              <w:adjustRightInd/>
              <w:jc w:val="center"/>
              <w:rPr>
                <w:bCs/>
                <w:sz w:val="22"/>
                <w:szCs w:val="22"/>
              </w:rPr>
            </w:pPr>
            <w:ins w:id="1840" w:author="ERCOT" w:date="2021-11-01T10:46:00Z">
              <w:r>
                <w:rPr>
                  <w:rFonts w:ascii="Calibri" w:hAnsi="Calibri" w:cs="Calibri"/>
                  <w:color w:val="000000"/>
                  <w:sz w:val="22"/>
                  <w:szCs w:val="22"/>
                </w:rPr>
                <w:t>0</w:t>
              </w:r>
            </w:ins>
            <w:del w:id="184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A875C5B" w14:textId="7822235B" w:rsidR="00936423" w:rsidRPr="009A486F" w:rsidRDefault="00936423" w:rsidP="00936423">
            <w:pPr>
              <w:widowControl/>
              <w:autoSpaceDE/>
              <w:autoSpaceDN/>
              <w:adjustRightInd/>
              <w:jc w:val="center"/>
              <w:rPr>
                <w:bCs/>
                <w:sz w:val="22"/>
                <w:szCs w:val="22"/>
              </w:rPr>
            </w:pPr>
            <w:ins w:id="1843" w:author="ERCOT" w:date="2021-11-01T10:46:00Z">
              <w:r>
                <w:rPr>
                  <w:rFonts w:ascii="Calibri" w:hAnsi="Calibri" w:cs="Calibri"/>
                  <w:color w:val="000000"/>
                  <w:sz w:val="22"/>
                  <w:szCs w:val="22"/>
                </w:rPr>
                <w:t>0</w:t>
              </w:r>
            </w:ins>
            <w:del w:id="184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4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5EEFBDB" w14:textId="50B35F21" w:rsidR="00936423" w:rsidRPr="009A486F" w:rsidRDefault="00936423" w:rsidP="00936423">
            <w:pPr>
              <w:widowControl/>
              <w:autoSpaceDE/>
              <w:autoSpaceDN/>
              <w:adjustRightInd/>
              <w:jc w:val="center"/>
              <w:rPr>
                <w:bCs/>
                <w:sz w:val="22"/>
                <w:szCs w:val="22"/>
              </w:rPr>
            </w:pPr>
            <w:ins w:id="1846" w:author="ERCOT" w:date="2021-11-01T10:46:00Z">
              <w:r>
                <w:rPr>
                  <w:rFonts w:ascii="Calibri" w:hAnsi="Calibri" w:cs="Calibri"/>
                  <w:color w:val="000000"/>
                  <w:sz w:val="22"/>
                  <w:szCs w:val="22"/>
                </w:rPr>
                <w:t>0</w:t>
              </w:r>
            </w:ins>
            <w:del w:id="184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4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C40D083" w14:textId="0C55659C" w:rsidR="00936423" w:rsidRPr="009A486F" w:rsidRDefault="00936423" w:rsidP="00936423">
            <w:pPr>
              <w:widowControl/>
              <w:autoSpaceDE/>
              <w:autoSpaceDN/>
              <w:adjustRightInd/>
              <w:jc w:val="center"/>
              <w:rPr>
                <w:bCs/>
                <w:sz w:val="22"/>
                <w:szCs w:val="22"/>
              </w:rPr>
            </w:pPr>
            <w:ins w:id="1849" w:author="ERCOT" w:date="2021-11-01T10:46:00Z">
              <w:r>
                <w:rPr>
                  <w:rFonts w:ascii="Calibri" w:hAnsi="Calibri" w:cs="Calibri"/>
                  <w:color w:val="000000"/>
                  <w:sz w:val="22"/>
                  <w:szCs w:val="22"/>
                </w:rPr>
                <w:t>0</w:t>
              </w:r>
            </w:ins>
            <w:del w:id="185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5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2D8BDDCD" w14:textId="4327C55F" w:rsidR="00936423" w:rsidRPr="009A486F" w:rsidRDefault="00936423" w:rsidP="00936423">
            <w:pPr>
              <w:widowControl/>
              <w:autoSpaceDE/>
              <w:autoSpaceDN/>
              <w:adjustRightInd/>
              <w:jc w:val="center"/>
              <w:rPr>
                <w:bCs/>
                <w:sz w:val="22"/>
                <w:szCs w:val="22"/>
              </w:rPr>
            </w:pPr>
            <w:ins w:id="1852" w:author="ERCOT" w:date="2021-11-01T10:46:00Z">
              <w:r>
                <w:rPr>
                  <w:rFonts w:ascii="Calibri" w:hAnsi="Calibri" w:cs="Calibri"/>
                  <w:color w:val="000000"/>
                  <w:sz w:val="22"/>
                  <w:szCs w:val="22"/>
                </w:rPr>
                <w:t>0</w:t>
              </w:r>
            </w:ins>
            <w:del w:id="185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C8BB64" w14:textId="67CBB416" w:rsidR="00936423" w:rsidRPr="009A486F" w:rsidRDefault="00936423" w:rsidP="00936423">
            <w:pPr>
              <w:widowControl/>
              <w:autoSpaceDE/>
              <w:autoSpaceDN/>
              <w:adjustRightInd/>
              <w:jc w:val="center"/>
              <w:rPr>
                <w:bCs/>
                <w:sz w:val="22"/>
                <w:szCs w:val="22"/>
              </w:rPr>
            </w:pPr>
            <w:ins w:id="1855" w:author="ERCOT" w:date="2021-11-01T10:46:00Z">
              <w:r>
                <w:rPr>
                  <w:rFonts w:ascii="Calibri" w:hAnsi="Calibri" w:cs="Calibri"/>
                  <w:color w:val="000000"/>
                  <w:sz w:val="22"/>
                  <w:szCs w:val="22"/>
                </w:rPr>
                <w:t>0</w:t>
              </w:r>
            </w:ins>
            <w:del w:id="185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5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C9D4D4" w14:textId="0CC8A363" w:rsidR="00936423" w:rsidRPr="009A486F" w:rsidRDefault="00936423" w:rsidP="00936423">
            <w:pPr>
              <w:widowControl/>
              <w:autoSpaceDE/>
              <w:autoSpaceDN/>
              <w:adjustRightInd/>
              <w:jc w:val="center"/>
              <w:rPr>
                <w:bCs/>
                <w:sz w:val="22"/>
                <w:szCs w:val="22"/>
              </w:rPr>
            </w:pPr>
            <w:ins w:id="1858" w:author="ERCOT" w:date="2021-11-01T10:46:00Z">
              <w:r>
                <w:rPr>
                  <w:rFonts w:ascii="Calibri" w:hAnsi="Calibri" w:cs="Calibri"/>
                  <w:color w:val="000000"/>
                  <w:sz w:val="22"/>
                  <w:szCs w:val="22"/>
                </w:rPr>
                <w:t>0</w:t>
              </w:r>
            </w:ins>
            <w:del w:id="185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DF69943" w14:textId="0830B5F4" w:rsidR="00936423" w:rsidRPr="009A486F" w:rsidRDefault="00936423" w:rsidP="00936423">
            <w:pPr>
              <w:widowControl/>
              <w:autoSpaceDE/>
              <w:autoSpaceDN/>
              <w:adjustRightInd/>
              <w:jc w:val="center"/>
              <w:rPr>
                <w:bCs/>
                <w:sz w:val="22"/>
                <w:szCs w:val="22"/>
              </w:rPr>
            </w:pPr>
            <w:ins w:id="1861" w:author="ERCOT" w:date="2021-11-01T10:46:00Z">
              <w:r>
                <w:rPr>
                  <w:rFonts w:ascii="Calibri" w:hAnsi="Calibri" w:cs="Calibri"/>
                  <w:color w:val="000000"/>
                  <w:sz w:val="22"/>
                  <w:szCs w:val="22"/>
                </w:rPr>
                <w:t>0</w:t>
              </w:r>
            </w:ins>
            <w:del w:id="186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628DC8" w14:textId="4FC112D4" w:rsidR="00936423" w:rsidRPr="009A486F" w:rsidRDefault="00936423" w:rsidP="00936423">
            <w:pPr>
              <w:widowControl/>
              <w:autoSpaceDE/>
              <w:autoSpaceDN/>
              <w:adjustRightInd/>
              <w:jc w:val="center"/>
              <w:rPr>
                <w:bCs/>
                <w:sz w:val="22"/>
                <w:szCs w:val="22"/>
              </w:rPr>
            </w:pPr>
            <w:ins w:id="1864" w:author="ERCOT" w:date="2021-11-01T10:46:00Z">
              <w:r>
                <w:rPr>
                  <w:rFonts w:ascii="Calibri" w:hAnsi="Calibri" w:cs="Calibri"/>
                  <w:color w:val="000000"/>
                  <w:sz w:val="22"/>
                  <w:szCs w:val="22"/>
                </w:rPr>
                <w:t>0.3</w:t>
              </w:r>
            </w:ins>
            <w:del w:id="1865" w:author="ERCOT" w:date="2021-11-01T09:58:00Z">
              <w:r w:rsidRPr="009A486F" w:rsidDel="000A1AF2">
                <w:rPr>
                  <w:color w:val="000000"/>
                  <w:sz w:val="22"/>
                  <w:szCs w:val="22"/>
                </w:rPr>
                <w:delText>-6.0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7E627D1" w14:textId="3CFC29E7" w:rsidR="00936423" w:rsidRPr="009A486F" w:rsidRDefault="00936423" w:rsidP="00936423">
            <w:pPr>
              <w:widowControl/>
              <w:autoSpaceDE/>
              <w:autoSpaceDN/>
              <w:adjustRightInd/>
              <w:jc w:val="center"/>
              <w:rPr>
                <w:bCs/>
                <w:sz w:val="22"/>
                <w:szCs w:val="22"/>
              </w:rPr>
            </w:pPr>
            <w:ins w:id="1867" w:author="ERCOT" w:date="2021-11-01T10:46:00Z">
              <w:r>
                <w:rPr>
                  <w:rFonts w:ascii="Calibri" w:hAnsi="Calibri" w:cs="Calibri"/>
                  <w:color w:val="000000"/>
                  <w:sz w:val="22"/>
                  <w:szCs w:val="22"/>
                </w:rPr>
                <w:t>9.7</w:t>
              </w:r>
            </w:ins>
            <w:del w:id="1868" w:author="ERCOT" w:date="2021-11-01T09:58:00Z">
              <w:r w:rsidRPr="009A486F" w:rsidDel="000A1AF2">
                <w:rPr>
                  <w:color w:val="000000"/>
                  <w:sz w:val="22"/>
                  <w:szCs w:val="22"/>
                </w:rPr>
                <w:delText>12.0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6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39267ED" w14:textId="30E0696C" w:rsidR="00936423" w:rsidRPr="009A486F" w:rsidRDefault="00936423" w:rsidP="00936423">
            <w:pPr>
              <w:widowControl/>
              <w:autoSpaceDE/>
              <w:autoSpaceDN/>
              <w:adjustRightInd/>
              <w:jc w:val="center"/>
              <w:rPr>
                <w:bCs/>
                <w:sz w:val="22"/>
                <w:szCs w:val="22"/>
              </w:rPr>
            </w:pPr>
            <w:ins w:id="1870" w:author="ERCOT" w:date="2021-11-01T10:46:00Z">
              <w:r>
                <w:rPr>
                  <w:rFonts w:ascii="Calibri" w:hAnsi="Calibri" w:cs="Calibri"/>
                  <w:color w:val="000000"/>
                  <w:sz w:val="22"/>
                  <w:szCs w:val="22"/>
                </w:rPr>
                <w:t>6.5</w:t>
              </w:r>
            </w:ins>
            <w:del w:id="1871" w:author="ERCOT" w:date="2021-11-01T09:58:00Z">
              <w:r w:rsidRPr="009A486F" w:rsidDel="000A1AF2">
                <w:rPr>
                  <w:color w:val="000000"/>
                  <w:sz w:val="22"/>
                  <w:szCs w:val="22"/>
                </w:rPr>
                <w:delText>13.0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7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2A9B143" w14:textId="2C391A4B" w:rsidR="00936423" w:rsidRPr="009A486F" w:rsidRDefault="00936423" w:rsidP="00936423">
            <w:pPr>
              <w:widowControl/>
              <w:autoSpaceDE/>
              <w:autoSpaceDN/>
              <w:adjustRightInd/>
              <w:jc w:val="center"/>
              <w:rPr>
                <w:bCs/>
                <w:sz w:val="22"/>
                <w:szCs w:val="22"/>
              </w:rPr>
            </w:pPr>
            <w:ins w:id="1873" w:author="ERCOT" w:date="2021-11-01T10:46:00Z">
              <w:r>
                <w:rPr>
                  <w:rFonts w:ascii="Calibri" w:hAnsi="Calibri" w:cs="Calibri"/>
                  <w:color w:val="000000"/>
                  <w:sz w:val="22"/>
                  <w:szCs w:val="22"/>
                </w:rPr>
                <w:t>9.9</w:t>
              </w:r>
            </w:ins>
            <w:del w:id="1874" w:author="ERCOT" w:date="2021-11-01T09:58:00Z">
              <w:r w:rsidRPr="009A486F" w:rsidDel="000A1AF2">
                <w:rPr>
                  <w:color w:val="000000"/>
                  <w:sz w:val="22"/>
                  <w:szCs w:val="22"/>
                </w:rPr>
                <w:delText>23.0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7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30219BB" w14:textId="25B282B8" w:rsidR="00936423" w:rsidRPr="009A486F" w:rsidRDefault="00936423" w:rsidP="00936423">
            <w:pPr>
              <w:widowControl/>
              <w:autoSpaceDE/>
              <w:autoSpaceDN/>
              <w:adjustRightInd/>
              <w:jc w:val="center"/>
              <w:rPr>
                <w:bCs/>
                <w:sz w:val="22"/>
                <w:szCs w:val="22"/>
              </w:rPr>
            </w:pPr>
            <w:ins w:id="1876" w:author="ERCOT" w:date="2021-11-01T10:46:00Z">
              <w:r>
                <w:rPr>
                  <w:rFonts w:ascii="Calibri" w:hAnsi="Calibri" w:cs="Calibri"/>
                  <w:color w:val="000000"/>
                  <w:sz w:val="22"/>
                  <w:szCs w:val="22"/>
                </w:rPr>
                <w:t>8.9</w:t>
              </w:r>
            </w:ins>
            <w:del w:id="1877" w:author="ERCOT" w:date="2021-11-01T09:58:00Z">
              <w:r w:rsidRPr="009A486F" w:rsidDel="000A1AF2">
                <w:rPr>
                  <w:color w:val="000000"/>
                  <w:sz w:val="22"/>
                  <w:szCs w:val="22"/>
                </w:rPr>
                <w:delText>25.0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7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A1CBDC" w14:textId="4C4D8DA8" w:rsidR="00936423" w:rsidRPr="009A486F" w:rsidRDefault="00936423" w:rsidP="00936423">
            <w:pPr>
              <w:widowControl/>
              <w:autoSpaceDE/>
              <w:autoSpaceDN/>
              <w:adjustRightInd/>
              <w:jc w:val="center"/>
              <w:rPr>
                <w:bCs/>
                <w:sz w:val="22"/>
                <w:szCs w:val="22"/>
              </w:rPr>
            </w:pPr>
            <w:ins w:id="1879" w:author="ERCOT" w:date="2021-11-01T10:46:00Z">
              <w:r>
                <w:rPr>
                  <w:rFonts w:ascii="Calibri" w:hAnsi="Calibri" w:cs="Calibri"/>
                  <w:color w:val="000000"/>
                  <w:sz w:val="22"/>
                  <w:szCs w:val="22"/>
                </w:rPr>
                <w:t>9</w:t>
              </w:r>
            </w:ins>
            <w:del w:id="1880" w:author="ERCOT" w:date="2021-11-01T09:58:00Z">
              <w:r w:rsidRPr="009A486F" w:rsidDel="000A1AF2">
                <w:rPr>
                  <w:color w:val="000000"/>
                  <w:sz w:val="22"/>
                  <w:szCs w:val="22"/>
                </w:rPr>
                <w:delText>27.0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8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416A837" w14:textId="56404471" w:rsidR="00936423" w:rsidRPr="009A486F" w:rsidRDefault="00936423" w:rsidP="00936423">
            <w:pPr>
              <w:widowControl/>
              <w:autoSpaceDE/>
              <w:autoSpaceDN/>
              <w:adjustRightInd/>
              <w:jc w:val="center"/>
              <w:rPr>
                <w:bCs/>
                <w:sz w:val="22"/>
                <w:szCs w:val="22"/>
              </w:rPr>
            </w:pPr>
            <w:ins w:id="1882" w:author="ERCOT" w:date="2021-11-01T10:46:00Z">
              <w:r>
                <w:rPr>
                  <w:rFonts w:ascii="Calibri" w:hAnsi="Calibri" w:cs="Calibri"/>
                  <w:color w:val="000000"/>
                  <w:sz w:val="22"/>
                  <w:szCs w:val="22"/>
                </w:rPr>
                <w:t>11.1</w:t>
              </w:r>
            </w:ins>
            <w:del w:id="1883"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8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4401209" w14:textId="7A8E77CB" w:rsidR="00936423" w:rsidRPr="009A486F" w:rsidRDefault="00936423" w:rsidP="00936423">
            <w:pPr>
              <w:widowControl/>
              <w:autoSpaceDE/>
              <w:autoSpaceDN/>
              <w:adjustRightInd/>
              <w:jc w:val="center"/>
              <w:rPr>
                <w:bCs/>
                <w:sz w:val="22"/>
                <w:szCs w:val="22"/>
              </w:rPr>
            </w:pPr>
            <w:ins w:id="1885" w:author="ERCOT" w:date="2021-11-01T10:46:00Z">
              <w:r>
                <w:rPr>
                  <w:rFonts w:ascii="Calibri" w:hAnsi="Calibri" w:cs="Calibri"/>
                  <w:color w:val="000000"/>
                  <w:sz w:val="22"/>
                  <w:szCs w:val="22"/>
                </w:rPr>
                <w:t>14.1</w:t>
              </w:r>
            </w:ins>
            <w:del w:id="1886"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8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00A4C1" w14:textId="4696914B" w:rsidR="00936423" w:rsidRPr="009A486F" w:rsidRDefault="00936423" w:rsidP="00936423">
            <w:pPr>
              <w:widowControl/>
              <w:autoSpaceDE/>
              <w:autoSpaceDN/>
              <w:adjustRightInd/>
              <w:jc w:val="center"/>
              <w:rPr>
                <w:bCs/>
                <w:sz w:val="22"/>
                <w:szCs w:val="22"/>
              </w:rPr>
            </w:pPr>
            <w:ins w:id="1888" w:author="ERCOT" w:date="2021-11-01T10:46:00Z">
              <w:r>
                <w:rPr>
                  <w:rFonts w:ascii="Calibri" w:hAnsi="Calibri" w:cs="Calibri"/>
                  <w:color w:val="000000"/>
                  <w:sz w:val="22"/>
                  <w:szCs w:val="22"/>
                </w:rPr>
                <w:t>15.1</w:t>
              </w:r>
            </w:ins>
            <w:del w:id="1889" w:author="ERCOT" w:date="2021-11-01T09:58:00Z">
              <w:r w:rsidRPr="009A486F" w:rsidDel="000A1AF2">
                <w:rPr>
                  <w:color w:val="000000"/>
                  <w:sz w:val="22"/>
                  <w:szCs w:val="22"/>
                </w:rPr>
                <w:delText>46.0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9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28BD76E0" w14:textId="1950CF7A" w:rsidR="00936423" w:rsidRPr="009A486F" w:rsidRDefault="00936423" w:rsidP="00936423">
            <w:pPr>
              <w:widowControl/>
              <w:autoSpaceDE/>
              <w:autoSpaceDN/>
              <w:adjustRightInd/>
              <w:jc w:val="center"/>
              <w:rPr>
                <w:bCs/>
                <w:sz w:val="22"/>
                <w:szCs w:val="22"/>
              </w:rPr>
            </w:pPr>
            <w:ins w:id="1891" w:author="ERCOT" w:date="2021-11-01T10:46:00Z">
              <w:r>
                <w:rPr>
                  <w:rFonts w:ascii="Calibri" w:hAnsi="Calibri" w:cs="Calibri"/>
                  <w:color w:val="000000"/>
                  <w:sz w:val="22"/>
                  <w:szCs w:val="22"/>
                </w:rPr>
                <w:t>9.1</w:t>
              </w:r>
            </w:ins>
            <w:del w:id="1892" w:author="ERCOT" w:date="2021-11-01T09:58:00Z">
              <w:r w:rsidRPr="009A486F" w:rsidDel="000A1AF2">
                <w:rPr>
                  <w:color w:val="000000"/>
                  <w:sz w:val="22"/>
                  <w:szCs w:val="22"/>
                </w:rPr>
                <w:delText>40.0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89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7864579" w14:textId="4C343E02" w:rsidR="00936423" w:rsidRPr="009A486F" w:rsidRDefault="00936423" w:rsidP="00936423">
            <w:pPr>
              <w:widowControl/>
              <w:autoSpaceDE/>
              <w:autoSpaceDN/>
              <w:adjustRightInd/>
              <w:jc w:val="center"/>
              <w:rPr>
                <w:bCs/>
                <w:sz w:val="22"/>
                <w:szCs w:val="22"/>
              </w:rPr>
            </w:pPr>
            <w:ins w:id="1894" w:author="ERCOT" w:date="2021-11-01T10:46:00Z">
              <w:r>
                <w:rPr>
                  <w:rFonts w:ascii="Calibri" w:hAnsi="Calibri" w:cs="Calibri"/>
                  <w:color w:val="000000"/>
                  <w:sz w:val="22"/>
                  <w:szCs w:val="22"/>
                </w:rPr>
                <w:t>0.3</w:t>
              </w:r>
            </w:ins>
            <w:del w:id="1895" w:author="ERCOT" w:date="2021-11-01T09:58:00Z">
              <w:r w:rsidRPr="009A486F" w:rsidDel="000A1AF2">
                <w:rPr>
                  <w:color w:val="000000"/>
                  <w:sz w:val="22"/>
                  <w:szCs w:val="22"/>
                </w:rPr>
                <w:delText>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23DB1E" w14:textId="0B3B9F88" w:rsidR="00936423" w:rsidRPr="009A486F" w:rsidRDefault="00936423" w:rsidP="00936423">
            <w:pPr>
              <w:widowControl/>
              <w:autoSpaceDE/>
              <w:autoSpaceDN/>
              <w:adjustRightInd/>
              <w:jc w:val="center"/>
              <w:rPr>
                <w:bCs/>
                <w:sz w:val="22"/>
                <w:szCs w:val="22"/>
              </w:rPr>
            </w:pPr>
            <w:ins w:id="1897" w:author="ERCOT" w:date="2021-11-01T10:46:00Z">
              <w:r>
                <w:rPr>
                  <w:rFonts w:ascii="Calibri" w:hAnsi="Calibri" w:cs="Calibri"/>
                  <w:color w:val="000000"/>
                  <w:sz w:val="22"/>
                  <w:szCs w:val="22"/>
                </w:rPr>
                <w:t>0</w:t>
              </w:r>
            </w:ins>
            <w:del w:id="189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8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99F587" w14:textId="0963DEDB" w:rsidR="00936423" w:rsidRPr="009A486F" w:rsidRDefault="00936423" w:rsidP="00936423">
            <w:pPr>
              <w:widowControl/>
              <w:autoSpaceDE/>
              <w:autoSpaceDN/>
              <w:adjustRightInd/>
              <w:jc w:val="center"/>
              <w:rPr>
                <w:bCs/>
                <w:sz w:val="22"/>
                <w:szCs w:val="22"/>
              </w:rPr>
            </w:pPr>
            <w:ins w:id="1900" w:author="ERCOT" w:date="2021-11-01T10:46:00Z">
              <w:r>
                <w:rPr>
                  <w:rFonts w:ascii="Calibri" w:hAnsi="Calibri" w:cs="Calibri"/>
                  <w:color w:val="000000"/>
                  <w:sz w:val="22"/>
                  <w:szCs w:val="22"/>
                </w:rPr>
                <w:t>0</w:t>
              </w:r>
            </w:ins>
            <w:del w:id="190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0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C6CF78A" w14:textId="57691EBF" w:rsidR="00936423" w:rsidRPr="009A486F" w:rsidRDefault="00936423" w:rsidP="00936423">
            <w:pPr>
              <w:widowControl/>
              <w:autoSpaceDE/>
              <w:autoSpaceDN/>
              <w:adjustRightInd/>
              <w:jc w:val="center"/>
              <w:rPr>
                <w:bCs/>
                <w:sz w:val="22"/>
                <w:szCs w:val="22"/>
              </w:rPr>
            </w:pPr>
            <w:ins w:id="1903" w:author="ERCOT" w:date="2021-11-01T10:46:00Z">
              <w:r>
                <w:rPr>
                  <w:rFonts w:ascii="Calibri" w:hAnsi="Calibri" w:cs="Calibri"/>
                  <w:color w:val="000000"/>
                  <w:sz w:val="22"/>
                  <w:szCs w:val="22"/>
                </w:rPr>
                <w:t>0</w:t>
              </w:r>
            </w:ins>
            <w:del w:id="190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0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B612526" w14:textId="76CD5F26" w:rsidR="00936423" w:rsidRPr="009A486F" w:rsidRDefault="00936423" w:rsidP="00936423">
            <w:pPr>
              <w:widowControl/>
              <w:autoSpaceDE/>
              <w:autoSpaceDN/>
              <w:adjustRightInd/>
              <w:jc w:val="center"/>
              <w:rPr>
                <w:bCs/>
                <w:sz w:val="22"/>
                <w:szCs w:val="22"/>
              </w:rPr>
            </w:pPr>
            <w:ins w:id="1906" w:author="ERCOT" w:date="2021-11-01T10:46:00Z">
              <w:r>
                <w:rPr>
                  <w:rFonts w:ascii="Calibri" w:hAnsi="Calibri" w:cs="Calibri"/>
                  <w:color w:val="000000"/>
                  <w:sz w:val="22"/>
                  <w:szCs w:val="22"/>
                </w:rPr>
                <w:t>0</w:t>
              </w:r>
            </w:ins>
            <w:del w:id="19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90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08DB0F9B" w14:textId="3FC825DF" w:rsidR="00936423" w:rsidRPr="009A486F" w:rsidRDefault="00936423" w:rsidP="00936423">
            <w:pPr>
              <w:widowControl/>
              <w:autoSpaceDE/>
              <w:autoSpaceDN/>
              <w:adjustRightInd/>
              <w:jc w:val="center"/>
              <w:rPr>
                <w:bCs/>
                <w:sz w:val="22"/>
                <w:szCs w:val="22"/>
              </w:rPr>
            </w:pPr>
            <w:ins w:id="1909" w:author="ERCOT" w:date="2021-11-01T10:46:00Z">
              <w:r>
                <w:rPr>
                  <w:rFonts w:ascii="Calibri" w:hAnsi="Calibri" w:cs="Calibri"/>
                  <w:color w:val="000000"/>
                  <w:sz w:val="22"/>
                  <w:szCs w:val="22"/>
                </w:rPr>
                <w:t>0</w:t>
              </w:r>
            </w:ins>
            <w:del w:id="1910" w:author="ERCOT" w:date="2021-11-01T09:58:00Z">
              <w:r w:rsidRPr="009A486F" w:rsidDel="000A1AF2">
                <w:rPr>
                  <w:color w:val="000000"/>
                  <w:sz w:val="22"/>
                  <w:szCs w:val="22"/>
                </w:rPr>
                <w:delText>0.0</w:delText>
              </w:r>
            </w:del>
          </w:p>
        </w:tc>
      </w:tr>
      <w:tr w:rsidR="00936423" w:rsidRPr="00CC576E" w14:paraId="229D53C5"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91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91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913"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Change w:id="19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3F561F" w14:textId="7C61B998" w:rsidR="00936423" w:rsidRPr="009A486F" w:rsidRDefault="00936423" w:rsidP="00936423">
            <w:pPr>
              <w:widowControl/>
              <w:autoSpaceDE/>
              <w:autoSpaceDN/>
              <w:adjustRightInd/>
              <w:jc w:val="center"/>
              <w:rPr>
                <w:bCs/>
                <w:sz w:val="22"/>
                <w:szCs w:val="22"/>
              </w:rPr>
            </w:pPr>
            <w:ins w:id="1915" w:author="ERCOT" w:date="2021-11-01T10:46:00Z">
              <w:r>
                <w:rPr>
                  <w:rFonts w:ascii="Calibri" w:hAnsi="Calibri" w:cs="Calibri"/>
                  <w:color w:val="000000"/>
                  <w:sz w:val="22"/>
                  <w:szCs w:val="22"/>
                </w:rPr>
                <w:t>0</w:t>
              </w:r>
            </w:ins>
            <w:del w:id="191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2D7CCC2" w14:textId="4C19F767" w:rsidR="00936423" w:rsidRPr="009A486F" w:rsidRDefault="00936423" w:rsidP="00936423">
            <w:pPr>
              <w:widowControl/>
              <w:autoSpaceDE/>
              <w:autoSpaceDN/>
              <w:adjustRightInd/>
              <w:jc w:val="center"/>
              <w:rPr>
                <w:bCs/>
                <w:sz w:val="22"/>
                <w:szCs w:val="22"/>
              </w:rPr>
            </w:pPr>
            <w:ins w:id="1918" w:author="ERCOT" w:date="2021-11-01T10:46:00Z">
              <w:r>
                <w:rPr>
                  <w:rFonts w:ascii="Calibri" w:hAnsi="Calibri" w:cs="Calibri"/>
                  <w:color w:val="000000"/>
                  <w:sz w:val="22"/>
                  <w:szCs w:val="22"/>
                </w:rPr>
                <w:t>0</w:t>
              </w:r>
            </w:ins>
            <w:del w:id="191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20"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0BD72517" w14:textId="1B34F593" w:rsidR="00936423" w:rsidRPr="009A486F" w:rsidRDefault="00936423" w:rsidP="00936423">
            <w:pPr>
              <w:widowControl/>
              <w:autoSpaceDE/>
              <w:autoSpaceDN/>
              <w:adjustRightInd/>
              <w:jc w:val="center"/>
              <w:rPr>
                <w:bCs/>
                <w:sz w:val="22"/>
                <w:szCs w:val="22"/>
              </w:rPr>
            </w:pPr>
            <w:ins w:id="1921" w:author="ERCOT" w:date="2021-11-01T10:46:00Z">
              <w:r>
                <w:rPr>
                  <w:rFonts w:ascii="Calibri" w:hAnsi="Calibri" w:cs="Calibri"/>
                  <w:color w:val="000000"/>
                  <w:sz w:val="22"/>
                  <w:szCs w:val="22"/>
                </w:rPr>
                <w:t>0</w:t>
              </w:r>
            </w:ins>
            <w:del w:id="192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7B6AB6F" w14:textId="59BDC2FF" w:rsidR="00936423" w:rsidRPr="009A486F" w:rsidRDefault="00936423" w:rsidP="00936423">
            <w:pPr>
              <w:widowControl/>
              <w:autoSpaceDE/>
              <w:autoSpaceDN/>
              <w:adjustRightInd/>
              <w:jc w:val="center"/>
              <w:rPr>
                <w:bCs/>
                <w:sz w:val="22"/>
                <w:szCs w:val="22"/>
              </w:rPr>
            </w:pPr>
            <w:ins w:id="1924" w:author="ERCOT" w:date="2021-11-01T10:46:00Z">
              <w:r>
                <w:rPr>
                  <w:rFonts w:ascii="Calibri" w:hAnsi="Calibri" w:cs="Calibri"/>
                  <w:color w:val="000000"/>
                  <w:sz w:val="22"/>
                  <w:szCs w:val="22"/>
                </w:rPr>
                <w:t>0</w:t>
              </w:r>
            </w:ins>
            <w:del w:id="192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6"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15DBB77D" w14:textId="5FEE8C1F" w:rsidR="00936423" w:rsidRPr="009A486F" w:rsidRDefault="00936423" w:rsidP="00936423">
            <w:pPr>
              <w:widowControl/>
              <w:autoSpaceDE/>
              <w:autoSpaceDN/>
              <w:adjustRightInd/>
              <w:jc w:val="center"/>
              <w:rPr>
                <w:bCs/>
                <w:sz w:val="22"/>
                <w:szCs w:val="22"/>
              </w:rPr>
            </w:pPr>
            <w:ins w:id="1927" w:author="ERCOT" w:date="2021-11-01T10:46:00Z">
              <w:r>
                <w:rPr>
                  <w:rFonts w:ascii="Calibri" w:hAnsi="Calibri" w:cs="Calibri"/>
                  <w:color w:val="000000"/>
                  <w:sz w:val="22"/>
                  <w:szCs w:val="22"/>
                </w:rPr>
                <w:t>0</w:t>
              </w:r>
            </w:ins>
            <w:del w:id="192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91AFB0C" w14:textId="5D827925" w:rsidR="00936423" w:rsidRPr="009A486F" w:rsidRDefault="00936423" w:rsidP="00936423">
            <w:pPr>
              <w:widowControl/>
              <w:autoSpaceDE/>
              <w:autoSpaceDN/>
              <w:adjustRightInd/>
              <w:jc w:val="center"/>
              <w:rPr>
                <w:bCs/>
                <w:sz w:val="22"/>
                <w:szCs w:val="22"/>
              </w:rPr>
            </w:pPr>
            <w:ins w:id="1930" w:author="ERCOT" w:date="2021-11-01T10:46:00Z">
              <w:r>
                <w:rPr>
                  <w:rFonts w:ascii="Calibri" w:hAnsi="Calibri" w:cs="Calibri"/>
                  <w:color w:val="000000"/>
                  <w:sz w:val="22"/>
                  <w:szCs w:val="22"/>
                </w:rPr>
                <w:t>0</w:t>
              </w:r>
            </w:ins>
            <w:del w:id="193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B1DBD86" w14:textId="716E7241" w:rsidR="00936423" w:rsidRPr="009A486F" w:rsidRDefault="00936423" w:rsidP="00936423">
            <w:pPr>
              <w:widowControl/>
              <w:autoSpaceDE/>
              <w:autoSpaceDN/>
              <w:adjustRightInd/>
              <w:jc w:val="center"/>
              <w:rPr>
                <w:bCs/>
                <w:sz w:val="22"/>
                <w:szCs w:val="22"/>
              </w:rPr>
            </w:pPr>
            <w:ins w:id="1933" w:author="ERCOT" w:date="2021-11-01T10:46:00Z">
              <w:r>
                <w:rPr>
                  <w:rFonts w:ascii="Calibri" w:hAnsi="Calibri" w:cs="Calibri"/>
                  <w:color w:val="000000"/>
                  <w:sz w:val="22"/>
                  <w:szCs w:val="22"/>
                </w:rPr>
                <w:t>0</w:t>
              </w:r>
            </w:ins>
            <w:del w:id="1934" w:author="ERCOT" w:date="2021-11-01T09:58:00Z">
              <w:r w:rsidRPr="009A486F" w:rsidDel="000A1AF2">
                <w:rPr>
                  <w:color w:val="000000"/>
                  <w:sz w:val="22"/>
                  <w:szCs w:val="22"/>
                </w:rPr>
                <w:delText>-0.1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FC8012" w14:textId="35222472" w:rsidR="00936423" w:rsidRPr="009A486F" w:rsidRDefault="00936423" w:rsidP="00936423">
            <w:pPr>
              <w:widowControl/>
              <w:autoSpaceDE/>
              <w:autoSpaceDN/>
              <w:adjustRightInd/>
              <w:jc w:val="center"/>
              <w:rPr>
                <w:bCs/>
                <w:sz w:val="22"/>
                <w:szCs w:val="22"/>
              </w:rPr>
            </w:pPr>
            <w:ins w:id="1936" w:author="ERCOT" w:date="2021-11-01T10:46:00Z">
              <w:r>
                <w:rPr>
                  <w:rFonts w:ascii="Calibri" w:hAnsi="Calibri" w:cs="Calibri"/>
                  <w:color w:val="000000"/>
                  <w:sz w:val="22"/>
                  <w:szCs w:val="22"/>
                </w:rPr>
                <w:t>-0.6</w:t>
              </w:r>
            </w:ins>
            <w:del w:id="1937" w:author="ERCOT" w:date="2021-11-01T09:58:00Z">
              <w:r w:rsidRPr="009A486F" w:rsidDel="000A1AF2">
                <w:rPr>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7C9E379" w14:textId="79DCF490" w:rsidR="00936423" w:rsidRPr="009A486F" w:rsidRDefault="00936423" w:rsidP="00936423">
            <w:pPr>
              <w:widowControl/>
              <w:autoSpaceDE/>
              <w:autoSpaceDN/>
              <w:adjustRightInd/>
              <w:jc w:val="center"/>
              <w:rPr>
                <w:bCs/>
                <w:sz w:val="22"/>
                <w:szCs w:val="22"/>
              </w:rPr>
            </w:pPr>
            <w:ins w:id="1939" w:author="ERCOT" w:date="2021-11-01T10:46:00Z">
              <w:r>
                <w:rPr>
                  <w:rFonts w:ascii="Calibri" w:hAnsi="Calibri" w:cs="Calibri"/>
                  <w:color w:val="000000"/>
                  <w:sz w:val="22"/>
                  <w:szCs w:val="22"/>
                </w:rPr>
                <w:t>3</w:t>
              </w:r>
            </w:ins>
            <w:del w:id="1940" w:author="ERCOT" w:date="2021-11-01T09:58:00Z">
              <w:r w:rsidRPr="009A486F" w:rsidDel="000A1AF2">
                <w:rPr>
                  <w:color w:val="000000"/>
                  <w:sz w:val="22"/>
                  <w:szCs w:val="22"/>
                </w:rPr>
                <w:delText>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4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7283D85" w14:textId="2C9F3FA2" w:rsidR="00936423" w:rsidRPr="009A486F" w:rsidRDefault="00936423" w:rsidP="00936423">
            <w:pPr>
              <w:widowControl/>
              <w:autoSpaceDE/>
              <w:autoSpaceDN/>
              <w:adjustRightInd/>
              <w:jc w:val="center"/>
              <w:rPr>
                <w:bCs/>
                <w:sz w:val="22"/>
                <w:szCs w:val="22"/>
              </w:rPr>
            </w:pPr>
            <w:ins w:id="1942" w:author="ERCOT" w:date="2021-11-01T10:46:00Z">
              <w:r>
                <w:rPr>
                  <w:rFonts w:ascii="Calibri" w:hAnsi="Calibri" w:cs="Calibri"/>
                  <w:color w:val="000000"/>
                  <w:sz w:val="22"/>
                  <w:szCs w:val="22"/>
                </w:rPr>
                <w:t>9.6</w:t>
              </w:r>
            </w:ins>
            <w:del w:id="1943" w:author="ERCOT" w:date="2021-11-01T09:58:00Z">
              <w:r w:rsidRPr="009A486F" w:rsidDel="000A1AF2">
                <w:rPr>
                  <w:color w:val="000000"/>
                  <w:sz w:val="22"/>
                  <w:szCs w:val="22"/>
                </w:rPr>
                <w:delText>24.1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44"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DCD09BC" w14:textId="7459057C" w:rsidR="00936423" w:rsidRPr="009A486F" w:rsidRDefault="00936423" w:rsidP="00936423">
            <w:pPr>
              <w:widowControl/>
              <w:autoSpaceDE/>
              <w:autoSpaceDN/>
              <w:adjustRightInd/>
              <w:jc w:val="center"/>
              <w:rPr>
                <w:bCs/>
                <w:sz w:val="22"/>
                <w:szCs w:val="22"/>
              </w:rPr>
            </w:pPr>
            <w:ins w:id="1945" w:author="ERCOT" w:date="2021-11-01T10:46:00Z">
              <w:r>
                <w:rPr>
                  <w:rFonts w:ascii="Calibri" w:hAnsi="Calibri" w:cs="Calibri"/>
                  <w:color w:val="000000"/>
                  <w:sz w:val="22"/>
                  <w:szCs w:val="22"/>
                </w:rPr>
                <w:t>10</w:t>
              </w:r>
            </w:ins>
            <w:del w:id="1946" w:author="ERCOT" w:date="2021-11-01T09:58:00Z">
              <w:r w:rsidRPr="009A486F" w:rsidDel="000A1AF2">
                <w:rPr>
                  <w:color w:val="000000"/>
                  <w:sz w:val="22"/>
                  <w:szCs w:val="22"/>
                </w:rPr>
                <w:delText>36.5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47"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DFB32CA" w14:textId="16346BDF" w:rsidR="00936423" w:rsidRPr="009A486F" w:rsidRDefault="00936423" w:rsidP="00936423">
            <w:pPr>
              <w:widowControl/>
              <w:autoSpaceDE/>
              <w:autoSpaceDN/>
              <w:adjustRightInd/>
              <w:jc w:val="center"/>
              <w:rPr>
                <w:bCs/>
                <w:sz w:val="22"/>
                <w:szCs w:val="22"/>
              </w:rPr>
            </w:pPr>
            <w:ins w:id="1948" w:author="ERCOT" w:date="2021-11-01T10:46:00Z">
              <w:r>
                <w:rPr>
                  <w:rFonts w:ascii="Calibri" w:hAnsi="Calibri" w:cs="Calibri"/>
                  <w:color w:val="000000"/>
                  <w:sz w:val="22"/>
                  <w:szCs w:val="22"/>
                </w:rPr>
                <w:t>9.2</w:t>
              </w:r>
            </w:ins>
            <w:del w:id="1949" w:author="ERCOT" w:date="2021-11-01T09:58:00Z">
              <w:r w:rsidRPr="009A486F" w:rsidDel="000A1AF2">
                <w:rPr>
                  <w:color w:val="000000"/>
                  <w:sz w:val="22"/>
                  <w:szCs w:val="22"/>
                </w:rPr>
                <w:delText>37.6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50"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8D8196A" w14:textId="741B0D5F" w:rsidR="00936423" w:rsidRPr="009A486F" w:rsidRDefault="00936423" w:rsidP="00936423">
            <w:pPr>
              <w:widowControl/>
              <w:autoSpaceDE/>
              <w:autoSpaceDN/>
              <w:adjustRightInd/>
              <w:jc w:val="center"/>
              <w:rPr>
                <w:bCs/>
                <w:sz w:val="22"/>
                <w:szCs w:val="22"/>
              </w:rPr>
            </w:pPr>
            <w:ins w:id="1951" w:author="ERCOT" w:date="2021-11-01T10:46:00Z">
              <w:r>
                <w:rPr>
                  <w:rFonts w:ascii="Calibri" w:hAnsi="Calibri" w:cs="Calibri"/>
                  <w:color w:val="000000"/>
                  <w:sz w:val="22"/>
                  <w:szCs w:val="22"/>
                </w:rPr>
                <w:t>13.5</w:t>
              </w:r>
            </w:ins>
            <w:del w:id="1952" w:author="ERCOT" w:date="2021-11-01T09:58:00Z">
              <w:r w:rsidRPr="009A486F" w:rsidDel="000A1AF2">
                <w:rPr>
                  <w:color w:val="000000"/>
                  <w:sz w:val="22"/>
                  <w:szCs w:val="22"/>
                </w:rPr>
                <w:delText>38.0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553F3E4" w14:textId="4CDCDAAA" w:rsidR="00936423" w:rsidRPr="009A486F" w:rsidRDefault="00936423" w:rsidP="00936423">
            <w:pPr>
              <w:widowControl/>
              <w:autoSpaceDE/>
              <w:autoSpaceDN/>
              <w:adjustRightInd/>
              <w:jc w:val="center"/>
              <w:rPr>
                <w:bCs/>
                <w:sz w:val="22"/>
                <w:szCs w:val="22"/>
              </w:rPr>
            </w:pPr>
            <w:ins w:id="1954" w:author="ERCOT" w:date="2021-11-01T10:46:00Z">
              <w:r>
                <w:rPr>
                  <w:rFonts w:ascii="Calibri" w:hAnsi="Calibri" w:cs="Calibri"/>
                  <w:color w:val="000000"/>
                  <w:sz w:val="22"/>
                  <w:szCs w:val="22"/>
                </w:rPr>
                <w:t>16.7</w:t>
              </w:r>
            </w:ins>
            <w:del w:id="1955" w:author="ERCOT" w:date="2021-11-01T09:58:00Z">
              <w:r w:rsidRPr="009A486F" w:rsidDel="000A1AF2">
                <w:rPr>
                  <w:color w:val="000000"/>
                  <w:sz w:val="22"/>
                  <w:szCs w:val="22"/>
                </w:rPr>
                <w:delText>40.9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0C03962" w14:textId="4FBD8DFD" w:rsidR="00936423" w:rsidRPr="009A486F" w:rsidRDefault="00936423" w:rsidP="00936423">
            <w:pPr>
              <w:widowControl/>
              <w:autoSpaceDE/>
              <w:autoSpaceDN/>
              <w:adjustRightInd/>
              <w:jc w:val="center"/>
              <w:rPr>
                <w:bCs/>
                <w:sz w:val="22"/>
                <w:szCs w:val="22"/>
              </w:rPr>
            </w:pPr>
            <w:ins w:id="1957" w:author="ERCOT" w:date="2021-11-01T10:46:00Z">
              <w:r>
                <w:rPr>
                  <w:rFonts w:ascii="Calibri" w:hAnsi="Calibri" w:cs="Calibri"/>
                  <w:color w:val="000000"/>
                  <w:sz w:val="22"/>
                  <w:szCs w:val="22"/>
                </w:rPr>
                <w:t>14.3</w:t>
              </w:r>
            </w:ins>
            <w:del w:id="1958" w:author="ERCOT" w:date="2021-11-01T09:58:00Z">
              <w:r w:rsidRPr="009A486F" w:rsidDel="000A1AF2">
                <w:rPr>
                  <w:color w:val="000000"/>
                  <w:sz w:val="22"/>
                  <w:szCs w:val="22"/>
                </w:rPr>
                <w:delText>52.1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5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665058" w14:textId="35FD01C5" w:rsidR="00936423" w:rsidRPr="009A486F" w:rsidRDefault="00936423" w:rsidP="00936423">
            <w:pPr>
              <w:widowControl/>
              <w:autoSpaceDE/>
              <w:autoSpaceDN/>
              <w:adjustRightInd/>
              <w:jc w:val="center"/>
              <w:rPr>
                <w:bCs/>
                <w:sz w:val="22"/>
                <w:szCs w:val="22"/>
              </w:rPr>
            </w:pPr>
            <w:ins w:id="1960" w:author="ERCOT" w:date="2021-11-01T10:46:00Z">
              <w:r>
                <w:rPr>
                  <w:rFonts w:ascii="Calibri" w:hAnsi="Calibri" w:cs="Calibri"/>
                  <w:color w:val="000000"/>
                  <w:sz w:val="22"/>
                  <w:szCs w:val="22"/>
                </w:rPr>
                <w:t>18.1</w:t>
              </w:r>
            </w:ins>
            <w:del w:id="1961" w:author="ERCOT" w:date="2021-11-01T09:58:00Z">
              <w:r w:rsidRPr="009A486F" w:rsidDel="000A1AF2">
                <w:rPr>
                  <w:color w:val="000000"/>
                  <w:sz w:val="22"/>
                  <w:szCs w:val="22"/>
                </w:rPr>
                <w:delText>55.1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6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52547D0" w14:textId="4639BAC2" w:rsidR="00936423" w:rsidRPr="009A486F" w:rsidRDefault="00936423" w:rsidP="00936423">
            <w:pPr>
              <w:widowControl/>
              <w:autoSpaceDE/>
              <w:autoSpaceDN/>
              <w:adjustRightInd/>
              <w:jc w:val="center"/>
              <w:rPr>
                <w:bCs/>
                <w:sz w:val="22"/>
                <w:szCs w:val="22"/>
              </w:rPr>
            </w:pPr>
            <w:ins w:id="1963" w:author="ERCOT" w:date="2021-11-01T10:46:00Z">
              <w:r>
                <w:rPr>
                  <w:rFonts w:ascii="Calibri" w:hAnsi="Calibri" w:cs="Calibri"/>
                  <w:color w:val="000000"/>
                  <w:sz w:val="22"/>
                  <w:szCs w:val="22"/>
                </w:rPr>
                <w:t>17.6</w:t>
              </w:r>
            </w:ins>
            <w:del w:id="1964" w:author="ERCOT" w:date="2021-11-01T09:58:00Z">
              <w:r w:rsidRPr="009A486F" w:rsidDel="000A1AF2">
                <w:rPr>
                  <w:color w:val="000000"/>
                  <w:sz w:val="22"/>
                  <w:szCs w:val="22"/>
                </w:rPr>
                <w:delText>62.9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65"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6240DC8A" w14:textId="2FBE764D" w:rsidR="00936423" w:rsidRPr="009A486F" w:rsidRDefault="00936423" w:rsidP="00936423">
            <w:pPr>
              <w:widowControl/>
              <w:autoSpaceDE/>
              <w:autoSpaceDN/>
              <w:adjustRightInd/>
              <w:jc w:val="center"/>
              <w:rPr>
                <w:bCs/>
                <w:sz w:val="22"/>
                <w:szCs w:val="22"/>
              </w:rPr>
            </w:pPr>
            <w:ins w:id="1966" w:author="ERCOT" w:date="2021-11-01T10:46:00Z">
              <w:r>
                <w:rPr>
                  <w:rFonts w:ascii="Calibri" w:hAnsi="Calibri" w:cs="Calibri"/>
                  <w:color w:val="000000"/>
                  <w:sz w:val="22"/>
                  <w:szCs w:val="22"/>
                </w:rPr>
                <w:t>12.3</w:t>
              </w:r>
            </w:ins>
            <w:del w:id="1967" w:author="ERCOT" w:date="2021-11-01T09:58:00Z">
              <w:r w:rsidRPr="009A486F" w:rsidDel="000A1AF2">
                <w:rPr>
                  <w:color w:val="000000"/>
                  <w:sz w:val="22"/>
                  <w:szCs w:val="22"/>
                </w:rPr>
                <w:delText>53.5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6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D597C23" w14:textId="38CD28F0" w:rsidR="00936423" w:rsidRPr="009A486F" w:rsidRDefault="00936423" w:rsidP="00936423">
            <w:pPr>
              <w:widowControl/>
              <w:autoSpaceDE/>
              <w:autoSpaceDN/>
              <w:adjustRightInd/>
              <w:jc w:val="center"/>
              <w:rPr>
                <w:bCs/>
                <w:sz w:val="22"/>
                <w:szCs w:val="22"/>
              </w:rPr>
            </w:pPr>
            <w:ins w:id="1969" w:author="ERCOT" w:date="2021-11-01T10:46:00Z">
              <w:r>
                <w:rPr>
                  <w:rFonts w:ascii="Calibri" w:hAnsi="Calibri" w:cs="Calibri"/>
                  <w:color w:val="000000"/>
                  <w:sz w:val="22"/>
                  <w:szCs w:val="22"/>
                </w:rPr>
                <w:t>2.1</w:t>
              </w:r>
            </w:ins>
            <w:del w:id="1970" w:author="ERCOT" w:date="2021-11-01T09:58:00Z">
              <w:r w:rsidRPr="009A486F" w:rsidDel="000A1AF2">
                <w:rPr>
                  <w:color w:val="000000"/>
                  <w:sz w:val="22"/>
                  <w:szCs w:val="22"/>
                </w:rPr>
                <w:delText>25.4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7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CFC3B09" w14:textId="31A8452C" w:rsidR="00936423" w:rsidRPr="009A486F" w:rsidRDefault="00936423" w:rsidP="00936423">
            <w:pPr>
              <w:widowControl/>
              <w:autoSpaceDE/>
              <w:autoSpaceDN/>
              <w:adjustRightInd/>
              <w:jc w:val="center"/>
              <w:rPr>
                <w:bCs/>
                <w:sz w:val="22"/>
                <w:szCs w:val="22"/>
              </w:rPr>
            </w:pPr>
            <w:ins w:id="1972" w:author="ERCOT" w:date="2021-11-01T10:46:00Z">
              <w:r>
                <w:rPr>
                  <w:rFonts w:ascii="Calibri" w:hAnsi="Calibri" w:cs="Calibri"/>
                  <w:color w:val="000000"/>
                  <w:sz w:val="22"/>
                  <w:szCs w:val="22"/>
                </w:rPr>
                <w:t>0</w:t>
              </w:r>
            </w:ins>
            <w:del w:id="1973" w:author="ERCOT" w:date="2021-11-01T09:58:00Z">
              <w:r w:rsidRPr="009A486F" w:rsidDel="000A1AF2">
                <w:rPr>
                  <w:color w:val="000000"/>
                  <w:sz w:val="22"/>
                  <w:szCs w:val="22"/>
                </w:rPr>
                <w:delText>6.1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371868A" w14:textId="1F72757D" w:rsidR="00936423" w:rsidRPr="009A486F" w:rsidRDefault="00936423" w:rsidP="00936423">
            <w:pPr>
              <w:widowControl/>
              <w:autoSpaceDE/>
              <w:autoSpaceDN/>
              <w:adjustRightInd/>
              <w:jc w:val="center"/>
              <w:rPr>
                <w:bCs/>
                <w:sz w:val="22"/>
                <w:szCs w:val="22"/>
              </w:rPr>
            </w:pPr>
            <w:ins w:id="1975" w:author="ERCOT" w:date="2021-11-01T10:46:00Z">
              <w:r>
                <w:rPr>
                  <w:rFonts w:ascii="Calibri" w:hAnsi="Calibri" w:cs="Calibri"/>
                  <w:color w:val="000000"/>
                  <w:sz w:val="22"/>
                  <w:szCs w:val="22"/>
                </w:rPr>
                <w:t>0</w:t>
              </w:r>
            </w:ins>
            <w:del w:id="197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7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430D71" w14:textId="05120159" w:rsidR="00936423" w:rsidRPr="009A486F" w:rsidRDefault="00936423" w:rsidP="00936423">
            <w:pPr>
              <w:widowControl/>
              <w:autoSpaceDE/>
              <w:autoSpaceDN/>
              <w:adjustRightInd/>
              <w:jc w:val="center"/>
              <w:rPr>
                <w:bCs/>
                <w:sz w:val="22"/>
                <w:szCs w:val="22"/>
              </w:rPr>
            </w:pPr>
            <w:ins w:id="1978" w:author="ERCOT" w:date="2021-11-01T10:46:00Z">
              <w:r>
                <w:rPr>
                  <w:rFonts w:ascii="Calibri" w:hAnsi="Calibri" w:cs="Calibri"/>
                  <w:color w:val="000000"/>
                  <w:sz w:val="22"/>
                  <w:szCs w:val="22"/>
                </w:rPr>
                <w:t>0</w:t>
              </w:r>
            </w:ins>
            <w:del w:id="197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8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8674917" w14:textId="1ECA6B02" w:rsidR="00936423" w:rsidRPr="009A486F" w:rsidRDefault="00936423" w:rsidP="00936423">
            <w:pPr>
              <w:widowControl/>
              <w:autoSpaceDE/>
              <w:autoSpaceDN/>
              <w:adjustRightInd/>
              <w:jc w:val="center"/>
              <w:rPr>
                <w:bCs/>
                <w:sz w:val="22"/>
                <w:szCs w:val="22"/>
              </w:rPr>
            </w:pPr>
            <w:ins w:id="1981" w:author="ERCOT" w:date="2021-11-01T10:46:00Z">
              <w:r>
                <w:rPr>
                  <w:rFonts w:ascii="Calibri" w:hAnsi="Calibri" w:cs="Calibri"/>
                  <w:color w:val="000000"/>
                  <w:sz w:val="22"/>
                  <w:szCs w:val="22"/>
                </w:rPr>
                <w:t>0</w:t>
              </w:r>
            </w:ins>
            <w:del w:id="19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1983"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2D6BFB88" w14:textId="5677DDA1" w:rsidR="00936423" w:rsidRPr="009A486F" w:rsidRDefault="00936423" w:rsidP="00936423">
            <w:pPr>
              <w:widowControl/>
              <w:autoSpaceDE/>
              <w:autoSpaceDN/>
              <w:adjustRightInd/>
              <w:jc w:val="center"/>
              <w:rPr>
                <w:bCs/>
                <w:sz w:val="22"/>
                <w:szCs w:val="22"/>
              </w:rPr>
            </w:pPr>
            <w:ins w:id="1984" w:author="ERCOT" w:date="2021-11-01T10:46:00Z">
              <w:r>
                <w:rPr>
                  <w:rFonts w:ascii="Calibri" w:hAnsi="Calibri" w:cs="Calibri"/>
                  <w:color w:val="000000"/>
                  <w:sz w:val="22"/>
                  <w:szCs w:val="22"/>
                </w:rPr>
                <w:t>0</w:t>
              </w:r>
            </w:ins>
            <w:del w:id="1985" w:author="ERCOT" w:date="2021-11-01T09:58:00Z">
              <w:r w:rsidRPr="009A486F" w:rsidDel="000A1AF2">
                <w:rPr>
                  <w:color w:val="000000"/>
                  <w:sz w:val="22"/>
                  <w:szCs w:val="22"/>
                </w:rPr>
                <w:delText>0.0</w:delText>
              </w:r>
            </w:del>
          </w:p>
        </w:tc>
      </w:tr>
      <w:tr w:rsidR="00936423" w:rsidRPr="00CC576E" w14:paraId="08347DBC"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198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198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198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Change w:id="19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5A6425" w14:textId="4F7E4247" w:rsidR="00936423" w:rsidRPr="009A486F" w:rsidRDefault="00936423" w:rsidP="00936423">
            <w:pPr>
              <w:widowControl/>
              <w:autoSpaceDE/>
              <w:autoSpaceDN/>
              <w:adjustRightInd/>
              <w:jc w:val="center"/>
              <w:rPr>
                <w:bCs/>
                <w:sz w:val="22"/>
                <w:szCs w:val="22"/>
              </w:rPr>
            </w:pPr>
            <w:ins w:id="1990" w:author="ERCOT" w:date="2021-11-01T10:46:00Z">
              <w:r>
                <w:rPr>
                  <w:rFonts w:ascii="Calibri" w:hAnsi="Calibri" w:cs="Calibri"/>
                  <w:color w:val="000000"/>
                  <w:sz w:val="22"/>
                  <w:szCs w:val="22"/>
                </w:rPr>
                <w:t>0</w:t>
              </w:r>
            </w:ins>
            <w:del w:id="199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C08A01" w14:textId="39C18100" w:rsidR="00936423" w:rsidRPr="009A486F" w:rsidRDefault="00936423" w:rsidP="00936423">
            <w:pPr>
              <w:widowControl/>
              <w:autoSpaceDE/>
              <w:autoSpaceDN/>
              <w:adjustRightInd/>
              <w:jc w:val="center"/>
              <w:rPr>
                <w:bCs/>
                <w:sz w:val="22"/>
                <w:szCs w:val="22"/>
              </w:rPr>
            </w:pPr>
            <w:ins w:id="1993" w:author="ERCOT" w:date="2021-11-01T10:46:00Z">
              <w:r>
                <w:rPr>
                  <w:rFonts w:ascii="Calibri" w:hAnsi="Calibri" w:cs="Calibri"/>
                  <w:color w:val="000000"/>
                  <w:sz w:val="22"/>
                  <w:szCs w:val="22"/>
                </w:rPr>
                <w:t>0</w:t>
              </w:r>
            </w:ins>
            <w:del w:id="199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199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37B026F" w14:textId="4F7EA35B" w:rsidR="00936423" w:rsidRPr="009A486F" w:rsidRDefault="00936423" w:rsidP="00936423">
            <w:pPr>
              <w:widowControl/>
              <w:autoSpaceDE/>
              <w:autoSpaceDN/>
              <w:adjustRightInd/>
              <w:jc w:val="center"/>
              <w:rPr>
                <w:bCs/>
                <w:sz w:val="22"/>
                <w:szCs w:val="22"/>
              </w:rPr>
            </w:pPr>
            <w:ins w:id="1996" w:author="ERCOT" w:date="2021-11-01T10:46:00Z">
              <w:r>
                <w:rPr>
                  <w:rFonts w:ascii="Calibri" w:hAnsi="Calibri" w:cs="Calibri"/>
                  <w:color w:val="000000"/>
                  <w:sz w:val="22"/>
                  <w:szCs w:val="22"/>
                </w:rPr>
                <w:t>0</w:t>
              </w:r>
            </w:ins>
            <w:del w:id="199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199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1193BC8" w14:textId="484DC967" w:rsidR="00936423" w:rsidRPr="009A486F" w:rsidRDefault="00936423" w:rsidP="00936423">
            <w:pPr>
              <w:widowControl/>
              <w:autoSpaceDE/>
              <w:autoSpaceDN/>
              <w:adjustRightInd/>
              <w:jc w:val="center"/>
              <w:rPr>
                <w:bCs/>
                <w:sz w:val="22"/>
                <w:szCs w:val="22"/>
              </w:rPr>
            </w:pPr>
            <w:ins w:id="1999" w:author="ERCOT" w:date="2021-11-01T10:46:00Z">
              <w:r>
                <w:rPr>
                  <w:rFonts w:ascii="Calibri" w:hAnsi="Calibri" w:cs="Calibri"/>
                  <w:color w:val="000000"/>
                  <w:sz w:val="22"/>
                  <w:szCs w:val="22"/>
                </w:rPr>
                <w:t>0</w:t>
              </w:r>
            </w:ins>
            <w:del w:id="200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0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2017513C" w14:textId="6B344B1C" w:rsidR="00936423" w:rsidRPr="009A486F" w:rsidRDefault="00936423" w:rsidP="00936423">
            <w:pPr>
              <w:widowControl/>
              <w:autoSpaceDE/>
              <w:autoSpaceDN/>
              <w:adjustRightInd/>
              <w:jc w:val="center"/>
              <w:rPr>
                <w:bCs/>
                <w:sz w:val="22"/>
                <w:szCs w:val="22"/>
              </w:rPr>
            </w:pPr>
            <w:ins w:id="2002" w:author="ERCOT" w:date="2021-11-01T10:46:00Z">
              <w:r>
                <w:rPr>
                  <w:rFonts w:ascii="Calibri" w:hAnsi="Calibri" w:cs="Calibri"/>
                  <w:color w:val="000000"/>
                  <w:sz w:val="22"/>
                  <w:szCs w:val="22"/>
                </w:rPr>
                <w:t>0</w:t>
              </w:r>
            </w:ins>
            <w:del w:id="200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9941BA7" w14:textId="50325114" w:rsidR="00936423" w:rsidRPr="009A486F" w:rsidRDefault="00936423" w:rsidP="00936423">
            <w:pPr>
              <w:widowControl/>
              <w:autoSpaceDE/>
              <w:autoSpaceDN/>
              <w:adjustRightInd/>
              <w:jc w:val="center"/>
              <w:rPr>
                <w:bCs/>
                <w:sz w:val="22"/>
                <w:szCs w:val="22"/>
              </w:rPr>
            </w:pPr>
            <w:ins w:id="2005" w:author="ERCOT" w:date="2021-11-01T10:46:00Z">
              <w:r>
                <w:rPr>
                  <w:rFonts w:ascii="Calibri" w:hAnsi="Calibri" w:cs="Calibri"/>
                  <w:color w:val="000000"/>
                  <w:sz w:val="22"/>
                  <w:szCs w:val="22"/>
                </w:rPr>
                <w:t>0</w:t>
              </w:r>
            </w:ins>
            <w:del w:id="200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0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F599A2" w14:textId="355D594A" w:rsidR="00936423" w:rsidRPr="009A486F" w:rsidRDefault="00936423" w:rsidP="00936423">
            <w:pPr>
              <w:widowControl/>
              <w:autoSpaceDE/>
              <w:autoSpaceDN/>
              <w:adjustRightInd/>
              <w:jc w:val="center"/>
              <w:rPr>
                <w:bCs/>
                <w:sz w:val="22"/>
                <w:szCs w:val="22"/>
              </w:rPr>
            </w:pPr>
            <w:ins w:id="2008" w:author="ERCOT" w:date="2021-11-01T10:46:00Z">
              <w:r>
                <w:rPr>
                  <w:rFonts w:ascii="Calibri" w:hAnsi="Calibri" w:cs="Calibri"/>
                  <w:color w:val="000000"/>
                  <w:sz w:val="22"/>
                  <w:szCs w:val="22"/>
                </w:rPr>
                <w:t>0</w:t>
              </w:r>
            </w:ins>
            <w:del w:id="2009" w:author="ERCOT" w:date="2021-11-01T09:58:00Z">
              <w:r w:rsidRPr="009A486F" w:rsidDel="000A1AF2">
                <w:rPr>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61385A9" w14:textId="59372A5F" w:rsidR="00936423" w:rsidRPr="009A486F" w:rsidRDefault="00936423" w:rsidP="00936423">
            <w:pPr>
              <w:widowControl/>
              <w:autoSpaceDE/>
              <w:autoSpaceDN/>
              <w:adjustRightInd/>
              <w:jc w:val="center"/>
              <w:rPr>
                <w:bCs/>
                <w:sz w:val="22"/>
                <w:szCs w:val="22"/>
              </w:rPr>
            </w:pPr>
            <w:ins w:id="2011" w:author="ERCOT" w:date="2021-11-01T10:46:00Z">
              <w:r>
                <w:rPr>
                  <w:rFonts w:ascii="Calibri" w:hAnsi="Calibri" w:cs="Calibri"/>
                  <w:color w:val="000000"/>
                  <w:sz w:val="22"/>
                  <w:szCs w:val="22"/>
                </w:rPr>
                <w:t>-0.1</w:t>
              </w:r>
            </w:ins>
            <w:del w:id="2012" w:author="ERCOT" w:date="2021-11-01T09:58:00Z">
              <w:r w:rsidRPr="009A486F" w:rsidDel="000A1AF2">
                <w:rPr>
                  <w:color w:val="000000"/>
                  <w:sz w:val="22"/>
                  <w:szCs w:val="22"/>
                </w:rPr>
                <w:delText>-1.8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FB8BDF" w14:textId="34616B15" w:rsidR="00936423" w:rsidRPr="009A486F" w:rsidRDefault="00936423" w:rsidP="00936423">
            <w:pPr>
              <w:widowControl/>
              <w:autoSpaceDE/>
              <w:autoSpaceDN/>
              <w:adjustRightInd/>
              <w:jc w:val="center"/>
              <w:rPr>
                <w:bCs/>
                <w:sz w:val="22"/>
                <w:szCs w:val="22"/>
              </w:rPr>
            </w:pPr>
            <w:ins w:id="2014" w:author="ERCOT" w:date="2021-11-01T10:46:00Z">
              <w:r>
                <w:rPr>
                  <w:rFonts w:ascii="Calibri" w:hAnsi="Calibri" w:cs="Calibri"/>
                  <w:color w:val="000000"/>
                  <w:sz w:val="22"/>
                  <w:szCs w:val="22"/>
                </w:rPr>
                <w:t>2.5</w:t>
              </w:r>
            </w:ins>
            <w:del w:id="2015" w:author="ERCOT" w:date="2021-11-01T09:58:00Z">
              <w:r w:rsidRPr="009A486F" w:rsidDel="000A1AF2">
                <w:rPr>
                  <w:color w:val="000000"/>
                  <w:sz w:val="22"/>
                  <w:szCs w:val="22"/>
                </w:rPr>
                <w:delText>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E31D4EF" w14:textId="1855E60A" w:rsidR="00936423" w:rsidRPr="009A486F" w:rsidRDefault="00936423" w:rsidP="00936423">
            <w:pPr>
              <w:widowControl/>
              <w:autoSpaceDE/>
              <w:autoSpaceDN/>
              <w:adjustRightInd/>
              <w:jc w:val="center"/>
              <w:rPr>
                <w:bCs/>
                <w:sz w:val="22"/>
                <w:szCs w:val="22"/>
              </w:rPr>
            </w:pPr>
            <w:ins w:id="2017" w:author="ERCOT" w:date="2021-11-01T10:46:00Z">
              <w:r>
                <w:rPr>
                  <w:rFonts w:ascii="Calibri" w:hAnsi="Calibri" w:cs="Calibri"/>
                  <w:color w:val="000000"/>
                  <w:sz w:val="22"/>
                  <w:szCs w:val="22"/>
                </w:rPr>
                <w:t>11.3</w:t>
              </w:r>
            </w:ins>
            <w:del w:id="2018" w:author="ERCOT" w:date="2021-11-01T09:58:00Z">
              <w:r w:rsidRPr="009A486F" w:rsidDel="000A1AF2">
                <w:rPr>
                  <w:color w:val="000000"/>
                  <w:sz w:val="22"/>
                  <w:szCs w:val="22"/>
                </w:rPr>
                <w:delText>27.0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1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C2B674" w14:textId="3266C634" w:rsidR="00936423" w:rsidRPr="009A486F" w:rsidRDefault="00936423" w:rsidP="00936423">
            <w:pPr>
              <w:widowControl/>
              <w:autoSpaceDE/>
              <w:autoSpaceDN/>
              <w:adjustRightInd/>
              <w:jc w:val="center"/>
              <w:rPr>
                <w:bCs/>
                <w:sz w:val="22"/>
                <w:szCs w:val="22"/>
              </w:rPr>
            </w:pPr>
            <w:ins w:id="2020" w:author="ERCOT" w:date="2021-11-01T10:46:00Z">
              <w:r>
                <w:rPr>
                  <w:rFonts w:ascii="Calibri" w:hAnsi="Calibri" w:cs="Calibri"/>
                  <w:color w:val="000000"/>
                  <w:sz w:val="22"/>
                  <w:szCs w:val="22"/>
                </w:rPr>
                <w:t>13.5</w:t>
              </w:r>
            </w:ins>
            <w:del w:id="2021" w:author="ERCOT" w:date="2021-11-01T09:58:00Z">
              <w:r w:rsidRPr="009A486F" w:rsidDel="000A1AF2">
                <w:rPr>
                  <w:color w:val="000000"/>
                  <w:sz w:val="22"/>
                  <w:szCs w:val="22"/>
                </w:rPr>
                <w:delText>37.4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2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0DE73FC" w14:textId="2BCE980D" w:rsidR="00936423" w:rsidRPr="009A486F" w:rsidRDefault="00936423" w:rsidP="00936423">
            <w:pPr>
              <w:widowControl/>
              <w:autoSpaceDE/>
              <w:autoSpaceDN/>
              <w:adjustRightInd/>
              <w:jc w:val="center"/>
              <w:rPr>
                <w:bCs/>
                <w:sz w:val="22"/>
                <w:szCs w:val="22"/>
              </w:rPr>
            </w:pPr>
            <w:ins w:id="2023" w:author="ERCOT" w:date="2021-11-01T10:46:00Z">
              <w:r>
                <w:rPr>
                  <w:rFonts w:ascii="Calibri" w:hAnsi="Calibri" w:cs="Calibri"/>
                  <w:color w:val="000000"/>
                  <w:sz w:val="22"/>
                  <w:szCs w:val="22"/>
                </w:rPr>
                <w:t>14.2</w:t>
              </w:r>
            </w:ins>
            <w:del w:id="2024" w:author="ERCOT" w:date="2021-11-01T09:58:00Z">
              <w:r w:rsidRPr="009A486F" w:rsidDel="000A1AF2">
                <w:rPr>
                  <w:color w:val="000000"/>
                  <w:sz w:val="22"/>
                  <w:szCs w:val="22"/>
                </w:rPr>
                <w:delText>39.8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2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11436FB" w14:textId="2FABF86D" w:rsidR="00936423" w:rsidRPr="009A486F" w:rsidRDefault="00936423" w:rsidP="00936423">
            <w:pPr>
              <w:widowControl/>
              <w:autoSpaceDE/>
              <w:autoSpaceDN/>
              <w:adjustRightInd/>
              <w:jc w:val="center"/>
              <w:rPr>
                <w:bCs/>
                <w:sz w:val="22"/>
                <w:szCs w:val="22"/>
              </w:rPr>
            </w:pPr>
            <w:ins w:id="2026" w:author="ERCOT" w:date="2021-11-01T10:46:00Z">
              <w:r>
                <w:rPr>
                  <w:rFonts w:ascii="Calibri" w:hAnsi="Calibri" w:cs="Calibri"/>
                  <w:color w:val="000000"/>
                  <w:sz w:val="22"/>
                  <w:szCs w:val="22"/>
                </w:rPr>
                <w:t>18.4</w:t>
              </w:r>
            </w:ins>
            <w:del w:id="2027" w:author="ERCOT" w:date="2021-11-01T09:58:00Z">
              <w:r w:rsidRPr="009A486F" w:rsidDel="000A1AF2">
                <w:rPr>
                  <w:color w:val="000000"/>
                  <w:sz w:val="22"/>
                  <w:szCs w:val="22"/>
                </w:rPr>
                <w:delText>37.5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2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E0A02" w14:textId="73662EEF" w:rsidR="00936423" w:rsidRPr="009A486F" w:rsidRDefault="00936423" w:rsidP="00936423">
            <w:pPr>
              <w:widowControl/>
              <w:autoSpaceDE/>
              <w:autoSpaceDN/>
              <w:adjustRightInd/>
              <w:jc w:val="center"/>
              <w:rPr>
                <w:bCs/>
                <w:sz w:val="22"/>
                <w:szCs w:val="22"/>
              </w:rPr>
            </w:pPr>
            <w:ins w:id="2029" w:author="ERCOT" w:date="2021-11-01T10:46:00Z">
              <w:r>
                <w:rPr>
                  <w:rFonts w:ascii="Calibri" w:hAnsi="Calibri" w:cs="Calibri"/>
                  <w:color w:val="000000"/>
                  <w:sz w:val="22"/>
                  <w:szCs w:val="22"/>
                </w:rPr>
                <w:t>18.9</w:t>
              </w:r>
            </w:ins>
            <w:del w:id="2030" w:author="ERCOT" w:date="2021-11-01T09:58:00Z">
              <w:r w:rsidRPr="009A486F" w:rsidDel="000A1AF2">
                <w:rPr>
                  <w:color w:val="000000"/>
                  <w:sz w:val="22"/>
                  <w:szCs w:val="22"/>
                </w:rPr>
                <w:delText>41.1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3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722CBDD" w14:textId="32236FA6" w:rsidR="00936423" w:rsidRPr="009A486F" w:rsidRDefault="00936423" w:rsidP="00936423">
            <w:pPr>
              <w:widowControl/>
              <w:autoSpaceDE/>
              <w:autoSpaceDN/>
              <w:adjustRightInd/>
              <w:jc w:val="center"/>
              <w:rPr>
                <w:bCs/>
                <w:sz w:val="22"/>
                <w:szCs w:val="22"/>
              </w:rPr>
            </w:pPr>
            <w:ins w:id="2032" w:author="ERCOT" w:date="2021-11-01T10:46:00Z">
              <w:r>
                <w:rPr>
                  <w:rFonts w:ascii="Calibri" w:hAnsi="Calibri" w:cs="Calibri"/>
                  <w:color w:val="000000"/>
                  <w:sz w:val="22"/>
                  <w:szCs w:val="22"/>
                </w:rPr>
                <w:t>19.4</w:t>
              </w:r>
            </w:ins>
            <w:del w:id="2033" w:author="ERCOT" w:date="2021-11-01T09:58:00Z">
              <w:r w:rsidRPr="009A486F" w:rsidDel="000A1AF2">
                <w:rPr>
                  <w:color w:val="000000"/>
                  <w:sz w:val="22"/>
                  <w:szCs w:val="22"/>
                </w:rPr>
                <w:delText>53.3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3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CF3AEA9" w14:textId="147F11A4" w:rsidR="00936423" w:rsidRPr="009A486F" w:rsidRDefault="00936423" w:rsidP="00936423">
            <w:pPr>
              <w:widowControl/>
              <w:autoSpaceDE/>
              <w:autoSpaceDN/>
              <w:adjustRightInd/>
              <w:jc w:val="center"/>
              <w:rPr>
                <w:bCs/>
                <w:sz w:val="22"/>
                <w:szCs w:val="22"/>
              </w:rPr>
            </w:pPr>
            <w:ins w:id="2035" w:author="ERCOT" w:date="2021-11-01T10:46:00Z">
              <w:r>
                <w:rPr>
                  <w:rFonts w:ascii="Calibri" w:hAnsi="Calibri" w:cs="Calibri"/>
                  <w:color w:val="000000"/>
                  <w:sz w:val="22"/>
                  <w:szCs w:val="22"/>
                </w:rPr>
                <w:t>15.4</w:t>
              </w:r>
            </w:ins>
            <w:del w:id="2036" w:author="ERCOT" w:date="2021-11-01T09:58:00Z">
              <w:r w:rsidRPr="009A486F" w:rsidDel="000A1AF2">
                <w:rPr>
                  <w:color w:val="000000"/>
                  <w:sz w:val="22"/>
                  <w:szCs w:val="22"/>
                </w:rPr>
                <w:delText>55.6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3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8046E9" w14:textId="69D48E5A" w:rsidR="00936423" w:rsidRPr="009A486F" w:rsidRDefault="00936423" w:rsidP="00936423">
            <w:pPr>
              <w:widowControl/>
              <w:autoSpaceDE/>
              <w:autoSpaceDN/>
              <w:adjustRightInd/>
              <w:jc w:val="center"/>
              <w:rPr>
                <w:bCs/>
                <w:sz w:val="22"/>
                <w:szCs w:val="22"/>
              </w:rPr>
            </w:pPr>
            <w:ins w:id="2038" w:author="ERCOT" w:date="2021-11-01T10:46:00Z">
              <w:r>
                <w:rPr>
                  <w:rFonts w:ascii="Calibri" w:hAnsi="Calibri" w:cs="Calibri"/>
                  <w:color w:val="000000"/>
                  <w:sz w:val="22"/>
                  <w:szCs w:val="22"/>
                </w:rPr>
                <w:t>20.1</w:t>
              </w:r>
            </w:ins>
            <w:del w:id="2039" w:author="ERCOT" w:date="2021-11-01T09:58:00Z">
              <w:r w:rsidRPr="009A486F" w:rsidDel="000A1AF2">
                <w:rPr>
                  <w:color w:val="000000"/>
                  <w:sz w:val="22"/>
                  <w:szCs w:val="22"/>
                </w:rPr>
                <w:delText>62.9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4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32D375B" w14:textId="1A66015E" w:rsidR="00936423" w:rsidRPr="009A486F" w:rsidRDefault="00936423" w:rsidP="00936423">
            <w:pPr>
              <w:widowControl/>
              <w:autoSpaceDE/>
              <w:autoSpaceDN/>
              <w:adjustRightInd/>
              <w:jc w:val="center"/>
              <w:rPr>
                <w:bCs/>
                <w:sz w:val="22"/>
                <w:szCs w:val="22"/>
              </w:rPr>
            </w:pPr>
            <w:ins w:id="2041" w:author="ERCOT" w:date="2021-11-01T10:46:00Z">
              <w:r>
                <w:rPr>
                  <w:rFonts w:ascii="Calibri" w:hAnsi="Calibri" w:cs="Calibri"/>
                  <w:color w:val="000000"/>
                  <w:sz w:val="22"/>
                  <w:szCs w:val="22"/>
                </w:rPr>
                <w:t>19.3</w:t>
              </w:r>
            </w:ins>
            <w:del w:id="2042" w:author="ERCOT" w:date="2021-11-01T09:58:00Z">
              <w:r w:rsidRPr="009A486F" w:rsidDel="000A1AF2">
                <w:rPr>
                  <w:color w:val="000000"/>
                  <w:sz w:val="22"/>
                  <w:szCs w:val="22"/>
                </w:rPr>
                <w:delText>66.4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4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8B16850" w14:textId="564F317D" w:rsidR="00936423" w:rsidRPr="009A486F" w:rsidRDefault="00936423" w:rsidP="00936423">
            <w:pPr>
              <w:widowControl/>
              <w:autoSpaceDE/>
              <w:autoSpaceDN/>
              <w:adjustRightInd/>
              <w:jc w:val="center"/>
              <w:rPr>
                <w:bCs/>
                <w:sz w:val="22"/>
                <w:szCs w:val="22"/>
              </w:rPr>
            </w:pPr>
            <w:ins w:id="2044" w:author="ERCOT" w:date="2021-11-01T10:46:00Z">
              <w:r>
                <w:rPr>
                  <w:rFonts w:ascii="Calibri" w:hAnsi="Calibri" w:cs="Calibri"/>
                  <w:color w:val="000000"/>
                  <w:sz w:val="22"/>
                  <w:szCs w:val="22"/>
                </w:rPr>
                <w:t>17.2</w:t>
              </w:r>
            </w:ins>
            <w:del w:id="2045" w:author="ERCOT" w:date="2021-11-01T09:58:00Z">
              <w:r w:rsidRPr="009A486F" w:rsidDel="000A1AF2">
                <w:rPr>
                  <w:color w:val="000000"/>
                  <w:sz w:val="22"/>
                  <w:szCs w:val="22"/>
                </w:rPr>
                <w:delText>57.1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FB9F20" w14:textId="372A670C" w:rsidR="00936423" w:rsidRPr="009A486F" w:rsidRDefault="00936423" w:rsidP="00936423">
            <w:pPr>
              <w:widowControl/>
              <w:autoSpaceDE/>
              <w:autoSpaceDN/>
              <w:adjustRightInd/>
              <w:jc w:val="center"/>
              <w:rPr>
                <w:bCs/>
                <w:sz w:val="22"/>
                <w:szCs w:val="22"/>
              </w:rPr>
            </w:pPr>
            <w:ins w:id="2047" w:author="ERCOT" w:date="2021-11-01T10:46:00Z">
              <w:r>
                <w:rPr>
                  <w:rFonts w:ascii="Calibri" w:hAnsi="Calibri" w:cs="Calibri"/>
                  <w:color w:val="000000"/>
                  <w:sz w:val="22"/>
                  <w:szCs w:val="22"/>
                </w:rPr>
                <w:t>4.7</w:t>
              </w:r>
            </w:ins>
            <w:del w:id="2048" w:author="ERCOT" w:date="2021-11-01T09:58:00Z">
              <w:r w:rsidRPr="009A486F" w:rsidDel="000A1AF2">
                <w:rPr>
                  <w:color w:val="000000"/>
                  <w:sz w:val="22"/>
                  <w:szCs w:val="22"/>
                </w:rPr>
                <w:delText>29.4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4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147534" w14:textId="70BFFAA4" w:rsidR="00936423" w:rsidRPr="009A486F" w:rsidRDefault="00936423" w:rsidP="00936423">
            <w:pPr>
              <w:widowControl/>
              <w:autoSpaceDE/>
              <w:autoSpaceDN/>
              <w:adjustRightInd/>
              <w:jc w:val="center"/>
              <w:rPr>
                <w:bCs/>
                <w:sz w:val="22"/>
                <w:szCs w:val="22"/>
              </w:rPr>
            </w:pPr>
            <w:ins w:id="2050" w:author="ERCOT" w:date="2021-11-01T10:46:00Z">
              <w:r>
                <w:rPr>
                  <w:rFonts w:ascii="Calibri" w:hAnsi="Calibri" w:cs="Calibri"/>
                  <w:color w:val="000000"/>
                  <w:sz w:val="22"/>
                  <w:szCs w:val="22"/>
                </w:rPr>
                <w:t>0</w:t>
              </w:r>
            </w:ins>
            <w:del w:id="2051" w:author="ERCOT" w:date="2021-11-01T09:58:00Z">
              <w:r w:rsidRPr="009A486F" w:rsidDel="000A1AF2">
                <w:rPr>
                  <w:color w:val="000000"/>
                  <w:sz w:val="22"/>
                  <w:szCs w:val="22"/>
                </w:rPr>
                <w:delText>4.4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5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E118EB" w14:textId="0FFF6A21" w:rsidR="00936423" w:rsidRPr="009A486F" w:rsidRDefault="00936423" w:rsidP="00936423">
            <w:pPr>
              <w:widowControl/>
              <w:autoSpaceDE/>
              <w:autoSpaceDN/>
              <w:adjustRightInd/>
              <w:jc w:val="center"/>
              <w:rPr>
                <w:bCs/>
                <w:sz w:val="22"/>
                <w:szCs w:val="22"/>
              </w:rPr>
            </w:pPr>
            <w:ins w:id="2053" w:author="ERCOT" w:date="2021-11-01T10:46:00Z">
              <w:r>
                <w:rPr>
                  <w:rFonts w:ascii="Calibri" w:hAnsi="Calibri" w:cs="Calibri"/>
                  <w:color w:val="000000"/>
                  <w:sz w:val="22"/>
                  <w:szCs w:val="22"/>
                </w:rPr>
                <w:t>0</w:t>
              </w:r>
            </w:ins>
            <w:del w:id="205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5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D85BEB7" w14:textId="549733E7" w:rsidR="00936423" w:rsidRPr="009A486F" w:rsidRDefault="00936423" w:rsidP="00936423">
            <w:pPr>
              <w:widowControl/>
              <w:autoSpaceDE/>
              <w:autoSpaceDN/>
              <w:adjustRightInd/>
              <w:jc w:val="center"/>
              <w:rPr>
                <w:bCs/>
                <w:sz w:val="22"/>
                <w:szCs w:val="22"/>
              </w:rPr>
            </w:pPr>
            <w:ins w:id="2056" w:author="ERCOT" w:date="2021-11-01T10:46:00Z">
              <w:r>
                <w:rPr>
                  <w:rFonts w:ascii="Calibri" w:hAnsi="Calibri" w:cs="Calibri"/>
                  <w:color w:val="000000"/>
                  <w:sz w:val="22"/>
                  <w:szCs w:val="22"/>
                </w:rPr>
                <w:t>0</w:t>
              </w:r>
            </w:ins>
            <w:del w:id="20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05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0EF28066" w14:textId="47AEFC6F" w:rsidR="00936423" w:rsidRPr="009A486F" w:rsidRDefault="00936423" w:rsidP="00936423">
            <w:pPr>
              <w:widowControl/>
              <w:autoSpaceDE/>
              <w:autoSpaceDN/>
              <w:adjustRightInd/>
              <w:jc w:val="center"/>
              <w:rPr>
                <w:bCs/>
                <w:sz w:val="22"/>
                <w:szCs w:val="22"/>
              </w:rPr>
            </w:pPr>
            <w:ins w:id="2059" w:author="ERCOT" w:date="2021-11-01T10:46:00Z">
              <w:r>
                <w:rPr>
                  <w:rFonts w:ascii="Calibri" w:hAnsi="Calibri" w:cs="Calibri"/>
                  <w:color w:val="000000"/>
                  <w:sz w:val="22"/>
                  <w:szCs w:val="22"/>
                </w:rPr>
                <w:t>0</w:t>
              </w:r>
            </w:ins>
            <w:del w:id="2060" w:author="ERCOT" w:date="2021-11-01T09:58:00Z">
              <w:r w:rsidRPr="009A486F" w:rsidDel="000A1AF2">
                <w:rPr>
                  <w:color w:val="000000"/>
                  <w:sz w:val="22"/>
                  <w:szCs w:val="22"/>
                </w:rPr>
                <w:delText>0.0</w:delText>
              </w:r>
            </w:del>
          </w:p>
        </w:tc>
      </w:tr>
      <w:tr w:rsidR="00936423" w:rsidRPr="00CC576E" w14:paraId="1001610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06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06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063"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Change w:id="206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D959E7" w14:textId="1F170E29" w:rsidR="00936423" w:rsidRPr="009A486F" w:rsidRDefault="00936423" w:rsidP="00936423">
            <w:pPr>
              <w:widowControl/>
              <w:autoSpaceDE/>
              <w:autoSpaceDN/>
              <w:adjustRightInd/>
              <w:jc w:val="center"/>
              <w:rPr>
                <w:bCs/>
                <w:sz w:val="22"/>
                <w:szCs w:val="22"/>
              </w:rPr>
            </w:pPr>
            <w:ins w:id="2065" w:author="ERCOT" w:date="2021-11-01T10:46:00Z">
              <w:r>
                <w:rPr>
                  <w:rFonts w:ascii="Calibri" w:hAnsi="Calibri" w:cs="Calibri"/>
                  <w:color w:val="000000"/>
                  <w:sz w:val="22"/>
                  <w:szCs w:val="22"/>
                </w:rPr>
                <w:t>0</w:t>
              </w:r>
            </w:ins>
            <w:del w:id="206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6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95AED80" w14:textId="5286FA95" w:rsidR="00936423" w:rsidRPr="009A486F" w:rsidRDefault="00936423" w:rsidP="00936423">
            <w:pPr>
              <w:widowControl/>
              <w:autoSpaceDE/>
              <w:autoSpaceDN/>
              <w:adjustRightInd/>
              <w:jc w:val="center"/>
              <w:rPr>
                <w:bCs/>
                <w:sz w:val="22"/>
                <w:szCs w:val="22"/>
              </w:rPr>
            </w:pPr>
            <w:ins w:id="2068" w:author="ERCOT" w:date="2021-11-01T10:46:00Z">
              <w:r>
                <w:rPr>
                  <w:rFonts w:ascii="Calibri" w:hAnsi="Calibri" w:cs="Calibri"/>
                  <w:color w:val="000000"/>
                  <w:sz w:val="22"/>
                  <w:szCs w:val="22"/>
                </w:rPr>
                <w:t>0</w:t>
              </w:r>
            </w:ins>
            <w:del w:id="206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70"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05627A1" w14:textId="1F480F1B" w:rsidR="00936423" w:rsidRPr="009A486F" w:rsidRDefault="00936423" w:rsidP="00936423">
            <w:pPr>
              <w:widowControl/>
              <w:autoSpaceDE/>
              <w:autoSpaceDN/>
              <w:adjustRightInd/>
              <w:jc w:val="center"/>
              <w:rPr>
                <w:bCs/>
                <w:sz w:val="22"/>
                <w:szCs w:val="22"/>
              </w:rPr>
            </w:pPr>
            <w:ins w:id="2071" w:author="ERCOT" w:date="2021-11-01T10:46:00Z">
              <w:r>
                <w:rPr>
                  <w:rFonts w:ascii="Calibri" w:hAnsi="Calibri" w:cs="Calibri"/>
                  <w:color w:val="000000"/>
                  <w:sz w:val="22"/>
                  <w:szCs w:val="22"/>
                </w:rPr>
                <w:t>0</w:t>
              </w:r>
            </w:ins>
            <w:del w:id="207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3B4D6A" w14:textId="2A7844A5" w:rsidR="00936423" w:rsidRPr="009A486F" w:rsidRDefault="00936423" w:rsidP="00936423">
            <w:pPr>
              <w:widowControl/>
              <w:autoSpaceDE/>
              <w:autoSpaceDN/>
              <w:adjustRightInd/>
              <w:jc w:val="center"/>
              <w:rPr>
                <w:bCs/>
                <w:sz w:val="22"/>
                <w:szCs w:val="22"/>
              </w:rPr>
            </w:pPr>
            <w:ins w:id="2074" w:author="ERCOT" w:date="2021-11-01T10:46:00Z">
              <w:r>
                <w:rPr>
                  <w:rFonts w:ascii="Calibri" w:hAnsi="Calibri" w:cs="Calibri"/>
                  <w:color w:val="000000"/>
                  <w:sz w:val="22"/>
                  <w:szCs w:val="22"/>
                </w:rPr>
                <w:t>0</w:t>
              </w:r>
            </w:ins>
            <w:del w:id="207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6"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215B425" w14:textId="62EE2C81" w:rsidR="00936423" w:rsidRPr="009A486F" w:rsidRDefault="00936423" w:rsidP="00936423">
            <w:pPr>
              <w:widowControl/>
              <w:autoSpaceDE/>
              <w:autoSpaceDN/>
              <w:adjustRightInd/>
              <w:jc w:val="center"/>
              <w:rPr>
                <w:bCs/>
                <w:sz w:val="22"/>
                <w:szCs w:val="22"/>
              </w:rPr>
            </w:pPr>
            <w:ins w:id="2077" w:author="ERCOT" w:date="2021-11-01T10:46:00Z">
              <w:r>
                <w:rPr>
                  <w:rFonts w:ascii="Calibri" w:hAnsi="Calibri" w:cs="Calibri"/>
                  <w:color w:val="000000"/>
                  <w:sz w:val="22"/>
                  <w:szCs w:val="22"/>
                </w:rPr>
                <w:t>0</w:t>
              </w:r>
            </w:ins>
            <w:del w:id="207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7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ACEB12" w14:textId="662E4467" w:rsidR="00936423" w:rsidRPr="009A486F" w:rsidRDefault="00936423" w:rsidP="00936423">
            <w:pPr>
              <w:widowControl/>
              <w:autoSpaceDE/>
              <w:autoSpaceDN/>
              <w:adjustRightInd/>
              <w:jc w:val="center"/>
              <w:rPr>
                <w:bCs/>
                <w:sz w:val="22"/>
                <w:szCs w:val="22"/>
              </w:rPr>
            </w:pPr>
            <w:ins w:id="2080" w:author="ERCOT" w:date="2021-11-01T10:46:00Z">
              <w:r>
                <w:rPr>
                  <w:rFonts w:ascii="Calibri" w:hAnsi="Calibri" w:cs="Calibri"/>
                  <w:color w:val="000000"/>
                  <w:sz w:val="22"/>
                  <w:szCs w:val="22"/>
                </w:rPr>
                <w:t>0</w:t>
              </w:r>
            </w:ins>
            <w:del w:id="208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C30682" w14:textId="180300B5" w:rsidR="00936423" w:rsidRPr="009A486F" w:rsidRDefault="00936423" w:rsidP="00936423">
            <w:pPr>
              <w:widowControl/>
              <w:autoSpaceDE/>
              <w:autoSpaceDN/>
              <w:adjustRightInd/>
              <w:jc w:val="center"/>
              <w:rPr>
                <w:bCs/>
                <w:sz w:val="22"/>
                <w:szCs w:val="22"/>
              </w:rPr>
            </w:pPr>
            <w:ins w:id="2083" w:author="ERCOT" w:date="2021-11-01T10:46:00Z">
              <w:r>
                <w:rPr>
                  <w:rFonts w:ascii="Calibri" w:hAnsi="Calibri" w:cs="Calibri"/>
                  <w:color w:val="000000"/>
                  <w:sz w:val="22"/>
                  <w:szCs w:val="22"/>
                </w:rPr>
                <w:t>0</w:t>
              </w:r>
            </w:ins>
            <w:del w:id="2084" w:author="ERCOT" w:date="2021-11-01T09:58:00Z">
              <w:r w:rsidRPr="009A486F" w:rsidDel="000A1AF2">
                <w:rPr>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5DD4B2C" w14:textId="463ED8B3" w:rsidR="00936423" w:rsidRPr="009A486F" w:rsidRDefault="00936423" w:rsidP="00936423">
            <w:pPr>
              <w:widowControl/>
              <w:autoSpaceDE/>
              <w:autoSpaceDN/>
              <w:adjustRightInd/>
              <w:jc w:val="center"/>
              <w:rPr>
                <w:bCs/>
                <w:sz w:val="22"/>
                <w:szCs w:val="22"/>
              </w:rPr>
            </w:pPr>
            <w:ins w:id="2086" w:author="ERCOT" w:date="2021-11-01T10:46:00Z">
              <w:r>
                <w:rPr>
                  <w:rFonts w:ascii="Calibri" w:hAnsi="Calibri" w:cs="Calibri"/>
                  <w:color w:val="000000"/>
                  <w:sz w:val="22"/>
                  <w:szCs w:val="22"/>
                </w:rPr>
                <w:t>-0.4</w:t>
              </w:r>
            </w:ins>
            <w:del w:id="2087" w:author="ERCOT" w:date="2021-11-01T09:58:00Z">
              <w:r w:rsidRPr="009A486F" w:rsidDel="000A1AF2">
                <w:rPr>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8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5999553" w14:textId="740C26A9" w:rsidR="00936423" w:rsidRPr="009A486F" w:rsidRDefault="00936423" w:rsidP="00936423">
            <w:pPr>
              <w:widowControl/>
              <w:autoSpaceDE/>
              <w:autoSpaceDN/>
              <w:adjustRightInd/>
              <w:jc w:val="center"/>
              <w:rPr>
                <w:bCs/>
                <w:sz w:val="22"/>
                <w:szCs w:val="22"/>
              </w:rPr>
            </w:pPr>
            <w:ins w:id="2089" w:author="ERCOT" w:date="2021-11-01T10:46:00Z">
              <w:r>
                <w:rPr>
                  <w:rFonts w:ascii="Calibri" w:hAnsi="Calibri" w:cs="Calibri"/>
                  <w:color w:val="000000"/>
                  <w:sz w:val="22"/>
                  <w:szCs w:val="22"/>
                </w:rPr>
                <w:t>2</w:t>
              </w:r>
            </w:ins>
            <w:del w:id="209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9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0026FC9" w14:textId="11342738" w:rsidR="00936423" w:rsidRPr="009A486F" w:rsidRDefault="00936423" w:rsidP="00936423">
            <w:pPr>
              <w:widowControl/>
              <w:autoSpaceDE/>
              <w:autoSpaceDN/>
              <w:adjustRightInd/>
              <w:jc w:val="center"/>
              <w:rPr>
                <w:bCs/>
                <w:sz w:val="22"/>
                <w:szCs w:val="22"/>
              </w:rPr>
            </w:pPr>
            <w:ins w:id="2092" w:author="ERCOT" w:date="2021-11-01T10:46:00Z">
              <w:r>
                <w:rPr>
                  <w:rFonts w:ascii="Calibri" w:hAnsi="Calibri" w:cs="Calibri"/>
                  <w:color w:val="000000"/>
                  <w:sz w:val="22"/>
                  <w:szCs w:val="22"/>
                </w:rPr>
                <w:t>10.2</w:t>
              </w:r>
            </w:ins>
            <w:del w:id="2093" w:author="ERCOT" w:date="2021-11-01T09:58:00Z">
              <w:r w:rsidRPr="009A486F" w:rsidDel="000A1AF2">
                <w:rPr>
                  <w:color w:val="000000"/>
                  <w:sz w:val="22"/>
                  <w:szCs w:val="22"/>
                </w:rPr>
                <w:delText>24.8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094"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8875BAB" w14:textId="18D152B5" w:rsidR="00936423" w:rsidRPr="009A486F" w:rsidRDefault="00936423" w:rsidP="00936423">
            <w:pPr>
              <w:widowControl/>
              <w:autoSpaceDE/>
              <w:autoSpaceDN/>
              <w:adjustRightInd/>
              <w:jc w:val="center"/>
              <w:rPr>
                <w:bCs/>
                <w:sz w:val="22"/>
                <w:szCs w:val="22"/>
              </w:rPr>
            </w:pPr>
            <w:ins w:id="2095" w:author="ERCOT" w:date="2021-11-01T10:46:00Z">
              <w:r>
                <w:rPr>
                  <w:rFonts w:ascii="Calibri" w:hAnsi="Calibri" w:cs="Calibri"/>
                  <w:color w:val="000000"/>
                  <w:sz w:val="22"/>
                  <w:szCs w:val="22"/>
                </w:rPr>
                <w:t>8.6</w:t>
              </w:r>
            </w:ins>
            <w:del w:id="2096" w:author="ERCOT" w:date="2021-11-01T09:58:00Z">
              <w:r w:rsidRPr="009A486F" w:rsidDel="000A1AF2">
                <w:rPr>
                  <w:color w:val="000000"/>
                  <w:sz w:val="22"/>
                  <w:szCs w:val="22"/>
                </w:rPr>
                <w:delText>33.1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097"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D48D4E" w14:textId="315EA88C" w:rsidR="00936423" w:rsidRPr="009A486F" w:rsidRDefault="00936423" w:rsidP="00936423">
            <w:pPr>
              <w:widowControl/>
              <w:autoSpaceDE/>
              <w:autoSpaceDN/>
              <w:adjustRightInd/>
              <w:jc w:val="center"/>
              <w:rPr>
                <w:bCs/>
                <w:sz w:val="22"/>
                <w:szCs w:val="22"/>
              </w:rPr>
            </w:pPr>
            <w:ins w:id="2098" w:author="ERCOT" w:date="2021-11-01T10:46:00Z">
              <w:r>
                <w:rPr>
                  <w:rFonts w:ascii="Calibri" w:hAnsi="Calibri" w:cs="Calibri"/>
                  <w:color w:val="000000"/>
                  <w:sz w:val="22"/>
                  <w:szCs w:val="22"/>
                </w:rPr>
                <w:t>7.4</w:t>
              </w:r>
            </w:ins>
            <w:del w:id="2099" w:author="ERCOT" w:date="2021-11-01T09:58:00Z">
              <w:r w:rsidRPr="009A486F" w:rsidDel="000A1AF2">
                <w:rPr>
                  <w:color w:val="000000"/>
                  <w:sz w:val="22"/>
                  <w:szCs w:val="22"/>
                </w:rPr>
                <w:delText>36.3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00"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43DCF8B" w14:textId="1774BE94" w:rsidR="00936423" w:rsidRPr="009A486F" w:rsidRDefault="00936423" w:rsidP="00936423">
            <w:pPr>
              <w:widowControl/>
              <w:autoSpaceDE/>
              <w:autoSpaceDN/>
              <w:adjustRightInd/>
              <w:jc w:val="center"/>
              <w:rPr>
                <w:bCs/>
                <w:sz w:val="22"/>
                <w:szCs w:val="22"/>
              </w:rPr>
            </w:pPr>
            <w:ins w:id="2101" w:author="ERCOT" w:date="2021-11-01T10:46:00Z">
              <w:r>
                <w:rPr>
                  <w:rFonts w:ascii="Calibri" w:hAnsi="Calibri" w:cs="Calibri"/>
                  <w:color w:val="000000"/>
                  <w:sz w:val="22"/>
                  <w:szCs w:val="22"/>
                </w:rPr>
                <w:t>11.2</w:t>
              </w:r>
            </w:ins>
            <w:del w:id="2102" w:author="ERCOT" w:date="2021-11-01T09:58:00Z">
              <w:r w:rsidRPr="009A486F" w:rsidDel="000A1AF2">
                <w:rPr>
                  <w:color w:val="000000"/>
                  <w:sz w:val="22"/>
                  <w:szCs w:val="22"/>
                </w:rPr>
                <w:delText>35.6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4FB1AE" w14:textId="74C004AF" w:rsidR="00936423" w:rsidRPr="009A486F" w:rsidRDefault="00936423" w:rsidP="00936423">
            <w:pPr>
              <w:widowControl/>
              <w:autoSpaceDE/>
              <w:autoSpaceDN/>
              <w:adjustRightInd/>
              <w:jc w:val="center"/>
              <w:rPr>
                <w:bCs/>
                <w:sz w:val="22"/>
                <w:szCs w:val="22"/>
              </w:rPr>
            </w:pPr>
            <w:ins w:id="2104" w:author="ERCOT" w:date="2021-11-01T10:46:00Z">
              <w:r>
                <w:rPr>
                  <w:rFonts w:ascii="Calibri" w:hAnsi="Calibri" w:cs="Calibri"/>
                  <w:color w:val="000000"/>
                  <w:sz w:val="22"/>
                  <w:szCs w:val="22"/>
                </w:rPr>
                <w:t>8.1</w:t>
              </w:r>
            </w:ins>
            <w:del w:id="2105" w:author="ERCOT" w:date="2021-11-01T09:58:00Z">
              <w:r w:rsidRPr="009A486F" w:rsidDel="000A1AF2">
                <w:rPr>
                  <w:color w:val="000000"/>
                  <w:sz w:val="22"/>
                  <w:szCs w:val="22"/>
                </w:rPr>
                <w:delText>39.6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660442A" w14:textId="0580B460" w:rsidR="00936423" w:rsidRPr="009A486F" w:rsidRDefault="00936423" w:rsidP="00936423">
            <w:pPr>
              <w:widowControl/>
              <w:autoSpaceDE/>
              <w:autoSpaceDN/>
              <w:adjustRightInd/>
              <w:jc w:val="center"/>
              <w:rPr>
                <w:bCs/>
                <w:sz w:val="22"/>
                <w:szCs w:val="22"/>
              </w:rPr>
            </w:pPr>
            <w:ins w:id="2107" w:author="ERCOT" w:date="2021-11-01T10:46:00Z">
              <w:r>
                <w:rPr>
                  <w:rFonts w:ascii="Calibri" w:hAnsi="Calibri" w:cs="Calibri"/>
                  <w:color w:val="000000"/>
                  <w:sz w:val="22"/>
                  <w:szCs w:val="22"/>
                </w:rPr>
                <w:t>6.7</w:t>
              </w:r>
            </w:ins>
            <w:del w:id="2108" w:author="ERCOT" w:date="2021-11-01T09:58:00Z">
              <w:r w:rsidRPr="009A486F" w:rsidDel="000A1AF2">
                <w:rPr>
                  <w:color w:val="000000"/>
                  <w:sz w:val="22"/>
                  <w:szCs w:val="22"/>
                </w:rPr>
                <w:delText>46.8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0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623E4EF" w14:textId="359471A9" w:rsidR="00936423" w:rsidRPr="009A486F" w:rsidRDefault="00936423" w:rsidP="00936423">
            <w:pPr>
              <w:widowControl/>
              <w:autoSpaceDE/>
              <w:autoSpaceDN/>
              <w:adjustRightInd/>
              <w:jc w:val="center"/>
              <w:rPr>
                <w:bCs/>
                <w:sz w:val="22"/>
                <w:szCs w:val="22"/>
              </w:rPr>
            </w:pPr>
            <w:ins w:id="2110" w:author="ERCOT" w:date="2021-11-01T10:46:00Z">
              <w:r>
                <w:rPr>
                  <w:rFonts w:ascii="Calibri" w:hAnsi="Calibri" w:cs="Calibri"/>
                  <w:color w:val="000000"/>
                  <w:sz w:val="22"/>
                  <w:szCs w:val="22"/>
                </w:rPr>
                <w:t>9.2</w:t>
              </w:r>
            </w:ins>
            <w:del w:id="2111" w:author="ERCOT" w:date="2021-11-01T09:58:00Z">
              <w:r w:rsidRPr="009A486F" w:rsidDel="000A1AF2">
                <w:rPr>
                  <w:color w:val="000000"/>
                  <w:sz w:val="22"/>
                  <w:szCs w:val="22"/>
                </w:rPr>
                <w:delText>55.9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1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129151" w14:textId="1AD92F5F" w:rsidR="00936423" w:rsidRPr="009A486F" w:rsidRDefault="00936423" w:rsidP="00936423">
            <w:pPr>
              <w:widowControl/>
              <w:autoSpaceDE/>
              <w:autoSpaceDN/>
              <w:adjustRightInd/>
              <w:jc w:val="center"/>
              <w:rPr>
                <w:bCs/>
                <w:sz w:val="22"/>
                <w:szCs w:val="22"/>
              </w:rPr>
            </w:pPr>
            <w:ins w:id="2113" w:author="ERCOT" w:date="2021-11-01T10:46:00Z">
              <w:r>
                <w:rPr>
                  <w:rFonts w:ascii="Calibri" w:hAnsi="Calibri" w:cs="Calibri"/>
                  <w:color w:val="000000"/>
                  <w:sz w:val="22"/>
                  <w:szCs w:val="22"/>
                </w:rPr>
                <w:t>15.4</w:t>
              </w:r>
            </w:ins>
            <w:del w:id="2114" w:author="ERCOT" w:date="2021-11-01T09:58:00Z">
              <w:r w:rsidRPr="009A486F" w:rsidDel="000A1AF2">
                <w:rPr>
                  <w:color w:val="000000"/>
                  <w:sz w:val="22"/>
                  <w:szCs w:val="22"/>
                </w:rPr>
                <w:delText>62.3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15"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655DD13A" w14:textId="18FB1439" w:rsidR="00936423" w:rsidRPr="009A486F" w:rsidRDefault="00936423" w:rsidP="00936423">
            <w:pPr>
              <w:widowControl/>
              <w:autoSpaceDE/>
              <w:autoSpaceDN/>
              <w:adjustRightInd/>
              <w:jc w:val="center"/>
              <w:rPr>
                <w:bCs/>
                <w:sz w:val="22"/>
                <w:szCs w:val="22"/>
              </w:rPr>
            </w:pPr>
            <w:ins w:id="2116" w:author="ERCOT" w:date="2021-11-01T10:46:00Z">
              <w:r>
                <w:rPr>
                  <w:rFonts w:ascii="Calibri" w:hAnsi="Calibri" w:cs="Calibri"/>
                  <w:color w:val="000000"/>
                  <w:sz w:val="22"/>
                  <w:szCs w:val="22"/>
                </w:rPr>
                <w:t>11.8</w:t>
              </w:r>
            </w:ins>
            <w:del w:id="2117" w:author="ERCOT" w:date="2021-11-01T09:58:00Z">
              <w:r w:rsidRPr="009A486F" w:rsidDel="000A1AF2">
                <w:rPr>
                  <w:color w:val="000000"/>
                  <w:sz w:val="22"/>
                  <w:szCs w:val="22"/>
                </w:rPr>
                <w:delText>66.0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1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B308120" w14:textId="734397D6" w:rsidR="00936423" w:rsidRPr="009A486F" w:rsidRDefault="00936423" w:rsidP="00936423">
            <w:pPr>
              <w:widowControl/>
              <w:autoSpaceDE/>
              <w:autoSpaceDN/>
              <w:adjustRightInd/>
              <w:jc w:val="center"/>
              <w:rPr>
                <w:bCs/>
                <w:sz w:val="22"/>
                <w:szCs w:val="22"/>
              </w:rPr>
            </w:pPr>
            <w:ins w:id="2119" w:author="ERCOT" w:date="2021-11-01T10:46:00Z">
              <w:r>
                <w:rPr>
                  <w:rFonts w:ascii="Calibri" w:hAnsi="Calibri" w:cs="Calibri"/>
                  <w:color w:val="000000"/>
                  <w:sz w:val="22"/>
                  <w:szCs w:val="22"/>
                </w:rPr>
                <w:t>17.5</w:t>
              </w:r>
            </w:ins>
            <w:del w:id="2120" w:author="ERCOT" w:date="2021-11-01T09:58:00Z">
              <w:r w:rsidRPr="009A486F" w:rsidDel="000A1AF2">
                <w:rPr>
                  <w:color w:val="000000"/>
                  <w:sz w:val="22"/>
                  <w:szCs w:val="22"/>
                </w:rPr>
                <w:delText>63.4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2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ED68768" w14:textId="0324D160" w:rsidR="00936423" w:rsidRPr="009A486F" w:rsidRDefault="00936423" w:rsidP="00936423">
            <w:pPr>
              <w:widowControl/>
              <w:autoSpaceDE/>
              <w:autoSpaceDN/>
              <w:adjustRightInd/>
              <w:jc w:val="center"/>
              <w:rPr>
                <w:bCs/>
                <w:sz w:val="22"/>
                <w:szCs w:val="22"/>
              </w:rPr>
            </w:pPr>
            <w:ins w:id="2122" w:author="ERCOT" w:date="2021-11-01T10:46:00Z">
              <w:r>
                <w:rPr>
                  <w:rFonts w:ascii="Calibri" w:hAnsi="Calibri" w:cs="Calibri"/>
                  <w:color w:val="000000"/>
                  <w:sz w:val="22"/>
                  <w:szCs w:val="22"/>
                </w:rPr>
                <w:t>6.9</w:t>
              </w:r>
            </w:ins>
            <w:del w:id="2123" w:author="ERCOT" w:date="2021-11-01T09:58:00Z">
              <w:r w:rsidRPr="009A486F" w:rsidDel="000A1AF2">
                <w:rPr>
                  <w:color w:val="000000"/>
                  <w:sz w:val="22"/>
                  <w:szCs w:val="22"/>
                </w:rPr>
                <w:delText>39.6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2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15985E" w14:textId="36810141" w:rsidR="00936423" w:rsidRPr="009A486F" w:rsidRDefault="00936423" w:rsidP="00936423">
            <w:pPr>
              <w:widowControl/>
              <w:autoSpaceDE/>
              <w:autoSpaceDN/>
              <w:adjustRightInd/>
              <w:jc w:val="center"/>
              <w:rPr>
                <w:bCs/>
                <w:sz w:val="22"/>
                <w:szCs w:val="22"/>
              </w:rPr>
            </w:pPr>
            <w:ins w:id="2125" w:author="ERCOT" w:date="2021-11-01T10:46:00Z">
              <w:r>
                <w:rPr>
                  <w:rFonts w:ascii="Calibri" w:hAnsi="Calibri" w:cs="Calibri"/>
                  <w:color w:val="000000"/>
                  <w:sz w:val="22"/>
                  <w:szCs w:val="22"/>
                </w:rPr>
                <w:t>0.4</w:t>
              </w:r>
            </w:ins>
            <w:del w:id="2126" w:author="ERCOT" w:date="2021-11-01T09:58:00Z">
              <w:r w:rsidRPr="009A486F" w:rsidDel="000A1AF2">
                <w:rPr>
                  <w:color w:val="000000"/>
                  <w:sz w:val="22"/>
                  <w:szCs w:val="22"/>
                </w:rPr>
                <w:delText>9.0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2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2832417" w14:textId="0E19E8FE" w:rsidR="00936423" w:rsidRPr="009A486F" w:rsidRDefault="00936423" w:rsidP="00936423">
            <w:pPr>
              <w:widowControl/>
              <w:autoSpaceDE/>
              <w:autoSpaceDN/>
              <w:adjustRightInd/>
              <w:jc w:val="center"/>
              <w:rPr>
                <w:bCs/>
                <w:sz w:val="22"/>
                <w:szCs w:val="22"/>
              </w:rPr>
            </w:pPr>
            <w:ins w:id="2128" w:author="ERCOT" w:date="2021-11-01T10:46:00Z">
              <w:r>
                <w:rPr>
                  <w:rFonts w:ascii="Calibri" w:hAnsi="Calibri" w:cs="Calibri"/>
                  <w:color w:val="000000"/>
                  <w:sz w:val="22"/>
                  <w:szCs w:val="22"/>
                </w:rPr>
                <w:t>0</w:t>
              </w:r>
            </w:ins>
            <w:del w:id="2129" w:author="ERCOT" w:date="2021-11-01T09:58:00Z">
              <w:r w:rsidRPr="009A486F" w:rsidDel="000A1AF2">
                <w:rPr>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3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C0C6D4F" w14:textId="130C229B" w:rsidR="00936423" w:rsidRPr="009A486F" w:rsidRDefault="00936423" w:rsidP="00936423">
            <w:pPr>
              <w:widowControl/>
              <w:autoSpaceDE/>
              <w:autoSpaceDN/>
              <w:adjustRightInd/>
              <w:jc w:val="center"/>
              <w:rPr>
                <w:bCs/>
                <w:sz w:val="22"/>
                <w:szCs w:val="22"/>
              </w:rPr>
            </w:pPr>
            <w:ins w:id="2131" w:author="ERCOT" w:date="2021-11-01T10:46:00Z">
              <w:r>
                <w:rPr>
                  <w:rFonts w:ascii="Calibri" w:hAnsi="Calibri" w:cs="Calibri"/>
                  <w:color w:val="000000"/>
                  <w:sz w:val="22"/>
                  <w:szCs w:val="22"/>
                </w:rPr>
                <w:t>0</w:t>
              </w:r>
            </w:ins>
            <w:del w:id="213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133"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53CA3934" w14:textId="53984EFA" w:rsidR="00936423" w:rsidRPr="009A486F" w:rsidRDefault="00936423" w:rsidP="00936423">
            <w:pPr>
              <w:widowControl/>
              <w:autoSpaceDE/>
              <w:autoSpaceDN/>
              <w:adjustRightInd/>
              <w:jc w:val="center"/>
              <w:rPr>
                <w:bCs/>
                <w:sz w:val="22"/>
                <w:szCs w:val="22"/>
              </w:rPr>
            </w:pPr>
            <w:ins w:id="2134" w:author="ERCOT" w:date="2021-11-01T10:46:00Z">
              <w:r>
                <w:rPr>
                  <w:rFonts w:ascii="Calibri" w:hAnsi="Calibri" w:cs="Calibri"/>
                  <w:color w:val="000000"/>
                  <w:sz w:val="22"/>
                  <w:szCs w:val="22"/>
                </w:rPr>
                <w:t>0</w:t>
              </w:r>
            </w:ins>
            <w:del w:id="2135" w:author="ERCOT" w:date="2021-11-01T09:58:00Z">
              <w:r w:rsidRPr="009A486F" w:rsidDel="000A1AF2">
                <w:rPr>
                  <w:color w:val="000000"/>
                  <w:sz w:val="22"/>
                  <w:szCs w:val="22"/>
                </w:rPr>
                <w:delText>0.0</w:delText>
              </w:r>
            </w:del>
          </w:p>
        </w:tc>
      </w:tr>
      <w:tr w:rsidR="00936423" w:rsidRPr="00CC576E" w14:paraId="5404B504"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13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13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13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Change w:id="21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562F18" w14:textId="151AAF47" w:rsidR="00936423" w:rsidRPr="009A486F" w:rsidRDefault="00936423" w:rsidP="00936423">
            <w:pPr>
              <w:widowControl/>
              <w:autoSpaceDE/>
              <w:autoSpaceDN/>
              <w:adjustRightInd/>
              <w:jc w:val="center"/>
              <w:rPr>
                <w:bCs/>
                <w:sz w:val="22"/>
                <w:szCs w:val="22"/>
              </w:rPr>
            </w:pPr>
            <w:ins w:id="2140" w:author="ERCOT" w:date="2021-11-01T10:46:00Z">
              <w:r>
                <w:rPr>
                  <w:rFonts w:ascii="Calibri" w:hAnsi="Calibri" w:cs="Calibri"/>
                  <w:color w:val="000000"/>
                  <w:sz w:val="22"/>
                  <w:szCs w:val="22"/>
                </w:rPr>
                <w:t>0</w:t>
              </w:r>
            </w:ins>
            <w:del w:id="214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5977EC" w14:textId="3BC30432" w:rsidR="00936423" w:rsidRPr="009A486F" w:rsidRDefault="00936423" w:rsidP="00936423">
            <w:pPr>
              <w:widowControl/>
              <w:autoSpaceDE/>
              <w:autoSpaceDN/>
              <w:adjustRightInd/>
              <w:jc w:val="center"/>
              <w:rPr>
                <w:bCs/>
                <w:sz w:val="22"/>
                <w:szCs w:val="22"/>
              </w:rPr>
            </w:pPr>
            <w:ins w:id="2143" w:author="ERCOT" w:date="2021-11-01T10:46:00Z">
              <w:r>
                <w:rPr>
                  <w:rFonts w:ascii="Calibri" w:hAnsi="Calibri" w:cs="Calibri"/>
                  <w:color w:val="000000"/>
                  <w:sz w:val="22"/>
                  <w:szCs w:val="22"/>
                </w:rPr>
                <w:t>0</w:t>
              </w:r>
            </w:ins>
            <w:del w:id="214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4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C5A6828" w14:textId="4384BDFE" w:rsidR="00936423" w:rsidRPr="009A486F" w:rsidRDefault="00936423" w:rsidP="00936423">
            <w:pPr>
              <w:widowControl/>
              <w:autoSpaceDE/>
              <w:autoSpaceDN/>
              <w:adjustRightInd/>
              <w:jc w:val="center"/>
              <w:rPr>
                <w:bCs/>
                <w:sz w:val="22"/>
                <w:szCs w:val="22"/>
              </w:rPr>
            </w:pPr>
            <w:ins w:id="2146" w:author="ERCOT" w:date="2021-11-01T10:46:00Z">
              <w:r>
                <w:rPr>
                  <w:rFonts w:ascii="Calibri" w:hAnsi="Calibri" w:cs="Calibri"/>
                  <w:color w:val="000000"/>
                  <w:sz w:val="22"/>
                  <w:szCs w:val="22"/>
                </w:rPr>
                <w:t>0</w:t>
              </w:r>
            </w:ins>
            <w:del w:id="214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4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35AB50E" w14:textId="56798C38" w:rsidR="00936423" w:rsidRPr="009A486F" w:rsidRDefault="00936423" w:rsidP="00936423">
            <w:pPr>
              <w:widowControl/>
              <w:autoSpaceDE/>
              <w:autoSpaceDN/>
              <w:adjustRightInd/>
              <w:jc w:val="center"/>
              <w:rPr>
                <w:bCs/>
                <w:sz w:val="22"/>
                <w:szCs w:val="22"/>
              </w:rPr>
            </w:pPr>
            <w:ins w:id="2149" w:author="ERCOT" w:date="2021-11-01T10:46:00Z">
              <w:r>
                <w:rPr>
                  <w:rFonts w:ascii="Calibri" w:hAnsi="Calibri" w:cs="Calibri"/>
                  <w:color w:val="000000"/>
                  <w:sz w:val="22"/>
                  <w:szCs w:val="22"/>
                </w:rPr>
                <w:t>0</w:t>
              </w:r>
            </w:ins>
            <w:del w:id="215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5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19E08A7E" w14:textId="10051D1C" w:rsidR="00936423" w:rsidRPr="009A486F" w:rsidRDefault="00936423" w:rsidP="00936423">
            <w:pPr>
              <w:widowControl/>
              <w:autoSpaceDE/>
              <w:autoSpaceDN/>
              <w:adjustRightInd/>
              <w:jc w:val="center"/>
              <w:rPr>
                <w:bCs/>
                <w:sz w:val="22"/>
                <w:szCs w:val="22"/>
              </w:rPr>
            </w:pPr>
            <w:ins w:id="2152" w:author="ERCOT" w:date="2021-11-01T10:46:00Z">
              <w:r>
                <w:rPr>
                  <w:rFonts w:ascii="Calibri" w:hAnsi="Calibri" w:cs="Calibri"/>
                  <w:color w:val="000000"/>
                  <w:sz w:val="22"/>
                  <w:szCs w:val="22"/>
                </w:rPr>
                <w:t>0</w:t>
              </w:r>
            </w:ins>
            <w:del w:id="215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62DC449" w14:textId="2F3A69B4" w:rsidR="00936423" w:rsidRPr="009A486F" w:rsidRDefault="00936423" w:rsidP="00936423">
            <w:pPr>
              <w:widowControl/>
              <w:autoSpaceDE/>
              <w:autoSpaceDN/>
              <w:adjustRightInd/>
              <w:jc w:val="center"/>
              <w:rPr>
                <w:bCs/>
                <w:sz w:val="22"/>
                <w:szCs w:val="22"/>
              </w:rPr>
            </w:pPr>
            <w:ins w:id="2155" w:author="ERCOT" w:date="2021-11-01T10:46:00Z">
              <w:r>
                <w:rPr>
                  <w:rFonts w:ascii="Calibri" w:hAnsi="Calibri" w:cs="Calibri"/>
                  <w:color w:val="000000"/>
                  <w:sz w:val="22"/>
                  <w:szCs w:val="22"/>
                </w:rPr>
                <w:t>0</w:t>
              </w:r>
            </w:ins>
            <w:del w:id="215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5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D00D6C" w14:textId="6EF5F082" w:rsidR="00936423" w:rsidRPr="009A486F" w:rsidRDefault="00936423" w:rsidP="00936423">
            <w:pPr>
              <w:widowControl/>
              <w:autoSpaceDE/>
              <w:autoSpaceDN/>
              <w:adjustRightInd/>
              <w:jc w:val="center"/>
              <w:rPr>
                <w:bCs/>
                <w:sz w:val="22"/>
                <w:szCs w:val="22"/>
              </w:rPr>
            </w:pPr>
            <w:ins w:id="2158" w:author="ERCOT" w:date="2021-11-01T10:46:00Z">
              <w:r>
                <w:rPr>
                  <w:rFonts w:ascii="Calibri" w:hAnsi="Calibri" w:cs="Calibri"/>
                  <w:color w:val="000000"/>
                  <w:sz w:val="22"/>
                  <w:szCs w:val="22"/>
                </w:rPr>
                <w:t>0</w:t>
              </w:r>
            </w:ins>
            <w:del w:id="2159" w:author="ERCOT" w:date="2021-11-01T09:58:00Z">
              <w:r w:rsidRPr="009A486F" w:rsidDel="000A1AF2">
                <w:rPr>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2C9FA71A" w14:textId="6C18AE6C" w:rsidR="00936423" w:rsidRPr="009A486F" w:rsidRDefault="00936423" w:rsidP="00936423">
            <w:pPr>
              <w:widowControl/>
              <w:autoSpaceDE/>
              <w:autoSpaceDN/>
              <w:adjustRightInd/>
              <w:jc w:val="center"/>
              <w:rPr>
                <w:bCs/>
                <w:sz w:val="22"/>
                <w:szCs w:val="22"/>
              </w:rPr>
            </w:pPr>
            <w:ins w:id="2161" w:author="ERCOT" w:date="2021-11-01T10:46:00Z">
              <w:r>
                <w:rPr>
                  <w:rFonts w:ascii="Calibri" w:hAnsi="Calibri" w:cs="Calibri"/>
                  <w:color w:val="000000"/>
                  <w:sz w:val="22"/>
                  <w:szCs w:val="22"/>
                </w:rPr>
                <w:t>-2.2</w:t>
              </w:r>
            </w:ins>
            <w:del w:id="2162" w:author="ERCOT" w:date="2021-11-01T09:58:00Z">
              <w:r w:rsidRPr="009A486F" w:rsidDel="000A1AF2">
                <w:rPr>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DA5323" w14:textId="09E8678A" w:rsidR="00936423" w:rsidRPr="009A486F" w:rsidRDefault="00936423" w:rsidP="00936423">
            <w:pPr>
              <w:widowControl/>
              <w:autoSpaceDE/>
              <w:autoSpaceDN/>
              <w:adjustRightInd/>
              <w:jc w:val="center"/>
              <w:rPr>
                <w:bCs/>
                <w:sz w:val="22"/>
                <w:szCs w:val="22"/>
              </w:rPr>
            </w:pPr>
            <w:ins w:id="2164" w:author="ERCOT" w:date="2021-11-01T10:46:00Z">
              <w:r>
                <w:rPr>
                  <w:rFonts w:ascii="Calibri" w:hAnsi="Calibri" w:cs="Calibri"/>
                  <w:color w:val="000000"/>
                  <w:sz w:val="22"/>
                  <w:szCs w:val="22"/>
                </w:rPr>
                <w:t>1.5</w:t>
              </w:r>
            </w:ins>
            <w:del w:id="2165" w:author="ERCOT" w:date="2021-11-01T09:58:00Z">
              <w:r w:rsidRPr="009A486F" w:rsidDel="000A1AF2">
                <w:rPr>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9B40C27" w14:textId="33D8C7D0" w:rsidR="00936423" w:rsidRPr="009A486F" w:rsidRDefault="00936423" w:rsidP="00936423">
            <w:pPr>
              <w:widowControl/>
              <w:autoSpaceDE/>
              <w:autoSpaceDN/>
              <w:adjustRightInd/>
              <w:jc w:val="center"/>
              <w:rPr>
                <w:bCs/>
                <w:sz w:val="22"/>
                <w:szCs w:val="22"/>
              </w:rPr>
            </w:pPr>
            <w:ins w:id="2167" w:author="ERCOT" w:date="2021-11-01T10:46:00Z">
              <w:r>
                <w:rPr>
                  <w:rFonts w:ascii="Calibri" w:hAnsi="Calibri" w:cs="Calibri"/>
                  <w:color w:val="000000"/>
                  <w:sz w:val="22"/>
                  <w:szCs w:val="22"/>
                </w:rPr>
                <w:t>7.7</w:t>
              </w:r>
            </w:ins>
            <w:del w:id="2168" w:author="ERCOT" w:date="2021-11-01T09:58:00Z">
              <w:r w:rsidRPr="009A486F" w:rsidDel="000A1AF2">
                <w:rPr>
                  <w:color w:val="000000"/>
                  <w:sz w:val="22"/>
                  <w:szCs w:val="22"/>
                </w:rPr>
                <w:delText>23.3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6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B4314FA" w14:textId="1E76569F" w:rsidR="00936423" w:rsidRPr="009A486F" w:rsidRDefault="00936423" w:rsidP="00936423">
            <w:pPr>
              <w:widowControl/>
              <w:autoSpaceDE/>
              <w:autoSpaceDN/>
              <w:adjustRightInd/>
              <w:jc w:val="center"/>
              <w:rPr>
                <w:bCs/>
                <w:sz w:val="22"/>
                <w:szCs w:val="22"/>
              </w:rPr>
            </w:pPr>
            <w:ins w:id="2170" w:author="ERCOT" w:date="2021-11-01T10:46:00Z">
              <w:r>
                <w:rPr>
                  <w:rFonts w:ascii="Calibri" w:hAnsi="Calibri" w:cs="Calibri"/>
                  <w:color w:val="000000"/>
                  <w:sz w:val="22"/>
                  <w:szCs w:val="22"/>
                </w:rPr>
                <w:t>10.2</w:t>
              </w:r>
            </w:ins>
            <w:del w:id="2171" w:author="ERCOT" w:date="2021-11-01T09:58:00Z">
              <w:r w:rsidRPr="009A486F" w:rsidDel="000A1AF2">
                <w:rPr>
                  <w:color w:val="000000"/>
                  <w:sz w:val="22"/>
                  <w:szCs w:val="22"/>
                </w:rPr>
                <w:delText>31.5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7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7888860" w14:textId="3CE5E65B" w:rsidR="00936423" w:rsidRPr="009A486F" w:rsidRDefault="00936423" w:rsidP="00936423">
            <w:pPr>
              <w:widowControl/>
              <w:autoSpaceDE/>
              <w:autoSpaceDN/>
              <w:adjustRightInd/>
              <w:jc w:val="center"/>
              <w:rPr>
                <w:bCs/>
                <w:sz w:val="22"/>
                <w:szCs w:val="22"/>
              </w:rPr>
            </w:pPr>
            <w:ins w:id="2173" w:author="ERCOT" w:date="2021-11-01T10:46:00Z">
              <w:r>
                <w:rPr>
                  <w:rFonts w:ascii="Calibri" w:hAnsi="Calibri" w:cs="Calibri"/>
                  <w:color w:val="000000"/>
                  <w:sz w:val="22"/>
                  <w:szCs w:val="22"/>
                </w:rPr>
                <w:t>5.3</w:t>
              </w:r>
            </w:ins>
            <w:del w:id="2174" w:author="ERCOT" w:date="2021-11-01T09:58:00Z">
              <w:r w:rsidRPr="009A486F" w:rsidDel="000A1AF2">
                <w:rPr>
                  <w:color w:val="000000"/>
                  <w:sz w:val="22"/>
                  <w:szCs w:val="22"/>
                </w:rPr>
                <w:delText>37.6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7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BE47E46" w14:textId="5AC30DAB" w:rsidR="00936423" w:rsidRPr="009A486F" w:rsidRDefault="00936423" w:rsidP="00936423">
            <w:pPr>
              <w:widowControl/>
              <w:autoSpaceDE/>
              <w:autoSpaceDN/>
              <w:adjustRightInd/>
              <w:jc w:val="center"/>
              <w:rPr>
                <w:bCs/>
                <w:sz w:val="22"/>
                <w:szCs w:val="22"/>
              </w:rPr>
            </w:pPr>
            <w:ins w:id="2176" w:author="ERCOT" w:date="2021-11-01T10:46:00Z">
              <w:r>
                <w:rPr>
                  <w:rFonts w:ascii="Calibri" w:hAnsi="Calibri" w:cs="Calibri"/>
                  <w:color w:val="000000"/>
                  <w:sz w:val="22"/>
                  <w:szCs w:val="22"/>
                </w:rPr>
                <w:t>5.8</w:t>
              </w:r>
            </w:ins>
            <w:del w:id="2177" w:author="ERCOT" w:date="2021-11-01T09:58:00Z">
              <w:r w:rsidRPr="009A486F" w:rsidDel="000A1AF2">
                <w:rPr>
                  <w:color w:val="000000"/>
                  <w:sz w:val="22"/>
                  <w:szCs w:val="22"/>
                </w:rPr>
                <w:delText>36.9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7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CD347F" w14:textId="07F04672" w:rsidR="00936423" w:rsidRPr="009A486F" w:rsidRDefault="00936423" w:rsidP="00936423">
            <w:pPr>
              <w:widowControl/>
              <w:autoSpaceDE/>
              <w:autoSpaceDN/>
              <w:adjustRightInd/>
              <w:jc w:val="center"/>
              <w:rPr>
                <w:bCs/>
                <w:sz w:val="22"/>
                <w:szCs w:val="22"/>
              </w:rPr>
            </w:pPr>
            <w:ins w:id="2179" w:author="ERCOT" w:date="2021-11-01T10:46:00Z">
              <w:r>
                <w:rPr>
                  <w:rFonts w:ascii="Calibri" w:hAnsi="Calibri" w:cs="Calibri"/>
                  <w:color w:val="000000"/>
                  <w:sz w:val="22"/>
                  <w:szCs w:val="22"/>
                </w:rPr>
                <w:t>5.5</w:t>
              </w:r>
            </w:ins>
            <w:del w:id="2180" w:author="ERCOT" w:date="2021-11-01T09:58:00Z">
              <w:r w:rsidRPr="009A486F" w:rsidDel="000A1AF2">
                <w:rPr>
                  <w:color w:val="000000"/>
                  <w:sz w:val="22"/>
                  <w:szCs w:val="22"/>
                </w:rPr>
                <w:delText>38.4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8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663C9B9" w14:textId="27CB376B" w:rsidR="00936423" w:rsidRPr="009A486F" w:rsidRDefault="00936423" w:rsidP="00936423">
            <w:pPr>
              <w:widowControl/>
              <w:autoSpaceDE/>
              <w:autoSpaceDN/>
              <w:adjustRightInd/>
              <w:jc w:val="center"/>
              <w:rPr>
                <w:bCs/>
                <w:sz w:val="22"/>
                <w:szCs w:val="22"/>
              </w:rPr>
            </w:pPr>
            <w:ins w:id="2182" w:author="ERCOT" w:date="2021-11-01T10:46:00Z">
              <w:r>
                <w:rPr>
                  <w:rFonts w:ascii="Calibri" w:hAnsi="Calibri" w:cs="Calibri"/>
                  <w:color w:val="000000"/>
                  <w:sz w:val="22"/>
                  <w:szCs w:val="22"/>
                </w:rPr>
                <w:t>11.3</w:t>
              </w:r>
            </w:ins>
            <w:del w:id="2183" w:author="ERCOT" w:date="2021-11-01T09:58:00Z">
              <w:r w:rsidRPr="009A486F" w:rsidDel="000A1AF2">
                <w:rPr>
                  <w:color w:val="000000"/>
                  <w:sz w:val="22"/>
                  <w:szCs w:val="22"/>
                </w:rPr>
                <w:delText>45.1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8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D3E9306" w14:textId="3A19B998" w:rsidR="00936423" w:rsidRPr="009A486F" w:rsidRDefault="00936423" w:rsidP="00936423">
            <w:pPr>
              <w:widowControl/>
              <w:autoSpaceDE/>
              <w:autoSpaceDN/>
              <w:adjustRightInd/>
              <w:jc w:val="center"/>
              <w:rPr>
                <w:bCs/>
                <w:sz w:val="22"/>
                <w:szCs w:val="22"/>
              </w:rPr>
            </w:pPr>
            <w:ins w:id="2185" w:author="ERCOT" w:date="2021-11-01T10:46:00Z">
              <w:r>
                <w:rPr>
                  <w:rFonts w:ascii="Calibri" w:hAnsi="Calibri" w:cs="Calibri"/>
                  <w:color w:val="000000"/>
                  <w:sz w:val="22"/>
                  <w:szCs w:val="22"/>
                </w:rPr>
                <w:t>8.3</w:t>
              </w:r>
            </w:ins>
            <w:del w:id="2186" w:author="ERCOT" w:date="2021-11-01T09:58:00Z">
              <w:r w:rsidRPr="009A486F" w:rsidDel="000A1AF2">
                <w:rPr>
                  <w:color w:val="000000"/>
                  <w:sz w:val="22"/>
                  <w:szCs w:val="22"/>
                </w:rPr>
                <w:delText>51.1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8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9B3EB1" w14:textId="07F1DF21" w:rsidR="00936423" w:rsidRPr="009A486F" w:rsidRDefault="00936423" w:rsidP="00936423">
            <w:pPr>
              <w:widowControl/>
              <w:autoSpaceDE/>
              <w:autoSpaceDN/>
              <w:adjustRightInd/>
              <w:jc w:val="center"/>
              <w:rPr>
                <w:bCs/>
                <w:sz w:val="22"/>
                <w:szCs w:val="22"/>
              </w:rPr>
            </w:pPr>
            <w:ins w:id="2188" w:author="ERCOT" w:date="2021-11-01T10:46:00Z">
              <w:r>
                <w:rPr>
                  <w:rFonts w:ascii="Calibri" w:hAnsi="Calibri" w:cs="Calibri"/>
                  <w:color w:val="000000"/>
                  <w:sz w:val="22"/>
                  <w:szCs w:val="22"/>
                </w:rPr>
                <w:t>10.3</w:t>
              </w:r>
            </w:ins>
            <w:del w:id="2189" w:author="ERCOT" w:date="2021-11-01T09:58:00Z">
              <w:r w:rsidRPr="009A486F" w:rsidDel="000A1AF2">
                <w:rPr>
                  <w:color w:val="000000"/>
                  <w:sz w:val="22"/>
                  <w:szCs w:val="22"/>
                </w:rPr>
                <w:delText>54.3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9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02C113A0" w14:textId="65099F78" w:rsidR="00936423" w:rsidRPr="009A486F" w:rsidRDefault="00936423" w:rsidP="00936423">
            <w:pPr>
              <w:widowControl/>
              <w:autoSpaceDE/>
              <w:autoSpaceDN/>
              <w:adjustRightInd/>
              <w:jc w:val="center"/>
              <w:rPr>
                <w:bCs/>
                <w:sz w:val="22"/>
                <w:szCs w:val="22"/>
              </w:rPr>
            </w:pPr>
            <w:ins w:id="2191" w:author="ERCOT" w:date="2021-11-01T10:46:00Z">
              <w:r>
                <w:rPr>
                  <w:rFonts w:ascii="Calibri" w:hAnsi="Calibri" w:cs="Calibri"/>
                  <w:color w:val="000000"/>
                  <w:sz w:val="22"/>
                  <w:szCs w:val="22"/>
                </w:rPr>
                <w:t>10.7</w:t>
              </w:r>
            </w:ins>
            <w:del w:id="2192" w:author="ERCOT" w:date="2021-11-01T09:58:00Z">
              <w:r w:rsidRPr="009A486F" w:rsidDel="000A1AF2">
                <w:rPr>
                  <w:color w:val="000000"/>
                  <w:sz w:val="22"/>
                  <w:szCs w:val="22"/>
                </w:rPr>
                <w:delText>53.9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19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41A9666" w14:textId="3D37BE6C" w:rsidR="00936423" w:rsidRPr="009A486F" w:rsidRDefault="00936423" w:rsidP="00936423">
            <w:pPr>
              <w:widowControl/>
              <w:autoSpaceDE/>
              <w:autoSpaceDN/>
              <w:adjustRightInd/>
              <w:jc w:val="center"/>
              <w:rPr>
                <w:bCs/>
                <w:sz w:val="22"/>
                <w:szCs w:val="22"/>
              </w:rPr>
            </w:pPr>
            <w:ins w:id="2194" w:author="ERCOT" w:date="2021-11-01T10:46:00Z">
              <w:r>
                <w:rPr>
                  <w:rFonts w:ascii="Calibri" w:hAnsi="Calibri" w:cs="Calibri"/>
                  <w:color w:val="000000"/>
                  <w:sz w:val="22"/>
                  <w:szCs w:val="22"/>
                </w:rPr>
                <w:t>7.4</w:t>
              </w:r>
            </w:ins>
            <w:del w:id="2195" w:author="ERCOT" w:date="2021-11-01T09:58:00Z">
              <w:r w:rsidRPr="009A486F" w:rsidDel="000A1AF2">
                <w:rPr>
                  <w:color w:val="000000"/>
                  <w:sz w:val="22"/>
                  <w:szCs w:val="22"/>
                </w:rPr>
                <w:delText>53.5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9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08A684" w14:textId="1E910A6E" w:rsidR="00936423" w:rsidRPr="009A486F" w:rsidRDefault="00936423" w:rsidP="00936423">
            <w:pPr>
              <w:widowControl/>
              <w:autoSpaceDE/>
              <w:autoSpaceDN/>
              <w:adjustRightInd/>
              <w:jc w:val="center"/>
              <w:rPr>
                <w:bCs/>
                <w:sz w:val="22"/>
                <w:szCs w:val="22"/>
              </w:rPr>
            </w:pPr>
            <w:ins w:id="2197" w:author="ERCOT" w:date="2021-11-01T10:46:00Z">
              <w:r>
                <w:rPr>
                  <w:rFonts w:ascii="Calibri" w:hAnsi="Calibri" w:cs="Calibri"/>
                  <w:color w:val="000000"/>
                  <w:sz w:val="22"/>
                  <w:szCs w:val="22"/>
                </w:rPr>
                <w:t>5.5</w:t>
              </w:r>
            </w:ins>
            <w:del w:id="2198" w:author="ERCOT" w:date="2021-11-01T09:58:00Z">
              <w:r w:rsidRPr="009A486F" w:rsidDel="000A1AF2">
                <w:rPr>
                  <w:color w:val="000000"/>
                  <w:sz w:val="22"/>
                  <w:szCs w:val="22"/>
                </w:rPr>
                <w:delText>40.0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1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5E8F02B" w14:textId="3D49E598" w:rsidR="00936423" w:rsidRPr="009A486F" w:rsidRDefault="00936423" w:rsidP="00936423">
            <w:pPr>
              <w:widowControl/>
              <w:autoSpaceDE/>
              <w:autoSpaceDN/>
              <w:adjustRightInd/>
              <w:jc w:val="center"/>
              <w:rPr>
                <w:bCs/>
                <w:sz w:val="22"/>
                <w:szCs w:val="22"/>
              </w:rPr>
            </w:pPr>
            <w:ins w:id="2200" w:author="ERCOT" w:date="2021-11-01T10:46:00Z">
              <w:r>
                <w:rPr>
                  <w:rFonts w:ascii="Calibri" w:hAnsi="Calibri" w:cs="Calibri"/>
                  <w:color w:val="000000"/>
                  <w:sz w:val="22"/>
                  <w:szCs w:val="22"/>
                </w:rPr>
                <w:t>1.9</w:t>
              </w:r>
            </w:ins>
            <w:del w:id="2201" w:author="ERCOT" w:date="2021-11-01T09:58:00Z">
              <w:r w:rsidRPr="009A486F" w:rsidDel="000A1AF2">
                <w:rPr>
                  <w:color w:val="000000"/>
                  <w:sz w:val="22"/>
                  <w:szCs w:val="22"/>
                </w:rPr>
                <w:delText>15.1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0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4526FC5" w14:textId="56F9C492" w:rsidR="00936423" w:rsidRPr="009A486F" w:rsidRDefault="00936423" w:rsidP="00936423">
            <w:pPr>
              <w:widowControl/>
              <w:autoSpaceDE/>
              <w:autoSpaceDN/>
              <w:adjustRightInd/>
              <w:jc w:val="center"/>
              <w:rPr>
                <w:bCs/>
                <w:sz w:val="22"/>
                <w:szCs w:val="22"/>
              </w:rPr>
            </w:pPr>
            <w:ins w:id="2203" w:author="ERCOT" w:date="2021-11-01T10:46:00Z">
              <w:r>
                <w:rPr>
                  <w:rFonts w:ascii="Calibri" w:hAnsi="Calibri" w:cs="Calibri"/>
                  <w:color w:val="000000"/>
                  <w:sz w:val="22"/>
                  <w:szCs w:val="22"/>
                </w:rPr>
                <w:t>0</w:t>
              </w:r>
            </w:ins>
            <w:del w:id="2204" w:author="ERCOT" w:date="2021-11-01T09:58:00Z">
              <w:r w:rsidRPr="009A486F" w:rsidDel="000A1AF2">
                <w:rPr>
                  <w:color w:val="000000"/>
                  <w:sz w:val="22"/>
                  <w:szCs w:val="22"/>
                </w:rPr>
                <w:delText>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0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996C3B7" w14:textId="46F6F266" w:rsidR="00936423" w:rsidRPr="009A486F" w:rsidRDefault="00936423" w:rsidP="00936423">
            <w:pPr>
              <w:widowControl/>
              <w:autoSpaceDE/>
              <w:autoSpaceDN/>
              <w:adjustRightInd/>
              <w:jc w:val="center"/>
              <w:rPr>
                <w:bCs/>
                <w:sz w:val="22"/>
                <w:szCs w:val="22"/>
              </w:rPr>
            </w:pPr>
            <w:ins w:id="2206" w:author="ERCOT" w:date="2021-11-01T10:46:00Z">
              <w:r>
                <w:rPr>
                  <w:rFonts w:ascii="Calibri" w:hAnsi="Calibri" w:cs="Calibri"/>
                  <w:color w:val="000000"/>
                  <w:sz w:val="22"/>
                  <w:szCs w:val="22"/>
                </w:rPr>
                <w:t>0</w:t>
              </w:r>
            </w:ins>
            <w:del w:id="22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20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47DF13BB" w14:textId="0ABE1956" w:rsidR="00936423" w:rsidRPr="009A486F" w:rsidRDefault="00936423" w:rsidP="00936423">
            <w:pPr>
              <w:widowControl/>
              <w:autoSpaceDE/>
              <w:autoSpaceDN/>
              <w:adjustRightInd/>
              <w:jc w:val="center"/>
              <w:rPr>
                <w:bCs/>
                <w:sz w:val="22"/>
                <w:szCs w:val="22"/>
              </w:rPr>
            </w:pPr>
            <w:ins w:id="2209" w:author="ERCOT" w:date="2021-11-01T10:46:00Z">
              <w:r>
                <w:rPr>
                  <w:rFonts w:ascii="Calibri" w:hAnsi="Calibri" w:cs="Calibri"/>
                  <w:color w:val="000000"/>
                  <w:sz w:val="22"/>
                  <w:szCs w:val="22"/>
                </w:rPr>
                <w:t>0</w:t>
              </w:r>
            </w:ins>
            <w:del w:id="2210" w:author="ERCOT" w:date="2021-11-01T09:58:00Z">
              <w:r w:rsidRPr="009A486F" w:rsidDel="000A1AF2">
                <w:rPr>
                  <w:color w:val="000000"/>
                  <w:sz w:val="22"/>
                  <w:szCs w:val="22"/>
                </w:rPr>
                <w:delText>0.0</w:delText>
              </w:r>
            </w:del>
          </w:p>
        </w:tc>
      </w:tr>
      <w:tr w:rsidR="00936423" w:rsidRPr="00CC576E" w14:paraId="41DB8A30"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21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21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213"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Change w:id="22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8DEC43F" w14:textId="39DEA965" w:rsidR="00936423" w:rsidRPr="009A486F" w:rsidRDefault="00936423" w:rsidP="00936423">
            <w:pPr>
              <w:widowControl/>
              <w:autoSpaceDE/>
              <w:autoSpaceDN/>
              <w:adjustRightInd/>
              <w:jc w:val="center"/>
              <w:rPr>
                <w:bCs/>
                <w:sz w:val="22"/>
                <w:szCs w:val="22"/>
              </w:rPr>
            </w:pPr>
            <w:ins w:id="2215" w:author="ERCOT" w:date="2021-11-01T10:46:00Z">
              <w:r>
                <w:rPr>
                  <w:rFonts w:ascii="Calibri" w:hAnsi="Calibri" w:cs="Calibri"/>
                  <w:color w:val="000000"/>
                  <w:sz w:val="22"/>
                  <w:szCs w:val="22"/>
                </w:rPr>
                <w:t>0</w:t>
              </w:r>
            </w:ins>
            <w:del w:id="221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1B8D69" w14:textId="2E156787" w:rsidR="00936423" w:rsidRPr="009A486F" w:rsidRDefault="00936423" w:rsidP="00936423">
            <w:pPr>
              <w:widowControl/>
              <w:autoSpaceDE/>
              <w:autoSpaceDN/>
              <w:adjustRightInd/>
              <w:jc w:val="center"/>
              <w:rPr>
                <w:bCs/>
                <w:sz w:val="22"/>
                <w:szCs w:val="22"/>
              </w:rPr>
            </w:pPr>
            <w:ins w:id="2218" w:author="ERCOT" w:date="2021-11-01T10:46:00Z">
              <w:r>
                <w:rPr>
                  <w:rFonts w:ascii="Calibri" w:hAnsi="Calibri" w:cs="Calibri"/>
                  <w:color w:val="000000"/>
                  <w:sz w:val="22"/>
                  <w:szCs w:val="22"/>
                </w:rPr>
                <w:t>0</w:t>
              </w:r>
            </w:ins>
            <w:del w:id="221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20"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4D0CDDE5" w14:textId="063165BC" w:rsidR="00936423" w:rsidRPr="009A486F" w:rsidRDefault="00936423" w:rsidP="00936423">
            <w:pPr>
              <w:widowControl/>
              <w:autoSpaceDE/>
              <w:autoSpaceDN/>
              <w:adjustRightInd/>
              <w:jc w:val="center"/>
              <w:rPr>
                <w:bCs/>
                <w:sz w:val="22"/>
                <w:szCs w:val="22"/>
              </w:rPr>
            </w:pPr>
            <w:ins w:id="2221" w:author="ERCOT" w:date="2021-11-01T10:46:00Z">
              <w:r>
                <w:rPr>
                  <w:rFonts w:ascii="Calibri" w:hAnsi="Calibri" w:cs="Calibri"/>
                  <w:color w:val="000000"/>
                  <w:sz w:val="22"/>
                  <w:szCs w:val="22"/>
                </w:rPr>
                <w:t>0</w:t>
              </w:r>
            </w:ins>
            <w:del w:id="222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A9717D" w14:textId="30189FE9" w:rsidR="00936423" w:rsidRPr="009A486F" w:rsidRDefault="00936423" w:rsidP="00936423">
            <w:pPr>
              <w:widowControl/>
              <w:autoSpaceDE/>
              <w:autoSpaceDN/>
              <w:adjustRightInd/>
              <w:jc w:val="center"/>
              <w:rPr>
                <w:bCs/>
                <w:sz w:val="22"/>
                <w:szCs w:val="22"/>
              </w:rPr>
            </w:pPr>
            <w:ins w:id="2224" w:author="ERCOT" w:date="2021-11-01T10:46:00Z">
              <w:r>
                <w:rPr>
                  <w:rFonts w:ascii="Calibri" w:hAnsi="Calibri" w:cs="Calibri"/>
                  <w:color w:val="000000"/>
                  <w:sz w:val="22"/>
                  <w:szCs w:val="22"/>
                </w:rPr>
                <w:t>0</w:t>
              </w:r>
            </w:ins>
            <w:del w:id="222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6"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5C736CF9" w14:textId="3BBB737A" w:rsidR="00936423" w:rsidRPr="009A486F" w:rsidRDefault="00936423" w:rsidP="00936423">
            <w:pPr>
              <w:widowControl/>
              <w:autoSpaceDE/>
              <w:autoSpaceDN/>
              <w:adjustRightInd/>
              <w:jc w:val="center"/>
              <w:rPr>
                <w:bCs/>
                <w:sz w:val="22"/>
                <w:szCs w:val="22"/>
              </w:rPr>
            </w:pPr>
            <w:ins w:id="2227" w:author="ERCOT" w:date="2021-11-01T10:46:00Z">
              <w:r>
                <w:rPr>
                  <w:rFonts w:ascii="Calibri" w:hAnsi="Calibri" w:cs="Calibri"/>
                  <w:color w:val="000000"/>
                  <w:sz w:val="22"/>
                  <w:szCs w:val="22"/>
                </w:rPr>
                <w:t>0</w:t>
              </w:r>
            </w:ins>
            <w:del w:id="222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287EDF" w14:textId="2149F440" w:rsidR="00936423" w:rsidRPr="009A486F" w:rsidRDefault="00936423" w:rsidP="00936423">
            <w:pPr>
              <w:widowControl/>
              <w:autoSpaceDE/>
              <w:autoSpaceDN/>
              <w:adjustRightInd/>
              <w:jc w:val="center"/>
              <w:rPr>
                <w:bCs/>
                <w:sz w:val="22"/>
                <w:szCs w:val="22"/>
              </w:rPr>
            </w:pPr>
            <w:ins w:id="2230" w:author="ERCOT" w:date="2021-11-01T10:46:00Z">
              <w:r>
                <w:rPr>
                  <w:rFonts w:ascii="Calibri" w:hAnsi="Calibri" w:cs="Calibri"/>
                  <w:color w:val="000000"/>
                  <w:sz w:val="22"/>
                  <w:szCs w:val="22"/>
                </w:rPr>
                <w:t>0</w:t>
              </w:r>
            </w:ins>
            <w:del w:id="223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3982453" w14:textId="2D2C086D" w:rsidR="00936423" w:rsidRPr="009A486F" w:rsidRDefault="00936423" w:rsidP="00936423">
            <w:pPr>
              <w:widowControl/>
              <w:autoSpaceDE/>
              <w:autoSpaceDN/>
              <w:adjustRightInd/>
              <w:jc w:val="center"/>
              <w:rPr>
                <w:bCs/>
                <w:sz w:val="22"/>
                <w:szCs w:val="22"/>
              </w:rPr>
            </w:pPr>
            <w:ins w:id="2233" w:author="ERCOT" w:date="2021-11-01T10:46:00Z">
              <w:r>
                <w:rPr>
                  <w:rFonts w:ascii="Calibri" w:hAnsi="Calibri" w:cs="Calibri"/>
                  <w:color w:val="000000"/>
                  <w:sz w:val="22"/>
                  <w:szCs w:val="22"/>
                </w:rPr>
                <w:t>0</w:t>
              </w:r>
            </w:ins>
            <w:del w:id="2234" w:author="ERCOT" w:date="2021-11-01T09:58:00Z">
              <w:r w:rsidRPr="009A486F" w:rsidDel="000A1AF2">
                <w:rPr>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EB672E6" w14:textId="0D4C1AE3" w:rsidR="00936423" w:rsidRPr="009A486F" w:rsidRDefault="00936423" w:rsidP="00936423">
            <w:pPr>
              <w:widowControl/>
              <w:autoSpaceDE/>
              <w:autoSpaceDN/>
              <w:adjustRightInd/>
              <w:jc w:val="center"/>
              <w:rPr>
                <w:bCs/>
                <w:sz w:val="22"/>
                <w:szCs w:val="22"/>
              </w:rPr>
            </w:pPr>
            <w:ins w:id="2236" w:author="ERCOT" w:date="2021-11-01T10:46:00Z">
              <w:r>
                <w:rPr>
                  <w:rFonts w:ascii="Calibri" w:hAnsi="Calibri" w:cs="Calibri"/>
                  <w:color w:val="000000"/>
                  <w:sz w:val="22"/>
                  <w:szCs w:val="22"/>
                </w:rPr>
                <w:t>-2.2</w:t>
              </w:r>
            </w:ins>
            <w:del w:id="2237" w:author="ERCOT" w:date="2021-11-01T09:58:00Z">
              <w:r w:rsidRPr="009A486F" w:rsidDel="000A1AF2">
                <w:rPr>
                  <w:color w:val="000000"/>
                  <w:sz w:val="22"/>
                  <w:szCs w:val="22"/>
                </w:rPr>
                <w:delText>-8.4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862A6DE" w14:textId="3BB02F69" w:rsidR="00936423" w:rsidRPr="009A486F" w:rsidRDefault="00936423" w:rsidP="00936423">
            <w:pPr>
              <w:widowControl/>
              <w:autoSpaceDE/>
              <w:autoSpaceDN/>
              <w:adjustRightInd/>
              <w:jc w:val="center"/>
              <w:rPr>
                <w:bCs/>
                <w:sz w:val="22"/>
                <w:szCs w:val="22"/>
              </w:rPr>
            </w:pPr>
            <w:ins w:id="2239" w:author="ERCOT" w:date="2021-11-01T10:46:00Z">
              <w:r>
                <w:rPr>
                  <w:rFonts w:ascii="Calibri" w:hAnsi="Calibri" w:cs="Calibri"/>
                  <w:color w:val="000000"/>
                  <w:sz w:val="22"/>
                  <w:szCs w:val="22"/>
                </w:rPr>
                <w:t>2.5</w:t>
              </w:r>
            </w:ins>
            <w:del w:id="2240" w:author="ERCOT" w:date="2021-11-01T09:58:00Z">
              <w:r w:rsidRPr="009A486F" w:rsidDel="000A1AF2">
                <w:rPr>
                  <w:color w:val="000000"/>
                  <w:sz w:val="22"/>
                  <w:szCs w:val="22"/>
                </w:rPr>
                <w:delText>0.8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4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BA846CC" w14:textId="7117AAC7" w:rsidR="00936423" w:rsidRPr="009A486F" w:rsidRDefault="00936423" w:rsidP="00936423">
            <w:pPr>
              <w:widowControl/>
              <w:autoSpaceDE/>
              <w:autoSpaceDN/>
              <w:adjustRightInd/>
              <w:jc w:val="center"/>
              <w:rPr>
                <w:bCs/>
                <w:sz w:val="22"/>
                <w:szCs w:val="22"/>
              </w:rPr>
            </w:pPr>
            <w:ins w:id="2242" w:author="ERCOT" w:date="2021-11-01T10:46:00Z">
              <w:r>
                <w:rPr>
                  <w:rFonts w:ascii="Calibri" w:hAnsi="Calibri" w:cs="Calibri"/>
                  <w:color w:val="000000"/>
                  <w:sz w:val="22"/>
                  <w:szCs w:val="22"/>
                </w:rPr>
                <w:t>6.5</w:t>
              </w:r>
            </w:ins>
            <w:del w:id="2243" w:author="ERCOT" w:date="2021-11-01T09:58:00Z">
              <w:r w:rsidRPr="009A486F" w:rsidDel="000A1AF2">
                <w:rPr>
                  <w:color w:val="000000"/>
                  <w:sz w:val="22"/>
                  <w:szCs w:val="22"/>
                </w:rPr>
                <w:delText>13.9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44"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1B0EA23" w14:textId="33FF9A1E" w:rsidR="00936423" w:rsidRPr="009A486F" w:rsidRDefault="00936423" w:rsidP="00936423">
            <w:pPr>
              <w:widowControl/>
              <w:autoSpaceDE/>
              <w:autoSpaceDN/>
              <w:adjustRightInd/>
              <w:jc w:val="center"/>
              <w:rPr>
                <w:bCs/>
                <w:sz w:val="22"/>
                <w:szCs w:val="22"/>
              </w:rPr>
            </w:pPr>
            <w:ins w:id="2245" w:author="ERCOT" w:date="2021-11-01T10:46:00Z">
              <w:r>
                <w:rPr>
                  <w:rFonts w:ascii="Calibri" w:hAnsi="Calibri" w:cs="Calibri"/>
                  <w:color w:val="000000"/>
                  <w:sz w:val="22"/>
                  <w:szCs w:val="22"/>
                </w:rPr>
                <w:t>6.2</w:t>
              </w:r>
            </w:ins>
            <w:del w:id="2246" w:author="ERCOT" w:date="2021-11-01T09:58:00Z">
              <w:r w:rsidRPr="009A486F" w:rsidDel="000A1AF2">
                <w:rPr>
                  <w:color w:val="000000"/>
                  <w:sz w:val="22"/>
                  <w:szCs w:val="22"/>
                </w:rPr>
                <w:delText>16.8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47"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B12F504" w14:textId="6FC83442" w:rsidR="00936423" w:rsidRPr="009A486F" w:rsidRDefault="00936423" w:rsidP="00936423">
            <w:pPr>
              <w:widowControl/>
              <w:autoSpaceDE/>
              <w:autoSpaceDN/>
              <w:adjustRightInd/>
              <w:jc w:val="center"/>
              <w:rPr>
                <w:bCs/>
                <w:sz w:val="22"/>
                <w:szCs w:val="22"/>
              </w:rPr>
            </w:pPr>
            <w:ins w:id="2248" w:author="ERCOT" w:date="2021-11-01T10:46:00Z">
              <w:r>
                <w:rPr>
                  <w:rFonts w:ascii="Calibri" w:hAnsi="Calibri" w:cs="Calibri"/>
                  <w:color w:val="000000"/>
                  <w:sz w:val="22"/>
                  <w:szCs w:val="22"/>
                </w:rPr>
                <w:t>5.1</w:t>
              </w:r>
            </w:ins>
            <w:del w:id="2249" w:author="ERCOT" w:date="2021-11-01T09:58:00Z">
              <w:r w:rsidRPr="009A486F" w:rsidDel="000A1AF2">
                <w:rPr>
                  <w:color w:val="000000"/>
                  <w:sz w:val="22"/>
                  <w:szCs w:val="22"/>
                </w:rPr>
                <w:delText>20.0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50"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4E6C0D" w14:textId="6E89AD21" w:rsidR="00936423" w:rsidRPr="009A486F" w:rsidRDefault="00936423" w:rsidP="00936423">
            <w:pPr>
              <w:widowControl/>
              <w:autoSpaceDE/>
              <w:autoSpaceDN/>
              <w:adjustRightInd/>
              <w:jc w:val="center"/>
              <w:rPr>
                <w:bCs/>
                <w:sz w:val="22"/>
                <w:szCs w:val="22"/>
              </w:rPr>
            </w:pPr>
            <w:ins w:id="2251" w:author="ERCOT" w:date="2021-11-01T10:46:00Z">
              <w:r>
                <w:rPr>
                  <w:rFonts w:ascii="Calibri" w:hAnsi="Calibri" w:cs="Calibri"/>
                  <w:color w:val="000000"/>
                  <w:sz w:val="22"/>
                  <w:szCs w:val="22"/>
                </w:rPr>
                <w:t>7.6</w:t>
              </w:r>
            </w:ins>
            <w:del w:id="2252" w:author="ERCOT" w:date="2021-11-01T09:58:00Z">
              <w:r w:rsidRPr="009A486F" w:rsidDel="000A1AF2">
                <w:rPr>
                  <w:color w:val="000000"/>
                  <w:sz w:val="22"/>
                  <w:szCs w:val="22"/>
                </w:rPr>
                <w:delText>24.5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940125" w14:textId="32C3AD38" w:rsidR="00936423" w:rsidRPr="009A486F" w:rsidRDefault="00936423" w:rsidP="00936423">
            <w:pPr>
              <w:widowControl/>
              <w:autoSpaceDE/>
              <w:autoSpaceDN/>
              <w:adjustRightInd/>
              <w:jc w:val="center"/>
              <w:rPr>
                <w:bCs/>
                <w:sz w:val="22"/>
                <w:szCs w:val="22"/>
              </w:rPr>
            </w:pPr>
            <w:ins w:id="2254" w:author="ERCOT" w:date="2021-11-01T10:46:00Z">
              <w:r>
                <w:rPr>
                  <w:rFonts w:ascii="Calibri" w:hAnsi="Calibri" w:cs="Calibri"/>
                  <w:color w:val="000000"/>
                  <w:sz w:val="22"/>
                  <w:szCs w:val="22"/>
                </w:rPr>
                <w:t>6.4</w:t>
              </w:r>
            </w:ins>
            <w:del w:id="2255" w:author="ERCOT" w:date="2021-11-01T09:58:00Z">
              <w:r w:rsidRPr="009A486F" w:rsidDel="000A1AF2">
                <w:rPr>
                  <w:color w:val="000000"/>
                  <w:sz w:val="22"/>
                  <w:szCs w:val="22"/>
                </w:rPr>
                <w:delText>28.1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0FCBAC9" w14:textId="17D91C48" w:rsidR="00936423" w:rsidRPr="009A486F" w:rsidRDefault="00936423" w:rsidP="00936423">
            <w:pPr>
              <w:widowControl/>
              <w:autoSpaceDE/>
              <w:autoSpaceDN/>
              <w:adjustRightInd/>
              <w:jc w:val="center"/>
              <w:rPr>
                <w:bCs/>
                <w:sz w:val="22"/>
                <w:szCs w:val="22"/>
              </w:rPr>
            </w:pPr>
            <w:ins w:id="2257" w:author="ERCOT" w:date="2021-11-01T10:46:00Z">
              <w:r>
                <w:rPr>
                  <w:rFonts w:ascii="Calibri" w:hAnsi="Calibri" w:cs="Calibri"/>
                  <w:color w:val="000000"/>
                  <w:sz w:val="22"/>
                  <w:szCs w:val="22"/>
                </w:rPr>
                <w:t>6.4</w:t>
              </w:r>
            </w:ins>
            <w:del w:id="2258" w:author="ERCOT" w:date="2021-11-01T09:58:00Z">
              <w:r w:rsidRPr="009A486F" w:rsidDel="000A1AF2">
                <w:rPr>
                  <w:color w:val="000000"/>
                  <w:sz w:val="22"/>
                  <w:szCs w:val="22"/>
                </w:rPr>
                <w:delText>35.0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5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A96A2C4" w14:textId="7F1EAEF3" w:rsidR="00936423" w:rsidRPr="009A486F" w:rsidRDefault="00936423" w:rsidP="00936423">
            <w:pPr>
              <w:widowControl/>
              <w:autoSpaceDE/>
              <w:autoSpaceDN/>
              <w:adjustRightInd/>
              <w:jc w:val="center"/>
              <w:rPr>
                <w:bCs/>
                <w:sz w:val="22"/>
                <w:szCs w:val="22"/>
              </w:rPr>
            </w:pPr>
            <w:ins w:id="2260" w:author="ERCOT" w:date="2021-11-01T10:46:00Z">
              <w:r>
                <w:rPr>
                  <w:rFonts w:ascii="Calibri" w:hAnsi="Calibri" w:cs="Calibri"/>
                  <w:color w:val="000000"/>
                  <w:sz w:val="22"/>
                  <w:szCs w:val="22"/>
                </w:rPr>
                <w:t>7.9</w:t>
              </w:r>
            </w:ins>
            <w:del w:id="2261" w:author="ERCOT" w:date="2021-11-01T09:58:00Z">
              <w:r w:rsidRPr="009A486F" w:rsidDel="000A1AF2">
                <w:rPr>
                  <w:color w:val="000000"/>
                  <w:sz w:val="22"/>
                  <w:szCs w:val="22"/>
                </w:rPr>
                <w:delText>42.0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6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FEEE257" w14:textId="572A9457" w:rsidR="00936423" w:rsidRPr="009A486F" w:rsidRDefault="00936423" w:rsidP="00936423">
            <w:pPr>
              <w:widowControl/>
              <w:autoSpaceDE/>
              <w:autoSpaceDN/>
              <w:adjustRightInd/>
              <w:jc w:val="center"/>
              <w:rPr>
                <w:bCs/>
                <w:sz w:val="22"/>
                <w:szCs w:val="22"/>
              </w:rPr>
            </w:pPr>
            <w:ins w:id="2263" w:author="ERCOT" w:date="2021-11-01T10:46:00Z">
              <w:r>
                <w:rPr>
                  <w:rFonts w:ascii="Calibri" w:hAnsi="Calibri" w:cs="Calibri"/>
                  <w:color w:val="000000"/>
                  <w:sz w:val="22"/>
                  <w:szCs w:val="22"/>
                </w:rPr>
                <w:t>8.4</w:t>
              </w:r>
            </w:ins>
            <w:del w:id="2264" w:author="ERCOT" w:date="2021-11-01T09:58:00Z">
              <w:r w:rsidRPr="009A486F" w:rsidDel="000A1AF2">
                <w:rPr>
                  <w:color w:val="000000"/>
                  <w:sz w:val="22"/>
                  <w:szCs w:val="22"/>
                </w:rPr>
                <w:delText>47.6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65"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A6DF2BB" w14:textId="1789B562" w:rsidR="00936423" w:rsidRPr="009A486F" w:rsidRDefault="00936423" w:rsidP="00936423">
            <w:pPr>
              <w:widowControl/>
              <w:autoSpaceDE/>
              <w:autoSpaceDN/>
              <w:adjustRightInd/>
              <w:jc w:val="center"/>
              <w:rPr>
                <w:bCs/>
                <w:sz w:val="22"/>
                <w:szCs w:val="22"/>
              </w:rPr>
            </w:pPr>
            <w:ins w:id="2266" w:author="ERCOT" w:date="2021-11-01T10:46:00Z">
              <w:r>
                <w:rPr>
                  <w:rFonts w:ascii="Calibri" w:hAnsi="Calibri" w:cs="Calibri"/>
                  <w:color w:val="000000"/>
                  <w:sz w:val="22"/>
                  <w:szCs w:val="22"/>
                </w:rPr>
                <w:t>8</w:t>
              </w:r>
            </w:ins>
            <w:del w:id="2267" w:author="ERCOT" w:date="2021-11-01T09:58:00Z">
              <w:r w:rsidRPr="009A486F" w:rsidDel="000A1AF2">
                <w:rPr>
                  <w:color w:val="000000"/>
                  <w:sz w:val="22"/>
                  <w:szCs w:val="22"/>
                </w:rPr>
                <w:delText>48.8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6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705C295" w14:textId="19003A09" w:rsidR="00936423" w:rsidRPr="009A486F" w:rsidRDefault="00936423" w:rsidP="00936423">
            <w:pPr>
              <w:widowControl/>
              <w:autoSpaceDE/>
              <w:autoSpaceDN/>
              <w:adjustRightInd/>
              <w:jc w:val="center"/>
              <w:rPr>
                <w:bCs/>
                <w:sz w:val="22"/>
                <w:szCs w:val="22"/>
              </w:rPr>
            </w:pPr>
            <w:ins w:id="2269" w:author="ERCOT" w:date="2021-11-01T10:46:00Z">
              <w:r>
                <w:rPr>
                  <w:rFonts w:ascii="Calibri" w:hAnsi="Calibri" w:cs="Calibri"/>
                  <w:color w:val="000000"/>
                  <w:sz w:val="22"/>
                  <w:szCs w:val="22"/>
                </w:rPr>
                <w:t>13.1</w:t>
              </w:r>
            </w:ins>
            <w:del w:id="2270" w:author="ERCOT" w:date="2021-11-01T09:58:00Z">
              <w:r w:rsidRPr="009A486F" w:rsidDel="000A1AF2">
                <w:rPr>
                  <w:color w:val="000000"/>
                  <w:sz w:val="22"/>
                  <w:szCs w:val="22"/>
                </w:rPr>
                <w:delText>49.1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7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3068F05" w14:textId="38BF1F0C" w:rsidR="00936423" w:rsidRPr="009A486F" w:rsidRDefault="00936423" w:rsidP="00936423">
            <w:pPr>
              <w:widowControl/>
              <w:autoSpaceDE/>
              <w:autoSpaceDN/>
              <w:adjustRightInd/>
              <w:jc w:val="center"/>
              <w:rPr>
                <w:bCs/>
                <w:sz w:val="22"/>
                <w:szCs w:val="22"/>
              </w:rPr>
            </w:pPr>
            <w:ins w:id="2272" w:author="ERCOT" w:date="2021-11-01T10:46:00Z">
              <w:r>
                <w:rPr>
                  <w:rFonts w:ascii="Calibri" w:hAnsi="Calibri" w:cs="Calibri"/>
                  <w:color w:val="000000"/>
                  <w:sz w:val="22"/>
                  <w:szCs w:val="22"/>
                </w:rPr>
                <w:t>8</w:t>
              </w:r>
            </w:ins>
            <w:del w:id="2273" w:author="ERCOT" w:date="2021-11-01T09:58:00Z">
              <w:r w:rsidRPr="009A486F" w:rsidDel="000A1AF2">
                <w:rPr>
                  <w:color w:val="000000"/>
                  <w:sz w:val="22"/>
                  <w:szCs w:val="22"/>
                </w:rPr>
                <w:delText>40.3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A971D5" w14:textId="1716D68B" w:rsidR="00936423" w:rsidRPr="009A486F" w:rsidRDefault="00936423" w:rsidP="00936423">
            <w:pPr>
              <w:widowControl/>
              <w:autoSpaceDE/>
              <w:autoSpaceDN/>
              <w:adjustRightInd/>
              <w:jc w:val="center"/>
              <w:rPr>
                <w:bCs/>
                <w:sz w:val="22"/>
                <w:szCs w:val="22"/>
              </w:rPr>
            </w:pPr>
            <w:ins w:id="2275" w:author="ERCOT" w:date="2021-11-01T10:46:00Z">
              <w:r>
                <w:rPr>
                  <w:rFonts w:ascii="Calibri" w:hAnsi="Calibri" w:cs="Calibri"/>
                  <w:color w:val="000000"/>
                  <w:sz w:val="22"/>
                  <w:szCs w:val="22"/>
                </w:rPr>
                <w:t>1.9</w:t>
              </w:r>
            </w:ins>
            <w:del w:id="2276" w:author="ERCOT" w:date="2021-11-01T09:58:00Z">
              <w:r w:rsidRPr="009A486F" w:rsidDel="000A1AF2">
                <w:rPr>
                  <w:color w:val="000000"/>
                  <w:sz w:val="22"/>
                  <w:szCs w:val="22"/>
                </w:rPr>
                <w:delText>20.6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7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880C901" w14:textId="62315B66" w:rsidR="00936423" w:rsidRPr="009A486F" w:rsidRDefault="00936423" w:rsidP="00936423">
            <w:pPr>
              <w:widowControl/>
              <w:autoSpaceDE/>
              <w:autoSpaceDN/>
              <w:adjustRightInd/>
              <w:jc w:val="center"/>
              <w:rPr>
                <w:bCs/>
                <w:sz w:val="22"/>
                <w:szCs w:val="22"/>
              </w:rPr>
            </w:pPr>
            <w:ins w:id="2278" w:author="ERCOT" w:date="2021-11-01T10:46:00Z">
              <w:r>
                <w:rPr>
                  <w:rFonts w:ascii="Calibri" w:hAnsi="Calibri" w:cs="Calibri"/>
                  <w:color w:val="000000"/>
                  <w:sz w:val="22"/>
                  <w:szCs w:val="22"/>
                </w:rPr>
                <w:t>0</w:t>
              </w:r>
            </w:ins>
            <w:del w:id="2279" w:author="ERCOT" w:date="2021-11-01T09:58:00Z">
              <w:r w:rsidRPr="009A486F" w:rsidDel="000A1AF2">
                <w:rPr>
                  <w:color w:val="000000"/>
                  <w:sz w:val="22"/>
                  <w:szCs w:val="22"/>
                </w:rPr>
                <w:delText>2.9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8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FAC06ED" w14:textId="1A8C4E25" w:rsidR="00936423" w:rsidRPr="009A486F" w:rsidRDefault="00936423" w:rsidP="00936423">
            <w:pPr>
              <w:widowControl/>
              <w:autoSpaceDE/>
              <w:autoSpaceDN/>
              <w:adjustRightInd/>
              <w:jc w:val="center"/>
              <w:rPr>
                <w:bCs/>
                <w:sz w:val="22"/>
                <w:szCs w:val="22"/>
              </w:rPr>
            </w:pPr>
            <w:ins w:id="2281" w:author="ERCOT" w:date="2021-11-01T10:46:00Z">
              <w:r>
                <w:rPr>
                  <w:rFonts w:ascii="Calibri" w:hAnsi="Calibri" w:cs="Calibri"/>
                  <w:color w:val="000000"/>
                  <w:sz w:val="22"/>
                  <w:szCs w:val="22"/>
                </w:rPr>
                <w:t>0</w:t>
              </w:r>
            </w:ins>
            <w:del w:id="22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283"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65928A96" w14:textId="139E9F1C" w:rsidR="00936423" w:rsidRPr="009A486F" w:rsidRDefault="00936423" w:rsidP="00936423">
            <w:pPr>
              <w:widowControl/>
              <w:autoSpaceDE/>
              <w:autoSpaceDN/>
              <w:adjustRightInd/>
              <w:jc w:val="center"/>
              <w:rPr>
                <w:bCs/>
                <w:sz w:val="22"/>
                <w:szCs w:val="22"/>
              </w:rPr>
            </w:pPr>
            <w:ins w:id="2284" w:author="ERCOT" w:date="2021-11-01T10:46:00Z">
              <w:r>
                <w:rPr>
                  <w:rFonts w:ascii="Calibri" w:hAnsi="Calibri" w:cs="Calibri"/>
                  <w:color w:val="000000"/>
                  <w:sz w:val="22"/>
                  <w:szCs w:val="22"/>
                </w:rPr>
                <w:t>0</w:t>
              </w:r>
            </w:ins>
            <w:del w:id="2285" w:author="ERCOT" w:date="2021-11-01T09:58:00Z">
              <w:r w:rsidRPr="009A486F" w:rsidDel="000A1AF2">
                <w:rPr>
                  <w:color w:val="000000"/>
                  <w:sz w:val="22"/>
                  <w:szCs w:val="22"/>
                </w:rPr>
                <w:delText>0.0</w:delText>
              </w:r>
            </w:del>
          </w:p>
        </w:tc>
      </w:tr>
      <w:tr w:rsidR="00936423" w:rsidRPr="00CC576E" w14:paraId="62C0B32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28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28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28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Change w:id="22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ACFD3A4" w14:textId="474ABB74" w:rsidR="00936423" w:rsidRPr="009A486F" w:rsidRDefault="00936423" w:rsidP="00936423">
            <w:pPr>
              <w:widowControl/>
              <w:autoSpaceDE/>
              <w:autoSpaceDN/>
              <w:adjustRightInd/>
              <w:jc w:val="center"/>
              <w:rPr>
                <w:bCs/>
                <w:sz w:val="22"/>
                <w:szCs w:val="22"/>
              </w:rPr>
            </w:pPr>
            <w:ins w:id="2290" w:author="ERCOT" w:date="2021-11-01T10:46:00Z">
              <w:r>
                <w:rPr>
                  <w:rFonts w:ascii="Calibri" w:hAnsi="Calibri" w:cs="Calibri"/>
                  <w:color w:val="000000"/>
                  <w:sz w:val="22"/>
                  <w:szCs w:val="22"/>
                </w:rPr>
                <w:t>0</w:t>
              </w:r>
            </w:ins>
            <w:del w:id="229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1F6F8FF" w14:textId="19063985" w:rsidR="00936423" w:rsidRPr="009A486F" w:rsidRDefault="00936423" w:rsidP="00936423">
            <w:pPr>
              <w:widowControl/>
              <w:autoSpaceDE/>
              <w:autoSpaceDN/>
              <w:adjustRightInd/>
              <w:jc w:val="center"/>
              <w:rPr>
                <w:bCs/>
                <w:sz w:val="22"/>
                <w:szCs w:val="22"/>
              </w:rPr>
            </w:pPr>
            <w:ins w:id="2293" w:author="ERCOT" w:date="2021-11-01T10:46:00Z">
              <w:r>
                <w:rPr>
                  <w:rFonts w:ascii="Calibri" w:hAnsi="Calibri" w:cs="Calibri"/>
                  <w:color w:val="000000"/>
                  <w:sz w:val="22"/>
                  <w:szCs w:val="22"/>
                </w:rPr>
                <w:t>0</w:t>
              </w:r>
            </w:ins>
            <w:del w:id="229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29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7ABB0DDF" w14:textId="1ED957C5" w:rsidR="00936423" w:rsidRPr="009A486F" w:rsidRDefault="00936423" w:rsidP="00936423">
            <w:pPr>
              <w:widowControl/>
              <w:autoSpaceDE/>
              <w:autoSpaceDN/>
              <w:adjustRightInd/>
              <w:jc w:val="center"/>
              <w:rPr>
                <w:bCs/>
                <w:sz w:val="22"/>
                <w:szCs w:val="22"/>
              </w:rPr>
            </w:pPr>
            <w:ins w:id="2296" w:author="ERCOT" w:date="2021-11-01T10:46:00Z">
              <w:r>
                <w:rPr>
                  <w:rFonts w:ascii="Calibri" w:hAnsi="Calibri" w:cs="Calibri"/>
                  <w:color w:val="000000"/>
                  <w:sz w:val="22"/>
                  <w:szCs w:val="22"/>
                </w:rPr>
                <w:t>0</w:t>
              </w:r>
            </w:ins>
            <w:del w:id="229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29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102FE7" w14:textId="1308D9BD" w:rsidR="00936423" w:rsidRPr="009A486F" w:rsidRDefault="00936423" w:rsidP="00936423">
            <w:pPr>
              <w:widowControl/>
              <w:autoSpaceDE/>
              <w:autoSpaceDN/>
              <w:adjustRightInd/>
              <w:jc w:val="center"/>
              <w:rPr>
                <w:bCs/>
                <w:sz w:val="22"/>
                <w:szCs w:val="22"/>
              </w:rPr>
            </w:pPr>
            <w:ins w:id="2299" w:author="ERCOT" w:date="2021-11-01T10:46:00Z">
              <w:r>
                <w:rPr>
                  <w:rFonts w:ascii="Calibri" w:hAnsi="Calibri" w:cs="Calibri"/>
                  <w:color w:val="000000"/>
                  <w:sz w:val="22"/>
                  <w:szCs w:val="22"/>
                </w:rPr>
                <w:t>0</w:t>
              </w:r>
            </w:ins>
            <w:del w:id="230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0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090AA67C" w14:textId="5595F1D7" w:rsidR="00936423" w:rsidRPr="009A486F" w:rsidRDefault="00936423" w:rsidP="00936423">
            <w:pPr>
              <w:widowControl/>
              <w:autoSpaceDE/>
              <w:autoSpaceDN/>
              <w:adjustRightInd/>
              <w:jc w:val="center"/>
              <w:rPr>
                <w:bCs/>
                <w:sz w:val="22"/>
                <w:szCs w:val="22"/>
              </w:rPr>
            </w:pPr>
            <w:ins w:id="2302" w:author="ERCOT" w:date="2021-11-01T10:46:00Z">
              <w:r>
                <w:rPr>
                  <w:rFonts w:ascii="Calibri" w:hAnsi="Calibri" w:cs="Calibri"/>
                  <w:color w:val="000000"/>
                  <w:sz w:val="22"/>
                  <w:szCs w:val="22"/>
                </w:rPr>
                <w:t>0</w:t>
              </w:r>
            </w:ins>
            <w:del w:id="230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A1965F" w14:textId="746B9833" w:rsidR="00936423" w:rsidRPr="009A486F" w:rsidRDefault="00936423" w:rsidP="00936423">
            <w:pPr>
              <w:widowControl/>
              <w:autoSpaceDE/>
              <w:autoSpaceDN/>
              <w:adjustRightInd/>
              <w:jc w:val="center"/>
              <w:rPr>
                <w:bCs/>
                <w:sz w:val="22"/>
                <w:szCs w:val="22"/>
              </w:rPr>
            </w:pPr>
            <w:ins w:id="2305" w:author="ERCOT" w:date="2021-11-01T10:46:00Z">
              <w:r>
                <w:rPr>
                  <w:rFonts w:ascii="Calibri" w:hAnsi="Calibri" w:cs="Calibri"/>
                  <w:color w:val="000000"/>
                  <w:sz w:val="22"/>
                  <w:szCs w:val="22"/>
                </w:rPr>
                <w:t>0</w:t>
              </w:r>
            </w:ins>
            <w:del w:id="230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0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A12A49C" w14:textId="5EBAC739" w:rsidR="00936423" w:rsidRPr="009A486F" w:rsidRDefault="00936423" w:rsidP="00936423">
            <w:pPr>
              <w:widowControl/>
              <w:autoSpaceDE/>
              <w:autoSpaceDN/>
              <w:adjustRightInd/>
              <w:jc w:val="center"/>
              <w:rPr>
                <w:bCs/>
                <w:sz w:val="22"/>
                <w:szCs w:val="22"/>
              </w:rPr>
            </w:pPr>
            <w:ins w:id="2308" w:author="ERCOT" w:date="2021-11-01T10:46:00Z">
              <w:r>
                <w:rPr>
                  <w:rFonts w:ascii="Calibri" w:hAnsi="Calibri" w:cs="Calibri"/>
                  <w:color w:val="000000"/>
                  <w:sz w:val="22"/>
                  <w:szCs w:val="22"/>
                </w:rPr>
                <w:t>0</w:t>
              </w:r>
            </w:ins>
            <w:del w:id="2309" w:author="ERCOT" w:date="2021-11-01T09:58:00Z">
              <w:r w:rsidRPr="009A486F" w:rsidDel="000A1AF2">
                <w:rPr>
                  <w:color w:val="000000"/>
                  <w:sz w:val="22"/>
                  <w:szCs w:val="22"/>
                </w:rPr>
                <w:delText>-1.5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841D64D" w14:textId="3E79C8B9" w:rsidR="00936423" w:rsidRPr="009A486F" w:rsidRDefault="00936423" w:rsidP="00936423">
            <w:pPr>
              <w:widowControl/>
              <w:autoSpaceDE/>
              <w:autoSpaceDN/>
              <w:adjustRightInd/>
              <w:jc w:val="center"/>
              <w:rPr>
                <w:bCs/>
                <w:sz w:val="22"/>
                <w:szCs w:val="22"/>
              </w:rPr>
            </w:pPr>
            <w:ins w:id="2311" w:author="ERCOT" w:date="2021-11-01T10:46:00Z">
              <w:r>
                <w:rPr>
                  <w:rFonts w:ascii="Calibri" w:hAnsi="Calibri" w:cs="Calibri"/>
                  <w:color w:val="000000"/>
                  <w:sz w:val="22"/>
                  <w:szCs w:val="22"/>
                </w:rPr>
                <w:t>-1.8</w:t>
              </w:r>
            </w:ins>
            <w:del w:id="2312" w:author="ERCOT" w:date="2021-11-01T09:58:00Z">
              <w:r w:rsidRPr="009A486F" w:rsidDel="000A1AF2">
                <w:rPr>
                  <w:color w:val="000000"/>
                  <w:sz w:val="22"/>
                  <w:szCs w:val="22"/>
                </w:rPr>
                <w:delText>-9.5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C73BD0" w14:textId="61163413" w:rsidR="00936423" w:rsidRPr="009A486F" w:rsidRDefault="00936423" w:rsidP="00936423">
            <w:pPr>
              <w:widowControl/>
              <w:autoSpaceDE/>
              <w:autoSpaceDN/>
              <w:adjustRightInd/>
              <w:jc w:val="center"/>
              <w:rPr>
                <w:bCs/>
                <w:sz w:val="22"/>
                <w:szCs w:val="22"/>
              </w:rPr>
            </w:pPr>
            <w:ins w:id="2314" w:author="ERCOT" w:date="2021-11-01T10:46:00Z">
              <w:r>
                <w:rPr>
                  <w:rFonts w:ascii="Calibri" w:hAnsi="Calibri" w:cs="Calibri"/>
                  <w:color w:val="000000"/>
                  <w:sz w:val="22"/>
                  <w:szCs w:val="22"/>
                </w:rPr>
                <w:t>0</w:t>
              </w:r>
            </w:ins>
            <w:del w:id="2315" w:author="ERCOT" w:date="2021-11-01T09:58:00Z">
              <w:r w:rsidRPr="009A486F" w:rsidDel="000A1AF2">
                <w:rPr>
                  <w:color w:val="000000"/>
                  <w:sz w:val="22"/>
                  <w:szCs w:val="22"/>
                </w:rPr>
                <w:delText>-5.5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64E6D5C" w14:textId="2BD8B90F" w:rsidR="00936423" w:rsidRPr="009A486F" w:rsidRDefault="00936423" w:rsidP="00936423">
            <w:pPr>
              <w:widowControl/>
              <w:autoSpaceDE/>
              <w:autoSpaceDN/>
              <w:adjustRightInd/>
              <w:jc w:val="center"/>
              <w:rPr>
                <w:bCs/>
                <w:sz w:val="22"/>
                <w:szCs w:val="22"/>
              </w:rPr>
            </w:pPr>
            <w:ins w:id="2317" w:author="ERCOT" w:date="2021-11-01T10:46:00Z">
              <w:r>
                <w:rPr>
                  <w:rFonts w:ascii="Calibri" w:hAnsi="Calibri" w:cs="Calibri"/>
                  <w:color w:val="000000"/>
                  <w:sz w:val="22"/>
                  <w:szCs w:val="22"/>
                </w:rPr>
                <w:t>6.4</w:t>
              </w:r>
            </w:ins>
            <w:del w:id="2318" w:author="ERCOT" w:date="2021-11-01T09:58:00Z">
              <w:r w:rsidRPr="009A486F" w:rsidDel="000A1AF2">
                <w:rPr>
                  <w:color w:val="000000"/>
                  <w:sz w:val="22"/>
                  <w:szCs w:val="22"/>
                </w:rPr>
                <w:delText>8.8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1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79C6313E" w14:textId="34404D77" w:rsidR="00936423" w:rsidRPr="009A486F" w:rsidRDefault="00936423" w:rsidP="00936423">
            <w:pPr>
              <w:widowControl/>
              <w:autoSpaceDE/>
              <w:autoSpaceDN/>
              <w:adjustRightInd/>
              <w:jc w:val="center"/>
              <w:rPr>
                <w:bCs/>
                <w:sz w:val="22"/>
                <w:szCs w:val="22"/>
              </w:rPr>
            </w:pPr>
            <w:ins w:id="2320" w:author="ERCOT" w:date="2021-11-01T10:46:00Z">
              <w:r>
                <w:rPr>
                  <w:rFonts w:ascii="Calibri" w:hAnsi="Calibri" w:cs="Calibri"/>
                  <w:color w:val="000000"/>
                  <w:sz w:val="22"/>
                  <w:szCs w:val="22"/>
                </w:rPr>
                <w:t>3.1</w:t>
              </w:r>
            </w:ins>
            <w:del w:id="2321" w:author="ERCOT" w:date="2021-11-01T09:58:00Z">
              <w:r w:rsidRPr="009A486F" w:rsidDel="000A1AF2">
                <w:rPr>
                  <w:color w:val="000000"/>
                  <w:sz w:val="22"/>
                  <w:szCs w:val="22"/>
                </w:rPr>
                <w:delText>10.3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2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35C1B06" w14:textId="21E89FFB" w:rsidR="00936423" w:rsidRPr="009A486F" w:rsidRDefault="00936423" w:rsidP="00936423">
            <w:pPr>
              <w:widowControl/>
              <w:autoSpaceDE/>
              <w:autoSpaceDN/>
              <w:adjustRightInd/>
              <w:jc w:val="center"/>
              <w:rPr>
                <w:bCs/>
                <w:sz w:val="22"/>
                <w:szCs w:val="22"/>
              </w:rPr>
            </w:pPr>
            <w:ins w:id="2323" w:author="ERCOT" w:date="2021-11-01T10:46:00Z">
              <w:r>
                <w:rPr>
                  <w:rFonts w:ascii="Calibri" w:hAnsi="Calibri" w:cs="Calibri"/>
                  <w:color w:val="000000"/>
                  <w:sz w:val="22"/>
                  <w:szCs w:val="22"/>
                </w:rPr>
                <w:t>3.2</w:t>
              </w:r>
            </w:ins>
            <w:del w:id="2324" w:author="ERCOT" w:date="2021-11-01T09:58:00Z">
              <w:r w:rsidRPr="009A486F" w:rsidDel="000A1AF2">
                <w:rPr>
                  <w:color w:val="000000"/>
                  <w:sz w:val="22"/>
                  <w:szCs w:val="22"/>
                </w:rPr>
                <w:delText>15.6</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2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F8586A1" w14:textId="744E1A2D" w:rsidR="00936423" w:rsidRPr="009A486F" w:rsidRDefault="00936423" w:rsidP="00936423">
            <w:pPr>
              <w:widowControl/>
              <w:autoSpaceDE/>
              <w:autoSpaceDN/>
              <w:adjustRightInd/>
              <w:jc w:val="center"/>
              <w:rPr>
                <w:bCs/>
                <w:sz w:val="22"/>
                <w:szCs w:val="22"/>
              </w:rPr>
            </w:pPr>
            <w:ins w:id="2326" w:author="ERCOT" w:date="2021-11-01T10:46:00Z">
              <w:r>
                <w:rPr>
                  <w:rFonts w:ascii="Calibri" w:hAnsi="Calibri" w:cs="Calibri"/>
                  <w:color w:val="000000"/>
                  <w:sz w:val="22"/>
                  <w:szCs w:val="22"/>
                </w:rPr>
                <w:t>6</w:t>
              </w:r>
            </w:ins>
            <w:del w:id="2327" w:author="ERCOT" w:date="2021-11-01T09:58:00Z">
              <w:r w:rsidRPr="009A486F" w:rsidDel="000A1AF2">
                <w:rPr>
                  <w:color w:val="000000"/>
                  <w:sz w:val="22"/>
                  <w:szCs w:val="22"/>
                </w:rPr>
                <w:delText>20.1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2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8A92FA" w14:textId="734F20D0" w:rsidR="00936423" w:rsidRPr="009A486F" w:rsidRDefault="00936423" w:rsidP="00936423">
            <w:pPr>
              <w:widowControl/>
              <w:autoSpaceDE/>
              <w:autoSpaceDN/>
              <w:adjustRightInd/>
              <w:jc w:val="center"/>
              <w:rPr>
                <w:bCs/>
                <w:sz w:val="22"/>
                <w:szCs w:val="22"/>
              </w:rPr>
            </w:pPr>
            <w:ins w:id="2329" w:author="ERCOT" w:date="2021-11-01T10:46:00Z">
              <w:r>
                <w:rPr>
                  <w:rFonts w:ascii="Calibri" w:hAnsi="Calibri" w:cs="Calibri"/>
                  <w:color w:val="000000"/>
                  <w:sz w:val="22"/>
                  <w:szCs w:val="22"/>
                </w:rPr>
                <w:t>6.7</w:t>
              </w:r>
            </w:ins>
            <w:del w:id="2330" w:author="ERCOT" w:date="2021-11-01T09:58:00Z">
              <w:r w:rsidRPr="009A486F" w:rsidDel="000A1AF2">
                <w:rPr>
                  <w:color w:val="000000"/>
                  <w:sz w:val="22"/>
                  <w:szCs w:val="22"/>
                </w:rPr>
                <w:delText>25.9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3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F35350B" w14:textId="3DAABE21" w:rsidR="00936423" w:rsidRPr="009A486F" w:rsidRDefault="00936423" w:rsidP="00936423">
            <w:pPr>
              <w:widowControl/>
              <w:autoSpaceDE/>
              <w:autoSpaceDN/>
              <w:adjustRightInd/>
              <w:jc w:val="center"/>
              <w:rPr>
                <w:bCs/>
                <w:sz w:val="22"/>
                <w:szCs w:val="22"/>
              </w:rPr>
            </w:pPr>
            <w:ins w:id="2332" w:author="ERCOT" w:date="2021-11-01T10:46:00Z">
              <w:r>
                <w:rPr>
                  <w:rFonts w:ascii="Calibri" w:hAnsi="Calibri" w:cs="Calibri"/>
                  <w:color w:val="000000"/>
                  <w:sz w:val="22"/>
                  <w:szCs w:val="22"/>
                </w:rPr>
                <w:t>7.2</w:t>
              </w:r>
            </w:ins>
            <w:del w:id="2333" w:author="ERCOT" w:date="2021-11-01T09:58:00Z">
              <w:r w:rsidRPr="009A486F" w:rsidDel="000A1AF2">
                <w:rPr>
                  <w:color w:val="000000"/>
                  <w:sz w:val="22"/>
                  <w:szCs w:val="22"/>
                </w:rPr>
                <w:delText>31.6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3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40D7FE" w14:textId="5A4CC77C" w:rsidR="00936423" w:rsidRPr="009A486F" w:rsidRDefault="00936423" w:rsidP="00936423">
            <w:pPr>
              <w:widowControl/>
              <w:autoSpaceDE/>
              <w:autoSpaceDN/>
              <w:adjustRightInd/>
              <w:jc w:val="center"/>
              <w:rPr>
                <w:bCs/>
                <w:sz w:val="22"/>
                <w:szCs w:val="22"/>
              </w:rPr>
            </w:pPr>
            <w:ins w:id="2335" w:author="ERCOT" w:date="2021-11-01T10:46:00Z">
              <w:r>
                <w:rPr>
                  <w:rFonts w:ascii="Calibri" w:hAnsi="Calibri" w:cs="Calibri"/>
                  <w:color w:val="000000"/>
                  <w:sz w:val="22"/>
                  <w:szCs w:val="22"/>
                </w:rPr>
                <w:t>8.4</w:t>
              </w:r>
            </w:ins>
            <w:del w:id="2336" w:author="ERCOT" w:date="2021-11-01T09:58:00Z">
              <w:r w:rsidRPr="009A486F" w:rsidDel="000A1AF2">
                <w:rPr>
                  <w:color w:val="000000"/>
                  <w:sz w:val="22"/>
                  <w:szCs w:val="22"/>
                </w:rPr>
                <w:delText>37.8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3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DAAE6EB" w14:textId="4E8DD589" w:rsidR="00936423" w:rsidRPr="009A486F" w:rsidRDefault="00936423" w:rsidP="00936423">
            <w:pPr>
              <w:widowControl/>
              <w:autoSpaceDE/>
              <w:autoSpaceDN/>
              <w:adjustRightInd/>
              <w:jc w:val="center"/>
              <w:rPr>
                <w:bCs/>
                <w:sz w:val="22"/>
                <w:szCs w:val="22"/>
              </w:rPr>
            </w:pPr>
            <w:ins w:id="2338" w:author="ERCOT" w:date="2021-11-01T10:46:00Z">
              <w:r>
                <w:rPr>
                  <w:rFonts w:ascii="Calibri" w:hAnsi="Calibri" w:cs="Calibri"/>
                  <w:color w:val="000000"/>
                  <w:sz w:val="22"/>
                  <w:szCs w:val="22"/>
                </w:rPr>
                <w:t>7.1</w:t>
              </w:r>
            </w:ins>
            <w:del w:id="2339" w:author="ERCOT" w:date="2021-11-01T09:58:00Z">
              <w:r w:rsidRPr="009A486F" w:rsidDel="000A1AF2">
                <w:rPr>
                  <w:color w:val="000000"/>
                  <w:sz w:val="22"/>
                  <w:szCs w:val="22"/>
                </w:rPr>
                <w:delText>40.3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4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0698F54" w14:textId="3245BB6B" w:rsidR="00936423" w:rsidRPr="009A486F" w:rsidRDefault="00936423" w:rsidP="00936423">
            <w:pPr>
              <w:widowControl/>
              <w:autoSpaceDE/>
              <w:autoSpaceDN/>
              <w:adjustRightInd/>
              <w:jc w:val="center"/>
              <w:rPr>
                <w:bCs/>
                <w:sz w:val="22"/>
                <w:szCs w:val="22"/>
              </w:rPr>
            </w:pPr>
            <w:ins w:id="2341" w:author="ERCOT" w:date="2021-11-01T10:46:00Z">
              <w:r>
                <w:rPr>
                  <w:rFonts w:ascii="Calibri" w:hAnsi="Calibri" w:cs="Calibri"/>
                  <w:color w:val="000000"/>
                  <w:sz w:val="22"/>
                  <w:szCs w:val="22"/>
                </w:rPr>
                <w:t>10.6</w:t>
              </w:r>
            </w:ins>
            <w:del w:id="2342" w:author="ERCOT" w:date="2021-11-01T09:58:00Z">
              <w:r w:rsidRPr="009A486F" w:rsidDel="000A1AF2">
                <w:rPr>
                  <w:color w:val="000000"/>
                  <w:sz w:val="22"/>
                  <w:szCs w:val="22"/>
                </w:rPr>
                <w:delText>38.9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4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CAC47B5" w14:textId="3833B8C3" w:rsidR="00936423" w:rsidRPr="009A486F" w:rsidRDefault="00936423" w:rsidP="00936423">
            <w:pPr>
              <w:widowControl/>
              <w:autoSpaceDE/>
              <w:autoSpaceDN/>
              <w:adjustRightInd/>
              <w:jc w:val="center"/>
              <w:rPr>
                <w:bCs/>
                <w:sz w:val="22"/>
                <w:szCs w:val="22"/>
              </w:rPr>
            </w:pPr>
            <w:ins w:id="2344" w:author="ERCOT" w:date="2021-11-01T10:46:00Z">
              <w:r>
                <w:rPr>
                  <w:rFonts w:ascii="Calibri" w:hAnsi="Calibri" w:cs="Calibri"/>
                  <w:color w:val="000000"/>
                  <w:sz w:val="22"/>
                  <w:szCs w:val="22"/>
                </w:rPr>
                <w:t>7.2</w:t>
              </w:r>
            </w:ins>
            <w:del w:id="2345" w:author="ERCOT" w:date="2021-11-01T09:58:00Z">
              <w:r w:rsidRPr="009A486F" w:rsidDel="000A1AF2">
                <w:rPr>
                  <w:color w:val="000000"/>
                  <w:sz w:val="22"/>
                  <w:szCs w:val="22"/>
                </w:rPr>
                <w:delText>40.4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4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847BB74" w14:textId="3343CFDB" w:rsidR="00936423" w:rsidRPr="009A486F" w:rsidRDefault="00936423" w:rsidP="00936423">
            <w:pPr>
              <w:widowControl/>
              <w:autoSpaceDE/>
              <w:autoSpaceDN/>
              <w:adjustRightInd/>
              <w:jc w:val="center"/>
              <w:rPr>
                <w:bCs/>
                <w:sz w:val="22"/>
                <w:szCs w:val="22"/>
              </w:rPr>
            </w:pPr>
            <w:ins w:id="2347" w:author="ERCOT" w:date="2021-11-01T10:46:00Z">
              <w:r>
                <w:rPr>
                  <w:rFonts w:ascii="Calibri" w:hAnsi="Calibri" w:cs="Calibri"/>
                  <w:color w:val="000000"/>
                  <w:sz w:val="22"/>
                  <w:szCs w:val="22"/>
                </w:rPr>
                <w:t>6.9</w:t>
              </w:r>
            </w:ins>
            <w:del w:id="2348" w:author="ERCOT" w:date="2021-11-01T09:58:00Z">
              <w:r w:rsidRPr="009A486F" w:rsidDel="000A1AF2">
                <w:rPr>
                  <w:color w:val="000000"/>
                  <w:sz w:val="22"/>
                  <w:szCs w:val="22"/>
                </w:rPr>
                <w:delText>35.6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4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EF1CAB" w14:textId="4B89D52E" w:rsidR="00936423" w:rsidRPr="009A486F" w:rsidRDefault="00936423" w:rsidP="00936423">
            <w:pPr>
              <w:widowControl/>
              <w:autoSpaceDE/>
              <w:autoSpaceDN/>
              <w:adjustRightInd/>
              <w:jc w:val="center"/>
              <w:rPr>
                <w:bCs/>
                <w:sz w:val="22"/>
                <w:szCs w:val="22"/>
              </w:rPr>
            </w:pPr>
            <w:ins w:id="2350" w:author="ERCOT" w:date="2021-11-01T10:46:00Z">
              <w:r>
                <w:rPr>
                  <w:rFonts w:ascii="Calibri" w:hAnsi="Calibri" w:cs="Calibri"/>
                  <w:color w:val="000000"/>
                  <w:sz w:val="22"/>
                  <w:szCs w:val="22"/>
                </w:rPr>
                <w:t>2.1</w:t>
              </w:r>
            </w:ins>
            <w:del w:id="2351" w:author="ERCOT" w:date="2021-11-01T09:58:00Z">
              <w:r w:rsidRPr="009A486F" w:rsidDel="000A1AF2">
                <w:rPr>
                  <w:color w:val="000000"/>
                  <w:sz w:val="22"/>
                  <w:szCs w:val="22"/>
                </w:rPr>
                <w:delText>17.6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5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A2BA98F" w14:textId="01C430A3" w:rsidR="00936423" w:rsidRPr="009A486F" w:rsidRDefault="00936423" w:rsidP="00936423">
            <w:pPr>
              <w:widowControl/>
              <w:autoSpaceDE/>
              <w:autoSpaceDN/>
              <w:adjustRightInd/>
              <w:jc w:val="center"/>
              <w:rPr>
                <w:bCs/>
                <w:sz w:val="22"/>
                <w:szCs w:val="22"/>
              </w:rPr>
            </w:pPr>
            <w:ins w:id="2353" w:author="ERCOT" w:date="2021-11-01T10:46:00Z">
              <w:r>
                <w:rPr>
                  <w:rFonts w:ascii="Calibri" w:hAnsi="Calibri" w:cs="Calibri"/>
                  <w:color w:val="000000"/>
                  <w:sz w:val="22"/>
                  <w:szCs w:val="22"/>
                </w:rPr>
                <w:t>0</w:t>
              </w:r>
            </w:ins>
            <w:del w:id="2354" w:author="ERCOT" w:date="2021-11-01T09:58:00Z">
              <w:r w:rsidRPr="009A486F" w:rsidDel="000A1AF2">
                <w:rPr>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5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81499D6" w14:textId="5E8A9868" w:rsidR="00936423" w:rsidRPr="009A486F" w:rsidRDefault="00936423" w:rsidP="00936423">
            <w:pPr>
              <w:widowControl/>
              <w:autoSpaceDE/>
              <w:autoSpaceDN/>
              <w:adjustRightInd/>
              <w:jc w:val="center"/>
              <w:rPr>
                <w:bCs/>
                <w:sz w:val="22"/>
                <w:szCs w:val="22"/>
              </w:rPr>
            </w:pPr>
            <w:ins w:id="2356" w:author="ERCOT" w:date="2021-11-01T10:46:00Z">
              <w:r>
                <w:rPr>
                  <w:rFonts w:ascii="Calibri" w:hAnsi="Calibri" w:cs="Calibri"/>
                  <w:color w:val="000000"/>
                  <w:sz w:val="22"/>
                  <w:szCs w:val="22"/>
                </w:rPr>
                <w:t>0</w:t>
              </w:r>
            </w:ins>
            <w:del w:id="23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35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695E53C6" w14:textId="0605BAA9" w:rsidR="00936423" w:rsidRPr="009A486F" w:rsidRDefault="00936423" w:rsidP="00936423">
            <w:pPr>
              <w:widowControl/>
              <w:autoSpaceDE/>
              <w:autoSpaceDN/>
              <w:adjustRightInd/>
              <w:jc w:val="center"/>
              <w:rPr>
                <w:bCs/>
                <w:sz w:val="22"/>
                <w:szCs w:val="22"/>
              </w:rPr>
            </w:pPr>
            <w:ins w:id="2359" w:author="ERCOT" w:date="2021-11-01T10:46:00Z">
              <w:r>
                <w:rPr>
                  <w:rFonts w:ascii="Calibri" w:hAnsi="Calibri" w:cs="Calibri"/>
                  <w:color w:val="000000"/>
                  <w:sz w:val="22"/>
                  <w:szCs w:val="22"/>
                </w:rPr>
                <w:t>0</w:t>
              </w:r>
            </w:ins>
            <w:del w:id="2360" w:author="ERCOT" w:date="2021-11-01T09:58:00Z">
              <w:r w:rsidRPr="009A486F" w:rsidDel="000A1AF2">
                <w:rPr>
                  <w:color w:val="000000"/>
                  <w:sz w:val="22"/>
                  <w:szCs w:val="22"/>
                </w:rPr>
                <w:delText>0.0</w:delText>
              </w:r>
            </w:del>
          </w:p>
        </w:tc>
      </w:tr>
      <w:tr w:rsidR="00936423" w:rsidRPr="00CC576E" w14:paraId="466B3816"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36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36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363"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Change w:id="236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C05CD41" w14:textId="24D68697" w:rsidR="00936423" w:rsidRPr="009A486F" w:rsidRDefault="00936423" w:rsidP="00936423">
            <w:pPr>
              <w:widowControl/>
              <w:autoSpaceDE/>
              <w:autoSpaceDN/>
              <w:adjustRightInd/>
              <w:jc w:val="center"/>
              <w:rPr>
                <w:bCs/>
                <w:sz w:val="22"/>
                <w:szCs w:val="22"/>
              </w:rPr>
            </w:pPr>
            <w:ins w:id="2365" w:author="ERCOT" w:date="2021-11-01T10:46:00Z">
              <w:r>
                <w:rPr>
                  <w:rFonts w:ascii="Calibri" w:hAnsi="Calibri" w:cs="Calibri"/>
                  <w:color w:val="000000"/>
                  <w:sz w:val="22"/>
                  <w:szCs w:val="22"/>
                </w:rPr>
                <w:t>0</w:t>
              </w:r>
            </w:ins>
            <w:del w:id="236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6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A024B0" w14:textId="54F6143D" w:rsidR="00936423" w:rsidRPr="009A486F" w:rsidRDefault="00936423" w:rsidP="00936423">
            <w:pPr>
              <w:widowControl/>
              <w:autoSpaceDE/>
              <w:autoSpaceDN/>
              <w:adjustRightInd/>
              <w:jc w:val="center"/>
              <w:rPr>
                <w:bCs/>
                <w:sz w:val="22"/>
                <w:szCs w:val="22"/>
              </w:rPr>
            </w:pPr>
            <w:ins w:id="2368" w:author="ERCOT" w:date="2021-11-01T10:46:00Z">
              <w:r>
                <w:rPr>
                  <w:rFonts w:ascii="Calibri" w:hAnsi="Calibri" w:cs="Calibri"/>
                  <w:color w:val="000000"/>
                  <w:sz w:val="22"/>
                  <w:szCs w:val="22"/>
                </w:rPr>
                <w:t>0</w:t>
              </w:r>
            </w:ins>
            <w:del w:id="236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70"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6BAC20F8" w14:textId="7F7349A3" w:rsidR="00936423" w:rsidRPr="009A486F" w:rsidRDefault="00936423" w:rsidP="00936423">
            <w:pPr>
              <w:widowControl/>
              <w:autoSpaceDE/>
              <w:autoSpaceDN/>
              <w:adjustRightInd/>
              <w:jc w:val="center"/>
              <w:rPr>
                <w:bCs/>
                <w:sz w:val="22"/>
                <w:szCs w:val="22"/>
              </w:rPr>
            </w:pPr>
            <w:ins w:id="2371" w:author="ERCOT" w:date="2021-11-01T10:46:00Z">
              <w:r>
                <w:rPr>
                  <w:rFonts w:ascii="Calibri" w:hAnsi="Calibri" w:cs="Calibri"/>
                  <w:color w:val="000000"/>
                  <w:sz w:val="22"/>
                  <w:szCs w:val="22"/>
                </w:rPr>
                <w:t>0</w:t>
              </w:r>
            </w:ins>
            <w:del w:id="237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7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579AA4D" w14:textId="04DCFE7C" w:rsidR="00936423" w:rsidRPr="009A486F" w:rsidRDefault="00936423" w:rsidP="00936423">
            <w:pPr>
              <w:widowControl/>
              <w:autoSpaceDE/>
              <w:autoSpaceDN/>
              <w:adjustRightInd/>
              <w:jc w:val="center"/>
              <w:rPr>
                <w:bCs/>
                <w:sz w:val="22"/>
                <w:szCs w:val="22"/>
              </w:rPr>
            </w:pPr>
            <w:ins w:id="2374" w:author="ERCOT" w:date="2021-11-01T10:46:00Z">
              <w:r>
                <w:rPr>
                  <w:rFonts w:ascii="Calibri" w:hAnsi="Calibri" w:cs="Calibri"/>
                  <w:color w:val="000000"/>
                  <w:sz w:val="22"/>
                  <w:szCs w:val="22"/>
                </w:rPr>
                <w:t>0</w:t>
              </w:r>
            </w:ins>
            <w:del w:id="237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76"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7872E80" w14:textId="2D1B8FB9" w:rsidR="00936423" w:rsidRPr="009A486F" w:rsidRDefault="00936423" w:rsidP="00936423">
            <w:pPr>
              <w:widowControl/>
              <w:autoSpaceDE/>
              <w:autoSpaceDN/>
              <w:adjustRightInd/>
              <w:jc w:val="center"/>
              <w:rPr>
                <w:bCs/>
                <w:sz w:val="22"/>
                <w:szCs w:val="22"/>
              </w:rPr>
            </w:pPr>
            <w:ins w:id="2377" w:author="ERCOT" w:date="2021-11-01T10:46:00Z">
              <w:r>
                <w:rPr>
                  <w:rFonts w:ascii="Calibri" w:hAnsi="Calibri" w:cs="Calibri"/>
                  <w:color w:val="000000"/>
                  <w:sz w:val="22"/>
                  <w:szCs w:val="22"/>
                </w:rPr>
                <w:t>0</w:t>
              </w:r>
            </w:ins>
            <w:del w:id="237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7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80FDF3B" w14:textId="15657A49" w:rsidR="00936423" w:rsidRPr="009A486F" w:rsidRDefault="00936423" w:rsidP="00936423">
            <w:pPr>
              <w:widowControl/>
              <w:autoSpaceDE/>
              <w:autoSpaceDN/>
              <w:adjustRightInd/>
              <w:jc w:val="center"/>
              <w:rPr>
                <w:bCs/>
                <w:sz w:val="22"/>
                <w:szCs w:val="22"/>
              </w:rPr>
            </w:pPr>
            <w:ins w:id="2380" w:author="ERCOT" w:date="2021-11-01T10:46:00Z">
              <w:r>
                <w:rPr>
                  <w:rFonts w:ascii="Calibri" w:hAnsi="Calibri" w:cs="Calibri"/>
                  <w:color w:val="000000"/>
                  <w:sz w:val="22"/>
                  <w:szCs w:val="22"/>
                </w:rPr>
                <w:t>0</w:t>
              </w:r>
            </w:ins>
            <w:del w:id="238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3F3C881" w14:textId="71110055" w:rsidR="00936423" w:rsidRPr="009A486F" w:rsidRDefault="00936423" w:rsidP="00936423">
            <w:pPr>
              <w:widowControl/>
              <w:autoSpaceDE/>
              <w:autoSpaceDN/>
              <w:adjustRightInd/>
              <w:jc w:val="center"/>
              <w:rPr>
                <w:bCs/>
                <w:sz w:val="22"/>
                <w:szCs w:val="22"/>
              </w:rPr>
            </w:pPr>
            <w:ins w:id="2383" w:author="ERCOT" w:date="2021-11-01T10:46:00Z">
              <w:r>
                <w:rPr>
                  <w:rFonts w:ascii="Calibri" w:hAnsi="Calibri" w:cs="Calibri"/>
                  <w:color w:val="000000"/>
                  <w:sz w:val="22"/>
                  <w:szCs w:val="22"/>
                </w:rPr>
                <w:t>0</w:t>
              </w:r>
            </w:ins>
            <w:del w:id="2384" w:author="ERCOT" w:date="2021-11-01T09:58:00Z">
              <w:r w:rsidRPr="009A486F" w:rsidDel="000A1AF2">
                <w:rPr>
                  <w:color w:val="000000"/>
                  <w:sz w:val="22"/>
                  <w:szCs w:val="22"/>
                </w:rPr>
                <w:delText>-1.0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A5FD02F" w14:textId="3446B776" w:rsidR="00936423" w:rsidRPr="009A486F" w:rsidRDefault="00936423" w:rsidP="00936423">
            <w:pPr>
              <w:widowControl/>
              <w:autoSpaceDE/>
              <w:autoSpaceDN/>
              <w:adjustRightInd/>
              <w:jc w:val="center"/>
              <w:rPr>
                <w:bCs/>
                <w:sz w:val="22"/>
                <w:szCs w:val="22"/>
              </w:rPr>
            </w:pPr>
            <w:ins w:id="2386" w:author="ERCOT" w:date="2021-11-01T10:46:00Z">
              <w:r>
                <w:rPr>
                  <w:rFonts w:ascii="Calibri" w:hAnsi="Calibri" w:cs="Calibri"/>
                  <w:color w:val="000000"/>
                  <w:sz w:val="22"/>
                  <w:szCs w:val="22"/>
                </w:rPr>
                <w:t>-1.9</w:t>
              </w:r>
            </w:ins>
            <w:del w:id="2387" w:author="ERCOT" w:date="2021-11-01T09:58:00Z">
              <w:r w:rsidRPr="009A486F" w:rsidDel="000A1AF2">
                <w:rPr>
                  <w:color w:val="000000"/>
                  <w:sz w:val="22"/>
                  <w:szCs w:val="22"/>
                </w:rPr>
                <w:delText>-7.8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8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8C27451" w14:textId="17F90A01" w:rsidR="00936423" w:rsidRPr="009A486F" w:rsidRDefault="00936423" w:rsidP="00936423">
            <w:pPr>
              <w:widowControl/>
              <w:autoSpaceDE/>
              <w:autoSpaceDN/>
              <w:adjustRightInd/>
              <w:jc w:val="center"/>
              <w:rPr>
                <w:bCs/>
                <w:sz w:val="22"/>
                <w:szCs w:val="22"/>
              </w:rPr>
            </w:pPr>
            <w:ins w:id="2389" w:author="ERCOT" w:date="2021-11-01T10:46:00Z">
              <w:r>
                <w:rPr>
                  <w:rFonts w:ascii="Calibri" w:hAnsi="Calibri" w:cs="Calibri"/>
                  <w:color w:val="000000"/>
                  <w:sz w:val="22"/>
                  <w:szCs w:val="22"/>
                </w:rPr>
                <w:t>-0.7</w:t>
              </w:r>
            </w:ins>
            <w:del w:id="2390" w:author="ERCOT" w:date="2021-11-01T09:58:00Z">
              <w:r w:rsidRPr="009A486F" w:rsidDel="000A1AF2">
                <w:rPr>
                  <w:color w:val="000000"/>
                  <w:sz w:val="22"/>
                  <w:szCs w:val="22"/>
                </w:rPr>
                <w:delText>-10.0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9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6F507B7" w14:textId="48017D90" w:rsidR="00936423" w:rsidRPr="009A486F" w:rsidRDefault="00936423" w:rsidP="00936423">
            <w:pPr>
              <w:widowControl/>
              <w:autoSpaceDE/>
              <w:autoSpaceDN/>
              <w:adjustRightInd/>
              <w:jc w:val="center"/>
              <w:rPr>
                <w:bCs/>
                <w:sz w:val="22"/>
                <w:szCs w:val="22"/>
              </w:rPr>
            </w:pPr>
            <w:ins w:id="2392" w:author="ERCOT" w:date="2021-11-01T10:46:00Z">
              <w:r>
                <w:rPr>
                  <w:rFonts w:ascii="Calibri" w:hAnsi="Calibri" w:cs="Calibri"/>
                  <w:color w:val="000000"/>
                  <w:sz w:val="22"/>
                  <w:szCs w:val="22"/>
                </w:rPr>
                <w:t>4.9</w:t>
              </w:r>
            </w:ins>
            <w:del w:id="2393" w:author="ERCOT" w:date="2021-11-01T09:58:00Z">
              <w:r w:rsidRPr="009A486F" w:rsidDel="000A1AF2">
                <w:rPr>
                  <w:color w:val="000000"/>
                  <w:sz w:val="22"/>
                  <w:szCs w:val="22"/>
                </w:rPr>
                <w:delText>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394"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135CB7A" w14:textId="7C3AD5CD" w:rsidR="00936423" w:rsidRPr="009A486F" w:rsidRDefault="00936423" w:rsidP="00936423">
            <w:pPr>
              <w:widowControl/>
              <w:autoSpaceDE/>
              <w:autoSpaceDN/>
              <w:adjustRightInd/>
              <w:jc w:val="center"/>
              <w:rPr>
                <w:bCs/>
                <w:sz w:val="22"/>
                <w:szCs w:val="22"/>
              </w:rPr>
            </w:pPr>
            <w:ins w:id="2395" w:author="ERCOT" w:date="2021-11-01T10:46:00Z">
              <w:r>
                <w:rPr>
                  <w:rFonts w:ascii="Calibri" w:hAnsi="Calibri" w:cs="Calibri"/>
                  <w:color w:val="000000"/>
                  <w:sz w:val="22"/>
                  <w:szCs w:val="22"/>
                </w:rPr>
                <w:t>5.4</w:t>
              </w:r>
            </w:ins>
            <w:del w:id="2396" w:author="ERCOT" w:date="2021-11-01T09:58:00Z">
              <w:r w:rsidRPr="009A486F" w:rsidDel="000A1AF2">
                <w:rPr>
                  <w:color w:val="000000"/>
                  <w:sz w:val="22"/>
                  <w:szCs w:val="22"/>
                </w:rPr>
                <w:delText>10.9</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397"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7CBD28C" w14:textId="7829072A" w:rsidR="00936423" w:rsidRPr="009A486F" w:rsidRDefault="00936423" w:rsidP="00936423">
            <w:pPr>
              <w:widowControl/>
              <w:autoSpaceDE/>
              <w:autoSpaceDN/>
              <w:adjustRightInd/>
              <w:jc w:val="center"/>
              <w:rPr>
                <w:bCs/>
                <w:sz w:val="22"/>
                <w:szCs w:val="22"/>
              </w:rPr>
            </w:pPr>
            <w:ins w:id="2398" w:author="ERCOT" w:date="2021-11-01T10:46:00Z">
              <w:r>
                <w:rPr>
                  <w:rFonts w:ascii="Calibri" w:hAnsi="Calibri" w:cs="Calibri"/>
                  <w:color w:val="000000"/>
                  <w:sz w:val="22"/>
                  <w:szCs w:val="22"/>
                </w:rPr>
                <w:t>7.3</w:t>
              </w:r>
            </w:ins>
            <w:del w:id="2399" w:author="ERCOT" w:date="2021-11-01T09:58:00Z">
              <w:r w:rsidRPr="009A486F" w:rsidDel="000A1AF2">
                <w:rPr>
                  <w:color w:val="000000"/>
                  <w:sz w:val="22"/>
                  <w:szCs w:val="22"/>
                </w:rPr>
                <w:delText>18.3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00"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1592CC8" w14:textId="5904D376" w:rsidR="00936423" w:rsidRPr="009A486F" w:rsidRDefault="00936423" w:rsidP="00936423">
            <w:pPr>
              <w:widowControl/>
              <w:autoSpaceDE/>
              <w:autoSpaceDN/>
              <w:adjustRightInd/>
              <w:jc w:val="center"/>
              <w:rPr>
                <w:bCs/>
                <w:sz w:val="22"/>
                <w:szCs w:val="22"/>
              </w:rPr>
            </w:pPr>
            <w:ins w:id="2401" w:author="ERCOT" w:date="2021-11-01T10:46:00Z">
              <w:r>
                <w:rPr>
                  <w:rFonts w:ascii="Calibri" w:hAnsi="Calibri" w:cs="Calibri"/>
                  <w:color w:val="000000"/>
                  <w:sz w:val="22"/>
                  <w:szCs w:val="22"/>
                </w:rPr>
                <w:t>7.9</w:t>
              </w:r>
            </w:ins>
            <w:del w:id="2402" w:author="ERCOT" w:date="2021-11-01T09:58:00Z">
              <w:r w:rsidRPr="009A486F" w:rsidDel="000A1AF2">
                <w:rPr>
                  <w:color w:val="000000"/>
                  <w:sz w:val="22"/>
                  <w:szCs w:val="22"/>
                </w:rPr>
                <w:delText>17.5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517F264" w14:textId="293143CA" w:rsidR="00936423" w:rsidRPr="009A486F" w:rsidRDefault="00936423" w:rsidP="00936423">
            <w:pPr>
              <w:widowControl/>
              <w:autoSpaceDE/>
              <w:autoSpaceDN/>
              <w:adjustRightInd/>
              <w:jc w:val="center"/>
              <w:rPr>
                <w:bCs/>
                <w:sz w:val="22"/>
                <w:szCs w:val="22"/>
              </w:rPr>
            </w:pPr>
            <w:ins w:id="2404" w:author="ERCOT" w:date="2021-11-01T10:46:00Z">
              <w:r>
                <w:rPr>
                  <w:rFonts w:ascii="Calibri" w:hAnsi="Calibri" w:cs="Calibri"/>
                  <w:color w:val="000000"/>
                  <w:sz w:val="22"/>
                  <w:szCs w:val="22"/>
                </w:rPr>
                <w:t>11.3</w:t>
              </w:r>
            </w:ins>
            <w:del w:id="2405" w:author="ERCOT" w:date="2021-11-01T09:58:00Z">
              <w:r w:rsidRPr="009A486F" w:rsidDel="000A1AF2">
                <w:rPr>
                  <w:color w:val="000000"/>
                  <w:sz w:val="22"/>
                  <w:szCs w:val="22"/>
                </w:rPr>
                <w:delText>21.9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2BA9204" w14:textId="620261C4" w:rsidR="00936423" w:rsidRPr="009A486F" w:rsidRDefault="00936423" w:rsidP="00936423">
            <w:pPr>
              <w:widowControl/>
              <w:autoSpaceDE/>
              <w:autoSpaceDN/>
              <w:adjustRightInd/>
              <w:jc w:val="center"/>
              <w:rPr>
                <w:bCs/>
                <w:sz w:val="22"/>
                <w:szCs w:val="22"/>
              </w:rPr>
            </w:pPr>
            <w:ins w:id="2407" w:author="ERCOT" w:date="2021-11-01T10:46:00Z">
              <w:r>
                <w:rPr>
                  <w:rFonts w:ascii="Calibri" w:hAnsi="Calibri" w:cs="Calibri"/>
                  <w:color w:val="000000"/>
                  <w:sz w:val="22"/>
                  <w:szCs w:val="22"/>
                </w:rPr>
                <w:t>8.7</w:t>
              </w:r>
            </w:ins>
            <w:del w:id="2408" w:author="ERCOT" w:date="2021-11-01T09:58:00Z">
              <w:r w:rsidRPr="009A486F" w:rsidDel="000A1AF2">
                <w:rPr>
                  <w:color w:val="000000"/>
                  <w:sz w:val="22"/>
                  <w:szCs w:val="22"/>
                </w:rPr>
                <w:delText>31.1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0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A8052F5" w14:textId="106D7DB0" w:rsidR="00936423" w:rsidRPr="009A486F" w:rsidRDefault="00936423" w:rsidP="00936423">
            <w:pPr>
              <w:widowControl/>
              <w:autoSpaceDE/>
              <w:autoSpaceDN/>
              <w:adjustRightInd/>
              <w:jc w:val="center"/>
              <w:rPr>
                <w:bCs/>
                <w:sz w:val="22"/>
                <w:szCs w:val="22"/>
              </w:rPr>
            </w:pPr>
            <w:ins w:id="2410" w:author="ERCOT" w:date="2021-11-01T10:46:00Z">
              <w:r>
                <w:rPr>
                  <w:rFonts w:ascii="Calibri" w:hAnsi="Calibri" w:cs="Calibri"/>
                  <w:color w:val="000000"/>
                  <w:sz w:val="22"/>
                  <w:szCs w:val="22"/>
                </w:rPr>
                <w:t>9.5</w:t>
              </w:r>
            </w:ins>
            <w:del w:id="2411" w:author="ERCOT" w:date="2021-11-01T09:58:00Z">
              <w:r w:rsidRPr="009A486F" w:rsidDel="000A1AF2">
                <w:rPr>
                  <w:color w:val="000000"/>
                  <w:sz w:val="22"/>
                  <w:szCs w:val="22"/>
                </w:rPr>
                <w:delText>39.3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1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FB60FD" w14:textId="537B887A" w:rsidR="00936423" w:rsidRPr="009A486F" w:rsidRDefault="00936423" w:rsidP="00936423">
            <w:pPr>
              <w:widowControl/>
              <w:autoSpaceDE/>
              <w:autoSpaceDN/>
              <w:adjustRightInd/>
              <w:jc w:val="center"/>
              <w:rPr>
                <w:bCs/>
                <w:sz w:val="22"/>
                <w:szCs w:val="22"/>
              </w:rPr>
            </w:pPr>
            <w:ins w:id="2413" w:author="ERCOT" w:date="2021-11-01T10:46:00Z">
              <w:r>
                <w:rPr>
                  <w:rFonts w:ascii="Calibri" w:hAnsi="Calibri" w:cs="Calibri"/>
                  <w:color w:val="000000"/>
                  <w:sz w:val="22"/>
                  <w:szCs w:val="22"/>
                </w:rPr>
                <w:t>9.5</w:t>
              </w:r>
            </w:ins>
            <w:del w:id="2414" w:author="ERCOT" w:date="2021-11-01T09:58:00Z">
              <w:r w:rsidRPr="009A486F" w:rsidDel="000A1AF2">
                <w:rPr>
                  <w:color w:val="000000"/>
                  <w:sz w:val="22"/>
                  <w:szCs w:val="22"/>
                </w:rPr>
                <w:delText>42.0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15"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41C4AE8A" w14:textId="452F8B5C" w:rsidR="00936423" w:rsidRPr="009A486F" w:rsidRDefault="00936423" w:rsidP="00936423">
            <w:pPr>
              <w:widowControl/>
              <w:autoSpaceDE/>
              <w:autoSpaceDN/>
              <w:adjustRightInd/>
              <w:jc w:val="center"/>
              <w:rPr>
                <w:bCs/>
                <w:sz w:val="22"/>
                <w:szCs w:val="22"/>
              </w:rPr>
            </w:pPr>
            <w:ins w:id="2416" w:author="ERCOT" w:date="2021-11-01T10:46:00Z">
              <w:r>
                <w:rPr>
                  <w:rFonts w:ascii="Calibri" w:hAnsi="Calibri" w:cs="Calibri"/>
                  <w:color w:val="000000"/>
                  <w:sz w:val="22"/>
                  <w:szCs w:val="22"/>
                </w:rPr>
                <w:t>11.3</w:t>
              </w:r>
            </w:ins>
            <w:del w:id="2417" w:author="ERCOT" w:date="2021-11-01T09:58:00Z">
              <w:r w:rsidRPr="009A486F" w:rsidDel="000A1AF2">
                <w:rPr>
                  <w:color w:val="000000"/>
                  <w:sz w:val="22"/>
                  <w:szCs w:val="22"/>
                </w:rPr>
                <w:delText>40.8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1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3168BBCD" w14:textId="4C02167F" w:rsidR="00936423" w:rsidRPr="009A486F" w:rsidRDefault="00936423" w:rsidP="00936423">
            <w:pPr>
              <w:widowControl/>
              <w:autoSpaceDE/>
              <w:autoSpaceDN/>
              <w:adjustRightInd/>
              <w:jc w:val="center"/>
              <w:rPr>
                <w:bCs/>
                <w:sz w:val="22"/>
                <w:szCs w:val="22"/>
              </w:rPr>
            </w:pPr>
            <w:ins w:id="2419" w:author="ERCOT" w:date="2021-11-01T10:46:00Z">
              <w:r>
                <w:rPr>
                  <w:rFonts w:ascii="Calibri" w:hAnsi="Calibri" w:cs="Calibri"/>
                  <w:color w:val="000000"/>
                  <w:sz w:val="22"/>
                  <w:szCs w:val="22"/>
                </w:rPr>
                <w:t>8.7</w:t>
              </w:r>
            </w:ins>
            <w:del w:id="2420" w:author="ERCOT" w:date="2021-11-01T09:58:00Z">
              <w:r w:rsidRPr="009A486F" w:rsidDel="000A1AF2">
                <w:rPr>
                  <w:color w:val="000000"/>
                  <w:sz w:val="22"/>
                  <w:szCs w:val="22"/>
                </w:rPr>
                <w:delText>43.6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2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9F96EE2" w14:textId="0725EA52" w:rsidR="00936423" w:rsidRPr="009A486F" w:rsidRDefault="00936423" w:rsidP="00936423">
            <w:pPr>
              <w:widowControl/>
              <w:autoSpaceDE/>
              <w:autoSpaceDN/>
              <w:adjustRightInd/>
              <w:jc w:val="center"/>
              <w:rPr>
                <w:bCs/>
                <w:sz w:val="22"/>
                <w:szCs w:val="22"/>
              </w:rPr>
            </w:pPr>
            <w:ins w:id="2422" w:author="ERCOT" w:date="2021-11-01T10:46:00Z">
              <w:r>
                <w:rPr>
                  <w:rFonts w:ascii="Calibri" w:hAnsi="Calibri" w:cs="Calibri"/>
                  <w:color w:val="000000"/>
                  <w:sz w:val="22"/>
                  <w:szCs w:val="22"/>
                </w:rPr>
                <w:t>5.5</w:t>
              </w:r>
            </w:ins>
            <w:del w:id="2423" w:author="ERCOT" w:date="2021-11-01T09:58:00Z">
              <w:r w:rsidRPr="009A486F" w:rsidDel="000A1AF2">
                <w:rPr>
                  <w:color w:val="000000"/>
                  <w:sz w:val="22"/>
                  <w:szCs w:val="22"/>
                </w:rPr>
                <w:delText>34.0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2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11F8B8D" w14:textId="549AF9A5" w:rsidR="00936423" w:rsidRPr="009A486F" w:rsidRDefault="00936423" w:rsidP="00936423">
            <w:pPr>
              <w:widowControl/>
              <w:autoSpaceDE/>
              <w:autoSpaceDN/>
              <w:adjustRightInd/>
              <w:jc w:val="center"/>
              <w:rPr>
                <w:bCs/>
                <w:sz w:val="22"/>
                <w:szCs w:val="22"/>
              </w:rPr>
            </w:pPr>
            <w:ins w:id="2425" w:author="ERCOT" w:date="2021-11-01T10:46:00Z">
              <w:r>
                <w:rPr>
                  <w:rFonts w:ascii="Calibri" w:hAnsi="Calibri" w:cs="Calibri"/>
                  <w:color w:val="000000"/>
                  <w:sz w:val="22"/>
                  <w:szCs w:val="22"/>
                </w:rPr>
                <w:t>1.4</w:t>
              </w:r>
            </w:ins>
            <w:del w:id="2426" w:author="ERCOT" w:date="2021-11-01T09:58:00Z">
              <w:r w:rsidRPr="009A486F" w:rsidDel="000A1AF2">
                <w:rPr>
                  <w:color w:val="000000"/>
                  <w:sz w:val="22"/>
                  <w:szCs w:val="22"/>
                </w:rPr>
                <w:delText>11.6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2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2396396" w14:textId="58680F13" w:rsidR="00936423" w:rsidRPr="009A486F" w:rsidRDefault="00936423" w:rsidP="00936423">
            <w:pPr>
              <w:widowControl/>
              <w:autoSpaceDE/>
              <w:autoSpaceDN/>
              <w:adjustRightInd/>
              <w:jc w:val="center"/>
              <w:rPr>
                <w:bCs/>
                <w:sz w:val="22"/>
                <w:szCs w:val="22"/>
              </w:rPr>
            </w:pPr>
            <w:ins w:id="2428" w:author="ERCOT" w:date="2021-11-01T10:46:00Z">
              <w:r>
                <w:rPr>
                  <w:rFonts w:ascii="Calibri" w:hAnsi="Calibri" w:cs="Calibri"/>
                  <w:color w:val="000000"/>
                  <w:sz w:val="22"/>
                  <w:szCs w:val="22"/>
                </w:rPr>
                <w:t>0</w:t>
              </w:r>
            </w:ins>
            <w:del w:id="2429" w:author="ERCOT" w:date="2021-11-01T09:58:00Z">
              <w:r w:rsidRPr="009A486F" w:rsidDel="000A1AF2">
                <w:rPr>
                  <w:color w:val="000000"/>
                  <w:sz w:val="22"/>
                  <w:szCs w:val="22"/>
                </w:rPr>
                <w:delText>1.1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3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EAE3048" w14:textId="2B172777" w:rsidR="00936423" w:rsidRPr="009A486F" w:rsidRDefault="00936423" w:rsidP="00936423">
            <w:pPr>
              <w:widowControl/>
              <w:autoSpaceDE/>
              <w:autoSpaceDN/>
              <w:adjustRightInd/>
              <w:jc w:val="center"/>
              <w:rPr>
                <w:bCs/>
                <w:sz w:val="22"/>
                <w:szCs w:val="22"/>
              </w:rPr>
            </w:pPr>
            <w:ins w:id="2431" w:author="ERCOT" w:date="2021-11-01T10:46:00Z">
              <w:r>
                <w:rPr>
                  <w:rFonts w:ascii="Calibri" w:hAnsi="Calibri" w:cs="Calibri"/>
                  <w:color w:val="000000"/>
                  <w:sz w:val="22"/>
                  <w:szCs w:val="22"/>
                </w:rPr>
                <w:t>0</w:t>
              </w:r>
            </w:ins>
            <w:del w:id="243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433"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2B7F1C3E" w14:textId="3251D8B9" w:rsidR="00936423" w:rsidRPr="009A486F" w:rsidRDefault="00936423" w:rsidP="00936423">
            <w:pPr>
              <w:widowControl/>
              <w:autoSpaceDE/>
              <w:autoSpaceDN/>
              <w:adjustRightInd/>
              <w:jc w:val="center"/>
              <w:rPr>
                <w:bCs/>
                <w:sz w:val="22"/>
                <w:szCs w:val="22"/>
              </w:rPr>
            </w:pPr>
            <w:ins w:id="2434" w:author="ERCOT" w:date="2021-11-01T10:46:00Z">
              <w:r>
                <w:rPr>
                  <w:rFonts w:ascii="Calibri" w:hAnsi="Calibri" w:cs="Calibri"/>
                  <w:color w:val="000000"/>
                  <w:sz w:val="22"/>
                  <w:szCs w:val="22"/>
                </w:rPr>
                <w:t>0</w:t>
              </w:r>
            </w:ins>
            <w:del w:id="2435" w:author="ERCOT" w:date="2021-11-01T09:58:00Z">
              <w:r w:rsidRPr="009A486F" w:rsidDel="000A1AF2">
                <w:rPr>
                  <w:color w:val="000000"/>
                  <w:sz w:val="22"/>
                  <w:szCs w:val="22"/>
                </w:rPr>
                <w:delText>0.0</w:delText>
              </w:r>
            </w:del>
          </w:p>
        </w:tc>
      </w:tr>
      <w:tr w:rsidR="00936423" w:rsidRPr="00CC576E" w14:paraId="70DB4C6F"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43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43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43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Change w:id="243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FB04A52" w14:textId="08F3F88B" w:rsidR="00936423" w:rsidRPr="009A486F" w:rsidRDefault="00936423" w:rsidP="00936423">
            <w:pPr>
              <w:widowControl/>
              <w:autoSpaceDE/>
              <w:autoSpaceDN/>
              <w:adjustRightInd/>
              <w:jc w:val="center"/>
              <w:rPr>
                <w:bCs/>
                <w:sz w:val="22"/>
                <w:szCs w:val="22"/>
              </w:rPr>
            </w:pPr>
            <w:ins w:id="2440" w:author="ERCOT" w:date="2021-11-01T10:46:00Z">
              <w:r>
                <w:rPr>
                  <w:rFonts w:ascii="Calibri" w:hAnsi="Calibri" w:cs="Calibri"/>
                  <w:color w:val="000000"/>
                  <w:sz w:val="22"/>
                  <w:szCs w:val="22"/>
                </w:rPr>
                <w:t>0</w:t>
              </w:r>
            </w:ins>
            <w:del w:id="244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4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91FF3B8" w14:textId="12929CFA" w:rsidR="00936423" w:rsidRPr="009A486F" w:rsidRDefault="00936423" w:rsidP="00936423">
            <w:pPr>
              <w:widowControl/>
              <w:autoSpaceDE/>
              <w:autoSpaceDN/>
              <w:adjustRightInd/>
              <w:jc w:val="center"/>
              <w:rPr>
                <w:bCs/>
                <w:sz w:val="22"/>
                <w:szCs w:val="22"/>
              </w:rPr>
            </w:pPr>
            <w:ins w:id="2443" w:author="ERCOT" w:date="2021-11-01T10:46:00Z">
              <w:r>
                <w:rPr>
                  <w:rFonts w:ascii="Calibri" w:hAnsi="Calibri" w:cs="Calibri"/>
                  <w:color w:val="000000"/>
                  <w:sz w:val="22"/>
                  <w:szCs w:val="22"/>
                </w:rPr>
                <w:t>0</w:t>
              </w:r>
            </w:ins>
            <w:del w:id="244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4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59D5C211" w14:textId="1D9CEA4E" w:rsidR="00936423" w:rsidRPr="009A486F" w:rsidRDefault="00936423" w:rsidP="00936423">
            <w:pPr>
              <w:widowControl/>
              <w:autoSpaceDE/>
              <w:autoSpaceDN/>
              <w:adjustRightInd/>
              <w:jc w:val="center"/>
              <w:rPr>
                <w:bCs/>
                <w:sz w:val="22"/>
                <w:szCs w:val="22"/>
              </w:rPr>
            </w:pPr>
            <w:ins w:id="2446" w:author="ERCOT" w:date="2021-11-01T10:46:00Z">
              <w:r>
                <w:rPr>
                  <w:rFonts w:ascii="Calibri" w:hAnsi="Calibri" w:cs="Calibri"/>
                  <w:color w:val="000000"/>
                  <w:sz w:val="22"/>
                  <w:szCs w:val="22"/>
                </w:rPr>
                <w:t>0</w:t>
              </w:r>
            </w:ins>
            <w:del w:id="244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4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882F97D" w14:textId="27D570C1" w:rsidR="00936423" w:rsidRPr="009A486F" w:rsidRDefault="00936423" w:rsidP="00936423">
            <w:pPr>
              <w:widowControl/>
              <w:autoSpaceDE/>
              <w:autoSpaceDN/>
              <w:adjustRightInd/>
              <w:jc w:val="center"/>
              <w:rPr>
                <w:bCs/>
                <w:sz w:val="22"/>
                <w:szCs w:val="22"/>
              </w:rPr>
            </w:pPr>
            <w:ins w:id="2449" w:author="ERCOT" w:date="2021-11-01T10:46:00Z">
              <w:r>
                <w:rPr>
                  <w:rFonts w:ascii="Calibri" w:hAnsi="Calibri" w:cs="Calibri"/>
                  <w:color w:val="000000"/>
                  <w:sz w:val="22"/>
                  <w:szCs w:val="22"/>
                </w:rPr>
                <w:t>0</w:t>
              </w:r>
            </w:ins>
            <w:del w:id="245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5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53AA1F27" w14:textId="42535B5A" w:rsidR="00936423" w:rsidRPr="009A486F" w:rsidRDefault="00936423" w:rsidP="00936423">
            <w:pPr>
              <w:widowControl/>
              <w:autoSpaceDE/>
              <w:autoSpaceDN/>
              <w:adjustRightInd/>
              <w:jc w:val="center"/>
              <w:rPr>
                <w:bCs/>
                <w:sz w:val="22"/>
                <w:szCs w:val="22"/>
              </w:rPr>
            </w:pPr>
            <w:ins w:id="2452" w:author="ERCOT" w:date="2021-11-01T10:46:00Z">
              <w:r>
                <w:rPr>
                  <w:rFonts w:ascii="Calibri" w:hAnsi="Calibri" w:cs="Calibri"/>
                  <w:color w:val="000000"/>
                  <w:sz w:val="22"/>
                  <w:szCs w:val="22"/>
                </w:rPr>
                <w:t>0</w:t>
              </w:r>
            </w:ins>
            <w:del w:id="245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5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07A06FD" w14:textId="12E4713A" w:rsidR="00936423" w:rsidRPr="009A486F" w:rsidRDefault="00936423" w:rsidP="00936423">
            <w:pPr>
              <w:widowControl/>
              <w:autoSpaceDE/>
              <w:autoSpaceDN/>
              <w:adjustRightInd/>
              <w:jc w:val="center"/>
              <w:rPr>
                <w:bCs/>
                <w:sz w:val="22"/>
                <w:szCs w:val="22"/>
              </w:rPr>
            </w:pPr>
            <w:ins w:id="2455" w:author="ERCOT" w:date="2021-11-01T10:46:00Z">
              <w:r>
                <w:rPr>
                  <w:rFonts w:ascii="Calibri" w:hAnsi="Calibri" w:cs="Calibri"/>
                  <w:color w:val="000000"/>
                  <w:sz w:val="22"/>
                  <w:szCs w:val="22"/>
                </w:rPr>
                <w:t>0</w:t>
              </w:r>
            </w:ins>
            <w:del w:id="245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5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46B005D" w14:textId="60D87644" w:rsidR="00936423" w:rsidRPr="009A486F" w:rsidRDefault="00936423" w:rsidP="00936423">
            <w:pPr>
              <w:widowControl/>
              <w:autoSpaceDE/>
              <w:autoSpaceDN/>
              <w:adjustRightInd/>
              <w:jc w:val="center"/>
              <w:rPr>
                <w:bCs/>
                <w:sz w:val="22"/>
                <w:szCs w:val="22"/>
              </w:rPr>
            </w:pPr>
            <w:ins w:id="2458" w:author="ERCOT" w:date="2021-11-01T10:46:00Z">
              <w:r>
                <w:rPr>
                  <w:rFonts w:ascii="Calibri" w:hAnsi="Calibri" w:cs="Calibri"/>
                  <w:color w:val="000000"/>
                  <w:sz w:val="22"/>
                  <w:szCs w:val="22"/>
                </w:rPr>
                <w:t>0</w:t>
              </w:r>
            </w:ins>
            <w:del w:id="2459" w:author="ERCOT" w:date="2021-11-01T09:58:00Z">
              <w:r w:rsidRPr="009A486F" w:rsidDel="000A1AF2">
                <w:rPr>
                  <w:color w:val="000000"/>
                  <w:sz w:val="22"/>
                  <w:szCs w:val="22"/>
                </w:rPr>
                <w:delText>-0.4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7F9AB34" w14:textId="6B3DF162" w:rsidR="00936423" w:rsidRPr="009A486F" w:rsidRDefault="00936423" w:rsidP="00936423">
            <w:pPr>
              <w:widowControl/>
              <w:autoSpaceDE/>
              <w:autoSpaceDN/>
              <w:adjustRightInd/>
              <w:jc w:val="center"/>
              <w:rPr>
                <w:bCs/>
                <w:sz w:val="22"/>
                <w:szCs w:val="22"/>
              </w:rPr>
            </w:pPr>
            <w:ins w:id="2461" w:author="ERCOT" w:date="2021-11-01T10:46:00Z">
              <w:r>
                <w:rPr>
                  <w:rFonts w:ascii="Calibri" w:hAnsi="Calibri" w:cs="Calibri"/>
                  <w:color w:val="000000"/>
                  <w:sz w:val="22"/>
                  <w:szCs w:val="22"/>
                </w:rPr>
                <w:t>-1</w:t>
              </w:r>
            </w:ins>
            <w:del w:id="2462" w:author="ERCOT" w:date="2021-11-01T09:58:00Z">
              <w:r w:rsidRPr="009A486F" w:rsidDel="000A1AF2">
                <w:rPr>
                  <w:color w:val="000000"/>
                  <w:sz w:val="22"/>
                  <w:szCs w:val="22"/>
                </w:rPr>
                <w:delText>-3.8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029C54F" w14:textId="42621EE8" w:rsidR="00936423" w:rsidRPr="009A486F" w:rsidRDefault="00936423" w:rsidP="00936423">
            <w:pPr>
              <w:widowControl/>
              <w:autoSpaceDE/>
              <w:autoSpaceDN/>
              <w:adjustRightInd/>
              <w:jc w:val="center"/>
              <w:rPr>
                <w:bCs/>
                <w:sz w:val="22"/>
                <w:szCs w:val="22"/>
              </w:rPr>
            </w:pPr>
            <w:ins w:id="2464" w:author="ERCOT" w:date="2021-11-01T10:46:00Z">
              <w:r>
                <w:rPr>
                  <w:rFonts w:ascii="Calibri" w:hAnsi="Calibri" w:cs="Calibri"/>
                  <w:color w:val="000000"/>
                  <w:sz w:val="22"/>
                  <w:szCs w:val="22"/>
                </w:rPr>
                <w:t>-0.7</w:t>
              </w:r>
            </w:ins>
            <w:del w:id="2465" w:author="ERCOT" w:date="2021-11-01T09:58:00Z">
              <w:r w:rsidRPr="009A486F" w:rsidDel="000A1AF2">
                <w:rPr>
                  <w:color w:val="000000"/>
                  <w:sz w:val="22"/>
                  <w:szCs w:val="22"/>
                </w:rPr>
                <w:delText>-5.8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D830BE3" w14:textId="4948901C" w:rsidR="00936423" w:rsidRPr="009A486F" w:rsidRDefault="00936423" w:rsidP="00936423">
            <w:pPr>
              <w:widowControl/>
              <w:autoSpaceDE/>
              <w:autoSpaceDN/>
              <w:adjustRightInd/>
              <w:jc w:val="center"/>
              <w:rPr>
                <w:bCs/>
                <w:sz w:val="22"/>
                <w:szCs w:val="22"/>
              </w:rPr>
            </w:pPr>
            <w:ins w:id="2467" w:author="ERCOT" w:date="2021-11-01T10:46:00Z">
              <w:r>
                <w:rPr>
                  <w:rFonts w:ascii="Calibri" w:hAnsi="Calibri" w:cs="Calibri"/>
                  <w:color w:val="000000"/>
                  <w:sz w:val="22"/>
                  <w:szCs w:val="22"/>
                </w:rPr>
                <w:t>1.2</w:t>
              </w:r>
            </w:ins>
            <w:del w:id="2468" w:author="ERCOT" w:date="2021-11-01T09:58:00Z">
              <w:r w:rsidRPr="009A486F" w:rsidDel="000A1AF2">
                <w:rPr>
                  <w:color w:val="000000"/>
                  <w:sz w:val="22"/>
                  <w:szCs w:val="22"/>
                </w:rPr>
                <w:delText>12.6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6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76BF968" w14:textId="7FCD563D" w:rsidR="00936423" w:rsidRPr="009A486F" w:rsidRDefault="00936423" w:rsidP="00936423">
            <w:pPr>
              <w:widowControl/>
              <w:autoSpaceDE/>
              <w:autoSpaceDN/>
              <w:adjustRightInd/>
              <w:jc w:val="center"/>
              <w:rPr>
                <w:bCs/>
                <w:sz w:val="22"/>
                <w:szCs w:val="22"/>
              </w:rPr>
            </w:pPr>
            <w:ins w:id="2470" w:author="ERCOT" w:date="2021-11-01T10:46:00Z">
              <w:r>
                <w:rPr>
                  <w:rFonts w:ascii="Calibri" w:hAnsi="Calibri" w:cs="Calibri"/>
                  <w:color w:val="000000"/>
                  <w:sz w:val="22"/>
                  <w:szCs w:val="22"/>
                </w:rPr>
                <w:t>3.9</w:t>
              </w:r>
            </w:ins>
            <w:del w:id="2471" w:author="ERCOT" w:date="2021-11-01T09:58:00Z">
              <w:r w:rsidRPr="009A486F" w:rsidDel="000A1AF2">
                <w:rPr>
                  <w:color w:val="000000"/>
                  <w:sz w:val="22"/>
                  <w:szCs w:val="22"/>
                </w:rPr>
                <w:delText>19.1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7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44BC8E5" w14:textId="03725AB9" w:rsidR="00936423" w:rsidRPr="009A486F" w:rsidRDefault="00936423" w:rsidP="00936423">
            <w:pPr>
              <w:widowControl/>
              <w:autoSpaceDE/>
              <w:autoSpaceDN/>
              <w:adjustRightInd/>
              <w:jc w:val="center"/>
              <w:rPr>
                <w:bCs/>
                <w:sz w:val="22"/>
                <w:szCs w:val="22"/>
              </w:rPr>
            </w:pPr>
            <w:ins w:id="2473" w:author="ERCOT" w:date="2021-11-01T10:46:00Z">
              <w:r>
                <w:rPr>
                  <w:rFonts w:ascii="Calibri" w:hAnsi="Calibri" w:cs="Calibri"/>
                  <w:color w:val="000000"/>
                  <w:sz w:val="22"/>
                  <w:szCs w:val="22"/>
                </w:rPr>
                <w:t>7.5</w:t>
              </w:r>
            </w:ins>
            <w:del w:id="2474" w:author="ERCOT" w:date="2021-11-01T09:58:00Z">
              <w:r w:rsidRPr="009A486F" w:rsidDel="000A1AF2">
                <w:rPr>
                  <w:color w:val="000000"/>
                  <w:sz w:val="22"/>
                  <w:szCs w:val="22"/>
                </w:rPr>
                <w:delText>22.1</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7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A66E948" w14:textId="550F28B9" w:rsidR="00936423" w:rsidRPr="009A486F" w:rsidRDefault="00936423" w:rsidP="00936423">
            <w:pPr>
              <w:widowControl/>
              <w:autoSpaceDE/>
              <w:autoSpaceDN/>
              <w:adjustRightInd/>
              <w:jc w:val="center"/>
              <w:rPr>
                <w:bCs/>
                <w:sz w:val="22"/>
                <w:szCs w:val="22"/>
              </w:rPr>
            </w:pPr>
            <w:ins w:id="2476" w:author="ERCOT" w:date="2021-11-01T10:46:00Z">
              <w:r>
                <w:rPr>
                  <w:rFonts w:ascii="Calibri" w:hAnsi="Calibri" w:cs="Calibri"/>
                  <w:color w:val="000000"/>
                  <w:sz w:val="22"/>
                  <w:szCs w:val="22"/>
                </w:rPr>
                <w:t>9.5</w:t>
              </w:r>
            </w:ins>
            <w:del w:id="2477" w:author="ERCOT" w:date="2021-11-01T09:58:00Z">
              <w:r w:rsidRPr="009A486F" w:rsidDel="000A1AF2">
                <w:rPr>
                  <w:color w:val="000000"/>
                  <w:sz w:val="22"/>
                  <w:szCs w:val="22"/>
                </w:rPr>
                <w:delText>23.8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7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910652B" w14:textId="419A1FEB" w:rsidR="00936423" w:rsidRPr="009A486F" w:rsidRDefault="00936423" w:rsidP="00936423">
            <w:pPr>
              <w:widowControl/>
              <w:autoSpaceDE/>
              <w:autoSpaceDN/>
              <w:adjustRightInd/>
              <w:jc w:val="center"/>
              <w:rPr>
                <w:bCs/>
                <w:sz w:val="22"/>
                <w:szCs w:val="22"/>
              </w:rPr>
            </w:pPr>
            <w:ins w:id="2479" w:author="ERCOT" w:date="2021-11-01T10:46:00Z">
              <w:r>
                <w:rPr>
                  <w:rFonts w:ascii="Calibri" w:hAnsi="Calibri" w:cs="Calibri"/>
                  <w:color w:val="000000"/>
                  <w:sz w:val="22"/>
                  <w:szCs w:val="22"/>
                </w:rPr>
                <w:t>8.8</w:t>
              </w:r>
            </w:ins>
            <w:del w:id="2480" w:author="ERCOT" w:date="2021-11-01T09:58:00Z">
              <w:r w:rsidRPr="009A486F" w:rsidDel="000A1AF2">
                <w:rPr>
                  <w:color w:val="000000"/>
                  <w:sz w:val="22"/>
                  <w:szCs w:val="22"/>
                </w:rPr>
                <w:delText>31.9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8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505FFC1" w14:textId="50C744A0" w:rsidR="00936423" w:rsidRPr="009A486F" w:rsidRDefault="00936423" w:rsidP="00936423">
            <w:pPr>
              <w:widowControl/>
              <w:autoSpaceDE/>
              <w:autoSpaceDN/>
              <w:adjustRightInd/>
              <w:jc w:val="center"/>
              <w:rPr>
                <w:bCs/>
                <w:sz w:val="22"/>
                <w:szCs w:val="22"/>
              </w:rPr>
            </w:pPr>
            <w:ins w:id="2482" w:author="ERCOT" w:date="2021-11-01T10:46:00Z">
              <w:r>
                <w:rPr>
                  <w:rFonts w:ascii="Calibri" w:hAnsi="Calibri" w:cs="Calibri"/>
                  <w:color w:val="000000"/>
                  <w:sz w:val="22"/>
                  <w:szCs w:val="22"/>
                </w:rPr>
                <w:t>11.1</w:t>
              </w:r>
            </w:ins>
            <w:del w:id="2483" w:author="ERCOT" w:date="2021-11-01T09:58:00Z">
              <w:r w:rsidRPr="009A486F" w:rsidDel="000A1AF2">
                <w:rPr>
                  <w:color w:val="000000"/>
                  <w:sz w:val="22"/>
                  <w:szCs w:val="22"/>
                </w:rPr>
                <w:delText>38.3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8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3186DA" w14:textId="07A08831" w:rsidR="00936423" w:rsidRPr="009A486F" w:rsidRDefault="00936423" w:rsidP="00936423">
            <w:pPr>
              <w:widowControl/>
              <w:autoSpaceDE/>
              <w:autoSpaceDN/>
              <w:adjustRightInd/>
              <w:jc w:val="center"/>
              <w:rPr>
                <w:bCs/>
                <w:sz w:val="22"/>
                <w:szCs w:val="22"/>
              </w:rPr>
            </w:pPr>
            <w:ins w:id="2485" w:author="ERCOT" w:date="2021-11-01T10:46:00Z">
              <w:r>
                <w:rPr>
                  <w:rFonts w:ascii="Calibri" w:hAnsi="Calibri" w:cs="Calibri"/>
                  <w:color w:val="000000"/>
                  <w:sz w:val="22"/>
                  <w:szCs w:val="22"/>
                </w:rPr>
                <w:t>11.7</w:t>
              </w:r>
            </w:ins>
            <w:del w:id="2486" w:author="ERCOT" w:date="2021-11-01T09:58:00Z">
              <w:r w:rsidRPr="009A486F" w:rsidDel="000A1AF2">
                <w:rPr>
                  <w:color w:val="000000"/>
                  <w:sz w:val="22"/>
                  <w:szCs w:val="22"/>
                </w:rPr>
                <w:delText>42.8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8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10F16B6" w14:textId="34958004" w:rsidR="00936423" w:rsidRPr="009A486F" w:rsidRDefault="00936423" w:rsidP="00936423">
            <w:pPr>
              <w:widowControl/>
              <w:autoSpaceDE/>
              <w:autoSpaceDN/>
              <w:adjustRightInd/>
              <w:jc w:val="center"/>
              <w:rPr>
                <w:bCs/>
                <w:sz w:val="22"/>
                <w:szCs w:val="22"/>
              </w:rPr>
            </w:pPr>
            <w:ins w:id="2488" w:author="ERCOT" w:date="2021-11-01T10:46:00Z">
              <w:r>
                <w:rPr>
                  <w:rFonts w:ascii="Calibri" w:hAnsi="Calibri" w:cs="Calibri"/>
                  <w:color w:val="000000"/>
                  <w:sz w:val="22"/>
                  <w:szCs w:val="22"/>
                </w:rPr>
                <w:t>9.6</w:t>
              </w:r>
            </w:ins>
            <w:del w:id="2489"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9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2AE722D4" w14:textId="665CE67A" w:rsidR="00936423" w:rsidRPr="009A486F" w:rsidRDefault="00936423" w:rsidP="00936423">
            <w:pPr>
              <w:widowControl/>
              <w:autoSpaceDE/>
              <w:autoSpaceDN/>
              <w:adjustRightInd/>
              <w:jc w:val="center"/>
              <w:rPr>
                <w:bCs/>
                <w:sz w:val="22"/>
                <w:szCs w:val="22"/>
              </w:rPr>
            </w:pPr>
            <w:ins w:id="2491" w:author="ERCOT" w:date="2021-11-01T10:46:00Z">
              <w:r>
                <w:rPr>
                  <w:rFonts w:ascii="Calibri" w:hAnsi="Calibri" w:cs="Calibri"/>
                  <w:color w:val="000000"/>
                  <w:sz w:val="22"/>
                  <w:szCs w:val="22"/>
                </w:rPr>
                <w:t>9.2</w:t>
              </w:r>
            </w:ins>
            <w:del w:id="2492"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49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002FE946" w14:textId="1502CC09" w:rsidR="00936423" w:rsidRPr="009A486F" w:rsidRDefault="00936423" w:rsidP="00936423">
            <w:pPr>
              <w:widowControl/>
              <w:autoSpaceDE/>
              <w:autoSpaceDN/>
              <w:adjustRightInd/>
              <w:jc w:val="center"/>
              <w:rPr>
                <w:bCs/>
                <w:sz w:val="22"/>
                <w:szCs w:val="22"/>
              </w:rPr>
            </w:pPr>
            <w:ins w:id="2494" w:author="ERCOT" w:date="2021-11-01T10:46:00Z">
              <w:r>
                <w:rPr>
                  <w:rFonts w:ascii="Calibri" w:hAnsi="Calibri" w:cs="Calibri"/>
                  <w:color w:val="000000"/>
                  <w:sz w:val="22"/>
                  <w:szCs w:val="22"/>
                </w:rPr>
                <w:t>9.3</w:t>
              </w:r>
            </w:ins>
            <w:del w:id="2495" w:author="ERCOT" w:date="2021-11-01T09:58:00Z">
              <w:r w:rsidRPr="009A486F" w:rsidDel="000A1AF2">
                <w:rPr>
                  <w:color w:val="000000"/>
                  <w:sz w:val="22"/>
                  <w:szCs w:val="22"/>
                </w:rPr>
                <w:delText>45.5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14D621" w14:textId="275A3675" w:rsidR="00936423" w:rsidRPr="009A486F" w:rsidRDefault="00936423" w:rsidP="00936423">
            <w:pPr>
              <w:widowControl/>
              <w:autoSpaceDE/>
              <w:autoSpaceDN/>
              <w:adjustRightInd/>
              <w:jc w:val="center"/>
              <w:rPr>
                <w:bCs/>
                <w:sz w:val="22"/>
                <w:szCs w:val="22"/>
              </w:rPr>
            </w:pPr>
            <w:ins w:id="2497" w:author="ERCOT" w:date="2021-11-01T10:46:00Z">
              <w:r>
                <w:rPr>
                  <w:rFonts w:ascii="Calibri" w:hAnsi="Calibri" w:cs="Calibri"/>
                  <w:color w:val="000000"/>
                  <w:sz w:val="22"/>
                  <w:szCs w:val="22"/>
                </w:rPr>
                <w:t>2.7</w:t>
              </w:r>
            </w:ins>
            <w:del w:id="2498" w:author="ERCOT" w:date="2021-11-01T09:58:00Z">
              <w:r w:rsidRPr="009A486F" w:rsidDel="000A1AF2">
                <w:rPr>
                  <w:color w:val="000000"/>
                  <w:sz w:val="22"/>
                  <w:szCs w:val="22"/>
                </w:rPr>
                <w:delText>23.6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49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679691" w14:textId="4AE80164" w:rsidR="00936423" w:rsidRPr="009A486F" w:rsidRDefault="00936423" w:rsidP="00936423">
            <w:pPr>
              <w:widowControl/>
              <w:autoSpaceDE/>
              <w:autoSpaceDN/>
              <w:adjustRightInd/>
              <w:jc w:val="center"/>
              <w:rPr>
                <w:bCs/>
                <w:sz w:val="22"/>
                <w:szCs w:val="22"/>
              </w:rPr>
            </w:pPr>
            <w:ins w:id="2500" w:author="ERCOT" w:date="2021-11-01T10:46:00Z">
              <w:r>
                <w:rPr>
                  <w:rFonts w:ascii="Calibri" w:hAnsi="Calibri" w:cs="Calibri"/>
                  <w:color w:val="000000"/>
                  <w:sz w:val="22"/>
                  <w:szCs w:val="22"/>
                </w:rPr>
                <w:t>0.3</w:t>
              </w:r>
            </w:ins>
            <w:del w:id="2501" w:author="ERCOT" w:date="2021-11-01T09:58:00Z">
              <w:r w:rsidRPr="009A486F" w:rsidDel="000A1AF2">
                <w:rPr>
                  <w:color w:val="000000"/>
                  <w:sz w:val="22"/>
                  <w:szCs w:val="22"/>
                </w:rPr>
                <w:delText>4.1</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0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4081418" w14:textId="418A3FD5" w:rsidR="00936423" w:rsidRPr="009A486F" w:rsidRDefault="00936423" w:rsidP="00936423">
            <w:pPr>
              <w:widowControl/>
              <w:autoSpaceDE/>
              <w:autoSpaceDN/>
              <w:adjustRightInd/>
              <w:jc w:val="center"/>
              <w:rPr>
                <w:bCs/>
                <w:sz w:val="22"/>
                <w:szCs w:val="22"/>
              </w:rPr>
            </w:pPr>
            <w:ins w:id="2503" w:author="ERCOT" w:date="2021-11-01T10:46:00Z">
              <w:r>
                <w:rPr>
                  <w:rFonts w:ascii="Calibri" w:hAnsi="Calibri" w:cs="Calibri"/>
                  <w:color w:val="000000"/>
                  <w:sz w:val="22"/>
                  <w:szCs w:val="22"/>
                </w:rPr>
                <w:t>0</w:t>
              </w:r>
            </w:ins>
            <w:del w:id="250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0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44F780E9" w14:textId="6FBF946F" w:rsidR="00936423" w:rsidRPr="009A486F" w:rsidRDefault="00936423" w:rsidP="00936423">
            <w:pPr>
              <w:widowControl/>
              <w:autoSpaceDE/>
              <w:autoSpaceDN/>
              <w:adjustRightInd/>
              <w:jc w:val="center"/>
              <w:rPr>
                <w:bCs/>
                <w:sz w:val="22"/>
                <w:szCs w:val="22"/>
              </w:rPr>
            </w:pPr>
            <w:ins w:id="2506" w:author="ERCOT" w:date="2021-11-01T10:46:00Z">
              <w:r>
                <w:rPr>
                  <w:rFonts w:ascii="Calibri" w:hAnsi="Calibri" w:cs="Calibri"/>
                  <w:color w:val="000000"/>
                  <w:sz w:val="22"/>
                  <w:szCs w:val="22"/>
                </w:rPr>
                <w:t>0</w:t>
              </w:r>
            </w:ins>
            <w:del w:id="250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50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66193A37" w14:textId="23AE6029" w:rsidR="00936423" w:rsidRPr="009A486F" w:rsidRDefault="00936423" w:rsidP="00936423">
            <w:pPr>
              <w:widowControl/>
              <w:autoSpaceDE/>
              <w:autoSpaceDN/>
              <w:adjustRightInd/>
              <w:jc w:val="center"/>
              <w:rPr>
                <w:bCs/>
                <w:sz w:val="22"/>
                <w:szCs w:val="22"/>
              </w:rPr>
            </w:pPr>
            <w:ins w:id="2509" w:author="ERCOT" w:date="2021-11-01T10:46:00Z">
              <w:r>
                <w:rPr>
                  <w:rFonts w:ascii="Calibri" w:hAnsi="Calibri" w:cs="Calibri"/>
                  <w:color w:val="000000"/>
                  <w:sz w:val="22"/>
                  <w:szCs w:val="22"/>
                </w:rPr>
                <w:t>0</w:t>
              </w:r>
            </w:ins>
            <w:del w:id="2510" w:author="ERCOT" w:date="2021-11-01T09:58:00Z">
              <w:r w:rsidRPr="009A486F" w:rsidDel="000A1AF2">
                <w:rPr>
                  <w:color w:val="000000"/>
                  <w:sz w:val="22"/>
                  <w:szCs w:val="22"/>
                </w:rPr>
                <w:delText>0.0</w:delText>
              </w:r>
            </w:del>
          </w:p>
        </w:tc>
      </w:tr>
      <w:tr w:rsidR="00936423" w:rsidRPr="00CC576E" w14:paraId="700AAE6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51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51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513"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Change w:id="251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089863F" w14:textId="73ABC5DB" w:rsidR="00936423" w:rsidRPr="009A486F" w:rsidRDefault="00936423" w:rsidP="00936423">
            <w:pPr>
              <w:widowControl/>
              <w:autoSpaceDE/>
              <w:autoSpaceDN/>
              <w:adjustRightInd/>
              <w:jc w:val="center"/>
              <w:rPr>
                <w:bCs/>
                <w:sz w:val="22"/>
                <w:szCs w:val="22"/>
              </w:rPr>
            </w:pPr>
            <w:ins w:id="2515" w:author="ERCOT" w:date="2021-11-01T10:46:00Z">
              <w:r>
                <w:rPr>
                  <w:rFonts w:ascii="Calibri" w:hAnsi="Calibri" w:cs="Calibri"/>
                  <w:color w:val="000000"/>
                  <w:sz w:val="22"/>
                  <w:szCs w:val="22"/>
                </w:rPr>
                <w:t>0</w:t>
              </w:r>
            </w:ins>
            <w:del w:id="251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1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6EFDA62" w14:textId="1FD24EE8" w:rsidR="00936423" w:rsidRPr="009A486F" w:rsidRDefault="00936423" w:rsidP="00936423">
            <w:pPr>
              <w:widowControl/>
              <w:autoSpaceDE/>
              <w:autoSpaceDN/>
              <w:adjustRightInd/>
              <w:jc w:val="center"/>
              <w:rPr>
                <w:bCs/>
                <w:sz w:val="22"/>
                <w:szCs w:val="22"/>
              </w:rPr>
            </w:pPr>
            <w:ins w:id="2518" w:author="ERCOT" w:date="2021-11-01T10:46:00Z">
              <w:r>
                <w:rPr>
                  <w:rFonts w:ascii="Calibri" w:hAnsi="Calibri" w:cs="Calibri"/>
                  <w:color w:val="000000"/>
                  <w:sz w:val="22"/>
                  <w:szCs w:val="22"/>
                </w:rPr>
                <w:t>0</w:t>
              </w:r>
            </w:ins>
            <w:del w:id="251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20"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3A999D9F" w14:textId="6229E6EE" w:rsidR="00936423" w:rsidRPr="009A486F" w:rsidRDefault="00936423" w:rsidP="00936423">
            <w:pPr>
              <w:widowControl/>
              <w:autoSpaceDE/>
              <w:autoSpaceDN/>
              <w:adjustRightInd/>
              <w:jc w:val="center"/>
              <w:rPr>
                <w:bCs/>
                <w:sz w:val="22"/>
                <w:szCs w:val="22"/>
              </w:rPr>
            </w:pPr>
            <w:ins w:id="2521" w:author="ERCOT" w:date="2021-11-01T10:46:00Z">
              <w:r>
                <w:rPr>
                  <w:rFonts w:ascii="Calibri" w:hAnsi="Calibri" w:cs="Calibri"/>
                  <w:color w:val="000000"/>
                  <w:sz w:val="22"/>
                  <w:szCs w:val="22"/>
                </w:rPr>
                <w:t>0</w:t>
              </w:r>
            </w:ins>
            <w:del w:id="252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40A332" w14:textId="7C8D31B1" w:rsidR="00936423" w:rsidRPr="009A486F" w:rsidRDefault="00936423" w:rsidP="00936423">
            <w:pPr>
              <w:widowControl/>
              <w:autoSpaceDE/>
              <w:autoSpaceDN/>
              <w:adjustRightInd/>
              <w:jc w:val="center"/>
              <w:rPr>
                <w:bCs/>
                <w:sz w:val="22"/>
                <w:szCs w:val="22"/>
              </w:rPr>
            </w:pPr>
            <w:ins w:id="2524" w:author="ERCOT" w:date="2021-11-01T10:46:00Z">
              <w:r>
                <w:rPr>
                  <w:rFonts w:ascii="Calibri" w:hAnsi="Calibri" w:cs="Calibri"/>
                  <w:color w:val="000000"/>
                  <w:sz w:val="22"/>
                  <w:szCs w:val="22"/>
                </w:rPr>
                <w:t>0</w:t>
              </w:r>
            </w:ins>
            <w:del w:id="252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6"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74C1851C" w14:textId="4FB84F75" w:rsidR="00936423" w:rsidRPr="009A486F" w:rsidRDefault="00936423" w:rsidP="00936423">
            <w:pPr>
              <w:widowControl/>
              <w:autoSpaceDE/>
              <w:autoSpaceDN/>
              <w:adjustRightInd/>
              <w:jc w:val="center"/>
              <w:rPr>
                <w:bCs/>
                <w:sz w:val="22"/>
                <w:szCs w:val="22"/>
              </w:rPr>
            </w:pPr>
            <w:ins w:id="2527" w:author="ERCOT" w:date="2021-11-01T10:46:00Z">
              <w:r>
                <w:rPr>
                  <w:rFonts w:ascii="Calibri" w:hAnsi="Calibri" w:cs="Calibri"/>
                  <w:color w:val="000000"/>
                  <w:sz w:val="22"/>
                  <w:szCs w:val="22"/>
                </w:rPr>
                <w:t>0</w:t>
              </w:r>
            </w:ins>
            <w:del w:id="252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2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1C7C1B" w14:textId="6CCD1497" w:rsidR="00936423" w:rsidRPr="009A486F" w:rsidRDefault="00936423" w:rsidP="00936423">
            <w:pPr>
              <w:widowControl/>
              <w:autoSpaceDE/>
              <w:autoSpaceDN/>
              <w:adjustRightInd/>
              <w:jc w:val="center"/>
              <w:rPr>
                <w:bCs/>
                <w:sz w:val="22"/>
                <w:szCs w:val="22"/>
              </w:rPr>
            </w:pPr>
            <w:ins w:id="2530" w:author="ERCOT" w:date="2021-11-01T10:46:00Z">
              <w:r>
                <w:rPr>
                  <w:rFonts w:ascii="Calibri" w:hAnsi="Calibri" w:cs="Calibri"/>
                  <w:color w:val="000000"/>
                  <w:sz w:val="22"/>
                  <w:szCs w:val="22"/>
                </w:rPr>
                <w:t>0</w:t>
              </w:r>
            </w:ins>
            <w:del w:id="253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2D1F83E" w14:textId="129BE3F0" w:rsidR="00936423" w:rsidRPr="009A486F" w:rsidRDefault="00936423" w:rsidP="00936423">
            <w:pPr>
              <w:widowControl/>
              <w:autoSpaceDE/>
              <w:autoSpaceDN/>
              <w:adjustRightInd/>
              <w:jc w:val="center"/>
              <w:rPr>
                <w:bCs/>
                <w:sz w:val="22"/>
                <w:szCs w:val="22"/>
              </w:rPr>
            </w:pPr>
            <w:ins w:id="2533" w:author="ERCOT" w:date="2021-11-01T10:46:00Z">
              <w:r>
                <w:rPr>
                  <w:rFonts w:ascii="Calibri" w:hAnsi="Calibri" w:cs="Calibri"/>
                  <w:color w:val="000000"/>
                  <w:sz w:val="22"/>
                  <w:szCs w:val="22"/>
                </w:rPr>
                <w:t>0</w:t>
              </w:r>
            </w:ins>
            <w:del w:id="253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C2D3399" w14:textId="01842411" w:rsidR="00936423" w:rsidRPr="009A486F" w:rsidRDefault="00936423" w:rsidP="00936423">
            <w:pPr>
              <w:widowControl/>
              <w:autoSpaceDE/>
              <w:autoSpaceDN/>
              <w:adjustRightInd/>
              <w:jc w:val="center"/>
              <w:rPr>
                <w:bCs/>
                <w:sz w:val="22"/>
                <w:szCs w:val="22"/>
              </w:rPr>
            </w:pPr>
            <w:ins w:id="2536" w:author="ERCOT" w:date="2021-11-01T10:46:00Z">
              <w:r>
                <w:rPr>
                  <w:rFonts w:ascii="Calibri" w:hAnsi="Calibri" w:cs="Calibri"/>
                  <w:color w:val="000000"/>
                  <w:sz w:val="22"/>
                  <w:szCs w:val="22"/>
                </w:rPr>
                <w:t>-0.1</w:t>
              </w:r>
            </w:ins>
            <w:del w:id="2537" w:author="ERCOT" w:date="2021-11-01T09:58:00Z">
              <w:r w:rsidRPr="009A486F" w:rsidDel="000A1AF2">
                <w:rPr>
                  <w:color w:val="000000"/>
                  <w:sz w:val="22"/>
                  <w:szCs w:val="22"/>
                </w:rPr>
                <w:delText>-1.4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3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D213C97" w14:textId="4568444B" w:rsidR="00936423" w:rsidRPr="009A486F" w:rsidRDefault="00936423" w:rsidP="00936423">
            <w:pPr>
              <w:widowControl/>
              <w:autoSpaceDE/>
              <w:autoSpaceDN/>
              <w:adjustRightInd/>
              <w:jc w:val="center"/>
              <w:rPr>
                <w:bCs/>
                <w:sz w:val="22"/>
                <w:szCs w:val="22"/>
              </w:rPr>
            </w:pPr>
            <w:ins w:id="2539" w:author="ERCOT" w:date="2021-11-01T10:46:00Z">
              <w:r>
                <w:rPr>
                  <w:rFonts w:ascii="Calibri" w:hAnsi="Calibri" w:cs="Calibri"/>
                  <w:color w:val="000000"/>
                  <w:sz w:val="22"/>
                  <w:szCs w:val="22"/>
                </w:rPr>
                <w:t>-1.7</w:t>
              </w:r>
            </w:ins>
            <w:del w:id="2540" w:author="ERCOT" w:date="2021-11-01T09:58:00Z">
              <w:r w:rsidRPr="009A486F" w:rsidDel="000A1AF2">
                <w:rPr>
                  <w:color w:val="000000"/>
                  <w:sz w:val="22"/>
                  <w:szCs w:val="22"/>
                </w:rPr>
                <w:delText>-2.6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4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F1E35B0" w14:textId="4C10B9DA" w:rsidR="00936423" w:rsidRPr="009A486F" w:rsidRDefault="00936423" w:rsidP="00936423">
            <w:pPr>
              <w:widowControl/>
              <w:autoSpaceDE/>
              <w:autoSpaceDN/>
              <w:adjustRightInd/>
              <w:jc w:val="center"/>
              <w:rPr>
                <w:bCs/>
                <w:sz w:val="22"/>
                <w:szCs w:val="22"/>
              </w:rPr>
            </w:pPr>
            <w:ins w:id="2542" w:author="ERCOT" w:date="2021-11-01T10:46:00Z">
              <w:r>
                <w:rPr>
                  <w:rFonts w:ascii="Calibri" w:hAnsi="Calibri" w:cs="Calibri"/>
                  <w:color w:val="000000"/>
                  <w:sz w:val="22"/>
                  <w:szCs w:val="22"/>
                </w:rPr>
                <w:t>3.8</w:t>
              </w:r>
            </w:ins>
            <w:del w:id="2543" w:author="ERCOT" w:date="2021-11-01T09:58:00Z">
              <w:r w:rsidRPr="009A486F" w:rsidDel="000A1AF2">
                <w:rPr>
                  <w:color w:val="000000"/>
                  <w:sz w:val="22"/>
                  <w:szCs w:val="22"/>
                </w:rPr>
                <w:delText>13.4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44"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4FE69B2" w14:textId="38B6C5E0" w:rsidR="00936423" w:rsidRPr="009A486F" w:rsidRDefault="00936423" w:rsidP="00936423">
            <w:pPr>
              <w:widowControl/>
              <w:autoSpaceDE/>
              <w:autoSpaceDN/>
              <w:adjustRightInd/>
              <w:jc w:val="center"/>
              <w:rPr>
                <w:bCs/>
                <w:sz w:val="22"/>
                <w:szCs w:val="22"/>
              </w:rPr>
            </w:pPr>
            <w:ins w:id="2545" w:author="ERCOT" w:date="2021-11-01T10:46:00Z">
              <w:r>
                <w:rPr>
                  <w:rFonts w:ascii="Calibri" w:hAnsi="Calibri" w:cs="Calibri"/>
                  <w:color w:val="000000"/>
                  <w:sz w:val="22"/>
                  <w:szCs w:val="22"/>
                </w:rPr>
                <w:t>5.6</w:t>
              </w:r>
            </w:ins>
            <w:del w:id="2546" w:author="ERCOT" w:date="2021-11-01T09:58:00Z">
              <w:r w:rsidRPr="009A486F" w:rsidDel="000A1AF2">
                <w:rPr>
                  <w:color w:val="000000"/>
                  <w:sz w:val="22"/>
                  <w:szCs w:val="22"/>
                </w:rPr>
                <w:delText>19.8</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47"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2F299374" w14:textId="56D1E882" w:rsidR="00936423" w:rsidRPr="009A486F" w:rsidRDefault="00936423" w:rsidP="00936423">
            <w:pPr>
              <w:widowControl/>
              <w:autoSpaceDE/>
              <w:autoSpaceDN/>
              <w:adjustRightInd/>
              <w:jc w:val="center"/>
              <w:rPr>
                <w:bCs/>
                <w:sz w:val="22"/>
                <w:szCs w:val="22"/>
              </w:rPr>
            </w:pPr>
            <w:ins w:id="2548" w:author="ERCOT" w:date="2021-11-01T10:46:00Z">
              <w:r>
                <w:rPr>
                  <w:rFonts w:ascii="Calibri" w:hAnsi="Calibri" w:cs="Calibri"/>
                  <w:color w:val="000000"/>
                  <w:sz w:val="22"/>
                  <w:szCs w:val="22"/>
                </w:rPr>
                <w:t>4.3</w:t>
              </w:r>
            </w:ins>
            <w:del w:id="2549" w:author="ERCOT" w:date="2021-11-01T09:58:00Z">
              <w:r w:rsidRPr="009A486F" w:rsidDel="000A1AF2">
                <w:rPr>
                  <w:color w:val="000000"/>
                  <w:sz w:val="22"/>
                  <w:szCs w:val="22"/>
                </w:rPr>
                <w:delText>21.0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50"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690A8F0C" w14:textId="4DD19DAA" w:rsidR="00936423" w:rsidRPr="009A486F" w:rsidRDefault="00936423" w:rsidP="00936423">
            <w:pPr>
              <w:widowControl/>
              <w:autoSpaceDE/>
              <w:autoSpaceDN/>
              <w:adjustRightInd/>
              <w:jc w:val="center"/>
              <w:rPr>
                <w:bCs/>
                <w:sz w:val="22"/>
                <w:szCs w:val="22"/>
              </w:rPr>
            </w:pPr>
            <w:ins w:id="2551" w:author="ERCOT" w:date="2021-11-01T10:46:00Z">
              <w:r>
                <w:rPr>
                  <w:rFonts w:ascii="Calibri" w:hAnsi="Calibri" w:cs="Calibri"/>
                  <w:color w:val="000000"/>
                  <w:sz w:val="22"/>
                  <w:szCs w:val="22"/>
                </w:rPr>
                <w:t>5.2</w:t>
              </w:r>
            </w:ins>
            <w:del w:id="2552" w:author="ERCOT" w:date="2021-11-01T09:58:00Z">
              <w:r w:rsidRPr="009A486F" w:rsidDel="000A1AF2">
                <w:rPr>
                  <w:color w:val="000000"/>
                  <w:sz w:val="22"/>
                  <w:szCs w:val="22"/>
                </w:rPr>
                <w:delText>21.3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51EAB41" w14:textId="7D9A65CF" w:rsidR="00936423" w:rsidRPr="009A486F" w:rsidRDefault="00936423" w:rsidP="00936423">
            <w:pPr>
              <w:widowControl/>
              <w:autoSpaceDE/>
              <w:autoSpaceDN/>
              <w:adjustRightInd/>
              <w:jc w:val="center"/>
              <w:rPr>
                <w:bCs/>
                <w:sz w:val="22"/>
                <w:szCs w:val="22"/>
              </w:rPr>
            </w:pPr>
            <w:ins w:id="2554" w:author="ERCOT" w:date="2021-11-01T10:46:00Z">
              <w:r>
                <w:rPr>
                  <w:rFonts w:ascii="Calibri" w:hAnsi="Calibri" w:cs="Calibri"/>
                  <w:color w:val="000000"/>
                  <w:sz w:val="22"/>
                  <w:szCs w:val="22"/>
                </w:rPr>
                <w:t>4.7</w:t>
              </w:r>
            </w:ins>
            <w:del w:id="2555" w:author="ERCOT" w:date="2021-11-01T09:58:00Z">
              <w:r w:rsidRPr="009A486F" w:rsidDel="000A1AF2">
                <w:rPr>
                  <w:color w:val="000000"/>
                  <w:sz w:val="22"/>
                  <w:szCs w:val="22"/>
                </w:rPr>
                <w:delText>28.3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6"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149CCC09" w14:textId="2740BB59" w:rsidR="00936423" w:rsidRPr="009A486F" w:rsidRDefault="00936423" w:rsidP="00936423">
            <w:pPr>
              <w:widowControl/>
              <w:autoSpaceDE/>
              <w:autoSpaceDN/>
              <w:adjustRightInd/>
              <w:jc w:val="center"/>
              <w:rPr>
                <w:bCs/>
                <w:sz w:val="22"/>
                <w:szCs w:val="22"/>
              </w:rPr>
            </w:pPr>
            <w:ins w:id="2557" w:author="ERCOT" w:date="2021-11-01T10:46:00Z">
              <w:r>
                <w:rPr>
                  <w:rFonts w:ascii="Calibri" w:hAnsi="Calibri" w:cs="Calibri"/>
                  <w:color w:val="000000"/>
                  <w:sz w:val="22"/>
                  <w:szCs w:val="22"/>
                </w:rPr>
                <w:t>5.8</w:t>
              </w:r>
            </w:ins>
            <w:del w:id="2558" w:author="ERCOT" w:date="2021-11-01T09:58:00Z">
              <w:r w:rsidRPr="009A486F" w:rsidDel="000A1AF2">
                <w:rPr>
                  <w:color w:val="000000"/>
                  <w:sz w:val="22"/>
                  <w:szCs w:val="22"/>
                </w:rPr>
                <w:delText>36.0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5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E4C2C91" w14:textId="796016A0" w:rsidR="00936423" w:rsidRPr="009A486F" w:rsidRDefault="00936423" w:rsidP="00936423">
            <w:pPr>
              <w:widowControl/>
              <w:autoSpaceDE/>
              <w:autoSpaceDN/>
              <w:adjustRightInd/>
              <w:jc w:val="center"/>
              <w:rPr>
                <w:bCs/>
                <w:sz w:val="22"/>
                <w:szCs w:val="22"/>
              </w:rPr>
            </w:pPr>
            <w:ins w:id="2560" w:author="ERCOT" w:date="2021-11-01T10:46:00Z">
              <w:r>
                <w:rPr>
                  <w:rFonts w:ascii="Calibri" w:hAnsi="Calibri" w:cs="Calibri"/>
                  <w:color w:val="000000"/>
                  <w:sz w:val="22"/>
                  <w:szCs w:val="22"/>
                </w:rPr>
                <w:t>7.6</w:t>
              </w:r>
            </w:ins>
            <w:del w:id="2561" w:author="ERCOT" w:date="2021-11-01T09:58:00Z">
              <w:r w:rsidRPr="009A486F" w:rsidDel="000A1AF2">
                <w:rPr>
                  <w:color w:val="000000"/>
                  <w:sz w:val="22"/>
                  <w:szCs w:val="22"/>
                </w:rPr>
                <w:delText>40.3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6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B569277" w14:textId="7650FB65" w:rsidR="00936423" w:rsidRPr="009A486F" w:rsidRDefault="00936423" w:rsidP="00936423">
            <w:pPr>
              <w:widowControl/>
              <w:autoSpaceDE/>
              <w:autoSpaceDN/>
              <w:adjustRightInd/>
              <w:jc w:val="center"/>
              <w:rPr>
                <w:bCs/>
                <w:sz w:val="22"/>
                <w:szCs w:val="22"/>
              </w:rPr>
            </w:pPr>
            <w:ins w:id="2563" w:author="ERCOT" w:date="2021-11-01T10:46:00Z">
              <w:r>
                <w:rPr>
                  <w:rFonts w:ascii="Calibri" w:hAnsi="Calibri" w:cs="Calibri"/>
                  <w:color w:val="000000"/>
                  <w:sz w:val="22"/>
                  <w:szCs w:val="22"/>
                </w:rPr>
                <w:t>9.1</w:t>
              </w:r>
            </w:ins>
            <w:del w:id="2564" w:author="ERCOT" w:date="2021-11-01T09:58:00Z">
              <w:r w:rsidRPr="009A486F" w:rsidDel="000A1AF2">
                <w:rPr>
                  <w:color w:val="000000"/>
                  <w:sz w:val="22"/>
                  <w:szCs w:val="22"/>
                </w:rPr>
                <w:delText>49.4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65"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333DA643" w14:textId="1BC95AE3" w:rsidR="00936423" w:rsidRPr="009A486F" w:rsidRDefault="00936423" w:rsidP="00936423">
            <w:pPr>
              <w:widowControl/>
              <w:autoSpaceDE/>
              <w:autoSpaceDN/>
              <w:adjustRightInd/>
              <w:jc w:val="center"/>
              <w:rPr>
                <w:bCs/>
                <w:sz w:val="22"/>
                <w:szCs w:val="22"/>
              </w:rPr>
            </w:pPr>
            <w:ins w:id="2566" w:author="ERCOT" w:date="2021-11-01T10:46:00Z">
              <w:r>
                <w:rPr>
                  <w:rFonts w:ascii="Calibri" w:hAnsi="Calibri" w:cs="Calibri"/>
                  <w:color w:val="000000"/>
                  <w:sz w:val="22"/>
                  <w:szCs w:val="22"/>
                </w:rPr>
                <w:t>8.3</w:t>
              </w:r>
            </w:ins>
            <w:del w:id="2567" w:author="ERCOT" w:date="2021-11-01T09:58:00Z">
              <w:r w:rsidRPr="009A486F" w:rsidDel="000A1AF2">
                <w:rPr>
                  <w:color w:val="000000"/>
                  <w:sz w:val="22"/>
                  <w:szCs w:val="22"/>
                </w:rPr>
                <w:delText>46.5</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68"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5F2039AC" w14:textId="16B0806C" w:rsidR="00936423" w:rsidRPr="009A486F" w:rsidRDefault="00936423" w:rsidP="00936423">
            <w:pPr>
              <w:widowControl/>
              <w:autoSpaceDE/>
              <w:autoSpaceDN/>
              <w:adjustRightInd/>
              <w:jc w:val="center"/>
              <w:rPr>
                <w:bCs/>
                <w:sz w:val="22"/>
                <w:szCs w:val="22"/>
              </w:rPr>
            </w:pPr>
            <w:ins w:id="2569" w:author="ERCOT" w:date="2021-11-01T10:46:00Z">
              <w:r>
                <w:rPr>
                  <w:rFonts w:ascii="Calibri" w:hAnsi="Calibri" w:cs="Calibri"/>
                  <w:color w:val="000000"/>
                  <w:sz w:val="22"/>
                  <w:szCs w:val="22"/>
                </w:rPr>
                <w:t>5.9</w:t>
              </w:r>
            </w:ins>
            <w:del w:id="2570" w:author="ERCOT" w:date="2021-11-01T09:58:00Z">
              <w:r w:rsidRPr="009A486F" w:rsidDel="000A1AF2">
                <w:rPr>
                  <w:color w:val="000000"/>
                  <w:sz w:val="22"/>
                  <w:szCs w:val="22"/>
                </w:rPr>
                <w:delText>36.3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71"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2515373" w14:textId="0C3B6D6E" w:rsidR="00936423" w:rsidRPr="009A486F" w:rsidRDefault="00936423" w:rsidP="00936423">
            <w:pPr>
              <w:widowControl/>
              <w:autoSpaceDE/>
              <w:autoSpaceDN/>
              <w:adjustRightInd/>
              <w:jc w:val="center"/>
              <w:rPr>
                <w:bCs/>
                <w:sz w:val="22"/>
                <w:szCs w:val="22"/>
              </w:rPr>
            </w:pPr>
            <w:ins w:id="2572" w:author="ERCOT" w:date="2021-11-01T10:46:00Z">
              <w:r>
                <w:rPr>
                  <w:rFonts w:ascii="Calibri" w:hAnsi="Calibri" w:cs="Calibri"/>
                  <w:color w:val="000000"/>
                  <w:sz w:val="22"/>
                  <w:szCs w:val="22"/>
                </w:rPr>
                <w:t>0.6</w:t>
              </w:r>
            </w:ins>
            <w:del w:id="2573" w:author="ERCOT" w:date="2021-11-01T09:58:00Z">
              <w:r w:rsidRPr="009A486F" w:rsidDel="000A1AF2">
                <w:rPr>
                  <w:color w:val="000000"/>
                  <w:sz w:val="22"/>
                  <w:szCs w:val="22"/>
                </w:rPr>
                <w:delText>10.4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7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4FB460F" w14:textId="5EE1BF4B" w:rsidR="00936423" w:rsidRPr="009A486F" w:rsidRDefault="00936423" w:rsidP="00936423">
            <w:pPr>
              <w:widowControl/>
              <w:autoSpaceDE/>
              <w:autoSpaceDN/>
              <w:adjustRightInd/>
              <w:jc w:val="center"/>
              <w:rPr>
                <w:bCs/>
                <w:sz w:val="22"/>
                <w:szCs w:val="22"/>
              </w:rPr>
            </w:pPr>
            <w:ins w:id="2575" w:author="ERCOT" w:date="2021-11-01T10:46:00Z">
              <w:r>
                <w:rPr>
                  <w:rFonts w:ascii="Calibri" w:hAnsi="Calibri" w:cs="Calibri"/>
                  <w:color w:val="000000"/>
                  <w:sz w:val="22"/>
                  <w:szCs w:val="22"/>
                </w:rPr>
                <w:t>0</w:t>
              </w:r>
            </w:ins>
            <w:del w:id="2576" w:author="ERCOT" w:date="2021-11-01T09:58:00Z">
              <w:r w:rsidRPr="009A486F" w:rsidDel="000A1AF2">
                <w:rPr>
                  <w:color w:val="000000"/>
                  <w:sz w:val="22"/>
                  <w:szCs w:val="22"/>
                </w:rPr>
                <w:delText>0.5</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7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6BB7ADA" w14:textId="15749224" w:rsidR="00936423" w:rsidRPr="009A486F" w:rsidRDefault="00936423" w:rsidP="00936423">
            <w:pPr>
              <w:widowControl/>
              <w:autoSpaceDE/>
              <w:autoSpaceDN/>
              <w:adjustRightInd/>
              <w:jc w:val="center"/>
              <w:rPr>
                <w:bCs/>
                <w:sz w:val="22"/>
                <w:szCs w:val="22"/>
              </w:rPr>
            </w:pPr>
            <w:ins w:id="2578" w:author="ERCOT" w:date="2021-11-01T10:46:00Z">
              <w:r>
                <w:rPr>
                  <w:rFonts w:ascii="Calibri" w:hAnsi="Calibri" w:cs="Calibri"/>
                  <w:color w:val="000000"/>
                  <w:sz w:val="22"/>
                  <w:szCs w:val="22"/>
                </w:rPr>
                <w:t>0</w:t>
              </w:r>
            </w:ins>
            <w:del w:id="257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8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0164C907" w14:textId="34172627" w:rsidR="00936423" w:rsidRPr="009A486F" w:rsidRDefault="00936423" w:rsidP="00936423">
            <w:pPr>
              <w:widowControl/>
              <w:autoSpaceDE/>
              <w:autoSpaceDN/>
              <w:adjustRightInd/>
              <w:jc w:val="center"/>
              <w:rPr>
                <w:bCs/>
                <w:sz w:val="22"/>
                <w:szCs w:val="22"/>
              </w:rPr>
            </w:pPr>
            <w:ins w:id="2581" w:author="ERCOT" w:date="2021-11-01T10:46:00Z">
              <w:r>
                <w:rPr>
                  <w:rFonts w:ascii="Calibri" w:hAnsi="Calibri" w:cs="Calibri"/>
                  <w:color w:val="000000"/>
                  <w:sz w:val="22"/>
                  <w:szCs w:val="22"/>
                </w:rPr>
                <w:t>0</w:t>
              </w:r>
            </w:ins>
            <w:del w:id="258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583"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1280BE21" w14:textId="771F6D0C" w:rsidR="00936423" w:rsidRPr="009A486F" w:rsidRDefault="00936423" w:rsidP="00936423">
            <w:pPr>
              <w:widowControl/>
              <w:autoSpaceDE/>
              <w:autoSpaceDN/>
              <w:adjustRightInd/>
              <w:jc w:val="center"/>
              <w:rPr>
                <w:bCs/>
                <w:sz w:val="22"/>
                <w:szCs w:val="22"/>
              </w:rPr>
            </w:pPr>
            <w:ins w:id="2584" w:author="ERCOT" w:date="2021-11-01T10:46:00Z">
              <w:r>
                <w:rPr>
                  <w:rFonts w:ascii="Calibri" w:hAnsi="Calibri" w:cs="Calibri"/>
                  <w:color w:val="000000"/>
                  <w:sz w:val="22"/>
                  <w:szCs w:val="22"/>
                </w:rPr>
                <w:t>0</w:t>
              </w:r>
            </w:ins>
            <w:del w:id="2585" w:author="ERCOT" w:date="2021-11-01T09:58:00Z">
              <w:r w:rsidRPr="009A486F" w:rsidDel="000A1AF2">
                <w:rPr>
                  <w:color w:val="000000"/>
                  <w:sz w:val="22"/>
                  <w:szCs w:val="22"/>
                </w:rPr>
                <w:delText>0.0</w:delText>
              </w:r>
            </w:del>
          </w:p>
        </w:tc>
      </w:tr>
      <w:tr w:rsidR="00936423" w:rsidRPr="00CC576E" w14:paraId="54427B93"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586"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587"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8" w:space="0" w:color="000000"/>
              <w:right w:val="single" w:sz="8" w:space="0" w:color="000000"/>
            </w:tcBorders>
            <w:vAlign w:val="center"/>
            <w:tcPrChange w:id="2588" w:author="ERCOT" w:date="2021-11-01T10:46:00Z">
              <w:tcPr>
                <w:tcW w:w="260" w:type="pct"/>
                <w:gridSpan w:val="2"/>
                <w:tcBorders>
                  <w:top w:val="single" w:sz="8" w:space="0" w:color="000000"/>
                  <w:left w:val="single" w:sz="8" w:space="0" w:color="000000"/>
                  <w:bottom w:val="single" w:sz="8" w:space="0" w:color="000000"/>
                  <w:right w:val="single" w:sz="8" w:space="0" w:color="000000"/>
                </w:tcBorders>
                <w:vAlign w:val="center"/>
              </w:tcPr>
            </w:tcPrChange>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Change w:id="258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E08664E" w14:textId="0BA75F1F" w:rsidR="00936423" w:rsidRPr="009A486F" w:rsidRDefault="00936423" w:rsidP="00936423">
            <w:pPr>
              <w:widowControl/>
              <w:autoSpaceDE/>
              <w:autoSpaceDN/>
              <w:adjustRightInd/>
              <w:jc w:val="center"/>
              <w:rPr>
                <w:bCs/>
                <w:sz w:val="22"/>
                <w:szCs w:val="22"/>
              </w:rPr>
            </w:pPr>
            <w:ins w:id="2590" w:author="ERCOT" w:date="2021-11-01T10:46:00Z">
              <w:r>
                <w:rPr>
                  <w:rFonts w:ascii="Calibri" w:hAnsi="Calibri" w:cs="Calibri"/>
                  <w:color w:val="000000"/>
                  <w:sz w:val="22"/>
                  <w:szCs w:val="22"/>
                </w:rPr>
                <w:t>0</w:t>
              </w:r>
            </w:ins>
            <w:del w:id="259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9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634992DA" w14:textId="2EF8E22F" w:rsidR="00936423" w:rsidRPr="009A486F" w:rsidRDefault="00936423" w:rsidP="00936423">
            <w:pPr>
              <w:widowControl/>
              <w:autoSpaceDE/>
              <w:autoSpaceDN/>
              <w:adjustRightInd/>
              <w:jc w:val="center"/>
              <w:rPr>
                <w:bCs/>
                <w:sz w:val="22"/>
                <w:szCs w:val="22"/>
              </w:rPr>
            </w:pPr>
            <w:ins w:id="2593" w:author="ERCOT" w:date="2021-11-01T10:46:00Z">
              <w:r>
                <w:rPr>
                  <w:rFonts w:ascii="Calibri" w:hAnsi="Calibri" w:cs="Calibri"/>
                  <w:color w:val="000000"/>
                  <w:sz w:val="22"/>
                  <w:szCs w:val="22"/>
                </w:rPr>
                <w:t>0</w:t>
              </w:r>
            </w:ins>
            <w:del w:id="2594"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595" w:author="ERCOT" w:date="2021-11-01T10:46:00Z">
              <w:tcPr>
                <w:tcW w:w="226" w:type="pct"/>
                <w:gridSpan w:val="3"/>
                <w:tcBorders>
                  <w:top w:val="single" w:sz="8" w:space="0" w:color="000000"/>
                  <w:left w:val="single" w:sz="4" w:space="0" w:color="000000"/>
                  <w:bottom w:val="single" w:sz="8" w:space="0" w:color="000000"/>
                  <w:right w:val="single" w:sz="4" w:space="0" w:color="000000"/>
                </w:tcBorders>
                <w:vAlign w:val="center"/>
              </w:tcPr>
            </w:tcPrChange>
          </w:tcPr>
          <w:p w14:paraId="1893B134" w14:textId="1D09E836" w:rsidR="00936423" w:rsidRPr="009A486F" w:rsidRDefault="00936423" w:rsidP="00936423">
            <w:pPr>
              <w:widowControl/>
              <w:autoSpaceDE/>
              <w:autoSpaceDN/>
              <w:adjustRightInd/>
              <w:jc w:val="center"/>
              <w:rPr>
                <w:bCs/>
                <w:sz w:val="22"/>
                <w:szCs w:val="22"/>
              </w:rPr>
            </w:pPr>
            <w:ins w:id="2596" w:author="ERCOT" w:date="2021-11-01T10:46:00Z">
              <w:r>
                <w:rPr>
                  <w:rFonts w:ascii="Calibri" w:hAnsi="Calibri" w:cs="Calibri"/>
                  <w:color w:val="000000"/>
                  <w:sz w:val="22"/>
                  <w:szCs w:val="22"/>
                </w:rPr>
                <w:t>0</w:t>
              </w:r>
            </w:ins>
            <w:del w:id="259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59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7501E2F7" w14:textId="201E2FDE" w:rsidR="00936423" w:rsidRPr="009A486F" w:rsidRDefault="00936423" w:rsidP="00936423">
            <w:pPr>
              <w:widowControl/>
              <w:autoSpaceDE/>
              <w:autoSpaceDN/>
              <w:adjustRightInd/>
              <w:jc w:val="center"/>
              <w:rPr>
                <w:bCs/>
                <w:sz w:val="22"/>
                <w:szCs w:val="22"/>
              </w:rPr>
            </w:pPr>
            <w:ins w:id="2599" w:author="ERCOT" w:date="2021-11-01T10:46:00Z">
              <w:r>
                <w:rPr>
                  <w:rFonts w:ascii="Calibri" w:hAnsi="Calibri" w:cs="Calibri"/>
                  <w:color w:val="000000"/>
                  <w:sz w:val="22"/>
                  <w:szCs w:val="22"/>
                </w:rPr>
                <w:t>0</w:t>
              </w:r>
            </w:ins>
            <w:del w:id="260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01" w:author="ERCOT" w:date="2021-11-01T10:46:00Z">
              <w:tcPr>
                <w:tcW w:w="190" w:type="pct"/>
                <w:gridSpan w:val="3"/>
                <w:tcBorders>
                  <w:top w:val="single" w:sz="8" w:space="0" w:color="000000"/>
                  <w:left w:val="single" w:sz="4" w:space="0" w:color="000000"/>
                  <w:bottom w:val="single" w:sz="8" w:space="0" w:color="000000"/>
                  <w:right w:val="single" w:sz="4" w:space="0" w:color="000000"/>
                </w:tcBorders>
                <w:vAlign w:val="center"/>
              </w:tcPr>
            </w:tcPrChange>
          </w:tcPr>
          <w:p w14:paraId="646D1E15" w14:textId="411F1FBB" w:rsidR="00936423" w:rsidRPr="009A486F" w:rsidRDefault="00936423" w:rsidP="00936423">
            <w:pPr>
              <w:widowControl/>
              <w:autoSpaceDE/>
              <w:autoSpaceDN/>
              <w:adjustRightInd/>
              <w:jc w:val="center"/>
              <w:rPr>
                <w:bCs/>
                <w:sz w:val="22"/>
                <w:szCs w:val="22"/>
              </w:rPr>
            </w:pPr>
            <w:ins w:id="2602" w:author="ERCOT" w:date="2021-11-01T10:46:00Z">
              <w:r>
                <w:rPr>
                  <w:rFonts w:ascii="Calibri" w:hAnsi="Calibri" w:cs="Calibri"/>
                  <w:color w:val="000000"/>
                  <w:sz w:val="22"/>
                  <w:szCs w:val="22"/>
                </w:rPr>
                <w:t>0</w:t>
              </w:r>
            </w:ins>
            <w:del w:id="260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0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4927EB50" w14:textId="621118BB" w:rsidR="00936423" w:rsidRPr="009A486F" w:rsidRDefault="00936423" w:rsidP="00936423">
            <w:pPr>
              <w:widowControl/>
              <w:autoSpaceDE/>
              <w:autoSpaceDN/>
              <w:adjustRightInd/>
              <w:jc w:val="center"/>
              <w:rPr>
                <w:bCs/>
                <w:sz w:val="22"/>
                <w:szCs w:val="22"/>
              </w:rPr>
            </w:pPr>
            <w:ins w:id="2605" w:author="ERCOT" w:date="2021-11-01T10:46:00Z">
              <w:r>
                <w:rPr>
                  <w:rFonts w:ascii="Calibri" w:hAnsi="Calibri" w:cs="Calibri"/>
                  <w:color w:val="000000"/>
                  <w:sz w:val="22"/>
                  <w:szCs w:val="22"/>
                </w:rPr>
                <w:t>0</w:t>
              </w:r>
            </w:ins>
            <w:del w:id="260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0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B7B342E" w14:textId="44EEA8EE" w:rsidR="00936423" w:rsidRPr="009A486F" w:rsidRDefault="00936423" w:rsidP="00936423">
            <w:pPr>
              <w:widowControl/>
              <w:autoSpaceDE/>
              <w:autoSpaceDN/>
              <w:adjustRightInd/>
              <w:jc w:val="center"/>
              <w:rPr>
                <w:bCs/>
                <w:sz w:val="22"/>
                <w:szCs w:val="22"/>
              </w:rPr>
            </w:pPr>
            <w:ins w:id="2608" w:author="ERCOT" w:date="2021-11-01T10:46:00Z">
              <w:r>
                <w:rPr>
                  <w:rFonts w:ascii="Calibri" w:hAnsi="Calibri" w:cs="Calibri"/>
                  <w:color w:val="000000"/>
                  <w:sz w:val="22"/>
                  <w:szCs w:val="22"/>
                </w:rPr>
                <w:t>0</w:t>
              </w:r>
            </w:ins>
            <w:del w:id="2609" w:author="ERCOT" w:date="2021-11-01T09:58:00Z">
              <w:r w:rsidRPr="009A486F" w:rsidDel="000A1AF2">
                <w:rPr>
                  <w:color w:val="000000"/>
                  <w:sz w:val="22"/>
                  <w:szCs w:val="22"/>
                </w:rPr>
                <w:delText>-0.3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0"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08D9390" w14:textId="12D39AFD" w:rsidR="00936423" w:rsidRPr="009A486F" w:rsidRDefault="00936423" w:rsidP="00936423">
            <w:pPr>
              <w:widowControl/>
              <w:autoSpaceDE/>
              <w:autoSpaceDN/>
              <w:adjustRightInd/>
              <w:jc w:val="center"/>
              <w:rPr>
                <w:bCs/>
                <w:sz w:val="22"/>
                <w:szCs w:val="22"/>
              </w:rPr>
            </w:pPr>
            <w:ins w:id="2611" w:author="ERCOT" w:date="2021-11-01T10:46:00Z">
              <w:r>
                <w:rPr>
                  <w:rFonts w:ascii="Calibri" w:hAnsi="Calibri" w:cs="Calibri"/>
                  <w:color w:val="000000"/>
                  <w:sz w:val="22"/>
                  <w:szCs w:val="22"/>
                </w:rPr>
                <w:t>-0.8</w:t>
              </w:r>
            </w:ins>
            <w:del w:id="2612" w:author="ERCOT" w:date="2021-11-01T09:58:00Z">
              <w:r w:rsidRPr="009A486F" w:rsidDel="000A1AF2">
                <w:rPr>
                  <w:color w:val="000000"/>
                  <w:sz w:val="22"/>
                  <w:szCs w:val="22"/>
                </w:rPr>
                <w:delText>-0.9</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3"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262E6C3" w14:textId="5AED9E4C" w:rsidR="00936423" w:rsidRPr="009A486F" w:rsidRDefault="00936423" w:rsidP="00936423">
            <w:pPr>
              <w:widowControl/>
              <w:autoSpaceDE/>
              <w:autoSpaceDN/>
              <w:adjustRightInd/>
              <w:jc w:val="center"/>
              <w:rPr>
                <w:bCs/>
                <w:sz w:val="22"/>
                <w:szCs w:val="22"/>
              </w:rPr>
            </w:pPr>
            <w:ins w:id="2614" w:author="ERCOT" w:date="2021-11-01T10:46:00Z">
              <w:r>
                <w:rPr>
                  <w:rFonts w:ascii="Calibri" w:hAnsi="Calibri" w:cs="Calibri"/>
                  <w:color w:val="000000"/>
                  <w:sz w:val="22"/>
                  <w:szCs w:val="22"/>
                </w:rPr>
                <w:t>4.7</w:t>
              </w:r>
            </w:ins>
            <w:del w:id="2615" w:author="ERCOT" w:date="2021-11-01T09:58:00Z">
              <w:r w:rsidRPr="009A486F" w:rsidDel="000A1AF2">
                <w:rPr>
                  <w:color w:val="000000"/>
                  <w:sz w:val="22"/>
                  <w:szCs w:val="22"/>
                </w:rPr>
                <w:delText>2.4</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173B8C73" w14:textId="68DEA0E6" w:rsidR="00936423" w:rsidRPr="009A486F" w:rsidRDefault="00936423" w:rsidP="00936423">
            <w:pPr>
              <w:widowControl/>
              <w:autoSpaceDE/>
              <w:autoSpaceDN/>
              <w:adjustRightInd/>
              <w:jc w:val="center"/>
              <w:rPr>
                <w:bCs/>
                <w:sz w:val="22"/>
                <w:szCs w:val="22"/>
              </w:rPr>
            </w:pPr>
            <w:ins w:id="2617" w:author="ERCOT" w:date="2021-11-01T10:46:00Z">
              <w:r>
                <w:rPr>
                  <w:rFonts w:ascii="Calibri" w:hAnsi="Calibri" w:cs="Calibri"/>
                  <w:color w:val="000000"/>
                  <w:sz w:val="22"/>
                  <w:szCs w:val="22"/>
                </w:rPr>
                <w:t>4.8</w:t>
              </w:r>
            </w:ins>
            <w:del w:id="2618" w:author="ERCOT" w:date="2021-11-01T09:58:00Z">
              <w:r w:rsidRPr="009A486F" w:rsidDel="000A1AF2">
                <w:rPr>
                  <w:color w:val="000000"/>
                  <w:sz w:val="22"/>
                  <w:szCs w:val="22"/>
                </w:rPr>
                <w:delText>20.6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19"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6287E7CD" w14:textId="3FCF88D9" w:rsidR="00936423" w:rsidRPr="009A486F" w:rsidRDefault="00936423" w:rsidP="00936423">
            <w:pPr>
              <w:widowControl/>
              <w:autoSpaceDE/>
              <w:autoSpaceDN/>
              <w:adjustRightInd/>
              <w:jc w:val="center"/>
              <w:rPr>
                <w:bCs/>
                <w:sz w:val="22"/>
                <w:szCs w:val="22"/>
              </w:rPr>
            </w:pPr>
            <w:ins w:id="2620" w:author="ERCOT" w:date="2021-11-01T10:46:00Z">
              <w:r>
                <w:rPr>
                  <w:rFonts w:ascii="Calibri" w:hAnsi="Calibri" w:cs="Calibri"/>
                  <w:color w:val="000000"/>
                  <w:sz w:val="22"/>
                  <w:szCs w:val="22"/>
                </w:rPr>
                <w:t>4.9</w:t>
              </w:r>
            </w:ins>
            <w:del w:id="2621" w:author="ERCOT" w:date="2021-11-01T09:58:00Z">
              <w:r w:rsidRPr="009A486F" w:rsidDel="000A1AF2">
                <w:rPr>
                  <w:color w:val="000000"/>
                  <w:sz w:val="22"/>
                  <w:szCs w:val="22"/>
                </w:rPr>
                <w:delText>25.0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22"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12D47D04" w14:textId="17C1B8E3" w:rsidR="00936423" w:rsidRPr="009A486F" w:rsidRDefault="00936423" w:rsidP="00936423">
            <w:pPr>
              <w:widowControl/>
              <w:autoSpaceDE/>
              <w:autoSpaceDN/>
              <w:adjustRightInd/>
              <w:jc w:val="center"/>
              <w:rPr>
                <w:bCs/>
                <w:sz w:val="22"/>
                <w:szCs w:val="22"/>
              </w:rPr>
            </w:pPr>
            <w:ins w:id="2623" w:author="ERCOT" w:date="2021-11-01T10:46:00Z">
              <w:r>
                <w:rPr>
                  <w:rFonts w:ascii="Calibri" w:hAnsi="Calibri" w:cs="Calibri"/>
                  <w:color w:val="000000"/>
                  <w:sz w:val="22"/>
                  <w:szCs w:val="22"/>
                </w:rPr>
                <w:t>7.1</w:t>
              </w:r>
            </w:ins>
            <w:del w:id="2624" w:author="ERCOT" w:date="2021-11-01T09:58:00Z">
              <w:r w:rsidRPr="009A486F" w:rsidDel="000A1AF2">
                <w:rPr>
                  <w:color w:val="000000"/>
                  <w:sz w:val="22"/>
                  <w:szCs w:val="22"/>
                </w:rPr>
                <w:delText>26.4</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25"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7CCCB840" w14:textId="7DDE9DF3" w:rsidR="00936423" w:rsidRPr="009A486F" w:rsidRDefault="00936423" w:rsidP="00936423">
            <w:pPr>
              <w:widowControl/>
              <w:autoSpaceDE/>
              <w:autoSpaceDN/>
              <w:adjustRightInd/>
              <w:jc w:val="center"/>
              <w:rPr>
                <w:bCs/>
                <w:sz w:val="22"/>
                <w:szCs w:val="22"/>
              </w:rPr>
            </w:pPr>
            <w:ins w:id="2626" w:author="ERCOT" w:date="2021-11-01T10:46:00Z">
              <w:r>
                <w:rPr>
                  <w:rFonts w:ascii="Calibri" w:hAnsi="Calibri" w:cs="Calibri"/>
                  <w:color w:val="000000"/>
                  <w:sz w:val="22"/>
                  <w:szCs w:val="22"/>
                </w:rPr>
                <w:t>4.6</w:t>
              </w:r>
            </w:ins>
            <w:del w:id="2627" w:author="ERCOT" w:date="2021-11-01T09:58:00Z">
              <w:r w:rsidRPr="009A486F" w:rsidDel="000A1AF2">
                <w:rPr>
                  <w:color w:val="000000"/>
                  <w:sz w:val="22"/>
                  <w:szCs w:val="22"/>
                </w:rPr>
                <w:delText>25.6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28"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54C5591F" w14:textId="605E6A09" w:rsidR="00936423" w:rsidRPr="009A486F" w:rsidRDefault="00936423" w:rsidP="00936423">
            <w:pPr>
              <w:widowControl/>
              <w:autoSpaceDE/>
              <w:autoSpaceDN/>
              <w:adjustRightInd/>
              <w:jc w:val="center"/>
              <w:rPr>
                <w:bCs/>
                <w:sz w:val="22"/>
                <w:szCs w:val="22"/>
              </w:rPr>
            </w:pPr>
            <w:ins w:id="2629" w:author="ERCOT" w:date="2021-11-01T10:46:00Z">
              <w:r>
                <w:rPr>
                  <w:rFonts w:ascii="Calibri" w:hAnsi="Calibri" w:cs="Calibri"/>
                  <w:color w:val="000000"/>
                  <w:sz w:val="22"/>
                  <w:szCs w:val="22"/>
                </w:rPr>
                <w:t>3.9</w:t>
              </w:r>
            </w:ins>
            <w:del w:id="2630" w:author="ERCOT" w:date="2021-11-01T09:58:00Z">
              <w:r w:rsidRPr="009A486F" w:rsidDel="000A1AF2">
                <w:rPr>
                  <w:color w:val="000000"/>
                  <w:sz w:val="22"/>
                  <w:szCs w:val="22"/>
                </w:rPr>
                <w:delText>33.6</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31"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31F8ED6D" w14:textId="2116D7BA" w:rsidR="00936423" w:rsidRPr="009A486F" w:rsidRDefault="00936423" w:rsidP="00936423">
            <w:pPr>
              <w:widowControl/>
              <w:autoSpaceDE/>
              <w:autoSpaceDN/>
              <w:adjustRightInd/>
              <w:jc w:val="center"/>
              <w:rPr>
                <w:bCs/>
                <w:sz w:val="22"/>
                <w:szCs w:val="22"/>
              </w:rPr>
            </w:pPr>
            <w:ins w:id="2632" w:author="ERCOT" w:date="2021-11-01T10:46:00Z">
              <w:r>
                <w:rPr>
                  <w:rFonts w:ascii="Calibri" w:hAnsi="Calibri" w:cs="Calibri"/>
                  <w:color w:val="000000"/>
                  <w:sz w:val="22"/>
                  <w:szCs w:val="22"/>
                </w:rPr>
                <w:t>8.8</w:t>
              </w:r>
            </w:ins>
            <w:del w:id="2633"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34"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5B94F68" w14:textId="045EC919" w:rsidR="00936423" w:rsidRPr="009A486F" w:rsidRDefault="00936423" w:rsidP="00936423">
            <w:pPr>
              <w:widowControl/>
              <w:autoSpaceDE/>
              <w:autoSpaceDN/>
              <w:adjustRightInd/>
              <w:jc w:val="center"/>
              <w:rPr>
                <w:bCs/>
                <w:sz w:val="22"/>
                <w:szCs w:val="22"/>
              </w:rPr>
            </w:pPr>
            <w:ins w:id="2635" w:author="ERCOT" w:date="2021-11-01T10:46:00Z">
              <w:r>
                <w:rPr>
                  <w:rFonts w:ascii="Calibri" w:hAnsi="Calibri" w:cs="Calibri"/>
                  <w:color w:val="000000"/>
                  <w:sz w:val="22"/>
                  <w:szCs w:val="22"/>
                </w:rPr>
                <w:t>8.5</w:t>
              </w:r>
            </w:ins>
            <w:del w:id="2636" w:author="ERCOT" w:date="2021-11-01T09:58:00Z">
              <w:r w:rsidRPr="009A486F" w:rsidDel="000A1AF2">
                <w:rPr>
                  <w:color w:val="000000"/>
                  <w:sz w:val="22"/>
                  <w:szCs w:val="22"/>
                </w:rPr>
                <w:delText>44.8</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37"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1281656" w14:textId="43558558" w:rsidR="00936423" w:rsidRPr="009A486F" w:rsidRDefault="00936423" w:rsidP="00936423">
            <w:pPr>
              <w:widowControl/>
              <w:autoSpaceDE/>
              <w:autoSpaceDN/>
              <w:adjustRightInd/>
              <w:jc w:val="center"/>
              <w:rPr>
                <w:bCs/>
                <w:sz w:val="22"/>
                <w:szCs w:val="22"/>
              </w:rPr>
            </w:pPr>
            <w:ins w:id="2638" w:author="ERCOT" w:date="2021-11-01T10:46:00Z">
              <w:r>
                <w:rPr>
                  <w:rFonts w:ascii="Calibri" w:hAnsi="Calibri" w:cs="Calibri"/>
                  <w:color w:val="000000"/>
                  <w:sz w:val="22"/>
                  <w:szCs w:val="22"/>
                </w:rPr>
                <w:t>10.5</w:t>
              </w:r>
            </w:ins>
            <w:del w:id="2639" w:author="ERCOT" w:date="2021-11-01T09:58:00Z">
              <w:r w:rsidRPr="009A486F" w:rsidDel="000A1AF2">
                <w:rPr>
                  <w:color w:val="000000"/>
                  <w:sz w:val="22"/>
                  <w:szCs w:val="22"/>
                </w:rPr>
                <w:delText>51.3</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40" w:author="ERCOT" w:date="2021-11-01T10:46:00Z">
              <w:tcPr>
                <w:tcW w:w="226" w:type="pct"/>
                <w:tcBorders>
                  <w:top w:val="single" w:sz="8" w:space="0" w:color="000000"/>
                  <w:left w:val="single" w:sz="4" w:space="0" w:color="000000"/>
                  <w:bottom w:val="single" w:sz="8" w:space="0" w:color="000000"/>
                  <w:right w:val="single" w:sz="4" w:space="0" w:color="000000"/>
                </w:tcBorders>
                <w:vAlign w:val="center"/>
              </w:tcPr>
            </w:tcPrChange>
          </w:tcPr>
          <w:p w14:paraId="19ED94A5" w14:textId="42E962D3" w:rsidR="00936423" w:rsidRPr="009A486F" w:rsidRDefault="00936423" w:rsidP="00936423">
            <w:pPr>
              <w:widowControl/>
              <w:autoSpaceDE/>
              <w:autoSpaceDN/>
              <w:adjustRightInd/>
              <w:jc w:val="center"/>
              <w:rPr>
                <w:bCs/>
                <w:sz w:val="22"/>
                <w:szCs w:val="22"/>
              </w:rPr>
            </w:pPr>
            <w:ins w:id="2641" w:author="ERCOT" w:date="2021-11-01T10:46:00Z">
              <w:r>
                <w:rPr>
                  <w:rFonts w:ascii="Calibri" w:hAnsi="Calibri" w:cs="Calibri"/>
                  <w:color w:val="000000"/>
                  <w:sz w:val="22"/>
                  <w:szCs w:val="22"/>
                </w:rPr>
                <w:t>3</w:t>
              </w:r>
            </w:ins>
            <w:del w:id="2642" w:author="ERCOT" w:date="2021-11-01T09:58:00Z">
              <w:r w:rsidRPr="009A486F" w:rsidDel="000A1AF2">
                <w:rPr>
                  <w:color w:val="000000"/>
                  <w:sz w:val="22"/>
                  <w:szCs w:val="22"/>
                </w:rPr>
                <w:delText>34.0</w:delText>
              </w:r>
            </w:del>
          </w:p>
        </w:tc>
        <w:tc>
          <w:tcPr>
            <w:tcW w:w="226" w:type="pct"/>
            <w:tcBorders>
              <w:top w:val="single" w:sz="8" w:space="0" w:color="000000"/>
              <w:left w:val="single" w:sz="4" w:space="0" w:color="000000"/>
              <w:bottom w:val="single" w:sz="8" w:space="0" w:color="000000"/>
              <w:right w:val="single" w:sz="4" w:space="0" w:color="000000"/>
            </w:tcBorders>
            <w:vAlign w:val="bottom"/>
            <w:tcPrChange w:id="2643" w:author="ERCOT" w:date="2021-11-01T10:46:00Z">
              <w:tcPr>
                <w:tcW w:w="226" w:type="pct"/>
                <w:gridSpan w:val="2"/>
                <w:tcBorders>
                  <w:top w:val="single" w:sz="8" w:space="0" w:color="000000"/>
                  <w:left w:val="single" w:sz="4" w:space="0" w:color="000000"/>
                  <w:bottom w:val="single" w:sz="8" w:space="0" w:color="000000"/>
                  <w:right w:val="single" w:sz="4" w:space="0" w:color="000000"/>
                </w:tcBorders>
                <w:vAlign w:val="center"/>
              </w:tcPr>
            </w:tcPrChange>
          </w:tcPr>
          <w:p w14:paraId="4A6C48A5" w14:textId="0E811B09" w:rsidR="00936423" w:rsidRPr="009A486F" w:rsidRDefault="00936423" w:rsidP="00936423">
            <w:pPr>
              <w:widowControl/>
              <w:autoSpaceDE/>
              <w:autoSpaceDN/>
              <w:adjustRightInd/>
              <w:jc w:val="center"/>
              <w:rPr>
                <w:bCs/>
                <w:sz w:val="22"/>
                <w:szCs w:val="22"/>
              </w:rPr>
            </w:pPr>
            <w:ins w:id="2644" w:author="ERCOT" w:date="2021-11-01T10:46:00Z">
              <w:r>
                <w:rPr>
                  <w:rFonts w:ascii="Calibri" w:hAnsi="Calibri" w:cs="Calibri"/>
                  <w:color w:val="000000"/>
                  <w:sz w:val="22"/>
                  <w:szCs w:val="22"/>
                </w:rPr>
                <w:t>0</w:t>
              </w:r>
            </w:ins>
            <w:del w:id="2645" w:author="ERCOT" w:date="2021-11-01T09:58:00Z">
              <w:r w:rsidRPr="009A486F" w:rsidDel="000A1AF2">
                <w:rPr>
                  <w:color w:val="000000"/>
                  <w:sz w:val="22"/>
                  <w:szCs w:val="22"/>
                </w:rPr>
                <w:delText>16.0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46"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372BBF74" w14:textId="09F6EEB5" w:rsidR="00936423" w:rsidRPr="009A486F" w:rsidRDefault="00936423" w:rsidP="00936423">
            <w:pPr>
              <w:widowControl/>
              <w:autoSpaceDE/>
              <w:autoSpaceDN/>
              <w:adjustRightInd/>
              <w:jc w:val="center"/>
              <w:rPr>
                <w:bCs/>
                <w:sz w:val="22"/>
                <w:szCs w:val="22"/>
              </w:rPr>
            </w:pPr>
            <w:ins w:id="2647" w:author="ERCOT" w:date="2021-11-01T10:46:00Z">
              <w:r>
                <w:rPr>
                  <w:rFonts w:ascii="Calibri" w:hAnsi="Calibri" w:cs="Calibri"/>
                  <w:color w:val="000000"/>
                  <w:sz w:val="22"/>
                  <w:szCs w:val="22"/>
                </w:rPr>
                <w:t>0</w:t>
              </w:r>
            </w:ins>
            <w:del w:id="2648" w:author="ERCOT" w:date="2021-11-01T09:58:00Z">
              <w:r w:rsidRPr="009A486F" w:rsidDel="000A1AF2">
                <w:rPr>
                  <w:color w:val="000000"/>
                  <w:sz w:val="22"/>
                  <w:szCs w:val="22"/>
                </w:rPr>
                <w:delText>2.3</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49"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245C92FE" w14:textId="61303F56" w:rsidR="00936423" w:rsidRPr="009A486F" w:rsidRDefault="00936423" w:rsidP="00936423">
            <w:pPr>
              <w:widowControl/>
              <w:autoSpaceDE/>
              <w:autoSpaceDN/>
              <w:adjustRightInd/>
              <w:jc w:val="center"/>
              <w:rPr>
                <w:bCs/>
                <w:sz w:val="22"/>
                <w:szCs w:val="22"/>
              </w:rPr>
            </w:pPr>
            <w:ins w:id="2650" w:author="ERCOT" w:date="2021-11-01T10:46:00Z">
              <w:r>
                <w:rPr>
                  <w:rFonts w:ascii="Calibri" w:hAnsi="Calibri" w:cs="Calibri"/>
                  <w:color w:val="000000"/>
                  <w:sz w:val="22"/>
                  <w:szCs w:val="22"/>
                </w:rPr>
                <w:t>0</w:t>
              </w:r>
            </w:ins>
            <w:del w:id="265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52" w:author="ERCOT" w:date="2021-11-01T10:46:00Z">
              <w:tcPr>
                <w:tcW w:w="190" w:type="pct"/>
                <w:gridSpan w:val="2"/>
                <w:tcBorders>
                  <w:top w:val="single" w:sz="8" w:space="0" w:color="000000"/>
                  <w:left w:val="single" w:sz="4" w:space="0" w:color="000000"/>
                  <w:bottom w:val="single" w:sz="8" w:space="0" w:color="000000"/>
                  <w:right w:val="single" w:sz="4" w:space="0" w:color="000000"/>
                </w:tcBorders>
                <w:vAlign w:val="center"/>
              </w:tcPr>
            </w:tcPrChange>
          </w:tcPr>
          <w:p w14:paraId="0E7FE98D" w14:textId="12FABF2E" w:rsidR="00936423" w:rsidRPr="009A486F" w:rsidRDefault="00936423" w:rsidP="00936423">
            <w:pPr>
              <w:widowControl/>
              <w:autoSpaceDE/>
              <w:autoSpaceDN/>
              <w:adjustRightInd/>
              <w:jc w:val="center"/>
              <w:rPr>
                <w:bCs/>
                <w:sz w:val="22"/>
                <w:szCs w:val="22"/>
              </w:rPr>
            </w:pPr>
            <w:ins w:id="2653" w:author="ERCOT" w:date="2021-11-01T10:46:00Z">
              <w:r>
                <w:rPr>
                  <w:rFonts w:ascii="Calibri" w:hAnsi="Calibri" w:cs="Calibri"/>
                  <w:color w:val="000000"/>
                  <w:sz w:val="22"/>
                  <w:szCs w:val="22"/>
                </w:rPr>
                <w:t>0</w:t>
              </w:r>
            </w:ins>
            <w:del w:id="265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4" w:space="0" w:color="000000"/>
            </w:tcBorders>
            <w:vAlign w:val="bottom"/>
            <w:tcPrChange w:id="2655" w:author="ERCOT" w:date="2021-11-01T10:46:00Z">
              <w:tcPr>
                <w:tcW w:w="190" w:type="pct"/>
                <w:tcBorders>
                  <w:top w:val="single" w:sz="8" w:space="0" w:color="000000"/>
                  <w:left w:val="single" w:sz="4" w:space="0" w:color="000000"/>
                  <w:bottom w:val="single" w:sz="8" w:space="0" w:color="000000"/>
                  <w:right w:val="single" w:sz="4" w:space="0" w:color="000000"/>
                </w:tcBorders>
                <w:vAlign w:val="center"/>
              </w:tcPr>
            </w:tcPrChange>
          </w:tcPr>
          <w:p w14:paraId="5C2F8071" w14:textId="388501A2" w:rsidR="00936423" w:rsidRPr="009A486F" w:rsidRDefault="00936423" w:rsidP="00936423">
            <w:pPr>
              <w:widowControl/>
              <w:autoSpaceDE/>
              <w:autoSpaceDN/>
              <w:adjustRightInd/>
              <w:jc w:val="center"/>
              <w:rPr>
                <w:bCs/>
                <w:sz w:val="22"/>
                <w:szCs w:val="22"/>
              </w:rPr>
            </w:pPr>
            <w:ins w:id="2656" w:author="ERCOT" w:date="2021-11-01T10:46:00Z">
              <w:r>
                <w:rPr>
                  <w:rFonts w:ascii="Calibri" w:hAnsi="Calibri" w:cs="Calibri"/>
                  <w:color w:val="000000"/>
                  <w:sz w:val="22"/>
                  <w:szCs w:val="22"/>
                </w:rPr>
                <w:t>0</w:t>
              </w:r>
            </w:ins>
            <w:del w:id="265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8" w:space="0" w:color="000000"/>
              <w:right w:val="single" w:sz="8" w:space="0" w:color="000000"/>
            </w:tcBorders>
            <w:vAlign w:val="bottom"/>
            <w:tcPrChange w:id="2658" w:author="ERCOT" w:date="2021-11-01T10:46:00Z">
              <w:tcPr>
                <w:tcW w:w="190" w:type="pct"/>
                <w:gridSpan w:val="3"/>
                <w:tcBorders>
                  <w:top w:val="single" w:sz="8" w:space="0" w:color="000000"/>
                  <w:left w:val="single" w:sz="4" w:space="0" w:color="000000"/>
                  <w:bottom w:val="single" w:sz="8" w:space="0" w:color="000000"/>
                  <w:right w:val="single" w:sz="8" w:space="0" w:color="000000"/>
                </w:tcBorders>
                <w:vAlign w:val="center"/>
              </w:tcPr>
            </w:tcPrChange>
          </w:tcPr>
          <w:p w14:paraId="255F4E10" w14:textId="619C66FC" w:rsidR="00936423" w:rsidRPr="009A486F" w:rsidRDefault="00936423" w:rsidP="00936423">
            <w:pPr>
              <w:widowControl/>
              <w:autoSpaceDE/>
              <w:autoSpaceDN/>
              <w:adjustRightInd/>
              <w:jc w:val="center"/>
              <w:rPr>
                <w:bCs/>
                <w:sz w:val="22"/>
                <w:szCs w:val="22"/>
              </w:rPr>
            </w:pPr>
            <w:ins w:id="2659" w:author="ERCOT" w:date="2021-11-01T10:46:00Z">
              <w:r>
                <w:rPr>
                  <w:rFonts w:ascii="Calibri" w:hAnsi="Calibri" w:cs="Calibri"/>
                  <w:color w:val="000000"/>
                  <w:sz w:val="22"/>
                  <w:szCs w:val="22"/>
                </w:rPr>
                <w:t>0</w:t>
              </w:r>
            </w:ins>
            <w:del w:id="2660" w:author="ERCOT" w:date="2021-11-01T09:58:00Z">
              <w:r w:rsidRPr="009A486F" w:rsidDel="000A1AF2">
                <w:rPr>
                  <w:color w:val="000000"/>
                  <w:sz w:val="22"/>
                  <w:szCs w:val="22"/>
                </w:rPr>
                <w:delText>0.0</w:delText>
              </w:r>
            </w:del>
          </w:p>
        </w:tc>
      </w:tr>
      <w:tr w:rsidR="00936423" w:rsidRPr="00CC576E" w14:paraId="6D2B5EA7" w14:textId="77777777" w:rsidTr="00884092">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Change w:id="2661" w:author="ERCOT" w:date="2021-11-01T10:46:00Z">
            <w:tblPrEx>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Ex>
          </w:tblPrExChange>
        </w:tblPrEx>
        <w:trPr>
          <w:trHeight w:val="555"/>
          <w:tblCellSpacing w:w="0" w:type="dxa"/>
          <w:trPrChange w:id="2662" w:author="ERCOT" w:date="2021-11-01T10:46:00Z">
            <w:trPr>
              <w:gridBefore w:val="1"/>
              <w:gridAfter w:val="0"/>
              <w:trHeight w:val="555"/>
              <w:tblCellSpacing w:w="0" w:type="dxa"/>
            </w:trPr>
          </w:trPrChange>
        </w:trPr>
        <w:tc>
          <w:tcPr>
            <w:tcW w:w="260" w:type="pct"/>
            <w:tcBorders>
              <w:top w:val="single" w:sz="8" w:space="0" w:color="000000"/>
              <w:left w:val="single" w:sz="8" w:space="0" w:color="000000"/>
              <w:bottom w:val="single" w:sz="12" w:space="0" w:color="000000"/>
              <w:right w:val="single" w:sz="8" w:space="0" w:color="000000"/>
            </w:tcBorders>
            <w:vAlign w:val="center"/>
            <w:tcPrChange w:id="2663" w:author="ERCOT" w:date="2021-11-01T10:46:00Z">
              <w:tcPr>
                <w:tcW w:w="260" w:type="pct"/>
                <w:gridSpan w:val="2"/>
                <w:tcBorders>
                  <w:top w:val="single" w:sz="8" w:space="0" w:color="000000"/>
                  <w:left w:val="single" w:sz="8" w:space="0" w:color="000000"/>
                  <w:bottom w:val="single" w:sz="12" w:space="0" w:color="000000"/>
                  <w:right w:val="single" w:sz="8" w:space="0" w:color="000000"/>
                </w:tcBorders>
                <w:vAlign w:val="center"/>
              </w:tcPr>
            </w:tcPrChange>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Change w:id="2664"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979660C" w14:textId="4827C828" w:rsidR="00936423" w:rsidRPr="009A486F" w:rsidRDefault="00936423" w:rsidP="00936423">
            <w:pPr>
              <w:widowControl/>
              <w:autoSpaceDE/>
              <w:autoSpaceDN/>
              <w:adjustRightInd/>
              <w:jc w:val="center"/>
              <w:rPr>
                <w:bCs/>
                <w:sz w:val="22"/>
                <w:szCs w:val="22"/>
              </w:rPr>
            </w:pPr>
            <w:ins w:id="2665" w:author="ERCOT" w:date="2021-11-01T10:46:00Z">
              <w:r>
                <w:rPr>
                  <w:rFonts w:ascii="Calibri" w:hAnsi="Calibri" w:cs="Calibri"/>
                  <w:color w:val="000000"/>
                  <w:sz w:val="22"/>
                  <w:szCs w:val="22"/>
                </w:rPr>
                <w:t>0</w:t>
              </w:r>
            </w:ins>
            <w:del w:id="266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67"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14C994D" w14:textId="393694FA" w:rsidR="00936423" w:rsidRPr="009A486F" w:rsidRDefault="00936423" w:rsidP="00936423">
            <w:pPr>
              <w:widowControl/>
              <w:autoSpaceDE/>
              <w:autoSpaceDN/>
              <w:adjustRightInd/>
              <w:jc w:val="center"/>
              <w:rPr>
                <w:bCs/>
                <w:sz w:val="22"/>
                <w:szCs w:val="22"/>
              </w:rPr>
            </w:pPr>
            <w:ins w:id="2668" w:author="ERCOT" w:date="2021-11-01T10:46:00Z">
              <w:r>
                <w:rPr>
                  <w:rFonts w:ascii="Calibri" w:hAnsi="Calibri" w:cs="Calibri"/>
                  <w:color w:val="000000"/>
                  <w:sz w:val="22"/>
                  <w:szCs w:val="22"/>
                </w:rPr>
                <w:t>0</w:t>
              </w:r>
            </w:ins>
            <w:del w:id="2669" w:author="ERCOT" w:date="2021-11-01T09:58:00Z">
              <w:r w:rsidRPr="009A486F" w:rsidDel="000A1AF2">
                <w:rPr>
                  <w:color w:val="000000"/>
                  <w:sz w:val="22"/>
                  <w:szCs w:val="22"/>
                </w:rPr>
                <w:delText>0.0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70" w:author="ERCOT" w:date="2021-11-01T10:46:00Z">
              <w:tcPr>
                <w:tcW w:w="226" w:type="pct"/>
                <w:gridSpan w:val="3"/>
                <w:tcBorders>
                  <w:top w:val="single" w:sz="8" w:space="0" w:color="000000"/>
                  <w:left w:val="single" w:sz="4" w:space="0" w:color="000000"/>
                  <w:bottom w:val="single" w:sz="12" w:space="0" w:color="000000"/>
                  <w:right w:val="single" w:sz="4" w:space="0" w:color="000000"/>
                </w:tcBorders>
                <w:vAlign w:val="center"/>
              </w:tcPr>
            </w:tcPrChange>
          </w:tcPr>
          <w:p w14:paraId="62A1E8A0" w14:textId="7DFE0A9E" w:rsidR="00936423" w:rsidRPr="009A486F" w:rsidRDefault="00936423" w:rsidP="00936423">
            <w:pPr>
              <w:widowControl/>
              <w:autoSpaceDE/>
              <w:autoSpaceDN/>
              <w:adjustRightInd/>
              <w:jc w:val="center"/>
              <w:rPr>
                <w:bCs/>
                <w:sz w:val="22"/>
                <w:szCs w:val="22"/>
              </w:rPr>
            </w:pPr>
            <w:ins w:id="2671" w:author="ERCOT" w:date="2021-11-01T10:46:00Z">
              <w:r>
                <w:rPr>
                  <w:rFonts w:ascii="Calibri" w:hAnsi="Calibri" w:cs="Calibri"/>
                  <w:color w:val="000000"/>
                  <w:sz w:val="22"/>
                  <w:szCs w:val="22"/>
                </w:rPr>
                <w:t>0</w:t>
              </w:r>
            </w:ins>
            <w:del w:id="2672"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73"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7866312A" w14:textId="15EA3A66" w:rsidR="00936423" w:rsidRPr="009A486F" w:rsidRDefault="00936423" w:rsidP="00936423">
            <w:pPr>
              <w:widowControl/>
              <w:autoSpaceDE/>
              <w:autoSpaceDN/>
              <w:adjustRightInd/>
              <w:jc w:val="center"/>
              <w:rPr>
                <w:bCs/>
                <w:sz w:val="22"/>
                <w:szCs w:val="22"/>
              </w:rPr>
            </w:pPr>
            <w:ins w:id="2674" w:author="ERCOT" w:date="2021-11-01T10:46:00Z">
              <w:r>
                <w:rPr>
                  <w:rFonts w:ascii="Calibri" w:hAnsi="Calibri" w:cs="Calibri"/>
                  <w:color w:val="000000"/>
                  <w:sz w:val="22"/>
                  <w:szCs w:val="22"/>
                </w:rPr>
                <w:t>0</w:t>
              </w:r>
            </w:ins>
            <w:del w:id="2675"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76" w:author="ERCOT" w:date="2021-11-01T10:46:00Z">
              <w:tcPr>
                <w:tcW w:w="190" w:type="pct"/>
                <w:gridSpan w:val="3"/>
                <w:tcBorders>
                  <w:top w:val="single" w:sz="8" w:space="0" w:color="000000"/>
                  <w:left w:val="single" w:sz="4" w:space="0" w:color="000000"/>
                  <w:bottom w:val="single" w:sz="12" w:space="0" w:color="000000"/>
                  <w:right w:val="single" w:sz="4" w:space="0" w:color="000000"/>
                </w:tcBorders>
                <w:vAlign w:val="center"/>
              </w:tcPr>
            </w:tcPrChange>
          </w:tcPr>
          <w:p w14:paraId="03791FCF" w14:textId="55CF1D37" w:rsidR="00936423" w:rsidRPr="009A486F" w:rsidRDefault="00936423" w:rsidP="00936423">
            <w:pPr>
              <w:widowControl/>
              <w:autoSpaceDE/>
              <w:autoSpaceDN/>
              <w:adjustRightInd/>
              <w:jc w:val="center"/>
              <w:rPr>
                <w:bCs/>
                <w:sz w:val="22"/>
                <w:szCs w:val="22"/>
              </w:rPr>
            </w:pPr>
            <w:ins w:id="2677" w:author="ERCOT" w:date="2021-11-01T10:46:00Z">
              <w:r>
                <w:rPr>
                  <w:rFonts w:ascii="Calibri" w:hAnsi="Calibri" w:cs="Calibri"/>
                  <w:color w:val="000000"/>
                  <w:sz w:val="22"/>
                  <w:szCs w:val="22"/>
                </w:rPr>
                <w:t>0</w:t>
              </w:r>
            </w:ins>
            <w:del w:id="2678"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79"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8C5EBF0" w14:textId="05A0AFBC" w:rsidR="00936423" w:rsidRPr="009A486F" w:rsidRDefault="00936423" w:rsidP="00936423">
            <w:pPr>
              <w:widowControl/>
              <w:autoSpaceDE/>
              <w:autoSpaceDN/>
              <w:adjustRightInd/>
              <w:jc w:val="center"/>
              <w:rPr>
                <w:bCs/>
                <w:sz w:val="22"/>
                <w:szCs w:val="22"/>
              </w:rPr>
            </w:pPr>
            <w:ins w:id="2680" w:author="ERCOT" w:date="2021-11-01T10:46:00Z">
              <w:r>
                <w:rPr>
                  <w:rFonts w:ascii="Calibri" w:hAnsi="Calibri" w:cs="Calibri"/>
                  <w:color w:val="000000"/>
                  <w:sz w:val="22"/>
                  <w:szCs w:val="22"/>
                </w:rPr>
                <w:t>0</w:t>
              </w:r>
            </w:ins>
            <w:del w:id="2681"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2"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BF948AE" w14:textId="0082703B" w:rsidR="00936423" w:rsidRPr="009A486F" w:rsidRDefault="00936423" w:rsidP="00936423">
            <w:pPr>
              <w:widowControl/>
              <w:autoSpaceDE/>
              <w:autoSpaceDN/>
              <w:adjustRightInd/>
              <w:jc w:val="center"/>
              <w:rPr>
                <w:bCs/>
                <w:sz w:val="22"/>
                <w:szCs w:val="22"/>
              </w:rPr>
            </w:pPr>
            <w:ins w:id="2683" w:author="ERCOT" w:date="2021-11-01T10:46:00Z">
              <w:r>
                <w:rPr>
                  <w:rFonts w:ascii="Calibri" w:hAnsi="Calibri" w:cs="Calibri"/>
                  <w:color w:val="000000"/>
                  <w:sz w:val="22"/>
                  <w:szCs w:val="22"/>
                </w:rPr>
                <w:t>0</w:t>
              </w:r>
            </w:ins>
            <w:del w:id="2684"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5"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656603AA" w14:textId="27182C00" w:rsidR="00936423" w:rsidRPr="009A486F" w:rsidRDefault="00936423" w:rsidP="00936423">
            <w:pPr>
              <w:widowControl/>
              <w:autoSpaceDE/>
              <w:autoSpaceDN/>
              <w:adjustRightInd/>
              <w:jc w:val="center"/>
              <w:rPr>
                <w:bCs/>
                <w:sz w:val="22"/>
                <w:szCs w:val="22"/>
              </w:rPr>
            </w:pPr>
            <w:ins w:id="2686" w:author="ERCOT" w:date="2021-11-01T10:46:00Z">
              <w:r>
                <w:rPr>
                  <w:rFonts w:ascii="Calibri" w:hAnsi="Calibri" w:cs="Calibri"/>
                  <w:color w:val="000000"/>
                  <w:sz w:val="22"/>
                  <w:szCs w:val="22"/>
                </w:rPr>
                <w:t>-0.5</w:t>
              </w:r>
            </w:ins>
            <w:del w:id="2687"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88"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15A78367" w14:textId="655CC80D" w:rsidR="00936423" w:rsidRPr="009A486F" w:rsidRDefault="00936423" w:rsidP="00936423">
            <w:pPr>
              <w:widowControl/>
              <w:autoSpaceDE/>
              <w:autoSpaceDN/>
              <w:adjustRightInd/>
              <w:jc w:val="center"/>
              <w:rPr>
                <w:bCs/>
                <w:sz w:val="22"/>
                <w:szCs w:val="22"/>
              </w:rPr>
            </w:pPr>
            <w:ins w:id="2689" w:author="ERCOT" w:date="2021-11-01T10:46:00Z">
              <w:r>
                <w:rPr>
                  <w:rFonts w:ascii="Calibri" w:hAnsi="Calibri" w:cs="Calibri"/>
                  <w:color w:val="000000"/>
                  <w:sz w:val="22"/>
                  <w:szCs w:val="22"/>
                </w:rPr>
                <w:t>2.6</w:t>
              </w:r>
            </w:ins>
            <w:del w:id="2690" w:author="ERCOT" w:date="2021-11-01T09:58:00Z">
              <w:r w:rsidRPr="009A486F" w:rsidDel="000A1AF2">
                <w:rPr>
                  <w:color w:val="000000"/>
                  <w:sz w:val="22"/>
                  <w:szCs w:val="22"/>
                </w:rPr>
                <w:delText>-4.0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91"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5668B672" w14:textId="33738E13" w:rsidR="00936423" w:rsidRPr="009A486F" w:rsidRDefault="00936423" w:rsidP="00936423">
            <w:pPr>
              <w:widowControl/>
              <w:autoSpaceDE/>
              <w:autoSpaceDN/>
              <w:adjustRightInd/>
              <w:jc w:val="center"/>
              <w:rPr>
                <w:bCs/>
                <w:sz w:val="22"/>
                <w:szCs w:val="22"/>
              </w:rPr>
            </w:pPr>
            <w:ins w:id="2692" w:author="ERCOT" w:date="2021-11-01T10:46:00Z">
              <w:r>
                <w:rPr>
                  <w:rFonts w:ascii="Calibri" w:hAnsi="Calibri" w:cs="Calibri"/>
                  <w:color w:val="000000"/>
                  <w:sz w:val="22"/>
                  <w:szCs w:val="22"/>
                </w:rPr>
                <w:t>6.5</w:t>
              </w:r>
            </w:ins>
            <w:del w:id="2693" w:author="ERCOT" w:date="2021-11-01T09:58:00Z">
              <w:r w:rsidRPr="009A486F" w:rsidDel="000A1AF2">
                <w:rPr>
                  <w:color w:val="000000"/>
                  <w:sz w:val="22"/>
                  <w:szCs w:val="22"/>
                </w:rPr>
                <w:delText>18.0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694"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0A2C1DD1" w14:textId="731E4DE9" w:rsidR="00936423" w:rsidRPr="009A486F" w:rsidRDefault="00936423" w:rsidP="00936423">
            <w:pPr>
              <w:widowControl/>
              <w:autoSpaceDE/>
              <w:autoSpaceDN/>
              <w:adjustRightInd/>
              <w:jc w:val="center"/>
              <w:rPr>
                <w:bCs/>
                <w:sz w:val="22"/>
                <w:szCs w:val="22"/>
              </w:rPr>
            </w:pPr>
            <w:ins w:id="2695" w:author="ERCOT" w:date="2021-11-01T10:46:00Z">
              <w:r>
                <w:rPr>
                  <w:rFonts w:ascii="Calibri" w:hAnsi="Calibri" w:cs="Calibri"/>
                  <w:color w:val="000000"/>
                  <w:sz w:val="22"/>
                  <w:szCs w:val="22"/>
                </w:rPr>
                <w:t>6.6</w:t>
              </w:r>
            </w:ins>
            <w:del w:id="2696" w:author="ERCOT" w:date="2021-11-01T09:58:00Z">
              <w:r w:rsidRPr="009A486F" w:rsidDel="000A1AF2">
                <w:rPr>
                  <w:color w:val="000000"/>
                  <w:sz w:val="22"/>
                  <w:szCs w:val="22"/>
                </w:rPr>
                <w:delText>19.0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697"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59808BB4" w14:textId="6C9FC9C5" w:rsidR="00936423" w:rsidRPr="009A486F" w:rsidRDefault="00936423" w:rsidP="00936423">
            <w:pPr>
              <w:widowControl/>
              <w:autoSpaceDE/>
              <w:autoSpaceDN/>
              <w:adjustRightInd/>
              <w:jc w:val="center"/>
              <w:rPr>
                <w:bCs/>
                <w:sz w:val="22"/>
                <w:szCs w:val="22"/>
              </w:rPr>
            </w:pPr>
            <w:ins w:id="2698" w:author="ERCOT" w:date="2021-11-01T10:46:00Z">
              <w:r>
                <w:rPr>
                  <w:rFonts w:ascii="Calibri" w:hAnsi="Calibri" w:cs="Calibri"/>
                  <w:color w:val="000000"/>
                  <w:sz w:val="22"/>
                  <w:szCs w:val="22"/>
                </w:rPr>
                <w:t>5.7</w:t>
              </w:r>
            </w:ins>
            <w:del w:id="2699" w:author="ERCOT" w:date="2021-11-01T09:58:00Z">
              <w:r w:rsidRPr="009A486F" w:rsidDel="000A1AF2">
                <w:rPr>
                  <w:color w:val="000000"/>
                  <w:sz w:val="22"/>
                  <w:szCs w:val="22"/>
                </w:rPr>
                <w:delText>21.0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700"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337C5BBF" w14:textId="490C7A95" w:rsidR="00936423" w:rsidRPr="009A486F" w:rsidRDefault="00936423" w:rsidP="00936423">
            <w:pPr>
              <w:widowControl/>
              <w:autoSpaceDE/>
              <w:autoSpaceDN/>
              <w:adjustRightInd/>
              <w:jc w:val="center"/>
              <w:rPr>
                <w:bCs/>
                <w:sz w:val="22"/>
                <w:szCs w:val="22"/>
              </w:rPr>
            </w:pPr>
            <w:ins w:id="2701" w:author="ERCOT" w:date="2021-11-01T10:46:00Z">
              <w:r>
                <w:rPr>
                  <w:rFonts w:ascii="Calibri" w:hAnsi="Calibri" w:cs="Calibri"/>
                  <w:color w:val="000000"/>
                  <w:sz w:val="22"/>
                  <w:szCs w:val="22"/>
                </w:rPr>
                <w:t>4.5</w:t>
              </w:r>
            </w:ins>
            <w:del w:id="2702" w:author="ERCOT" w:date="2021-11-01T09:58:00Z">
              <w:r w:rsidRPr="009A486F" w:rsidDel="000A1AF2">
                <w:rPr>
                  <w:color w:val="000000"/>
                  <w:sz w:val="22"/>
                  <w:szCs w:val="22"/>
                </w:rPr>
                <w:delText>23.0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3"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44D882AE" w14:textId="7EC7953E" w:rsidR="00936423" w:rsidRPr="009A486F" w:rsidRDefault="00936423" w:rsidP="00936423">
            <w:pPr>
              <w:widowControl/>
              <w:autoSpaceDE/>
              <w:autoSpaceDN/>
              <w:adjustRightInd/>
              <w:jc w:val="center"/>
              <w:rPr>
                <w:bCs/>
                <w:sz w:val="22"/>
                <w:szCs w:val="22"/>
              </w:rPr>
            </w:pPr>
            <w:ins w:id="2704" w:author="ERCOT" w:date="2021-11-01T10:46:00Z">
              <w:r>
                <w:rPr>
                  <w:rFonts w:ascii="Calibri" w:hAnsi="Calibri" w:cs="Calibri"/>
                  <w:color w:val="000000"/>
                  <w:sz w:val="22"/>
                  <w:szCs w:val="22"/>
                </w:rPr>
                <w:t>7.5</w:t>
              </w:r>
            </w:ins>
            <w:del w:id="2705" w:author="ERCOT" w:date="2021-11-01T09:58:00Z">
              <w:r w:rsidRPr="009A486F" w:rsidDel="000A1AF2">
                <w:rPr>
                  <w:color w:val="000000"/>
                  <w:sz w:val="22"/>
                  <w:szCs w:val="22"/>
                </w:rPr>
                <w:delText>36.0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6"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411A3450" w14:textId="49B57A09" w:rsidR="00936423" w:rsidRPr="009A486F" w:rsidRDefault="00936423" w:rsidP="00936423">
            <w:pPr>
              <w:widowControl/>
              <w:autoSpaceDE/>
              <w:autoSpaceDN/>
              <w:adjustRightInd/>
              <w:jc w:val="center"/>
              <w:rPr>
                <w:bCs/>
                <w:sz w:val="22"/>
                <w:szCs w:val="22"/>
              </w:rPr>
            </w:pPr>
            <w:ins w:id="2707" w:author="ERCOT" w:date="2021-11-01T10:46:00Z">
              <w:r>
                <w:rPr>
                  <w:rFonts w:ascii="Calibri" w:hAnsi="Calibri" w:cs="Calibri"/>
                  <w:color w:val="000000"/>
                  <w:sz w:val="22"/>
                  <w:szCs w:val="22"/>
                </w:rPr>
                <w:t>10.6</w:t>
              </w:r>
            </w:ins>
            <w:del w:id="2708"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09"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2555B881" w14:textId="521797B1" w:rsidR="00936423" w:rsidRPr="009A486F" w:rsidRDefault="00936423" w:rsidP="00936423">
            <w:pPr>
              <w:widowControl/>
              <w:autoSpaceDE/>
              <w:autoSpaceDN/>
              <w:adjustRightInd/>
              <w:jc w:val="center"/>
              <w:rPr>
                <w:bCs/>
                <w:sz w:val="22"/>
                <w:szCs w:val="22"/>
              </w:rPr>
            </w:pPr>
            <w:ins w:id="2710" w:author="ERCOT" w:date="2021-11-01T10:46:00Z">
              <w:r>
                <w:rPr>
                  <w:rFonts w:ascii="Calibri" w:hAnsi="Calibri" w:cs="Calibri"/>
                  <w:color w:val="000000"/>
                  <w:sz w:val="22"/>
                  <w:szCs w:val="22"/>
                </w:rPr>
                <w:t>13.7</w:t>
              </w:r>
            </w:ins>
            <w:del w:id="2711" w:author="ERCOT" w:date="2021-11-01T09:58:00Z">
              <w:r w:rsidRPr="009A486F" w:rsidDel="000A1AF2">
                <w:rPr>
                  <w:color w:val="000000"/>
                  <w:sz w:val="22"/>
                  <w:szCs w:val="22"/>
                </w:rPr>
                <w:delText>44.0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12"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649405BA" w14:textId="6E2334C5" w:rsidR="00936423" w:rsidRPr="009A486F" w:rsidRDefault="00936423" w:rsidP="00936423">
            <w:pPr>
              <w:widowControl/>
              <w:autoSpaceDE/>
              <w:autoSpaceDN/>
              <w:adjustRightInd/>
              <w:jc w:val="center"/>
              <w:rPr>
                <w:bCs/>
                <w:sz w:val="22"/>
                <w:szCs w:val="22"/>
              </w:rPr>
            </w:pPr>
            <w:ins w:id="2713" w:author="ERCOT" w:date="2021-11-01T10:46:00Z">
              <w:r>
                <w:rPr>
                  <w:rFonts w:ascii="Calibri" w:hAnsi="Calibri" w:cs="Calibri"/>
                  <w:color w:val="000000"/>
                  <w:sz w:val="22"/>
                  <w:szCs w:val="22"/>
                </w:rPr>
                <w:t>11.2</w:t>
              </w:r>
            </w:ins>
            <w:del w:id="2714" w:author="ERCOT" w:date="2021-11-01T09:58:00Z">
              <w:r w:rsidRPr="009A486F" w:rsidDel="000A1AF2">
                <w:rPr>
                  <w:color w:val="000000"/>
                  <w:sz w:val="22"/>
                  <w:szCs w:val="22"/>
                </w:rPr>
                <w:delText>62.0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715" w:author="ERCOT" w:date="2021-11-01T10:46:00Z">
              <w:tcPr>
                <w:tcW w:w="226" w:type="pct"/>
                <w:tcBorders>
                  <w:top w:val="single" w:sz="8" w:space="0" w:color="000000"/>
                  <w:left w:val="single" w:sz="4" w:space="0" w:color="000000"/>
                  <w:bottom w:val="single" w:sz="12" w:space="0" w:color="000000"/>
                  <w:right w:val="single" w:sz="4" w:space="0" w:color="000000"/>
                </w:tcBorders>
                <w:vAlign w:val="center"/>
              </w:tcPr>
            </w:tcPrChange>
          </w:tcPr>
          <w:p w14:paraId="1DAC9ABF" w14:textId="57AC50BE" w:rsidR="00936423" w:rsidRPr="009A486F" w:rsidRDefault="00936423" w:rsidP="00936423">
            <w:pPr>
              <w:widowControl/>
              <w:autoSpaceDE/>
              <w:autoSpaceDN/>
              <w:adjustRightInd/>
              <w:jc w:val="center"/>
              <w:rPr>
                <w:bCs/>
                <w:sz w:val="22"/>
                <w:szCs w:val="22"/>
              </w:rPr>
            </w:pPr>
            <w:ins w:id="2716" w:author="ERCOT" w:date="2021-11-01T10:46:00Z">
              <w:r>
                <w:rPr>
                  <w:rFonts w:ascii="Calibri" w:hAnsi="Calibri" w:cs="Calibri"/>
                  <w:color w:val="000000"/>
                  <w:sz w:val="22"/>
                  <w:szCs w:val="22"/>
                </w:rPr>
                <w:t>5.1</w:t>
              </w:r>
            </w:ins>
            <w:del w:id="2717" w:author="ERCOT" w:date="2021-11-01T09:58:00Z">
              <w:r w:rsidRPr="009A486F" w:rsidDel="000A1AF2">
                <w:rPr>
                  <w:color w:val="000000"/>
                  <w:sz w:val="22"/>
                  <w:szCs w:val="22"/>
                </w:rPr>
                <w:delText>35.0</w:delText>
              </w:r>
            </w:del>
          </w:p>
        </w:tc>
        <w:tc>
          <w:tcPr>
            <w:tcW w:w="226" w:type="pct"/>
            <w:tcBorders>
              <w:top w:val="single" w:sz="8" w:space="0" w:color="000000"/>
              <w:left w:val="single" w:sz="4" w:space="0" w:color="000000"/>
              <w:bottom w:val="single" w:sz="12" w:space="0" w:color="000000"/>
              <w:right w:val="single" w:sz="4" w:space="0" w:color="000000"/>
            </w:tcBorders>
            <w:vAlign w:val="bottom"/>
            <w:tcPrChange w:id="2718" w:author="ERCOT" w:date="2021-11-01T10:46:00Z">
              <w:tcPr>
                <w:tcW w:w="226" w:type="pct"/>
                <w:gridSpan w:val="2"/>
                <w:tcBorders>
                  <w:top w:val="single" w:sz="8" w:space="0" w:color="000000"/>
                  <w:left w:val="single" w:sz="4" w:space="0" w:color="000000"/>
                  <w:bottom w:val="single" w:sz="12" w:space="0" w:color="000000"/>
                  <w:right w:val="single" w:sz="4" w:space="0" w:color="000000"/>
                </w:tcBorders>
                <w:vAlign w:val="center"/>
              </w:tcPr>
            </w:tcPrChange>
          </w:tcPr>
          <w:p w14:paraId="01B953A1" w14:textId="08A26783" w:rsidR="00936423" w:rsidRPr="009A486F" w:rsidRDefault="00936423" w:rsidP="00936423">
            <w:pPr>
              <w:widowControl/>
              <w:autoSpaceDE/>
              <w:autoSpaceDN/>
              <w:adjustRightInd/>
              <w:jc w:val="center"/>
              <w:rPr>
                <w:bCs/>
                <w:sz w:val="22"/>
                <w:szCs w:val="22"/>
              </w:rPr>
            </w:pPr>
            <w:ins w:id="2719" w:author="ERCOT" w:date="2021-11-01T10:46:00Z">
              <w:r>
                <w:rPr>
                  <w:rFonts w:ascii="Calibri" w:hAnsi="Calibri" w:cs="Calibri"/>
                  <w:color w:val="000000"/>
                  <w:sz w:val="22"/>
                  <w:szCs w:val="22"/>
                </w:rPr>
                <w:t>0</w:t>
              </w:r>
            </w:ins>
            <w:del w:id="2720"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21"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3DC9EA7B" w14:textId="5969C1F0" w:rsidR="00936423" w:rsidRPr="009A486F" w:rsidRDefault="00936423" w:rsidP="00936423">
            <w:pPr>
              <w:widowControl/>
              <w:autoSpaceDE/>
              <w:autoSpaceDN/>
              <w:adjustRightInd/>
              <w:jc w:val="center"/>
              <w:rPr>
                <w:bCs/>
                <w:sz w:val="22"/>
                <w:szCs w:val="22"/>
              </w:rPr>
            </w:pPr>
            <w:ins w:id="2722" w:author="ERCOT" w:date="2021-11-01T10:46:00Z">
              <w:r>
                <w:rPr>
                  <w:rFonts w:ascii="Calibri" w:hAnsi="Calibri" w:cs="Calibri"/>
                  <w:color w:val="000000"/>
                  <w:sz w:val="22"/>
                  <w:szCs w:val="22"/>
                </w:rPr>
                <w:t>0</w:t>
              </w:r>
            </w:ins>
            <w:del w:id="2723"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24"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063543DC" w14:textId="4941FA9D" w:rsidR="00936423" w:rsidRPr="009A486F" w:rsidRDefault="00936423" w:rsidP="00936423">
            <w:pPr>
              <w:widowControl/>
              <w:autoSpaceDE/>
              <w:autoSpaceDN/>
              <w:adjustRightInd/>
              <w:jc w:val="center"/>
              <w:rPr>
                <w:bCs/>
                <w:sz w:val="22"/>
                <w:szCs w:val="22"/>
              </w:rPr>
            </w:pPr>
            <w:ins w:id="2725" w:author="ERCOT" w:date="2021-11-01T10:46:00Z">
              <w:r>
                <w:rPr>
                  <w:rFonts w:ascii="Calibri" w:hAnsi="Calibri" w:cs="Calibri"/>
                  <w:color w:val="000000"/>
                  <w:sz w:val="22"/>
                  <w:szCs w:val="22"/>
                </w:rPr>
                <w:t>0</w:t>
              </w:r>
            </w:ins>
            <w:del w:id="2726"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27" w:author="ERCOT" w:date="2021-11-01T10:46:00Z">
              <w:tcPr>
                <w:tcW w:w="190" w:type="pct"/>
                <w:gridSpan w:val="2"/>
                <w:tcBorders>
                  <w:top w:val="single" w:sz="8" w:space="0" w:color="000000"/>
                  <w:left w:val="single" w:sz="4" w:space="0" w:color="000000"/>
                  <w:bottom w:val="single" w:sz="12" w:space="0" w:color="000000"/>
                  <w:right w:val="single" w:sz="4" w:space="0" w:color="000000"/>
                </w:tcBorders>
                <w:vAlign w:val="center"/>
              </w:tcPr>
            </w:tcPrChange>
          </w:tcPr>
          <w:p w14:paraId="44790ADD" w14:textId="03383E7E" w:rsidR="00936423" w:rsidRPr="009A486F" w:rsidRDefault="00936423" w:rsidP="00936423">
            <w:pPr>
              <w:widowControl/>
              <w:autoSpaceDE/>
              <w:autoSpaceDN/>
              <w:adjustRightInd/>
              <w:jc w:val="center"/>
              <w:rPr>
                <w:bCs/>
                <w:sz w:val="22"/>
                <w:szCs w:val="22"/>
              </w:rPr>
            </w:pPr>
            <w:ins w:id="2728" w:author="ERCOT" w:date="2021-11-01T10:46:00Z">
              <w:r>
                <w:rPr>
                  <w:rFonts w:ascii="Calibri" w:hAnsi="Calibri" w:cs="Calibri"/>
                  <w:color w:val="000000"/>
                  <w:sz w:val="22"/>
                  <w:szCs w:val="22"/>
                </w:rPr>
                <w:t>0</w:t>
              </w:r>
            </w:ins>
            <w:del w:id="2729" w:author="ERCOT" w:date="2021-11-01T09:58:00Z">
              <w:r w:rsidRPr="009A486F" w:rsidDel="000A1AF2">
                <w:rPr>
                  <w:color w:val="000000"/>
                  <w:sz w:val="22"/>
                  <w:szCs w:val="22"/>
                </w:rPr>
                <w:delText>0.0</w:delText>
              </w:r>
            </w:del>
          </w:p>
        </w:tc>
        <w:tc>
          <w:tcPr>
            <w:tcW w:w="190" w:type="pct"/>
            <w:tcBorders>
              <w:top w:val="single" w:sz="8" w:space="0" w:color="000000"/>
              <w:left w:val="single" w:sz="4" w:space="0" w:color="000000"/>
              <w:bottom w:val="single" w:sz="12" w:space="0" w:color="000000"/>
              <w:right w:val="single" w:sz="4" w:space="0" w:color="000000"/>
            </w:tcBorders>
            <w:vAlign w:val="bottom"/>
            <w:tcPrChange w:id="2730" w:author="ERCOT" w:date="2021-11-01T10:46:00Z">
              <w:tcPr>
                <w:tcW w:w="190" w:type="pct"/>
                <w:tcBorders>
                  <w:top w:val="single" w:sz="8" w:space="0" w:color="000000"/>
                  <w:left w:val="single" w:sz="4" w:space="0" w:color="000000"/>
                  <w:bottom w:val="single" w:sz="12" w:space="0" w:color="000000"/>
                  <w:right w:val="single" w:sz="4" w:space="0" w:color="000000"/>
                </w:tcBorders>
                <w:vAlign w:val="center"/>
              </w:tcPr>
            </w:tcPrChange>
          </w:tcPr>
          <w:p w14:paraId="72A2A61C" w14:textId="1FC21901" w:rsidR="00936423" w:rsidRPr="009A486F" w:rsidRDefault="00936423" w:rsidP="00936423">
            <w:pPr>
              <w:widowControl/>
              <w:autoSpaceDE/>
              <w:autoSpaceDN/>
              <w:adjustRightInd/>
              <w:jc w:val="center"/>
              <w:rPr>
                <w:bCs/>
                <w:sz w:val="22"/>
                <w:szCs w:val="22"/>
              </w:rPr>
            </w:pPr>
            <w:ins w:id="2731" w:author="ERCOT" w:date="2021-11-01T10:46:00Z">
              <w:r>
                <w:rPr>
                  <w:rFonts w:ascii="Calibri" w:hAnsi="Calibri" w:cs="Calibri"/>
                  <w:color w:val="000000"/>
                  <w:sz w:val="22"/>
                  <w:szCs w:val="22"/>
                </w:rPr>
                <w:t>0</w:t>
              </w:r>
            </w:ins>
            <w:del w:id="2732" w:author="ERCOT" w:date="2021-11-01T09:58:00Z">
              <w:r w:rsidRPr="009A486F" w:rsidDel="000A1AF2">
                <w:rPr>
                  <w:color w:val="000000"/>
                  <w:sz w:val="22"/>
                  <w:szCs w:val="22"/>
                </w:rPr>
                <w:delText>0.0</w:delText>
              </w:r>
            </w:del>
          </w:p>
        </w:tc>
        <w:tc>
          <w:tcPr>
            <w:tcW w:w="190" w:type="pct"/>
            <w:tcBorders>
              <w:top w:val="single" w:sz="8" w:space="0" w:color="000000"/>
              <w:left w:val="single" w:sz="8" w:space="0" w:color="000000"/>
              <w:bottom w:val="single" w:sz="12" w:space="0" w:color="000000"/>
              <w:right w:val="single" w:sz="8" w:space="0" w:color="000000"/>
            </w:tcBorders>
            <w:vAlign w:val="bottom"/>
            <w:tcPrChange w:id="2733" w:author="ERCOT" w:date="2021-11-01T10:46:00Z">
              <w:tcPr>
                <w:tcW w:w="190" w:type="pct"/>
                <w:gridSpan w:val="3"/>
                <w:tcBorders>
                  <w:top w:val="single" w:sz="8" w:space="0" w:color="000000"/>
                  <w:left w:val="single" w:sz="8" w:space="0" w:color="000000"/>
                  <w:bottom w:val="single" w:sz="12" w:space="0" w:color="000000"/>
                  <w:right w:val="single" w:sz="8" w:space="0" w:color="000000"/>
                </w:tcBorders>
                <w:vAlign w:val="center"/>
              </w:tcPr>
            </w:tcPrChange>
          </w:tcPr>
          <w:p w14:paraId="64CB7A9A" w14:textId="7445FBCD" w:rsidR="00936423" w:rsidRPr="009A486F" w:rsidRDefault="00936423" w:rsidP="00936423">
            <w:pPr>
              <w:widowControl/>
              <w:autoSpaceDE/>
              <w:autoSpaceDN/>
              <w:adjustRightInd/>
              <w:jc w:val="center"/>
              <w:rPr>
                <w:bCs/>
                <w:sz w:val="22"/>
                <w:szCs w:val="22"/>
              </w:rPr>
            </w:pPr>
            <w:ins w:id="2734" w:author="ERCOT" w:date="2021-11-01T10:46:00Z">
              <w:r>
                <w:rPr>
                  <w:rFonts w:ascii="Calibri" w:hAnsi="Calibri" w:cs="Calibri"/>
                  <w:color w:val="000000"/>
                  <w:sz w:val="22"/>
                  <w:szCs w:val="22"/>
                </w:rPr>
                <w:t>0</w:t>
              </w:r>
            </w:ins>
            <w:del w:id="2735" w:author="ERCOT" w:date="2021-11-01T09:58:00Z">
              <w:r w:rsidRPr="009A486F" w:rsidDel="000A1AF2">
                <w:rPr>
                  <w:color w:val="000000"/>
                  <w:sz w:val="22"/>
                  <w:szCs w:val="22"/>
                </w:rPr>
                <w:delText>0.0</w:delText>
              </w:r>
            </w:del>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2736">
          <w:tblGrid>
            <w:gridCol w:w="78"/>
            <w:gridCol w:w="923"/>
            <w:gridCol w:w="78"/>
            <w:gridCol w:w="508"/>
            <w:gridCol w:w="78"/>
            <w:gridCol w:w="493"/>
            <w:gridCol w:w="78"/>
            <w:gridCol w:w="507"/>
            <w:gridCol w:w="78"/>
            <w:gridCol w:w="507"/>
            <w:gridCol w:w="78"/>
            <w:gridCol w:w="507"/>
            <w:gridCol w:w="78"/>
            <w:gridCol w:w="507"/>
            <w:gridCol w:w="78"/>
            <w:gridCol w:w="507"/>
            <w:gridCol w:w="78"/>
            <w:gridCol w:w="507"/>
            <w:gridCol w:w="78"/>
            <w:gridCol w:w="447"/>
            <w:gridCol w:w="78"/>
            <w:gridCol w:w="568"/>
            <w:gridCol w:w="78"/>
            <w:gridCol w:w="507"/>
            <w:gridCol w:w="78"/>
            <w:gridCol w:w="507"/>
            <w:gridCol w:w="78"/>
            <w:gridCol w:w="493"/>
            <w:gridCol w:w="78"/>
            <w:gridCol w:w="507"/>
            <w:gridCol w:w="78"/>
            <w:gridCol w:w="493"/>
            <w:gridCol w:w="78"/>
            <w:gridCol w:w="493"/>
            <w:gridCol w:w="78"/>
            <w:gridCol w:w="493"/>
            <w:gridCol w:w="78"/>
            <w:gridCol w:w="441"/>
            <w:gridCol w:w="78"/>
            <w:gridCol w:w="475"/>
            <w:gridCol w:w="78"/>
            <w:gridCol w:w="409"/>
            <w:gridCol w:w="78"/>
            <w:gridCol w:w="412"/>
            <w:gridCol w:w="78"/>
            <w:gridCol w:w="452"/>
            <w:gridCol w:w="78"/>
            <w:gridCol w:w="357"/>
            <w:gridCol w:w="78"/>
            <w:gridCol w:w="519"/>
            <w:gridCol w:w="78"/>
          </w:tblGrid>
        </w:tblGridChange>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350B559A"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del w:id="2737" w:author="ERCOT" w:date="2021-11-01T09:59:00Z">
              <w:r w:rsidDel="000A1AF2">
                <w:rPr>
                  <w:b/>
                  <w:bCs/>
                  <w:sz w:val="22"/>
                  <w:szCs w:val="22"/>
                </w:rPr>
                <w:delText xml:space="preserve"> </w:delText>
              </w:r>
              <w:r w:rsidR="005D606E" w:rsidDel="000A1AF2">
                <w:rPr>
                  <w:b/>
                  <w:bCs/>
                  <w:sz w:val="22"/>
                  <w:szCs w:val="22"/>
                </w:rPr>
                <w:delText>(Effectiv</w:delText>
              </w:r>
              <w:r w:rsidR="00CB1DF8" w:rsidDel="000A1AF2">
                <w:rPr>
                  <w:b/>
                  <w:bCs/>
                  <w:sz w:val="22"/>
                  <w:szCs w:val="22"/>
                </w:rPr>
                <w:delText>e between Jan 1, 2021 and May 31</w:delText>
              </w:r>
              <w:r w:rsidR="005D606E" w:rsidDel="000A1AF2">
                <w:rPr>
                  <w:b/>
                  <w:bCs/>
                  <w:sz w:val="22"/>
                  <w:szCs w:val="22"/>
                </w:rPr>
                <w:delText>, 2021)</w:delText>
              </w:r>
            </w:del>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73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73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74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274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711D65" w14:textId="6EFAF94C" w:rsidR="00606AA6" w:rsidRPr="009A486F" w:rsidRDefault="00606AA6" w:rsidP="00606AA6">
            <w:pPr>
              <w:widowControl/>
              <w:autoSpaceDE/>
              <w:autoSpaceDN/>
              <w:adjustRightInd/>
              <w:jc w:val="center"/>
              <w:rPr>
                <w:b/>
                <w:bCs/>
                <w:sz w:val="22"/>
                <w:szCs w:val="22"/>
              </w:rPr>
            </w:pPr>
            <w:ins w:id="2742" w:author="ERCOT" w:date="2021-11-01T10:47:00Z">
              <w:r>
                <w:rPr>
                  <w:rFonts w:ascii="Calibri" w:hAnsi="Calibri" w:cs="Calibri"/>
                  <w:color w:val="000000"/>
                  <w:sz w:val="22"/>
                  <w:szCs w:val="22"/>
                </w:rPr>
                <w:t>0.0</w:t>
              </w:r>
            </w:ins>
            <w:del w:id="274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4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1672E" w14:textId="2D3AD644" w:rsidR="00606AA6" w:rsidRPr="009A486F" w:rsidRDefault="00606AA6" w:rsidP="00606AA6">
            <w:pPr>
              <w:widowControl/>
              <w:autoSpaceDE/>
              <w:autoSpaceDN/>
              <w:adjustRightInd/>
              <w:jc w:val="center"/>
              <w:rPr>
                <w:b/>
                <w:bCs/>
                <w:sz w:val="22"/>
                <w:szCs w:val="22"/>
              </w:rPr>
            </w:pPr>
            <w:ins w:id="2745" w:author="ERCOT" w:date="2021-11-01T10:47:00Z">
              <w:r>
                <w:rPr>
                  <w:rFonts w:ascii="Calibri" w:hAnsi="Calibri" w:cs="Calibri"/>
                  <w:color w:val="000000"/>
                  <w:sz w:val="22"/>
                  <w:szCs w:val="22"/>
                </w:rPr>
                <w:t>0.0</w:t>
              </w:r>
            </w:ins>
            <w:del w:id="274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605874" w14:textId="453AB9B5" w:rsidR="00606AA6" w:rsidRPr="009A486F" w:rsidRDefault="00606AA6" w:rsidP="00606AA6">
            <w:pPr>
              <w:widowControl/>
              <w:autoSpaceDE/>
              <w:autoSpaceDN/>
              <w:adjustRightInd/>
              <w:jc w:val="center"/>
              <w:rPr>
                <w:b/>
                <w:bCs/>
                <w:sz w:val="22"/>
                <w:szCs w:val="22"/>
              </w:rPr>
            </w:pPr>
            <w:ins w:id="2748" w:author="ERCOT" w:date="2021-11-01T10:47:00Z">
              <w:r>
                <w:rPr>
                  <w:rFonts w:ascii="Calibri" w:hAnsi="Calibri" w:cs="Calibri"/>
                  <w:color w:val="000000"/>
                  <w:sz w:val="22"/>
                  <w:szCs w:val="22"/>
                </w:rPr>
                <w:t>0.0</w:t>
              </w:r>
            </w:ins>
            <w:del w:id="274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2E4704" w14:textId="78F327C5" w:rsidR="00606AA6" w:rsidRPr="009A486F" w:rsidRDefault="00606AA6" w:rsidP="00606AA6">
            <w:pPr>
              <w:widowControl/>
              <w:autoSpaceDE/>
              <w:autoSpaceDN/>
              <w:adjustRightInd/>
              <w:jc w:val="center"/>
              <w:rPr>
                <w:b/>
                <w:bCs/>
                <w:sz w:val="22"/>
                <w:szCs w:val="22"/>
              </w:rPr>
            </w:pPr>
            <w:ins w:id="2751" w:author="ERCOT" w:date="2021-11-01T10:47:00Z">
              <w:r>
                <w:rPr>
                  <w:rFonts w:ascii="Calibri" w:hAnsi="Calibri" w:cs="Calibri"/>
                  <w:color w:val="000000"/>
                  <w:sz w:val="22"/>
                  <w:szCs w:val="22"/>
                </w:rPr>
                <w:t>0.0</w:t>
              </w:r>
            </w:ins>
            <w:del w:id="275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71502" w14:textId="2349BAA9" w:rsidR="00606AA6" w:rsidRPr="009A486F" w:rsidRDefault="00606AA6" w:rsidP="00606AA6">
            <w:pPr>
              <w:widowControl/>
              <w:autoSpaceDE/>
              <w:autoSpaceDN/>
              <w:adjustRightInd/>
              <w:jc w:val="center"/>
              <w:rPr>
                <w:b/>
                <w:bCs/>
                <w:sz w:val="22"/>
                <w:szCs w:val="22"/>
              </w:rPr>
            </w:pPr>
            <w:ins w:id="2754" w:author="ERCOT" w:date="2021-11-01T10:47:00Z">
              <w:r>
                <w:rPr>
                  <w:rFonts w:ascii="Calibri" w:hAnsi="Calibri" w:cs="Calibri"/>
                  <w:color w:val="000000"/>
                  <w:sz w:val="22"/>
                  <w:szCs w:val="22"/>
                </w:rPr>
                <w:t>0.0</w:t>
              </w:r>
            </w:ins>
            <w:del w:id="275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9DBC2E" w14:textId="5E8AB63E" w:rsidR="00606AA6" w:rsidRPr="009A486F" w:rsidRDefault="00606AA6" w:rsidP="00606AA6">
            <w:pPr>
              <w:widowControl/>
              <w:autoSpaceDE/>
              <w:autoSpaceDN/>
              <w:adjustRightInd/>
              <w:jc w:val="center"/>
              <w:rPr>
                <w:b/>
                <w:bCs/>
                <w:sz w:val="22"/>
                <w:szCs w:val="22"/>
              </w:rPr>
            </w:pPr>
            <w:ins w:id="2757" w:author="ERCOT" w:date="2021-11-01T10:47:00Z">
              <w:r>
                <w:rPr>
                  <w:rFonts w:ascii="Calibri" w:hAnsi="Calibri" w:cs="Calibri"/>
                  <w:color w:val="000000"/>
                  <w:sz w:val="22"/>
                  <w:szCs w:val="22"/>
                </w:rPr>
                <w:t>0.0</w:t>
              </w:r>
            </w:ins>
            <w:del w:id="275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5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EB01" w14:textId="0A7E41FE" w:rsidR="00606AA6" w:rsidRPr="009A486F" w:rsidRDefault="00606AA6" w:rsidP="00606AA6">
            <w:pPr>
              <w:widowControl/>
              <w:autoSpaceDE/>
              <w:autoSpaceDN/>
              <w:adjustRightInd/>
              <w:jc w:val="center"/>
              <w:rPr>
                <w:b/>
                <w:bCs/>
                <w:sz w:val="22"/>
                <w:szCs w:val="22"/>
              </w:rPr>
            </w:pPr>
            <w:ins w:id="2760" w:author="ERCOT" w:date="2021-11-01T10:47:00Z">
              <w:r>
                <w:rPr>
                  <w:rFonts w:ascii="Calibri" w:hAnsi="Calibri" w:cs="Calibri"/>
                  <w:color w:val="000000"/>
                  <w:sz w:val="22"/>
                  <w:szCs w:val="22"/>
                </w:rPr>
                <w:t>0.0</w:t>
              </w:r>
            </w:ins>
            <w:del w:id="276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6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16C6B57" w14:textId="28B65C1B" w:rsidR="00606AA6" w:rsidRPr="009A486F" w:rsidRDefault="00606AA6" w:rsidP="00606AA6">
            <w:pPr>
              <w:widowControl/>
              <w:autoSpaceDE/>
              <w:autoSpaceDN/>
              <w:adjustRightInd/>
              <w:jc w:val="center"/>
              <w:rPr>
                <w:b/>
                <w:bCs/>
                <w:sz w:val="22"/>
                <w:szCs w:val="22"/>
              </w:rPr>
            </w:pPr>
            <w:ins w:id="2763" w:author="ERCOT" w:date="2021-11-01T10:47:00Z">
              <w:r>
                <w:rPr>
                  <w:rFonts w:ascii="Calibri" w:hAnsi="Calibri" w:cs="Calibri"/>
                  <w:color w:val="000000"/>
                  <w:sz w:val="22"/>
                  <w:szCs w:val="22"/>
                </w:rPr>
                <w:t>0.0</w:t>
              </w:r>
            </w:ins>
            <w:del w:id="2764" w:author="ERCOT" w:date="2021-11-01T09:58:00Z">
              <w:r w:rsidRPr="009A486F" w:rsidDel="000A1AF2">
                <w:rPr>
                  <w:color w:val="000000"/>
                  <w:sz w:val="22"/>
                  <w:szCs w:val="22"/>
                </w:rPr>
                <w:delText>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76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ECA9D" w14:textId="76F83F70" w:rsidR="00606AA6" w:rsidRPr="009A486F" w:rsidRDefault="00606AA6" w:rsidP="00606AA6">
            <w:pPr>
              <w:widowControl/>
              <w:autoSpaceDE/>
              <w:autoSpaceDN/>
              <w:adjustRightInd/>
              <w:jc w:val="center"/>
              <w:rPr>
                <w:b/>
                <w:bCs/>
                <w:sz w:val="22"/>
                <w:szCs w:val="22"/>
              </w:rPr>
            </w:pPr>
            <w:ins w:id="2766" w:author="ERCOT" w:date="2021-11-01T10:47:00Z">
              <w:r>
                <w:rPr>
                  <w:rFonts w:ascii="Calibri" w:hAnsi="Calibri" w:cs="Calibri"/>
                  <w:color w:val="000000"/>
                  <w:sz w:val="22"/>
                  <w:szCs w:val="22"/>
                </w:rPr>
                <w:t>5.9</w:t>
              </w:r>
            </w:ins>
            <w:del w:id="2767" w:author="ERCOT" w:date="2021-11-01T09:58:00Z">
              <w:r w:rsidRPr="009A486F" w:rsidDel="000A1AF2">
                <w:rPr>
                  <w:color w:val="000000"/>
                  <w:sz w:val="22"/>
                  <w:szCs w:val="22"/>
                </w:rPr>
                <w:delText>48.0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76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A8FB2FE" w14:textId="2CA69E67" w:rsidR="00606AA6" w:rsidRPr="009A486F" w:rsidRDefault="00606AA6" w:rsidP="00606AA6">
            <w:pPr>
              <w:widowControl/>
              <w:autoSpaceDE/>
              <w:autoSpaceDN/>
              <w:adjustRightInd/>
              <w:jc w:val="center"/>
              <w:rPr>
                <w:b/>
                <w:bCs/>
                <w:sz w:val="22"/>
                <w:szCs w:val="22"/>
              </w:rPr>
            </w:pPr>
            <w:ins w:id="2769" w:author="ERCOT" w:date="2021-11-01T10:47:00Z">
              <w:r>
                <w:rPr>
                  <w:rFonts w:ascii="Calibri" w:hAnsi="Calibri" w:cs="Calibri"/>
                  <w:color w:val="000000"/>
                  <w:sz w:val="22"/>
                  <w:szCs w:val="22"/>
                </w:rPr>
                <w:t>12.1</w:t>
              </w:r>
            </w:ins>
            <w:del w:id="2770" w:author="ERCOT" w:date="2021-11-01T09:58:00Z">
              <w:r w:rsidRPr="009A486F" w:rsidDel="000A1AF2">
                <w:rPr>
                  <w:color w:val="000000"/>
                  <w:sz w:val="22"/>
                  <w:szCs w:val="22"/>
                </w:rPr>
                <w:delText>49.0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7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27878" w14:textId="0F17B2DB" w:rsidR="00606AA6" w:rsidRPr="009A486F" w:rsidRDefault="00606AA6" w:rsidP="00606AA6">
            <w:pPr>
              <w:widowControl/>
              <w:autoSpaceDE/>
              <w:autoSpaceDN/>
              <w:adjustRightInd/>
              <w:jc w:val="center"/>
              <w:rPr>
                <w:b/>
                <w:bCs/>
                <w:sz w:val="22"/>
                <w:szCs w:val="22"/>
              </w:rPr>
            </w:pPr>
            <w:ins w:id="2772" w:author="ERCOT" w:date="2021-11-01T10:47:00Z">
              <w:r>
                <w:rPr>
                  <w:rFonts w:ascii="Calibri" w:hAnsi="Calibri" w:cs="Calibri"/>
                  <w:color w:val="000000"/>
                  <w:sz w:val="22"/>
                  <w:szCs w:val="22"/>
                </w:rPr>
                <w:t>9.6</w:t>
              </w:r>
            </w:ins>
            <w:del w:id="2773" w:author="ERCOT" w:date="2021-11-01T09:58:00Z">
              <w:r w:rsidRPr="009A486F" w:rsidDel="000A1AF2">
                <w:rPr>
                  <w:color w:val="000000"/>
                  <w:sz w:val="22"/>
                  <w:szCs w:val="22"/>
                </w:rPr>
                <w:delText>23.0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7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643DEE" w14:textId="1B354271" w:rsidR="00606AA6" w:rsidRPr="009A486F" w:rsidRDefault="00606AA6" w:rsidP="00606AA6">
            <w:pPr>
              <w:widowControl/>
              <w:autoSpaceDE/>
              <w:autoSpaceDN/>
              <w:adjustRightInd/>
              <w:jc w:val="center"/>
              <w:rPr>
                <w:b/>
                <w:bCs/>
                <w:sz w:val="22"/>
                <w:szCs w:val="22"/>
              </w:rPr>
            </w:pPr>
            <w:ins w:id="2775" w:author="ERCOT" w:date="2021-11-01T10:47:00Z">
              <w:r>
                <w:rPr>
                  <w:rFonts w:ascii="Calibri" w:hAnsi="Calibri" w:cs="Calibri"/>
                  <w:color w:val="000000"/>
                  <w:sz w:val="22"/>
                  <w:szCs w:val="22"/>
                </w:rPr>
                <w:t>12.6</w:t>
              </w:r>
            </w:ins>
            <w:del w:id="2776" w:author="ERCOT" w:date="2021-11-01T09:58:00Z">
              <w:r w:rsidRPr="009A486F" w:rsidDel="000A1AF2">
                <w:rPr>
                  <w:color w:val="000000"/>
                  <w:sz w:val="22"/>
                  <w:szCs w:val="22"/>
                </w:rPr>
                <w:delText>28.0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7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EA89EFE" w14:textId="6542BC72" w:rsidR="00606AA6" w:rsidRPr="009A486F" w:rsidRDefault="00606AA6" w:rsidP="00606AA6">
            <w:pPr>
              <w:widowControl/>
              <w:autoSpaceDE/>
              <w:autoSpaceDN/>
              <w:adjustRightInd/>
              <w:jc w:val="center"/>
              <w:rPr>
                <w:b/>
                <w:bCs/>
                <w:sz w:val="22"/>
                <w:szCs w:val="22"/>
              </w:rPr>
            </w:pPr>
            <w:ins w:id="2778" w:author="ERCOT" w:date="2021-11-01T10:47:00Z">
              <w:r>
                <w:rPr>
                  <w:rFonts w:ascii="Calibri" w:hAnsi="Calibri" w:cs="Calibri"/>
                  <w:color w:val="000000"/>
                  <w:sz w:val="22"/>
                  <w:szCs w:val="22"/>
                </w:rPr>
                <w:t>11.4</w:t>
              </w:r>
            </w:ins>
            <w:del w:id="2779" w:author="ERCOT" w:date="2021-11-01T09:58:00Z">
              <w:r w:rsidRPr="009A486F" w:rsidDel="000A1AF2">
                <w:rPr>
                  <w:color w:val="000000"/>
                  <w:sz w:val="22"/>
                  <w:szCs w:val="22"/>
                </w:rPr>
                <w:delText>27.0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78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E82D58" w14:textId="4C44419F" w:rsidR="00606AA6" w:rsidRPr="009A486F" w:rsidRDefault="00606AA6" w:rsidP="00606AA6">
            <w:pPr>
              <w:widowControl/>
              <w:autoSpaceDE/>
              <w:autoSpaceDN/>
              <w:adjustRightInd/>
              <w:jc w:val="center"/>
              <w:rPr>
                <w:b/>
                <w:bCs/>
                <w:sz w:val="22"/>
                <w:szCs w:val="22"/>
              </w:rPr>
            </w:pPr>
            <w:ins w:id="2781" w:author="ERCOT" w:date="2021-11-01T10:47:00Z">
              <w:r>
                <w:rPr>
                  <w:rFonts w:ascii="Calibri" w:hAnsi="Calibri" w:cs="Calibri"/>
                  <w:color w:val="000000"/>
                  <w:sz w:val="22"/>
                  <w:szCs w:val="22"/>
                </w:rPr>
                <w:t>7.3</w:t>
              </w:r>
            </w:ins>
            <w:del w:id="2782"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8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07636" w14:textId="7196534A" w:rsidR="00606AA6" w:rsidRPr="009A486F" w:rsidRDefault="00606AA6" w:rsidP="00606AA6">
            <w:pPr>
              <w:widowControl/>
              <w:autoSpaceDE/>
              <w:autoSpaceDN/>
              <w:adjustRightInd/>
              <w:jc w:val="center"/>
              <w:rPr>
                <w:b/>
                <w:bCs/>
                <w:sz w:val="22"/>
                <w:szCs w:val="22"/>
              </w:rPr>
            </w:pPr>
            <w:ins w:id="2784" w:author="ERCOT" w:date="2021-11-01T10:47:00Z">
              <w:r>
                <w:rPr>
                  <w:rFonts w:ascii="Calibri" w:hAnsi="Calibri" w:cs="Calibri"/>
                  <w:color w:val="000000"/>
                  <w:sz w:val="22"/>
                  <w:szCs w:val="22"/>
                </w:rPr>
                <w:t>15.5</w:t>
              </w:r>
            </w:ins>
            <w:del w:id="2785" w:author="ERCOT" w:date="2021-11-01T09:58:00Z">
              <w:r w:rsidRPr="009A486F" w:rsidDel="000A1AF2">
                <w:rPr>
                  <w:color w:val="000000"/>
                  <w:sz w:val="22"/>
                  <w:szCs w:val="22"/>
                </w:rPr>
                <w:delText>40.0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8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3EF86" w14:textId="2F06389E" w:rsidR="00606AA6" w:rsidRPr="009A486F" w:rsidRDefault="00606AA6" w:rsidP="00606AA6">
            <w:pPr>
              <w:widowControl/>
              <w:autoSpaceDE/>
              <w:autoSpaceDN/>
              <w:adjustRightInd/>
              <w:jc w:val="center"/>
              <w:rPr>
                <w:b/>
                <w:bCs/>
                <w:sz w:val="22"/>
                <w:szCs w:val="22"/>
              </w:rPr>
            </w:pPr>
            <w:ins w:id="2787" w:author="ERCOT" w:date="2021-11-01T10:47:00Z">
              <w:r>
                <w:rPr>
                  <w:rFonts w:ascii="Calibri" w:hAnsi="Calibri" w:cs="Calibri"/>
                  <w:color w:val="000000"/>
                  <w:sz w:val="22"/>
                  <w:szCs w:val="22"/>
                </w:rPr>
                <w:t>13.7</w:t>
              </w:r>
            </w:ins>
            <w:del w:id="2788"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78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8D5D4" w14:textId="1CB6CD42" w:rsidR="00606AA6" w:rsidRPr="009A486F" w:rsidRDefault="00606AA6" w:rsidP="00606AA6">
            <w:pPr>
              <w:widowControl/>
              <w:autoSpaceDE/>
              <w:autoSpaceDN/>
              <w:adjustRightInd/>
              <w:jc w:val="center"/>
              <w:rPr>
                <w:b/>
                <w:bCs/>
                <w:sz w:val="22"/>
                <w:szCs w:val="22"/>
              </w:rPr>
            </w:pPr>
            <w:ins w:id="2790" w:author="ERCOT" w:date="2021-11-01T10:47:00Z">
              <w:r>
                <w:rPr>
                  <w:rFonts w:ascii="Calibri" w:hAnsi="Calibri" w:cs="Calibri"/>
                  <w:color w:val="000000"/>
                  <w:sz w:val="22"/>
                  <w:szCs w:val="22"/>
                </w:rPr>
                <w:t>9.2</w:t>
              </w:r>
            </w:ins>
            <w:del w:id="2791" w:author="ERCOT" w:date="2021-11-01T09:58:00Z">
              <w:r w:rsidRPr="009A486F" w:rsidDel="000A1AF2">
                <w:rPr>
                  <w:color w:val="000000"/>
                  <w:sz w:val="22"/>
                  <w:szCs w:val="22"/>
                </w:rPr>
                <w:delText>9.0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79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FD9F0" w14:textId="2BED17DF" w:rsidR="00606AA6" w:rsidRPr="009A486F" w:rsidRDefault="00606AA6" w:rsidP="00606AA6">
            <w:pPr>
              <w:widowControl/>
              <w:autoSpaceDE/>
              <w:autoSpaceDN/>
              <w:adjustRightInd/>
              <w:jc w:val="center"/>
              <w:rPr>
                <w:b/>
                <w:bCs/>
                <w:sz w:val="22"/>
                <w:szCs w:val="22"/>
              </w:rPr>
            </w:pPr>
            <w:ins w:id="2793" w:author="ERCOT" w:date="2021-11-01T10:47:00Z">
              <w:r>
                <w:rPr>
                  <w:rFonts w:ascii="Calibri" w:hAnsi="Calibri" w:cs="Calibri"/>
                  <w:color w:val="000000"/>
                  <w:sz w:val="22"/>
                  <w:szCs w:val="22"/>
                </w:rPr>
                <w:t>3.3</w:t>
              </w:r>
            </w:ins>
            <w:del w:id="2794" w:author="ERCOT" w:date="2021-11-01T09:58:00Z">
              <w:r w:rsidRPr="009A486F" w:rsidDel="000A1AF2">
                <w:rPr>
                  <w:color w:val="000000"/>
                  <w:sz w:val="22"/>
                  <w:szCs w:val="22"/>
                </w:rPr>
                <w:delText>-5.0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79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E38C7AB" w14:textId="41B99702" w:rsidR="00606AA6" w:rsidRPr="009A486F" w:rsidRDefault="00606AA6" w:rsidP="00606AA6">
            <w:pPr>
              <w:widowControl/>
              <w:autoSpaceDE/>
              <w:autoSpaceDN/>
              <w:adjustRightInd/>
              <w:jc w:val="center"/>
              <w:rPr>
                <w:b/>
                <w:bCs/>
                <w:sz w:val="22"/>
                <w:szCs w:val="22"/>
              </w:rPr>
            </w:pPr>
            <w:ins w:id="2796" w:author="ERCOT" w:date="2021-11-01T10:47:00Z">
              <w:r>
                <w:rPr>
                  <w:rFonts w:ascii="Calibri" w:hAnsi="Calibri" w:cs="Calibri"/>
                  <w:color w:val="000000"/>
                  <w:sz w:val="22"/>
                  <w:szCs w:val="22"/>
                </w:rPr>
                <w:t>-0.5</w:t>
              </w:r>
            </w:ins>
            <w:del w:id="2797" w:author="ERCOT" w:date="2021-11-01T09:58:00Z">
              <w:r w:rsidRPr="009A486F" w:rsidDel="000A1AF2">
                <w:rPr>
                  <w:color w:val="000000"/>
                  <w:sz w:val="22"/>
                  <w:szCs w:val="22"/>
                </w:rPr>
                <w:delText>0.0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79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350D226" w14:textId="07E30F22" w:rsidR="00606AA6" w:rsidRPr="009A486F" w:rsidRDefault="00606AA6" w:rsidP="00606AA6">
            <w:pPr>
              <w:widowControl/>
              <w:autoSpaceDE/>
              <w:autoSpaceDN/>
              <w:adjustRightInd/>
              <w:jc w:val="center"/>
              <w:rPr>
                <w:b/>
                <w:bCs/>
                <w:sz w:val="22"/>
                <w:szCs w:val="22"/>
              </w:rPr>
            </w:pPr>
            <w:ins w:id="2799" w:author="ERCOT" w:date="2021-11-01T10:47:00Z">
              <w:r>
                <w:rPr>
                  <w:rFonts w:ascii="Calibri" w:hAnsi="Calibri" w:cs="Calibri"/>
                  <w:color w:val="000000"/>
                  <w:sz w:val="22"/>
                  <w:szCs w:val="22"/>
                </w:rPr>
                <w:t>0.0</w:t>
              </w:r>
            </w:ins>
            <w:del w:id="2800" w:author="ERCOT" w:date="2021-11-01T09:58:00Z">
              <w:r w:rsidRPr="009A486F" w:rsidDel="000A1AF2">
                <w:rPr>
                  <w:color w:val="000000"/>
                  <w:sz w:val="22"/>
                  <w:szCs w:val="22"/>
                </w:rPr>
                <w:delText>0.0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80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9ACC46" w14:textId="2CC831F1" w:rsidR="00606AA6" w:rsidRPr="009A486F" w:rsidRDefault="00606AA6" w:rsidP="00606AA6">
            <w:pPr>
              <w:widowControl/>
              <w:autoSpaceDE/>
              <w:autoSpaceDN/>
              <w:adjustRightInd/>
              <w:jc w:val="center"/>
              <w:rPr>
                <w:b/>
                <w:bCs/>
                <w:sz w:val="22"/>
                <w:szCs w:val="22"/>
              </w:rPr>
            </w:pPr>
            <w:ins w:id="2802" w:author="ERCOT" w:date="2021-11-01T10:47:00Z">
              <w:r>
                <w:rPr>
                  <w:rFonts w:ascii="Calibri" w:hAnsi="Calibri" w:cs="Calibri"/>
                  <w:color w:val="000000"/>
                  <w:sz w:val="22"/>
                  <w:szCs w:val="22"/>
                </w:rPr>
                <w:t>0.0</w:t>
              </w:r>
            </w:ins>
            <w:del w:id="2803"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80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B9CC7" w14:textId="1730B2EF" w:rsidR="00606AA6" w:rsidRPr="009A486F" w:rsidRDefault="00606AA6" w:rsidP="00606AA6">
            <w:pPr>
              <w:widowControl/>
              <w:autoSpaceDE/>
              <w:autoSpaceDN/>
              <w:adjustRightInd/>
              <w:jc w:val="center"/>
              <w:rPr>
                <w:b/>
                <w:bCs/>
                <w:sz w:val="22"/>
                <w:szCs w:val="22"/>
              </w:rPr>
            </w:pPr>
            <w:ins w:id="2805" w:author="ERCOT" w:date="2021-11-01T10:47:00Z">
              <w:r>
                <w:rPr>
                  <w:rFonts w:ascii="Calibri" w:hAnsi="Calibri" w:cs="Calibri"/>
                  <w:color w:val="000000"/>
                  <w:sz w:val="22"/>
                  <w:szCs w:val="22"/>
                </w:rPr>
                <w:t>0.0</w:t>
              </w:r>
            </w:ins>
            <w:del w:id="2806"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80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DA682B" w14:textId="424D4022" w:rsidR="00606AA6" w:rsidRPr="009A486F" w:rsidRDefault="00606AA6" w:rsidP="00606AA6">
            <w:pPr>
              <w:widowControl/>
              <w:autoSpaceDE/>
              <w:autoSpaceDN/>
              <w:adjustRightInd/>
              <w:jc w:val="center"/>
              <w:rPr>
                <w:b/>
                <w:bCs/>
                <w:sz w:val="22"/>
                <w:szCs w:val="22"/>
              </w:rPr>
            </w:pPr>
            <w:ins w:id="2808" w:author="ERCOT" w:date="2021-11-01T10:47:00Z">
              <w:r>
                <w:rPr>
                  <w:rFonts w:ascii="Calibri" w:hAnsi="Calibri" w:cs="Calibri"/>
                  <w:color w:val="000000"/>
                  <w:sz w:val="22"/>
                  <w:szCs w:val="22"/>
                </w:rPr>
                <w:t>0.0</w:t>
              </w:r>
            </w:ins>
            <w:del w:id="280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81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CDB0659" w14:textId="28A232DE" w:rsidR="00606AA6" w:rsidRPr="009A486F" w:rsidRDefault="00606AA6" w:rsidP="00606AA6">
            <w:pPr>
              <w:widowControl/>
              <w:autoSpaceDE/>
              <w:autoSpaceDN/>
              <w:adjustRightInd/>
              <w:jc w:val="center"/>
              <w:rPr>
                <w:b/>
                <w:bCs/>
                <w:sz w:val="22"/>
                <w:szCs w:val="22"/>
              </w:rPr>
            </w:pPr>
            <w:ins w:id="2811" w:author="ERCOT" w:date="2021-11-01T10:47:00Z">
              <w:r>
                <w:rPr>
                  <w:rFonts w:ascii="Calibri" w:hAnsi="Calibri" w:cs="Calibri"/>
                  <w:color w:val="000000"/>
                  <w:sz w:val="22"/>
                  <w:szCs w:val="22"/>
                </w:rPr>
                <w:t>0.0</w:t>
              </w:r>
            </w:ins>
            <w:del w:id="2812" w:author="ERCOT" w:date="2021-11-01T09:58:00Z">
              <w:r w:rsidRPr="009A486F" w:rsidDel="000A1AF2">
                <w:rPr>
                  <w:color w:val="000000"/>
                  <w:sz w:val="22"/>
                  <w:szCs w:val="22"/>
                </w:rPr>
                <w:delText>0.0</w:delText>
              </w:r>
            </w:del>
          </w:p>
        </w:tc>
      </w:tr>
      <w:tr w:rsidR="00606AA6" w:rsidRPr="00CC576E" w14:paraId="660C64B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81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81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815"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281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BFF96C" w14:textId="7186324E" w:rsidR="00606AA6" w:rsidRPr="009A486F" w:rsidRDefault="00606AA6" w:rsidP="00606AA6">
            <w:pPr>
              <w:widowControl/>
              <w:autoSpaceDE/>
              <w:autoSpaceDN/>
              <w:adjustRightInd/>
              <w:jc w:val="center"/>
              <w:rPr>
                <w:b/>
                <w:bCs/>
                <w:sz w:val="22"/>
                <w:szCs w:val="22"/>
              </w:rPr>
            </w:pPr>
            <w:ins w:id="2817" w:author="ERCOT" w:date="2021-11-01T10:47:00Z">
              <w:r>
                <w:rPr>
                  <w:rFonts w:ascii="Calibri" w:hAnsi="Calibri" w:cs="Calibri"/>
                  <w:color w:val="000000"/>
                  <w:sz w:val="22"/>
                  <w:szCs w:val="22"/>
                </w:rPr>
                <w:t>0.0</w:t>
              </w:r>
            </w:ins>
            <w:del w:id="281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1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07276" w14:textId="4444DB5D" w:rsidR="00606AA6" w:rsidRPr="009A486F" w:rsidRDefault="00606AA6" w:rsidP="00606AA6">
            <w:pPr>
              <w:widowControl/>
              <w:autoSpaceDE/>
              <w:autoSpaceDN/>
              <w:adjustRightInd/>
              <w:jc w:val="center"/>
              <w:rPr>
                <w:b/>
                <w:bCs/>
                <w:sz w:val="22"/>
                <w:szCs w:val="22"/>
              </w:rPr>
            </w:pPr>
            <w:ins w:id="2820" w:author="ERCOT" w:date="2021-11-01T10:47:00Z">
              <w:r>
                <w:rPr>
                  <w:rFonts w:ascii="Calibri" w:hAnsi="Calibri" w:cs="Calibri"/>
                  <w:color w:val="000000"/>
                  <w:sz w:val="22"/>
                  <w:szCs w:val="22"/>
                </w:rPr>
                <w:t>0.0</w:t>
              </w:r>
            </w:ins>
            <w:del w:id="282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C3E49E" w14:textId="20A05089" w:rsidR="00606AA6" w:rsidRPr="009A486F" w:rsidRDefault="00606AA6" w:rsidP="00606AA6">
            <w:pPr>
              <w:widowControl/>
              <w:autoSpaceDE/>
              <w:autoSpaceDN/>
              <w:adjustRightInd/>
              <w:jc w:val="center"/>
              <w:rPr>
                <w:b/>
                <w:bCs/>
                <w:sz w:val="22"/>
                <w:szCs w:val="22"/>
              </w:rPr>
            </w:pPr>
            <w:ins w:id="2823" w:author="ERCOT" w:date="2021-11-01T10:47:00Z">
              <w:r>
                <w:rPr>
                  <w:rFonts w:ascii="Calibri" w:hAnsi="Calibri" w:cs="Calibri"/>
                  <w:color w:val="000000"/>
                  <w:sz w:val="22"/>
                  <w:szCs w:val="22"/>
                </w:rPr>
                <w:t>0.0</w:t>
              </w:r>
            </w:ins>
            <w:del w:id="282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2673BE" w14:textId="413E51C4" w:rsidR="00606AA6" w:rsidRPr="009A486F" w:rsidRDefault="00606AA6" w:rsidP="00606AA6">
            <w:pPr>
              <w:widowControl/>
              <w:autoSpaceDE/>
              <w:autoSpaceDN/>
              <w:adjustRightInd/>
              <w:jc w:val="center"/>
              <w:rPr>
                <w:b/>
                <w:bCs/>
                <w:sz w:val="22"/>
                <w:szCs w:val="22"/>
              </w:rPr>
            </w:pPr>
            <w:ins w:id="2826" w:author="ERCOT" w:date="2021-11-01T10:47:00Z">
              <w:r>
                <w:rPr>
                  <w:rFonts w:ascii="Calibri" w:hAnsi="Calibri" w:cs="Calibri"/>
                  <w:color w:val="000000"/>
                  <w:sz w:val="22"/>
                  <w:szCs w:val="22"/>
                </w:rPr>
                <w:t>0.0</w:t>
              </w:r>
            </w:ins>
            <w:del w:id="282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2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32FAB0" w14:textId="0ED3964F" w:rsidR="00606AA6" w:rsidRPr="009A486F" w:rsidRDefault="00606AA6" w:rsidP="00606AA6">
            <w:pPr>
              <w:widowControl/>
              <w:autoSpaceDE/>
              <w:autoSpaceDN/>
              <w:adjustRightInd/>
              <w:jc w:val="center"/>
              <w:rPr>
                <w:b/>
                <w:bCs/>
                <w:sz w:val="22"/>
                <w:szCs w:val="22"/>
              </w:rPr>
            </w:pPr>
            <w:ins w:id="2829" w:author="ERCOT" w:date="2021-11-01T10:47:00Z">
              <w:r>
                <w:rPr>
                  <w:rFonts w:ascii="Calibri" w:hAnsi="Calibri" w:cs="Calibri"/>
                  <w:color w:val="000000"/>
                  <w:sz w:val="22"/>
                  <w:szCs w:val="22"/>
                </w:rPr>
                <w:t>0.0</w:t>
              </w:r>
            </w:ins>
            <w:del w:id="283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C83AC1" w14:textId="663A20D3" w:rsidR="00606AA6" w:rsidRPr="009A486F" w:rsidRDefault="00606AA6" w:rsidP="00606AA6">
            <w:pPr>
              <w:widowControl/>
              <w:autoSpaceDE/>
              <w:autoSpaceDN/>
              <w:adjustRightInd/>
              <w:jc w:val="center"/>
              <w:rPr>
                <w:b/>
                <w:bCs/>
                <w:sz w:val="22"/>
                <w:szCs w:val="22"/>
              </w:rPr>
            </w:pPr>
            <w:ins w:id="2832" w:author="ERCOT" w:date="2021-11-01T10:47:00Z">
              <w:r>
                <w:rPr>
                  <w:rFonts w:ascii="Calibri" w:hAnsi="Calibri" w:cs="Calibri"/>
                  <w:color w:val="000000"/>
                  <w:sz w:val="22"/>
                  <w:szCs w:val="22"/>
                </w:rPr>
                <w:t>0.0</w:t>
              </w:r>
            </w:ins>
            <w:del w:id="283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3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682F207" w14:textId="5F0A2D78" w:rsidR="00606AA6" w:rsidRPr="009A486F" w:rsidRDefault="00606AA6" w:rsidP="00606AA6">
            <w:pPr>
              <w:widowControl/>
              <w:autoSpaceDE/>
              <w:autoSpaceDN/>
              <w:adjustRightInd/>
              <w:jc w:val="center"/>
              <w:rPr>
                <w:b/>
                <w:bCs/>
                <w:sz w:val="22"/>
                <w:szCs w:val="22"/>
              </w:rPr>
            </w:pPr>
            <w:ins w:id="2835" w:author="ERCOT" w:date="2021-11-01T10:47:00Z">
              <w:r>
                <w:rPr>
                  <w:rFonts w:ascii="Calibri" w:hAnsi="Calibri" w:cs="Calibri"/>
                  <w:color w:val="000000"/>
                  <w:sz w:val="22"/>
                  <w:szCs w:val="22"/>
                </w:rPr>
                <w:t>0.0</w:t>
              </w:r>
            </w:ins>
            <w:del w:id="2836" w:author="ERCOT" w:date="2021-11-01T09:58:00Z">
              <w:r w:rsidRPr="009A486F" w:rsidDel="000A1AF2">
                <w:rPr>
                  <w:color w:val="000000"/>
                  <w:sz w:val="22"/>
                  <w:szCs w:val="22"/>
                </w:rPr>
                <w:delText>0.9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3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8BD04E" w14:textId="247F473C" w:rsidR="00606AA6" w:rsidRPr="009A486F" w:rsidRDefault="00606AA6" w:rsidP="00606AA6">
            <w:pPr>
              <w:widowControl/>
              <w:autoSpaceDE/>
              <w:autoSpaceDN/>
              <w:adjustRightInd/>
              <w:jc w:val="center"/>
              <w:rPr>
                <w:b/>
                <w:bCs/>
                <w:sz w:val="22"/>
                <w:szCs w:val="22"/>
              </w:rPr>
            </w:pPr>
            <w:ins w:id="2838" w:author="ERCOT" w:date="2021-11-01T10:47:00Z">
              <w:r>
                <w:rPr>
                  <w:rFonts w:ascii="Calibri" w:hAnsi="Calibri" w:cs="Calibri"/>
                  <w:color w:val="000000"/>
                  <w:sz w:val="22"/>
                  <w:szCs w:val="22"/>
                </w:rPr>
                <w:t>1.1</w:t>
              </w:r>
            </w:ins>
            <w:del w:id="2839" w:author="ERCOT" w:date="2021-11-01T09:58:00Z">
              <w:r w:rsidRPr="009A486F" w:rsidDel="000A1AF2">
                <w:rPr>
                  <w:color w:val="000000"/>
                  <w:sz w:val="22"/>
                  <w:szCs w:val="22"/>
                </w:rPr>
                <w:delText>11.0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840"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C33168" w14:textId="41DC9F30" w:rsidR="00606AA6" w:rsidRPr="009A486F" w:rsidRDefault="00606AA6" w:rsidP="00606AA6">
            <w:pPr>
              <w:widowControl/>
              <w:autoSpaceDE/>
              <w:autoSpaceDN/>
              <w:adjustRightInd/>
              <w:jc w:val="center"/>
              <w:rPr>
                <w:b/>
                <w:bCs/>
                <w:sz w:val="22"/>
                <w:szCs w:val="22"/>
              </w:rPr>
            </w:pPr>
            <w:ins w:id="2841" w:author="ERCOT" w:date="2021-11-01T10:47:00Z">
              <w:r>
                <w:rPr>
                  <w:rFonts w:ascii="Calibri" w:hAnsi="Calibri" w:cs="Calibri"/>
                  <w:color w:val="000000"/>
                  <w:sz w:val="22"/>
                  <w:szCs w:val="22"/>
                </w:rPr>
                <w:t>10.4</w:t>
              </w:r>
            </w:ins>
            <w:del w:id="2842" w:author="ERCOT" w:date="2021-11-01T09:58:00Z">
              <w:r w:rsidRPr="009A486F" w:rsidDel="000A1AF2">
                <w:rPr>
                  <w:color w:val="000000"/>
                  <w:sz w:val="22"/>
                  <w:szCs w:val="22"/>
                </w:rPr>
                <w:delText>43.3</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843"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94B19EF" w14:textId="47D3DED6" w:rsidR="00606AA6" w:rsidRPr="009A486F" w:rsidRDefault="00606AA6" w:rsidP="00606AA6">
            <w:pPr>
              <w:widowControl/>
              <w:autoSpaceDE/>
              <w:autoSpaceDN/>
              <w:adjustRightInd/>
              <w:jc w:val="center"/>
              <w:rPr>
                <w:b/>
                <w:bCs/>
                <w:sz w:val="22"/>
                <w:szCs w:val="22"/>
              </w:rPr>
            </w:pPr>
            <w:ins w:id="2844" w:author="ERCOT" w:date="2021-11-01T10:47:00Z">
              <w:r>
                <w:rPr>
                  <w:rFonts w:ascii="Calibri" w:hAnsi="Calibri" w:cs="Calibri"/>
                  <w:color w:val="000000"/>
                  <w:sz w:val="22"/>
                  <w:szCs w:val="22"/>
                </w:rPr>
                <w:t>11.8</w:t>
              </w:r>
            </w:ins>
            <w:del w:id="2845" w:author="ERCOT" w:date="2021-11-01T09:58:00Z">
              <w:r w:rsidRPr="009A486F" w:rsidDel="000A1AF2">
                <w:rPr>
                  <w:color w:val="000000"/>
                  <w:sz w:val="22"/>
                  <w:szCs w:val="22"/>
                </w:rPr>
                <w:delText>52.5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4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E8D50" w14:textId="26188EE3" w:rsidR="00606AA6" w:rsidRPr="009A486F" w:rsidRDefault="00606AA6" w:rsidP="00606AA6">
            <w:pPr>
              <w:widowControl/>
              <w:autoSpaceDE/>
              <w:autoSpaceDN/>
              <w:adjustRightInd/>
              <w:jc w:val="center"/>
              <w:rPr>
                <w:b/>
                <w:bCs/>
                <w:sz w:val="22"/>
                <w:szCs w:val="22"/>
              </w:rPr>
            </w:pPr>
            <w:ins w:id="2847" w:author="ERCOT" w:date="2021-11-01T10:47:00Z">
              <w:r>
                <w:rPr>
                  <w:rFonts w:ascii="Calibri" w:hAnsi="Calibri" w:cs="Calibri"/>
                  <w:color w:val="000000"/>
                  <w:sz w:val="22"/>
                  <w:szCs w:val="22"/>
                </w:rPr>
                <w:t>12.2</w:t>
              </w:r>
            </w:ins>
            <w:del w:id="2848" w:author="ERCOT" w:date="2021-11-01T09:58:00Z">
              <w:r w:rsidRPr="009A486F" w:rsidDel="000A1AF2">
                <w:rPr>
                  <w:color w:val="000000"/>
                  <w:sz w:val="22"/>
                  <w:szCs w:val="22"/>
                </w:rPr>
                <w:delText>45.5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4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00557" w14:textId="172E5776" w:rsidR="00606AA6" w:rsidRPr="009A486F" w:rsidRDefault="00606AA6" w:rsidP="00606AA6">
            <w:pPr>
              <w:widowControl/>
              <w:autoSpaceDE/>
              <w:autoSpaceDN/>
              <w:adjustRightInd/>
              <w:jc w:val="center"/>
              <w:rPr>
                <w:b/>
                <w:bCs/>
                <w:sz w:val="22"/>
                <w:szCs w:val="22"/>
              </w:rPr>
            </w:pPr>
            <w:ins w:id="2850" w:author="ERCOT" w:date="2021-11-01T10:47:00Z">
              <w:r>
                <w:rPr>
                  <w:rFonts w:ascii="Calibri" w:hAnsi="Calibri" w:cs="Calibri"/>
                  <w:color w:val="000000"/>
                  <w:sz w:val="22"/>
                  <w:szCs w:val="22"/>
                </w:rPr>
                <w:t>9.7</w:t>
              </w:r>
            </w:ins>
            <w:del w:id="2851" w:author="ERCOT" w:date="2021-11-01T09:58:00Z">
              <w:r w:rsidRPr="009A486F" w:rsidDel="000A1AF2">
                <w:rPr>
                  <w:color w:val="000000"/>
                  <w:sz w:val="22"/>
                  <w:szCs w:val="22"/>
                </w:rPr>
                <w:delText>45.3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5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0994D3" w14:textId="67DDF7CC" w:rsidR="00606AA6" w:rsidRPr="009A486F" w:rsidRDefault="00606AA6" w:rsidP="00606AA6">
            <w:pPr>
              <w:widowControl/>
              <w:autoSpaceDE/>
              <w:autoSpaceDN/>
              <w:adjustRightInd/>
              <w:jc w:val="center"/>
              <w:rPr>
                <w:b/>
                <w:bCs/>
                <w:sz w:val="22"/>
                <w:szCs w:val="22"/>
              </w:rPr>
            </w:pPr>
            <w:ins w:id="2853" w:author="ERCOT" w:date="2021-11-01T10:47:00Z">
              <w:r>
                <w:rPr>
                  <w:rFonts w:ascii="Calibri" w:hAnsi="Calibri" w:cs="Calibri"/>
                  <w:color w:val="000000"/>
                  <w:sz w:val="22"/>
                  <w:szCs w:val="22"/>
                </w:rPr>
                <w:t>15.6</w:t>
              </w:r>
            </w:ins>
            <w:del w:id="2854" w:author="ERCOT" w:date="2021-11-01T09:58:00Z">
              <w:r w:rsidRPr="009A486F" w:rsidDel="000A1AF2">
                <w:rPr>
                  <w:color w:val="000000"/>
                  <w:sz w:val="22"/>
                  <w:szCs w:val="22"/>
                </w:rPr>
                <w:delText>40.6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5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9F41A9" w14:textId="49783436" w:rsidR="00606AA6" w:rsidRPr="009A486F" w:rsidRDefault="00606AA6" w:rsidP="00606AA6">
            <w:pPr>
              <w:widowControl/>
              <w:autoSpaceDE/>
              <w:autoSpaceDN/>
              <w:adjustRightInd/>
              <w:jc w:val="center"/>
              <w:rPr>
                <w:b/>
                <w:bCs/>
                <w:sz w:val="22"/>
                <w:szCs w:val="22"/>
              </w:rPr>
            </w:pPr>
            <w:ins w:id="2856" w:author="ERCOT" w:date="2021-11-01T10:47:00Z">
              <w:r>
                <w:rPr>
                  <w:rFonts w:ascii="Calibri" w:hAnsi="Calibri" w:cs="Calibri"/>
                  <w:color w:val="000000"/>
                  <w:sz w:val="22"/>
                  <w:szCs w:val="22"/>
                </w:rPr>
                <w:t>14.6</w:t>
              </w:r>
            </w:ins>
            <w:del w:id="2857" w:author="ERCOT" w:date="2021-11-01T09:58:00Z">
              <w:r w:rsidRPr="009A486F" w:rsidDel="000A1AF2">
                <w:rPr>
                  <w:color w:val="000000"/>
                  <w:sz w:val="22"/>
                  <w:szCs w:val="22"/>
                </w:rPr>
                <w:delText>43.4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5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A6D685" w14:textId="2377D310" w:rsidR="00606AA6" w:rsidRPr="009A486F" w:rsidRDefault="00606AA6" w:rsidP="00606AA6">
            <w:pPr>
              <w:widowControl/>
              <w:autoSpaceDE/>
              <w:autoSpaceDN/>
              <w:adjustRightInd/>
              <w:jc w:val="center"/>
              <w:rPr>
                <w:b/>
                <w:bCs/>
                <w:sz w:val="22"/>
                <w:szCs w:val="22"/>
              </w:rPr>
            </w:pPr>
            <w:ins w:id="2859" w:author="ERCOT" w:date="2021-11-01T10:47:00Z">
              <w:r>
                <w:rPr>
                  <w:rFonts w:ascii="Calibri" w:hAnsi="Calibri" w:cs="Calibri"/>
                  <w:color w:val="000000"/>
                  <w:sz w:val="22"/>
                  <w:szCs w:val="22"/>
                </w:rPr>
                <w:t>15.6</w:t>
              </w:r>
            </w:ins>
            <w:del w:id="2860" w:author="ERCOT" w:date="2021-11-01T09:58:00Z">
              <w:r w:rsidRPr="009A486F" w:rsidDel="000A1AF2">
                <w:rPr>
                  <w:color w:val="000000"/>
                  <w:sz w:val="22"/>
                  <w:szCs w:val="22"/>
                </w:rPr>
                <w:delText>47.0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61"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09C42" w14:textId="46E8BF50" w:rsidR="00606AA6" w:rsidRPr="009A486F" w:rsidRDefault="00606AA6" w:rsidP="00606AA6">
            <w:pPr>
              <w:widowControl/>
              <w:autoSpaceDE/>
              <w:autoSpaceDN/>
              <w:adjustRightInd/>
              <w:jc w:val="center"/>
              <w:rPr>
                <w:b/>
                <w:bCs/>
                <w:sz w:val="22"/>
                <w:szCs w:val="22"/>
              </w:rPr>
            </w:pPr>
            <w:ins w:id="2862" w:author="ERCOT" w:date="2021-11-01T10:47:00Z">
              <w:r>
                <w:rPr>
                  <w:rFonts w:ascii="Calibri" w:hAnsi="Calibri" w:cs="Calibri"/>
                  <w:color w:val="000000"/>
                  <w:sz w:val="22"/>
                  <w:szCs w:val="22"/>
                </w:rPr>
                <w:t>19.1</w:t>
              </w:r>
            </w:ins>
            <w:del w:id="2863" w:author="ERCOT" w:date="2021-11-01T09:58:00Z">
              <w:r w:rsidRPr="009A486F" w:rsidDel="000A1AF2">
                <w:rPr>
                  <w:color w:val="000000"/>
                  <w:sz w:val="22"/>
                  <w:szCs w:val="22"/>
                </w:rPr>
                <w:delText>44.0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6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F7780D" w14:textId="6A004A3C" w:rsidR="00606AA6" w:rsidRPr="009A486F" w:rsidRDefault="00606AA6" w:rsidP="00606AA6">
            <w:pPr>
              <w:widowControl/>
              <w:autoSpaceDE/>
              <w:autoSpaceDN/>
              <w:adjustRightInd/>
              <w:jc w:val="center"/>
              <w:rPr>
                <w:b/>
                <w:bCs/>
                <w:sz w:val="22"/>
                <w:szCs w:val="22"/>
              </w:rPr>
            </w:pPr>
            <w:ins w:id="2865" w:author="ERCOT" w:date="2021-11-01T10:47:00Z">
              <w:r>
                <w:rPr>
                  <w:rFonts w:ascii="Calibri" w:hAnsi="Calibri" w:cs="Calibri"/>
                  <w:color w:val="000000"/>
                  <w:sz w:val="22"/>
                  <w:szCs w:val="22"/>
                </w:rPr>
                <w:t>17.5</w:t>
              </w:r>
            </w:ins>
            <w:del w:id="2866" w:author="ERCOT" w:date="2021-11-01T09:58:00Z">
              <w:r w:rsidRPr="009A486F" w:rsidDel="000A1AF2">
                <w:rPr>
                  <w:color w:val="000000"/>
                  <w:sz w:val="22"/>
                  <w:szCs w:val="22"/>
                </w:rPr>
                <w:delText>38.5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867"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C57008" w14:textId="282CC866" w:rsidR="00606AA6" w:rsidRPr="009A486F" w:rsidRDefault="00606AA6" w:rsidP="00606AA6">
            <w:pPr>
              <w:widowControl/>
              <w:autoSpaceDE/>
              <w:autoSpaceDN/>
              <w:adjustRightInd/>
              <w:jc w:val="center"/>
              <w:rPr>
                <w:b/>
                <w:bCs/>
                <w:sz w:val="22"/>
                <w:szCs w:val="22"/>
              </w:rPr>
            </w:pPr>
            <w:ins w:id="2868" w:author="ERCOT" w:date="2021-11-01T10:47:00Z">
              <w:r>
                <w:rPr>
                  <w:rFonts w:ascii="Calibri" w:hAnsi="Calibri" w:cs="Calibri"/>
                  <w:color w:val="000000"/>
                  <w:sz w:val="22"/>
                  <w:szCs w:val="22"/>
                </w:rPr>
                <w:t>5.9</w:t>
              </w:r>
            </w:ins>
            <w:del w:id="2869" w:author="ERCOT" w:date="2021-11-01T09:58:00Z">
              <w:r w:rsidRPr="009A486F" w:rsidDel="000A1AF2">
                <w:rPr>
                  <w:color w:val="000000"/>
                  <w:sz w:val="22"/>
                  <w:szCs w:val="22"/>
                </w:rPr>
                <w:delText>19.3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870"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2678634" w14:textId="5910BA69" w:rsidR="00606AA6" w:rsidRPr="009A486F" w:rsidRDefault="00606AA6" w:rsidP="00606AA6">
            <w:pPr>
              <w:widowControl/>
              <w:autoSpaceDE/>
              <w:autoSpaceDN/>
              <w:adjustRightInd/>
              <w:jc w:val="center"/>
              <w:rPr>
                <w:b/>
                <w:bCs/>
                <w:sz w:val="22"/>
                <w:szCs w:val="22"/>
              </w:rPr>
            </w:pPr>
            <w:ins w:id="2871" w:author="ERCOT" w:date="2021-11-01T10:47:00Z">
              <w:r>
                <w:rPr>
                  <w:rFonts w:ascii="Calibri" w:hAnsi="Calibri" w:cs="Calibri"/>
                  <w:color w:val="000000"/>
                  <w:sz w:val="22"/>
                  <w:szCs w:val="22"/>
                </w:rPr>
                <w:t>0.0</w:t>
              </w:r>
            </w:ins>
            <w:del w:id="2872" w:author="ERCOT" w:date="2021-11-01T09:58:00Z">
              <w:r w:rsidRPr="009A486F" w:rsidDel="000A1AF2">
                <w:rPr>
                  <w:color w:val="000000"/>
                  <w:sz w:val="22"/>
                  <w:szCs w:val="22"/>
                </w:rPr>
                <w:delText>4.3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873"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8941B35" w14:textId="71CC2150" w:rsidR="00606AA6" w:rsidRPr="009A486F" w:rsidRDefault="00606AA6" w:rsidP="00606AA6">
            <w:pPr>
              <w:widowControl/>
              <w:autoSpaceDE/>
              <w:autoSpaceDN/>
              <w:adjustRightInd/>
              <w:jc w:val="center"/>
              <w:rPr>
                <w:b/>
                <w:bCs/>
                <w:sz w:val="22"/>
                <w:szCs w:val="22"/>
              </w:rPr>
            </w:pPr>
            <w:ins w:id="2874" w:author="ERCOT" w:date="2021-11-01T10:47:00Z">
              <w:r>
                <w:rPr>
                  <w:rFonts w:ascii="Calibri" w:hAnsi="Calibri" w:cs="Calibri"/>
                  <w:color w:val="000000"/>
                  <w:sz w:val="22"/>
                  <w:szCs w:val="22"/>
                </w:rPr>
                <w:t>0.0</w:t>
              </w:r>
            </w:ins>
            <w:del w:id="2875" w:author="ERCOT" w:date="2021-11-01T09:58:00Z">
              <w:r w:rsidRPr="009A486F" w:rsidDel="000A1AF2">
                <w:rPr>
                  <w:color w:val="000000"/>
                  <w:sz w:val="22"/>
                  <w:szCs w:val="22"/>
                </w:rPr>
                <w:delText>-0.5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876"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4E4A170" w14:textId="3F26EBBB" w:rsidR="00606AA6" w:rsidRPr="009A486F" w:rsidRDefault="00606AA6" w:rsidP="00606AA6">
            <w:pPr>
              <w:widowControl/>
              <w:autoSpaceDE/>
              <w:autoSpaceDN/>
              <w:adjustRightInd/>
              <w:jc w:val="center"/>
              <w:rPr>
                <w:b/>
                <w:bCs/>
                <w:sz w:val="22"/>
                <w:szCs w:val="22"/>
              </w:rPr>
            </w:pPr>
            <w:ins w:id="2877" w:author="ERCOT" w:date="2021-11-01T10:47:00Z">
              <w:r>
                <w:rPr>
                  <w:rFonts w:ascii="Calibri" w:hAnsi="Calibri" w:cs="Calibri"/>
                  <w:color w:val="000000"/>
                  <w:sz w:val="22"/>
                  <w:szCs w:val="22"/>
                </w:rPr>
                <w:t>0.0</w:t>
              </w:r>
            </w:ins>
            <w:del w:id="2878"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879"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21226B9" w14:textId="532E2D8A" w:rsidR="00606AA6" w:rsidRPr="009A486F" w:rsidRDefault="00606AA6" w:rsidP="00606AA6">
            <w:pPr>
              <w:widowControl/>
              <w:autoSpaceDE/>
              <w:autoSpaceDN/>
              <w:adjustRightInd/>
              <w:jc w:val="center"/>
              <w:rPr>
                <w:b/>
                <w:bCs/>
                <w:sz w:val="22"/>
                <w:szCs w:val="22"/>
              </w:rPr>
            </w:pPr>
            <w:ins w:id="2880" w:author="ERCOT" w:date="2021-11-01T10:47:00Z">
              <w:r>
                <w:rPr>
                  <w:rFonts w:ascii="Calibri" w:hAnsi="Calibri" w:cs="Calibri"/>
                  <w:color w:val="000000"/>
                  <w:sz w:val="22"/>
                  <w:szCs w:val="22"/>
                </w:rPr>
                <w:t>0.0</w:t>
              </w:r>
            </w:ins>
            <w:del w:id="2881"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882"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D64434C" w14:textId="2D95E159" w:rsidR="00606AA6" w:rsidRPr="009A486F" w:rsidRDefault="00606AA6" w:rsidP="00606AA6">
            <w:pPr>
              <w:widowControl/>
              <w:autoSpaceDE/>
              <w:autoSpaceDN/>
              <w:adjustRightInd/>
              <w:jc w:val="center"/>
              <w:rPr>
                <w:b/>
                <w:bCs/>
                <w:sz w:val="22"/>
                <w:szCs w:val="22"/>
              </w:rPr>
            </w:pPr>
            <w:ins w:id="2883" w:author="ERCOT" w:date="2021-11-01T10:47:00Z">
              <w:r>
                <w:rPr>
                  <w:rFonts w:ascii="Calibri" w:hAnsi="Calibri" w:cs="Calibri"/>
                  <w:color w:val="000000"/>
                  <w:sz w:val="22"/>
                  <w:szCs w:val="22"/>
                </w:rPr>
                <w:t>0.0</w:t>
              </w:r>
            </w:ins>
            <w:del w:id="288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885"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A76AE5F" w14:textId="69F2E17B" w:rsidR="00606AA6" w:rsidRPr="009A486F" w:rsidRDefault="00606AA6" w:rsidP="00606AA6">
            <w:pPr>
              <w:widowControl/>
              <w:autoSpaceDE/>
              <w:autoSpaceDN/>
              <w:adjustRightInd/>
              <w:jc w:val="center"/>
              <w:rPr>
                <w:b/>
                <w:bCs/>
                <w:sz w:val="22"/>
                <w:szCs w:val="22"/>
              </w:rPr>
            </w:pPr>
            <w:ins w:id="2886" w:author="ERCOT" w:date="2021-11-01T10:47:00Z">
              <w:r>
                <w:rPr>
                  <w:rFonts w:ascii="Calibri" w:hAnsi="Calibri" w:cs="Calibri"/>
                  <w:color w:val="000000"/>
                  <w:sz w:val="22"/>
                  <w:szCs w:val="22"/>
                </w:rPr>
                <w:t>0.0</w:t>
              </w:r>
            </w:ins>
            <w:del w:id="2887" w:author="ERCOT" w:date="2021-11-01T09:58:00Z">
              <w:r w:rsidRPr="009A486F" w:rsidDel="000A1AF2">
                <w:rPr>
                  <w:color w:val="000000"/>
                  <w:sz w:val="22"/>
                  <w:szCs w:val="22"/>
                </w:rPr>
                <w:delText>0.0</w:delText>
              </w:r>
            </w:del>
          </w:p>
        </w:tc>
      </w:tr>
      <w:tr w:rsidR="00606AA6" w:rsidRPr="00CC576E" w14:paraId="2DF6717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88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88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89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289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56001" w14:textId="25C116D5" w:rsidR="00606AA6" w:rsidRPr="009A486F" w:rsidRDefault="00606AA6" w:rsidP="00606AA6">
            <w:pPr>
              <w:widowControl/>
              <w:autoSpaceDE/>
              <w:autoSpaceDN/>
              <w:adjustRightInd/>
              <w:jc w:val="center"/>
              <w:rPr>
                <w:b/>
                <w:bCs/>
                <w:sz w:val="22"/>
                <w:szCs w:val="22"/>
              </w:rPr>
            </w:pPr>
            <w:ins w:id="2892" w:author="ERCOT" w:date="2021-11-01T10:47:00Z">
              <w:r>
                <w:rPr>
                  <w:rFonts w:ascii="Calibri" w:hAnsi="Calibri" w:cs="Calibri"/>
                  <w:color w:val="000000"/>
                  <w:sz w:val="22"/>
                  <w:szCs w:val="22"/>
                </w:rPr>
                <w:t>0.0</w:t>
              </w:r>
            </w:ins>
            <w:del w:id="289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89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20DB42" w14:textId="7B95B979" w:rsidR="00606AA6" w:rsidRPr="009A486F" w:rsidRDefault="00606AA6" w:rsidP="00606AA6">
            <w:pPr>
              <w:widowControl/>
              <w:autoSpaceDE/>
              <w:autoSpaceDN/>
              <w:adjustRightInd/>
              <w:jc w:val="center"/>
              <w:rPr>
                <w:b/>
                <w:bCs/>
                <w:sz w:val="22"/>
                <w:szCs w:val="22"/>
              </w:rPr>
            </w:pPr>
            <w:ins w:id="2895" w:author="ERCOT" w:date="2021-11-01T10:47:00Z">
              <w:r>
                <w:rPr>
                  <w:rFonts w:ascii="Calibri" w:hAnsi="Calibri" w:cs="Calibri"/>
                  <w:color w:val="000000"/>
                  <w:sz w:val="22"/>
                  <w:szCs w:val="22"/>
                </w:rPr>
                <w:t>0.0</w:t>
              </w:r>
            </w:ins>
            <w:del w:id="289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8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84518" w14:textId="39F95DD4" w:rsidR="00606AA6" w:rsidRPr="009A486F" w:rsidRDefault="00606AA6" w:rsidP="00606AA6">
            <w:pPr>
              <w:widowControl/>
              <w:autoSpaceDE/>
              <w:autoSpaceDN/>
              <w:adjustRightInd/>
              <w:jc w:val="center"/>
              <w:rPr>
                <w:b/>
                <w:bCs/>
                <w:sz w:val="22"/>
                <w:szCs w:val="22"/>
              </w:rPr>
            </w:pPr>
            <w:ins w:id="2898" w:author="ERCOT" w:date="2021-11-01T10:47:00Z">
              <w:r>
                <w:rPr>
                  <w:rFonts w:ascii="Calibri" w:hAnsi="Calibri" w:cs="Calibri"/>
                  <w:color w:val="000000"/>
                  <w:sz w:val="22"/>
                  <w:szCs w:val="22"/>
                </w:rPr>
                <w:t>0.0</w:t>
              </w:r>
            </w:ins>
            <w:del w:id="289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CFACEC" w14:textId="2E91660F" w:rsidR="00606AA6" w:rsidRPr="009A486F" w:rsidRDefault="00606AA6" w:rsidP="00606AA6">
            <w:pPr>
              <w:widowControl/>
              <w:autoSpaceDE/>
              <w:autoSpaceDN/>
              <w:adjustRightInd/>
              <w:jc w:val="center"/>
              <w:rPr>
                <w:b/>
                <w:bCs/>
                <w:sz w:val="22"/>
                <w:szCs w:val="22"/>
              </w:rPr>
            </w:pPr>
            <w:ins w:id="2901" w:author="ERCOT" w:date="2021-11-01T10:47:00Z">
              <w:r>
                <w:rPr>
                  <w:rFonts w:ascii="Calibri" w:hAnsi="Calibri" w:cs="Calibri"/>
                  <w:color w:val="000000"/>
                  <w:sz w:val="22"/>
                  <w:szCs w:val="22"/>
                </w:rPr>
                <w:t>0.0</w:t>
              </w:r>
            </w:ins>
            <w:del w:id="290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298F4F" w14:textId="1B051156" w:rsidR="00606AA6" w:rsidRPr="009A486F" w:rsidRDefault="00606AA6" w:rsidP="00606AA6">
            <w:pPr>
              <w:widowControl/>
              <w:autoSpaceDE/>
              <w:autoSpaceDN/>
              <w:adjustRightInd/>
              <w:jc w:val="center"/>
              <w:rPr>
                <w:b/>
                <w:bCs/>
                <w:sz w:val="22"/>
                <w:szCs w:val="22"/>
              </w:rPr>
            </w:pPr>
            <w:ins w:id="2904" w:author="ERCOT" w:date="2021-11-01T10:47:00Z">
              <w:r>
                <w:rPr>
                  <w:rFonts w:ascii="Calibri" w:hAnsi="Calibri" w:cs="Calibri"/>
                  <w:color w:val="000000"/>
                  <w:sz w:val="22"/>
                  <w:szCs w:val="22"/>
                </w:rPr>
                <w:t>0.0</w:t>
              </w:r>
            </w:ins>
            <w:del w:id="290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6B9EAA" w14:textId="2C76D973" w:rsidR="00606AA6" w:rsidRPr="009A486F" w:rsidRDefault="00606AA6" w:rsidP="00606AA6">
            <w:pPr>
              <w:widowControl/>
              <w:autoSpaceDE/>
              <w:autoSpaceDN/>
              <w:adjustRightInd/>
              <w:jc w:val="center"/>
              <w:rPr>
                <w:b/>
                <w:bCs/>
                <w:sz w:val="22"/>
                <w:szCs w:val="22"/>
              </w:rPr>
            </w:pPr>
            <w:ins w:id="2907" w:author="ERCOT" w:date="2021-11-01T10:47:00Z">
              <w:r>
                <w:rPr>
                  <w:rFonts w:ascii="Calibri" w:hAnsi="Calibri" w:cs="Calibri"/>
                  <w:color w:val="000000"/>
                  <w:sz w:val="22"/>
                  <w:szCs w:val="22"/>
                </w:rPr>
                <w:t>0.0</w:t>
              </w:r>
            </w:ins>
            <w:del w:id="290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0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B2DF36" w14:textId="6680D602" w:rsidR="00606AA6" w:rsidRPr="009A486F" w:rsidRDefault="00606AA6" w:rsidP="00606AA6">
            <w:pPr>
              <w:widowControl/>
              <w:autoSpaceDE/>
              <w:autoSpaceDN/>
              <w:adjustRightInd/>
              <w:jc w:val="center"/>
              <w:rPr>
                <w:b/>
                <w:bCs/>
                <w:sz w:val="22"/>
                <w:szCs w:val="22"/>
              </w:rPr>
            </w:pPr>
            <w:ins w:id="2910" w:author="ERCOT" w:date="2021-11-01T10:47:00Z">
              <w:r>
                <w:rPr>
                  <w:rFonts w:ascii="Calibri" w:hAnsi="Calibri" w:cs="Calibri"/>
                  <w:color w:val="000000"/>
                  <w:sz w:val="22"/>
                  <w:szCs w:val="22"/>
                </w:rPr>
                <w:t>0.0</w:t>
              </w:r>
            </w:ins>
            <w:del w:id="2911" w:author="ERCOT" w:date="2021-11-01T09:58:00Z">
              <w:r w:rsidRPr="009A486F" w:rsidDel="000A1AF2">
                <w:rPr>
                  <w:color w:val="000000"/>
                  <w:sz w:val="22"/>
                  <w:szCs w:val="22"/>
                </w:rPr>
                <w:delText>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1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29F354" w14:textId="779F04A2" w:rsidR="00606AA6" w:rsidRPr="009A486F" w:rsidRDefault="00606AA6" w:rsidP="00606AA6">
            <w:pPr>
              <w:widowControl/>
              <w:autoSpaceDE/>
              <w:autoSpaceDN/>
              <w:adjustRightInd/>
              <w:jc w:val="center"/>
              <w:rPr>
                <w:b/>
                <w:bCs/>
                <w:sz w:val="22"/>
                <w:szCs w:val="22"/>
              </w:rPr>
            </w:pPr>
            <w:ins w:id="2913" w:author="ERCOT" w:date="2021-11-01T10:47:00Z">
              <w:r>
                <w:rPr>
                  <w:rFonts w:ascii="Calibri" w:hAnsi="Calibri" w:cs="Calibri"/>
                  <w:color w:val="000000"/>
                  <w:sz w:val="22"/>
                  <w:szCs w:val="22"/>
                </w:rPr>
                <w:t>1.6</w:t>
              </w:r>
            </w:ins>
            <w:del w:id="2914" w:author="ERCOT" w:date="2021-11-01T09:58:00Z">
              <w:r w:rsidRPr="009A486F" w:rsidDel="000A1AF2">
                <w:rPr>
                  <w:color w:val="000000"/>
                  <w:sz w:val="22"/>
                  <w:szCs w:val="22"/>
                </w:rPr>
                <w:delText>14.8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91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A68E01D" w14:textId="2A81A8FF" w:rsidR="00606AA6" w:rsidRPr="009A486F" w:rsidRDefault="00606AA6" w:rsidP="00606AA6">
            <w:pPr>
              <w:widowControl/>
              <w:autoSpaceDE/>
              <w:autoSpaceDN/>
              <w:adjustRightInd/>
              <w:jc w:val="center"/>
              <w:rPr>
                <w:b/>
                <w:bCs/>
                <w:sz w:val="22"/>
                <w:szCs w:val="22"/>
              </w:rPr>
            </w:pPr>
            <w:ins w:id="2916" w:author="ERCOT" w:date="2021-11-01T10:47:00Z">
              <w:r>
                <w:rPr>
                  <w:rFonts w:ascii="Calibri" w:hAnsi="Calibri" w:cs="Calibri"/>
                  <w:color w:val="000000"/>
                  <w:sz w:val="22"/>
                  <w:szCs w:val="22"/>
                </w:rPr>
                <w:t>6.1</w:t>
              </w:r>
            </w:ins>
            <w:del w:id="2917" w:author="ERCOT" w:date="2021-11-01T09:58:00Z">
              <w:r w:rsidRPr="009A486F" w:rsidDel="000A1AF2">
                <w:rPr>
                  <w:color w:val="000000"/>
                  <w:sz w:val="22"/>
                  <w:szCs w:val="22"/>
                </w:rPr>
                <w:delText>47.6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91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AA975" w14:textId="4B3D1913" w:rsidR="00606AA6" w:rsidRPr="009A486F" w:rsidRDefault="00606AA6" w:rsidP="00606AA6">
            <w:pPr>
              <w:widowControl/>
              <w:autoSpaceDE/>
              <w:autoSpaceDN/>
              <w:adjustRightInd/>
              <w:jc w:val="center"/>
              <w:rPr>
                <w:b/>
                <w:bCs/>
                <w:sz w:val="22"/>
                <w:szCs w:val="22"/>
              </w:rPr>
            </w:pPr>
            <w:ins w:id="2919" w:author="ERCOT" w:date="2021-11-01T10:47:00Z">
              <w:r>
                <w:rPr>
                  <w:rFonts w:ascii="Calibri" w:hAnsi="Calibri" w:cs="Calibri"/>
                  <w:color w:val="000000"/>
                  <w:sz w:val="22"/>
                  <w:szCs w:val="22"/>
                </w:rPr>
                <w:t>16.8</w:t>
              </w:r>
            </w:ins>
            <w:del w:id="2920" w:author="ERCOT" w:date="2021-11-01T09:58:00Z">
              <w:r w:rsidRPr="009A486F" w:rsidDel="000A1AF2">
                <w:rPr>
                  <w:color w:val="000000"/>
                  <w:sz w:val="22"/>
                  <w:szCs w:val="22"/>
                </w:rPr>
                <w:delText>56.5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2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F396B8" w14:textId="01F7D0F6" w:rsidR="00606AA6" w:rsidRPr="009A486F" w:rsidRDefault="00606AA6" w:rsidP="00606AA6">
            <w:pPr>
              <w:widowControl/>
              <w:autoSpaceDE/>
              <w:autoSpaceDN/>
              <w:adjustRightInd/>
              <w:jc w:val="center"/>
              <w:rPr>
                <w:b/>
                <w:bCs/>
                <w:sz w:val="22"/>
                <w:szCs w:val="22"/>
              </w:rPr>
            </w:pPr>
            <w:ins w:id="2922" w:author="ERCOT" w:date="2021-11-01T10:47:00Z">
              <w:r>
                <w:rPr>
                  <w:rFonts w:ascii="Calibri" w:hAnsi="Calibri" w:cs="Calibri"/>
                  <w:color w:val="000000"/>
                  <w:sz w:val="22"/>
                  <w:szCs w:val="22"/>
                </w:rPr>
                <w:t>16.3</w:t>
              </w:r>
            </w:ins>
            <w:del w:id="2923" w:author="ERCOT" w:date="2021-11-01T09:58:00Z">
              <w:r w:rsidRPr="009A486F" w:rsidDel="000A1AF2">
                <w:rPr>
                  <w:color w:val="000000"/>
                  <w:sz w:val="22"/>
                  <w:szCs w:val="22"/>
                </w:rPr>
                <w:delText>50.8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2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E9C093" w14:textId="1B1825CA" w:rsidR="00606AA6" w:rsidRPr="009A486F" w:rsidRDefault="00606AA6" w:rsidP="00606AA6">
            <w:pPr>
              <w:widowControl/>
              <w:autoSpaceDE/>
              <w:autoSpaceDN/>
              <w:adjustRightInd/>
              <w:jc w:val="center"/>
              <w:rPr>
                <w:b/>
                <w:bCs/>
                <w:sz w:val="22"/>
                <w:szCs w:val="22"/>
              </w:rPr>
            </w:pPr>
            <w:ins w:id="2925" w:author="ERCOT" w:date="2021-11-01T10:47:00Z">
              <w:r>
                <w:rPr>
                  <w:rFonts w:ascii="Calibri" w:hAnsi="Calibri" w:cs="Calibri"/>
                  <w:color w:val="000000"/>
                  <w:sz w:val="22"/>
                  <w:szCs w:val="22"/>
                </w:rPr>
                <w:t>13.3</w:t>
              </w:r>
            </w:ins>
            <w:del w:id="2926" w:author="ERCOT" w:date="2021-11-01T09:58:00Z">
              <w:r w:rsidRPr="009A486F" w:rsidDel="000A1AF2">
                <w:rPr>
                  <w:color w:val="000000"/>
                  <w:sz w:val="22"/>
                  <w:szCs w:val="22"/>
                </w:rPr>
                <w:delText>48.1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2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8D95ED" w14:textId="086E879C" w:rsidR="00606AA6" w:rsidRPr="009A486F" w:rsidRDefault="00606AA6" w:rsidP="00606AA6">
            <w:pPr>
              <w:widowControl/>
              <w:autoSpaceDE/>
              <w:autoSpaceDN/>
              <w:adjustRightInd/>
              <w:jc w:val="center"/>
              <w:rPr>
                <w:b/>
                <w:bCs/>
                <w:sz w:val="22"/>
                <w:szCs w:val="22"/>
              </w:rPr>
            </w:pPr>
            <w:ins w:id="2928" w:author="ERCOT" w:date="2021-11-01T10:47:00Z">
              <w:r>
                <w:rPr>
                  <w:rFonts w:ascii="Calibri" w:hAnsi="Calibri" w:cs="Calibri"/>
                  <w:color w:val="000000"/>
                  <w:sz w:val="22"/>
                  <w:szCs w:val="22"/>
                </w:rPr>
                <w:t>17.2</w:t>
              </w:r>
            </w:ins>
            <w:del w:id="2929" w:author="ERCOT" w:date="2021-11-01T09:58:00Z">
              <w:r w:rsidRPr="009A486F" w:rsidDel="000A1AF2">
                <w:rPr>
                  <w:color w:val="000000"/>
                  <w:sz w:val="22"/>
                  <w:szCs w:val="22"/>
                </w:rPr>
                <w:delText>43.1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3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BD8CBA" w14:textId="13553242" w:rsidR="00606AA6" w:rsidRPr="009A486F" w:rsidRDefault="00606AA6" w:rsidP="00606AA6">
            <w:pPr>
              <w:widowControl/>
              <w:autoSpaceDE/>
              <w:autoSpaceDN/>
              <w:adjustRightInd/>
              <w:jc w:val="center"/>
              <w:rPr>
                <w:b/>
                <w:bCs/>
                <w:sz w:val="22"/>
                <w:szCs w:val="22"/>
              </w:rPr>
            </w:pPr>
            <w:ins w:id="2931" w:author="ERCOT" w:date="2021-11-01T10:47:00Z">
              <w:r>
                <w:rPr>
                  <w:rFonts w:ascii="Calibri" w:hAnsi="Calibri" w:cs="Calibri"/>
                  <w:color w:val="000000"/>
                  <w:sz w:val="22"/>
                  <w:szCs w:val="22"/>
                </w:rPr>
                <w:t>15.7</w:t>
              </w:r>
            </w:ins>
            <w:del w:id="2932" w:author="ERCOT" w:date="2021-11-01T09:58:00Z">
              <w:r w:rsidRPr="009A486F" w:rsidDel="000A1AF2">
                <w:rPr>
                  <w:color w:val="000000"/>
                  <w:sz w:val="22"/>
                  <w:szCs w:val="22"/>
                </w:rPr>
                <w:delText>44.4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3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CC7711" w14:textId="4675C580" w:rsidR="00606AA6" w:rsidRPr="009A486F" w:rsidRDefault="00606AA6" w:rsidP="00606AA6">
            <w:pPr>
              <w:widowControl/>
              <w:autoSpaceDE/>
              <w:autoSpaceDN/>
              <w:adjustRightInd/>
              <w:jc w:val="center"/>
              <w:rPr>
                <w:b/>
                <w:bCs/>
                <w:sz w:val="22"/>
                <w:szCs w:val="22"/>
              </w:rPr>
            </w:pPr>
            <w:ins w:id="2934" w:author="ERCOT" w:date="2021-11-01T10:47:00Z">
              <w:r>
                <w:rPr>
                  <w:rFonts w:ascii="Calibri" w:hAnsi="Calibri" w:cs="Calibri"/>
                  <w:color w:val="000000"/>
                  <w:sz w:val="22"/>
                  <w:szCs w:val="22"/>
                </w:rPr>
                <w:t>14.7</w:t>
              </w:r>
            </w:ins>
            <w:del w:id="2935" w:author="ERCOT" w:date="2021-11-01T09:58:00Z">
              <w:r w:rsidRPr="009A486F" w:rsidDel="000A1AF2">
                <w:rPr>
                  <w:color w:val="000000"/>
                  <w:sz w:val="22"/>
                  <w:szCs w:val="22"/>
                </w:rPr>
                <w:delText>43.6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3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008331" w14:textId="2F2689D5" w:rsidR="00606AA6" w:rsidRPr="009A486F" w:rsidRDefault="00606AA6" w:rsidP="00606AA6">
            <w:pPr>
              <w:widowControl/>
              <w:autoSpaceDE/>
              <w:autoSpaceDN/>
              <w:adjustRightInd/>
              <w:jc w:val="center"/>
              <w:rPr>
                <w:b/>
                <w:bCs/>
                <w:sz w:val="22"/>
                <w:szCs w:val="22"/>
              </w:rPr>
            </w:pPr>
            <w:ins w:id="2937" w:author="ERCOT" w:date="2021-11-01T10:47:00Z">
              <w:r>
                <w:rPr>
                  <w:rFonts w:ascii="Calibri" w:hAnsi="Calibri" w:cs="Calibri"/>
                  <w:color w:val="000000"/>
                  <w:sz w:val="22"/>
                  <w:szCs w:val="22"/>
                </w:rPr>
                <w:t>17.7</w:t>
              </w:r>
            </w:ins>
            <w:del w:id="2938" w:author="ERCOT" w:date="2021-11-01T09:58:00Z">
              <w:r w:rsidRPr="009A486F" w:rsidDel="000A1AF2">
                <w:rPr>
                  <w:color w:val="000000"/>
                  <w:sz w:val="22"/>
                  <w:szCs w:val="22"/>
                </w:rPr>
                <w:delText>45.5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3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8B5DB98" w14:textId="74826B0B" w:rsidR="00606AA6" w:rsidRPr="009A486F" w:rsidRDefault="00606AA6" w:rsidP="00606AA6">
            <w:pPr>
              <w:widowControl/>
              <w:autoSpaceDE/>
              <w:autoSpaceDN/>
              <w:adjustRightInd/>
              <w:jc w:val="center"/>
              <w:rPr>
                <w:b/>
                <w:bCs/>
                <w:sz w:val="22"/>
                <w:szCs w:val="22"/>
              </w:rPr>
            </w:pPr>
            <w:ins w:id="2940" w:author="ERCOT" w:date="2021-11-01T10:47:00Z">
              <w:r>
                <w:rPr>
                  <w:rFonts w:ascii="Calibri" w:hAnsi="Calibri" w:cs="Calibri"/>
                  <w:color w:val="000000"/>
                  <w:sz w:val="22"/>
                  <w:szCs w:val="22"/>
                </w:rPr>
                <w:t>17.9</w:t>
              </w:r>
            </w:ins>
            <w:del w:id="2941" w:author="ERCOT" w:date="2021-11-01T09:58:00Z">
              <w:r w:rsidRPr="009A486F" w:rsidDel="000A1AF2">
                <w:rPr>
                  <w:color w:val="000000"/>
                  <w:sz w:val="22"/>
                  <w:szCs w:val="22"/>
                </w:rPr>
                <w:delText>46.6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294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64C87" w14:textId="4A518DD1" w:rsidR="00606AA6" w:rsidRPr="009A486F" w:rsidRDefault="00606AA6" w:rsidP="00606AA6">
            <w:pPr>
              <w:widowControl/>
              <w:autoSpaceDE/>
              <w:autoSpaceDN/>
              <w:adjustRightInd/>
              <w:jc w:val="center"/>
              <w:rPr>
                <w:b/>
                <w:bCs/>
                <w:sz w:val="22"/>
                <w:szCs w:val="22"/>
              </w:rPr>
            </w:pPr>
            <w:ins w:id="2943" w:author="ERCOT" w:date="2021-11-01T10:47:00Z">
              <w:r>
                <w:rPr>
                  <w:rFonts w:ascii="Calibri" w:hAnsi="Calibri" w:cs="Calibri"/>
                  <w:color w:val="000000"/>
                  <w:sz w:val="22"/>
                  <w:szCs w:val="22"/>
                </w:rPr>
                <w:t>16.7</w:t>
              </w:r>
            </w:ins>
            <w:del w:id="2944" w:author="ERCOT" w:date="2021-11-01T09:58:00Z">
              <w:r w:rsidRPr="009A486F" w:rsidDel="000A1AF2">
                <w:rPr>
                  <w:color w:val="000000"/>
                  <w:sz w:val="22"/>
                  <w:szCs w:val="22"/>
                </w:rPr>
                <w:delText>39.1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294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2D00E" w14:textId="35BA587A" w:rsidR="00606AA6" w:rsidRPr="009A486F" w:rsidRDefault="00606AA6" w:rsidP="00606AA6">
            <w:pPr>
              <w:widowControl/>
              <w:autoSpaceDE/>
              <w:autoSpaceDN/>
              <w:adjustRightInd/>
              <w:jc w:val="center"/>
              <w:rPr>
                <w:b/>
                <w:bCs/>
                <w:sz w:val="22"/>
                <w:szCs w:val="22"/>
              </w:rPr>
            </w:pPr>
            <w:ins w:id="2946" w:author="ERCOT" w:date="2021-11-01T10:47:00Z">
              <w:r>
                <w:rPr>
                  <w:rFonts w:ascii="Calibri" w:hAnsi="Calibri" w:cs="Calibri"/>
                  <w:color w:val="000000"/>
                  <w:sz w:val="22"/>
                  <w:szCs w:val="22"/>
                </w:rPr>
                <w:t>9.8</w:t>
              </w:r>
            </w:ins>
            <w:del w:id="2947" w:author="ERCOT" w:date="2021-11-01T09:58:00Z">
              <w:r w:rsidRPr="009A486F" w:rsidDel="000A1AF2">
                <w:rPr>
                  <w:color w:val="000000"/>
                  <w:sz w:val="22"/>
                  <w:szCs w:val="22"/>
                </w:rPr>
                <w:delText>19.8</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294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8146A0D" w14:textId="48E11A16" w:rsidR="00606AA6" w:rsidRPr="009A486F" w:rsidRDefault="00606AA6" w:rsidP="00606AA6">
            <w:pPr>
              <w:widowControl/>
              <w:autoSpaceDE/>
              <w:autoSpaceDN/>
              <w:adjustRightInd/>
              <w:jc w:val="center"/>
              <w:rPr>
                <w:b/>
                <w:bCs/>
                <w:sz w:val="22"/>
                <w:szCs w:val="22"/>
              </w:rPr>
            </w:pPr>
            <w:ins w:id="2949" w:author="ERCOT" w:date="2021-11-01T10:47:00Z">
              <w:r>
                <w:rPr>
                  <w:rFonts w:ascii="Calibri" w:hAnsi="Calibri" w:cs="Calibri"/>
                  <w:color w:val="000000"/>
                  <w:sz w:val="22"/>
                  <w:szCs w:val="22"/>
                </w:rPr>
                <w:t>2.4</w:t>
              </w:r>
            </w:ins>
            <w:del w:id="2950" w:author="ERCOT" w:date="2021-11-01T09:58:00Z">
              <w:r w:rsidRPr="009A486F" w:rsidDel="000A1AF2">
                <w:rPr>
                  <w:color w:val="000000"/>
                  <w:sz w:val="22"/>
                  <w:szCs w:val="22"/>
                </w:rPr>
                <w:delText>1.0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295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2353AB5" w14:textId="7EB288B1" w:rsidR="00606AA6" w:rsidRPr="009A486F" w:rsidRDefault="00606AA6" w:rsidP="00606AA6">
            <w:pPr>
              <w:widowControl/>
              <w:autoSpaceDE/>
              <w:autoSpaceDN/>
              <w:adjustRightInd/>
              <w:jc w:val="center"/>
              <w:rPr>
                <w:b/>
                <w:bCs/>
                <w:sz w:val="22"/>
                <w:szCs w:val="22"/>
              </w:rPr>
            </w:pPr>
            <w:ins w:id="2952" w:author="ERCOT" w:date="2021-11-01T10:47:00Z">
              <w:r>
                <w:rPr>
                  <w:rFonts w:ascii="Calibri" w:hAnsi="Calibri" w:cs="Calibri"/>
                  <w:color w:val="000000"/>
                  <w:sz w:val="22"/>
                  <w:szCs w:val="22"/>
                </w:rPr>
                <w:t>-0.4</w:t>
              </w:r>
            </w:ins>
            <w:del w:id="2953" w:author="ERCOT" w:date="2021-11-01T09:58:00Z">
              <w:r w:rsidRPr="009A486F" w:rsidDel="000A1AF2">
                <w:rPr>
                  <w:color w:val="000000"/>
                  <w:sz w:val="22"/>
                  <w:szCs w:val="22"/>
                </w:rPr>
                <w:delText>-0.5</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295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F19FE42" w14:textId="2232F22D" w:rsidR="00606AA6" w:rsidRPr="009A486F" w:rsidRDefault="00606AA6" w:rsidP="00606AA6">
            <w:pPr>
              <w:widowControl/>
              <w:autoSpaceDE/>
              <w:autoSpaceDN/>
              <w:adjustRightInd/>
              <w:jc w:val="center"/>
              <w:rPr>
                <w:b/>
                <w:bCs/>
                <w:sz w:val="22"/>
                <w:szCs w:val="22"/>
              </w:rPr>
            </w:pPr>
            <w:ins w:id="2955" w:author="ERCOT" w:date="2021-11-01T10:47:00Z">
              <w:r>
                <w:rPr>
                  <w:rFonts w:ascii="Calibri" w:hAnsi="Calibri" w:cs="Calibri"/>
                  <w:color w:val="000000"/>
                  <w:sz w:val="22"/>
                  <w:szCs w:val="22"/>
                </w:rPr>
                <w:t>0.0</w:t>
              </w:r>
            </w:ins>
            <w:del w:id="2956"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295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33BEEE9" w14:textId="17817633" w:rsidR="00606AA6" w:rsidRPr="009A486F" w:rsidRDefault="00606AA6" w:rsidP="00606AA6">
            <w:pPr>
              <w:widowControl/>
              <w:autoSpaceDE/>
              <w:autoSpaceDN/>
              <w:adjustRightInd/>
              <w:jc w:val="center"/>
              <w:rPr>
                <w:b/>
                <w:bCs/>
                <w:sz w:val="22"/>
                <w:szCs w:val="22"/>
              </w:rPr>
            </w:pPr>
            <w:ins w:id="2958" w:author="ERCOT" w:date="2021-11-01T10:47:00Z">
              <w:r>
                <w:rPr>
                  <w:rFonts w:ascii="Calibri" w:hAnsi="Calibri" w:cs="Calibri"/>
                  <w:color w:val="000000"/>
                  <w:sz w:val="22"/>
                  <w:szCs w:val="22"/>
                </w:rPr>
                <w:t>0.0</w:t>
              </w:r>
            </w:ins>
            <w:del w:id="295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296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493EAD" w14:textId="5CA051CD" w:rsidR="00606AA6" w:rsidRPr="009A486F" w:rsidRDefault="00606AA6" w:rsidP="00606AA6">
            <w:pPr>
              <w:widowControl/>
              <w:autoSpaceDE/>
              <w:autoSpaceDN/>
              <w:adjustRightInd/>
              <w:jc w:val="center"/>
              <w:rPr>
                <w:b/>
                <w:bCs/>
                <w:sz w:val="22"/>
                <w:szCs w:val="22"/>
              </w:rPr>
            </w:pPr>
            <w:ins w:id="2961" w:author="ERCOT" w:date="2021-11-01T10:47:00Z">
              <w:r>
                <w:rPr>
                  <w:rFonts w:ascii="Calibri" w:hAnsi="Calibri" w:cs="Calibri"/>
                  <w:color w:val="000000"/>
                  <w:sz w:val="22"/>
                  <w:szCs w:val="22"/>
                </w:rPr>
                <w:t>0.0</w:t>
              </w:r>
            </w:ins>
            <w:del w:id="2962" w:author="ERCOT" w:date="2021-11-01T09:58:00Z">
              <w:r w:rsidRPr="009A486F" w:rsidDel="000A1AF2">
                <w:rPr>
                  <w:color w:val="000000"/>
                  <w:sz w:val="22"/>
                  <w:szCs w:val="22"/>
                </w:rPr>
                <w:delText>0.0</w:delText>
              </w:r>
            </w:del>
          </w:p>
        </w:tc>
      </w:tr>
      <w:tr w:rsidR="00606AA6" w:rsidRPr="00CC576E" w14:paraId="48F5ECB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296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296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2965"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296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378B1E" w14:textId="0D6F060F" w:rsidR="00606AA6" w:rsidRPr="009A486F" w:rsidRDefault="00606AA6" w:rsidP="00606AA6">
            <w:pPr>
              <w:widowControl/>
              <w:autoSpaceDE/>
              <w:autoSpaceDN/>
              <w:adjustRightInd/>
              <w:jc w:val="center"/>
              <w:rPr>
                <w:b/>
                <w:bCs/>
                <w:sz w:val="22"/>
                <w:szCs w:val="22"/>
              </w:rPr>
            </w:pPr>
            <w:ins w:id="2967" w:author="ERCOT" w:date="2021-11-01T10:47:00Z">
              <w:r>
                <w:rPr>
                  <w:rFonts w:ascii="Calibri" w:hAnsi="Calibri" w:cs="Calibri"/>
                  <w:color w:val="000000"/>
                  <w:sz w:val="22"/>
                  <w:szCs w:val="22"/>
                </w:rPr>
                <w:t>0.0</w:t>
              </w:r>
            </w:ins>
            <w:del w:id="296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296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E0E260" w14:textId="77482618" w:rsidR="00606AA6" w:rsidRPr="009A486F" w:rsidRDefault="00606AA6" w:rsidP="00606AA6">
            <w:pPr>
              <w:widowControl/>
              <w:autoSpaceDE/>
              <w:autoSpaceDN/>
              <w:adjustRightInd/>
              <w:jc w:val="center"/>
              <w:rPr>
                <w:b/>
                <w:bCs/>
                <w:sz w:val="22"/>
                <w:szCs w:val="22"/>
              </w:rPr>
            </w:pPr>
            <w:ins w:id="2970" w:author="ERCOT" w:date="2021-11-01T10:47:00Z">
              <w:r>
                <w:rPr>
                  <w:rFonts w:ascii="Calibri" w:hAnsi="Calibri" w:cs="Calibri"/>
                  <w:color w:val="000000"/>
                  <w:sz w:val="22"/>
                  <w:szCs w:val="22"/>
                </w:rPr>
                <w:t>0.0</w:t>
              </w:r>
            </w:ins>
            <w:del w:id="297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7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596D0A" w14:textId="25EA4CD9" w:rsidR="00606AA6" w:rsidRPr="009A486F" w:rsidRDefault="00606AA6" w:rsidP="00606AA6">
            <w:pPr>
              <w:widowControl/>
              <w:autoSpaceDE/>
              <w:autoSpaceDN/>
              <w:adjustRightInd/>
              <w:jc w:val="center"/>
              <w:rPr>
                <w:b/>
                <w:bCs/>
                <w:sz w:val="22"/>
                <w:szCs w:val="22"/>
              </w:rPr>
            </w:pPr>
            <w:ins w:id="2973" w:author="ERCOT" w:date="2021-11-01T10:47:00Z">
              <w:r>
                <w:rPr>
                  <w:rFonts w:ascii="Calibri" w:hAnsi="Calibri" w:cs="Calibri"/>
                  <w:color w:val="000000"/>
                  <w:sz w:val="22"/>
                  <w:szCs w:val="22"/>
                </w:rPr>
                <w:t>0.0</w:t>
              </w:r>
            </w:ins>
            <w:del w:id="297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7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159E" w14:textId="2892EA7D" w:rsidR="00606AA6" w:rsidRPr="009A486F" w:rsidRDefault="00606AA6" w:rsidP="00606AA6">
            <w:pPr>
              <w:widowControl/>
              <w:autoSpaceDE/>
              <w:autoSpaceDN/>
              <w:adjustRightInd/>
              <w:jc w:val="center"/>
              <w:rPr>
                <w:b/>
                <w:bCs/>
                <w:sz w:val="22"/>
                <w:szCs w:val="22"/>
              </w:rPr>
            </w:pPr>
            <w:ins w:id="2976" w:author="ERCOT" w:date="2021-11-01T10:47:00Z">
              <w:r>
                <w:rPr>
                  <w:rFonts w:ascii="Calibri" w:hAnsi="Calibri" w:cs="Calibri"/>
                  <w:color w:val="000000"/>
                  <w:sz w:val="22"/>
                  <w:szCs w:val="22"/>
                </w:rPr>
                <w:t>0.0</w:t>
              </w:r>
            </w:ins>
            <w:del w:id="297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7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F00F9" w14:textId="273A8618" w:rsidR="00606AA6" w:rsidRPr="009A486F" w:rsidRDefault="00606AA6" w:rsidP="00606AA6">
            <w:pPr>
              <w:widowControl/>
              <w:autoSpaceDE/>
              <w:autoSpaceDN/>
              <w:adjustRightInd/>
              <w:jc w:val="center"/>
              <w:rPr>
                <w:b/>
                <w:bCs/>
                <w:sz w:val="22"/>
                <w:szCs w:val="22"/>
              </w:rPr>
            </w:pPr>
            <w:ins w:id="2979" w:author="ERCOT" w:date="2021-11-01T10:47:00Z">
              <w:r>
                <w:rPr>
                  <w:rFonts w:ascii="Calibri" w:hAnsi="Calibri" w:cs="Calibri"/>
                  <w:color w:val="000000"/>
                  <w:sz w:val="22"/>
                  <w:szCs w:val="22"/>
                </w:rPr>
                <w:t>0.0</w:t>
              </w:r>
            </w:ins>
            <w:del w:id="298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8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55419A" w14:textId="0B37018A" w:rsidR="00606AA6" w:rsidRPr="009A486F" w:rsidRDefault="00606AA6" w:rsidP="00606AA6">
            <w:pPr>
              <w:widowControl/>
              <w:autoSpaceDE/>
              <w:autoSpaceDN/>
              <w:adjustRightInd/>
              <w:jc w:val="center"/>
              <w:rPr>
                <w:b/>
                <w:bCs/>
                <w:sz w:val="22"/>
                <w:szCs w:val="22"/>
              </w:rPr>
            </w:pPr>
            <w:ins w:id="2982" w:author="ERCOT" w:date="2021-11-01T10:47:00Z">
              <w:r>
                <w:rPr>
                  <w:rFonts w:ascii="Calibri" w:hAnsi="Calibri" w:cs="Calibri"/>
                  <w:color w:val="000000"/>
                  <w:sz w:val="22"/>
                  <w:szCs w:val="22"/>
                </w:rPr>
                <w:t>0.0</w:t>
              </w:r>
            </w:ins>
            <w:del w:id="298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8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C26F35" w14:textId="5842D529" w:rsidR="00606AA6" w:rsidRPr="009A486F" w:rsidRDefault="00606AA6" w:rsidP="00606AA6">
            <w:pPr>
              <w:widowControl/>
              <w:autoSpaceDE/>
              <w:autoSpaceDN/>
              <w:adjustRightInd/>
              <w:jc w:val="center"/>
              <w:rPr>
                <w:b/>
                <w:bCs/>
                <w:sz w:val="22"/>
                <w:szCs w:val="22"/>
              </w:rPr>
            </w:pPr>
            <w:ins w:id="2985" w:author="ERCOT" w:date="2021-11-01T10:47:00Z">
              <w:r>
                <w:rPr>
                  <w:rFonts w:ascii="Calibri" w:hAnsi="Calibri" w:cs="Calibri"/>
                  <w:color w:val="000000"/>
                  <w:sz w:val="22"/>
                  <w:szCs w:val="22"/>
                </w:rPr>
                <w:t>0.0</w:t>
              </w:r>
            </w:ins>
            <w:del w:id="2986" w:author="ERCOT" w:date="2021-11-01T09:58:00Z">
              <w:r w:rsidRPr="009A486F" w:rsidDel="000A1AF2">
                <w:rPr>
                  <w:color w:val="000000"/>
                  <w:sz w:val="22"/>
                  <w:szCs w:val="22"/>
                </w:rPr>
                <w:delText>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8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14249" w14:textId="16F8716B" w:rsidR="00606AA6" w:rsidRPr="009A486F" w:rsidRDefault="00606AA6" w:rsidP="00606AA6">
            <w:pPr>
              <w:widowControl/>
              <w:autoSpaceDE/>
              <w:autoSpaceDN/>
              <w:adjustRightInd/>
              <w:jc w:val="center"/>
              <w:rPr>
                <w:b/>
                <w:bCs/>
                <w:sz w:val="22"/>
                <w:szCs w:val="22"/>
              </w:rPr>
            </w:pPr>
            <w:ins w:id="2988" w:author="ERCOT" w:date="2021-11-01T10:47:00Z">
              <w:r>
                <w:rPr>
                  <w:rFonts w:ascii="Calibri" w:hAnsi="Calibri" w:cs="Calibri"/>
                  <w:color w:val="000000"/>
                  <w:sz w:val="22"/>
                  <w:szCs w:val="22"/>
                </w:rPr>
                <w:t>1.4</w:t>
              </w:r>
            </w:ins>
            <w:del w:id="2989" w:author="ERCOT" w:date="2021-11-01T09:58:00Z">
              <w:r w:rsidRPr="009A486F" w:rsidDel="000A1AF2">
                <w:rPr>
                  <w:color w:val="000000"/>
                  <w:sz w:val="22"/>
                  <w:szCs w:val="22"/>
                </w:rPr>
                <w:delText>19.6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2990"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C8B214" w14:textId="5423E272" w:rsidR="00606AA6" w:rsidRPr="009A486F" w:rsidRDefault="00606AA6" w:rsidP="00606AA6">
            <w:pPr>
              <w:widowControl/>
              <w:autoSpaceDE/>
              <w:autoSpaceDN/>
              <w:adjustRightInd/>
              <w:jc w:val="center"/>
              <w:rPr>
                <w:b/>
                <w:bCs/>
                <w:sz w:val="22"/>
                <w:szCs w:val="22"/>
              </w:rPr>
            </w:pPr>
            <w:ins w:id="2991" w:author="ERCOT" w:date="2021-11-01T10:47:00Z">
              <w:r>
                <w:rPr>
                  <w:rFonts w:ascii="Calibri" w:hAnsi="Calibri" w:cs="Calibri"/>
                  <w:color w:val="000000"/>
                  <w:sz w:val="22"/>
                  <w:szCs w:val="22"/>
                </w:rPr>
                <w:t>7.9</w:t>
              </w:r>
            </w:ins>
            <w:del w:id="2992" w:author="ERCOT" w:date="2021-11-01T09:58:00Z">
              <w:r w:rsidRPr="009A486F" w:rsidDel="000A1AF2">
                <w:rPr>
                  <w:color w:val="000000"/>
                  <w:sz w:val="22"/>
                  <w:szCs w:val="22"/>
                </w:rPr>
                <w:delText>53.4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2993"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6646EA6" w14:textId="7FB321AD" w:rsidR="00606AA6" w:rsidRPr="009A486F" w:rsidRDefault="00606AA6" w:rsidP="00606AA6">
            <w:pPr>
              <w:widowControl/>
              <w:autoSpaceDE/>
              <w:autoSpaceDN/>
              <w:adjustRightInd/>
              <w:jc w:val="center"/>
              <w:rPr>
                <w:b/>
                <w:bCs/>
                <w:sz w:val="22"/>
                <w:szCs w:val="22"/>
              </w:rPr>
            </w:pPr>
            <w:ins w:id="2994" w:author="ERCOT" w:date="2021-11-01T10:47:00Z">
              <w:r>
                <w:rPr>
                  <w:rFonts w:ascii="Calibri" w:hAnsi="Calibri" w:cs="Calibri"/>
                  <w:color w:val="000000"/>
                  <w:sz w:val="22"/>
                  <w:szCs w:val="22"/>
                </w:rPr>
                <w:t>11.8</w:t>
              </w:r>
            </w:ins>
            <w:del w:id="2995" w:author="ERCOT" w:date="2021-11-01T09:58:00Z">
              <w:r w:rsidRPr="009A486F" w:rsidDel="000A1AF2">
                <w:rPr>
                  <w:color w:val="000000"/>
                  <w:sz w:val="22"/>
                  <w:szCs w:val="22"/>
                </w:rPr>
                <w:delText>55.6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9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F5B7C9" w14:textId="161FEA21" w:rsidR="00606AA6" w:rsidRPr="009A486F" w:rsidRDefault="00606AA6" w:rsidP="00606AA6">
            <w:pPr>
              <w:widowControl/>
              <w:autoSpaceDE/>
              <w:autoSpaceDN/>
              <w:adjustRightInd/>
              <w:jc w:val="center"/>
              <w:rPr>
                <w:b/>
                <w:bCs/>
                <w:sz w:val="22"/>
                <w:szCs w:val="22"/>
              </w:rPr>
            </w:pPr>
            <w:ins w:id="2997" w:author="ERCOT" w:date="2021-11-01T10:47:00Z">
              <w:r>
                <w:rPr>
                  <w:rFonts w:ascii="Calibri" w:hAnsi="Calibri" w:cs="Calibri"/>
                  <w:color w:val="000000"/>
                  <w:sz w:val="22"/>
                  <w:szCs w:val="22"/>
                </w:rPr>
                <w:t>9.4</w:t>
              </w:r>
            </w:ins>
            <w:del w:id="2998" w:author="ERCOT" w:date="2021-11-01T09:58:00Z">
              <w:r w:rsidRPr="009A486F" w:rsidDel="000A1AF2">
                <w:rPr>
                  <w:color w:val="000000"/>
                  <w:sz w:val="22"/>
                  <w:szCs w:val="22"/>
                </w:rPr>
                <w:delText>48.4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299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987FEB" w14:textId="6165A643" w:rsidR="00606AA6" w:rsidRPr="009A486F" w:rsidRDefault="00606AA6" w:rsidP="00606AA6">
            <w:pPr>
              <w:widowControl/>
              <w:autoSpaceDE/>
              <w:autoSpaceDN/>
              <w:adjustRightInd/>
              <w:jc w:val="center"/>
              <w:rPr>
                <w:b/>
                <w:bCs/>
                <w:sz w:val="22"/>
                <w:szCs w:val="22"/>
              </w:rPr>
            </w:pPr>
            <w:ins w:id="3000" w:author="ERCOT" w:date="2021-11-01T10:47:00Z">
              <w:r>
                <w:rPr>
                  <w:rFonts w:ascii="Calibri" w:hAnsi="Calibri" w:cs="Calibri"/>
                  <w:color w:val="000000"/>
                  <w:sz w:val="22"/>
                  <w:szCs w:val="22"/>
                </w:rPr>
                <w:t>10.8</w:t>
              </w:r>
            </w:ins>
            <w:del w:id="3001" w:author="ERCOT" w:date="2021-11-01T09:58:00Z">
              <w:r w:rsidRPr="009A486F" w:rsidDel="000A1AF2">
                <w:rPr>
                  <w:color w:val="000000"/>
                  <w:sz w:val="22"/>
                  <w:szCs w:val="22"/>
                </w:rPr>
                <w:delText>46.0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0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705BC6" w14:textId="13A853F9" w:rsidR="00606AA6" w:rsidRPr="009A486F" w:rsidRDefault="00606AA6" w:rsidP="00606AA6">
            <w:pPr>
              <w:widowControl/>
              <w:autoSpaceDE/>
              <w:autoSpaceDN/>
              <w:adjustRightInd/>
              <w:jc w:val="center"/>
              <w:rPr>
                <w:b/>
                <w:bCs/>
                <w:sz w:val="22"/>
                <w:szCs w:val="22"/>
              </w:rPr>
            </w:pPr>
            <w:ins w:id="3003" w:author="ERCOT" w:date="2021-11-01T10:47:00Z">
              <w:r>
                <w:rPr>
                  <w:rFonts w:ascii="Calibri" w:hAnsi="Calibri" w:cs="Calibri"/>
                  <w:color w:val="000000"/>
                  <w:sz w:val="22"/>
                  <w:szCs w:val="22"/>
                </w:rPr>
                <w:t>10.5</w:t>
              </w:r>
            </w:ins>
            <w:del w:id="3004" w:author="ERCOT" w:date="2021-11-01T09:58:00Z">
              <w:r w:rsidRPr="009A486F" w:rsidDel="000A1AF2">
                <w:rPr>
                  <w:color w:val="000000"/>
                  <w:sz w:val="22"/>
                  <w:szCs w:val="22"/>
                </w:rPr>
                <w:delText>42.3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0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7D8914" w14:textId="3BAA460F" w:rsidR="00606AA6" w:rsidRPr="009A486F" w:rsidRDefault="00606AA6" w:rsidP="00606AA6">
            <w:pPr>
              <w:widowControl/>
              <w:autoSpaceDE/>
              <w:autoSpaceDN/>
              <w:adjustRightInd/>
              <w:jc w:val="center"/>
              <w:rPr>
                <w:b/>
                <w:bCs/>
                <w:sz w:val="22"/>
                <w:szCs w:val="22"/>
              </w:rPr>
            </w:pPr>
            <w:ins w:id="3006" w:author="ERCOT" w:date="2021-11-01T10:47:00Z">
              <w:r>
                <w:rPr>
                  <w:rFonts w:ascii="Calibri" w:hAnsi="Calibri" w:cs="Calibri"/>
                  <w:color w:val="000000"/>
                  <w:sz w:val="22"/>
                  <w:szCs w:val="22"/>
                </w:rPr>
                <w:t>7.8</w:t>
              </w:r>
            </w:ins>
            <w:del w:id="3007" w:author="ERCOT" w:date="2021-11-01T09:58:00Z">
              <w:r w:rsidRPr="009A486F" w:rsidDel="000A1AF2">
                <w:rPr>
                  <w:color w:val="000000"/>
                  <w:sz w:val="22"/>
                  <w:szCs w:val="22"/>
                </w:rPr>
                <w:delText>40.6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0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B00AF6A" w14:textId="0E4E75AF" w:rsidR="00606AA6" w:rsidRPr="009A486F" w:rsidRDefault="00606AA6" w:rsidP="00606AA6">
            <w:pPr>
              <w:widowControl/>
              <w:autoSpaceDE/>
              <w:autoSpaceDN/>
              <w:adjustRightInd/>
              <w:jc w:val="center"/>
              <w:rPr>
                <w:b/>
                <w:bCs/>
                <w:sz w:val="22"/>
                <w:szCs w:val="22"/>
              </w:rPr>
            </w:pPr>
            <w:ins w:id="3009" w:author="ERCOT" w:date="2021-11-01T10:47:00Z">
              <w:r>
                <w:rPr>
                  <w:rFonts w:ascii="Calibri" w:hAnsi="Calibri" w:cs="Calibri"/>
                  <w:color w:val="000000"/>
                  <w:sz w:val="22"/>
                  <w:szCs w:val="22"/>
                </w:rPr>
                <w:t>10.0</w:t>
              </w:r>
            </w:ins>
            <w:del w:id="3010" w:author="ERCOT" w:date="2021-11-01T09:58:00Z">
              <w:r w:rsidRPr="009A486F" w:rsidDel="000A1AF2">
                <w:rPr>
                  <w:color w:val="000000"/>
                  <w:sz w:val="22"/>
                  <w:szCs w:val="22"/>
                </w:rPr>
                <w:delText>43.3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11"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456459A" w14:textId="730571F2" w:rsidR="00606AA6" w:rsidRPr="009A486F" w:rsidRDefault="00606AA6" w:rsidP="00606AA6">
            <w:pPr>
              <w:widowControl/>
              <w:autoSpaceDE/>
              <w:autoSpaceDN/>
              <w:adjustRightInd/>
              <w:jc w:val="center"/>
              <w:rPr>
                <w:b/>
                <w:bCs/>
                <w:sz w:val="22"/>
                <w:szCs w:val="22"/>
              </w:rPr>
            </w:pPr>
            <w:ins w:id="3012" w:author="ERCOT" w:date="2021-11-01T10:47:00Z">
              <w:r>
                <w:rPr>
                  <w:rFonts w:ascii="Calibri" w:hAnsi="Calibri" w:cs="Calibri"/>
                  <w:color w:val="000000"/>
                  <w:sz w:val="22"/>
                  <w:szCs w:val="22"/>
                </w:rPr>
                <w:t>10.2</w:t>
              </w:r>
            </w:ins>
            <w:del w:id="3013" w:author="ERCOT" w:date="2021-11-01T09:58:00Z">
              <w:r w:rsidRPr="009A486F" w:rsidDel="000A1AF2">
                <w:rPr>
                  <w:color w:val="000000"/>
                  <w:sz w:val="22"/>
                  <w:szCs w:val="22"/>
                </w:rPr>
                <w:delText>48.3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1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92BD1" w14:textId="32F133AC" w:rsidR="00606AA6" w:rsidRPr="009A486F" w:rsidRDefault="00606AA6" w:rsidP="00606AA6">
            <w:pPr>
              <w:widowControl/>
              <w:autoSpaceDE/>
              <w:autoSpaceDN/>
              <w:adjustRightInd/>
              <w:jc w:val="center"/>
              <w:rPr>
                <w:b/>
                <w:bCs/>
                <w:sz w:val="22"/>
                <w:szCs w:val="22"/>
              </w:rPr>
            </w:pPr>
            <w:ins w:id="3015" w:author="ERCOT" w:date="2021-11-01T10:47:00Z">
              <w:r>
                <w:rPr>
                  <w:rFonts w:ascii="Calibri" w:hAnsi="Calibri" w:cs="Calibri"/>
                  <w:color w:val="000000"/>
                  <w:sz w:val="22"/>
                  <w:szCs w:val="22"/>
                </w:rPr>
                <w:t>15.9</w:t>
              </w:r>
            </w:ins>
            <w:del w:id="3016" w:author="ERCOT" w:date="2021-11-01T09:58:00Z">
              <w:r w:rsidRPr="009A486F" w:rsidDel="000A1AF2">
                <w:rPr>
                  <w:color w:val="000000"/>
                  <w:sz w:val="22"/>
                  <w:szCs w:val="22"/>
                </w:rPr>
                <w:delText>50.0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017"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6D2C8F7" w14:textId="6A58108B" w:rsidR="00606AA6" w:rsidRPr="009A486F" w:rsidRDefault="00606AA6" w:rsidP="00606AA6">
            <w:pPr>
              <w:widowControl/>
              <w:autoSpaceDE/>
              <w:autoSpaceDN/>
              <w:adjustRightInd/>
              <w:jc w:val="center"/>
              <w:rPr>
                <w:b/>
                <w:bCs/>
                <w:sz w:val="22"/>
                <w:szCs w:val="22"/>
              </w:rPr>
            </w:pPr>
            <w:ins w:id="3018" w:author="ERCOT" w:date="2021-11-01T10:47:00Z">
              <w:r>
                <w:rPr>
                  <w:rFonts w:ascii="Calibri" w:hAnsi="Calibri" w:cs="Calibri"/>
                  <w:color w:val="000000"/>
                  <w:sz w:val="22"/>
                  <w:szCs w:val="22"/>
                </w:rPr>
                <w:t>14.8</w:t>
              </w:r>
            </w:ins>
            <w:del w:id="3019" w:author="ERCOT" w:date="2021-11-01T09:58:00Z">
              <w:r w:rsidRPr="009A486F" w:rsidDel="000A1AF2">
                <w:rPr>
                  <w:color w:val="000000"/>
                  <w:sz w:val="22"/>
                  <w:szCs w:val="22"/>
                </w:rPr>
                <w:delText>48.5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020"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495FA" w14:textId="4F7F9423" w:rsidR="00606AA6" w:rsidRPr="009A486F" w:rsidRDefault="00606AA6" w:rsidP="00606AA6">
            <w:pPr>
              <w:widowControl/>
              <w:autoSpaceDE/>
              <w:autoSpaceDN/>
              <w:adjustRightInd/>
              <w:jc w:val="center"/>
              <w:rPr>
                <w:b/>
                <w:bCs/>
                <w:sz w:val="22"/>
                <w:szCs w:val="22"/>
              </w:rPr>
            </w:pPr>
            <w:ins w:id="3021" w:author="ERCOT" w:date="2021-11-01T10:47:00Z">
              <w:r>
                <w:rPr>
                  <w:rFonts w:ascii="Calibri" w:hAnsi="Calibri" w:cs="Calibri"/>
                  <w:color w:val="000000"/>
                  <w:sz w:val="22"/>
                  <w:szCs w:val="22"/>
                </w:rPr>
                <w:t>14.5</w:t>
              </w:r>
            </w:ins>
            <w:del w:id="3022" w:author="ERCOT" w:date="2021-11-01T09:58:00Z">
              <w:r w:rsidRPr="009A486F" w:rsidDel="000A1AF2">
                <w:rPr>
                  <w:color w:val="000000"/>
                  <w:sz w:val="22"/>
                  <w:szCs w:val="22"/>
                </w:rPr>
                <w:delText>29.5</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023"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A8763" w14:textId="6C62F547" w:rsidR="00606AA6" w:rsidRPr="009A486F" w:rsidRDefault="00606AA6" w:rsidP="00606AA6">
            <w:pPr>
              <w:widowControl/>
              <w:autoSpaceDE/>
              <w:autoSpaceDN/>
              <w:adjustRightInd/>
              <w:jc w:val="center"/>
              <w:rPr>
                <w:b/>
                <w:bCs/>
                <w:sz w:val="22"/>
                <w:szCs w:val="22"/>
              </w:rPr>
            </w:pPr>
            <w:ins w:id="3024" w:author="ERCOT" w:date="2021-11-01T10:47:00Z">
              <w:r>
                <w:rPr>
                  <w:rFonts w:ascii="Calibri" w:hAnsi="Calibri" w:cs="Calibri"/>
                  <w:color w:val="000000"/>
                  <w:sz w:val="22"/>
                  <w:szCs w:val="22"/>
                </w:rPr>
                <w:t>3.2</w:t>
              </w:r>
            </w:ins>
            <w:del w:id="3025" w:author="ERCOT" w:date="2021-11-01T09:58:00Z">
              <w:r w:rsidRPr="009A486F" w:rsidDel="000A1AF2">
                <w:rPr>
                  <w:color w:val="000000"/>
                  <w:sz w:val="22"/>
                  <w:szCs w:val="22"/>
                </w:rPr>
                <w:delText>3.9</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026"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8CCA3" w14:textId="2B689A95" w:rsidR="00606AA6" w:rsidRPr="009A486F" w:rsidRDefault="00606AA6" w:rsidP="00606AA6">
            <w:pPr>
              <w:widowControl/>
              <w:autoSpaceDE/>
              <w:autoSpaceDN/>
              <w:adjustRightInd/>
              <w:jc w:val="center"/>
              <w:rPr>
                <w:b/>
                <w:bCs/>
                <w:sz w:val="22"/>
                <w:szCs w:val="22"/>
              </w:rPr>
            </w:pPr>
            <w:ins w:id="3027" w:author="ERCOT" w:date="2021-11-01T10:47:00Z">
              <w:r>
                <w:rPr>
                  <w:rFonts w:ascii="Calibri" w:hAnsi="Calibri" w:cs="Calibri"/>
                  <w:color w:val="000000"/>
                  <w:sz w:val="22"/>
                  <w:szCs w:val="22"/>
                </w:rPr>
                <w:t>0.0</w:t>
              </w:r>
            </w:ins>
            <w:del w:id="3028" w:author="ERCOT" w:date="2021-11-01T09:58:00Z">
              <w:r w:rsidRPr="009A486F" w:rsidDel="000A1AF2">
                <w:rPr>
                  <w:color w:val="000000"/>
                  <w:sz w:val="22"/>
                  <w:szCs w:val="22"/>
                </w:rPr>
                <w:delText>-0.9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029"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6F63BA" w14:textId="66FF0E48" w:rsidR="00606AA6" w:rsidRPr="009A486F" w:rsidRDefault="00606AA6" w:rsidP="00606AA6">
            <w:pPr>
              <w:widowControl/>
              <w:autoSpaceDE/>
              <w:autoSpaceDN/>
              <w:adjustRightInd/>
              <w:jc w:val="center"/>
              <w:rPr>
                <w:b/>
                <w:bCs/>
                <w:sz w:val="22"/>
                <w:szCs w:val="22"/>
              </w:rPr>
            </w:pPr>
            <w:ins w:id="3030" w:author="ERCOT" w:date="2021-11-01T10:47:00Z">
              <w:r>
                <w:rPr>
                  <w:rFonts w:ascii="Calibri" w:hAnsi="Calibri" w:cs="Calibri"/>
                  <w:color w:val="000000"/>
                  <w:sz w:val="22"/>
                  <w:szCs w:val="22"/>
                </w:rPr>
                <w:t>0.0</w:t>
              </w:r>
            </w:ins>
            <w:del w:id="3031" w:author="ERCOT" w:date="2021-11-01T09:58:00Z">
              <w:r w:rsidRPr="009A486F" w:rsidDel="000A1AF2">
                <w:rPr>
                  <w:color w:val="000000"/>
                  <w:sz w:val="22"/>
                  <w:szCs w:val="22"/>
                </w:rPr>
                <w:delText>-0.1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032"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551C098" w14:textId="61D3DD49" w:rsidR="00606AA6" w:rsidRPr="009A486F" w:rsidRDefault="00606AA6" w:rsidP="00606AA6">
            <w:pPr>
              <w:widowControl/>
              <w:autoSpaceDE/>
              <w:autoSpaceDN/>
              <w:adjustRightInd/>
              <w:jc w:val="center"/>
              <w:rPr>
                <w:b/>
                <w:bCs/>
                <w:sz w:val="22"/>
                <w:szCs w:val="22"/>
              </w:rPr>
            </w:pPr>
            <w:ins w:id="3033" w:author="ERCOT" w:date="2021-11-01T10:47:00Z">
              <w:r>
                <w:rPr>
                  <w:rFonts w:ascii="Calibri" w:hAnsi="Calibri" w:cs="Calibri"/>
                  <w:color w:val="000000"/>
                  <w:sz w:val="22"/>
                  <w:szCs w:val="22"/>
                </w:rPr>
                <w:t>0.0</w:t>
              </w:r>
            </w:ins>
            <w:del w:id="303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035"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C5661E1" w14:textId="17DD2066" w:rsidR="00606AA6" w:rsidRPr="009A486F" w:rsidRDefault="00606AA6" w:rsidP="00606AA6">
            <w:pPr>
              <w:widowControl/>
              <w:autoSpaceDE/>
              <w:autoSpaceDN/>
              <w:adjustRightInd/>
              <w:jc w:val="center"/>
              <w:rPr>
                <w:b/>
                <w:bCs/>
                <w:sz w:val="22"/>
                <w:szCs w:val="22"/>
              </w:rPr>
            </w:pPr>
            <w:ins w:id="3036" w:author="ERCOT" w:date="2021-11-01T10:47:00Z">
              <w:r>
                <w:rPr>
                  <w:rFonts w:ascii="Calibri" w:hAnsi="Calibri" w:cs="Calibri"/>
                  <w:color w:val="000000"/>
                  <w:sz w:val="22"/>
                  <w:szCs w:val="22"/>
                </w:rPr>
                <w:t>0.0</w:t>
              </w:r>
            </w:ins>
            <w:del w:id="3037" w:author="ERCOT" w:date="2021-11-01T09:58:00Z">
              <w:r w:rsidRPr="009A486F" w:rsidDel="000A1AF2">
                <w:rPr>
                  <w:color w:val="000000"/>
                  <w:sz w:val="22"/>
                  <w:szCs w:val="22"/>
                </w:rPr>
                <w:delText>0.0</w:delText>
              </w:r>
            </w:del>
          </w:p>
        </w:tc>
      </w:tr>
      <w:tr w:rsidR="00606AA6" w:rsidRPr="00CC576E" w14:paraId="2AB453C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03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03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04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304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582AFE" w14:textId="1930AB98" w:rsidR="00606AA6" w:rsidRPr="009A486F" w:rsidRDefault="00606AA6" w:rsidP="00606AA6">
            <w:pPr>
              <w:widowControl/>
              <w:autoSpaceDE/>
              <w:autoSpaceDN/>
              <w:adjustRightInd/>
              <w:jc w:val="center"/>
              <w:rPr>
                <w:b/>
                <w:bCs/>
                <w:sz w:val="22"/>
                <w:szCs w:val="22"/>
              </w:rPr>
            </w:pPr>
            <w:ins w:id="3042" w:author="ERCOT" w:date="2021-11-01T10:47:00Z">
              <w:r>
                <w:rPr>
                  <w:rFonts w:ascii="Calibri" w:hAnsi="Calibri" w:cs="Calibri"/>
                  <w:color w:val="000000"/>
                  <w:sz w:val="22"/>
                  <w:szCs w:val="22"/>
                </w:rPr>
                <w:t>0.0</w:t>
              </w:r>
            </w:ins>
            <w:del w:id="304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4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C763FE5" w14:textId="7B33A515" w:rsidR="00606AA6" w:rsidRPr="009A486F" w:rsidRDefault="00606AA6" w:rsidP="00606AA6">
            <w:pPr>
              <w:widowControl/>
              <w:autoSpaceDE/>
              <w:autoSpaceDN/>
              <w:adjustRightInd/>
              <w:jc w:val="center"/>
              <w:rPr>
                <w:b/>
                <w:bCs/>
                <w:sz w:val="22"/>
                <w:szCs w:val="22"/>
              </w:rPr>
            </w:pPr>
            <w:ins w:id="3045" w:author="ERCOT" w:date="2021-11-01T10:47:00Z">
              <w:r>
                <w:rPr>
                  <w:rFonts w:ascii="Calibri" w:hAnsi="Calibri" w:cs="Calibri"/>
                  <w:color w:val="000000"/>
                  <w:sz w:val="22"/>
                  <w:szCs w:val="22"/>
                </w:rPr>
                <w:t>0.0</w:t>
              </w:r>
            </w:ins>
            <w:del w:id="304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7E0410" w14:textId="0750FFAF" w:rsidR="00606AA6" w:rsidRPr="009A486F" w:rsidRDefault="00606AA6" w:rsidP="00606AA6">
            <w:pPr>
              <w:widowControl/>
              <w:autoSpaceDE/>
              <w:autoSpaceDN/>
              <w:adjustRightInd/>
              <w:jc w:val="center"/>
              <w:rPr>
                <w:b/>
                <w:bCs/>
                <w:sz w:val="22"/>
                <w:szCs w:val="22"/>
              </w:rPr>
            </w:pPr>
            <w:ins w:id="3048" w:author="ERCOT" w:date="2021-11-01T10:47:00Z">
              <w:r>
                <w:rPr>
                  <w:rFonts w:ascii="Calibri" w:hAnsi="Calibri" w:cs="Calibri"/>
                  <w:color w:val="000000"/>
                  <w:sz w:val="22"/>
                  <w:szCs w:val="22"/>
                </w:rPr>
                <w:t>0.0</w:t>
              </w:r>
            </w:ins>
            <w:del w:id="304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6ECBC8" w14:textId="496D8329" w:rsidR="00606AA6" w:rsidRPr="009A486F" w:rsidRDefault="00606AA6" w:rsidP="00606AA6">
            <w:pPr>
              <w:widowControl/>
              <w:autoSpaceDE/>
              <w:autoSpaceDN/>
              <w:adjustRightInd/>
              <w:jc w:val="center"/>
              <w:rPr>
                <w:b/>
                <w:bCs/>
                <w:sz w:val="22"/>
                <w:szCs w:val="22"/>
              </w:rPr>
            </w:pPr>
            <w:ins w:id="3051" w:author="ERCOT" w:date="2021-11-01T10:47:00Z">
              <w:r>
                <w:rPr>
                  <w:rFonts w:ascii="Calibri" w:hAnsi="Calibri" w:cs="Calibri"/>
                  <w:color w:val="000000"/>
                  <w:sz w:val="22"/>
                  <w:szCs w:val="22"/>
                </w:rPr>
                <w:t>0.0</w:t>
              </w:r>
            </w:ins>
            <w:del w:id="305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8C75C5" w14:textId="094DAAA4" w:rsidR="00606AA6" w:rsidRPr="009A486F" w:rsidRDefault="00606AA6" w:rsidP="00606AA6">
            <w:pPr>
              <w:widowControl/>
              <w:autoSpaceDE/>
              <w:autoSpaceDN/>
              <w:adjustRightInd/>
              <w:jc w:val="center"/>
              <w:rPr>
                <w:b/>
                <w:bCs/>
                <w:sz w:val="22"/>
                <w:szCs w:val="22"/>
              </w:rPr>
            </w:pPr>
            <w:ins w:id="3054" w:author="ERCOT" w:date="2021-11-01T10:47:00Z">
              <w:r>
                <w:rPr>
                  <w:rFonts w:ascii="Calibri" w:hAnsi="Calibri" w:cs="Calibri"/>
                  <w:color w:val="000000"/>
                  <w:sz w:val="22"/>
                  <w:szCs w:val="22"/>
                </w:rPr>
                <w:t>0.0</w:t>
              </w:r>
            </w:ins>
            <w:del w:id="305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EF6AA" w14:textId="03981AE4" w:rsidR="00606AA6" w:rsidRPr="009A486F" w:rsidRDefault="00606AA6" w:rsidP="00606AA6">
            <w:pPr>
              <w:widowControl/>
              <w:autoSpaceDE/>
              <w:autoSpaceDN/>
              <w:adjustRightInd/>
              <w:jc w:val="center"/>
              <w:rPr>
                <w:b/>
                <w:bCs/>
                <w:sz w:val="22"/>
                <w:szCs w:val="22"/>
              </w:rPr>
            </w:pPr>
            <w:ins w:id="3057" w:author="ERCOT" w:date="2021-11-01T10:47:00Z">
              <w:r>
                <w:rPr>
                  <w:rFonts w:ascii="Calibri" w:hAnsi="Calibri" w:cs="Calibri"/>
                  <w:color w:val="000000"/>
                  <w:sz w:val="22"/>
                  <w:szCs w:val="22"/>
                </w:rPr>
                <w:t>0.0</w:t>
              </w:r>
            </w:ins>
            <w:del w:id="305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5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99810A" w14:textId="7D4C50FA" w:rsidR="00606AA6" w:rsidRPr="009A486F" w:rsidRDefault="00606AA6" w:rsidP="00606AA6">
            <w:pPr>
              <w:widowControl/>
              <w:autoSpaceDE/>
              <w:autoSpaceDN/>
              <w:adjustRightInd/>
              <w:jc w:val="center"/>
              <w:rPr>
                <w:b/>
                <w:bCs/>
                <w:sz w:val="22"/>
                <w:szCs w:val="22"/>
              </w:rPr>
            </w:pPr>
            <w:ins w:id="3060" w:author="ERCOT" w:date="2021-11-01T10:47:00Z">
              <w:r>
                <w:rPr>
                  <w:rFonts w:ascii="Calibri" w:hAnsi="Calibri" w:cs="Calibri"/>
                  <w:color w:val="000000"/>
                  <w:sz w:val="22"/>
                  <w:szCs w:val="22"/>
                </w:rPr>
                <w:t>0.0</w:t>
              </w:r>
            </w:ins>
            <w:del w:id="3061" w:author="ERCOT" w:date="2021-11-01T09:58:00Z">
              <w:r w:rsidRPr="009A486F" w:rsidDel="000A1AF2">
                <w:rPr>
                  <w:color w:val="000000"/>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6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F8600E" w14:textId="73CB70D7" w:rsidR="00606AA6" w:rsidRPr="009A486F" w:rsidRDefault="00606AA6" w:rsidP="00606AA6">
            <w:pPr>
              <w:widowControl/>
              <w:autoSpaceDE/>
              <w:autoSpaceDN/>
              <w:adjustRightInd/>
              <w:jc w:val="center"/>
              <w:rPr>
                <w:b/>
                <w:bCs/>
                <w:sz w:val="22"/>
                <w:szCs w:val="22"/>
              </w:rPr>
            </w:pPr>
            <w:ins w:id="3063" w:author="ERCOT" w:date="2021-11-01T10:47:00Z">
              <w:r>
                <w:rPr>
                  <w:rFonts w:ascii="Calibri" w:hAnsi="Calibri" w:cs="Calibri"/>
                  <w:color w:val="000000"/>
                  <w:sz w:val="22"/>
                  <w:szCs w:val="22"/>
                </w:rPr>
                <w:t>4.9</w:t>
              </w:r>
            </w:ins>
            <w:del w:id="3064" w:author="ERCOT" w:date="2021-11-01T09:58:00Z">
              <w:r w:rsidRPr="009A486F" w:rsidDel="000A1AF2">
                <w:rPr>
                  <w:color w:val="000000"/>
                  <w:sz w:val="22"/>
                  <w:szCs w:val="22"/>
                </w:rPr>
                <w:delText>23.1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06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9EA01" w14:textId="5EB4E935" w:rsidR="00606AA6" w:rsidRPr="009A486F" w:rsidRDefault="00606AA6" w:rsidP="00606AA6">
            <w:pPr>
              <w:widowControl/>
              <w:autoSpaceDE/>
              <w:autoSpaceDN/>
              <w:adjustRightInd/>
              <w:jc w:val="center"/>
              <w:rPr>
                <w:b/>
                <w:bCs/>
                <w:sz w:val="22"/>
                <w:szCs w:val="22"/>
              </w:rPr>
            </w:pPr>
            <w:ins w:id="3066" w:author="ERCOT" w:date="2021-11-01T10:47:00Z">
              <w:r>
                <w:rPr>
                  <w:rFonts w:ascii="Calibri" w:hAnsi="Calibri" w:cs="Calibri"/>
                  <w:color w:val="000000"/>
                  <w:sz w:val="22"/>
                  <w:szCs w:val="22"/>
                </w:rPr>
                <w:t>10.3</w:t>
              </w:r>
            </w:ins>
            <w:del w:id="3067" w:author="ERCOT" w:date="2021-11-01T09:58:00Z">
              <w:r w:rsidRPr="009A486F" w:rsidDel="000A1AF2">
                <w:rPr>
                  <w:color w:val="000000"/>
                  <w:sz w:val="22"/>
                  <w:szCs w:val="22"/>
                </w:rPr>
                <w:delText>49.4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06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2F803" w14:textId="5D636EE5" w:rsidR="00606AA6" w:rsidRPr="009A486F" w:rsidRDefault="00606AA6" w:rsidP="00606AA6">
            <w:pPr>
              <w:widowControl/>
              <w:autoSpaceDE/>
              <w:autoSpaceDN/>
              <w:adjustRightInd/>
              <w:jc w:val="center"/>
              <w:rPr>
                <w:b/>
                <w:bCs/>
                <w:sz w:val="22"/>
                <w:szCs w:val="22"/>
              </w:rPr>
            </w:pPr>
            <w:ins w:id="3069" w:author="ERCOT" w:date="2021-11-01T10:47:00Z">
              <w:r>
                <w:rPr>
                  <w:rFonts w:ascii="Calibri" w:hAnsi="Calibri" w:cs="Calibri"/>
                  <w:color w:val="000000"/>
                  <w:sz w:val="22"/>
                  <w:szCs w:val="22"/>
                </w:rPr>
                <w:t>8.8</w:t>
              </w:r>
            </w:ins>
            <w:del w:id="3070" w:author="ERCOT" w:date="2021-11-01T09:58:00Z">
              <w:r w:rsidRPr="009A486F" w:rsidDel="000A1AF2">
                <w:rPr>
                  <w:color w:val="000000"/>
                  <w:sz w:val="22"/>
                  <w:szCs w:val="22"/>
                </w:rPr>
                <w:delText>49.4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7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516828" w14:textId="4AA21C76" w:rsidR="00606AA6" w:rsidRPr="009A486F" w:rsidRDefault="00606AA6" w:rsidP="00606AA6">
            <w:pPr>
              <w:widowControl/>
              <w:autoSpaceDE/>
              <w:autoSpaceDN/>
              <w:adjustRightInd/>
              <w:jc w:val="center"/>
              <w:rPr>
                <w:b/>
                <w:bCs/>
                <w:sz w:val="22"/>
                <w:szCs w:val="22"/>
              </w:rPr>
            </w:pPr>
            <w:ins w:id="3072" w:author="ERCOT" w:date="2021-11-01T10:47:00Z">
              <w:r>
                <w:rPr>
                  <w:rFonts w:ascii="Calibri" w:hAnsi="Calibri" w:cs="Calibri"/>
                  <w:color w:val="000000"/>
                  <w:sz w:val="22"/>
                  <w:szCs w:val="22"/>
                </w:rPr>
                <w:t>6.4</w:t>
              </w:r>
            </w:ins>
            <w:del w:id="3073" w:author="ERCOT" w:date="2021-11-01T09:58:00Z">
              <w:r w:rsidRPr="009A486F" w:rsidDel="000A1AF2">
                <w:rPr>
                  <w:color w:val="000000"/>
                  <w:sz w:val="22"/>
                  <w:szCs w:val="22"/>
                </w:rPr>
                <w:delText>44.1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7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156A92" w14:textId="482AA977" w:rsidR="00606AA6" w:rsidRPr="009A486F" w:rsidRDefault="00606AA6" w:rsidP="00606AA6">
            <w:pPr>
              <w:widowControl/>
              <w:autoSpaceDE/>
              <w:autoSpaceDN/>
              <w:adjustRightInd/>
              <w:jc w:val="center"/>
              <w:rPr>
                <w:b/>
                <w:bCs/>
                <w:sz w:val="22"/>
                <w:szCs w:val="22"/>
              </w:rPr>
            </w:pPr>
            <w:ins w:id="3075" w:author="ERCOT" w:date="2021-11-01T10:47:00Z">
              <w:r>
                <w:rPr>
                  <w:rFonts w:ascii="Calibri" w:hAnsi="Calibri" w:cs="Calibri"/>
                  <w:color w:val="000000"/>
                  <w:sz w:val="22"/>
                  <w:szCs w:val="22"/>
                </w:rPr>
                <w:t>9.3</w:t>
              </w:r>
            </w:ins>
            <w:del w:id="3076" w:author="ERCOT" w:date="2021-11-01T09:58:00Z">
              <w:r w:rsidRPr="009A486F" w:rsidDel="000A1AF2">
                <w:rPr>
                  <w:color w:val="000000"/>
                  <w:sz w:val="22"/>
                  <w:szCs w:val="22"/>
                </w:rPr>
                <w:delText>44.4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7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A64B0B" w14:textId="27B428D4" w:rsidR="00606AA6" w:rsidRPr="009A486F" w:rsidRDefault="00606AA6" w:rsidP="00606AA6">
            <w:pPr>
              <w:widowControl/>
              <w:autoSpaceDE/>
              <w:autoSpaceDN/>
              <w:adjustRightInd/>
              <w:jc w:val="center"/>
              <w:rPr>
                <w:b/>
                <w:bCs/>
                <w:sz w:val="22"/>
                <w:szCs w:val="22"/>
              </w:rPr>
            </w:pPr>
            <w:ins w:id="3078" w:author="ERCOT" w:date="2021-11-01T10:47:00Z">
              <w:r>
                <w:rPr>
                  <w:rFonts w:ascii="Calibri" w:hAnsi="Calibri" w:cs="Calibri"/>
                  <w:color w:val="000000"/>
                  <w:sz w:val="22"/>
                  <w:szCs w:val="22"/>
                </w:rPr>
                <w:t>11.4</w:t>
              </w:r>
            </w:ins>
            <w:del w:id="3079" w:author="ERCOT" w:date="2021-11-01T09:58:00Z">
              <w:r w:rsidRPr="009A486F" w:rsidDel="000A1AF2">
                <w:rPr>
                  <w:color w:val="000000"/>
                  <w:sz w:val="22"/>
                  <w:szCs w:val="22"/>
                </w:rPr>
                <w:delText>41.8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08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9AB5A" w14:textId="458F0463" w:rsidR="00606AA6" w:rsidRPr="009A486F" w:rsidRDefault="00606AA6" w:rsidP="00606AA6">
            <w:pPr>
              <w:widowControl/>
              <w:autoSpaceDE/>
              <w:autoSpaceDN/>
              <w:adjustRightInd/>
              <w:jc w:val="center"/>
              <w:rPr>
                <w:b/>
                <w:bCs/>
                <w:sz w:val="22"/>
                <w:szCs w:val="22"/>
              </w:rPr>
            </w:pPr>
            <w:ins w:id="3081" w:author="ERCOT" w:date="2021-11-01T10:47:00Z">
              <w:r>
                <w:rPr>
                  <w:rFonts w:ascii="Calibri" w:hAnsi="Calibri" w:cs="Calibri"/>
                  <w:color w:val="000000"/>
                  <w:sz w:val="22"/>
                  <w:szCs w:val="22"/>
                </w:rPr>
                <w:t>5.3</w:t>
              </w:r>
            </w:ins>
            <w:del w:id="3082" w:author="ERCOT" w:date="2021-11-01T09:58:00Z">
              <w:r w:rsidRPr="009A486F" w:rsidDel="000A1AF2">
                <w:rPr>
                  <w:color w:val="000000"/>
                  <w:sz w:val="22"/>
                  <w:szCs w:val="22"/>
                </w:rPr>
                <w:delText>39.3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8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4F8B0A" w14:textId="1AA82CB9" w:rsidR="00606AA6" w:rsidRPr="009A486F" w:rsidRDefault="00606AA6" w:rsidP="00606AA6">
            <w:pPr>
              <w:widowControl/>
              <w:autoSpaceDE/>
              <w:autoSpaceDN/>
              <w:adjustRightInd/>
              <w:jc w:val="center"/>
              <w:rPr>
                <w:b/>
                <w:bCs/>
                <w:sz w:val="22"/>
                <w:szCs w:val="22"/>
              </w:rPr>
            </w:pPr>
            <w:ins w:id="3084" w:author="ERCOT" w:date="2021-11-01T10:47:00Z">
              <w:r>
                <w:rPr>
                  <w:rFonts w:ascii="Calibri" w:hAnsi="Calibri" w:cs="Calibri"/>
                  <w:color w:val="000000"/>
                  <w:sz w:val="22"/>
                  <w:szCs w:val="22"/>
                </w:rPr>
                <w:t>8.8</w:t>
              </w:r>
            </w:ins>
            <w:del w:id="3085" w:author="ERCOT" w:date="2021-11-01T09:58:00Z">
              <w:r w:rsidRPr="009A486F" w:rsidDel="000A1AF2">
                <w:rPr>
                  <w:color w:val="000000"/>
                  <w:sz w:val="22"/>
                  <w:szCs w:val="22"/>
                </w:rPr>
                <w:delText>42.4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8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5D553" w14:textId="40C8781E" w:rsidR="00606AA6" w:rsidRPr="009A486F" w:rsidRDefault="00606AA6" w:rsidP="00606AA6">
            <w:pPr>
              <w:widowControl/>
              <w:autoSpaceDE/>
              <w:autoSpaceDN/>
              <w:adjustRightInd/>
              <w:jc w:val="center"/>
              <w:rPr>
                <w:b/>
                <w:bCs/>
                <w:sz w:val="22"/>
                <w:szCs w:val="22"/>
              </w:rPr>
            </w:pPr>
            <w:ins w:id="3087" w:author="ERCOT" w:date="2021-11-01T10:47:00Z">
              <w:r>
                <w:rPr>
                  <w:rFonts w:ascii="Calibri" w:hAnsi="Calibri" w:cs="Calibri"/>
                  <w:color w:val="000000"/>
                  <w:sz w:val="22"/>
                  <w:szCs w:val="22"/>
                </w:rPr>
                <w:t>7.0</w:t>
              </w:r>
            </w:ins>
            <w:del w:id="3088" w:author="ERCOT" w:date="2021-11-01T09:58:00Z">
              <w:r w:rsidRPr="009A486F" w:rsidDel="000A1AF2">
                <w:rPr>
                  <w:color w:val="000000"/>
                  <w:sz w:val="22"/>
                  <w:szCs w:val="22"/>
                </w:rPr>
                <w:delText>45.3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08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325B110" w14:textId="65B4F89A" w:rsidR="00606AA6" w:rsidRPr="009A486F" w:rsidRDefault="00606AA6" w:rsidP="00606AA6">
            <w:pPr>
              <w:widowControl/>
              <w:autoSpaceDE/>
              <w:autoSpaceDN/>
              <w:adjustRightInd/>
              <w:jc w:val="center"/>
              <w:rPr>
                <w:b/>
                <w:bCs/>
                <w:sz w:val="22"/>
                <w:szCs w:val="22"/>
              </w:rPr>
            </w:pPr>
            <w:ins w:id="3090" w:author="ERCOT" w:date="2021-11-01T10:47:00Z">
              <w:r>
                <w:rPr>
                  <w:rFonts w:ascii="Calibri" w:hAnsi="Calibri" w:cs="Calibri"/>
                  <w:color w:val="000000"/>
                  <w:sz w:val="22"/>
                  <w:szCs w:val="22"/>
                </w:rPr>
                <w:t>7.2</w:t>
              </w:r>
            </w:ins>
            <w:del w:id="3091" w:author="ERCOT" w:date="2021-11-01T09:58:00Z">
              <w:r w:rsidRPr="009A486F" w:rsidDel="000A1AF2">
                <w:rPr>
                  <w:color w:val="000000"/>
                  <w:sz w:val="22"/>
                  <w:szCs w:val="22"/>
                </w:rPr>
                <w:delText>45.4</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09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8067979" w14:textId="6AB226C0" w:rsidR="00606AA6" w:rsidRPr="009A486F" w:rsidRDefault="00606AA6" w:rsidP="00606AA6">
            <w:pPr>
              <w:widowControl/>
              <w:autoSpaceDE/>
              <w:autoSpaceDN/>
              <w:adjustRightInd/>
              <w:jc w:val="center"/>
              <w:rPr>
                <w:b/>
                <w:bCs/>
                <w:sz w:val="22"/>
                <w:szCs w:val="22"/>
              </w:rPr>
            </w:pPr>
            <w:ins w:id="3093" w:author="ERCOT" w:date="2021-11-01T10:47:00Z">
              <w:r>
                <w:rPr>
                  <w:rFonts w:ascii="Calibri" w:hAnsi="Calibri" w:cs="Calibri"/>
                  <w:color w:val="000000"/>
                  <w:sz w:val="22"/>
                  <w:szCs w:val="22"/>
                </w:rPr>
                <w:t>8.4</w:t>
              </w:r>
            </w:ins>
            <w:del w:id="3094" w:author="ERCOT" w:date="2021-11-01T09:58:00Z">
              <w:r w:rsidRPr="009A486F" w:rsidDel="000A1AF2">
                <w:rPr>
                  <w:color w:val="000000"/>
                  <w:sz w:val="22"/>
                  <w:szCs w:val="22"/>
                </w:rPr>
                <w:delText>44.0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09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ED573" w14:textId="4F8588CA" w:rsidR="00606AA6" w:rsidRPr="009A486F" w:rsidRDefault="00606AA6" w:rsidP="00606AA6">
            <w:pPr>
              <w:widowControl/>
              <w:autoSpaceDE/>
              <w:autoSpaceDN/>
              <w:adjustRightInd/>
              <w:jc w:val="center"/>
              <w:rPr>
                <w:b/>
                <w:bCs/>
                <w:sz w:val="22"/>
                <w:szCs w:val="22"/>
              </w:rPr>
            </w:pPr>
            <w:ins w:id="3096" w:author="ERCOT" w:date="2021-11-01T10:47:00Z">
              <w:r>
                <w:rPr>
                  <w:rFonts w:ascii="Calibri" w:hAnsi="Calibri" w:cs="Calibri"/>
                  <w:color w:val="000000"/>
                  <w:sz w:val="22"/>
                  <w:szCs w:val="22"/>
                </w:rPr>
                <w:t>7.7</w:t>
              </w:r>
            </w:ins>
            <w:del w:id="3097" w:author="ERCOT" w:date="2021-11-01T09:58:00Z">
              <w:r w:rsidRPr="009A486F" w:rsidDel="000A1AF2">
                <w:rPr>
                  <w:color w:val="000000"/>
                  <w:sz w:val="22"/>
                  <w:szCs w:val="22"/>
                </w:rPr>
                <w:delText>27.6</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09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5FF62FD" w14:textId="50DD7C95" w:rsidR="00606AA6" w:rsidRPr="009A486F" w:rsidRDefault="00606AA6" w:rsidP="00606AA6">
            <w:pPr>
              <w:widowControl/>
              <w:autoSpaceDE/>
              <w:autoSpaceDN/>
              <w:adjustRightInd/>
              <w:jc w:val="center"/>
              <w:rPr>
                <w:b/>
                <w:bCs/>
                <w:sz w:val="22"/>
                <w:szCs w:val="22"/>
              </w:rPr>
            </w:pPr>
            <w:ins w:id="3099" w:author="ERCOT" w:date="2021-11-01T10:47:00Z">
              <w:r>
                <w:rPr>
                  <w:rFonts w:ascii="Calibri" w:hAnsi="Calibri" w:cs="Calibri"/>
                  <w:color w:val="000000"/>
                  <w:sz w:val="22"/>
                  <w:szCs w:val="22"/>
                </w:rPr>
                <w:t>0.0</w:t>
              </w:r>
            </w:ins>
            <w:del w:id="3100" w:author="ERCOT" w:date="2021-11-01T09:58:00Z">
              <w:r w:rsidRPr="009A486F" w:rsidDel="000A1AF2">
                <w:rPr>
                  <w:color w:val="000000"/>
                  <w:sz w:val="22"/>
                  <w:szCs w:val="22"/>
                </w:rPr>
                <w:delText>6.3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10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53EF4" w14:textId="5C0139BE" w:rsidR="00606AA6" w:rsidRPr="009A486F" w:rsidRDefault="00606AA6" w:rsidP="00606AA6">
            <w:pPr>
              <w:widowControl/>
              <w:autoSpaceDE/>
              <w:autoSpaceDN/>
              <w:adjustRightInd/>
              <w:jc w:val="center"/>
              <w:rPr>
                <w:b/>
                <w:bCs/>
                <w:sz w:val="22"/>
                <w:szCs w:val="22"/>
              </w:rPr>
            </w:pPr>
            <w:ins w:id="3102" w:author="ERCOT" w:date="2021-11-01T10:47:00Z">
              <w:r>
                <w:rPr>
                  <w:rFonts w:ascii="Calibri" w:hAnsi="Calibri" w:cs="Calibri"/>
                  <w:color w:val="000000"/>
                  <w:sz w:val="22"/>
                  <w:szCs w:val="22"/>
                </w:rPr>
                <w:t>-0.4</w:t>
              </w:r>
            </w:ins>
            <w:del w:id="3103" w:author="ERCOT" w:date="2021-11-01T09:58:00Z">
              <w:r w:rsidRPr="009A486F" w:rsidDel="000A1AF2">
                <w:rPr>
                  <w:color w:val="000000"/>
                  <w:sz w:val="22"/>
                  <w:szCs w:val="22"/>
                </w:rPr>
                <w:delText>-1.0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10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FCCF593" w14:textId="36111128" w:rsidR="00606AA6" w:rsidRPr="009A486F" w:rsidRDefault="00606AA6" w:rsidP="00606AA6">
            <w:pPr>
              <w:widowControl/>
              <w:autoSpaceDE/>
              <w:autoSpaceDN/>
              <w:adjustRightInd/>
              <w:jc w:val="center"/>
              <w:rPr>
                <w:b/>
                <w:bCs/>
                <w:sz w:val="22"/>
                <w:szCs w:val="22"/>
              </w:rPr>
            </w:pPr>
            <w:ins w:id="3105" w:author="ERCOT" w:date="2021-11-01T10:47:00Z">
              <w:r>
                <w:rPr>
                  <w:rFonts w:ascii="Calibri" w:hAnsi="Calibri" w:cs="Calibri"/>
                  <w:color w:val="000000"/>
                  <w:sz w:val="22"/>
                  <w:szCs w:val="22"/>
                </w:rPr>
                <w:t>0.0</w:t>
              </w:r>
            </w:ins>
            <w:del w:id="3106" w:author="ERCOT" w:date="2021-11-01T09:58:00Z">
              <w:r w:rsidRPr="009A486F" w:rsidDel="000A1AF2">
                <w:rPr>
                  <w:color w:val="000000"/>
                  <w:sz w:val="22"/>
                  <w:szCs w:val="22"/>
                </w:rPr>
                <w:delText>-0.3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10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5E78F" w14:textId="47CBEAEC" w:rsidR="00606AA6" w:rsidRPr="009A486F" w:rsidRDefault="00606AA6" w:rsidP="00606AA6">
            <w:pPr>
              <w:widowControl/>
              <w:autoSpaceDE/>
              <w:autoSpaceDN/>
              <w:adjustRightInd/>
              <w:jc w:val="center"/>
              <w:rPr>
                <w:b/>
                <w:bCs/>
                <w:sz w:val="22"/>
                <w:szCs w:val="22"/>
              </w:rPr>
            </w:pPr>
            <w:ins w:id="3108" w:author="ERCOT" w:date="2021-11-01T10:47:00Z">
              <w:r>
                <w:rPr>
                  <w:rFonts w:ascii="Calibri" w:hAnsi="Calibri" w:cs="Calibri"/>
                  <w:color w:val="000000"/>
                  <w:sz w:val="22"/>
                  <w:szCs w:val="22"/>
                </w:rPr>
                <w:t>0.0</w:t>
              </w:r>
            </w:ins>
            <w:del w:id="310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11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8C14D03" w14:textId="75002CD5" w:rsidR="00606AA6" w:rsidRPr="009A486F" w:rsidRDefault="00606AA6" w:rsidP="00606AA6">
            <w:pPr>
              <w:widowControl/>
              <w:autoSpaceDE/>
              <w:autoSpaceDN/>
              <w:adjustRightInd/>
              <w:jc w:val="center"/>
              <w:rPr>
                <w:b/>
                <w:bCs/>
                <w:sz w:val="22"/>
                <w:szCs w:val="22"/>
              </w:rPr>
            </w:pPr>
            <w:ins w:id="3111" w:author="ERCOT" w:date="2021-11-01T10:47:00Z">
              <w:r>
                <w:rPr>
                  <w:rFonts w:ascii="Calibri" w:hAnsi="Calibri" w:cs="Calibri"/>
                  <w:color w:val="000000"/>
                  <w:sz w:val="22"/>
                  <w:szCs w:val="22"/>
                </w:rPr>
                <w:t>0.0</w:t>
              </w:r>
            </w:ins>
            <w:del w:id="3112" w:author="ERCOT" w:date="2021-11-01T09:58:00Z">
              <w:r w:rsidRPr="009A486F" w:rsidDel="000A1AF2">
                <w:rPr>
                  <w:color w:val="000000"/>
                  <w:sz w:val="22"/>
                  <w:szCs w:val="22"/>
                </w:rPr>
                <w:delText>0.0</w:delText>
              </w:r>
            </w:del>
          </w:p>
        </w:tc>
      </w:tr>
      <w:tr w:rsidR="00606AA6" w:rsidRPr="00CC576E" w14:paraId="2491758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11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11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115"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311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874B083" w14:textId="22C4E410" w:rsidR="00606AA6" w:rsidRPr="009A486F" w:rsidRDefault="00606AA6" w:rsidP="00606AA6">
            <w:pPr>
              <w:widowControl/>
              <w:autoSpaceDE/>
              <w:autoSpaceDN/>
              <w:adjustRightInd/>
              <w:jc w:val="center"/>
              <w:rPr>
                <w:b/>
                <w:bCs/>
                <w:sz w:val="22"/>
                <w:szCs w:val="22"/>
              </w:rPr>
            </w:pPr>
            <w:ins w:id="3117" w:author="ERCOT" w:date="2021-11-01T10:47:00Z">
              <w:r>
                <w:rPr>
                  <w:rFonts w:ascii="Calibri" w:hAnsi="Calibri" w:cs="Calibri"/>
                  <w:color w:val="000000"/>
                  <w:sz w:val="22"/>
                  <w:szCs w:val="22"/>
                </w:rPr>
                <w:t>0.0</w:t>
              </w:r>
            </w:ins>
            <w:del w:id="311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1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FA47EC3" w14:textId="766DF6E0" w:rsidR="00606AA6" w:rsidRPr="009A486F" w:rsidRDefault="00606AA6" w:rsidP="00606AA6">
            <w:pPr>
              <w:widowControl/>
              <w:autoSpaceDE/>
              <w:autoSpaceDN/>
              <w:adjustRightInd/>
              <w:jc w:val="center"/>
              <w:rPr>
                <w:b/>
                <w:bCs/>
                <w:sz w:val="22"/>
                <w:szCs w:val="22"/>
              </w:rPr>
            </w:pPr>
            <w:ins w:id="3120" w:author="ERCOT" w:date="2021-11-01T10:47:00Z">
              <w:r>
                <w:rPr>
                  <w:rFonts w:ascii="Calibri" w:hAnsi="Calibri" w:cs="Calibri"/>
                  <w:color w:val="000000"/>
                  <w:sz w:val="22"/>
                  <w:szCs w:val="22"/>
                </w:rPr>
                <w:t>0.0</w:t>
              </w:r>
            </w:ins>
            <w:del w:id="312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9FCB57" w14:textId="73A4F100" w:rsidR="00606AA6" w:rsidRPr="009A486F" w:rsidRDefault="00606AA6" w:rsidP="00606AA6">
            <w:pPr>
              <w:widowControl/>
              <w:autoSpaceDE/>
              <w:autoSpaceDN/>
              <w:adjustRightInd/>
              <w:jc w:val="center"/>
              <w:rPr>
                <w:b/>
                <w:bCs/>
                <w:sz w:val="22"/>
                <w:szCs w:val="22"/>
              </w:rPr>
            </w:pPr>
            <w:ins w:id="3123" w:author="ERCOT" w:date="2021-11-01T10:47:00Z">
              <w:r>
                <w:rPr>
                  <w:rFonts w:ascii="Calibri" w:hAnsi="Calibri" w:cs="Calibri"/>
                  <w:color w:val="000000"/>
                  <w:sz w:val="22"/>
                  <w:szCs w:val="22"/>
                </w:rPr>
                <w:t>0.0</w:t>
              </w:r>
            </w:ins>
            <w:del w:id="312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48B3E8" w14:textId="19BE7022" w:rsidR="00606AA6" w:rsidRPr="009A486F" w:rsidRDefault="00606AA6" w:rsidP="00606AA6">
            <w:pPr>
              <w:widowControl/>
              <w:autoSpaceDE/>
              <w:autoSpaceDN/>
              <w:adjustRightInd/>
              <w:jc w:val="center"/>
              <w:rPr>
                <w:b/>
                <w:bCs/>
                <w:sz w:val="22"/>
                <w:szCs w:val="22"/>
              </w:rPr>
            </w:pPr>
            <w:ins w:id="3126" w:author="ERCOT" w:date="2021-11-01T10:47:00Z">
              <w:r>
                <w:rPr>
                  <w:rFonts w:ascii="Calibri" w:hAnsi="Calibri" w:cs="Calibri"/>
                  <w:color w:val="000000"/>
                  <w:sz w:val="22"/>
                  <w:szCs w:val="22"/>
                </w:rPr>
                <w:t>0.0</w:t>
              </w:r>
            </w:ins>
            <w:del w:id="312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2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82F4" w14:textId="39E087D1" w:rsidR="00606AA6" w:rsidRPr="009A486F" w:rsidRDefault="00606AA6" w:rsidP="00606AA6">
            <w:pPr>
              <w:widowControl/>
              <w:autoSpaceDE/>
              <w:autoSpaceDN/>
              <w:adjustRightInd/>
              <w:jc w:val="center"/>
              <w:rPr>
                <w:b/>
                <w:bCs/>
                <w:sz w:val="22"/>
                <w:szCs w:val="22"/>
              </w:rPr>
            </w:pPr>
            <w:ins w:id="3129" w:author="ERCOT" w:date="2021-11-01T10:47:00Z">
              <w:r>
                <w:rPr>
                  <w:rFonts w:ascii="Calibri" w:hAnsi="Calibri" w:cs="Calibri"/>
                  <w:color w:val="000000"/>
                  <w:sz w:val="22"/>
                  <w:szCs w:val="22"/>
                </w:rPr>
                <w:t>0.0</w:t>
              </w:r>
            </w:ins>
            <w:del w:id="313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EEA2E8" w14:textId="75C730FE" w:rsidR="00606AA6" w:rsidRPr="009A486F" w:rsidRDefault="00606AA6" w:rsidP="00606AA6">
            <w:pPr>
              <w:widowControl/>
              <w:autoSpaceDE/>
              <w:autoSpaceDN/>
              <w:adjustRightInd/>
              <w:jc w:val="center"/>
              <w:rPr>
                <w:b/>
                <w:bCs/>
                <w:sz w:val="22"/>
                <w:szCs w:val="22"/>
              </w:rPr>
            </w:pPr>
            <w:ins w:id="3132" w:author="ERCOT" w:date="2021-11-01T10:47:00Z">
              <w:r>
                <w:rPr>
                  <w:rFonts w:ascii="Calibri" w:hAnsi="Calibri" w:cs="Calibri"/>
                  <w:color w:val="000000"/>
                  <w:sz w:val="22"/>
                  <w:szCs w:val="22"/>
                </w:rPr>
                <w:t>0.0</w:t>
              </w:r>
            </w:ins>
            <w:del w:id="313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3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EC7713" w14:textId="75AF78D5" w:rsidR="00606AA6" w:rsidRPr="009A486F" w:rsidRDefault="00606AA6" w:rsidP="00606AA6">
            <w:pPr>
              <w:widowControl/>
              <w:autoSpaceDE/>
              <w:autoSpaceDN/>
              <w:adjustRightInd/>
              <w:jc w:val="center"/>
              <w:rPr>
                <w:b/>
                <w:bCs/>
                <w:sz w:val="22"/>
                <w:szCs w:val="22"/>
              </w:rPr>
            </w:pPr>
            <w:ins w:id="3135" w:author="ERCOT" w:date="2021-11-01T10:47:00Z">
              <w:r>
                <w:rPr>
                  <w:rFonts w:ascii="Calibri" w:hAnsi="Calibri" w:cs="Calibri"/>
                  <w:color w:val="000000"/>
                  <w:sz w:val="22"/>
                  <w:szCs w:val="22"/>
                </w:rPr>
                <w:t>0.0</w:t>
              </w:r>
            </w:ins>
            <w:del w:id="3136" w:author="ERCOT" w:date="2021-11-01T09:58:00Z">
              <w:r w:rsidRPr="009A486F" w:rsidDel="000A1AF2">
                <w:rPr>
                  <w:color w:val="000000"/>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3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A0D0BF" w14:textId="67BB6742" w:rsidR="00606AA6" w:rsidRPr="009A486F" w:rsidRDefault="00606AA6" w:rsidP="00606AA6">
            <w:pPr>
              <w:widowControl/>
              <w:autoSpaceDE/>
              <w:autoSpaceDN/>
              <w:adjustRightInd/>
              <w:jc w:val="center"/>
              <w:rPr>
                <w:b/>
                <w:bCs/>
                <w:sz w:val="22"/>
                <w:szCs w:val="22"/>
              </w:rPr>
            </w:pPr>
            <w:ins w:id="3138" w:author="ERCOT" w:date="2021-11-01T10:47:00Z">
              <w:r>
                <w:rPr>
                  <w:rFonts w:ascii="Calibri" w:hAnsi="Calibri" w:cs="Calibri"/>
                  <w:color w:val="000000"/>
                  <w:sz w:val="22"/>
                  <w:szCs w:val="22"/>
                </w:rPr>
                <w:t>4.1</w:t>
              </w:r>
            </w:ins>
            <w:del w:id="3139" w:author="ERCOT" w:date="2021-11-01T09:58:00Z">
              <w:r w:rsidRPr="009A486F" w:rsidDel="000A1AF2">
                <w:rPr>
                  <w:color w:val="000000"/>
                  <w:sz w:val="22"/>
                  <w:szCs w:val="22"/>
                </w:rPr>
                <w:delText>25.8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140"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74F5BE" w14:textId="1B752DC3" w:rsidR="00606AA6" w:rsidRPr="009A486F" w:rsidRDefault="00606AA6" w:rsidP="00606AA6">
            <w:pPr>
              <w:widowControl/>
              <w:autoSpaceDE/>
              <w:autoSpaceDN/>
              <w:adjustRightInd/>
              <w:jc w:val="center"/>
              <w:rPr>
                <w:b/>
                <w:bCs/>
                <w:sz w:val="22"/>
                <w:szCs w:val="22"/>
              </w:rPr>
            </w:pPr>
            <w:ins w:id="3141" w:author="ERCOT" w:date="2021-11-01T10:47:00Z">
              <w:r>
                <w:rPr>
                  <w:rFonts w:ascii="Calibri" w:hAnsi="Calibri" w:cs="Calibri"/>
                  <w:color w:val="000000"/>
                  <w:sz w:val="22"/>
                  <w:szCs w:val="22"/>
                </w:rPr>
                <w:t>9.5</w:t>
              </w:r>
            </w:ins>
            <w:del w:id="3142" w:author="ERCOT" w:date="2021-11-01T09:58:00Z">
              <w:r w:rsidRPr="009A486F" w:rsidDel="000A1AF2">
                <w:rPr>
                  <w:color w:val="000000"/>
                  <w:sz w:val="22"/>
                  <w:szCs w:val="22"/>
                </w:rPr>
                <w:delText>49.8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143"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04695E" w14:textId="7969630F" w:rsidR="00606AA6" w:rsidRPr="009A486F" w:rsidRDefault="00606AA6" w:rsidP="00606AA6">
            <w:pPr>
              <w:widowControl/>
              <w:autoSpaceDE/>
              <w:autoSpaceDN/>
              <w:adjustRightInd/>
              <w:jc w:val="center"/>
              <w:rPr>
                <w:b/>
                <w:bCs/>
                <w:sz w:val="22"/>
                <w:szCs w:val="22"/>
              </w:rPr>
            </w:pPr>
            <w:ins w:id="3144" w:author="ERCOT" w:date="2021-11-01T10:47:00Z">
              <w:r>
                <w:rPr>
                  <w:rFonts w:ascii="Calibri" w:hAnsi="Calibri" w:cs="Calibri"/>
                  <w:color w:val="000000"/>
                  <w:sz w:val="22"/>
                  <w:szCs w:val="22"/>
                </w:rPr>
                <w:t>8.9</w:t>
              </w:r>
            </w:ins>
            <w:del w:id="3145" w:author="ERCOT" w:date="2021-11-01T09:58:00Z">
              <w:r w:rsidRPr="009A486F" w:rsidDel="000A1AF2">
                <w:rPr>
                  <w:color w:val="000000"/>
                  <w:sz w:val="22"/>
                  <w:szCs w:val="22"/>
                </w:rPr>
                <w:delText>41.5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4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4B11FD" w14:textId="5B0A32C1" w:rsidR="00606AA6" w:rsidRPr="009A486F" w:rsidRDefault="00606AA6" w:rsidP="00606AA6">
            <w:pPr>
              <w:widowControl/>
              <w:autoSpaceDE/>
              <w:autoSpaceDN/>
              <w:adjustRightInd/>
              <w:jc w:val="center"/>
              <w:rPr>
                <w:b/>
                <w:bCs/>
                <w:sz w:val="22"/>
                <w:szCs w:val="22"/>
              </w:rPr>
            </w:pPr>
            <w:ins w:id="3147" w:author="ERCOT" w:date="2021-11-01T10:47:00Z">
              <w:r>
                <w:rPr>
                  <w:rFonts w:ascii="Calibri" w:hAnsi="Calibri" w:cs="Calibri"/>
                  <w:color w:val="000000"/>
                  <w:sz w:val="22"/>
                  <w:szCs w:val="22"/>
                </w:rPr>
                <w:t>6.9</w:t>
              </w:r>
            </w:ins>
            <w:del w:id="3148" w:author="ERCOT" w:date="2021-11-01T09:58:00Z">
              <w:r w:rsidRPr="009A486F" w:rsidDel="000A1AF2">
                <w:rPr>
                  <w:color w:val="000000"/>
                  <w:sz w:val="22"/>
                  <w:szCs w:val="22"/>
                </w:rPr>
                <w:delText>30.6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4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FE04C2" w14:textId="3149FD24" w:rsidR="00606AA6" w:rsidRPr="009A486F" w:rsidRDefault="00606AA6" w:rsidP="00606AA6">
            <w:pPr>
              <w:widowControl/>
              <w:autoSpaceDE/>
              <w:autoSpaceDN/>
              <w:adjustRightInd/>
              <w:jc w:val="center"/>
              <w:rPr>
                <w:b/>
                <w:bCs/>
                <w:sz w:val="22"/>
                <w:szCs w:val="22"/>
              </w:rPr>
            </w:pPr>
            <w:ins w:id="3150" w:author="ERCOT" w:date="2021-11-01T10:47:00Z">
              <w:r>
                <w:rPr>
                  <w:rFonts w:ascii="Calibri" w:hAnsi="Calibri" w:cs="Calibri"/>
                  <w:color w:val="000000"/>
                  <w:sz w:val="22"/>
                  <w:szCs w:val="22"/>
                </w:rPr>
                <w:t>8.9</w:t>
              </w:r>
            </w:ins>
            <w:del w:id="3151" w:author="ERCOT" w:date="2021-11-01T09:58:00Z">
              <w:r w:rsidRPr="009A486F" w:rsidDel="000A1AF2">
                <w:rPr>
                  <w:color w:val="000000"/>
                  <w:sz w:val="22"/>
                  <w:szCs w:val="22"/>
                </w:rPr>
                <w:delText>27.6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5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09450A" w14:textId="7E811E8C" w:rsidR="00606AA6" w:rsidRPr="009A486F" w:rsidRDefault="00606AA6" w:rsidP="00606AA6">
            <w:pPr>
              <w:widowControl/>
              <w:autoSpaceDE/>
              <w:autoSpaceDN/>
              <w:adjustRightInd/>
              <w:jc w:val="center"/>
              <w:rPr>
                <w:b/>
                <w:bCs/>
                <w:sz w:val="22"/>
                <w:szCs w:val="22"/>
              </w:rPr>
            </w:pPr>
            <w:ins w:id="3153" w:author="ERCOT" w:date="2021-11-01T10:47:00Z">
              <w:r>
                <w:rPr>
                  <w:rFonts w:ascii="Calibri" w:hAnsi="Calibri" w:cs="Calibri"/>
                  <w:color w:val="000000"/>
                  <w:sz w:val="22"/>
                  <w:szCs w:val="22"/>
                </w:rPr>
                <w:t>7.1</w:t>
              </w:r>
            </w:ins>
            <w:del w:id="3154" w:author="ERCOT" w:date="2021-11-01T09:58:00Z">
              <w:r w:rsidRPr="009A486F" w:rsidDel="000A1AF2">
                <w:rPr>
                  <w:color w:val="000000"/>
                  <w:sz w:val="22"/>
                  <w:szCs w:val="22"/>
                </w:rPr>
                <w:delText>24.1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5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BAA842D" w14:textId="3A7DE436" w:rsidR="00606AA6" w:rsidRPr="009A486F" w:rsidRDefault="00606AA6" w:rsidP="00606AA6">
            <w:pPr>
              <w:widowControl/>
              <w:autoSpaceDE/>
              <w:autoSpaceDN/>
              <w:adjustRightInd/>
              <w:jc w:val="center"/>
              <w:rPr>
                <w:b/>
                <w:bCs/>
                <w:sz w:val="22"/>
                <w:szCs w:val="22"/>
              </w:rPr>
            </w:pPr>
            <w:ins w:id="3156" w:author="ERCOT" w:date="2021-11-01T10:47:00Z">
              <w:r>
                <w:rPr>
                  <w:rFonts w:ascii="Calibri" w:hAnsi="Calibri" w:cs="Calibri"/>
                  <w:color w:val="000000"/>
                  <w:sz w:val="22"/>
                  <w:szCs w:val="22"/>
                </w:rPr>
                <w:t>5.8</w:t>
              </w:r>
            </w:ins>
            <w:del w:id="3157" w:author="ERCOT" w:date="2021-11-01T09:58:00Z">
              <w:r w:rsidRPr="009A486F" w:rsidDel="000A1AF2">
                <w:rPr>
                  <w:color w:val="000000"/>
                  <w:sz w:val="22"/>
                  <w:szCs w:val="22"/>
                </w:rPr>
                <w:delText>25.6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5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D696C" w14:textId="0AA8AF22" w:rsidR="00606AA6" w:rsidRPr="009A486F" w:rsidRDefault="00606AA6" w:rsidP="00606AA6">
            <w:pPr>
              <w:widowControl/>
              <w:autoSpaceDE/>
              <w:autoSpaceDN/>
              <w:adjustRightInd/>
              <w:jc w:val="center"/>
              <w:rPr>
                <w:b/>
                <w:bCs/>
                <w:sz w:val="22"/>
                <w:szCs w:val="22"/>
              </w:rPr>
            </w:pPr>
            <w:ins w:id="3159" w:author="ERCOT" w:date="2021-11-01T10:47:00Z">
              <w:r>
                <w:rPr>
                  <w:rFonts w:ascii="Calibri" w:hAnsi="Calibri" w:cs="Calibri"/>
                  <w:color w:val="000000"/>
                  <w:sz w:val="22"/>
                  <w:szCs w:val="22"/>
                </w:rPr>
                <w:t>7.0</w:t>
              </w:r>
            </w:ins>
            <w:del w:id="3160" w:author="ERCOT" w:date="2021-11-01T09:58:00Z">
              <w:r w:rsidRPr="009A486F" w:rsidDel="000A1AF2">
                <w:rPr>
                  <w:color w:val="000000"/>
                  <w:sz w:val="22"/>
                  <w:szCs w:val="22"/>
                </w:rPr>
                <w:delText>29.8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61"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E21B1D" w14:textId="045351B8" w:rsidR="00606AA6" w:rsidRPr="009A486F" w:rsidRDefault="00606AA6" w:rsidP="00606AA6">
            <w:pPr>
              <w:widowControl/>
              <w:autoSpaceDE/>
              <w:autoSpaceDN/>
              <w:adjustRightInd/>
              <w:jc w:val="center"/>
              <w:rPr>
                <w:b/>
                <w:bCs/>
                <w:sz w:val="22"/>
                <w:szCs w:val="22"/>
              </w:rPr>
            </w:pPr>
            <w:ins w:id="3162" w:author="ERCOT" w:date="2021-11-01T10:47:00Z">
              <w:r>
                <w:rPr>
                  <w:rFonts w:ascii="Calibri" w:hAnsi="Calibri" w:cs="Calibri"/>
                  <w:color w:val="000000"/>
                  <w:sz w:val="22"/>
                  <w:szCs w:val="22"/>
                </w:rPr>
                <w:t>8.0</w:t>
              </w:r>
            </w:ins>
            <w:del w:id="3163" w:author="ERCOT" w:date="2021-11-01T09:58:00Z">
              <w:r w:rsidRPr="009A486F" w:rsidDel="000A1AF2">
                <w:rPr>
                  <w:color w:val="000000"/>
                  <w:sz w:val="22"/>
                  <w:szCs w:val="22"/>
                </w:rPr>
                <w:delText>34.3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6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37214B" w14:textId="0B72B353" w:rsidR="00606AA6" w:rsidRPr="009A486F" w:rsidRDefault="00606AA6" w:rsidP="00606AA6">
            <w:pPr>
              <w:widowControl/>
              <w:autoSpaceDE/>
              <w:autoSpaceDN/>
              <w:adjustRightInd/>
              <w:jc w:val="center"/>
              <w:rPr>
                <w:b/>
                <w:bCs/>
                <w:sz w:val="22"/>
                <w:szCs w:val="22"/>
              </w:rPr>
            </w:pPr>
            <w:ins w:id="3165" w:author="ERCOT" w:date="2021-11-01T10:47:00Z">
              <w:r>
                <w:rPr>
                  <w:rFonts w:ascii="Calibri" w:hAnsi="Calibri" w:cs="Calibri"/>
                  <w:color w:val="000000"/>
                  <w:sz w:val="22"/>
                  <w:szCs w:val="22"/>
                </w:rPr>
                <w:t>9.9</w:t>
              </w:r>
            </w:ins>
            <w:del w:id="3166" w:author="ERCOT" w:date="2021-11-01T09:58:00Z">
              <w:r w:rsidRPr="009A486F" w:rsidDel="000A1AF2">
                <w:rPr>
                  <w:color w:val="000000"/>
                  <w:sz w:val="22"/>
                  <w:szCs w:val="22"/>
                </w:rPr>
                <w:delText>34.3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167"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3051A75" w14:textId="4A562276" w:rsidR="00606AA6" w:rsidRPr="009A486F" w:rsidRDefault="00606AA6" w:rsidP="00606AA6">
            <w:pPr>
              <w:widowControl/>
              <w:autoSpaceDE/>
              <w:autoSpaceDN/>
              <w:adjustRightInd/>
              <w:jc w:val="center"/>
              <w:rPr>
                <w:b/>
                <w:bCs/>
                <w:sz w:val="22"/>
                <w:szCs w:val="22"/>
              </w:rPr>
            </w:pPr>
            <w:ins w:id="3168" w:author="ERCOT" w:date="2021-11-01T10:47:00Z">
              <w:r>
                <w:rPr>
                  <w:rFonts w:ascii="Calibri" w:hAnsi="Calibri" w:cs="Calibri"/>
                  <w:color w:val="000000"/>
                  <w:sz w:val="22"/>
                  <w:szCs w:val="22"/>
                </w:rPr>
                <w:t>8.7</w:t>
              </w:r>
            </w:ins>
            <w:del w:id="3169" w:author="ERCOT" w:date="2021-11-01T09:58:00Z">
              <w:r w:rsidRPr="009A486F" w:rsidDel="000A1AF2">
                <w:rPr>
                  <w:color w:val="000000"/>
                  <w:sz w:val="22"/>
                  <w:szCs w:val="22"/>
                </w:rPr>
                <w:delText>35.4</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170"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D4B6AB" w14:textId="6574E241" w:rsidR="00606AA6" w:rsidRPr="009A486F" w:rsidRDefault="00606AA6" w:rsidP="00606AA6">
            <w:pPr>
              <w:widowControl/>
              <w:autoSpaceDE/>
              <w:autoSpaceDN/>
              <w:adjustRightInd/>
              <w:jc w:val="center"/>
              <w:rPr>
                <w:b/>
                <w:bCs/>
                <w:sz w:val="22"/>
                <w:szCs w:val="22"/>
              </w:rPr>
            </w:pPr>
            <w:ins w:id="3171" w:author="ERCOT" w:date="2021-11-01T10:47:00Z">
              <w:r>
                <w:rPr>
                  <w:rFonts w:ascii="Calibri" w:hAnsi="Calibri" w:cs="Calibri"/>
                  <w:color w:val="000000"/>
                  <w:sz w:val="22"/>
                  <w:szCs w:val="22"/>
                </w:rPr>
                <w:t>6.5</w:t>
              </w:r>
            </w:ins>
            <w:del w:id="3172" w:author="ERCOT" w:date="2021-11-01T09:58:00Z">
              <w:r w:rsidRPr="009A486F" w:rsidDel="000A1AF2">
                <w:rPr>
                  <w:color w:val="000000"/>
                  <w:sz w:val="22"/>
                  <w:szCs w:val="22"/>
                </w:rPr>
                <w:delText>24.9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173"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0B8DA" w14:textId="5018CC33" w:rsidR="00606AA6" w:rsidRPr="009A486F" w:rsidRDefault="00606AA6" w:rsidP="00606AA6">
            <w:pPr>
              <w:widowControl/>
              <w:autoSpaceDE/>
              <w:autoSpaceDN/>
              <w:adjustRightInd/>
              <w:jc w:val="center"/>
              <w:rPr>
                <w:b/>
                <w:bCs/>
                <w:sz w:val="22"/>
                <w:szCs w:val="22"/>
              </w:rPr>
            </w:pPr>
            <w:ins w:id="3174" w:author="ERCOT" w:date="2021-11-01T10:47:00Z">
              <w:r>
                <w:rPr>
                  <w:rFonts w:ascii="Calibri" w:hAnsi="Calibri" w:cs="Calibri"/>
                  <w:color w:val="000000"/>
                  <w:sz w:val="22"/>
                  <w:szCs w:val="22"/>
                </w:rPr>
                <w:t>1.1</w:t>
              </w:r>
            </w:ins>
            <w:del w:id="3175" w:author="ERCOT" w:date="2021-11-01T09:58:00Z">
              <w:r w:rsidRPr="009A486F" w:rsidDel="000A1AF2">
                <w:rPr>
                  <w:color w:val="000000"/>
                  <w:sz w:val="22"/>
                  <w:szCs w:val="22"/>
                </w:rPr>
                <w:delText>5.8</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176"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B708859" w14:textId="625EB2A4" w:rsidR="00606AA6" w:rsidRPr="009A486F" w:rsidRDefault="00606AA6" w:rsidP="00606AA6">
            <w:pPr>
              <w:widowControl/>
              <w:autoSpaceDE/>
              <w:autoSpaceDN/>
              <w:adjustRightInd/>
              <w:jc w:val="center"/>
              <w:rPr>
                <w:b/>
                <w:bCs/>
                <w:sz w:val="22"/>
                <w:szCs w:val="22"/>
              </w:rPr>
            </w:pPr>
            <w:ins w:id="3177" w:author="ERCOT" w:date="2021-11-01T10:47:00Z">
              <w:r>
                <w:rPr>
                  <w:rFonts w:ascii="Calibri" w:hAnsi="Calibri" w:cs="Calibri"/>
                  <w:color w:val="000000"/>
                  <w:sz w:val="22"/>
                  <w:szCs w:val="22"/>
                </w:rPr>
                <w:t>-0.3</w:t>
              </w:r>
            </w:ins>
            <w:del w:id="3178" w:author="ERCOT" w:date="2021-11-01T09:58:00Z">
              <w:r w:rsidRPr="009A486F" w:rsidDel="000A1AF2">
                <w:rPr>
                  <w:color w:val="000000"/>
                  <w:sz w:val="22"/>
                  <w:szCs w:val="22"/>
                </w:rPr>
                <w:delText>-2.1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179"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72B6943" w14:textId="65F82FEB" w:rsidR="00606AA6" w:rsidRPr="009A486F" w:rsidRDefault="00606AA6" w:rsidP="00606AA6">
            <w:pPr>
              <w:widowControl/>
              <w:autoSpaceDE/>
              <w:autoSpaceDN/>
              <w:adjustRightInd/>
              <w:jc w:val="center"/>
              <w:rPr>
                <w:b/>
                <w:bCs/>
                <w:sz w:val="22"/>
                <w:szCs w:val="22"/>
              </w:rPr>
            </w:pPr>
            <w:ins w:id="3180" w:author="ERCOT" w:date="2021-11-01T10:47:00Z">
              <w:r>
                <w:rPr>
                  <w:rFonts w:ascii="Calibri" w:hAnsi="Calibri" w:cs="Calibri"/>
                  <w:color w:val="000000"/>
                  <w:sz w:val="22"/>
                  <w:szCs w:val="22"/>
                </w:rPr>
                <w:t>0.0</w:t>
              </w:r>
            </w:ins>
            <w:del w:id="3181" w:author="ERCOT" w:date="2021-11-01T09:58:00Z">
              <w:r w:rsidRPr="009A486F" w:rsidDel="000A1AF2">
                <w:rPr>
                  <w:color w:val="000000"/>
                  <w:sz w:val="22"/>
                  <w:szCs w:val="22"/>
                </w:rPr>
                <w:delText>-0.5</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182"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2329D" w14:textId="7D532B40" w:rsidR="00606AA6" w:rsidRPr="009A486F" w:rsidRDefault="00606AA6" w:rsidP="00606AA6">
            <w:pPr>
              <w:widowControl/>
              <w:autoSpaceDE/>
              <w:autoSpaceDN/>
              <w:adjustRightInd/>
              <w:jc w:val="center"/>
              <w:rPr>
                <w:b/>
                <w:bCs/>
                <w:sz w:val="22"/>
                <w:szCs w:val="22"/>
              </w:rPr>
            </w:pPr>
            <w:ins w:id="3183" w:author="ERCOT" w:date="2021-11-01T10:47:00Z">
              <w:r>
                <w:rPr>
                  <w:rFonts w:ascii="Calibri" w:hAnsi="Calibri" w:cs="Calibri"/>
                  <w:color w:val="000000"/>
                  <w:sz w:val="22"/>
                  <w:szCs w:val="22"/>
                </w:rPr>
                <w:t>0.0</w:t>
              </w:r>
            </w:ins>
            <w:del w:id="318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185"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30C93DD" w14:textId="7AAF3121" w:rsidR="00606AA6" w:rsidRPr="009A486F" w:rsidRDefault="00606AA6" w:rsidP="00606AA6">
            <w:pPr>
              <w:widowControl/>
              <w:autoSpaceDE/>
              <w:autoSpaceDN/>
              <w:adjustRightInd/>
              <w:jc w:val="center"/>
              <w:rPr>
                <w:b/>
                <w:bCs/>
                <w:sz w:val="22"/>
                <w:szCs w:val="22"/>
              </w:rPr>
            </w:pPr>
            <w:ins w:id="3186" w:author="ERCOT" w:date="2021-11-01T10:47:00Z">
              <w:r>
                <w:rPr>
                  <w:rFonts w:ascii="Calibri" w:hAnsi="Calibri" w:cs="Calibri"/>
                  <w:color w:val="000000"/>
                  <w:sz w:val="22"/>
                  <w:szCs w:val="22"/>
                </w:rPr>
                <w:t>0.0</w:t>
              </w:r>
            </w:ins>
            <w:del w:id="3187" w:author="ERCOT" w:date="2021-11-01T09:58:00Z">
              <w:r w:rsidRPr="009A486F" w:rsidDel="000A1AF2">
                <w:rPr>
                  <w:color w:val="000000"/>
                  <w:sz w:val="22"/>
                  <w:szCs w:val="22"/>
                </w:rPr>
                <w:delText>0.0</w:delText>
              </w:r>
            </w:del>
          </w:p>
        </w:tc>
      </w:tr>
      <w:tr w:rsidR="00606AA6" w:rsidRPr="00CC576E" w14:paraId="27C5A1D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18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18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19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319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508A4F" w14:textId="2DFCBAFF" w:rsidR="00606AA6" w:rsidRPr="009A486F" w:rsidRDefault="00606AA6" w:rsidP="00606AA6">
            <w:pPr>
              <w:widowControl/>
              <w:autoSpaceDE/>
              <w:autoSpaceDN/>
              <w:adjustRightInd/>
              <w:jc w:val="center"/>
              <w:rPr>
                <w:b/>
                <w:bCs/>
                <w:sz w:val="22"/>
                <w:szCs w:val="22"/>
              </w:rPr>
            </w:pPr>
            <w:ins w:id="3192" w:author="ERCOT" w:date="2021-11-01T10:47:00Z">
              <w:r>
                <w:rPr>
                  <w:rFonts w:ascii="Calibri" w:hAnsi="Calibri" w:cs="Calibri"/>
                  <w:color w:val="000000"/>
                  <w:sz w:val="22"/>
                  <w:szCs w:val="22"/>
                </w:rPr>
                <w:t>0.0</w:t>
              </w:r>
            </w:ins>
            <w:del w:id="319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19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D6C3DA" w14:textId="539E93CA" w:rsidR="00606AA6" w:rsidRPr="009A486F" w:rsidRDefault="00606AA6" w:rsidP="00606AA6">
            <w:pPr>
              <w:widowControl/>
              <w:autoSpaceDE/>
              <w:autoSpaceDN/>
              <w:adjustRightInd/>
              <w:jc w:val="center"/>
              <w:rPr>
                <w:b/>
                <w:bCs/>
                <w:sz w:val="22"/>
                <w:szCs w:val="22"/>
              </w:rPr>
            </w:pPr>
            <w:ins w:id="3195" w:author="ERCOT" w:date="2021-11-01T10:47:00Z">
              <w:r>
                <w:rPr>
                  <w:rFonts w:ascii="Calibri" w:hAnsi="Calibri" w:cs="Calibri"/>
                  <w:color w:val="000000"/>
                  <w:sz w:val="22"/>
                  <w:szCs w:val="22"/>
                </w:rPr>
                <w:t>0.0</w:t>
              </w:r>
            </w:ins>
            <w:del w:id="319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1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246327" w14:textId="05988D58" w:rsidR="00606AA6" w:rsidRPr="009A486F" w:rsidRDefault="00606AA6" w:rsidP="00606AA6">
            <w:pPr>
              <w:widowControl/>
              <w:autoSpaceDE/>
              <w:autoSpaceDN/>
              <w:adjustRightInd/>
              <w:jc w:val="center"/>
              <w:rPr>
                <w:b/>
                <w:bCs/>
                <w:sz w:val="22"/>
                <w:szCs w:val="22"/>
              </w:rPr>
            </w:pPr>
            <w:ins w:id="3198" w:author="ERCOT" w:date="2021-11-01T10:47:00Z">
              <w:r>
                <w:rPr>
                  <w:rFonts w:ascii="Calibri" w:hAnsi="Calibri" w:cs="Calibri"/>
                  <w:color w:val="000000"/>
                  <w:sz w:val="22"/>
                  <w:szCs w:val="22"/>
                </w:rPr>
                <w:t>0.0</w:t>
              </w:r>
            </w:ins>
            <w:del w:id="319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0FCAAA8" w14:textId="48731E18" w:rsidR="00606AA6" w:rsidRPr="009A486F" w:rsidRDefault="00606AA6" w:rsidP="00606AA6">
            <w:pPr>
              <w:widowControl/>
              <w:autoSpaceDE/>
              <w:autoSpaceDN/>
              <w:adjustRightInd/>
              <w:jc w:val="center"/>
              <w:rPr>
                <w:b/>
                <w:bCs/>
                <w:sz w:val="22"/>
                <w:szCs w:val="22"/>
              </w:rPr>
            </w:pPr>
            <w:ins w:id="3201" w:author="ERCOT" w:date="2021-11-01T10:47:00Z">
              <w:r>
                <w:rPr>
                  <w:rFonts w:ascii="Calibri" w:hAnsi="Calibri" w:cs="Calibri"/>
                  <w:color w:val="000000"/>
                  <w:sz w:val="22"/>
                  <w:szCs w:val="22"/>
                </w:rPr>
                <w:t>0.0</w:t>
              </w:r>
            </w:ins>
            <w:del w:id="320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2BC08F" w14:textId="0356503F" w:rsidR="00606AA6" w:rsidRPr="009A486F" w:rsidRDefault="00606AA6" w:rsidP="00606AA6">
            <w:pPr>
              <w:widowControl/>
              <w:autoSpaceDE/>
              <w:autoSpaceDN/>
              <w:adjustRightInd/>
              <w:jc w:val="center"/>
              <w:rPr>
                <w:b/>
                <w:bCs/>
                <w:sz w:val="22"/>
                <w:szCs w:val="22"/>
              </w:rPr>
            </w:pPr>
            <w:ins w:id="3204" w:author="ERCOT" w:date="2021-11-01T10:47:00Z">
              <w:r>
                <w:rPr>
                  <w:rFonts w:ascii="Calibri" w:hAnsi="Calibri" w:cs="Calibri"/>
                  <w:color w:val="000000"/>
                  <w:sz w:val="22"/>
                  <w:szCs w:val="22"/>
                </w:rPr>
                <w:t>0.0</w:t>
              </w:r>
            </w:ins>
            <w:del w:id="320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86D30B" w14:textId="215125FA" w:rsidR="00606AA6" w:rsidRPr="009A486F" w:rsidRDefault="00606AA6" w:rsidP="00606AA6">
            <w:pPr>
              <w:widowControl/>
              <w:autoSpaceDE/>
              <w:autoSpaceDN/>
              <w:adjustRightInd/>
              <w:jc w:val="center"/>
              <w:rPr>
                <w:b/>
                <w:bCs/>
                <w:sz w:val="22"/>
                <w:szCs w:val="22"/>
              </w:rPr>
            </w:pPr>
            <w:ins w:id="3207" w:author="ERCOT" w:date="2021-11-01T10:47:00Z">
              <w:r>
                <w:rPr>
                  <w:rFonts w:ascii="Calibri" w:hAnsi="Calibri" w:cs="Calibri"/>
                  <w:color w:val="000000"/>
                  <w:sz w:val="22"/>
                  <w:szCs w:val="22"/>
                </w:rPr>
                <w:t>0.0</w:t>
              </w:r>
            </w:ins>
            <w:del w:id="320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0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AFD19" w14:textId="412ABE4A" w:rsidR="00606AA6" w:rsidRPr="009A486F" w:rsidRDefault="00606AA6" w:rsidP="00606AA6">
            <w:pPr>
              <w:widowControl/>
              <w:autoSpaceDE/>
              <w:autoSpaceDN/>
              <w:adjustRightInd/>
              <w:jc w:val="center"/>
              <w:rPr>
                <w:b/>
                <w:bCs/>
                <w:sz w:val="22"/>
                <w:szCs w:val="22"/>
              </w:rPr>
            </w:pPr>
            <w:ins w:id="3210" w:author="ERCOT" w:date="2021-11-01T10:47:00Z">
              <w:r>
                <w:rPr>
                  <w:rFonts w:ascii="Calibri" w:hAnsi="Calibri" w:cs="Calibri"/>
                  <w:color w:val="000000"/>
                  <w:sz w:val="22"/>
                  <w:szCs w:val="22"/>
                </w:rPr>
                <w:t>0.0</w:t>
              </w:r>
            </w:ins>
            <w:del w:id="3211" w:author="ERCOT" w:date="2021-11-01T09:58:00Z">
              <w:r w:rsidRPr="009A486F" w:rsidDel="000A1AF2">
                <w:rPr>
                  <w:color w:val="000000"/>
                  <w:sz w:val="22"/>
                  <w:szCs w:val="22"/>
                </w:rPr>
                <w:delText>2.4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1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AC9973" w14:textId="1FD2E7E3" w:rsidR="00606AA6" w:rsidRPr="009A486F" w:rsidRDefault="00606AA6" w:rsidP="00606AA6">
            <w:pPr>
              <w:widowControl/>
              <w:autoSpaceDE/>
              <w:autoSpaceDN/>
              <w:adjustRightInd/>
              <w:jc w:val="center"/>
              <w:rPr>
                <w:b/>
                <w:bCs/>
                <w:sz w:val="22"/>
                <w:szCs w:val="22"/>
              </w:rPr>
            </w:pPr>
            <w:ins w:id="3213" w:author="ERCOT" w:date="2021-11-01T10:47:00Z">
              <w:r>
                <w:rPr>
                  <w:rFonts w:ascii="Calibri" w:hAnsi="Calibri" w:cs="Calibri"/>
                  <w:color w:val="000000"/>
                  <w:sz w:val="22"/>
                  <w:szCs w:val="22"/>
                </w:rPr>
                <w:t>1.8</w:t>
              </w:r>
            </w:ins>
            <w:del w:id="3214" w:author="ERCOT" w:date="2021-11-01T09:58:00Z">
              <w:r w:rsidRPr="009A486F" w:rsidDel="000A1AF2">
                <w:rPr>
                  <w:color w:val="000000"/>
                  <w:sz w:val="22"/>
                  <w:szCs w:val="22"/>
                </w:rPr>
                <w:delText>20.0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21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D87A3DF" w14:textId="7916C27B" w:rsidR="00606AA6" w:rsidRPr="009A486F" w:rsidRDefault="00606AA6" w:rsidP="00606AA6">
            <w:pPr>
              <w:widowControl/>
              <w:autoSpaceDE/>
              <w:autoSpaceDN/>
              <w:adjustRightInd/>
              <w:jc w:val="center"/>
              <w:rPr>
                <w:b/>
                <w:bCs/>
                <w:sz w:val="22"/>
                <w:szCs w:val="22"/>
              </w:rPr>
            </w:pPr>
            <w:ins w:id="3216" w:author="ERCOT" w:date="2021-11-01T10:47:00Z">
              <w:r>
                <w:rPr>
                  <w:rFonts w:ascii="Calibri" w:hAnsi="Calibri" w:cs="Calibri"/>
                  <w:color w:val="000000"/>
                  <w:sz w:val="22"/>
                  <w:szCs w:val="22"/>
                </w:rPr>
                <w:t>8.7</w:t>
              </w:r>
            </w:ins>
            <w:del w:id="3217" w:author="ERCOT" w:date="2021-11-01T09:58:00Z">
              <w:r w:rsidRPr="009A486F" w:rsidDel="000A1AF2">
                <w:rPr>
                  <w:color w:val="000000"/>
                  <w:sz w:val="22"/>
                  <w:szCs w:val="22"/>
                </w:rPr>
                <w:delText>42.8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21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7A68CB5" w14:textId="792FF2C6" w:rsidR="00606AA6" w:rsidRPr="009A486F" w:rsidRDefault="00606AA6" w:rsidP="00606AA6">
            <w:pPr>
              <w:widowControl/>
              <w:autoSpaceDE/>
              <w:autoSpaceDN/>
              <w:adjustRightInd/>
              <w:jc w:val="center"/>
              <w:rPr>
                <w:b/>
                <w:bCs/>
                <w:sz w:val="22"/>
                <w:szCs w:val="22"/>
              </w:rPr>
            </w:pPr>
            <w:ins w:id="3219" w:author="ERCOT" w:date="2021-11-01T10:47:00Z">
              <w:r>
                <w:rPr>
                  <w:rFonts w:ascii="Calibri" w:hAnsi="Calibri" w:cs="Calibri"/>
                  <w:color w:val="000000"/>
                  <w:sz w:val="22"/>
                  <w:szCs w:val="22"/>
                </w:rPr>
                <w:t>6.7</w:t>
              </w:r>
            </w:ins>
            <w:del w:id="3220" w:author="ERCOT" w:date="2021-11-01T09:58:00Z">
              <w:r w:rsidRPr="009A486F" w:rsidDel="000A1AF2">
                <w:rPr>
                  <w:color w:val="000000"/>
                  <w:sz w:val="22"/>
                  <w:szCs w:val="22"/>
                </w:rPr>
                <w:delText>32.8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2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70EEC5" w14:textId="3F818D24" w:rsidR="00606AA6" w:rsidRPr="009A486F" w:rsidRDefault="00606AA6" w:rsidP="00606AA6">
            <w:pPr>
              <w:widowControl/>
              <w:autoSpaceDE/>
              <w:autoSpaceDN/>
              <w:adjustRightInd/>
              <w:jc w:val="center"/>
              <w:rPr>
                <w:b/>
                <w:bCs/>
                <w:sz w:val="22"/>
                <w:szCs w:val="22"/>
              </w:rPr>
            </w:pPr>
            <w:ins w:id="3222" w:author="ERCOT" w:date="2021-11-01T10:47:00Z">
              <w:r>
                <w:rPr>
                  <w:rFonts w:ascii="Calibri" w:hAnsi="Calibri" w:cs="Calibri"/>
                  <w:color w:val="000000"/>
                  <w:sz w:val="22"/>
                  <w:szCs w:val="22"/>
                </w:rPr>
                <w:t>3.9</w:t>
              </w:r>
            </w:ins>
            <w:del w:id="3223" w:author="ERCOT" w:date="2021-11-01T09:58:00Z">
              <w:r w:rsidRPr="009A486F" w:rsidDel="000A1AF2">
                <w:rPr>
                  <w:color w:val="000000"/>
                  <w:sz w:val="22"/>
                  <w:szCs w:val="22"/>
                </w:rPr>
                <w:delText>25.8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2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684CE70" w14:textId="6810779E" w:rsidR="00606AA6" w:rsidRPr="009A486F" w:rsidRDefault="00606AA6" w:rsidP="00606AA6">
            <w:pPr>
              <w:widowControl/>
              <w:autoSpaceDE/>
              <w:autoSpaceDN/>
              <w:adjustRightInd/>
              <w:jc w:val="center"/>
              <w:rPr>
                <w:b/>
                <w:bCs/>
                <w:sz w:val="22"/>
                <w:szCs w:val="22"/>
              </w:rPr>
            </w:pPr>
            <w:ins w:id="3225" w:author="ERCOT" w:date="2021-11-01T10:47:00Z">
              <w:r>
                <w:rPr>
                  <w:rFonts w:ascii="Calibri" w:hAnsi="Calibri" w:cs="Calibri"/>
                  <w:color w:val="000000"/>
                  <w:sz w:val="22"/>
                  <w:szCs w:val="22"/>
                </w:rPr>
                <w:t>4.3</w:t>
              </w:r>
            </w:ins>
            <w:del w:id="3226" w:author="ERCOT" w:date="2021-11-01T09:58:00Z">
              <w:r w:rsidRPr="009A486F" w:rsidDel="000A1AF2">
                <w:rPr>
                  <w:color w:val="000000"/>
                  <w:sz w:val="22"/>
                  <w:szCs w:val="22"/>
                </w:rPr>
                <w:delText>20.4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2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0747B" w14:textId="5AC9C48F" w:rsidR="00606AA6" w:rsidRPr="009A486F" w:rsidRDefault="00606AA6" w:rsidP="00606AA6">
            <w:pPr>
              <w:widowControl/>
              <w:autoSpaceDE/>
              <w:autoSpaceDN/>
              <w:adjustRightInd/>
              <w:jc w:val="center"/>
              <w:rPr>
                <w:b/>
                <w:bCs/>
                <w:sz w:val="22"/>
                <w:szCs w:val="22"/>
              </w:rPr>
            </w:pPr>
            <w:ins w:id="3228" w:author="ERCOT" w:date="2021-11-01T10:47:00Z">
              <w:r>
                <w:rPr>
                  <w:rFonts w:ascii="Calibri" w:hAnsi="Calibri" w:cs="Calibri"/>
                  <w:color w:val="000000"/>
                  <w:sz w:val="22"/>
                  <w:szCs w:val="22"/>
                </w:rPr>
                <w:t>6.2</w:t>
              </w:r>
            </w:ins>
            <w:del w:id="3229" w:author="ERCOT" w:date="2021-11-01T09:58:00Z">
              <w:r w:rsidRPr="009A486F" w:rsidDel="000A1AF2">
                <w:rPr>
                  <w:color w:val="000000"/>
                  <w:sz w:val="22"/>
                  <w:szCs w:val="22"/>
                </w:rPr>
                <w:delText>17.9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3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B16BB3" w14:textId="09868BD4" w:rsidR="00606AA6" w:rsidRPr="009A486F" w:rsidRDefault="00606AA6" w:rsidP="00606AA6">
            <w:pPr>
              <w:widowControl/>
              <w:autoSpaceDE/>
              <w:autoSpaceDN/>
              <w:adjustRightInd/>
              <w:jc w:val="center"/>
              <w:rPr>
                <w:b/>
                <w:bCs/>
                <w:sz w:val="22"/>
                <w:szCs w:val="22"/>
              </w:rPr>
            </w:pPr>
            <w:ins w:id="3231" w:author="ERCOT" w:date="2021-11-01T10:47:00Z">
              <w:r>
                <w:rPr>
                  <w:rFonts w:ascii="Calibri" w:hAnsi="Calibri" w:cs="Calibri"/>
                  <w:color w:val="000000"/>
                  <w:sz w:val="22"/>
                  <w:szCs w:val="22"/>
                </w:rPr>
                <w:t>7.8</w:t>
              </w:r>
            </w:ins>
            <w:del w:id="3232" w:author="ERCOT" w:date="2021-11-01T09:58:00Z">
              <w:r w:rsidRPr="009A486F" w:rsidDel="000A1AF2">
                <w:rPr>
                  <w:color w:val="000000"/>
                  <w:sz w:val="22"/>
                  <w:szCs w:val="22"/>
                </w:rPr>
                <w:delText>22.1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3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7D83C6" w14:textId="09AEEA62" w:rsidR="00606AA6" w:rsidRPr="009A486F" w:rsidRDefault="00606AA6" w:rsidP="00606AA6">
            <w:pPr>
              <w:widowControl/>
              <w:autoSpaceDE/>
              <w:autoSpaceDN/>
              <w:adjustRightInd/>
              <w:jc w:val="center"/>
              <w:rPr>
                <w:b/>
                <w:bCs/>
                <w:sz w:val="22"/>
                <w:szCs w:val="22"/>
              </w:rPr>
            </w:pPr>
            <w:ins w:id="3234" w:author="ERCOT" w:date="2021-11-01T10:47:00Z">
              <w:r>
                <w:rPr>
                  <w:rFonts w:ascii="Calibri" w:hAnsi="Calibri" w:cs="Calibri"/>
                  <w:color w:val="000000"/>
                  <w:sz w:val="22"/>
                  <w:szCs w:val="22"/>
                </w:rPr>
                <w:t>7.6</w:t>
              </w:r>
            </w:ins>
            <w:del w:id="3235" w:author="ERCOT" w:date="2021-11-01T09:58:00Z">
              <w:r w:rsidRPr="009A486F" w:rsidDel="000A1AF2">
                <w:rPr>
                  <w:color w:val="000000"/>
                  <w:sz w:val="22"/>
                  <w:szCs w:val="22"/>
                </w:rPr>
                <w:delText>27.4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3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D35234A" w14:textId="16626515" w:rsidR="00606AA6" w:rsidRPr="009A486F" w:rsidRDefault="00606AA6" w:rsidP="00606AA6">
            <w:pPr>
              <w:widowControl/>
              <w:autoSpaceDE/>
              <w:autoSpaceDN/>
              <w:adjustRightInd/>
              <w:jc w:val="center"/>
              <w:rPr>
                <w:b/>
                <w:bCs/>
                <w:sz w:val="22"/>
                <w:szCs w:val="22"/>
              </w:rPr>
            </w:pPr>
            <w:ins w:id="3237" w:author="ERCOT" w:date="2021-11-01T10:47:00Z">
              <w:r>
                <w:rPr>
                  <w:rFonts w:ascii="Calibri" w:hAnsi="Calibri" w:cs="Calibri"/>
                  <w:color w:val="000000"/>
                  <w:sz w:val="22"/>
                  <w:szCs w:val="22"/>
                </w:rPr>
                <w:t>7.6</w:t>
              </w:r>
            </w:ins>
            <w:del w:id="3238" w:author="ERCOT" w:date="2021-11-01T09:58:00Z">
              <w:r w:rsidRPr="009A486F" w:rsidDel="000A1AF2">
                <w:rPr>
                  <w:color w:val="000000"/>
                  <w:sz w:val="22"/>
                  <w:szCs w:val="22"/>
                </w:rPr>
                <w:delText>31.5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3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A979823" w14:textId="57CC81F0" w:rsidR="00606AA6" w:rsidRPr="009A486F" w:rsidRDefault="00606AA6" w:rsidP="00606AA6">
            <w:pPr>
              <w:widowControl/>
              <w:autoSpaceDE/>
              <w:autoSpaceDN/>
              <w:adjustRightInd/>
              <w:jc w:val="center"/>
              <w:rPr>
                <w:b/>
                <w:bCs/>
                <w:sz w:val="22"/>
                <w:szCs w:val="22"/>
              </w:rPr>
            </w:pPr>
            <w:ins w:id="3240" w:author="ERCOT" w:date="2021-11-01T10:47:00Z">
              <w:r>
                <w:rPr>
                  <w:rFonts w:ascii="Calibri" w:hAnsi="Calibri" w:cs="Calibri"/>
                  <w:color w:val="000000"/>
                  <w:sz w:val="22"/>
                  <w:szCs w:val="22"/>
                </w:rPr>
                <w:t>8.6</w:t>
              </w:r>
            </w:ins>
            <w:del w:id="3241" w:author="ERCOT" w:date="2021-11-01T09:58:00Z">
              <w:r w:rsidRPr="009A486F" w:rsidDel="000A1AF2">
                <w:rPr>
                  <w:color w:val="000000"/>
                  <w:sz w:val="22"/>
                  <w:szCs w:val="22"/>
                </w:rPr>
                <w:delText>31.8</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24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4B450C7" w14:textId="5BA1AD93" w:rsidR="00606AA6" w:rsidRPr="009A486F" w:rsidRDefault="00606AA6" w:rsidP="00606AA6">
            <w:pPr>
              <w:widowControl/>
              <w:autoSpaceDE/>
              <w:autoSpaceDN/>
              <w:adjustRightInd/>
              <w:jc w:val="center"/>
              <w:rPr>
                <w:b/>
                <w:bCs/>
                <w:sz w:val="22"/>
                <w:szCs w:val="22"/>
              </w:rPr>
            </w:pPr>
            <w:ins w:id="3243" w:author="ERCOT" w:date="2021-11-01T10:47:00Z">
              <w:r>
                <w:rPr>
                  <w:rFonts w:ascii="Calibri" w:hAnsi="Calibri" w:cs="Calibri"/>
                  <w:color w:val="000000"/>
                  <w:sz w:val="22"/>
                  <w:szCs w:val="22"/>
                </w:rPr>
                <w:t>10.9</w:t>
              </w:r>
            </w:ins>
            <w:del w:id="3244" w:author="ERCOT" w:date="2021-11-01T09:58:00Z">
              <w:r w:rsidRPr="009A486F" w:rsidDel="000A1AF2">
                <w:rPr>
                  <w:color w:val="000000"/>
                  <w:sz w:val="22"/>
                  <w:szCs w:val="22"/>
                </w:rPr>
                <w:delText>30.1</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24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8BC8DE" w14:textId="648CD4FD" w:rsidR="00606AA6" w:rsidRPr="009A486F" w:rsidRDefault="00606AA6" w:rsidP="00606AA6">
            <w:pPr>
              <w:widowControl/>
              <w:autoSpaceDE/>
              <w:autoSpaceDN/>
              <w:adjustRightInd/>
              <w:jc w:val="center"/>
              <w:rPr>
                <w:b/>
                <w:bCs/>
                <w:sz w:val="22"/>
                <w:szCs w:val="22"/>
              </w:rPr>
            </w:pPr>
            <w:ins w:id="3246" w:author="ERCOT" w:date="2021-11-01T10:47:00Z">
              <w:r>
                <w:rPr>
                  <w:rFonts w:ascii="Calibri" w:hAnsi="Calibri" w:cs="Calibri"/>
                  <w:color w:val="000000"/>
                  <w:sz w:val="22"/>
                  <w:szCs w:val="22"/>
                </w:rPr>
                <w:t>5.9</w:t>
              </w:r>
            </w:ins>
            <w:del w:id="3247" w:author="ERCOT" w:date="2021-11-01T09:58:00Z">
              <w:r w:rsidRPr="009A486F" w:rsidDel="000A1AF2">
                <w:rPr>
                  <w:color w:val="000000"/>
                  <w:sz w:val="22"/>
                  <w:szCs w:val="22"/>
                </w:rPr>
                <w:delText>18.9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24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1A5E00A" w14:textId="09D3E008" w:rsidR="00606AA6" w:rsidRPr="009A486F" w:rsidRDefault="00606AA6" w:rsidP="00606AA6">
            <w:pPr>
              <w:widowControl/>
              <w:autoSpaceDE/>
              <w:autoSpaceDN/>
              <w:adjustRightInd/>
              <w:jc w:val="center"/>
              <w:rPr>
                <w:b/>
                <w:bCs/>
                <w:sz w:val="22"/>
                <w:szCs w:val="22"/>
              </w:rPr>
            </w:pPr>
            <w:ins w:id="3249" w:author="ERCOT" w:date="2021-11-01T10:47:00Z">
              <w:r>
                <w:rPr>
                  <w:rFonts w:ascii="Calibri" w:hAnsi="Calibri" w:cs="Calibri"/>
                  <w:color w:val="000000"/>
                  <w:sz w:val="22"/>
                  <w:szCs w:val="22"/>
                </w:rPr>
                <w:t>0.1</w:t>
              </w:r>
            </w:ins>
            <w:del w:id="3250" w:author="ERCOT" w:date="2021-11-01T09:58:00Z">
              <w:r w:rsidRPr="009A486F" w:rsidDel="000A1AF2">
                <w:rPr>
                  <w:color w:val="000000"/>
                  <w:sz w:val="22"/>
                  <w:szCs w:val="22"/>
                </w:rPr>
                <w:delText>-1.5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25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90AEFB" w14:textId="20463886" w:rsidR="00606AA6" w:rsidRPr="009A486F" w:rsidRDefault="00606AA6" w:rsidP="00606AA6">
            <w:pPr>
              <w:widowControl/>
              <w:autoSpaceDE/>
              <w:autoSpaceDN/>
              <w:adjustRightInd/>
              <w:jc w:val="center"/>
              <w:rPr>
                <w:b/>
                <w:bCs/>
                <w:sz w:val="22"/>
                <w:szCs w:val="22"/>
              </w:rPr>
            </w:pPr>
            <w:ins w:id="3252" w:author="ERCOT" w:date="2021-11-01T10:47:00Z">
              <w:r>
                <w:rPr>
                  <w:rFonts w:ascii="Calibri" w:hAnsi="Calibri" w:cs="Calibri"/>
                  <w:color w:val="000000"/>
                  <w:sz w:val="22"/>
                  <w:szCs w:val="22"/>
                </w:rPr>
                <w:t>-1.0</w:t>
              </w:r>
            </w:ins>
            <w:del w:id="3253" w:author="ERCOT" w:date="2021-11-01T09:58:00Z">
              <w:r w:rsidRPr="009A486F" w:rsidDel="000A1AF2">
                <w:rPr>
                  <w:color w:val="000000"/>
                  <w:sz w:val="22"/>
                  <w:szCs w:val="22"/>
                </w:rPr>
                <w:delText>-3.9</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25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95BABD" w14:textId="40F32733" w:rsidR="00606AA6" w:rsidRPr="009A486F" w:rsidRDefault="00606AA6" w:rsidP="00606AA6">
            <w:pPr>
              <w:widowControl/>
              <w:autoSpaceDE/>
              <w:autoSpaceDN/>
              <w:adjustRightInd/>
              <w:jc w:val="center"/>
              <w:rPr>
                <w:b/>
                <w:bCs/>
                <w:sz w:val="22"/>
                <w:szCs w:val="22"/>
              </w:rPr>
            </w:pPr>
            <w:ins w:id="3255" w:author="ERCOT" w:date="2021-11-01T10:47:00Z">
              <w:r>
                <w:rPr>
                  <w:rFonts w:ascii="Calibri" w:hAnsi="Calibri" w:cs="Calibri"/>
                  <w:color w:val="000000"/>
                  <w:sz w:val="22"/>
                  <w:szCs w:val="22"/>
                </w:rPr>
                <w:t>0.0</w:t>
              </w:r>
            </w:ins>
            <w:del w:id="3256" w:author="ERCOT" w:date="2021-11-01T09:58:00Z">
              <w:r w:rsidRPr="009A486F" w:rsidDel="000A1AF2">
                <w:rPr>
                  <w:color w:val="000000"/>
                  <w:sz w:val="22"/>
                  <w:szCs w:val="22"/>
                </w:rPr>
                <w:delText>-0.6</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25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99930" w14:textId="4B33A40C" w:rsidR="00606AA6" w:rsidRPr="009A486F" w:rsidRDefault="00606AA6" w:rsidP="00606AA6">
            <w:pPr>
              <w:widowControl/>
              <w:autoSpaceDE/>
              <w:autoSpaceDN/>
              <w:adjustRightInd/>
              <w:jc w:val="center"/>
              <w:rPr>
                <w:b/>
                <w:bCs/>
                <w:sz w:val="22"/>
                <w:szCs w:val="22"/>
              </w:rPr>
            </w:pPr>
            <w:ins w:id="3258" w:author="ERCOT" w:date="2021-11-01T10:47:00Z">
              <w:r>
                <w:rPr>
                  <w:rFonts w:ascii="Calibri" w:hAnsi="Calibri" w:cs="Calibri"/>
                  <w:color w:val="000000"/>
                  <w:sz w:val="22"/>
                  <w:szCs w:val="22"/>
                </w:rPr>
                <w:t>0.0</w:t>
              </w:r>
            </w:ins>
            <w:del w:id="325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26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5E68693" w14:textId="17293601" w:rsidR="00606AA6" w:rsidRPr="009A486F" w:rsidRDefault="00606AA6" w:rsidP="00606AA6">
            <w:pPr>
              <w:widowControl/>
              <w:autoSpaceDE/>
              <w:autoSpaceDN/>
              <w:adjustRightInd/>
              <w:jc w:val="center"/>
              <w:rPr>
                <w:b/>
                <w:bCs/>
                <w:sz w:val="22"/>
                <w:szCs w:val="22"/>
              </w:rPr>
            </w:pPr>
            <w:ins w:id="3261" w:author="ERCOT" w:date="2021-11-01T10:47:00Z">
              <w:r>
                <w:rPr>
                  <w:rFonts w:ascii="Calibri" w:hAnsi="Calibri" w:cs="Calibri"/>
                  <w:color w:val="000000"/>
                  <w:sz w:val="22"/>
                  <w:szCs w:val="22"/>
                </w:rPr>
                <w:t>0.0</w:t>
              </w:r>
            </w:ins>
            <w:del w:id="3262" w:author="ERCOT" w:date="2021-11-01T09:58:00Z">
              <w:r w:rsidRPr="009A486F" w:rsidDel="000A1AF2">
                <w:rPr>
                  <w:color w:val="000000"/>
                  <w:sz w:val="22"/>
                  <w:szCs w:val="22"/>
                </w:rPr>
                <w:delText>0.0</w:delText>
              </w:r>
            </w:del>
          </w:p>
        </w:tc>
      </w:tr>
      <w:tr w:rsidR="00606AA6" w:rsidRPr="00CC576E" w14:paraId="59E4D7B1"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26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26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265"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326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2E3F4F" w14:textId="23098F72" w:rsidR="00606AA6" w:rsidRPr="009A486F" w:rsidRDefault="00606AA6" w:rsidP="00606AA6">
            <w:pPr>
              <w:widowControl/>
              <w:autoSpaceDE/>
              <w:autoSpaceDN/>
              <w:adjustRightInd/>
              <w:jc w:val="center"/>
              <w:rPr>
                <w:b/>
                <w:bCs/>
                <w:sz w:val="22"/>
                <w:szCs w:val="22"/>
              </w:rPr>
            </w:pPr>
            <w:ins w:id="3267" w:author="ERCOT" w:date="2021-11-01T10:47:00Z">
              <w:r>
                <w:rPr>
                  <w:rFonts w:ascii="Calibri" w:hAnsi="Calibri" w:cs="Calibri"/>
                  <w:color w:val="000000"/>
                  <w:sz w:val="22"/>
                  <w:szCs w:val="22"/>
                </w:rPr>
                <w:t>0.0</w:t>
              </w:r>
            </w:ins>
            <w:del w:id="326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26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3F93FE" w14:textId="40D0BC0A" w:rsidR="00606AA6" w:rsidRPr="009A486F" w:rsidRDefault="00606AA6" w:rsidP="00606AA6">
            <w:pPr>
              <w:widowControl/>
              <w:autoSpaceDE/>
              <w:autoSpaceDN/>
              <w:adjustRightInd/>
              <w:jc w:val="center"/>
              <w:rPr>
                <w:b/>
                <w:bCs/>
                <w:sz w:val="22"/>
                <w:szCs w:val="22"/>
              </w:rPr>
            </w:pPr>
            <w:ins w:id="3270" w:author="ERCOT" w:date="2021-11-01T10:47:00Z">
              <w:r>
                <w:rPr>
                  <w:rFonts w:ascii="Calibri" w:hAnsi="Calibri" w:cs="Calibri"/>
                  <w:color w:val="000000"/>
                  <w:sz w:val="22"/>
                  <w:szCs w:val="22"/>
                </w:rPr>
                <w:t>0.0</w:t>
              </w:r>
            </w:ins>
            <w:del w:id="327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7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B1D2607" w14:textId="22CAAB3E" w:rsidR="00606AA6" w:rsidRPr="009A486F" w:rsidRDefault="00606AA6" w:rsidP="00606AA6">
            <w:pPr>
              <w:widowControl/>
              <w:autoSpaceDE/>
              <w:autoSpaceDN/>
              <w:adjustRightInd/>
              <w:jc w:val="center"/>
              <w:rPr>
                <w:b/>
                <w:bCs/>
                <w:sz w:val="22"/>
                <w:szCs w:val="22"/>
              </w:rPr>
            </w:pPr>
            <w:ins w:id="3273" w:author="ERCOT" w:date="2021-11-01T10:47:00Z">
              <w:r>
                <w:rPr>
                  <w:rFonts w:ascii="Calibri" w:hAnsi="Calibri" w:cs="Calibri"/>
                  <w:color w:val="000000"/>
                  <w:sz w:val="22"/>
                  <w:szCs w:val="22"/>
                </w:rPr>
                <w:t>0.0</w:t>
              </w:r>
            </w:ins>
            <w:del w:id="327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7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48C193" w14:textId="54183AAB" w:rsidR="00606AA6" w:rsidRPr="009A486F" w:rsidRDefault="00606AA6" w:rsidP="00606AA6">
            <w:pPr>
              <w:widowControl/>
              <w:autoSpaceDE/>
              <w:autoSpaceDN/>
              <w:adjustRightInd/>
              <w:jc w:val="center"/>
              <w:rPr>
                <w:b/>
                <w:bCs/>
                <w:sz w:val="22"/>
                <w:szCs w:val="22"/>
              </w:rPr>
            </w:pPr>
            <w:ins w:id="3276" w:author="ERCOT" w:date="2021-11-01T10:47:00Z">
              <w:r>
                <w:rPr>
                  <w:rFonts w:ascii="Calibri" w:hAnsi="Calibri" w:cs="Calibri"/>
                  <w:color w:val="000000"/>
                  <w:sz w:val="22"/>
                  <w:szCs w:val="22"/>
                </w:rPr>
                <w:t>0.0</w:t>
              </w:r>
            </w:ins>
            <w:del w:id="327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7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36CE83" w14:textId="408FA776" w:rsidR="00606AA6" w:rsidRPr="009A486F" w:rsidRDefault="00606AA6" w:rsidP="00606AA6">
            <w:pPr>
              <w:widowControl/>
              <w:autoSpaceDE/>
              <w:autoSpaceDN/>
              <w:adjustRightInd/>
              <w:jc w:val="center"/>
              <w:rPr>
                <w:b/>
                <w:bCs/>
                <w:sz w:val="22"/>
                <w:szCs w:val="22"/>
              </w:rPr>
            </w:pPr>
            <w:ins w:id="3279" w:author="ERCOT" w:date="2021-11-01T10:47:00Z">
              <w:r>
                <w:rPr>
                  <w:rFonts w:ascii="Calibri" w:hAnsi="Calibri" w:cs="Calibri"/>
                  <w:color w:val="000000"/>
                  <w:sz w:val="22"/>
                  <w:szCs w:val="22"/>
                </w:rPr>
                <w:t>0.0</w:t>
              </w:r>
            </w:ins>
            <w:del w:id="328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8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9D5493" w14:textId="62181E93" w:rsidR="00606AA6" w:rsidRPr="009A486F" w:rsidRDefault="00606AA6" w:rsidP="00606AA6">
            <w:pPr>
              <w:widowControl/>
              <w:autoSpaceDE/>
              <w:autoSpaceDN/>
              <w:adjustRightInd/>
              <w:jc w:val="center"/>
              <w:rPr>
                <w:b/>
                <w:bCs/>
                <w:sz w:val="22"/>
                <w:szCs w:val="22"/>
              </w:rPr>
            </w:pPr>
            <w:ins w:id="3282" w:author="ERCOT" w:date="2021-11-01T10:47:00Z">
              <w:r>
                <w:rPr>
                  <w:rFonts w:ascii="Calibri" w:hAnsi="Calibri" w:cs="Calibri"/>
                  <w:color w:val="000000"/>
                  <w:sz w:val="22"/>
                  <w:szCs w:val="22"/>
                </w:rPr>
                <w:t>0.0</w:t>
              </w:r>
            </w:ins>
            <w:del w:id="328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8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27533" w14:textId="5259DCE5" w:rsidR="00606AA6" w:rsidRPr="009A486F" w:rsidRDefault="00606AA6" w:rsidP="00606AA6">
            <w:pPr>
              <w:widowControl/>
              <w:autoSpaceDE/>
              <w:autoSpaceDN/>
              <w:adjustRightInd/>
              <w:jc w:val="center"/>
              <w:rPr>
                <w:b/>
                <w:bCs/>
                <w:sz w:val="22"/>
                <w:szCs w:val="22"/>
              </w:rPr>
            </w:pPr>
            <w:ins w:id="3285" w:author="ERCOT" w:date="2021-11-01T10:47:00Z">
              <w:r>
                <w:rPr>
                  <w:rFonts w:ascii="Calibri" w:hAnsi="Calibri" w:cs="Calibri"/>
                  <w:color w:val="000000"/>
                  <w:sz w:val="22"/>
                  <w:szCs w:val="22"/>
                </w:rPr>
                <w:t>0.0</w:t>
              </w:r>
            </w:ins>
            <w:del w:id="3286" w:author="ERCOT" w:date="2021-11-01T09:58:00Z">
              <w:r w:rsidRPr="009A486F" w:rsidDel="000A1AF2">
                <w:rPr>
                  <w:color w:val="000000"/>
                  <w:sz w:val="22"/>
                  <w:szCs w:val="22"/>
                </w:rPr>
                <w:delText>1.6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8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1711A7" w14:textId="5C7C21D2" w:rsidR="00606AA6" w:rsidRPr="009A486F" w:rsidRDefault="00606AA6" w:rsidP="00606AA6">
            <w:pPr>
              <w:widowControl/>
              <w:autoSpaceDE/>
              <w:autoSpaceDN/>
              <w:adjustRightInd/>
              <w:jc w:val="center"/>
              <w:rPr>
                <w:b/>
                <w:bCs/>
                <w:sz w:val="22"/>
                <w:szCs w:val="22"/>
              </w:rPr>
            </w:pPr>
            <w:ins w:id="3288" w:author="ERCOT" w:date="2021-11-01T10:47:00Z">
              <w:r>
                <w:rPr>
                  <w:rFonts w:ascii="Calibri" w:hAnsi="Calibri" w:cs="Calibri"/>
                  <w:color w:val="000000"/>
                  <w:sz w:val="22"/>
                  <w:szCs w:val="22"/>
                </w:rPr>
                <w:t>1.2</w:t>
              </w:r>
            </w:ins>
            <w:del w:id="3289" w:author="ERCOT" w:date="2021-11-01T09:58:00Z">
              <w:r w:rsidRPr="009A486F" w:rsidDel="000A1AF2">
                <w:rPr>
                  <w:color w:val="000000"/>
                  <w:sz w:val="22"/>
                  <w:szCs w:val="22"/>
                </w:rPr>
                <w:delText>16.5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290"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00CEB44" w14:textId="212A4CF5" w:rsidR="00606AA6" w:rsidRPr="009A486F" w:rsidRDefault="00606AA6" w:rsidP="00606AA6">
            <w:pPr>
              <w:widowControl/>
              <w:autoSpaceDE/>
              <w:autoSpaceDN/>
              <w:adjustRightInd/>
              <w:jc w:val="center"/>
              <w:rPr>
                <w:b/>
                <w:bCs/>
                <w:sz w:val="22"/>
                <w:szCs w:val="22"/>
              </w:rPr>
            </w:pPr>
            <w:ins w:id="3291" w:author="ERCOT" w:date="2021-11-01T10:47:00Z">
              <w:r>
                <w:rPr>
                  <w:rFonts w:ascii="Calibri" w:hAnsi="Calibri" w:cs="Calibri"/>
                  <w:color w:val="000000"/>
                  <w:sz w:val="22"/>
                  <w:szCs w:val="22"/>
                </w:rPr>
                <w:t>8.3</w:t>
              </w:r>
            </w:ins>
            <w:del w:id="3292" w:author="ERCOT" w:date="2021-11-01T09:58:00Z">
              <w:r w:rsidRPr="009A486F" w:rsidDel="000A1AF2">
                <w:rPr>
                  <w:color w:val="000000"/>
                  <w:sz w:val="22"/>
                  <w:szCs w:val="22"/>
                </w:rPr>
                <w:delText>45.4</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293"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0FF" w14:textId="6ED71A68" w:rsidR="00606AA6" w:rsidRPr="009A486F" w:rsidRDefault="00606AA6" w:rsidP="00606AA6">
            <w:pPr>
              <w:widowControl/>
              <w:autoSpaceDE/>
              <w:autoSpaceDN/>
              <w:adjustRightInd/>
              <w:jc w:val="center"/>
              <w:rPr>
                <w:b/>
                <w:bCs/>
                <w:sz w:val="22"/>
                <w:szCs w:val="22"/>
              </w:rPr>
            </w:pPr>
            <w:ins w:id="3294" w:author="ERCOT" w:date="2021-11-01T10:47:00Z">
              <w:r>
                <w:rPr>
                  <w:rFonts w:ascii="Calibri" w:hAnsi="Calibri" w:cs="Calibri"/>
                  <w:color w:val="000000"/>
                  <w:sz w:val="22"/>
                  <w:szCs w:val="22"/>
                </w:rPr>
                <w:t>10.4</w:t>
              </w:r>
            </w:ins>
            <w:del w:id="3295" w:author="ERCOT" w:date="2021-11-01T09:58:00Z">
              <w:r w:rsidRPr="009A486F" w:rsidDel="000A1AF2">
                <w:rPr>
                  <w:color w:val="000000"/>
                  <w:sz w:val="22"/>
                  <w:szCs w:val="22"/>
                </w:rPr>
                <w:delText>38.8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9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819E8" w14:textId="4D1D0BF4" w:rsidR="00606AA6" w:rsidRPr="009A486F" w:rsidRDefault="00606AA6" w:rsidP="00606AA6">
            <w:pPr>
              <w:widowControl/>
              <w:autoSpaceDE/>
              <w:autoSpaceDN/>
              <w:adjustRightInd/>
              <w:jc w:val="center"/>
              <w:rPr>
                <w:b/>
                <w:bCs/>
                <w:sz w:val="22"/>
                <w:szCs w:val="22"/>
              </w:rPr>
            </w:pPr>
            <w:ins w:id="3297" w:author="ERCOT" w:date="2021-11-01T10:47:00Z">
              <w:r>
                <w:rPr>
                  <w:rFonts w:ascii="Calibri" w:hAnsi="Calibri" w:cs="Calibri"/>
                  <w:color w:val="000000"/>
                  <w:sz w:val="22"/>
                  <w:szCs w:val="22"/>
                </w:rPr>
                <w:t>8.0</w:t>
              </w:r>
            </w:ins>
            <w:del w:id="3298" w:author="ERCOT" w:date="2021-11-01T09:58:00Z">
              <w:r w:rsidRPr="009A486F" w:rsidDel="000A1AF2">
                <w:rPr>
                  <w:color w:val="000000"/>
                  <w:sz w:val="22"/>
                  <w:szCs w:val="22"/>
                </w:rPr>
                <w:delText>26.4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29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E6E279" w14:textId="6E60795D" w:rsidR="00606AA6" w:rsidRPr="009A486F" w:rsidRDefault="00606AA6" w:rsidP="00606AA6">
            <w:pPr>
              <w:widowControl/>
              <w:autoSpaceDE/>
              <w:autoSpaceDN/>
              <w:adjustRightInd/>
              <w:jc w:val="center"/>
              <w:rPr>
                <w:b/>
                <w:bCs/>
                <w:sz w:val="22"/>
                <w:szCs w:val="22"/>
              </w:rPr>
            </w:pPr>
            <w:ins w:id="3300" w:author="ERCOT" w:date="2021-11-01T10:47:00Z">
              <w:r>
                <w:rPr>
                  <w:rFonts w:ascii="Calibri" w:hAnsi="Calibri" w:cs="Calibri"/>
                  <w:color w:val="000000"/>
                  <w:sz w:val="22"/>
                  <w:szCs w:val="22"/>
                </w:rPr>
                <w:t>7.2</w:t>
              </w:r>
            </w:ins>
            <w:del w:id="3301" w:author="ERCOT" w:date="2021-11-01T09:58:00Z">
              <w:r w:rsidRPr="009A486F" w:rsidDel="000A1AF2">
                <w:rPr>
                  <w:color w:val="000000"/>
                  <w:sz w:val="22"/>
                  <w:szCs w:val="22"/>
                </w:rPr>
                <w:delText>20.1</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0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8B2C46" w14:textId="061CC9F1" w:rsidR="00606AA6" w:rsidRPr="009A486F" w:rsidRDefault="00606AA6" w:rsidP="00606AA6">
            <w:pPr>
              <w:widowControl/>
              <w:autoSpaceDE/>
              <w:autoSpaceDN/>
              <w:adjustRightInd/>
              <w:jc w:val="center"/>
              <w:rPr>
                <w:b/>
                <w:bCs/>
                <w:sz w:val="22"/>
                <w:szCs w:val="22"/>
              </w:rPr>
            </w:pPr>
            <w:ins w:id="3303" w:author="ERCOT" w:date="2021-11-01T10:47:00Z">
              <w:r>
                <w:rPr>
                  <w:rFonts w:ascii="Calibri" w:hAnsi="Calibri" w:cs="Calibri"/>
                  <w:color w:val="000000"/>
                  <w:sz w:val="22"/>
                  <w:szCs w:val="22"/>
                </w:rPr>
                <w:t>7.8</w:t>
              </w:r>
            </w:ins>
            <w:del w:id="3304" w:author="ERCOT" w:date="2021-11-01T09:58:00Z">
              <w:r w:rsidRPr="009A486F" w:rsidDel="000A1AF2">
                <w:rPr>
                  <w:color w:val="000000"/>
                  <w:sz w:val="22"/>
                  <w:szCs w:val="22"/>
                </w:rPr>
                <w:delText>18.8</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0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2E5DFB" w14:textId="197BDE6C" w:rsidR="00606AA6" w:rsidRPr="009A486F" w:rsidRDefault="00606AA6" w:rsidP="00606AA6">
            <w:pPr>
              <w:widowControl/>
              <w:autoSpaceDE/>
              <w:autoSpaceDN/>
              <w:adjustRightInd/>
              <w:jc w:val="center"/>
              <w:rPr>
                <w:b/>
                <w:bCs/>
                <w:sz w:val="22"/>
                <w:szCs w:val="22"/>
              </w:rPr>
            </w:pPr>
            <w:ins w:id="3306" w:author="ERCOT" w:date="2021-11-01T10:47:00Z">
              <w:r>
                <w:rPr>
                  <w:rFonts w:ascii="Calibri" w:hAnsi="Calibri" w:cs="Calibri"/>
                  <w:color w:val="000000"/>
                  <w:sz w:val="22"/>
                  <w:szCs w:val="22"/>
                </w:rPr>
                <w:t>9.3</w:t>
              </w:r>
            </w:ins>
            <w:del w:id="3307" w:author="ERCOT" w:date="2021-11-01T09:58:00Z">
              <w:r w:rsidRPr="009A486F" w:rsidDel="000A1AF2">
                <w:rPr>
                  <w:color w:val="000000"/>
                  <w:sz w:val="22"/>
                  <w:szCs w:val="22"/>
                </w:rPr>
                <w:delText>21.0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0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AD85D3F" w14:textId="40108DBB" w:rsidR="00606AA6" w:rsidRPr="009A486F" w:rsidRDefault="00606AA6" w:rsidP="00606AA6">
            <w:pPr>
              <w:widowControl/>
              <w:autoSpaceDE/>
              <w:autoSpaceDN/>
              <w:adjustRightInd/>
              <w:jc w:val="center"/>
              <w:rPr>
                <w:b/>
                <w:bCs/>
                <w:sz w:val="22"/>
                <w:szCs w:val="22"/>
              </w:rPr>
            </w:pPr>
            <w:ins w:id="3309" w:author="ERCOT" w:date="2021-11-01T10:47:00Z">
              <w:r>
                <w:rPr>
                  <w:rFonts w:ascii="Calibri" w:hAnsi="Calibri" w:cs="Calibri"/>
                  <w:color w:val="000000"/>
                  <w:sz w:val="22"/>
                  <w:szCs w:val="22"/>
                </w:rPr>
                <w:t>8.4</w:t>
              </w:r>
            </w:ins>
            <w:del w:id="3310" w:author="ERCOT" w:date="2021-11-01T09:58:00Z">
              <w:r w:rsidRPr="009A486F" w:rsidDel="000A1AF2">
                <w:rPr>
                  <w:color w:val="000000"/>
                  <w:sz w:val="22"/>
                  <w:szCs w:val="22"/>
                </w:rPr>
                <w:delText>25.8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11"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E056A" w14:textId="561A1720" w:rsidR="00606AA6" w:rsidRPr="009A486F" w:rsidRDefault="00606AA6" w:rsidP="00606AA6">
            <w:pPr>
              <w:widowControl/>
              <w:autoSpaceDE/>
              <w:autoSpaceDN/>
              <w:adjustRightInd/>
              <w:jc w:val="center"/>
              <w:rPr>
                <w:b/>
                <w:bCs/>
                <w:sz w:val="22"/>
                <w:szCs w:val="22"/>
              </w:rPr>
            </w:pPr>
            <w:ins w:id="3312" w:author="ERCOT" w:date="2021-11-01T10:47:00Z">
              <w:r>
                <w:rPr>
                  <w:rFonts w:ascii="Calibri" w:hAnsi="Calibri" w:cs="Calibri"/>
                  <w:color w:val="000000"/>
                  <w:sz w:val="22"/>
                  <w:szCs w:val="22"/>
                </w:rPr>
                <w:t>10.4</w:t>
              </w:r>
            </w:ins>
            <w:del w:id="3313" w:author="ERCOT" w:date="2021-11-01T09:58:00Z">
              <w:r w:rsidRPr="009A486F" w:rsidDel="000A1AF2">
                <w:rPr>
                  <w:color w:val="000000"/>
                  <w:sz w:val="22"/>
                  <w:szCs w:val="22"/>
                </w:rPr>
                <w:delText>32.8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1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A290F2" w14:textId="41F5F872" w:rsidR="00606AA6" w:rsidRPr="009A486F" w:rsidRDefault="00606AA6" w:rsidP="00606AA6">
            <w:pPr>
              <w:widowControl/>
              <w:autoSpaceDE/>
              <w:autoSpaceDN/>
              <w:adjustRightInd/>
              <w:jc w:val="center"/>
              <w:rPr>
                <w:b/>
                <w:bCs/>
                <w:sz w:val="22"/>
                <w:szCs w:val="22"/>
              </w:rPr>
            </w:pPr>
            <w:ins w:id="3315" w:author="ERCOT" w:date="2021-11-01T10:47:00Z">
              <w:r>
                <w:rPr>
                  <w:rFonts w:ascii="Calibri" w:hAnsi="Calibri" w:cs="Calibri"/>
                  <w:color w:val="000000"/>
                  <w:sz w:val="22"/>
                  <w:szCs w:val="22"/>
                </w:rPr>
                <w:t>9.9</w:t>
              </w:r>
            </w:ins>
            <w:del w:id="3316" w:author="ERCOT" w:date="2021-11-01T09:58:00Z">
              <w:r w:rsidRPr="009A486F" w:rsidDel="000A1AF2">
                <w:rPr>
                  <w:color w:val="000000"/>
                  <w:sz w:val="22"/>
                  <w:szCs w:val="22"/>
                </w:rPr>
                <w:delText>35.5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317"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19F5ACC" w14:textId="144914BE" w:rsidR="00606AA6" w:rsidRPr="009A486F" w:rsidRDefault="00606AA6" w:rsidP="00606AA6">
            <w:pPr>
              <w:widowControl/>
              <w:autoSpaceDE/>
              <w:autoSpaceDN/>
              <w:adjustRightInd/>
              <w:jc w:val="center"/>
              <w:rPr>
                <w:b/>
                <w:bCs/>
                <w:sz w:val="22"/>
                <w:szCs w:val="22"/>
              </w:rPr>
            </w:pPr>
            <w:ins w:id="3318" w:author="ERCOT" w:date="2021-11-01T10:47:00Z">
              <w:r>
                <w:rPr>
                  <w:rFonts w:ascii="Calibri" w:hAnsi="Calibri" w:cs="Calibri"/>
                  <w:color w:val="000000"/>
                  <w:sz w:val="22"/>
                  <w:szCs w:val="22"/>
                </w:rPr>
                <w:t>11.3</w:t>
              </w:r>
            </w:ins>
            <w:del w:id="3319" w:author="ERCOT" w:date="2021-11-01T09:58:00Z">
              <w:r w:rsidRPr="009A486F" w:rsidDel="000A1AF2">
                <w:rPr>
                  <w:color w:val="000000"/>
                  <w:sz w:val="22"/>
                  <w:szCs w:val="22"/>
                </w:rPr>
                <w:delText>31.0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320"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96B1781" w14:textId="52AD8301" w:rsidR="00606AA6" w:rsidRPr="009A486F" w:rsidRDefault="00606AA6" w:rsidP="00606AA6">
            <w:pPr>
              <w:widowControl/>
              <w:autoSpaceDE/>
              <w:autoSpaceDN/>
              <w:adjustRightInd/>
              <w:jc w:val="center"/>
              <w:rPr>
                <w:b/>
                <w:bCs/>
                <w:sz w:val="22"/>
                <w:szCs w:val="22"/>
              </w:rPr>
            </w:pPr>
            <w:ins w:id="3321" w:author="ERCOT" w:date="2021-11-01T10:47:00Z">
              <w:r>
                <w:rPr>
                  <w:rFonts w:ascii="Calibri" w:hAnsi="Calibri" w:cs="Calibri"/>
                  <w:color w:val="000000"/>
                  <w:sz w:val="22"/>
                  <w:szCs w:val="22"/>
                </w:rPr>
                <w:t>5.7</w:t>
              </w:r>
            </w:ins>
            <w:del w:id="3322" w:author="ERCOT" w:date="2021-11-01T09:58:00Z">
              <w:r w:rsidRPr="009A486F" w:rsidDel="000A1AF2">
                <w:rPr>
                  <w:color w:val="000000"/>
                  <w:sz w:val="22"/>
                  <w:szCs w:val="22"/>
                </w:rPr>
                <w:delText>14.3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323"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C719012" w14:textId="6587B03A" w:rsidR="00606AA6" w:rsidRPr="009A486F" w:rsidRDefault="00606AA6" w:rsidP="00606AA6">
            <w:pPr>
              <w:widowControl/>
              <w:autoSpaceDE/>
              <w:autoSpaceDN/>
              <w:adjustRightInd/>
              <w:jc w:val="center"/>
              <w:rPr>
                <w:b/>
                <w:bCs/>
                <w:sz w:val="22"/>
                <w:szCs w:val="22"/>
              </w:rPr>
            </w:pPr>
            <w:ins w:id="3324" w:author="ERCOT" w:date="2021-11-01T10:47:00Z">
              <w:r>
                <w:rPr>
                  <w:rFonts w:ascii="Calibri" w:hAnsi="Calibri" w:cs="Calibri"/>
                  <w:color w:val="000000"/>
                  <w:sz w:val="22"/>
                  <w:szCs w:val="22"/>
                </w:rPr>
                <w:t>-0.9</w:t>
              </w:r>
            </w:ins>
            <w:del w:id="3325" w:author="ERCOT" w:date="2021-11-01T09:58:00Z">
              <w:r w:rsidRPr="009A486F" w:rsidDel="000A1AF2">
                <w:rPr>
                  <w:color w:val="000000"/>
                  <w:sz w:val="22"/>
                  <w:szCs w:val="22"/>
                </w:rPr>
                <w:delText>-4.4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326"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0E512" w14:textId="21808C5F" w:rsidR="00606AA6" w:rsidRPr="009A486F" w:rsidRDefault="00606AA6" w:rsidP="00606AA6">
            <w:pPr>
              <w:widowControl/>
              <w:autoSpaceDE/>
              <w:autoSpaceDN/>
              <w:adjustRightInd/>
              <w:jc w:val="center"/>
              <w:rPr>
                <w:b/>
                <w:bCs/>
                <w:sz w:val="22"/>
                <w:szCs w:val="22"/>
              </w:rPr>
            </w:pPr>
            <w:ins w:id="3327" w:author="ERCOT" w:date="2021-11-01T10:47:00Z">
              <w:r>
                <w:rPr>
                  <w:rFonts w:ascii="Calibri" w:hAnsi="Calibri" w:cs="Calibri"/>
                  <w:color w:val="000000"/>
                  <w:sz w:val="22"/>
                  <w:szCs w:val="22"/>
                </w:rPr>
                <w:t>0.3</w:t>
              </w:r>
            </w:ins>
            <w:del w:id="3328" w:author="ERCOT" w:date="2021-11-01T09:58:00Z">
              <w:r w:rsidRPr="009A486F" w:rsidDel="000A1AF2">
                <w:rPr>
                  <w:color w:val="000000"/>
                  <w:sz w:val="22"/>
                  <w:szCs w:val="22"/>
                </w:rPr>
                <w:delText>-2.4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329"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0B7E9" w14:textId="5B95D02F" w:rsidR="00606AA6" w:rsidRPr="009A486F" w:rsidRDefault="00606AA6" w:rsidP="00606AA6">
            <w:pPr>
              <w:widowControl/>
              <w:autoSpaceDE/>
              <w:autoSpaceDN/>
              <w:adjustRightInd/>
              <w:jc w:val="center"/>
              <w:rPr>
                <w:b/>
                <w:bCs/>
                <w:sz w:val="22"/>
                <w:szCs w:val="22"/>
              </w:rPr>
            </w:pPr>
            <w:ins w:id="3330" w:author="ERCOT" w:date="2021-11-01T10:47:00Z">
              <w:r>
                <w:rPr>
                  <w:rFonts w:ascii="Calibri" w:hAnsi="Calibri" w:cs="Calibri"/>
                  <w:color w:val="000000"/>
                  <w:sz w:val="22"/>
                  <w:szCs w:val="22"/>
                </w:rPr>
                <w:t>0.0</w:t>
              </w:r>
            </w:ins>
            <w:del w:id="3331" w:author="ERCOT" w:date="2021-11-01T09:58:00Z">
              <w:r w:rsidRPr="009A486F" w:rsidDel="000A1AF2">
                <w:rPr>
                  <w:color w:val="000000"/>
                  <w:sz w:val="22"/>
                  <w:szCs w:val="22"/>
                </w:rPr>
                <w:delText>-0.1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332"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FAC2D5B" w14:textId="1D607358" w:rsidR="00606AA6" w:rsidRPr="009A486F" w:rsidRDefault="00606AA6" w:rsidP="00606AA6">
            <w:pPr>
              <w:widowControl/>
              <w:autoSpaceDE/>
              <w:autoSpaceDN/>
              <w:adjustRightInd/>
              <w:jc w:val="center"/>
              <w:rPr>
                <w:b/>
                <w:bCs/>
                <w:sz w:val="22"/>
                <w:szCs w:val="22"/>
              </w:rPr>
            </w:pPr>
            <w:ins w:id="3333" w:author="ERCOT" w:date="2021-11-01T10:47:00Z">
              <w:r>
                <w:rPr>
                  <w:rFonts w:ascii="Calibri" w:hAnsi="Calibri" w:cs="Calibri"/>
                  <w:color w:val="000000"/>
                  <w:sz w:val="22"/>
                  <w:szCs w:val="22"/>
                </w:rPr>
                <w:t>0.0</w:t>
              </w:r>
            </w:ins>
            <w:del w:id="333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335"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B54A904" w14:textId="1835A966" w:rsidR="00606AA6" w:rsidRPr="009A486F" w:rsidRDefault="00606AA6" w:rsidP="00606AA6">
            <w:pPr>
              <w:widowControl/>
              <w:autoSpaceDE/>
              <w:autoSpaceDN/>
              <w:adjustRightInd/>
              <w:jc w:val="center"/>
              <w:rPr>
                <w:b/>
                <w:bCs/>
                <w:sz w:val="22"/>
                <w:szCs w:val="22"/>
              </w:rPr>
            </w:pPr>
            <w:ins w:id="3336" w:author="ERCOT" w:date="2021-11-01T10:47:00Z">
              <w:r>
                <w:rPr>
                  <w:rFonts w:ascii="Calibri" w:hAnsi="Calibri" w:cs="Calibri"/>
                  <w:color w:val="000000"/>
                  <w:sz w:val="22"/>
                  <w:szCs w:val="22"/>
                </w:rPr>
                <w:t>0.0</w:t>
              </w:r>
            </w:ins>
            <w:del w:id="3337" w:author="ERCOT" w:date="2021-11-01T09:58:00Z">
              <w:r w:rsidRPr="009A486F" w:rsidDel="000A1AF2">
                <w:rPr>
                  <w:color w:val="000000"/>
                  <w:sz w:val="22"/>
                  <w:szCs w:val="22"/>
                </w:rPr>
                <w:delText>0.0</w:delText>
              </w:r>
            </w:del>
          </w:p>
        </w:tc>
      </w:tr>
      <w:tr w:rsidR="00606AA6" w:rsidRPr="00CC576E" w14:paraId="66196B34"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33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33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34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334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F36FA3" w14:textId="5DB06AE5" w:rsidR="00606AA6" w:rsidRPr="009A486F" w:rsidRDefault="00606AA6" w:rsidP="00606AA6">
            <w:pPr>
              <w:widowControl/>
              <w:autoSpaceDE/>
              <w:autoSpaceDN/>
              <w:adjustRightInd/>
              <w:jc w:val="center"/>
              <w:rPr>
                <w:b/>
                <w:bCs/>
                <w:sz w:val="22"/>
                <w:szCs w:val="22"/>
              </w:rPr>
            </w:pPr>
            <w:ins w:id="3342" w:author="ERCOT" w:date="2021-11-01T10:47:00Z">
              <w:r>
                <w:rPr>
                  <w:rFonts w:ascii="Calibri" w:hAnsi="Calibri" w:cs="Calibri"/>
                  <w:color w:val="000000"/>
                  <w:sz w:val="22"/>
                  <w:szCs w:val="22"/>
                </w:rPr>
                <w:t>0.0</w:t>
              </w:r>
            </w:ins>
            <w:del w:id="334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4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00E8B72" w14:textId="5401BFE9" w:rsidR="00606AA6" w:rsidRPr="009A486F" w:rsidRDefault="00606AA6" w:rsidP="00606AA6">
            <w:pPr>
              <w:widowControl/>
              <w:autoSpaceDE/>
              <w:autoSpaceDN/>
              <w:adjustRightInd/>
              <w:jc w:val="center"/>
              <w:rPr>
                <w:b/>
                <w:bCs/>
                <w:sz w:val="22"/>
                <w:szCs w:val="22"/>
              </w:rPr>
            </w:pPr>
            <w:ins w:id="3345" w:author="ERCOT" w:date="2021-11-01T10:47:00Z">
              <w:r>
                <w:rPr>
                  <w:rFonts w:ascii="Calibri" w:hAnsi="Calibri" w:cs="Calibri"/>
                  <w:color w:val="000000"/>
                  <w:sz w:val="22"/>
                  <w:szCs w:val="22"/>
                </w:rPr>
                <w:t>0.0</w:t>
              </w:r>
            </w:ins>
            <w:del w:id="334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4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0855FB" w14:textId="622C3CFC" w:rsidR="00606AA6" w:rsidRPr="009A486F" w:rsidRDefault="00606AA6" w:rsidP="00606AA6">
            <w:pPr>
              <w:widowControl/>
              <w:autoSpaceDE/>
              <w:autoSpaceDN/>
              <w:adjustRightInd/>
              <w:jc w:val="center"/>
              <w:rPr>
                <w:b/>
                <w:bCs/>
                <w:sz w:val="22"/>
                <w:szCs w:val="22"/>
              </w:rPr>
            </w:pPr>
            <w:ins w:id="3348" w:author="ERCOT" w:date="2021-11-01T10:47:00Z">
              <w:r>
                <w:rPr>
                  <w:rFonts w:ascii="Calibri" w:hAnsi="Calibri" w:cs="Calibri"/>
                  <w:color w:val="000000"/>
                  <w:sz w:val="22"/>
                  <w:szCs w:val="22"/>
                </w:rPr>
                <w:t>0.0</w:t>
              </w:r>
            </w:ins>
            <w:del w:id="334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72F2F" w14:textId="562C8C9A" w:rsidR="00606AA6" w:rsidRPr="009A486F" w:rsidRDefault="00606AA6" w:rsidP="00606AA6">
            <w:pPr>
              <w:widowControl/>
              <w:autoSpaceDE/>
              <w:autoSpaceDN/>
              <w:adjustRightInd/>
              <w:jc w:val="center"/>
              <w:rPr>
                <w:b/>
                <w:bCs/>
                <w:sz w:val="22"/>
                <w:szCs w:val="22"/>
              </w:rPr>
            </w:pPr>
            <w:ins w:id="3351" w:author="ERCOT" w:date="2021-11-01T10:47:00Z">
              <w:r>
                <w:rPr>
                  <w:rFonts w:ascii="Calibri" w:hAnsi="Calibri" w:cs="Calibri"/>
                  <w:color w:val="000000"/>
                  <w:sz w:val="22"/>
                  <w:szCs w:val="22"/>
                </w:rPr>
                <w:t>0.0</w:t>
              </w:r>
            </w:ins>
            <w:del w:id="335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3A1656" w14:textId="061ACFDB" w:rsidR="00606AA6" w:rsidRPr="009A486F" w:rsidRDefault="00606AA6" w:rsidP="00606AA6">
            <w:pPr>
              <w:widowControl/>
              <w:autoSpaceDE/>
              <w:autoSpaceDN/>
              <w:adjustRightInd/>
              <w:jc w:val="center"/>
              <w:rPr>
                <w:b/>
                <w:bCs/>
                <w:sz w:val="22"/>
                <w:szCs w:val="22"/>
              </w:rPr>
            </w:pPr>
            <w:ins w:id="3354" w:author="ERCOT" w:date="2021-11-01T10:47:00Z">
              <w:r>
                <w:rPr>
                  <w:rFonts w:ascii="Calibri" w:hAnsi="Calibri" w:cs="Calibri"/>
                  <w:color w:val="000000"/>
                  <w:sz w:val="22"/>
                  <w:szCs w:val="22"/>
                </w:rPr>
                <w:t>0.0</w:t>
              </w:r>
            </w:ins>
            <w:del w:id="335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7A940" w14:textId="4DA4CB37" w:rsidR="00606AA6" w:rsidRPr="009A486F" w:rsidRDefault="00606AA6" w:rsidP="00606AA6">
            <w:pPr>
              <w:widowControl/>
              <w:autoSpaceDE/>
              <w:autoSpaceDN/>
              <w:adjustRightInd/>
              <w:jc w:val="center"/>
              <w:rPr>
                <w:b/>
                <w:bCs/>
                <w:sz w:val="22"/>
                <w:szCs w:val="22"/>
              </w:rPr>
            </w:pPr>
            <w:ins w:id="3357" w:author="ERCOT" w:date="2021-11-01T10:47:00Z">
              <w:r>
                <w:rPr>
                  <w:rFonts w:ascii="Calibri" w:hAnsi="Calibri" w:cs="Calibri"/>
                  <w:color w:val="000000"/>
                  <w:sz w:val="22"/>
                  <w:szCs w:val="22"/>
                </w:rPr>
                <w:t>0.0</w:t>
              </w:r>
            </w:ins>
            <w:del w:id="335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5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4C515" w14:textId="4614E1D5" w:rsidR="00606AA6" w:rsidRPr="009A486F" w:rsidRDefault="00606AA6" w:rsidP="00606AA6">
            <w:pPr>
              <w:widowControl/>
              <w:autoSpaceDE/>
              <w:autoSpaceDN/>
              <w:adjustRightInd/>
              <w:jc w:val="center"/>
              <w:rPr>
                <w:b/>
                <w:bCs/>
                <w:sz w:val="22"/>
                <w:szCs w:val="22"/>
              </w:rPr>
            </w:pPr>
            <w:ins w:id="3360" w:author="ERCOT" w:date="2021-11-01T10:47:00Z">
              <w:r>
                <w:rPr>
                  <w:rFonts w:ascii="Calibri" w:hAnsi="Calibri" w:cs="Calibri"/>
                  <w:color w:val="000000"/>
                  <w:sz w:val="22"/>
                  <w:szCs w:val="22"/>
                </w:rPr>
                <w:t>0.0</w:t>
              </w:r>
            </w:ins>
            <w:del w:id="3361" w:author="ERCOT" w:date="2021-11-01T09:58:00Z">
              <w:r w:rsidRPr="009A486F" w:rsidDel="000A1AF2">
                <w:rPr>
                  <w:color w:val="000000"/>
                  <w:sz w:val="22"/>
                  <w:szCs w:val="22"/>
                </w:rPr>
                <w:delText>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6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297F62" w14:textId="2A2894F4" w:rsidR="00606AA6" w:rsidRPr="009A486F" w:rsidRDefault="00606AA6" w:rsidP="00606AA6">
            <w:pPr>
              <w:widowControl/>
              <w:autoSpaceDE/>
              <w:autoSpaceDN/>
              <w:adjustRightInd/>
              <w:jc w:val="center"/>
              <w:rPr>
                <w:b/>
                <w:bCs/>
                <w:sz w:val="22"/>
                <w:szCs w:val="22"/>
              </w:rPr>
            </w:pPr>
            <w:ins w:id="3363" w:author="ERCOT" w:date="2021-11-01T10:47:00Z">
              <w:r>
                <w:rPr>
                  <w:rFonts w:ascii="Calibri" w:hAnsi="Calibri" w:cs="Calibri"/>
                  <w:color w:val="000000"/>
                  <w:sz w:val="22"/>
                  <w:szCs w:val="22"/>
                </w:rPr>
                <w:t>0.5</w:t>
              </w:r>
            </w:ins>
            <w:del w:id="3364" w:author="ERCOT" w:date="2021-11-01T09:58:00Z">
              <w:r w:rsidRPr="009A486F" w:rsidDel="000A1AF2">
                <w:rPr>
                  <w:color w:val="000000"/>
                  <w:sz w:val="22"/>
                  <w:szCs w:val="22"/>
                </w:rPr>
                <w:delText>9.8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36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808BAC0" w14:textId="71E70FAE" w:rsidR="00606AA6" w:rsidRPr="009A486F" w:rsidRDefault="00606AA6" w:rsidP="00606AA6">
            <w:pPr>
              <w:widowControl/>
              <w:autoSpaceDE/>
              <w:autoSpaceDN/>
              <w:adjustRightInd/>
              <w:jc w:val="center"/>
              <w:rPr>
                <w:b/>
                <w:bCs/>
                <w:sz w:val="22"/>
                <w:szCs w:val="22"/>
              </w:rPr>
            </w:pPr>
            <w:ins w:id="3366" w:author="ERCOT" w:date="2021-11-01T10:47:00Z">
              <w:r>
                <w:rPr>
                  <w:rFonts w:ascii="Calibri" w:hAnsi="Calibri" w:cs="Calibri"/>
                  <w:color w:val="000000"/>
                  <w:sz w:val="22"/>
                  <w:szCs w:val="22"/>
                </w:rPr>
                <w:t>5.6</w:t>
              </w:r>
            </w:ins>
            <w:del w:id="3367" w:author="ERCOT" w:date="2021-11-01T09:58:00Z">
              <w:r w:rsidRPr="009A486F" w:rsidDel="000A1AF2">
                <w:rPr>
                  <w:color w:val="000000"/>
                  <w:sz w:val="22"/>
                  <w:szCs w:val="22"/>
                </w:rPr>
                <w:delText>40.9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36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1F1442D" w14:textId="48518B82" w:rsidR="00606AA6" w:rsidRPr="009A486F" w:rsidRDefault="00606AA6" w:rsidP="00606AA6">
            <w:pPr>
              <w:widowControl/>
              <w:autoSpaceDE/>
              <w:autoSpaceDN/>
              <w:adjustRightInd/>
              <w:jc w:val="center"/>
              <w:rPr>
                <w:b/>
                <w:bCs/>
                <w:sz w:val="22"/>
                <w:szCs w:val="22"/>
              </w:rPr>
            </w:pPr>
            <w:ins w:id="3369" w:author="ERCOT" w:date="2021-11-01T10:47:00Z">
              <w:r>
                <w:rPr>
                  <w:rFonts w:ascii="Calibri" w:hAnsi="Calibri" w:cs="Calibri"/>
                  <w:color w:val="000000"/>
                  <w:sz w:val="22"/>
                  <w:szCs w:val="22"/>
                </w:rPr>
                <w:t>6.6</w:t>
              </w:r>
            </w:ins>
            <w:del w:id="3370" w:author="ERCOT" w:date="2021-11-01T09:58:00Z">
              <w:r w:rsidRPr="009A486F" w:rsidDel="000A1AF2">
                <w:rPr>
                  <w:color w:val="000000"/>
                  <w:sz w:val="22"/>
                  <w:szCs w:val="22"/>
                </w:rPr>
                <w:delText>49.0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7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11F74" w14:textId="7B61D975" w:rsidR="00606AA6" w:rsidRPr="009A486F" w:rsidRDefault="00606AA6" w:rsidP="00606AA6">
            <w:pPr>
              <w:widowControl/>
              <w:autoSpaceDE/>
              <w:autoSpaceDN/>
              <w:adjustRightInd/>
              <w:jc w:val="center"/>
              <w:rPr>
                <w:b/>
                <w:bCs/>
                <w:sz w:val="22"/>
                <w:szCs w:val="22"/>
              </w:rPr>
            </w:pPr>
            <w:ins w:id="3372" w:author="ERCOT" w:date="2021-11-01T10:47:00Z">
              <w:r>
                <w:rPr>
                  <w:rFonts w:ascii="Calibri" w:hAnsi="Calibri" w:cs="Calibri"/>
                  <w:color w:val="000000"/>
                  <w:sz w:val="22"/>
                  <w:szCs w:val="22"/>
                </w:rPr>
                <w:t>9.9</w:t>
              </w:r>
            </w:ins>
            <w:del w:id="3373" w:author="ERCOT" w:date="2021-11-01T09:58:00Z">
              <w:r w:rsidRPr="009A486F" w:rsidDel="000A1AF2">
                <w:rPr>
                  <w:color w:val="000000"/>
                  <w:sz w:val="22"/>
                  <w:szCs w:val="22"/>
                </w:rPr>
                <w:delText>35.0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7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08C51" w14:textId="73E05889" w:rsidR="00606AA6" w:rsidRPr="009A486F" w:rsidRDefault="00606AA6" w:rsidP="00606AA6">
            <w:pPr>
              <w:widowControl/>
              <w:autoSpaceDE/>
              <w:autoSpaceDN/>
              <w:adjustRightInd/>
              <w:jc w:val="center"/>
              <w:rPr>
                <w:b/>
                <w:bCs/>
                <w:sz w:val="22"/>
                <w:szCs w:val="22"/>
              </w:rPr>
            </w:pPr>
            <w:ins w:id="3375" w:author="ERCOT" w:date="2021-11-01T10:47:00Z">
              <w:r>
                <w:rPr>
                  <w:rFonts w:ascii="Calibri" w:hAnsi="Calibri" w:cs="Calibri"/>
                  <w:color w:val="000000"/>
                  <w:sz w:val="22"/>
                  <w:szCs w:val="22"/>
                </w:rPr>
                <w:t>7.8</w:t>
              </w:r>
            </w:ins>
            <w:del w:id="3376" w:author="ERCOT" w:date="2021-11-01T09:58:00Z">
              <w:r w:rsidRPr="009A486F" w:rsidDel="000A1AF2">
                <w:rPr>
                  <w:color w:val="000000"/>
                  <w:sz w:val="22"/>
                  <w:szCs w:val="22"/>
                </w:rPr>
                <w:delText>30.3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7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03DDE9" w14:textId="00B16381" w:rsidR="00606AA6" w:rsidRPr="009A486F" w:rsidRDefault="00606AA6" w:rsidP="00606AA6">
            <w:pPr>
              <w:widowControl/>
              <w:autoSpaceDE/>
              <w:autoSpaceDN/>
              <w:adjustRightInd/>
              <w:jc w:val="center"/>
              <w:rPr>
                <w:b/>
                <w:bCs/>
                <w:sz w:val="22"/>
                <w:szCs w:val="22"/>
              </w:rPr>
            </w:pPr>
            <w:ins w:id="3378" w:author="ERCOT" w:date="2021-11-01T10:47:00Z">
              <w:r>
                <w:rPr>
                  <w:rFonts w:ascii="Calibri" w:hAnsi="Calibri" w:cs="Calibri"/>
                  <w:color w:val="000000"/>
                  <w:sz w:val="22"/>
                  <w:szCs w:val="22"/>
                </w:rPr>
                <w:t>9.7</w:t>
              </w:r>
            </w:ins>
            <w:del w:id="3379" w:author="ERCOT" w:date="2021-11-01T09:58:00Z">
              <w:r w:rsidRPr="009A486F" w:rsidDel="000A1AF2">
                <w:rPr>
                  <w:color w:val="000000"/>
                  <w:sz w:val="22"/>
                  <w:szCs w:val="22"/>
                </w:rPr>
                <w:delText>30.6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38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650F5B" w14:textId="3042F659" w:rsidR="00606AA6" w:rsidRPr="009A486F" w:rsidRDefault="00606AA6" w:rsidP="00606AA6">
            <w:pPr>
              <w:widowControl/>
              <w:autoSpaceDE/>
              <w:autoSpaceDN/>
              <w:adjustRightInd/>
              <w:jc w:val="center"/>
              <w:rPr>
                <w:b/>
                <w:bCs/>
                <w:sz w:val="22"/>
                <w:szCs w:val="22"/>
              </w:rPr>
            </w:pPr>
            <w:ins w:id="3381" w:author="ERCOT" w:date="2021-11-01T10:47:00Z">
              <w:r>
                <w:rPr>
                  <w:rFonts w:ascii="Calibri" w:hAnsi="Calibri" w:cs="Calibri"/>
                  <w:color w:val="000000"/>
                  <w:sz w:val="22"/>
                  <w:szCs w:val="22"/>
                </w:rPr>
                <w:t>9.5</w:t>
              </w:r>
            </w:ins>
            <w:del w:id="3382" w:author="ERCOT" w:date="2021-11-01T09:58:00Z">
              <w:r w:rsidRPr="009A486F" w:rsidDel="000A1AF2">
                <w:rPr>
                  <w:color w:val="000000"/>
                  <w:sz w:val="22"/>
                  <w:szCs w:val="22"/>
                </w:rPr>
                <w:delText>34.4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8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70AFC7D" w14:textId="13F18DCD" w:rsidR="00606AA6" w:rsidRPr="009A486F" w:rsidRDefault="00606AA6" w:rsidP="00606AA6">
            <w:pPr>
              <w:widowControl/>
              <w:autoSpaceDE/>
              <w:autoSpaceDN/>
              <w:adjustRightInd/>
              <w:jc w:val="center"/>
              <w:rPr>
                <w:b/>
                <w:bCs/>
                <w:sz w:val="22"/>
                <w:szCs w:val="22"/>
              </w:rPr>
            </w:pPr>
            <w:ins w:id="3384" w:author="ERCOT" w:date="2021-11-01T10:47:00Z">
              <w:r>
                <w:rPr>
                  <w:rFonts w:ascii="Calibri" w:hAnsi="Calibri" w:cs="Calibri"/>
                  <w:color w:val="000000"/>
                  <w:sz w:val="22"/>
                  <w:szCs w:val="22"/>
                </w:rPr>
                <w:t>10.4</w:t>
              </w:r>
            </w:ins>
            <w:del w:id="3385" w:author="ERCOT" w:date="2021-11-01T09:58:00Z">
              <w:r w:rsidRPr="009A486F" w:rsidDel="000A1AF2">
                <w:rPr>
                  <w:color w:val="000000"/>
                  <w:sz w:val="22"/>
                  <w:szCs w:val="22"/>
                </w:rPr>
                <w:delText>34.0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8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850680" w14:textId="34D9ABCE" w:rsidR="00606AA6" w:rsidRPr="009A486F" w:rsidRDefault="00606AA6" w:rsidP="00606AA6">
            <w:pPr>
              <w:widowControl/>
              <w:autoSpaceDE/>
              <w:autoSpaceDN/>
              <w:adjustRightInd/>
              <w:jc w:val="center"/>
              <w:rPr>
                <w:b/>
                <w:bCs/>
                <w:sz w:val="22"/>
                <w:szCs w:val="22"/>
              </w:rPr>
            </w:pPr>
            <w:ins w:id="3387" w:author="ERCOT" w:date="2021-11-01T10:47:00Z">
              <w:r>
                <w:rPr>
                  <w:rFonts w:ascii="Calibri" w:hAnsi="Calibri" w:cs="Calibri"/>
                  <w:color w:val="000000"/>
                  <w:sz w:val="22"/>
                  <w:szCs w:val="22"/>
                </w:rPr>
                <w:t>10.3</w:t>
              </w:r>
            </w:ins>
            <w:del w:id="3388" w:author="ERCOT" w:date="2021-11-01T09:58:00Z">
              <w:r w:rsidRPr="009A486F" w:rsidDel="000A1AF2">
                <w:rPr>
                  <w:color w:val="000000"/>
                  <w:sz w:val="22"/>
                  <w:szCs w:val="22"/>
                </w:rPr>
                <w:delText>36.8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38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73417" w14:textId="1DA0D41E" w:rsidR="00606AA6" w:rsidRPr="009A486F" w:rsidRDefault="00606AA6" w:rsidP="00606AA6">
            <w:pPr>
              <w:widowControl/>
              <w:autoSpaceDE/>
              <w:autoSpaceDN/>
              <w:adjustRightInd/>
              <w:jc w:val="center"/>
              <w:rPr>
                <w:b/>
                <w:bCs/>
                <w:sz w:val="22"/>
                <w:szCs w:val="22"/>
              </w:rPr>
            </w:pPr>
            <w:ins w:id="3390" w:author="ERCOT" w:date="2021-11-01T10:47:00Z">
              <w:r>
                <w:rPr>
                  <w:rFonts w:ascii="Calibri" w:hAnsi="Calibri" w:cs="Calibri"/>
                  <w:color w:val="000000"/>
                  <w:sz w:val="22"/>
                  <w:szCs w:val="22"/>
                </w:rPr>
                <w:t>10.8</w:t>
              </w:r>
            </w:ins>
            <w:del w:id="3391" w:author="ERCOT" w:date="2021-11-01T09:58:00Z">
              <w:r w:rsidRPr="009A486F" w:rsidDel="000A1AF2">
                <w:rPr>
                  <w:color w:val="000000"/>
                  <w:sz w:val="22"/>
                  <w:szCs w:val="22"/>
                </w:rPr>
                <w:delText>36.9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39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763D29" w14:textId="3DF64FAA" w:rsidR="00606AA6" w:rsidRPr="009A486F" w:rsidRDefault="00606AA6" w:rsidP="00606AA6">
            <w:pPr>
              <w:widowControl/>
              <w:autoSpaceDE/>
              <w:autoSpaceDN/>
              <w:adjustRightInd/>
              <w:jc w:val="center"/>
              <w:rPr>
                <w:b/>
                <w:bCs/>
                <w:sz w:val="22"/>
                <w:szCs w:val="22"/>
              </w:rPr>
            </w:pPr>
            <w:ins w:id="3393" w:author="ERCOT" w:date="2021-11-01T10:47:00Z">
              <w:r>
                <w:rPr>
                  <w:rFonts w:ascii="Calibri" w:hAnsi="Calibri" w:cs="Calibri"/>
                  <w:color w:val="000000"/>
                  <w:sz w:val="22"/>
                  <w:szCs w:val="22"/>
                </w:rPr>
                <w:t>9.6</w:t>
              </w:r>
            </w:ins>
            <w:del w:id="3394" w:author="ERCOT" w:date="2021-11-01T09:58:00Z">
              <w:r w:rsidRPr="009A486F" w:rsidDel="000A1AF2">
                <w:rPr>
                  <w:color w:val="000000"/>
                  <w:sz w:val="22"/>
                  <w:szCs w:val="22"/>
                </w:rPr>
                <w:delText>29.6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39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0150976" w14:textId="2D5AF6E7" w:rsidR="00606AA6" w:rsidRPr="009A486F" w:rsidRDefault="00606AA6" w:rsidP="00606AA6">
            <w:pPr>
              <w:widowControl/>
              <w:autoSpaceDE/>
              <w:autoSpaceDN/>
              <w:adjustRightInd/>
              <w:jc w:val="center"/>
              <w:rPr>
                <w:b/>
                <w:bCs/>
                <w:sz w:val="22"/>
                <w:szCs w:val="22"/>
              </w:rPr>
            </w:pPr>
            <w:ins w:id="3396" w:author="ERCOT" w:date="2021-11-01T10:47:00Z">
              <w:r>
                <w:rPr>
                  <w:rFonts w:ascii="Calibri" w:hAnsi="Calibri" w:cs="Calibri"/>
                  <w:color w:val="000000"/>
                  <w:sz w:val="22"/>
                  <w:szCs w:val="22"/>
                </w:rPr>
                <w:t>4.4</w:t>
              </w:r>
            </w:ins>
            <w:del w:id="3397" w:author="ERCOT" w:date="2021-11-01T09:58:00Z">
              <w:r w:rsidRPr="009A486F" w:rsidDel="000A1AF2">
                <w:rPr>
                  <w:color w:val="000000"/>
                  <w:sz w:val="22"/>
                  <w:szCs w:val="22"/>
                </w:rPr>
                <w:delText>8.9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39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8DD37" w14:textId="15BEB850" w:rsidR="00606AA6" w:rsidRPr="009A486F" w:rsidRDefault="00606AA6" w:rsidP="00606AA6">
            <w:pPr>
              <w:widowControl/>
              <w:autoSpaceDE/>
              <w:autoSpaceDN/>
              <w:adjustRightInd/>
              <w:jc w:val="center"/>
              <w:rPr>
                <w:b/>
                <w:bCs/>
                <w:sz w:val="22"/>
                <w:szCs w:val="22"/>
              </w:rPr>
            </w:pPr>
            <w:ins w:id="3399" w:author="ERCOT" w:date="2021-11-01T10:47:00Z">
              <w:r>
                <w:rPr>
                  <w:rFonts w:ascii="Calibri" w:hAnsi="Calibri" w:cs="Calibri"/>
                  <w:color w:val="000000"/>
                  <w:sz w:val="22"/>
                  <w:szCs w:val="22"/>
                </w:rPr>
                <w:t>-1.3</w:t>
              </w:r>
            </w:ins>
            <w:del w:id="3400" w:author="ERCOT" w:date="2021-11-01T09:58:00Z">
              <w:r w:rsidRPr="009A486F" w:rsidDel="000A1AF2">
                <w:rPr>
                  <w:color w:val="000000"/>
                  <w:sz w:val="22"/>
                  <w:szCs w:val="22"/>
                </w:rPr>
                <w:delText>-2.5</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40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EEB6FA8" w14:textId="50B197F9" w:rsidR="00606AA6" w:rsidRPr="009A486F" w:rsidRDefault="00606AA6" w:rsidP="00606AA6">
            <w:pPr>
              <w:widowControl/>
              <w:autoSpaceDE/>
              <w:autoSpaceDN/>
              <w:adjustRightInd/>
              <w:jc w:val="center"/>
              <w:rPr>
                <w:b/>
                <w:bCs/>
                <w:sz w:val="22"/>
                <w:szCs w:val="22"/>
              </w:rPr>
            </w:pPr>
            <w:ins w:id="3402" w:author="ERCOT" w:date="2021-11-01T10:47:00Z">
              <w:r>
                <w:rPr>
                  <w:rFonts w:ascii="Calibri" w:hAnsi="Calibri" w:cs="Calibri"/>
                  <w:color w:val="000000"/>
                  <w:sz w:val="22"/>
                  <w:szCs w:val="22"/>
                </w:rPr>
                <w:t>0.0</w:t>
              </w:r>
            </w:ins>
            <w:del w:id="3403" w:author="ERCOT" w:date="2021-11-01T09:58:00Z">
              <w:r w:rsidRPr="009A486F" w:rsidDel="000A1AF2">
                <w:rPr>
                  <w:color w:val="000000"/>
                  <w:sz w:val="22"/>
                  <w:szCs w:val="22"/>
                </w:rPr>
                <w:delText>-0.6</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40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27505B" w14:textId="48200D2A" w:rsidR="00606AA6" w:rsidRPr="009A486F" w:rsidRDefault="00606AA6" w:rsidP="00606AA6">
            <w:pPr>
              <w:widowControl/>
              <w:autoSpaceDE/>
              <w:autoSpaceDN/>
              <w:adjustRightInd/>
              <w:jc w:val="center"/>
              <w:rPr>
                <w:b/>
                <w:bCs/>
                <w:sz w:val="22"/>
                <w:szCs w:val="22"/>
              </w:rPr>
            </w:pPr>
            <w:ins w:id="3405" w:author="ERCOT" w:date="2021-11-01T10:47:00Z">
              <w:r>
                <w:rPr>
                  <w:rFonts w:ascii="Calibri" w:hAnsi="Calibri" w:cs="Calibri"/>
                  <w:color w:val="000000"/>
                  <w:sz w:val="22"/>
                  <w:szCs w:val="22"/>
                </w:rPr>
                <w:t>0.0</w:t>
              </w:r>
            </w:ins>
            <w:del w:id="3406"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40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42821D" w14:textId="10A5D8B5" w:rsidR="00606AA6" w:rsidRPr="009A486F" w:rsidRDefault="00606AA6" w:rsidP="00606AA6">
            <w:pPr>
              <w:widowControl/>
              <w:autoSpaceDE/>
              <w:autoSpaceDN/>
              <w:adjustRightInd/>
              <w:jc w:val="center"/>
              <w:rPr>
                <w:b/>
                <w:bCs/>
                <w:sz w:val="22"/>
                <w:szCs w:val="22"/>
              </w:rPr>
            </w:pPr>
            <w:ins w:id="3408" w:author="ERCOT" w:date="2021-11-01T10:47:00Z">
              <w:r>
                <w:rPr>
                  <w:rFonts w:ascii="Calibri" w:hAnsi="Calibri" w:cs="Calibri"/>
                  <w:color w:val="000000"/>
                  <w:sz w:val="22"/>
                  <w:szCs w:val="22"/>
                </w:rPr>
                <w:t>0.0</w:t>
              </w:r>
            </w:ins>
            <w:del w:id="340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41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68637DA" w14:textId="45774011" w:rsidR="00606AA6" w:rsidRPr="009A486F" w:rsidRDefault="00606AA6" w:rsidP="00606AA6">
            <w:pPr>
              <w:widowControl/>
              <w:autoSpaceDE/>
              <w:autoSpaceDN/>
              <w:adjustRightInd/>
              <w:jc w:val="center"/>
              <w:rPr>
                <w:b/>
                <w:bCs/>
                <w:sz w:val="22"/>
                <w:szCs w:val="22"/>
              </w:rPr>
            </w:pPr>
            <w:ins w:id="3411" w:author="ERCOT" w:date="2021-11-01T10:47:00Z">
              <w:r>
                <w:rPr>
                  <w:rFonts w:ascii="Calibri" w:hAnsi="Calibri" w:cs="Calibri"/>
                  <w:color w:val="000000"/>
                  <w:sz w:val="22"/>
                  <w:szCs w:val="22"/>
                </w:rPr>
                <w:t>0.0</w:t>
              </w:r>
            </w:ins>
            <w:del w:id="3412" w:author="ERCOT" w:date="2021-11-01T09:58:00Z">
              <w:r w:rsidRPr="009A486F" w:rsidDel="000A1AF2">
                <w:rPr>
                  <w:color w:val="000000"/>
                  <w:sz w:val="22"/>
                  <w:szCs w:val="22"/>
                </w:rPr>
                <w:delText>0.0</w:delText>
              </w:r>
            </w:del>
          </w:p>
        </w:tc>
      </w:tr>
      <w:tr w:rsidR="00606AA6" w:rsidRPr="00CC576E" w14:paraId="23046A8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41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41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415"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341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0BB56" w14:textId="0AE19B61" w:rsidR="00606AA6" w:rsidRPr="009A486F" w:rsidRDefault="00606AA6" w:rsidP="00606AA6">
            <w:pPr>
              <w:widowControl/>
              <w:autoSpaceDE/>
              <w:autoSpaceDN/>
              <w:adjustRightInd/>
              <w:jc w:val="center"/>
              <w:rPr>
                <w:b/>
                <w:bCs/>
                <w:sz w:val="22"/>
                <w:szCs w:val="22"/>
              </w:rPr>
            </w:pPr>
            <w:ins w:id="3417" w:author="ERCOT" w:date="2021-11-01T10:47:00Z">
              <w:r>
                <w:rPr>
                  <w:rFonts w:ascii="Calibri" w:hAnsi="Calibri" w:cs="Calibri"/>
                  <w:color w:val="000000"/>
                  <w:sz w:val="22"/>
                  <w:szCs w:val="22"/>
                </w:rPr>
                <w:t>0.0</w:t>
              </w:r>
            </w:ins>
            <w:del w:id="341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1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3FAB7C" w14:textId="0C128B7E" w:rsidR="00606AA6" w:rsidRPr="009A486F" w:rsidRDefault="00606AA6" w:rsidP="00606AA6">
            <w:pPr>
              <w:widowControl/>
              <w:autoSpaceDE/>
              <w:autoSpaceDN/>
              <w:adjustRightInd/>
              <w:jc w:val="center"/>
              <w:rPr>
                <w:b/>
                <w:bCs/>
                <w:sz w:val="22"/>
                <w:szCs w:val="22"/>
              </w:rPr>
            </w:pPr>
            <w:ins w:id="3420" w:author="ERCOT" w:date="2021-11-01T10:47:00Z">
              <w:r>
                <w:rPr>
                  <w:rFonts w:ascii="Calibri" w:hAnsi="Calibri" w:cs="Calibri"/>
                  <w:color w:val="000000"/>
                  <w:sz w:val="22"/>
                  <w:szCs w:val="22"/>
                </w:rPr>
                <w:t>0.0</w:t>
              </w:r>
            </w:ins>
            <w:del w:id="342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2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A27455" w14:textId="3E7E1D8A" w:rsidR="00606AA6" w:rsidRPr="009A486F" w:rsidRDefault="00606AA6" w:rsidP="00606AA6">
            <w:pPr>
              <w:widowControl/>
              <w:autoSpaceDE/>
              <w:autoSpaceDN/>
              <w:adjustRightInd/>
              <w:jc w:val="center"/>
              <w:rPr>
                <w:b/>
                <w:bCs/>
                <w:sz w:val="22"/>
                <w:szCs w:val="22"/>
              </w:rPr>
            </w:pPr>
            <w:ins w:id="3423" w:author="ERCOT" w:date="2021-11-01T10:47:00Z">
              <w:r>
                <w:rPr>
                  <w:rFonts w:ascii="Calibri" w:hAnsi="Calibri" w:cs="Calibri"/>
                  <w:color w:val="000000"/>
                  <w:sz w:val="22"/>
                  <w:szCs w:val="22"/>
                </w:rPr>
                <w:t>0.0</w:t>
              </w:r>
            </w:ins>
            <w:del w:id="342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2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55DB3D" w14:textId="07401CE4" w:rsidR="00606AA6" w:rsidRPr="009A486F" w:rsidRDefault="00606AA6" w:rsidP="00606AA6">
            <w:pPr>
              <w:widowControl/>
              <w:autoSpaceDE/>
              <w:autoSpaceDN/>
              <w:adjustRightInd/>
              <w:jc w:val="center"/>
              <w:rPr>
                <w:b/>
                <w:bCs/>
                <w:sz w:val="22"/>
                <w:szCs w:val="22"/>
              </w:rPr>
            </w:pPr>
            <w:ins w:id="3426" w:author="ERCOT" w:date="2021-11-01T10:47:00Z">
              <w:r>
                <w:rPr>
                  <w:rFonts w:ascii="Calibri" w:hAnsi="Calibri" w:cs="Calibri"/>
                  <w:color w:val="000000"/>
                  <w:sz w:val="22"/>
                  <w:szCs w:val="22"/>
                </w:rPr>
                <w:t>0.0</w:t>
              </w:r>
            </w:ins>
            <w:del w:id="342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28"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C87E63" w14:textId="41A0FD91" w:rsidR="00606AA6" w:rsidRPr="009A486F" w:rsidRDefault="00606AA6" w:rsidP="00606AA6">
            <w:pPr>
              <w:widowControl/>
              <w:autoSpaceDE/>
              <w:autoSpaceDN/>
              <w:adjustRightInd/>
              <w:jc w:val="center"/>
              <w:rPr>
                <w:b/>
                <w:bCs/>
                <w:sz w:val="22"/>
                <w:szCs w:val="22"/>
              </w:rPr>
            </w:pPr>
            <w:ins w:id="3429" w:author="ERCOT" w:date="2021-11-01T10:47:00Z">
              <w:r>
                <w:rPr>
                  <w:rFonts w:ascii="Calibri" w:hAnsi="Calibri" w:cs="Calibri"/>
                  <w:color w:val="000000"/>
                  <w:sz w:val="22"/>
                  <w:szCs w:val="22"/>
                </w:rPr>
                <w:t>0.0</w:t>
              </w:r>
            </w:ins>
            <w:del w:id="343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3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583E5" w14:textId="582C79FE" w:rsidR="00606AA6" w:rsidRPr="009A486F" w:rsidRDefault="00606AA6" w:rsidP="00606AA6">
            <w:pPr>
              <w:widowControl/>
              <w:autoSpaceDE/>
              <w:autoSpaceDN/>
              <w:adjustRightInd/>
              <w:jc w:val="center"/>
              <w:rPr>
                <w:b/>
                <w:bCs/>
                <w:sz w:val="22"/>
                <w:szCs w:val="22"/>
              </w:rPr>
            </w:pPr>
            <w:ins w:id="3432" w:author="ERCOT" w:date="2021-11-01T10:47:00Z">
              <w:r>
                <w:rPr>
                  <w:rFonts w:ascii="Calibri" w:hAnsi="Calibri" w:cs="Calibri"/>
                  <w:color w:val="000000"/>
                  <w:sz w:val="22"/>
                  <w:szCs w:val="22"/>
                </w:rPr>
                <w:t>0.0</w:t>
              </w:r>
            </w:ins>
            <w:del w:id="343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3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C19933" w14:textId="3D50E8B4" w:rsidR="00606AA6" w:rsidRPr="009A486F" w:rsidRDefault="00606AA6" w:rsidP="00606AA6">
            <w:pPr>
              <w:widowControl/>
              <w:autoSpaceDE/>
              <w:autoSpaceDN/>
              <w:adjustRightInd/>
              <w:jc w:val="center"/>
              <w:rPr>
                <w:b/>
                <w:bCs/>
                <w:sz w:val="22"/>
                <w:szCs w:val="22"/>
              </w:rPr>
            </w:pPr>
            <w:ins w:id="3435" w:author="ERCOT" w:date="2021-11-01T10:47:00Z">
              <w:r>
                <w:rPr>
                  <w:rFonts w:ascii="Calibri" w:hAnsi="Calibri" w:cs="Calibri"/>
                  <w:color w:val="000000"/>
                  <w:sz w:val="22"/>
                  <w:szCs w:val="22"/>
                </w:rPr>
                <w:t>0.0</w:t>
              </w:r>
            </w:ins>
            <w:del w:id="343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3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F1EE510" w14:textId="63FC1CA7" w:rsidR="00606AA6" w:rsidRPr="009A486F" w:rsidRDefault="00606AA6" w:rsidP="00606AA6">
            <w:pPr>
              <w:widowControl/>
              <w:autoSpaceDE/>
              <w:autoSpaceDN/>
              <w:adjustRightInd/>
              <w:jc w:val="center"/>
              <w:rPr>
                <w:b/>
                <w:bCs/>
                <w:sz w:val="22"/>
                <w:szCs w:val="22"/>
              </w:rPr>
            </w:pPr>
            <w:ins w:id="3438" w:author="ERCOT" w:date="2021-11-01T10:47:00Z">
              <w:r>
                <w:rPr>
                  <w:rFonts w:ascii="Calibri" w:hAnsi="Calibri" w:cs="Calibri"/>
                  <w:color w:val="000000"/>
                  <w:sz w:val="22"/>
                  <w:szCs w:val="22"/>
                </w:rPr>
                <w:t>0.0</w:t>
              </w:r>
            </w:ins>
            <w:del w:id="3439" w:author="ERCOT" w:date="2021-11-01T09:58:00Z">
              <w:r w:rsidRPr="009A486F" w:rsidDel="000A1AF2">
                <w:rPr>
                  <w:color w:val="000000"/>
                  <w:sz w:val="22"/>
                  <w:szCs w:val="22"/>
                </w:rPr>
                <w:delText>6.5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440"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F465EBF" w14:textId="59E415A6" w:rsidR="00606AA6" w:rsidRPr="009A486F" w:rsidRDefault="00606AA6" w:rsidP="00606AA6">
            <w:pPr>
              <w:widowControl/>
              <w:autoSpaceDE/>
              <w:autoSpaceDN/>
              <w:adjustRightInd/>
              <w:jc w:val="center"/>
              <w:rPr>
                <w:b/>
                <w:bCs/>
                <w:sz w:val="22"/>
                <w:szCs w:val="22"/>
              </w:rPr>
            </w:pPr>
            <w:ins w:id="3441" w:author="ERCOT" w:date="2021-11-01T10:47:00Z">
              <w:r>
                <w:rPr>
                  <w:rFonts w:ascii="Calibri" w:hAnsi="Calibri" w:cs="Calibri"/>
                  <w:color w:val="000000"/>
                  <w:sz w:val="22"/>
                  <w:szCs w:val="22"/>
                </w:rPr>
                <w:t>5.1</w:t>
              </w:r>
            </w:ins>
            <w:del w:id="3442" w:author="ERCOT" w:date="2021-11-01T09:58:00Z">
              <w:r w:rsidRPr="009A486F" w:rsidDel="000A1AF2">
                <w:rPr>
                  <w:color w:val="000000"/>
                  <w:sz w:val="22"/>
                  <w:szCs w:val="22"/>
                </w:rPr>
                <w:delText>33.9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443"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D873F" w14:textId="1E1F591F" w:rsidR="00606AA6" w:rsidRPr="009A486F" w:rsidRDefault="00606AA6" w:rsidP="00606AA6">
            <w:pPr>
              <w:widowControl/>
              <w:autoSpaceDE/>
              <w:autoSpaceDN/>
              <w:adjustRightInd/>
              <w:jc w:val="center"/>
              <w:rPr>
                <w:b/>
                <w:bCs/>
                <w:sz w:val="22"/>
                <w:szCs w:val="22"/>
              </w:rPr>
            </w:pPr>
            <w:ins w:id="3444" w:author="ERCOT" w:date="2021-11-01T10:47:00Z">
              <w:r>
                <w:rPr>
                  <w:rFonts w:ascii="Calibri" w:hAnsi="Calibri" w:cs="Calibri"/>
                  <w:color w:val="000000"/>
                  <w:sz w:val="22"/>
                  <w:szCs w:val="22"/>
                </w:rPr>
                <w:t>6.7</w:t>
              </w:r>
            </w:ins>
            <w:del w:id="3445" w:author="ERCOT" w:date="2021-11-01T09:58:00Z">
              <w:r w:rsidRPr="009A486F" w:rsidDel="000A1AF2">
                <w:rPr>
                  <w:color w:val="000000"/>
                  <w:sz w:val="22"/>
                  <w:szCs w:val="22"/>
                </w:rPr>
                <w:delText>48.3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4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2A6F20" w14:textId="33AACF9B" w:rsidR="00606AA6" w:rsidRPr="009A486F" w:rsidRDefault="00606AA6" w:rsidP="00606AA6">
            <w:pPr>
              <w:widowControl/>
              <w:autoSpaceDE/>
              <w:autoSpaceDN/>
              <w:adjustRightInd/>
              <w:jc w:val="center"/>
              <w:rPr>
                <w:b/>
                <w:bCs/>
                <w:sz w:val="22"/>
                <w:szCs w:val="22"/>
              </w:rPr>
            </w:pPr>
            <w:ins w:id="3447" w:author="ERCOT" w:date="2021-11-01T10:47:00Z">
              <w:r>
                <w:rPr>
                  <w:rFonts w:ascii="Calibri" w:hAnsi="Calibri" w:cs="Calibri"/>
                  <w:color w:val="000000"/>
                  <w:sz w:val="22"/>
                  <w:szCs w:val="22"/>
                </w:rPr>
                <w:t>5.0</w:t>
              </w:r>
            </w:ins>
            <w:del w:id="3448" w:author="ERCOT" w:date="2021-11-01T09:58:00Z">
              <w:r w:rsidRPr="009A486F" w:rsidDel="000A1AF2">
                <w:rPr>
                  <w:color w:val="000000"/>
                  <w:sz w:val="22"/>
                  <w:szCs w:val="22"/>
                </w:rPr>
                <w:delText>39.9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4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F60667" w14:textId="3AEB42E1" w:rsidR="00606AA6" w:rsidRPr="009A486F" w:rsidRDefault="00606AA6" w:rsidP="00606AA6">
            <w:pPr>
              <w:widowControl/>
              <w:autoSpaceDE/>
              <w:autoSpaceDN/>
              <w:adjustRightInd/>
              <w:jc w:val="center"/>
              <w:rPr>
                <w:b/>
                <w:bCs/>
                <w:sz w:val="22"/>
                <w:szCs w:val="22"/>
              </w:rPr>
            </w:pPr>
            <w:ins w:id="3450" w:author="ERCOT" w:date="2021-11-01T10:47:00Z">
              <w:r>
                <w:rPr>
                  <w:rFonts w:ascii="Calibri" w:hAnsi="Calibri" w:cs="Calibri"/>
                  <w:color w:val="000000"/>
                  <w:sz w:val="22"/>
                  <w:szCs w:val="22"/>
                </w:rPr>
                <w:t>5.9</w:t>
              </w:r>
            </w:ins>
            <w:del w:id="3451" w:author="ERCOT" w:date="2021-11-01T09:58:00Z">
              <w:r w:rsidRPr="009A486F" w:rsidDel="000A1AF2">
                <w:rPr>
                  <w:color w:val="000000"/>
                  <w:sz w:val="22"/>
                  <w:szCs w:val="22"/>
                </w:rPr>
                <w:delText>32.4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52"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06066D9" w14:textId="6E7175D8" w:rsidR="00606AA6" w:rsidRPr="009A486F" w:rsidRDefault="00606AA6" w:rsidP="00606AA6">
            <w:pPr>
              <w:widowControl/>
              <w:autoSpaceDE/>
              <w:autoSpaceDN/>
              <w:adjustRightInd/>
              <w:jc w:val="center"/>
              <w:rPr>
                <w:b/>
                <w:bCs/>
                <w:sz w:val="22"/>
                <w:szCs w:val="22"/>
              </w:rPr>
            </w:pPr>
            <w:ins w:id="3453" w:author="ERCOT" w:date="2021-11-01T10:47:00Z">
              <w:r>
                <w:rPr>
                  <w:rFonts w:ascii="Calibri" w:hAnsi="Calibri" w:cs="Calibri"/>
                  <w:color w:val="000000"/>
                  <w:sz w:val="22"/>
                  <w:szCs w:val="22"/>
                </w:rPr>
                <w:t>6.6</w:t>
              </w:r>
            </w:ins>
            <w:del w:id="3454" w:author="ERCOT" w:date="2021-11-01T09:58:00Z">
              <w:r w:rsidRPr="009A486F" w:rsidDel="000A1AF2">
                <w:rPr>
                  <w:color w:val="000000"/>
                  <w:sz w:val="22"/>
                  <w:szCs w:val="22"/>
                </w:rPr>
                <w:delText>25.9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55"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566CF8" w14:textId="11C2E3F2" w:rsidR="00606AA6" w:rsidRPr="009A486F" w:rsidRDefault="00606AA6" w:rsidP="00606AA6">
            <w:pPr>
              <w:widowControl/>
              <w:autoSpaceDE/>
              <w:autoSpaceDN/>
              <w:adjustRightInd/>
              <w:jc w:val="center"/>
              <w:rPr>
                <w:b/>
                <w:bCs/>
                <w:sz w:val="22"/>
                <w:szCs w:val="22"/>
              </w:rPr>
            </w:pPr>
            <w:ins w:id="3456" w:author="ERCOT" w:date="2021-11-01T10:47:00Z">
              <w:r>
                <w:rPr>
                  <w:rFonts w:ascii="Calibri" w:hAnsi="Calibri" w:cs="Calibri"/>
                  <w:color w:val="000000"/>
                  <w:sz w:val="22"/>
                  <w:szCs w:val="22"/>
                </w:rPr>
                <w:t>5.2</w:t>
              </w:r>
            </w:ins>
            <w:del w:id="3457" w:author="ERCOT" w:date="2021-11-01T09:58:00Z">
              <w:r w:rsidRPr="009A486F" w:rsidDel="000A1AF2">
                <w:rPr>
                  <w:color w:val="000000"/>
                  <w:sz w:val="22"/>
                  <w:szCs w:val="22"/>
                </w:rPr>
                <w:delText>27.9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58"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9F53A4" w14:textId="7CAF73C8" w:rsidR="00606AA6" w:rsidRPr="009A486F" w:rsidRDefault="00606AA6" w:rsidP="00606AA6">
            <w:pPr>
              <w:widowControl/>
              <w:autoSpaceDE/>
              <w:autoSpaceDN/>
              <w:adjustRightInd/>
              <w:jc w:val="center"/>
              <w:rPr>
                <w:b/>
                <w:bCs/>
                <w:sz w:val="22"/>
                <w:szCs w:val="22"/>
              </w:rPr>
            </w:pPr>
            <w:ins w:id="3459" w:author="ERCOT" w:date="2021-11-01T10:47:00Z">
              <w:r>
                <w:rPr>
                  <w:rFonts w:ascii="Calibri" w:hAnsi="Calibri" w:cs="Calibri"/>
                  <w:color w:val="000000"/>
                  <w:sz w:val="22"/>
                  <w:szCs w:val="22"/>
                </w:rPr>
                <w:t>6.4</w:t>
              </w:r>
            </w:ins>
            <w:del w:id="3460" w:author="ERCOT" w:date="2021-11-01T09:58:00Z">
              <w:r w:rsidRPr="009A486F" w:rsidDel="000A1AF2">
                <w:rPr>
                  <w:color w:val="000000"/>
                  <w:sz w:val="22"/>
                  <w:szCs w:val="22"/>
                </w:rPr>
                <w:delText>29.9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61"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883A3" w14:textId="71F9BAB0" w:rsidR="00606AA6" w:rsidRPr="009A486F" w:rsidRDefault="00606AA6" w:rsidP="00606AA6">
            <w:pPr>
              <w:widowControl/>
              <w:autoSpaceDE/>
              <w:autoSpaceDN/>
              <w:adjustRightInd/>
              <w:jc w:val="center"/>
              <w:rPr>
                <w:b/>
                <w:bCs/>
                <w:sz w:val="22"/>
                <w:szCs w:val="22"/>
              </w:rPr>
            </w:pPr>
            <w:ins w:id="3462" w:author="ERCOT" w:date="2021-11-01T10:47:00Z">
              <w:r>
                <w:rPr>
                  <w:rFonts w:ascii="Calibri" w:hAnsi="Calibri" w:cs="Calibri"/>
                  <w:color w:val="000000"/>
                  <w:sz w:val="22"/>
                  <w:szCs w:val="22"/>
                </w:rPr>
                <w:t>7.2</w:t>
              </w:r>
            </w:ins>
            <w:del w:id="3463" w:author="ERCOT" w:date="2021-11-01T09:58:00Z">
              <w:r w:rsidRPr="009A486F" w:rsidDel="000A1AF2">
                <w:rPr>
                  <w:color w:val="000000"/>
                  <w:sz w:val="22"/>
                  <w:szCs w:val="22"/>
                </w:rPr>
                <w:delText>35.0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6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BEBB83" w14:textId="147BD5AC" w:rsidR="00606AA6" w:rsidRPr="009A486F" w:rsidRDefault="00606AA6" w:rsidP="00606AA6">
            <w:pPr>
              <w:widowControl/>
              <w:autoSpaceDE/>
              <w:autoSpaceDN/>
              <w:adjustRightInd/>
              <w:jc w:val="center"/>
              <w:rPr>
                <w:b/>
                <w:bCs/>
                <w:sz w:val="22"/>
                <w:szCs w:val="22"/>
              </w:rPr>
            </w:pPr>
            <w:ins w:id="3465" w:author="ERCOT" w:date="2021-11-01T10:47:00Z">
              <w:r>
                <w:rPr>
                  <w:rFonts w:ascii="Calibri" w:hAnsi="Calibri" w:cs="Calibri"/>
                  <w:color w:val="000000"/>
                  <w:sz w:val="22"/>
                  <w:szCs w:val="22"/>
                </w:rPr>
                <w:t>10.3</w:t>
              </w:r>
            </w:ins>
            <w:del w:id="3466" w:author="ERCOT" w:date="2021-11-01T09:58:00Z">
              <w:r w:rsidRPr="009A486F" w:rsidDel="000A1AF2">
                <w:rPr>
                  <w:color w:val="000000"/>
                  <w:sz w:val="22"/>
                  <w:szCs w:val="22"/>
                </w:rPr>
                <w:delText>32.0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467"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C6C61" w14:textId="6DC0D1F7" w:rsidR="00606AA6" w:rsidRPr="009A486F" w:rsidRDefault="00606AA6" w:rsidP="00606AA6">
            <w:pPr>
              <w:widowControl/>
              <w:autoSpaceDE/>
              <w:autoSpaceDN/>
              <w:adjustRightInd/>
              <w:jc w:val="center"/>
              <w:rPr>
                <w:b/>
                <w:bCs/>
                <w:sz w:val="22"/>
                <w:szCs w:val="22"/>
              </w:rPr>
            </w:pPr>
            <w:ins w:id="3468" w:author="ERCOT" w:date="2021-11-01T10:47:00Z">
              <w:r>
                <w:rPr>
                  <w:rFonts w:ascii="Calibri" w:hAnsi="Calibri" w:cs="Calibri"/>
                  <w:color w:val="000000"/>
                  <w:sz w:val="22"/>
                  <w:szCs w:val="22"/>
                </w:rPr>
                <w:t>5.3</w:t>
              </w:r>
            </w:ins>
            <w:del w:id="3469" w:author="ERCOT" w:date="2021-11-01T09:58:00Z">
              <w:r w:rsidRPr="009A486F" w:rsidDel="000A1AF2">
                <w:rPr>
                  <w:color w:val="000000"/>
                  <w:sz w:val="22"/>
                  <w:szCs w:val="22"/>
                </w:rPr>
                <w:delText>17.5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470"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F468C45" w14:textId="1943F090" w:rsidR="00606AA6" w:rsidRPr="009A486F" w:rsidRDefault="00606AA6" w:rsidP="00606AA6">
            <w:pPr>
              <w:widowControl/>
              <w:autoSpaceDE/>
              <w:autoSpaceDN/>
              <w:adjustRightInd/>
              <w:jc w:val="center"/>
              <w:rPr>
                <w:b/>
                <w:bCs/>
                <w:sz w:val="22"/>
                <w:szCs w:val="22"/>
              </w:rPr>
            </w:pPr>
            <w:ins w:id="3471" w:author="ERCOT" w:date="2021-11-01T10:47:00Z">
              <w:r>
                <w:rPr>
                  <w:rFonts w:ascii="Calibri" w:hAnsi="Calibri" w:cs="Calibri"/>
                  <w:color w:val="000000"/>
                  <w:sz w:val="22"/>
                  <w:szCs w:val="22"/>
                </w:rPr>
                <w:t>-0.9</w:t>
              </w:r>
            </w:ins>
            <w:del w:id="3472" w:author="ERCOT" w:date="2021-11-01T09:58:00Z">
              <w:r w:rsidRPr="009A486F" w:rsidDel="000A1AF2">
                <w:rPr>
                  <w:color w:val="000000"/>
                  <w:sz w:val="22"/>
                  <w:szCs w:val="22"/>
                </w:rPr>
                <w:delText>0.5</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473"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801467" w14:textId="5E70734A" w:rsidR="00606AA6" w:rsidRPr="009A486F" w:rsidRDefault="00606AA6" w:rsidP="00606AA6">
            <w:pPr>
              <w:widowControl/>
              <w:autoSpaceDE/>
              <w:autoSpaceDN/>
              <w:adjustRightInd/>
              <w:jc w:val="center"/>
              <w:rPr>
                <w:b/>
                <w:bCs/>
                <w:sz w:val="22"/>
                <w:szCs w:val="22"/>
              </w:rPr>
            </w:pPr>
            <w:ins w:id="3474" w:author="ERCOT" w:date="2021-11-01T10:47:00Z">
              <w:r>
                <w:rPr>
                  <w:rFonts w:ascii="Calibri" w:hAnsi="Calibri" w:cs="Calibri"/>
                  <w:color w:val="000000"/>
                  <w:sz w:val="22"/>
                  <w:szCs w:val="22"/>
                </w:rPr>
                <w:t>0.2</w:t>
              </w:r>
            </w:ins>
            <w:del w:id="3475" w:author="ERCOT" w:date="2021-11-01T09:58:00Z">
              <w:r w:rsidRPr="009A486F" w:rsidDel="000A1AF2">
                <w:rPr>
                  <w:color w:val="000000"/>
                  <w:sz w:val="22"/>
                  <w:szCs w:val="22"/>
                </w:rPr>
                <w:delText>-1.6</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476"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C9B6506" w14:textId="1B03D9D1" w:rsidR="00606AA6" w:rsidRPr="009A486F" w:rsidRDefault="00606AA6" w:rsidP="00606AA6">
            <w:pPr>
              <w:widowControl/>
              <w:autoSpaceDE/>
              <w:autoSpaceDN/>
              <w:adjustRightInd/>
              <w:jc w:val="center"/>
              <w:rPr>
                <w:b/>
                <w:bCs/>
                <w:sz w:val="22"/>
                <w:szCs w:val="22"/>
              </w:rPr>
            </w:pPr>
            <w:ins w:id="3477" w:author="ERCOT" w:date="2021-11-01T10:47:00Z">
              <w:r>
                <w:rPr>
                  <w:rFonts w:ascii="Calibri" w:hAnsi="Calibri" w:cs="Calibri"/>
                  <w:color w:val="000000"/>
                  <w:sz w:val="22"/>
                  <w:szCs w:val="22"/>
                </w:rPr>
                <w:t>0.0</w:t>
              </w:r>
            </w:ins>
            <w:del w:id="3478" w:author="ERCOT" w:date="2021-11-01T09:58:00Z">
              <w:r w:rsidRPr="009A486F" w:rsidDel="000A1AF2">
                <w:rPr>
                  <w:color w:val="000000"/>
                  <w:sz w:val="22"/>
                  <w:szCs w:val="22"/>
                </w:rPr>
                <w:delText>-0.1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479"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7F541A" w14:textId="7DC7EB08" w:rsidR="00606AA6" w:rsidRPr="009A486F" w:rsidRDefault="00606AA6" w:rsidP="00606AA6">
            <w:pPr>
              <w:widowControl/>
              <w:autoSpaceDE/>
              <w:autoSpaceDN/>
              <w:adjustRightInd/>
              <w:jc w:val="center"/>
              <w:rPr>
                <w:b/>
                <w:bCs/>
                <w:sz w:val="22"/>
                <w:szCs w:val="22"/>
              </w:rPr>
            </w:pPr>
            <w:ins w:id="3480" w:author="ERCOT" w:date="2021-11-01T10:47:00Z">
              <w:r>
                <w:rPr>
                  <w:rFonts w:ascii="Calibri" w:hAnsi="Calibri" w:cs="Calibri"/>
                  <w:color w:val="000000"/>
                  <w:sz w:val="22"/>
                  <w:szCs w:val="22"/>
                </w:rPr>
                <w:t>0.0</w:t>
              </w:r>
            </w:ins>
            <w:del w:id="3481"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482"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CA1068" w14:textId="79909660" w:rsidR="00606AA6" w:rsidRPr="009A486F" w:rsidRDefault="00606AA6" w:rsidP="00606AA6">
            <w:pPr>
              <w:widowControl/>
              <w:autoSpaceDE/>
              <w:autoSpaceDN/>
              <w:adjustRightInd/>
              <w:jc w:val="center"/>
              <w:rPr>
                <w:b/>
                <w:bCs/>
                <w:sz w:val="22"/>
                <w:szCs w:val="22"/>
              </w:rPr>
            </w:pPr>
            <w:ins w:id="3483" w:author="ERCOT" w:date="2021-11-01T10:47:00Z">
              <w:r>
                <w:rPr>
                  <w:rFonts w:ascii="Calibri" w:hAnsi="Calibri" w:cs="Calibri"/>
                  <w:color w:val="000000"/>
                  <w:sz w:val="22"/>
                  <w:szCs w:val="22"/>
                </w:rPr>
                <w:t>0.0</w:t>
              </w:r>
            </w:ins>
            <w:del w:id="348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485"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5E45102" w14:textId="3AE5E679" w:rsidR="00606AA6" w:rsidRPr="009A486F" w:rsidRDefault="00606AA6" w:rsidP="00606AA6">
            <w:pPr>
              <w:widowControl/>
              <w:autoSpaceDE/>
              <w:autoSpaceDN/>
              <w:adjustRightInd/>
              <w:jc w:val="center"/>
              <w:rPr>
                <w:b/>
                <w:bCs/>
                <w:sz w:val="22"/>
                <w:szCs w:val="22"/>
              </w:rPr>
            </w:pPr>
            <w:ins w:id="3486" w:author="ERCOT" w:date="2021-11-01T10:47:00Z">
              <w:r>
                <w:rPr>
                  <w:rFonts w:ascii="Calibri" w:hAnsi="Calibri" w:cs="Calibri"/>
                  <w:color w:val="000000"/>
                  <w:sz w:val="22"/>
                  <w:szCs w:val="22"/>
                </w:rPr>
                <w:t>0.0</w:t>
              </w:r>
            </w:ins>
            <w:del w:id="3487" w:author="ERCOT" w:date="2021-11-01T09:58:00Z">
              <w:r w:rsidRPr="009A486F" w:rsidDel="000A1AF2">
                <w:rPr>
                  <w:color w:val="000000"/>
                  <w:sz w:val="22"/>
                  <w:szCs w:val="22"/>
                </w:rPr>
                <w:delText>0.0</w:delText>
              </w:r>
            </w:del>
          </w:p>
        </w:tc>
      </w:tr>
      <w:tr w:rsidR="00606AA6" w:rsidRPr="00CC576E" w14:paraId="30578036"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488"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489" w:author="ERCOT" w:date="2021-11-01T10:47: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490" w:author="ERCOT" w:date="2021-11-01T10:47: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349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D2CAA4" w14:textId="20C784B4" w:rsidR="00606AA6" w:rsidRPr="009A486F" w:rsidRDefault="00606AA6" w:rsidP="00606AA6">
            <w:pPr>
              <w:widowControl/>
              <w:autoSpaceDE/>
              <w:autoSpaceDN/>
              <w:adjustRightInd/>
              <w:jc w:val="center"/>
              <w:rPr>
                <w:b/>
                <w:bCs/>
                <w:sz w:val="22"/>
                <w:szCs w:val="22"/>
              </w:rPr>
            </w:pPr>
            <w:ins w:id="3492" w:author="ERCOT" w:date="2021-11-01T10:47:00Z">
              <w:r>
                <w:rPr>
                  <w:rFonts w:ascii="Calibri" w:hAnsi="Calibri" w:cs="Calibri"/>
                  <w:color w:val="000000"/>
                  <w:sz w:val="22"/>
                  <w:szCs w:val="22"/>
                </w:rPr>
                <w:t>0.0</w:t>
              </w:r>
            </w:ins>
            <w:del w:id="3493"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494"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5B4B663" w14:textId="213AB194" w:rsidR="00606AA6" w:rsidRPr="009A486F" w:rsidRDefault="00606AA6" w:rsidP="00606AA6">
            <w:pPr>
              <w:widowControl/>
              <w:autoSpaceDE/>
              <w:autoSpaceDN/>
              <w:adjustRightInd/>
              <w:jc w:val="center"/>
              <w:rPr>
                <w:b/>
                <w:bCs/>
                <w:sz w:val="22"/>
                <w:szCs w:val="22"/>
              </w:rPr>
            </w:pPr>
            <w:ins w:id="3495" w:author="ERCOT" w:date="2021-11-01T10:47:00Z">
              <w:r>
                <w:rPr>
                  <w:rFonts w:ascii="Calibri" w:hAnsi="Calibri" w:cs="Calibri"/>
                  <w:color w:val="000000"/>
                  <w:sz w:val="22"/>
                  <w:szCs w:val="22"/>
                </w:rPr>
                <w:t>0.0</w:t>
              </w:r>
            </w:ins>
            <w:del w:id="349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497"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C5F8BD" w14:textId="63BB397B" w:rsidR="00606AA6" w:rsidRPr="009A486F" w:rsidRDefault="00606AA6" w:rsidP="00606AA6">
            <w:pPr>
              <w:widowControl/>
              <w:autoSpaceDE/>
              <w:autoSpaceDN/>
              <w:adjustRightInd/>
              <w:jc w:val="center"/>
              <w:rPr>
                <w:b/>
                <w:bCs/>
                <w:sz w:val="22"/>
                <w:szCs w:val="22"/>
              </w:rPr>
            </w:pPr>
            <w:ins w:id="3498" w:author="ERCOT" w:date="2021-11-01T10:47:00Z">
              <w:r>
                <w:rPr>
                  <w:rFonts w:ascii="Calibri" w:hAnsi="Calibri" w:cs="Calibri"/>
                  <w:color w:val="000000"/>
                  <w:sz w:val="22"/>
                  <w:szCs w:val="22"/>
                </w:rPr>
                <w:t>0.0</w:t>
              </w:r>
            </w:ins>
            <w:del w:id="3499"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5E43F68" w14:textId="2098FECC" w:rsidR="00606AA6" w:rsidRPr="009A486F" w:rsidRDefault="00606AA6" w:rsidP="00606AA6">
            <w:pPr>
              <w:widowControl/>
              <w:autoSpaceDE/>
              <w:autoSpaceDN/>
              <w:adjustRightInd/>
              <w:jc w:val="center"/>
              <w:rPr>
                <w:b/>
                <w:bCs/>
                <w:sz w:val="22"/>
                <w:szCs w:val="22"/>
              </w:rPr>
            </w:pPr>
            <w:ins w:id="3501" w:author="ERCOT" w:date="2021-11-01T10:47:00Z">
              <w:r>
                <w:rPr>
                  <w:rFonts w:ascii="Calibri" w:hAnsi="Calibri" w:cs="Calibri"/>
                  <w:color w:val="000000"/>
                  <w:sz w:val="22"/>
                  <w:szCs w:val="22"/>
                </w:rPr>
                <w:t>0.0</w:t>
              </w:r>
            </w:ins>
            <w:del w:id="3502"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3"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613CF8" w14:textId="2873AD28" w:rsidR="00606AA6" w:rsidRPr="009A486F" w:rsidRDefault="00606AA6" w:rsidP="00606AA6">
            <w:pPr>
              <w:widowControl/>
              <w:autoSpaceDE/>
              <w:autoSpaceDN/>
              <w:adjustRightInd/>
              <w:jc w:val="center"/>
              <w:rPr>
                <w:b/>
                <w:bCs/>
                <w:sz w:val="22"/>
                <w:szCs w:val="22"/>
              </w:rPr>
            </w:pPr>
            <w:ins w:id="3504" w:author="ERCOT" w:date="2021-11-01T10:47:00Z">
              <w:r>
                <w:rPr>
                  <w:rFonts w:ascii="Calibri" w:hAnsi="Calibri" w:cs="Calibri"/>
                  <w:color w:val="000000"/>
                  <w:sz w:val="22"/>
                  <w:szCs w:val="22"/>
                </w:rPr>
                <w:t>0.0</w:t>
              </w:r>
            </w:ins>
            <w:del w:id="3505"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6"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6CB4CE" w14:textId="78C69139" w:rsidR="00606AA6" w:rsidRPr="009A486F" w:rsidRDefault="00606AA6" w:rsidP="00606AA6">
            <w:pPr>
              <w:widowControl/>
              <w:autoSpaceDE/>
              <w:autoSpaceDN/>
              <w:adjustRightInd/>
              <w:jc w:val="center"/>
              <w:rPr>
                <w:b/>
                <w:bCs/>
                <w:sz w:val="22"/>
                <w:szCs w:val="22"/>
              </w:rPr>
            </w:pPr>
            <w:ins w:id="3507" w:author="ERCOT" w:date="2021-11-01T10:47:00Z">
              <w:r>
                <w:rPr>
                  <w:rFonts w:ascii="Calibri" w:hAnsi="Calibri" w:cs="Calibri"/>
                  <w:color w:val="000000"/>
                  <w:sz w:val="22"/>
                  <w:szCs w:val="22"/>
                </w:rPr>
                <w:t>0.0</w:t>
              </w:r>
            </w:ins>
            <w:del w:id="3508"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09"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14450" w14:textId="74BE32A9" w:rsidR="00606AA6" w:rsidRPr="009A486F" w:rsidRDefault="00606AA6" w:rsidP="00606AA6">
            <w:pPr>
              <w:widowControl/>
              <w:autoSpaceDE/>
              <w:autoSpaceDN/>
              <w:adjustRightInd/>
              <w:jc w:val="center"/>
              <w:rPr>
                <w:b/>
                <w:bCs/>
                <w:sz w:val="22"/>
                <w:szCs w:val="22"/>
              </w:rPr>
            </w:pPr>
            <w:ins w:id="3510" w:author="ERCOT" w:date="2021-11-01T10:47:00Z">
              <w:r>
                <w:rPr>
                  <w:rFonts w:ascii="Calibri" w:hAnsi="Calibri" w:cs="Calibri"/>
                  <w:color w:val="000000"/>
                  <w:sz w:val="22"/>
                  <w:szCs w:val="22"/>
                </w:rPr>
                <w:t>0.0</w:t>
              </w:r>
            </w:ins>
            <w:del w:id="3511" w:author="ERCOT" w:date="2021-11-01T09:58:00Z">
              <w:r w:rsidRPr="009A486F" w:rsidDel="000A1AF2">
                <w:rPr>
                  <w:color w:val="000000"/>
                  <w:sz w:val="22"/>
                  <w:szCs w:val="22"/>
                </w:rPr>
                <w:delText>2.3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12"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86861C" w14:textId="3FAA8072" w:rsidR="00606AA6" w:rsidRPr="009A486F" w:rsidRDefault="00606AA6" w:rsidP="00606AA6">
            <w:pPr>
              <w:widowControl/>
              <w:autoSpaceDE/>
              <w:autoSpaceDN/>
              <w:adjustRightInd/>
              <w:jc w:val="center"/>
              <w:rPr>
                <w:b/>
                <w:bCs/>
                <w:sz w:val="22"/>
                <w:szCs w:val="22"/>
              </w:rPr>
            </w:pPr>
            <w:ins w:id="3513" w:author="ERCOT" w:date="2021-11-01T10:47:00Z">
              <w:r>
                <w:rPr>
                  <w:rFonts w:ascii="Calibri" w:hAnsi="Calibri" w:cs="Calibri"/>
                  <w:color w:val="000000"/>
                  <w:sz w:val="22"/>
                  <w:szCs w:val="22"/>
                </w:rPr>
                <w:t>2.7</w:t>
              </w:r>
            </w:ins>
            <w:del w:id="3514" w:author="ERCOT" w:date="2021-11-01T09:58:00Z">
              <w:r w:rsidRPr="009A486F" w:rsidDel="000A1AF2">
                <w:rPr>
                  <w:color w:val="000000"/>
                  <w:sz w:val="22"/>
                  <w:szCs w:val="22"/>
                </w:rPr>
                <w:delText>16.8</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515" w:author="ERCOT" w:date="2021-11-01T10:47: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7D399DE" w14:textId="0B0E636B" w:rsidR="00606AA6" w:rsidRPr="009A486F" w:rsidRDefault="00606AA6" w:rsidP="00606AA6">
            <w:pPr>
              <w:widowControl/>
              <w:autoSpaceDE/>
              <w:autoSpaceDN/>
              <w:adjustRightInd/>
              <w:jc w:val="center"/>
              <w:rPr>
                <w:b/>
                <w:bCs/>
                <w:sz w:val="22"/>
                <w:szCs w:val="22"/>
              </w:rPr>
            </w:pPr>
            <w:ins w:id="3516" w:author="ERCOT" w:date="2021-11-01T10:47:00Z">
              <w:r>
                <w:rPr>
                  <w:rFonts w:ascii="Calibri" w:hAnsi="Calibri" w:cs="Calibri"/>
                  <w:color w:val="000000"/>
                  <w:sz w:val="22"/>
                  <w:szCs w:val="22"/>
                </w:rPr>
                <w:t>9.0</w:t>
              </w:r>
            </w:ins>
            <w:del w:id="3517" w:author="ERCOT" w:date="2021-11-01T09:58:00Z">
              <w:r w:rsidRPr="009A486F" w:rsidDel="000A1AF2">
                <w:rPr>
                  <w:color w:val="000000"/>
                  <w:sz w:val="22"/>
                  <w:szCs w:val="22"/>
                </w:rPr>
                <w:delText>47.8</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518" w:author="ERCOT" w:date="2021-11-01T10:47: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2AE3E" w14:textId="4208B6B8" w:rsidR="00606AA6" w:rsidRPr="009A486F" w:rsidRDefault="00606AA6" w:rsidP="00606AA6">
            <w:pPr>
              <w:widowControl/>
              <w:autoSpaceDE/>
              <w:autoSpaceDN/>
              <w:adjustRightInd/>
              <w:jc w:val="center"/>
              <w:rPr>
                <w:b/>
                <w:bCs/>
                <w:sz w:val="22"/>
                <w:szCs w:val="22"/>
              </w:rPr>
            </w:pPr>
            <w:ins w:id="3519" w:author="ERCOT" w:date="2021-11-01T10:47:00Z">
              <w:r>
                <w:rPr>
                  <w:rFonts w:ascii="Calibri" w:hAnsi="Calibri" w:cs="Calibri"/>
                  <w:color w:val="000000"/>
                  <w:sz w:val="22"/>
                  <w:szCs w:val="22"/>
                </w:rPr>
                <w:t>7.3</w:t>
              </w:r>
            </w:ins>
            <w:del w:id="3520" w:author="ERCOT" w:date="2021-11-01T09:58:00Z">
              <w:r w:rsidRPr="009A486F" w:rsidDel="000A1AF2">
                <w:rPr>
                  <w:color w:val="000000"/>
                  <w:sz w:val="22"/>
                  <w:szCs w:val="22"/>
                </w:rPr>
                <w:delText>49.1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21"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A35D23" w14:textId="6356892F" w:rsidR="00606AA6" w:rsidRPr="009A486F" w:rsidRDefault="00606AA6" w:rsidP="00606AA6">
            <w:pPr>
              <w:widowControl/>
              <w:autoSpaceDE/>
              <w:autoSpaceDN/>
              <w:adjustRightInd/>
              <w:jc w:val="center"/>
              <w:rPr>
                <w:b/>
                <w:bCs/>
                <w:sz w:val="22"/>
                <w:szCs w:val="22"/>
              </w:rPr>
            </w:pPr>
            <w:ins w:id="3522" w:author="ERCOT" w:date="2021-11-01T10:47:00Z">
              <w:r>
                <w:rPr>
                  <w:rFonts w:ascii="Calibri" w:hAnsi="Calibri" w:cs="Calibri"/>
                  <w:color w:val="000000"/>
                  <w:sz w:val="22"/>
                  <w:szCs w:val="22"/>
                </w:rPr>
                <w:t>7.4</w:t>
              </w:r>
            </w:ins>
            <w:del w:id="3523" w:author="ERCOT" w:date="2021-11-01T09:58:00Z">
              <w:r w:rsidRPr="009A486F" w:rsidDel="000A1AF2">
                <w:rPr>
                  <w:color w:val="000000"/>
                  <w:sz w:val="22"/>
                  <w:szCs w:val="22"/>
                </w:rPr>
                <w:delText>36.3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24"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38CEAC" w14:textId="09D9AFD6" w:rsidR="00606AA6" w:rsidRPr="009A486F" w:rsidRDefault="00606AA6" w:rsidP="00606AA6">
            <w:pPr>
              <w:widowControl/>
              <w:autoSpaceDE/>
              <w:autoSpaceDN/>
              <w:adjustRightInd/>
              <w:jc w:val="center"/>
              <w:rPr>
                <w:b/>
                <w:bCs/>
                <w:sz w:val="22"/>
                <w:szCs w:val="22"/>
              </w:rPr>
            </w:pPr>
            <w:ins w:id="3525" w:author="ERCOT" w:date="2021-11-01T10:47:00Z">
              <w:r>
                <w:rPr>
                  <w:rFonts w:ascii="Calibri" w:hAnsi="Calibri" w:cs="Calibri"/>
                  <w:color w:val="000000"/>
                  <w:sz w:val="22"/>
                  <w:szCs w:val="22"/>
                </w:rPr>
                <w:t>6.1</w:t>
              </w:r>
            </w:ins>
            <w:del w:id="3526" w:author="ERCOT" w:date="2021-11-01T09:58:00Z">
              <w:r w:rsidRPr="009A486F" w:rsidDel="000A1AF2">
                <w:rPr>
                  <w:color w:val="000000"/>
                  <w:sz w:val="22"/>
                  <w:szCs w:val="22"/>
                </w:rPr>
                <w:delText>30.3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27"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5D76D9" w14:textId="7F3B5D76" w:rsidR="00606AA6" w:rsidRPr="009A486F" w:rsidRDefault="00606AA6" w:rsidP="00606AA6">
            <w:pPr>
              <w:widowControl/>
              <w:autoSpaceDE/>
              <w:autoSpaceDN/>
              <w:adjustRightInd/>
              <w:jc w:val="center"/>
              <w:rPr>
                <w:b/>
                <w:bCs/>
                <w:sz w:val="22"/>
                <w:szCs w:val="22"/>
              </w:rPr>
            </w:pPr>
            <w:ins w:id="3528" w:author="ERCOT" w:date="2021-11-01T10:47:00Z">
              <w:r>
                <w:rPr>
                  <w:rFonts w:ascii="Calibri" w:hAnsi="Calibri" w:cs="Calibri"/>
                  <w:color w:val="000000"/>
                  <w:sz w:val="22"/>
                  <w:szCs w:val="22"/>
                </w:rPr>
                <w:t>6.1</w:t>
              </w:r>
            </w:ins>
            <w:del w:id="3529" w:author="ERCOT" w:date="2021-11-01T09:58:00Z">
              <w:r w:rsidRPr="009A486F" w:rsidDel="000A1AF2">
                <w:rPr>
                  <w:color w:val="000000"/>
                  <w:sz w:val="22"/>
                  <w:szCs w:val="22"/>
                </w:rPr>
                <w:delText>25.6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530" w:author="ERCOT" w:date="2021-11-01T10:47: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3EEB" w14:textId="237D64F7" w:rsidR="00606AA6" w:rsidRPr="009A486F" w:rsidRDefault="00606AA6" w:rsidP="00606AA6">
            <w:pPr>
              <w:widowControl/>
              <w:autoSpaceDE/>
              <w:autoSpaceDN/>
              <w:adjustRightInd/>
              <w:jc w:val="center"/>
              <w:rPr>
                <w:b/>
                <w:bCs/>
                <w:sz w:val="22"/>
                <w:szCs w:val="22"/>
              </w:rPr>
            </w:pPr>
            <w:ins w:id="3531" w:author="ERCOT" w:date="2021-11-01T10:47:00Z">
              <w:r>
                <w:rPr>
                  <w:rFonts w:ascii="Calibri" w:hAnsi="Calibri" w:cs="Calibri"/>
                  <w:color w:val="000000"/>
                  <w:sz w:val="22"/>
                  <w:szCs w:val="22"/>
                </w:rPr>
                <w:t>4.5</w:t>
              </w:r>
            </w:ins>
            <w:del w:id="3532" w:author="ERCOT" w:date="2021-11-01T09:58:00Z">
              <w:r w:rsidRPr="009A486F" w:rsidDel="000A1AF2">
                <w:rPr>
                  <w:color w:val="000000"/>
                  <w:sz w:val="22"/>
                  <w:szCs w:val="22"/>
                </w:rPr>
                <w:delText>28.8</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33"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C6BA046" w14:textId="1C971D31" w:rsidR="00606AA6" w:rsidRPr="009A486F" w:rsidRDefault="00606AA6" w:rsidP="00606AA6">
            <w:pPr>
              <w:widowControl/>
              <w:autoSpaceDE/>
              <w:autoSpaceDN/>
              <w:adjustRightInd/>
              <w:jc w:val="center"/>
              <w:rPr>
                <w:b/>
                <w:bCs/>
                <w:sz w:val="22"/>
                <w:szCs w:val="22"/>
              </w:rPr>
            </w:pPr>
            <w:ins w:id="3534" w:author="ERCOT" w:date="2021-11-01T10:47:00Z">
              <w:r>
                <w:rPr>
                  <w:rFonts w:ascii="Calibri" w:hAnsi="Calibri" w:cs="Calibri"/>
                  <w:color w:val="000000"/>
                  <w:sz w:val="22"/>
                  <w:szCs w:val="22"/>
                </w:rPr>
                <w:t>10.9</w:t>
              </w:r>
            </w:ins>
            <w:del w:id="3535" w:author="ERCOT" w:date="2021-11-01T09:58:00Z">
              <w:r w:rsidRPr="009A486F" w:rsidDel="000A1AF2">
                <w:rPr>
                  <w:color w:val="000000"/>
                  <w:sz w:val="22"/>
                  <w:szCs w:val="22"/>
                </w:rPr>
                <w:delText>32.3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36"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7F094A3" w14:textId="6C47A2E3" w:rsidR="00606AA6" w:rsidRPr="009A486F" w:rsidRDefault="00606AA6" w:rsidP="00606AA6">
            <w:pPr>
              <w:widowControl/>
              <w:autoSpaceDE/>
              <w:autoSpaceDN/>
              <w:adjustRightInd/>
              <w:jc w:val="center"/>
              <w:rPr>
                <w:b/>
                <w:bCs/>
                <w:sz w:val="22"/>
                <w:szCs w:val="22"/>
              </w:rPr>
            </w:pPr>
            <w:ins w:id="3537" w:author="ERCOT" w:date="2021-11-01T10:47:00Z">
              <w:r>
                <w:rPr>
                  <w:rFonts w:ascii="Calibri" w:hAnsi="Calibri" w:cs="Calibri"/>
                  <w:color w:val="000000"/>
                  <w:sz w:val="22"/>
                  <w:szCs w:val="22"/>
                </w:rPr>
                <w:t>9.1</w:t>
              </w:r>
            </w:ins>
            <w:del w:id="3538" w:author="ERCOT" w:date="2021-11-01T09:58:00Z">
              <w:r w:rsidRPr="009A486F" w:rsidDel="000A1AF2">
                <w:rPr>
                  <w:color w:val="000000"/>
                  <w:sz w:val="22"/>
                  <w:szCs w:val="22"/>
                </w:rPr>
                <w:delText>29.0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539" w:author="ERCOT" w:date="2021-11-01T10:47: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3311E" w14:textId="1340C040" w:rsidR="00606AA6" w:rsidRPr="009A486F" w:rsidRDefault="00606AA6" w:rsidP="00606AA6">
            <w:pPr>
              <w:widowControl/>
              <w:autoSpaceDE/>
              <w:autoSpaceDN/>
              <w:adjustRightInd/>
              <w:jc w:val="center"/>
              <w:rPr>
                <w:b/>
                <w:bCs/>
                <w:sz w:val="22"/>
                <w:szCs w:val="22"/>
              </w:rPr>
            </w:pPr>
            <w:ins w:id="3540" w:author="ERCOT" w:date="2021-11-01T10:47:00Z">
              <w:r>
                <w:rPr>
                  <w:rFonts w:ascii="Calibri" w:hAnsi="Calibri" w:cs="Calibri"/>
                  <w:color w:val="000000"/>
                  <w:sz w:val="22"/>
                  <w:szCs w:val="22"/>
                </w:rPr>
                <w:t>5.3</w:t>
              </w:r>
            </w:ins>
            <w:del w:id="3541" w:author="ERCOT" w:date="2021-11-01T09:58:00Z">
              <w:r w:rsidRPr="009A486F" w:rsidDel="000A1AF2">
                <w:rPr>
                  <w:color w:val="000000"/>
                  <w:sz w:val="22"/>
                  <w:szCs w:val="22"/>
                </w:rPr>
                <w:delText>14.4</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542" w:author="ERCOT" w:date="2021-11-01T10:47: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02823" w14:textId="361C0C60" w:rsidR="00606AA6" w:rsidRPr="009A486F" w:rsidRDefault="00606AA6" w:rsidP="00606AA6">
            <w:pPr>
              <w:widowControl/>
              <w:autoSpaceDE/>
              <w:autoSpaceDN/>
              <w:adjustRightInd/>
              <w:jc w:val="center"/>
              <w:rPr>
                <w:b/>
                <w:bCs/>
                <w:sz w:val="22"/>
                <w:szCs w:val="22"/>
              </w:rPr>
            </w:pPr>
            <w:ins w:id="3543" w:author="ERCOT" w:date="2021-11-01T10:47:00Z">
              <w:r>
                <w:rPr>
                  <w:rFonts w:ascii="Calibri" w:hAnsi="Calibri" w:cs="Calibri"/>
                  <w:color w:val="000000"/>
                  <w:sz w:val="22"/>
                  <w:szCs w:val="22"/>
                </w:rPr>
                <w:t>0.9</w:t>
              </w:r>
            </w:ins>
            <w:del w:id="3544" w:author="ERCOT" w:date="2021-11-01T09:58:00Z">
              <w:r w:rsidRPr="009A486F" w:rsidDel="000A1AF2">
                <w:rPr>
                  <w:color w:val="000000"/>
                  <w:sz w:val="22"/>
                  <w:szCs w:val="22"/>
                </w:rPr>
                <w:delText>2.0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545" w:author="ERCOT" w:date="2021-11-01T10:47: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109132" w14:textId="6D139065" w:rsidR="00606AA6" w:rsidRPr="009A486F" w:rsidRDefault="00606AA6" w:rsidP="00606AA6">
            <w:pPr>
              <w:widowControl/>
              <w:autoSpaceDE/>
              <w:autoSpaceDN/>
              <w:adjustRightInd/>
              <w:jc w:val="center"/>
              <w:rPr>
                <w:b/>
                <w:bCs/>
                <w:sz w:val="22"/>
                <w:szCs w:val="22"/>
              </w:rPr>
            </w:pPr>
            <w:ins w:id="3546" w:author="ERCOT" w:date="2021-11-01T10:47:00Z">
              <w:r>
                <w:rPr>
                  <w:rFonts w:ascii="Calibri" w:hAnsi="Calibri" w:cs="Calibri"/>
                  <w:color w:val="000000"/>
                  <w:sz w:val="22"/>
                  <w:szCs w:val="22"/>
                </w:rPr>
                <w:t>0.0</w:t>
              </w:r>
            </w:ins>
            <w:del w:id="3547" w:author="ERCOT" w:date="2021-11-01T09:58:00Z">
              <w:r w:rsidRPr="009A486F" w:rsidDel="000A1AF2">
                <w:rPr>
                  <w:color w:val="000000"/>
                  <w:sz w:val="22"/>
                  <w:szCs w:val="22"/>
                </w:rPr>
                <w:delText>-0.9</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548" w:author="ERCOT" w:date="2021-11-01T10:47: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EF3C4" w14:textId="22976482" w:rsidR="00606AA6" w:rsidRPr="009A486F" w:rsidRDefault="00606AA6" w:rsidP="00606AA6">
            <w:pPr>
              <w:widowControl/>
              <w:autoSpaceDE/>
              <w:autoSpaceDN/>
              <w:adjustRightInd/>
              <w:jc w:val="center"/>
              <w:rPr>
                <w:b/>
                <w:bCs/>
                <w:sz w:val="22"/>
                <w:szCs w:val="22"/>
              </w:rPr>
            </w:pPr>
            <w:ins w:id="3549" w:author="ERCOT" w:date="2021-11-01T10:47:00Z">
              <w:r>
                <w:rPr>
                  <w:rFonts w:ascii="Calibri" w:hAnsi="Calibri" w:cs="Calibri"/>
                  <w:color w:val="000000"/>
                  <w:sz w:val="22"/>
                  <w:szCs w:val="22"/>
                </w:rPr>
                <w:t>0.0</w:t>
              </w:r>
            </w:ins>
            <w:del w:id="3550" w:author="ERCOT" w:date="2021-11-01T09:58:00Z">
              <w:r w:rsidRPr="009A486F" w:rsidDel="000A1AF2">
                <w:rPr>
                  <w:color w:val="000000"/>
                  <w:sz w:val="22"/>
                  <w:szCs w:val="22"/>
                </w:rPr>
                <w:delText>-0.1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551" w:author="ERCOT" w:date="2021-11-01T10:47: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AFAA6C7" w14:textId="24F7A5C5" w:rsidR="00606AA6" w:rsidRPr="009A486F" w:rsidRDefault="00606AA6" w:rsidP="00606AA6">
            <w:pPr>
              <w:widowControl/>
              <w:autoSpaceDE/>
              <w:autoSpaceDN/>
              <w:adjustRightInd/>
              <w:jc w:val="center"/>
              <w:rPr>
                <w:b/>
                <w:bCs/>
                <w:sz w:val="22"/>
                <w:szCs w:val="22"/>
              </w:rPr>
            </w:pPr>
            <w:ins w:id="3552" w:author="ERCOT" w:date="2021-11-01T10:47:00Z">
              <w:r>
                <w:rPr>
                  <w:rFonts w:ascii="Calibri" w:hAnsi="Calibri" w:cs="Calibri"/>
                  <w:color w:val="000000"/>
                  <w:sz w:val="22"/>
                  <w:szCs w:val="22"/>
                </w:rPr>
                <w:t>0.1</w:t>
              </w:r>
            </w:ins>
            <w:del w:id="3553"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554" w:author="ERCOT" w:date="2021-11-01T10:47: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D14CE" w14:textId="4B9F488A" w:rsidR="00606AA6" w:rsidRPr="009A486F" w:rsidRDefault="00606AA6" w:rsidP="00606AA6">
            <w:pPr>
              <w:widowControl/>
              <w:autoSpaceDE/>
              <w:autoSpaceDN/>
              <w:adjustRightInd/>
              <w:jc w:val="center"/>
              <w:rPr>
                <w:b/>
                <w:bCs/>
                <w:sz w:val="22"/>
                <w:szCs w:val="22"/>
              </w:rPr>
            </w:pPr>
            <w:ins w:id="3555" w:author="ERCOT" w:date="2021-11-01T10:47:00Z">
              <w:r>
                <w:rPr>
                  <w:rFonts w:ascii="Calibri" w:hAnsi="Calibri" w:cs="Calibri"/>
                  <w:color w:val="000000"/>
                  <w:sz w:val="22"/>
                  <w:szCs w:val="22"/>
                </w:rPr>
                <w:t>0.0</w:t>
              </w:r>
            </w:ins>
            <w:del w:id="3556"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557" w:author="ERCOT" w:date="2021-11-01T10:47: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740E0F" w14:textId="38AEA508" w:rsidR="00606AA6" w:rsidRPr="009A486F" w:rsidRDefault="00606AA6" w:rsidP="00606AA6">
            <w:pPr>
              <w:widowControl/>
              <w:autoSpaceDE/>
              <w:autoSpaceDN/>
              <w:adjustRightInd/>
              <w:jc w:val="center"/>
              <w:rPr>
                <w:b/>
                <w:bCs/>
                <w:sz w:val="22"/>
                <w:szCs w:val="22"/>
              </w:rPr>
            </w:pPr>
            <w:ins w:id="3558" w:author="ERCOT" w:date="2021-11-01T10:47:00Z">
              <w:r>
                <w:rPr>
                  <w:rFonts w:ascii="Calibri" w:hAnsi="Calibri" w:cs="Calibri"/>
                  <w:color w:val="000000"/>
                  <w:sz w:val="22"/>
                  <w:szCs w:val="22"/>
                </w:rPr>
                <w:t>0.0</w:t>
              </w:r>
            </w:ins>
            <w:del w:id="3559"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560" w:author="ERCOT" w:date="2021-11-01T10:47: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74C2C98" w14:textId="1EFE0803" w:rsidR="00606AA6" w:rsidRPr="009A486F" w:rsidRDefault="00606AA6" w:rsidP="00606AA6">
            <w:pPr>
              <w:widowControl/>
              <w:autoSpaceDE/>
              <w:autoSpaceDN/>
              <w:adjustRightInd/>
              <w:jc w:val="center"/>
              <w:rPr>
                <w:b/>
                <w:bCs/>
                <w:sz w:val="22"/>
                <w:szCs w:val="22"/>
              </w:rPr>
            </w:pPr>
            <w:ins w:id="3561" w:author="ERCOT" w:date="2021-11-01T10:47:00Z">
              <w:r>
                <w:rPr>
                  <w:rFonts w:ascii="Calibri" w:hAnsi="Calibri" w:cs="Calibri"/>
                  <w:color w:val="000000"/>
                  <w:sz w:val="22"/>
                  <w:szCs w:val="22"/>
                </w:rPr>
                <w:t>0.0</w:t>
              </w:r>
            </w:ins>
            <w:del w:id="3562" w:author="ERCOT" w:date="2021-11-01T09:58:00Z">
              <w:r w:rsidRPr="009A486F" w:rsidDel="000A1AF2">
                <w:rPr>
                  <w:color w:val="000000"/>
                  <w:sz w:val="22"/>
                  <w:szCs w:val="22"/>
                </w:rPr>
                <w:delText>0.0</w:delText>
              </w:r>
            </w:del>
          </w:p>
        </w:tc>
      </w:tr>
      <w:tr w:rsidR="00606AA6" w:rsidRPr="00CC576E" w14:paraId="050C86C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563" w:author="ERCOT" w:date="2021-11-01T10:47: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564" w:author="ERCOT" w:date="2021-11-01T10:47: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3565" w:author="ERCOT" w:date="2021-11-01T10:47: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lastRenderedPageBreak/>
              <w:t>Dec.</w:t>
            </w:r>
          </w:p>
        </w:tc>
        <w:tc>
          <w:tcPr>
            <w:tcW w:w="202" w:type="pct"/>
            <w:tcBorders>
              <w:top w:val="single" w:sz="4" w:space="0" w:color="000000"/>
              <w:left w:val="single" w:sz="4" w:space="0" w:color="000000"/>
              <w:bottom w:val="single" w:sz="8" w:space="0" w:color="000000"/>
              <w:right w:val="single" w:sz="4" w:space="0" w:color="000000"/>
            </w:tcBorders>
            <w:vAlign w:val="bottom"/>
            <w:tcPrChange w:id="3566"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ADEB0C0" w14:textId="12862858" w:rsidR="00606AA6" w:rsidRPr="009A486F" w:rsidRDefault="00606AA6" w:rsidP="00606AA6">
            <w:pPr>
              <w:widowControl/>
              <w:autoSpaceDE/>
              <w:autoSpaceDN/>
              <w:adjustRightInd/>
              <w:jc w:val="center"/>
              <w:rPr>
                <w:b/>
                <w:bCs/>
                <w:sz w:val="22"/>
                <w:szCs w:val="22"/>
              </w:rPr>
            </w:pPr>
            <w:ins w:id="3567" w:author="ERCOT" w:date="2021-11-01T10:47:00Z">
              <w:r>
                <w:rPr>
                  <w:rFonts w:ascii="Calibri" w:hAnsi="Calibri" w:cs="Calibri"/>
                  <w:color w:val="000000"/>
                  <w:sz w:val="22"/>
                  <w:szCs w:val="22"/>
                </w:rPr>
                <w:t>0.0</w:t>
              </w:r>
            </w:ins>
            <w:del w:id="3568" w:author="ERCOT" w:date="2021-11-01T09:58:00Z">
              <w:r w:rsidRPr="009A486F" w:rsidDel="000A1AF2">
                <w:rPr>
                  <w:color w:val="000000"/>
                  <w:sz w:val="22"/>
                  <w:szCs w:val="22"/>
                </w:rPr>
                <w:delText>0.0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569"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C2F66D3" w14:textId="3FC675DC" w:rsidR="00606AA6" w:rsidRPr="009A486F" w:rsidRDefault="00606AA6" w:rsidP="00606AA6">
            <w:pPr>
              <w:widowControl/>
              <w:autoSpaceDE/>
              <w:autoSpaceDN/>
              <w:adjustRightInd/>
              <w:jc w:val="center"/>
              <w:rPr>
                <w:b/>
                <w:bCs/>
                <w:sz w:val="22"/>
                <w:szCs w:val="22"/>
              </w:rPr>
            </w:pPr>
            <w:ins w:id="3570" w:author="ERCOT" w:date="2021-11-01T10:47:00Z">
              <w:r>
                <w:rPr>
                  <w:rFonts w:ascii="Calibri" w:hAnsi="Calibri" w:cs="Calibri"/>
                  <w:color w:val="000000"/>
                  <w:sz w:val="22"/>
                  <w:szCs w:val="22"/>
                </w:rPr>
                <w:t>0.0</w:t>
              </w:r>
            </w:ins>
            <w:del w:id="3571"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72"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88ABE1" w14:textId="3BA4541C" w:rsidR="00606AA6" w:rsidRPr="009A486F" w:rsidRDefault="00606AA6" w:rsidP="00606AA6">
            <w:pPr>
              <w:widowControl/>
              <w:autoSpaceDE/>
              <w:autoSpaceDN/>
              <w:adjustRightInd/>
              <w:jc w:val="center"/>
              <w:rPr>
                <w:b/>
                <w:bCs/>
                <w:sz w:val="22"/>
                <w:szCs w:val="22"/>
              </w:rPr>
            </w:pPr>
            <w:ins w:id="3573" w:author="ERCOT" w:date="2021-11-01T10:47:00Z">
              <w:r>
                <w:rPr>
                  <w:rFonts w:ascii="Calibri" w:hAnsi="Calibri" w:cs="Calibri"/>
                  <w:color w:val="000000"/>
                  <w:sz w:val="22"/>
                  <w:szCs w:val="22"/>
                </w:rPr>
                <w:t>0.0</w:t>
              </w:r>
            </w:ins>
            <w:del w:id="3574"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75"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336C110" w14:textId="2A3B922F" w:rsidR="00606AA6" w:rsidRPr="009A486F" w:rsidRDefault="00606AA6" w:rsidP="00606AA6">
            <w:pPr>
              <w:widowControl/>
              <w:autoSpaceDE/>
              <w:autoSpaceDN/>
              <w:adjustRightInd/>
              <w:jc w:val="center"/>
              <w:rPr>
                <w:b/>
                <w:bCs/>
                <w:sz w:val="22"/>
                <w:szCs w:val="22"/>
              </w:rPr>
            </w:pPr>
            <w:ins w:id="3576" w:author="ERCOT" w:date="2021-11-01T10:47:00Z">
              <w:r>
                <w:rPr>
                  <w:rFonts w:ascii="Calibri" w:hAnsi="Calibri" w:cs="Calibri"/>
                  <w:color w:val="000000"/>
                  <w:sz w:val="22"/>
                  <w:szCs w:val="22"/>
                </w:rPr>
                <w:t>0.0</w:t>
              </w:r>
            </w:ins>
            <w:del w:id="3577"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78"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06995311" w14:textId="4A63F103" w:rsidR="00606AA6" w:rsidRPr="009A486F" w:rsidRDefault="00606AA6" w:rsidP="00606AA6">
            <w:pPr>
              <w:widowControl/>
              <w:autoSpaceDE/>
              <w:autoSpaceDN/>
              <w:adjustRightInd/>
              <w:jc w:val="center"/>
              <w:rPr>
                <w:b/>
                <w:bCs/>
                <w:sz w:val="22"/>
                <w:szCs w:val="22"/>
              </w:rPr>
            </w:pPr>
            <w:ins w:id="3579" w:author="ERCOT" w:date="2021-11-01T10:47:00Z">
              <w:r>
                <w:rPr>
                  <w:rFonts w:ascii="Calibri" w:hAnsi="Calibri" w:cs="Calibri"/>
                  <w:color w:val="000000"/>
                  <w:sz w:val="22"/>
                  <w:szCs w:val="22"/>
                </w:rPr>
                <w:t>0.0</w:t>
              </w:r>
            </w:ins>
            <w:del w:id="3580"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81"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31454E5" w14:textId="7721D50E" w:rsidR="00606AA6" w:rsidRPr="009A486F" w:rsidRDefault="00606AA6" w:rsidP="00606AA6">
            <w:pPr>
              <w:widowControl/>
              <w:autoSpaceDE/>
              <w:autoSpaceDN/>
              <w:adjustRightInd/>
              <w:jc w:val="center"/>
              <w:rPr>
                <w:b/>
                <w:bCs/>
                <w:sz w:val="22"/>
                <w:szCs w:val="22"/>
              </w:rPr>
            </w:pPr>
            <w:ins w:id="3582" w:author="ERCOT" w:date="2021-11-01T10:47:00Z">
              <w:r>
                <w:rPr>
                  <w:rFonts w:ascii="Calibri" w:hAnsi="Calibri" w:cs="Calibri"/>
                  <w:color w:val="000000"/>
                  <w:sz w:val="22"/>
                  <w:szCs w:val="22"/>
                </w:rPr>
                <w:t>0.0</w:t>
              </w:r>
            </w:ins>
            <w:del w:id="3583"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84"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09A4FD" w14:textId="67F77989" w:rsidR="00606AA6" w:rsidRPr="009A486F" w:rsidRDefault="00606AA6" w:rsidP="00606AA6">
            <w:pPr>
              <w:widowControl/>
              <w:autoSpaceDE/>
              <w:autoSpaceDN/>
              <w:adjustRightInd/>
              <w:jc w:val="center"/>
              <w:rPr>
                <w:b/>
                <w:bCs/>
                <w:sz w:val="22"/>
                <w:szCs w:val="22"/>
              </w:rPr>
            </w:pPr>
            <w:ins w:id="3585" w:author="ERCOT" w:date="2021-11-01T10:47:00Z">
              <w:r>
                <w:rPr>
                  <w:rFonts w:ascii="Calibri" w:hAnsi="Calibri" w:cs="Calibri"/>
                  <w:color w:val="000000"/>
                  <w:sz w:val="22"/>
                  <w:szCs w:val="22"/>
                </w:rPr>
                <w:t>0.0</w:t>
              </w:r>
            </w:ins>
            <w:del w:id="3586" w:author="ERCOT" w:date="2021-11-01T09:58:00Z">
              <w:r w:rsidRPr="009A486F" w:rsidDel="000A1AF2">
                <w:rPr>
                  <w:color w:val="000000"/>
                  <w:sz w:val="22"/>
                  <w:szCs w:val="22"/>
                </w:rPr>
                <w:delText>0.0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87"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30B68E8" w14:textId="1BFE7BED" w:rsidR="00606AA6" w:rsidRPr="009A486F" w:rsidRDefault="00606AA6" w:rsidP="00606AA6">
            <w:pPr>
              <w:widowControl/>
              <w:autoSpaceDE/>
              <w:autoSpaceDN/>
              <w:adjustRightInd/>
              <w:jc w:val="center"/>
              <w:rPr>
                <w:b/>
                <w:bCs/>
                <w:sz w:val="22"/>
                <w:szCs w:val="22"/>
              </w:rPr>
            </w:pPr>
            <w:ins w:id="3588" w:author="ERCOT" w:date="2021-11-01T10:47:00Z">
              <w:r>
                <w:rPr>
                  <w:rFonts w:ascii="Calibri" w:hAnsi="Calibri" w:cs="Calibri"/>
                  <w:color w:val="000000"/>
                  <w:sz w:val="22"/>
                  <w:szCs w:val="22"/>
                </w:rPr>
                <w:t>0.5</w:t>
              </w:r>
            </w:ins>
            <w:del w:id="3589" w:author="ERCOT" w:date="2021-11-01T09:58:00Z">
              <w:r w:rsidRPr="009A486F" w:rsidDel="000A1AF2">
                <w:rPr>
                  <w:color w:val="000000"/>
                  <w:sz w:val="22"/>
                  <w:szCs w:val="22"/>
                </w:rPr>
                <w:delText>4.0</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3590" w:author="ERCOT" w:date="2021-11-01T10:47: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C474CE" w14:textId="0CE4EFF1" w:rsidR="00606AA6" w:rsidRPr="009A486F" w:rsidRDefault="00606AA6" w:rsidP="00606AA6">
            <w:pPr>
              <w:widowControl/>
              <w:autoSpaceDE/>
              <w:autoSpaceDN/>
              <w:adjustRightInd/>
              <w:jc w:val="center"/>
              <w:rPr>
                <w:b/>
                <w:bCs/>
                <w:sz w:val="22"/>
                <w:szCs w:val="22"/>
              </w:rPr>
            </w:pPr>
            <w:ins w:id="3591" w:author="ERCOT" w:date="2021-11-01T10:47:00Z">
              <w:r>
                <w:rPr>
                  <w:rFonts w:ascii="Calibri" w:hAnsi="Calibri" w:cs="Calibri"/>
                  <w:color w:val="000000"/>
                  <w:sz w:val="22"/>
                  <w:szCs w:val="22"/>
                </w:rPr>
                <w:t>11.2</w:t>
              </w:r>
            </w:ins>
            <w:del w:id="3592" w:author="ERCOT" w:date="2021-11-01T09:58:00Z">
              <w:r w:rsidRPr="009A486F" w:rsidDel="000A1AF2">
                <w:rPr>
                  <w:color w:val="000000"/>
                  <w:sz w:val="22"/>
                  <w:szCs w:val="22"/>
                </w:rPr>
                <w:delText>53.0</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3593" w:author="ERCOT" w:date="2021-11-01T10:47: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46C1EB96" w14:textId="45D5B6E9" w:rsidR="00606AA6" w:rsidRPr="009A486F" w:rsidRDefault="00606AA6" w:rsidP="00606AA6">
            <w:pPr>
              <w:widowControl/>
              <w:autoSpaceDE/>
              <w:autoSpaceDN/>
              <w:adjustRightInd/>
              <w:jc w:val="center"/>
              <w:rPr>
                <w:b/>
                <w:bCs/>
                <w:sz w:val="22"/>
                <w:szCs w:val="22"/>
              </w:rPr>
            </w:pPr>
            <w:ins w:id="3594" w:author="ERCOT" w:date="2021-11-01T10:47:00Z">
              <w:r>
                <w:rPr>
                  <w:rFonts w:ascii="Calibri" w:hAnsi="Calibri" w:cs="Calibri"/>
                  <w:color w:val="000000"/>
                  <w:sz w:val="22"/>
                  <w:szCs w:val="22"/>
                </w:rPr>
                <w:t>9.3</w:t>
              </w:r>
            </w:ins>
            <w:del w:id="3595" w:author="ERCOT" w:date="2021-11-01T09:58:00Z">
              <w:r w:rsidRPr="009A486F" w:rsidDel="000A1AF2">
                <w:rPr>
                  <w:color w:val="000000"/>
                  <w:sz w:val="22"/>
                  <w:szCs w:val="22"/>
                </w:rPr>
                <w:delText>48.0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96"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877B0F0" w14:textId="32D6D1A0" w:rsidR="00606AA6" w:rsidRPr="009A486F" w:rsidRDefault="00606AA6" w:rsidP="00606AA6">
            <w:pPr>
              <w:widowControl/>
              <w:autoSpaceDE/>
              <w:autoSpaceDN/>
              <w:adjustRightInd/>
              <w:jc w:val="center"/>
              <w:rPr>
                <w:b/>
                <w:bCs/>
                <w:sz w:val="22"/>
                <w:szCs w:val="22"/>
              </w:rPr>
            </w:pPr>
            <w:ins w:id="3597" w:author="ERCOT" w:date="2021-11-01T10:47:00Z">
              <w:r>
                <w:rPr>
                  <w:rFonts w:ascii="Calibri" w:hAnsi="Calibri" w:cs="Calibri"/>
                  <w:color w:val="000000"/>
                  <w:sz w:val="22"/>
                  <w:szCs w:val="22"/>
                </w:rPr>
                <w:t>8.2</w:t>
              </w:r>
            </w:ins>
            <w:del w:id="3598" w:author="ERCOT" w:date="2021-11-01T09:58:00Z">
              <w:r w:rsidRPr="009A486F" w:rsidDel="000A1AF2">
                <w:rPr>
                  <w:color w:val="000000"/>
                  <w:sz w:val="22"/>
                  <w:szCs w:val="22"/>
                </w:rPr>
                <w:delText>28.0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599"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B99B0" w14:textId="7634BDD0" w:rsidR="00606AA6" w:rsidRPr="009A486F" w:rsidRDefault="00606AA6" w:rsidP="00606AA6">
            <w:pPr>
              <w:widowControl/>
              <w:autoSpaceDE/>
              <w:autoSpaceDN/>
              <w:adjustRightInd/>
              <w:jc w:val="center"/>
              <w:rPr>
                <w:b/>
                <w:bCs/>
                <w:sz w:val="22"/>
                <w:szCs w:val="22"/>
              </w:rPr>
            </w:pPr>
            <w:ins w:id="3600" w:author="ERCOT" w:date="2021-11-01T10:47:00Z">
              <w:r>
                <w:rPr>
                  <w:rFonts w:ascii="Calibri" w:hAnsi="Calibri" w:cs="Calibri"/>
                  <w:color w:val="000000"/>
                  <w:sz w:val="22"/>
                  <w:szCs w:val="22"/>
                </w:rPr>
                <w:t>6.6</w:t>
              </w:r>
            </w:ins>
            <w:del w:id="3601" w:author="ERCOT" w:date="2021-11-01T09:58:00Z">
              <w:r w:rsidRPr="009A486F" w:rsidDel="000A1AF2">
                <w:rPr>
                  <w:color w:val="000000"/>
                  <w:sz w:val="22"/>
                  <w:szCs w:val="22"/>
                </w:rPr>
                <w:delText>31.0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602"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7D3DF1D" w14:textId="6062DAD5" w:rsidR="00606AA6" w:rsidRPr="009A486F" w:rsidRDefault="00606AA6" w:rsidP="00606AA6">
            <w:pPr>
              <w:widowControl/>
              <w:autoSpaceDE/>
              <w:autoSpaceDN/>
              <w:adjustRightInd/>
              <w:jc w:val="center"/>
              <w:rPr>
                <w:b/>
                <w:bCs/>
                <w:sz w:val="22"/>
                <w:szCs w:val="22"/>
              </w:rPr>
            </w:pPr>
            <w:ins w:id="3603" w:author="ERCOT" w:date="2021-11-01T10:47:00Z">
              <w:r>
                <w:rPr>
                  <w:rFonts w:ascii="Calibri" w:hAnsi="Calibri" w:cs="Calibri"/>
                  <w:color w:val="000000"/>
                  <w:sz w:val="22"/>
                  <w:szCs w:val="22"/>
                </w:rPr>
                <w:t>6.0</w:t>
              </w:r>
            </w:ins>
            <w:del w:id="3604" w:author="ERCOT" w:date="2021-11-01T09:58:00Z">
              <w:r w:rsidRPr="009A486F" w:rsidDel="000A1AF2">
                <w:rPr>
                  <w:color w:val="000000"/>
                  <w:sz w:val="22"/>
                  <w:szCs w:val="22"/>
                </w:rPr>
                <w:delText>31.0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3605" w:author="ERCOT" w:date="2021-11-01T10:47: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6231DC6" w14:textId="4B720A66" w:rsidR="00606AA6" w:rsidRPr="009A486F" w:rsidRDefault="00606AA6" w:rsidP="00606AA6">
            <w:pPr>
              <w:widowControl/>
              <w:autoSpaceDE/>
              <w:autoSpaceDN/>
              <w:adjustRightInd/>
              <w:jc w:val="center"/>
              <w:rPr>
                <w:b/>
                <w:bCs/>
                <w:sz w:val="22"/>
                <w:szCs w:val="22"/>
              </w:rPr>
            </w:pPr>
            <w:ins w:id="3606" w:author="ERCOT" w:date="2021-11-01T10:47:00Z">
              <w:r>
                <w:rPr>
                  <w:rFonts w:ascii="Calibri" w:hAnsi="Calibri" w:cs="Calibri"/>
                  <w:color w:val="000000"/>
                  <w:sz w:val="22"/>
                  <w:szCs w:val="22"/>
                </w:rPr>
                <w:t>7.8</w:t>
              </w:r>
            </w:ins>
            <w:del w:id="3607" w:author="ERCOT" w:date="2021-11-01T09:58:00Z">
              <w:r w:rsidRPr="009A486F" w:rsidDel="000A1AF2">
                <w:rPr>
                  <w:color w:val="000000"/>
                  <w:sz w:val="22"/>
                  <w:szCs w:val="22"/>
                </w:rPr>
                <w:delText>29.0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608"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C39FE48" w14:textId="7105CFE8" w:rsidR="00606AA6" w:rsidRPr="009A486F" w:rsidRDefault="00606AA6" w:rsidP="00606AA6">
            <w:pPr>
              <w:widowControl/>
              <w:autoSpaceDE/>
              <w:autoSpaceDN/>
              <w:adjustRightInd/>
              <w:jc w:val="center"/>
              <w:rPr>
                <w:b/>
                <w:bCs/>
                <w:sz w:val="22"/>
                <w:szCs w:val="22"/>
              </w:rPr>
            </w:pPr>
            <w:ins w:id="3609" w:author="ERCOT" w:date="2021-11-01T10:47:00Z">
              <w:r>
                <w:rPr>
                  <w:rFonts w:ascii="Calibri" w:hAnsi="Calibri" w:cs="Calibri"/>
                  <w:color w:val="000000"/>
                  <w:sz w:val="22"/>
                  <w:szCs w:val="22"/>
                </w:rPr>
                <w:t>8.9</w:t>
              </w:r>
            </w:ins>
            <w:del w:id="3610" w:author="ERCOT" w:date="2021-11-01T09:58:00Z">
              <w:r w:rsidRPr="009A486F" w:rsidDel="000A1AF2">
                <w:rPr>
                  <w:color w:val="000000"/>
                  <w:sz w:val="22"/>
                  <w:szCs w:val="22"/>
                </w:rPr>
                <w:delText>30.0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611"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7DD09B0" w14:textId="0705E3DB" w:rsidR="00606AA6" w:rsidRPr="009A486F" w:rsidRDefault="00606AA6" w:rsidP="00606AA6">
            <w:pPr>
              <w:widowControl/>
              <w:autoSpaceDE/>
              <w:autoSpaceDN/>
              <w:adjustRightInd/>
              <w:jc w:val="center"/>
              <w:rPr>
                <w:b/>
                <w:bCs/>
                <w:sz w:val="22"/>
                <w:szCs w:val="22"/>
              </w:rPr>
            </w:pPr>
            <w:ins w:id="3612" w:author="ERCOT" w:date="2021-11-01T10:47:00Z">
              <w:r>
                <w:rPr>
                  <w:rFonts w:ascii="Calibri" w:hAnsi="Calibri" w:cs="Calibri"/>
                  <w:color w:val="000000"/>
                  <w:sz w:val="22"/>
                  <w:szCs w:val="22"/>
                </w:rPr>
                <w:t>11.2</w:t>
              </w:r>
            </w:ins>
            <w:del w:id="3613" w:author="ERCOT" w:date="2021-11-01T09:58:00Z">
              <w:r w:rsidRPr="009A486F" w:rsidDel="000A1AF2">
                <w:rPr>
                  <w:color w:val="000000"/>
                  <w:sz w:val="22"/>
                  <w:szCs w:val="22"/>
                </w:rPr>
                <w:delText>34.0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3614" w:author="ERCOT" w:date="2021-11-01T10:47: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55C996C1" w14:textId="080303AE" w:rsidR="00606AA6" w:rsidRPr="009A486F" w:rsidRDefault="00606AA6" w:rsidP="00606AA6">
            <w:pPr>
              <w:widowControl/>
              <w:autoSpaceDE/>
              <w:autoSpaceDN/>
              <w:adjustRightInd/>
              <w:jc w:val="center"/>
              <w:rPr>
                <w:b/>
                <w:bCs/>
                <w:sz w:val="22"/>
                <w:szCs w:val="22"/>
              </w:rPr>
            </w:pPr>
            <w:ins w:id="3615" w:author="ERCOT" w:date="2021-11-01T10:47:00Z">
              <w:r>
                <w:rPr>
                  <w:rFonts w:ascii="Calibri" w:hAnsi="Calibri" w:cs="Calibri"/>
                  <w:color w:val="000000"/>
                  <w:sz w:val="22"/>
                  <w:szCs w:val="22"/>
                </w:rPr>
                <w:t>5.9</w:t>
              </w:r>
            </w:ins>
            <w:del w:id="3616" w:author="ERCOT" w:date="2021-11-01T09:58:00Z">
              <w:r w:rsidRPr="009A486F" w:rsidDel="000A1AF2">
                <w:rPr>
                  <w:color w:val="000000"/>
                  <w:sz w:val="22"/>
                  <w:szCs w:val="22"/>
                </w:rPr>
                <w:delText>13.0</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3617" w:author="ERCOT" w:date="2021-11-01T10:47: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31A94095" w14:textId="76B0E9BF" w:rsidR="00606AA6" w:rsidRPr="009A486F" w:rsidRDefault="00606AA6" w:rsidP="00606AA6">
            <w:pPr>
              <w:widowControl/>
              <w:autoSpaceDE/>
              <w:autoSpaceDN/>
              <w:adjustRightInd/>
              <w:jc w:val="center"/>
              <w:rPr>
                <w:b/>
                <w:bCs/>
                <w:sz w:val="22"/>
                <w:szCs w:val="22"/>
              </w:rPr>
            </w:pPr>
            <w:ins w:id="3618" w:author="ERCOT" w:date="2021-11-01T10:47:00Z">
              <w:r>
                <w:rPr>
                  <w:rFonts w:ascii="Calibri" w:hAnsi="Calibri" w:cs="Calibri"/>
                  <w:color w:val="000000"/>
                  <w:sz w:val="22"/>
                  <w:szCs w:val="22"/>
                </w:rPr>
                <w:t>0.4</w:t>
              </w:r>
            </w:ins>
            <w:del w:id="3619" w:author="ERCOT" w:date="2021-11-01T09:58:00Z">
              <w:r w:rsidRPr="009A486F" w:rsidDel="000A1AF2">
                <w:rPr>
                  <w:color w:val="000000"/>
                  <w:sz w:val="22"/>
                  <w:szCs w:val="22"/>
                </w:rPr>
                <w:delText>-3.0</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3620" w:author="ERCOT" w:date="2021-11-01T10:47: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451F5F22" w14:textId="7C0445C9" w:rsidR="00606AA6" w:rsidRPr="009A486F" w:rsidRDefault="00606AA6" w:rsidP="00606AA6">
            <w:pPr>
              <w:widowControl/>
              <w:autoSpaceDE/>
              <w:autoSpaceDN/>
              <w:adjustRightInd/>
              <w:jc w:val="center"/>
              <w:rPr>
                <w:b/>
                <w:bCs/>
                <w:sz w:val="22"/>
                <w:szCs w:val="22"/>
              </w:rPr>
            </w:pPr>
            <w:ins w:id="3621" w:author="ERCOT" w:date="2021-11-01T10:47:00Z">
              <w:r>
                <w:rPr>
                  <w:rFonts w:ascii="Calibri" w:hAnsi="Calibri" w:cs="Calibri"/>
                  <w:color w:val="000000"/>
                  <w:sz w:val="22"/>
                  <w:szCs w:val="22"/>
                </w:rPr>
                <w:t>0.0</w:t>
              </w:r>
            </w:ins>
            <w:del w:id="3622" w:author="ERCOT" w:date="2021-11-01T09:58:00Z">
              <w:r w:rsidRPr="009A486F" w:rsidDel="000A1AF2">
                <w:rPr>
                  <w:color w:val="000000"/>
                  <w:sz w:val="22"/>
                  <w:szCs w:val="22"/>
                </w:rPr>
                <w:delText>0.0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3623" w:author="ERCOT" w:date="2021-11-01T10:47: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5F916E5F" w14:textId="4AF62488" w:rsidR="00606AA6" w:rsidRPr="009A486F" w:rsidRDefault="00606AA6" w:rsidP="00606AA6">
            <w:pPr>
              <w:widowControl/>
              <w:autoSpaceDE/>
              <w:autoSpaceDN/>
              <w:adjustRightInd/>
              <w:jc w:val="center"/>
              <w:rPr>
                <w:b/>
                <w:bCs/>
                <w:sz w:val="22"/>
                <w:szCs w:val="22"/>
              </w:rPr>
            </w:pPr>
            <w:ins w:id="3624" w:author="ERCOT" w:date="2021-11-01T10:47:00Z">
              <w:r>
                <w:rPr>
                  <w:rFonts w:ascii="Calibri" w:hAnsi="Calibri" w:cs="Calibri"/>
                  <w:color w:val="000000"/>
                  <w:sz w:val="22"/>
                  <w:szCs w:val="22"/>
                </w:rPr>
                <w:t>0.0</w:t>
              </w:r>
            </w:ins>
            <w:del w:id="3625" w:author="ERCOT" w:date="2021-11-01T09:58:00Z">
              <w:r w:rsidRPr="009A486F" w:rsidDel="000A1AF2">
                <w:rPr>
                  <w:color w:val="000000"/>
                  <w:sz w:val="22"/>
                  <w:szCs w:val="22"/>
                </w:rPr>
                <w:delText>0.0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3626" w:author="ERCOT" w:date="2021-11-01T10:47: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6944163D" w14:textId="5FE460A1" w:rsidR="00606AA6" w:rsidRPr="009A486F" w:rsidRDefault="00606AA6" w:rsidP="00606AA6">
            <w:pPr>
              <w:widowControl/>
              <w:autoSpaceDE/>
              <w:autoSpaceDN/>
              <w:adjustRightInd/>
              <w:jc w:val="center"/>
              <w:rPr>
                <w:b/>
                <w:bCs/>
                <w:sz w:val="22"/>
                <w:szCs w:val="22"/>
              </w:rPr>
            </w:pPr>
            <w:ins w:id="3627" w:author="ERCOT" w:date="2021-11-01T10:47:00Z">
              <w:r>
                <w:rPr>
                  <w:rFonts w:ascii="Calibri" w:hAnsi="Calibri" w:cs="Calibri"/>
                  <w:color w:val="000000"/>
                  <w:sz w:val="22"/>
                  <w:szCs w:val="22"/>
                </w:rPr>
                <w:t>0.0</w:t>
              </w:r>
            </w:ins>
            <w:del w:id="3628" w:author="ERCOT" w:date="2021-11-01T09:58:00Z">
              <w:r w:rsidRPr="009A486F" w:rsidDel="000A1AF2">
                <w:rPr>
                  <w:color w:val="000000"/>
                  <w:sz w:val="22"/>
                  <w:szCs w:val="22"/>
                </w:rPr>
                <w:delText>0.0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3629" w:author="ERCOT" w:date="2021-11-01T10:47: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416194B" w14:textId="575BD78E" w:rsidR="00606AA6" w:rsidRPr="009A486F" w:rsidRDefault="00606AA6" w:rsidP="00606AA6">
            <w:pPr>
              <w:widowControl/>
              <w:autoSpaceDE/>
              <w:autoSpaceDN/>
              <w:adjustRightInd/>
              <w:jc w:val="center"/>
              <w:rPr>
                <w:b/>
                <w:bCs/>
                <w:sz w:val="22"/>
                <w:szCs w:val="22"/>
              </w:rPr>
            </w:pPr>
            <w:ins w:id="3630" w:author="ERCOT" w:date="2021-11-01T10:47:00Z">
              <w:r>
                <w:rPr>
                  <w:rFonts w:ascii="Calibri" w:hAnsi="Calibri" w:cs="Calibri"/>
                  <w:color w:val="000000"/>
                  <w:sz w:val="22"/>
                  <w:szCs w:val="22"/>
                </w:rPr>
                <w:t>0.0</w:t>
              </w:r>
            </w:ins>
            <w:del w:id="3631" w:author="ERCOT" w:date="2021-11-01T09:58:00Z">
              <w:r w:rsidRPr="009A486F" w:rsidDel="000A1AF2">
                <w:rPr>
                  <w:color w:val="000000"/>
                  <w:sz w:val="22"/>
                  <w:szCs w:val="22"/>
                </w:rPr>
                <w:delText>0.0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3632" w:author="ERCOT" w:date="2021-11-01T10:47: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0ED54B1C" w14:textId="79693EF8" w:rsidR="00606AA6" w:rsidRPr="009A486F" w:rsidRDefault="00606AA6" w:rsidP="00606AA6">
            <w:pPr>
              <w:widowControl/>
              <w:autoSpaceDE/>
              <w:autoSpaceDN/>
              <w:adjustRightInd/>
              <w:jc w:val="center"/>
              <w:rPr>
                <w:b/>
                <w:bCs/>
                <w:sz w:val="22"/>
                <w:szCs w:val="22"/>
              </w:rPr>
            </w:pPr>
            <w:ins w:id="3633" w:author="ERCOT" w:date="2021-11-01T10:47:00Z">
              <w:r>
                <w:rPr>
                  <w:rFonts w:ascii="Calibri" w:hAnsi="Calibri" w:cs="Calibri"/>
                  <w:color w:val="000000"/>
                  <w:sz w:val="22"/>
                  <w:szCs w:val="22"/>
                </w:rPr>
                <w:t>0.0</w:t>
              </w:r>
            </w:ins>
            <w:del w:id="3634" w:author="ERCOT" w:date="2021-11-01T09:58:00Z">
              <w:r w:rsidRPr="009A486F" w:rsidDel="000A1AF2">
                <w:rPr>
                  <w:color w:val="000000"/>
                  <w:sz w:val="22"/>
                  <w:szCs w:val="22"/>
                </w:rPr>
                <w:delText>0.0</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3635" w:author="ERCOT" w:date="2021-11-01T10:47: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27AF2433" w14:textId="55A1AEDF" w:rsidR="00606AA6" w:rsidRPr="009A486F" w:rsidRDefault="00606AA6" w:rsidP="00606AA6">
            <w:pPr>
              <w:widowControl/>
              <w:autoSpaceDE/>
              <w:autoSpaceDN/>
              <w:adjustRightInd/>
              <w:jc w:val="center"/>
              <w:rPr>
                <w:b/>
                <w:bCs/>
                <w:sz w:val="22"/>
                <w:szCs w:val="22"/>
              </w:rPr>
            </w:pPr>
            <w:ins w:id="3636" w:author="ERCOT" w:date="2021-11-01T10:47:00Z">
              <w:r>
                <w:rPr>
                  <w:rFonts w:ascii="Calibri" w:hAnsi="Calibri" w:cs="Calibri"/>
                  <w:color w:val="000000"/>
                  <w:sz w:val="22"/>
                  <w:szCs w:val="22"/>
                </w:rPr>
                <w:t>0.0</w:t>
              </w:r>
            </w:ins>
            <w:del w:id="3637" w:author="ERCOT" w:date="2021-11-01T09:58:00Z">
              <w:r w:rsidRPr="009A486F" w:rsidDel="000A1AF2">
                <w:rPr>
                  <w:color w:val="000000"/>
                  <w:sz w:val="22"/>
                  <w:szCs w:val="22"/>
                </w:rPr>
                <w:delText>0.0</w:delText>
              </w:r>
            </w:del>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77777777" w:rsidR="00B320AB" w:rsidRPr="003A24F9" w:rsidRDefault="00B320AB" w:rsidP="00DC7664">
      <w:pPr>
        <w:pStyle w:val="H3"/>
        <w:spacing w:before="480"/>
        <w:ind w:left="0" w:firstLine="0"/>
        <w:jc w:val="both"/>
      </w:pPr>
      <w:bookmarkStart w:id="3638" w:name="_Toc342049963"/>
      <w:bookmarkStart w:id="3639" w:name="_Toc88052831"/>
      <w:r w:rsidRPr="003A24F9">
        <w:lastRenderedPageBreak/>
        <w:t>Non-Spinning Reserve</w:t>
      </w:r>
      <w:del w:id="3640" w:author="ERCOT" w:date="2021-11-17T14:55:00Z">
        <w:r w:rsidRPr="003A24F9" w:rsidDel="005A2C98">
          <w:delText xml:space="preserve"> </w:delText>
        </w:r>
        <w:r w:rsidR="002A65FF" w:rsidRPr="003A24F9" w:rsidDel="005A2C98">
          <w:delText>Service</w:delText>
        </w:r>
      </w:del>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638"/>
      <w:bookmarkEnd w:id="3639"/>
    </w:p>
    <w:p w14:paraId="5EFB972F" w14:textId="77777777" w:rsidR="00B320AB" w:rsidRDefault="00B320AB" w:rsidP="00DC7664">
      <w:pPr>
        <w:pStyle w:val="Heading5"/>
        <w:spacing w:after="100" w:afterAutospacing="1"/>
        <w:jc w:val="both"/>
      </w:pPr>
      <w:r>
        <w:t>Introduction</w:t>
      </w:r>
    </w:p>
    <w:p w14:paraId="74E3DB7C" w14:textId="77777777" w:rsidR="00525996" w:rsidRDefault="00B320AB" w:rsidP="00DC7664">
      <w:pPr>
        <w:pStyle w:val="BodyTextNumbered"/>
        <w:ind w:left="0" w:firstLine="0"/>
        <w:jc w:val="both"/>
      </w:pPr>
      <w:r>
        <w:t>Non-Spinning Reserve</w:t>
      </w:r>
      <w:del w:id="3641" w:author="ERCOT" w:date="2021-11-17T14:55:00Z">
        <w:r w:rsidDel="005A2C98">
          <w:delText xml:space="preserve"> Service</w:delText>
        </w:r>
      </w:del>
      <w:r>
        <w:t xml:space="p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6E3E049E" w:rsidR="0022345B" w:rsidRDefault="0022345B" w:rsidP="00DC7664">
      <w:pPr>
        <w:pStyle w:val="BodyTextNumbered"/>
        <w:ind w:left="0" w:firstLine="0"/>
        <w:jc w:val="both"/>
      </w:pPr>
      <w:r>
        <w:t xml:space="preserve">The periods when load is </w:t>
      </w:r>
      <w:proofErr w:type="gramStart"/>
      <w:r>
        <w:t>increasing</w:t>
      </w:r>
      <w:proofErr w:type="gramEnd"/>
      <w:r>
        <w:t xml:space="preserve">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del w:id="3642" w:author="ERCOT" w:date="2021-11-10T12:43:00Z">
        <w:r w:rsidRPr="00406ADE" w:rsidDel="00D838DE">
          <w:delText xml:space="preserve">during high risk </w:delText>
        </w:r>
        <w:r w:rsidR="005A3854" w:rsidDel="00D838DE">
          <w:delText>using a variable</w:delText>
        </w:r>
        <w:r w:rsidR="009D5A8D" w:rsidDel="00D838DE">
          <w:delText xml:space="preserve"> percentile </w:delText>
        </w:r>
      </w:del>
      <w:r w:rsidR="009D5A8D" w:rsidRPr="00406ADE">
        <w:t>to</w:t>
      </w:r>
      <w:r w:rsidRPr="00406ADE">
        <w:t xml:space="preserve"> protect against forecast uncertainty</w:t>
      </w:r>
      <w:ins w:id="3643" w:author="ERCOT" w:date="2021-11-01T17:37:00Z">
        <w:r w:rsidR="00A905BE">
          <w:t xml:space="preserve"> and</w:t>
        </w:r>
      </w:ins>
      <w:del w:id="3644" w:author="ERCOT" w:date="2021-11-01T17:37:00Z">
        <w:r w:rsidRPr="00406ADE" w:rsidDel="00A905BE">
          <w:delText>.</w:delText>
        </w:r>
      </w:del>
      <w:ins w:id="3645" w:author="ERCOT" w:date="2021-11-01T17:35:00Z">
        <w:r w:rsidR="00A905BE">
          <w:t xml:space="preserve"> </w:t>
        </w:r>
      </w:ins>
      <w:ins w:id="3646" w:author="ERCOT" w:date="2021-11-17T14:56:00Z">
        <w:r w:rsidR="005A2C98">
          <w:t>F</w:t>
        </w:r>
      </w:ins>
      <w:ins w:id="3647" w:author="ERCOT" w:date="2021-11-01T17:37:00Z">
        <w:r w:rsidR="00A905BE" w:rsidRPr="00A905BE">
          <w:t xml:space="preserve">orced </w:t>
        </w:r>
      </w:ins>
      <w:ins w:id="3648" w:author="ERCOT" w:date="2021-11-17T14:56:00Z">
        <w:r w:rsidR="005A2C98">
          <w:t>O</w:t>
        </w:r>
      </w:ins>
      <w:ins w:id="3649" w:author="ERCOT" w:date="2021-11-01T17:37:00Z">
        <w:r w:rsidR="00A905BE" w:rsidRPr="00A905BE">
          <w:t>utages of</w:t>
        </w:r>
      </w:ins>
      <w:ins w:id="3650" w:author="ERCOT" w:date="2021-11-10T12:51:00Z">
        <w:r w:rsidR="00D838DE">
          <w:t xml:space="preserve"> thermal</w:t>
        </w:r>
      </w:ins>
      <w:ins w:id="3651" w:author="ERCOT" w:date="2021-11-01T17:37:00Z">
        <w:r w:rsidR="00A905BE" w:rsidRPr="00A905BE">
          <w:t xml:space="preserve"> </w:t>
        </w:r>
      </w:ins>
      <w:ins w:id="3652" w:author="ERCOT" w:date="2021-11-17T14:56:00Z">
        <w:r w:rsidR="005A2C98">
          <w:t>R</w:t>
        </w:r>
      </w:ins>
      <w:ins w:id="3653" w:author="ERCOT" w:date="2021-11-01T17:37:00Z">
        <w:r w:rsidR="00A905BE" w:rsidRPr="00A905BE">
          <w:t xml:space="preserve">esources within an </w:t>
        </w:r>
      </w:ins>
      <w:ins w:id="3654" w:author="ERCOT" w:date="2021-11-17T14:56:00Z">
        <w:r w:rsidR="005A2C98">
          <w:t>O</w:t>
        </w:r>
      </w:ins>
      <w:ins w:id="3655" w:author="ERCOT" w:date="2021-11-01T17:37:00Z">
        <w:r w:rsidR="00A905BE" w:rsidRPr="00A905BE">
          <w:t xml:space="preserve">perating </w:t>
        </w:r>
      </w:ins>
      <w:ins w:id="3656" w:author="ERCOT" w:date="2021-11-17T14:56:00Z">
        <w:r w:rsidR="005A2C98">
          <w:t>D</w:t>
        </w:r>
      </w:ins>
      <w:ins w:id="3657" w:author="ERCOT" w:date="2021-11-01T17:37:00Z">
        <w:r w:rsidR="00A905BE" w:rsidRPr="00A905BE">
          <w:t>ay.</w:t>
        </w:r>
      </w:ins>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934E394" w:rsidR="0022345B" w:rsidRDefault="0022345B" w:rsidP="00DC7664">
      <w:pPr>
        <w:pStyle w:val="List"/>
        <w:numPr>
          <w:ilvl w:val="0"/>
          <w:numId w:val="23"/>
        </w:numPr>
        <w:ind w:hanging="720"/>
        <w:jc w:val="both"/>
      </w:pPr>
      <w:r>
        <w:t xml:space="preserve">During periods when the </w:t>
      </w:r>
      <w:del w:id="3658" w:author="ERCOT" w:date="2021-11-10T12:46:00Z">
        <w:r w:rsidDel="00D838DE">
          <w:delText>wind decreased and load demand</w:delText>
        </w:r>
      </w:del>
      <w:ins w:id="3659" w:author="ERCOT" w:date="2021-11-10T12:46:00Z">
        <w:r w:rsidR="00D838DE">
          <w:t>net load (load – wind – solar)</w:t>
        </w:r>
      </w:ins>
      <w:r>
        <w:t xml:space="preserve"> increased</w:t>
      </w:r>
      <w:ins w:id="3660" w:author="ERCOT" w:date="2021-11-10T12:46:00Z">
        <w:r w:rsidR="00D838DE">
          <w:t xml:space="preserve"> more than forecasted</w:t>
        </w:r>
      </w:ins>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t>
      </w:r>
      <w:r>
        <w:lastRenderedPageBreak/>
        <w:t xml:space="preserve">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ins w:id="3661" w:author="ERCOT" w:date="2021-11-10T12:52:00Z">
        <w:r w:rsidR="00D838DE">
          <w:t xml:space="preserve">for the </w:t>
        </w:r>
      </w:ins>
      <w:r>
        <w:t>block minus the average Reg-Up requirement during the same block of hours</w:t>
      </w:r>
      <w:ins w:id="3662" w:author="ERCOT" w:date="2021-11-01T17:41:00Z">
        <w:r w:rsidR="00E158FF">
          <w:t xml:space="preserve"> (“Non-Spin block”)</w:t>
        </w:r>
      </w:ins>
      <w:ins w:id="3663" w:author="ERCOT" w:date="2021-11-01T17:39:00Z">
        <w:r w:rsidR="00E158FF">
          <w:t>.</w:t>
        </w:r>
      </w:ins>
      <w:ins w:id="3664" w:author="ERCOT" w:date="2021-11-01T17:26:00Z">
        <w:r w:rsidR="00884092">
          <w:t xml:space="preserve"> </w:t>
        </w:r>
      </w:ins>
      <w:ins w:id="3665" w:author="ERCOT" w:date="2021-11-17T14:56:00Z">
        <w:r w:rsidR="005A2C98">
          <w:t xml:space="preserve"> </w:t>
        </w:r>
      </w:ins>
      <w:ins w:id="3666" w:author="ERCOT" w:date="2021-11-01T17:39:00Z">
        <w:r w:rsidR="00E158FF">
          <w:t xml:space="preserve">The </w:t>
        </w:r>
        <w:r w:rsidR="00E158FF">
          <w:rPr>
            <w:iCs/>
          </w:rPr>
          <w:t>Non-Spin</w:t>
        </w:r>
        <w:r w:rsidR="00E158FF">
          <w:t xml:space="preserve"> requirement for </w:t>
        </w:r>
      </w:ins>
      <w:ins w:id="3667" w:author="ERCOT" w:date="2021-11-01T17:40:00Z">
        <w:r w:rsidR="00E158FF">
          <w:t xml:space="preserve">each hour in </w:t>
        </w:r>
      </w:ins>
      <w:ins w:id="3668" w:author="ERCOT" w:date="2021-11-01T17:39:00Z">
        <w:r w:rsidR="00E158FF">
          <w:t>the month is calculate</w:t>
        </w:r>
      </w:ins>
      <w:ins w:id="3669" w:author="ERCOT" w:date="2021-11-01T17:44:00Z">
        <w:r w:rsidR="00E158FF">
          <w:t>d</w:t>
        </w:r>
      </w:ins>
      <w:ins w:id="3670" w:author="ERCOT" w:date="2021-11-01T17:39:00Z">
        <w:r w:rsidR="00E158FF">
          <w:t xml:space="preserve"> </w:t>
        </w:r>
      </w:ins>
      <w:ins w:id="3671" w:author="ERCOT" w:date="2021-11-01T17:40:00Z">
        <w:r w:rsidR="00E158FF">
          <w:t>by adding</w:t>
        </w:r>
      </w:ins>
      <w:ins w:id="3672" w:author="ERCOT" w:date="2021-11-01T17:26:00Z">
        <w:r w:rsidR="00884092">
          <w:t xml:space="preserve"> a</w:t>
        </w:r>
      </w:ins>
      <w:ins w:id="3673" w:author="ERCOT" w:date="2021-11-02T04:41:00Z">
        <w:r w:rsidR="00471DC6">
          <w:t xml:space="preserve">n adjustment </w:t>
        </w:r>
      </w:ins>
      <w:ins w:id="3674" w:author="ERCOT" w:date="2021-11-01T17:26:00Z">
        <w:r w:rsidR="00884092">
          <w:t xml:space="preserve">that accounts for intra-day </w:t>
        </w:r>
      </w:ins>
      <w:ins w:id="3675" w:author="ERCOT" w:date="2021-11-17T14:56:00Z">
        <w:r w:rsidR="005A2C98">
          <w:t>F</w:t>
        </w:r>
      </w:ins>
      <w:ins w:id="3676" w:author="ERCOT" w:date="2021-11-01T17:26:00Z">
        <w:r w:rsidR="00884092">
          <w:t xml:space="preserve">orced </w:t>
        </w:r>
      </w:ins>
      <w:ins w:id="3677" w:author="ERCOT" w:date="2021-11-17T14:56:00Z">
        <w:r w:rsidR="005A2C98">
          <w:t>O</w:t>
        </w:r>
      </w:ins>
      <w:ins w:id="3678" w:author="ERCOT" w:date="2021-11-01T17:26:00Z">
        <w:r w:rsidR="00884092">
          <w:t xml:space="preserve">utage of thermal </w:t>
        </w:r>
      </w:ins>
      <w:ins w:id="3679" w:author="ERCOT" w:date="2021-11-17T14:57:00Z">
        <w:r w:rsidR="005A2C98">
          <w:t>R</w:t>
        </w:r>
      </w:ins>
      <w:ins w:id="3680" w:author="ERCOT" w:date="2021-11-01T17:26:00Z">
        <w:r w:rsidR="00884092">
          <w:t>esources</w:t>
        </w:r>
      </w:ins>
      <w:ins w:id="3681" w:author="ERCOT" w:date="2021-11-01T17:41:00Z">
        <w:r w:rsidR="00E158FF">
          <w:t xml:space="preserve"> to the previously calculated “Non-Spin block”</w:t>
        </w:r>
      </w:ins>
      <w:ins w:id="3682" w:author="ERCOT" w:date="2021-11-01T17:42:00Z">
        <w:r w:rsidR="00E158FF">
          <w:t xml:space="preserve"> quantity</w:t>
        </w:r>
      </w:ins>
      <w:ins w:id="3683" w:author="ERCOT" w:date="2021-11-10T12:52:00Z">
        <w:r w:rsidR="00D575F6">
          <w:t xml:space="preserve"> that the hour falls in</w:t>
        </w:r>
      </w:ins>
      <w:r>
        <w:t>.</w:t>
      </w:r>
    </w:p>
    <w:p w14:paraId="759E5F44" w14:textId="05D089C0" w:rsidR="00F802A7" w:rsidRDefault="005C06D5" w:rsidP="000D4AE3">
      <w:pPr>
        <w:pStyle w:val="BodyTextNumbered"/>
        <w:ind w:left="0" w:firstLine="0"/>
        <w:jc w:val="both"/>
        <w:rPr>
          <w:ins w:id="3684" w:author="ERCOT" w:date="2021-11-10T13:54:00Z"/>
        </w:rPr>
      </w:pPr>
      <w:bookmarkStart w:id="3685" w:name="_Hlk87454449"/>
      <w:r>
        <w:t xml:space="preserve">ERCOT will post the monthly amounts for Non-Spin requirements </w:t>
      </w:r>
      <w:r w:rsidRPr="005C28BF">
        <w:t>for</w:t>
      </w:r>
      <w:r>
        <w:t xml:space="preserve"> the upcoming year on the MIS.</w:t>
      </w:r>
      <w:ins w:id="3686" w:author="ERCOT" w:date="2021-11-10T13:54:00Z">
        <w:r w:rsidR="00F802A7">
          <w:t xml:space="preserve"> </w:t>
        </w:r>
      </w:ins>
      <w:bookmarkStart w:id="3687" w:name="_Hlk87452377"/>
      <w:ins w:id="3688" w:author="ERCOT" w:date="2021-11-17T14:57:00Z">
        <w:r w:rsidR="005A2C98">
          <w:t xml:space="preserve"> </w:t>
        </w:r>
      </w:ins>
      <w:ins w:id="3689" w:author="ERCOT" w:date="2021-11-10T13:54:00Z">
        <w:r w:rsidR="00F802A7">
          <w:t xml:space="preserve">Following this posting, </w:t>
        </w:r>
        <w:r w:rsidR="00F802A7" w:rsidRPr="00F802A7">
          <w:t xml:space="preserve">ERCOT will monitor the </w:t>
        </w:r>
      </w:ins>
      <w:ins w:id="3690" w:author="ERCOT" w:date="2021-11-10T13:55:00Z">
        <w:r w:rsidR="001F220B">
          <w:t xml:space="preserve">weather and </w:t>
        </w:r>
      </w:ins>
      <w:ins w:id="3691" w:author="ERCOT" w:date="2021-11-10T13:54:00Z">
        <w:r w:rsidR="00F802A7">
          <w:t>net load forecast (</w:t>
        </w:r>
      </w:ins>
      <w:ins w:id="3692" w:author="ERCOT" w:date="2021-11-10T14:22:00Z">
        <w:r w:rsidR="00B10FE9">
          <w:t xml:space="preserve">i.e. </w:t>
        </w:r>
      </w:ins>
      <w:ins w:id="3693" w:author="ERCOT" w:date="2021-11-10T13:54:00Z">
        <w:r w:rsidR="00F802A7">
          <w:t>load, wind and solar forecasts)</w:t>
        </w:r>
        <w:r w:rsidR="00F802A7" w:rsidRPr="00F802A7">
          <w:t xml:space="preserve"> near Real</w:t>
        </w:r>
      </w:ins>
      <w:ins w:id="3694" w:author="ERCOT" w:date="2021-11-17T14:57:00Z">
        <w:r w:rsidR="005A2C98">
          <w:t>-</w:t>
        </w:r>
      </w:ins>
      <w:ins w:id="3695" w:author="ERCOT" w:date="2021-11-10T13:54:00Z">
        <w:r w:rsidR="00F802A7" w:rsidRPr="00F802A7">
          <w:t xml:space="preserve">Time and may procure up to an additional 1,000 MW of Non-Spin for Operating Hours that are </w:t>
        </w:r>
      </w:ins>
      <w:ins w:id="3696" w:author="ERCOT" w:date="2021-11-10T15:50:00Z">
        <w:r w:rsidR="00B928FE">
          <w:t xml:space="preserve">(a) </w:t>
        </w:r>
      </w:ins>
      <w:ins w:id="3697" w:author="ERCOT" w:date="2021-11-10T13:54:00Z">
        <w:r w:rsidR="00F802A7" w:rsidRPr="00F802A7">
          <w:t>identified as having an increased potential of high forecast variability</w:t>
        </w:r>
      </w:ins>
      <w:ins w:id="3698" w:author="ERCOT" w:date="2021-11-10T15:49:00Z">
        <w:r w:rsidR="00B928FE">
          <w:t xml:space="preserve">, </w:t>
        </w:r>
      </w:ins>
      <w:ins w:id="3699" w:author="ERCOT" w:date="2021-11-10T15:50:00Z">
        <w:r w:rsidR="00B928FE">
          <w:t xml:space="preserve">(b) </w:t>
        </w:r>
      </w:ins>
      <w:ins w:id="3700" w:author="ERCOT" w:date="2021-11-10T14:08:00Z">
        <w:r w:rsidR="000D4AE3">
          <w:t xml:space="preserve">there is a risk that the </w:t>
        </w:r>
      </w:ins>
      <w:ins w:id="3701" w:author="ERCOT" w:date="2021-11-10T14:12:00Z">
        <w:r w:rsidR="000D4AE3">
          <w:t xml:space="preserve">actual </w:t>
        </w:r>
      </w:ins>
      <w:ins w:id="3702" w:author="ERCOT" w:date="2021-11-10T14:08:00Z">
        <w:r w:rsidR="000D4AE3">
          <w:t xml:space="preserve">net load during these </w:t>
        </w:r>
      </w:ins>
      <w:ins w:id="3703" w:author="ERCOT" w:date="2021-11-10T15:50:00Z">
        <w:r w:rsidR="00B928FE">
          <w:t>Operating H</w:t>
        </w:r>
      </w:ins>
      <w:ins w:id="3704" w:author="ERCOT" w:date="2021-11-10T14:08:00Z">
        <w:r w:rsidR="000D4AE3">
          <w:t>ours could be higher than forecast</w:t>
        </w:r>
      </w:ins>
      <w:ins w:id="3705" w:author="ERCOT" w:date="2021-11-10T14:26:00Z">
        <w:r w:rsidR="00B10FE9">
          <w:t xml:space="preserve"> (after </w:t>
        </w:r>
      </w:ins>
      <w:ins w:id="3706" w:author="ERCOT" w:date="2021-11-10T14:27:00Z">
        <w:r w:rsidR="00B10FE9">
          <w:t xml:space="preserve">making </w:t>
        </w:r>
      </w:ins>
      <w:ins w:id="3707" w:author="ERCOT" w:date="2021-11-10T15:56:00Z">
        <w:r w:rsidR="00BD102F">
          <w:t>appropriate</w:t>
        </w:r>
      </w:ins>
      <w:ins w:id="3708" w:author="ERCOT" w:date="2021-11-10T14:27:00Z">
        <w:r w:rsidR="00B10FE9">
          <w:t xml:space="preserve"> forecast model selection)</w:t>
        </w:r>
      </w:ins>
      <w:ins w:id="3709" w:author="ERCOT" w:date="2021-11-10T14:24:00Z">
        <w:r w:rsidR="00B10FE9">
          <w:t xml:space="preserve"> and</w:t>
        </w:r>
      </w:ins>
      <w:ins w:id="3710" w:author="ERCOT" w:date="2021-11-10T14:14:00Z">
        <w:r w:rsidR="000D4AE3">
          <w:t xml:space="preserve"> </w:t>
        </w:r>
      </w:ins>
      <w:ins w:id="3711" w:author="ERCOT" w:date="2021-11-10T15:50:00Z">
        <w:r w:rsidR="00B928FE">
          <w:t xml:space="preserve">(c) </w:t>
        </w:r>
      </w:ins>
      <w:ins w:id="3712" w:author="ERCOT" w:date="2021-11-10T14:14:00Z">
        <w:r w:rsidR="000D4AE3">
          <w:t>the</w:t>
        </w:r>
      </w:ins>
      <w:ins w:id="3713" w:author="ERCOT" w:date="2021-11-10T14:11:00Z">
        <w:r w:rsidR="000D4AE3">
          <w:t xml:space="preserve"> </w:t>
        </w:r>
        <w:r w:rsidR="000D4AE3" w:rsidRPr="000D4AE3">
          <w:t xml:space="preserve">expected </w:t>
        </w:r>
        <w:r w:rsidR="000D4AE3">
          <w:t>available capac</w:t>
        </w:r>
      </w:ins>
      <w:ins w:id="3714" w:author="ERCOT" w:date="2021-11-10T14:18:00Z">
        <w:r w:rsidR="00B10FE9">
          <w:t xml:space="preserve">ity and </w:t>
        </w:r>
      </w:ins>
      <w:ins w:id="3715" w:author="ERCOT" w:date="2021-11-10T14:19:00Z">
        <w:r w:rsidR="00B10FE9">
          <w:t>expected reserves including</w:t>
        </w:r>
      </w:ins>
      <w:ins w:id="3716" w:author="ERCOT" w:date="2021-11-10T14:18:00Z">
        <w:r w:rsidR="00B10FE9">
          <w:t xml:space="preserve"> </w:t>
        </w:r>
      </w:ins>
      <w:ins w:id="3717" w:author="ERCOT" w:date="2021-11-10T13:54:00Z">
        <w:r w:rsidR="00F802A7">
          <w:t xml:space="preserve">the posted minimum </w:t>
        </w:r>
        <w:r w:rsidR="00F802A7" w:rsidRPr="00F802A7">
          <w:t xml:space="preserve">Non-Spin requirements during these </w:t>
        </w:r>
      </w:ins>
      <w:ins w:id="3718" w:author="ERCOT" w:date="2021-11-10T13:55:00Z">
        <w:r w:rsidR="001F220B">
          <w:t>Operating H</w:t>
        </w:r>
      </w:ins>
      <w:ins w:id="3719" w:author="ERCOT" w:date="2021-11-10T13:54:00Z">
        <w:r w:rsidR="00F802A7" w:rsidRPr="00F802A7">
          <w:t>ours is not sufficient to cover</w:t>
        </w:r>
        <w:r w:rsidR="00F802A7">
          <w:t xml:space="preserve"> the projected net load forecast uncertainty risk</w:t>
        </w:r>
        <w:r w:rsidR="00F802A7" w:rsidRPr="00F802A7">
          <w:t>.</w:t>
        </w:r>
        <w:bookmarkEnd w:id="3687"/>
      </w:ins>
    </w:p>
    <w:bookmarkEnd w:id="3685"/>
    <w:p w14:paraId="16C8E17A" w14:textId="77777777" w:rsidR="00F802A7" w:rsidRDefault="00F802A7" w:rsidP="00DC7664">
      <w:pPr>
        <w:pStyle w:val="BodyTextNumbered"/>
        <w:ind w:left="0" w:firstLine="0"/>
        <w:jc w:val="both"/>
      </w:pPr>
    </w:p>
    <w:p w14:paraId="746E8698" w14:textId="77777777" w:rsidR="007F24C1" w:rsidRPr="002C73F6" w:rsidRDefault="007F24C1" w:rsidP="00DC7664">
      <w:pPr>
        <w:pStyle w:val="Heading5"/>
        <w:spacing w:after="100" w:afterAutospacing="1"/>
        <w:jc w:val="both"/>
      </w:pPr>
      <w:r w:rsidRPr="002C73F6">
        <w:t>Procedure</w:t>
      </w:r>
    </w:p>
    <w:p w14:paraId="4F2E739F" w14:textId="3268F03A" w:rsidR="00D62CAA" w:rsidRDefault="005C06D5" w:rsidP="00DC7664">
      <w:pPr>
        <w:pStyle w:val="BodyTextNumbered"/>
        <w:ind w:left="0" w:firstLine="0"/>
        <w:jc w:val="both"/>
      </w:pPr>
      <w:r>
        <w:t>ERCOT will determine the</w:t>
      </w:r>
      <w:r w:rsidR="00D62CAA">
        <w:t xml:space="preserve"> Non-Spin requirement using the </w:t>
      </w:r>
      <w:del w:id="3720" w:author="ERCOT" w:date="2021-11-01T09:51:00Z">
        <w:r w:rsidDel="00623874">
          <w:delText>70</w:delText>
        </w:r>
        <w:r w:rsidRPr="006C525D" w:rsidDel="00623874">
          <w:rPr>
            <w:vertAlign w:val="superscript"/>
          </w:rPr>
          <w:delText>th</w:delText>
        </w:r>
        <w:r w:rsidR="006C525D" w:rsidDel="00623874">
          <w:delText xml:space="preserve"> </w:delText>
        </w:r>
      </w:del>
      <w:ins w:id="3721" w:author="ERCOT" w:date="2021-11-01T09:51:00Z">
        <w:r w:rsidR="00623874">
          <w:t>85</w:t>
        </w:r>
        <w:r w:rsidR="00623874" w:rsidRPr="006C525D">
          <w:rPr>
            <w:vertAlign w:val="superscript"/>
          </w:rPr>
          <w:t>th</w:t>
        </w:r>
        <w:r w:rsidR="00623874">
          <w:t xml:space="preserve"> </w:t>
        </w:r>
      </w:ins>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del w:id="3722" w:author="ERCOT" w:date="2021-11-01T09:52:00Z">
        <w:r w:rsidR="00525996" w:rsidDel="00623874">
          <w:delText xml:space="preserve"> </w:delText>
        </w:r>
      </w:del>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del w:id="3723" w:author="ERCOT" w:date="2021-11-01T09:52:00Z">
        <w:r w:rsidDel="00623874">
          <w:delText xml:space="preserve">three </w:delText>
        </w:r>
      </w:del>
      <w:ins w:id="3724" w:author="ERCOT" w:date="2021-11-01T09:52:00Z">
        <w:r w:rsidR="00623874">
          <w:t xml:space="preserve">six </w:t>
        </w:r>
      </w:ins>
      <w:r>
        <w:t xml:space="preserve">hours prior to each Operating Hour.  The </w:t>
      </w:r>
      <w:r w:rsidR="00D62CAA">
        <w:t>net load</w:t>
      </w:r>
      <w:r>
        <w:t xml:space="preserve"> uncertainty is then defined as the difference between </w:t>
      </w:r>
      <w:ins w:id="3725" w:author="ERCOT" w:date="2021-11-01T09:53:00Z">
        <w:r w:rsidR="00623874" w:rsidRPr="00623874">
          <w:t>the highest 5-min</w:t>
        </w:r>
        <w:r w:rsidR="00623874">
          <w:t>ute</w:t>
        </w:r>
        <w:r w:rsidR="00623874" w:rsidRPr="00623874">
          <w:t xml:space="preserve"> net load within the hour</w:t>
        </w:r>
        <w:r w:rsidR="00623874" w:rsidDel="00623874">
          <w:t xml:space="preserve"> </w:t>
        </w:r>
      </w:ins>
      <w:del w:id="3726" w:author="ERCOT" w:date="2021-11-01T09:53:00Z">
        <w:r w:rsidDel="00623874">
          <w:delText xml:space="preserve">the </w:delText>
        </w:r>
        <w:r w:rsidR="00D62CAA" w:rsidDel="00623874">
          <w:delText>net load</w:delText>
        </w:r>
        <w:r w:rsidDel="00623874">
          <w:delText xml:space="preserve"> </w:delText>
        </w:r>
      </w:del>
      <w:r>
        <w:t xml:space="preserve">and the forecasted </w:t>
      </w:r>
      <w:r w:rsidR="00D62CAA">
        <w:t>net load</w:t>
      </w:r>
      <w:r>
        <w:t xml:space="preserve">.  </w:t>
      </w:r>
    </w:p>
    <w:p w14:paraId="44168516" w14:textId="0422D155"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del w:id="3727" w:author="ERCOT" w:date="2021-11-01T09:54:00Z">
        <w:r w:rsidDel="00CE1E2F">
          <w:rPr>
            <w:iCs/>
          </w:rPr>
          <w:delText>70</w:delText>
        </w:r>
        <w:r w:rsidRPr="00F0210F" w:rsidDel="00CE1E2F">
          <w:rPr>
            <w:iCs/>
            <w:vertAlign w:val="superscript"/>
          </w:rPr>
          <w:delText>th</w:delText>
        </w:r>
        <w:r w:rsidDel="00CE1E2F">
          <w:rPr>
            <w:iCs/>
          </w:rPr>
          <w:delText xml:space="preserve"> </w:delText>
        </w:r>
      </w:del>
      <w:ins w:id="3728" w:author="ERCOT" w:date="2021-11-01T09:54:00Z">
        <w:r w:rsidR="00CE1E2F">
          <w:rPr>
            <w:iCs/>
          </w:rPr>
          <w:t>85</w:t>
        </w:r>
        <w:r w:rsidR="00CE1E2F" w:rsidRPr="00F0210F">
          <w:rPr>
            <w:iCs/>
            <w:vertAlign w:val="superscript"/>
          </w:rPr>
          <w:t>th</w:t>
        </w:r>
        <w:r w:rsidR="00CE1E2F">
          <w:rPr>
            <w:iCs/>
          </w:rPr>
          <w:t xml:space="preserve"> </w:t>
        </w:r>
      </w:ins>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del w:id="3729" w:author="ERCOT" w:date="2021-11-10T12:54:00Z">
        <w:r w:rsidDel="00D575F6">
          <w:rPr>
            <w:iCs/>
          </w:rPr>
          <w:delText>compared to</w:delText>
        </w:r>
      </w:del>
      <w:ins w:id="3730" w:author="ERCOT" w:date="2021-11-10T12:54:00Z">
        <w:r w:rsidR="00D575F6">
          <w:rPr>
            <w:iCs/>
          </w:rPr>
          <w:t>and</w:t>
        </w:r>
      </w:ins>
      <w:r>
        <w:rPr>
          <w:iCs/>
        </w:rPr>
        <w:t xml:space="preserve"> </w:t>
      </w:r>
      <w:del w:id="3731" w:author="ERCOT" w:date="2021-11-01T09:54:00Z">
        <w:r w:rsidDel="00CE1E2F">
          <w:rPr>
            <w:iCs/>
          </w:rPr>
          <w:delText>70</w:delText>
        </w:r>
        <w:r w:rsidRPr="006C525D" w:rsidDel="00CE1E2F">
          <w:rPr>
            <w:iCs/>
            <w:vertAlign w:val="superscript"/>
          </w:rPr>
          <w:delText>th</w:delText>
        </w:r>
        <w:r w:rsidR="006C525D" w:rsidDel="00CE1E2F">
          <w:rPr>
            <w:iCs/>
          </w:rPr>
          <w:delText xml:space="preserve"> </w:delText>
        </w:r>
      </w:del>
      <w:ins w:id="3732" w:author="ERCOT" w:date="2021-11-01T09:54:00Z">
        <w:r w:rsidR="00CE1E2F">
          <w:rPr>
            <w:iCs/>
          </w:rPr>
          <w:t>85</w:t>
        </w:r>
        <w:r w:rsidR="00CE1E2F" w:rsidRPr="006C525D">
          <w:rPr>
            <w:iCs/>
            <w:vertAlign w:val="superscript"/>
          </w:rPr>
          <w:t>th</w:t>
        </w:r>
        <w:r w:rsidR="00CE1E2F">
          <w:rPr>
            <w:iCs/>
          </w:rPr>
          <w:t xml:space="preserve"> </w:t>
        </w:r>
      </w:ins>
      <w:r>
        <w:rPr>
          <w:iCs/>
        </w:rPr>
        <w:t xml:space="preserve">percentile for periods with lowest risks.   </w:t>
      </w:r>
    </w:p>
    <w:p w14:paraId="2EFC6D2B" w14:textId="2C97BD64"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w:t>
      </w:r>
      <w:del w:id="3733" w:author="ERCOT" w:date="2021-11-01T09:54:00Z">
        <w:r w:rsidR="009E4BAA" w:rsidDel="00CE1E2F">
          <w:rPr>
            <w:iCs/>
          </w:rPr>
          <w:delText xml:space="preserve"> </w:delText>
        </w:r>
      </w:del>
      <w:r>
        <w:rPr>
          <w:iCs/>
        </w:rPr>
        <w:t>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ns w:id="3734" w:author="ERCOT" w:date="2021-11-01T17:29:00Z"/>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w:t>
      </w:r>
      <w:r w:rsidR="004D646C">
        <w:rPr>
          <w:iCs/>
        </w:rPr>
        <w:lastRenderedPageBreak/>
        <w:t xml:space="preserve">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77349581" w14:textId="07A53F66" w:rsidR="00A905BE" w:rsidDel="00E158FF" w:rsidRDefault="00471DC6" w:rsidP="00DC7664">
      <w:pPr>
        <w:pStyle w:val="BodyTextNumbered"/>
        <w:ind w:left="0" w:firstLine="0"/>
        <w:jc w:val="both"/>
        <w:rPr>
          <w:del w:id="3735" w:author="ERCOT" w:date="2021-11-01T17:47:00Z"/>
        </w:rPr>
      </w:pPr>
      <w:ins w:id="3736" w:author="ERCOT" w:date="2021-11-02T04:37:00Z">
        <w:r>
          <w:t>T</w:t>
        </w:r>
      </w:ins>
      <w:ins w:id="3737" w:author="ERCOT" w:date="2021-11-01T17:48:00Z">
        <w:r w:rsidR="00E158FF">
          <w:t xml:space="preserve">o </w:t>
        </w:r>
      </w:ins>
      <w:ins w:id="3738" w:author="ERCOT" w:date="2021-11-02T04:49:00Z">
        <w:r w:rsidR="001D65F6">
          <w:t>account for increased capacity needs due to</w:t>
        </w:r>
      </w:ins>
      <w:ins w:id="3739" w:author="ERCOT" w:date="2021-11-01T17:49:00Z">
        <w:r w:rsidR="00611831">
          <w:t xml:space="preserve"> </w:t>
        </w:r>
      </w:ins>
      <w:ins w:id="3740" w:author="ERCOT" w:date="2021-11-02T04:39:00Z">
        <w:r>
          <w:t xml:space="preserve">unplanned generation </w:t>
        </w:r>
      </w:ins>
      <w:ins w:id="3741" w:author="ERCOT" w:date="2021-11-17T14:59:00Z">
        <w:r w:rsidR="005A2C98">
          <w:t>O</w:t>
        </w:r>
      </w:ins>
      <w:ins w:id="3742" w:author="ERCOT" w:date="2021-11-02T04:39:00Z">
        <w:r>
          <w:t>uta</w:t>
        </w:r>
      </w:ins>
      <w:ins w:id="3743" w:author="ERCOT" w:date="2021-11-02T04:40:00Z">
        <w:r>
          <w:t xml:space="preserve">ges </w:t>
        </w:r>
      </w:ins>
      <w:ins w:id="3744" w:author="ERCOT" w:date="2021-11-02T04:43:00Z">
        <w:r w:rsidR="00357DC0">
          <w:t xml:space="preserve">that occur </w:t>
        </w:r>
      </w:ins>
      <w:ins w:id="3745" w:author="ERCOT" w:date="2021-11-02T04:40:00Z">
        <w:r>
          <w:t xml:space="preserve">during an </w:t>
        </w:r>
      </w:ins>
      <w:ins w:id="3746" w:author="ERCOT" w:date="2021-11-17T14:59:00Z">
        <w:r w:rsidR="005A2C98">
          <w:t>O</w:t>
        </w:r>
      </w:ins>
      <w:ins w:id="3747" w:author="ERCOT" w:date="2021-11-02T03:50:00Z">
        <w:r w:rsidR="00904E38">
          <w:t xml:space="preserve">perating </w:t>
        </w:r>
      </w:ins>
      <w:ins w:id="3748" w:author="ERCOT" w:date="2021-11-17T14:59:00Z">
        <w:r w:rsidR="005A2C98">
          <w:t>D</w:t>
        </w:r>
      </w:ins>
      <w:ins w:id="3749" w:author="ERCOT" w:date="2021-11-02T03:50:00Z">
        <w:r w:rsidR="00904E38">
          <w:t>ay</w:t>
        </w:r>
      </w:ins>
      <w:ins w:id="3750" w:author="ERCOT" w:date="2021-11-02T04:33:00Z">
        <w:r>
          <w:t xml:space="preserve">, ERCOT will include </w:t>
        </w:r>
      </w:ins>
      <w:ins w:id="3751" w:author="ERCOT" w:date="2021-11-02T04:41:00Z">
        <w:r>
          <w:t>an incremental adjustment</w:t>
        </w:r>
      </w:ins>
      <w:ins w:id="3752" w:author="ERCOT" w:date="2021-11-02T04:38:00Z">
        <w:r>
          <w:t xml:space="preserve"> in the Non-Spin requirements</w:t>
        </w:r>
      </w:ins>
      <w:ins w:id="3753" w:author="ERCOT" w:date="2021-11-02T04:33:00Z">
        <w:r>
          <w:t xml:space="preserve"> that accounts for </w:t>
        </w:r>
      </w:ins>
      <w:ins w:id="3754" w:author="ERCOT" w:date="2021-11-02T04:54:00Z">
        <w:r w:rsidR="002D596E">
          <w:t xml:space="preserve">intra-day </w:t>
        </w:r>
      </w:ins>
      <w:ins w:id="3755" w:author="ERCOT" w:date="2021-11-17T14:59:00Z">
        <w:r w:rsidR="005A2C98">
          <w:t>F</w:t>
        </w:r>
      </w:ins>
      <w:ins w:id="3756" w:author="ERCOT" w:date="2021-11-02T04:34:00Z">
        <w:r w:rsidRPr="00A905BE">
          <w:t xml:space="preserve">orced </w:t>
        </w:r>
      </w:ins>
      <w:ins w:id="3757" w:author="ERCOT" w:date="2021-11-17T14:59:00Z">
        <w:r w:rsidR="005A2C98">
          <w:t>O</w:t>
        </w:r>
      </w:ins>
      <w:ins w:id="3758" w:author="ERCOT" w:date="2021-11-02T04:34:00Z">
        <w:r w:rsidRPr="00A905BE">
          <w:t xml:space="preserve">utages of thermal </w:t>
        </w:r>
      </w:ins>
      <w:ins w:id="3759" w:author="ERCOT" w:date="2021-11-17T14:59:00Z">
        <w:r w:rsidR="005A2C98">
          <w:t>R</w:t>
        </w:r>
      </w:ins>
      <w:ins w:id="3760" w:author="ERCOT" w:date="2021-11-02T04:34:00Z">
        <w:r w:rsidRPr="00A905BE">
          <w:t>esources</w:t>
        </w:r>
        <w:r>
          <w:t>.</w:t>
        </w:r>
      </w:ins>
      <w:ins w:id="3761" w:author="ERCOT" w:date="2021-11-02T04:33:00Z">
        <w:r>
          <w:t xml:space="preserve"> </w:t>
        </w:r>
      </w:ins>
      <w:ins w:id="3762" w:author="ERCOT" w:date="2021-11-02T04:51:00Z">
        <w:r w:rsidR="001D65F6">
          <w:t xml:space="preserve">This </w:t>
        </w:r>
      </w:ins>
      <w:ins w:id="3763" w:author="ERCOT" w:date="2021-11-17T14:59:00Z">
        <w:r w:rsidR="005A2C98">
          <w:t>F</w:t>
        </w:r>
      </w:ins>
      <w:ins w:id="3764" w:author="ERCOT" w:date="2021-11-02T04:51:00Z">
        <w:r w:rsidR="001D65F6">
          <w:t xml:space="preserve">orced </w:t>
        </w:r>
      </w:ins>
      <w:ins w:id="3765" w:author="ERCOT" w:date="2021-11-17T14:59:00Z">
        <w:r w:rsidR="005A2C98">
          <w:t>O</w:t>
        </w:r>
      </w:ins>
      <w:ins w:id="3766" w:author="ERCOT" w:date="2021-11-02T04:51:00Z">
        <w:r w:rsidR="001D65F6">
          <w:t xml:space="preserve">utage adjustment is </w:t>
        </w:r>
      </w:ins>
      <w:ins w:id="3767" w:author="ERCOT" w:date="2021-11-02T04:48:00Z">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ins>
      <w:ins w:id="3768" w:author="ERCOT" w:date="2021-11-17T14:59:00Z">
        <w:r w:rsidR="005A2C98">
          <w:t>F</w:t>
        </w:r>
      </w:ins>
      <w:ins w:id="3769" w:author="ERCOT" w:date="2021-11-02T04:48:00Z">
        <w:r w:rsidR="001D65F6">
          <w:t xml:space="preserve">orced </w:t>
        </w:r>
      </w:ins>
      <w:ins w:id="3770" w:author="ERCOT" w:date="2021-11-17T14:59:00Z">
        <w:r w:rsidR="005A2C98">
          <w:t>O</w:t>
        </w:r>
      </w:ins>
      <w:ins w:id="3771" w:author="ERCOT" w:date="2021-11-02T04:48:00Z">
        <w:r w:rsidR="001D65F6">
          <w:t>utages</w:t>
        </w:r>
      </w:ins>
      <w:ins w:id="3772" w:author="ERCOT" w:date="2021-11-02T04:49:00Z">
        <w:r w:rsidR="001D65F6">
          <w:t xml:space="preserve"> (accumulated since midnight)</w:t>
        </w:r>
      </w:ins>
      <w:ins w:id="3773" w:author="ERCOT" w:date="2021-11-02T04:48:00Z">
        <w:r w:rsidR="001D65F6">
          <w:t xml:space="preserve"> </w:t>
        </w:r>
        <w:r w:rsidR="001D65F6" w:rsidRPr="001D65F6">
          <w:t xml:space="preserve">for </w:t>
        </w:r>
      </w:ins>
      <w:ins w:id="3774" w:author="ERCOT" w:date="2021-11-17T14:59:00Z">
        <w:r w:rsidR="005A2C98">
          <w:t>six</w:t>
        </w:r>
      </w:ins>
      <w:ins w:id="3775" w:author="ERCOT" w:date="2021-11-02T04:48:00Z">
        <w:r w:rsidR="001D65F6" w:rsidRPr="001D65F6">
          <w:t xml:space="preserve">-hour blocks of each month in the past </w:t>
        </w:r>
      </w:ins>
      <w:ins w:id="3776" w:author="ERCOT" w:date="2021-11-17T14:59:00Z">
        <w:r w:rsidR="005A2C98">
          <w:t>three</w:t>
        </w:r>
      </w:ins>
      <w:ins w:id="3777" w:author="ERCOT" w:date="2021-11-02T04:48:00Z">
        <w:r w:rsidR="001D65F6" w:rsidRPr="001D65F6">
          <w:t xml:space="preserve"> years</w:t>
        </w:r>
      </w:ins>
      <w:ins w:id="3778" w:author="ERCOT" w:date="2021-11-01T17:51:00Z">
        <w:r w:rsidR="00611831">
          <w:t>.</w:t>
        </w:r>
      </w:ins>
      <w:ins w:id="3779" w:author="ERCOT" w:date="2021-11-02T03:51:00Z">
        <w:r w:rsidR="00904E38">
          <w:t xml:space="preserve"> </w:t>
        </w:r>
      </w:ins>
      <w:ins w:id="3780" w:author="ERCOT" w:date="2021-11-17T14:59:00Z">
        <w:r w:rsidR="005A2C98">
          <w:t xml:space="preserve"> </w:t>
        </w:r>
      </w:ins>
      <w:ins w:id="3781" w:author="ERCOT" w:date="2021-11-10T12:54:00Z">
        <w:r w:rsidR="00D575F6">
          <w:t>The t</w:t>
        </w:r>
      </w:ins>
      <w:ins w:id="3782" w:author="ERCOT" w:date="2021-11-02T04:51:00Z">
        <w:r w:rsidR="001D65F6">
          <w:t xml:space="preserve">able below reflects additional Non-Spin adjustments to account for intra-day </w:t>
        </w:r>
      </w:ins>
      <w:ins w:id="3783" w:author="ERCOT" w:date="2021-11-17T14:59:00Z">
        <w:r w:rsidR="005A2C98">
          <w:t>F</w:t>
        </w:r>
      </w:ins>
      <w:ins w:id="3784" w:author="ERCOT" w:date="2021-11-02T04:51:00Z">
        <w:r w:rsidR="001D65F6">
          <w:t xml:space="preserve">orced </w:t>
        </w:r>
      </w:ins>
      <w:ins w:id="3785" w:author="ERCOT" w:date="2021-11-17T14:59:00Z">
        <w:r w:rsidR="005A2C98">
          <w:t>O</w:t>
        </w:r>
      </w:ins>
      <w:ins w:id="3786" w:author="ERCOT" w:date="2021-11-02T04:51:00Z">
        <w:r w:rsidR="001D65F6">
          <w:t xml:space="preserve">utages of thermal </w:t>
        </w:r>
      </w:ins>
      <w:ins w:id="3787" w:author="ERCOT" w:date="2021-11-17T14:59:00Z">
        <w:r w:rsidR="005A2C98">
          <w:t>R</w:t>
        </w:r>
      </w:ins>
      <w:ins w:id="3788" w:author="ERCOT" w:date="2021-11-02T04:51:00Z">
        <w:r w:rsidR="001D65F6">
          <w:t xml:space="preserve">esources. </w:t>
        </w:r>
      </w:ins>
    </w:p>
    <w:p w14:paraId="5E38BF37" w14:textId="6B1ADA15" w:rsidR="000A4826" w:rsidRDefault="005C06D5" w:rsidP="00DC7664">
      <w:pPr>
        <w:pStyle w:val="BodyTextNumbered"/>
        <w:ind w:left="0" w:firstLine="0"/>
        <w:jc w:val="both"/>
        <w:rPr>
          <w:ins w:id="3789" w:author="ERCOT" w:date="2021-11-10T13:39:00Z"/>
        </w:rPr>
      </w:pPr>
      <w:r>
        <w:t xml:space="preserve">ERCOT will purchase Non-Spin such that the combination of </w:t>
      </w:r>
      <w:r>
        <w:rPr>
          <w:iCs/>
        </w:rPr>
        <w:t>Non-Spin</w:t>
      </w:r>
      <w:r>
        <w:t xml:space="preserve"> and Reg-Up Services cover the uncertainties of </w:t>
      </w:r>
      <w:r w:rsidR="00D62CAA">
        <w:t>net load</w:t>
      </w:r>
      <w:r>
        <w:t xml:space="preserve"> forecast errors depending on the </w:t>
      </w:r>
      <w:r w:rsidR="00D62CAA">
        <w:t>net load</w:t>
      </w:r>
      <w:r>
        <w:t xml:space="preserve"> ramp risk</w:t>
      </w:r>
      <w:ins w:id="3790" w:author="ERCOT" w:date="2021-11-01T09:55:00Z">
        <w:r w:rsidR="00CE1E2F">
          <w:t xml:space="preserve"> and </w:t>
        </w:r>
      </w:ins>
      <w:ins w:id="3791" w:author="ERCOT" w:date="2021-11-01T09:56:00Z">
        <w:r w:rsidR="00CE1E2F" w:rsidRPr="00CE1E2F">
          <w:t xml:space="preserve">intra-day </w:t>
        </w:r>
      </w:ins>
      <w:ins w:id="3792" w:author="ERCOT" w:date="2021-11-17T15:00:00Z">
        <w:r w:rsidR="005A2C98">
          <w:t>F</w:t>
        </w:r>
      </w:ins>
      <w:ins w:id="3793" w:author="ERCOT" w:date="2021-11-01T09:56:00Z">
        <w:r w:rsidR="00CE1E2F" w:rsidRPr="00CE1E2F">
          <w:t>orce</w:t>
        </w:r>
        <w:r w:rsidR="00CE1E2F" w:rsidRPr="000A68D3">
          <w:t xml:space="preserve">d </w:t>
        </w:r>
      </w:ins>
      <w:ins w:id="3794" w:author="ERCOT" w:date="2021-11-17T15:00:00Z">
        <w:r w:rsidR="005A2C98">
          <w:t>O</w:t>
        </w:r>
      </w:ins>
      <w:ins w:id="3795" w:author="ERCOT" w:date="2021-11-01T09:56:00Z">
        <w:r w:rsidR="00CE1E2F" w:rsidRPr="000A68D3">
          <w:t>utage</w:t>
        </w:r>
      </w:ins>
      <w:ins w:id="3796" w:author="ERCOT" w:date="2021-11-02T03:53:00Z">
        <w:r w:rsidR="00904E38">
          <w:t>s</w:t>
        </w:r>
      </w:ins>
      <w:r>
        <w:t xml:space="preserve">.  </w:t>
      </w:r>
    </w:p>
    <w:p w14:paraId="5D5292E4" w14:textId="3D494F19" w:rsidR="00F802A7" w:rsidDel="00F802A7" w:rsidRDefault="00F802A7" w:rsidP="00DC7664">
      <w:pPr>
        <w:pStyle w:val="BodyTextNumbered"/>
        <w:ind w:left="0" w:firstLine="0"/>
        <w:jc w:val="both"/>
        <w:rPr>
          <w:del w:id="3797" w:author="ERCOT" w:date="2021-11-10T13:54:00Z"/>
        </w:rPr>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3798"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Change w:id="3799">
          <w:tblGrid>
            <w:gridCol w:w="78"/>
            <w:gridCol w:w="923"/>
            <w:gridCol w:w="78"/>
            <w:gridCol w:w="508"/>
            <w:gridCol w:w="78"/>
            <w:gridCol w:w="493"/>
            <w:gridCol w:w="78"/>
            <w:gridCol w:w="507"/>
            <w:gridCol w:w="78"/>
            <w:gridCol w:w="507"/>
            <w:gridCol w:w="78"/>
            <w:gridCol w:w="507"/>
            <w:gridCol w:w="78"/>
            <w:gridCol w:w="507"/>
            <w:gridCol w:w="78"/>
            <w:gridCol w:w="507"/>
            <w:gridCol w:w="78"/>
            <w:gridCol w:w="507"/>
            <w:gridCol w:w="78"/>
            <w:gridCol w:w="447"/>
            <w:gridCol w:w="78"/>
            <w:gridCol w:w="568"/>
            <w:gridCol w:w="78"/>
            <w:gridCol w:w="507"/>
            <w:gridCol w:w="78"/>
            <w:gridCol w:w="507"/>
            <w:gridCol w:w="78"/>
            <w:gridCol w:w="493"/>
            <w:gridCol w:w="78"/>
            <w:gridCol w:w="507"/>
            <w:gridCol w:w="78"/>
            <w:gridCol w:w="493"/>
            <w:gridCol w:w="78"/>
            <w:gridCol w:w="493"/>
            <w:gridCol w:w="78"/>
            <w:gridCol w:w="493"/>
            <w:gridCol w:w="78"/>
            <w:gridCol w:w="441"/>
            <w:gridCol w:w="78"/>
            <w:gridCol w:w="475"/>
            <w:gridCol w:w="78"/>
            <w:gridCol w:w="409"/>
            <w:gridCol w:w="78"/>
            <w:gridCol w:w="412"/>
            <w:gridCol w:w="78"/>
            <w:gridCol w:w="452"/>
            <w:gridCol w:w="78"/>
            <w:gridCol w:w="357"/>
            <w:gridCol w:w="78"/>
            <w:gridCol w:w="519"/>
            <w:gridCol w:w="78"/>
          </w:tblGrid>
        </w:tblGridChange>
      </w:tblGrid>
      <w:tr w:rsidR="00CB1780" w:rsidRPr="00CC576E" w14:paraId="2298AD44" w14:textId="77777777" w:rsidTr="006B40AB">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6B40AB">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6B40AB">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80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80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80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380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1884546" w14:textId="143B4B0D" w:rsidR="000A68D3" w:rsidRPr="00E66AD4" w:rsidRDefault="000A68D3" w:rsidP="000A68D3">
            <w:pPr>
              <w:widowControl/>
              <w:autoSpaceDE/>
              <w:autoSpaceDN/>
              <w:adjustRightInd/>
              <w:jc w:val="center"/>
              <w:rPr>
                <w:b/>
                <w:bCs/>
                <w:sz w:val="22"/>
                <w:szCs w:val="22"/>
              </w:rPr>
            </w:pPr>
            <w:ins w:id="3804" w:author="ERCOT" w:date="2021-11-01T10:52:00Z">
              <w:r>
                <w:rPr>
                  <w:rFonts w:ascii="Calibri" w:hAnsi="Calibri" w:cs="Calibri"/>
                  <w:color w:val="000000"/>
                  <w:sz w:val="22"/>
                  <w:szCs w:val="22"/>
                </w:rPr>
                <w:t>33</w:t>
              </w:r>
            </w:ins>
            <w:del w:id="3805"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3D65995" w14:textId="41BAFCE0" w:rsidR="000A68D3" w:rsidRPr="00E66AD4" w:rsidRDefault="000A68D3" w:rsidP="000A68D3">
            <w:pPr>
              <w:widowControl/>
              <w:autoSpaceDE/>
              <w:autoSpaceDN/>
              <w:adjustRightInd/>
              <w:jc w:val="center"/>
              <w:rPr>
                <w:b/>
                <w:bCs/>
                <w:sz w:val="22"/>
                <w:szCs w:val="22"/>
              </w:rPr>
            </w:pPr>
            <w:ins w:id="3807" w:author="ERCOT" w:date="2021-11-01T10:52:00Z">
              <w:r>
                <w:rPr>
                  <w:rFonts w:ascii="Calibri" w:hAnsi="Calibri" w:cs="Calibri"/>
                  <w:color w:val="000000"/>
                  <w:sz w:val="22"/>
                  <w:szCs w:val="22"/>
                </w:rPr>
                <w:t>33</w:t>
              </w:r>
            </w:ins>
            <w:del w:id="3808"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0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378A16" w14:textId="3D83FE55" w:rsidR="000A68D3" w:rsidRPr="00E66AD4" w:rsidRDefault="000A68D3" w:rsidP="000A68D3">
            <w:pPr>
              <w:widowControl/>
              <w:autoSpaceDE/>
              <w:autoSpaceDN/>
              <w:adjustRightInd/>
              <w:jc w:val="center"/>
              <w:rPr>
                <w:b/>
                <w:bCs/>
                <w:sz w:val="22"/>
                <w:szCs w:val="22"/>
              </w:rPr>
            </w:pPr>
            <w:ins w:id="3810" w:author="ERCOT" w:date="2021-11-01T10:52:00Z">
              <w:r>
                <w:rPr>
                  <w:rFonts w:ascii="Calibri" w:hAnsi="Calibri" w:cs="Calibri"/>
                  <w:color w:val="000000"/>
                  <w:sz w:val="22"/>
                  <w:szCs w:val="22"/>
                </w:rPr>
                <w:t>33</w:t>
              </w:r>
            </w:ins>
            <w:del w:id="3811"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1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9497B" w14:textId="0BC0DE5F" w:rsidR="000A68D3" w:rsidRPr="00E66AD4" w:rsidRDefault="000A68D3" w:rsidP="000A68D3">
            <w:pPr>
              <w:widowControl/>
              <w:autoSpaceDE/>
              <w:autoSpaceDN/>
              <w:adjustRightInd/>
              <w:jc w:val="center"/>
              <w:rPr>
                <w:b/>
                <w:bCs/>
                <w:sz w:val="22"/>
                <w:szCs w:val="22"/>
              </w:rPr>
            </w:pPr>
            <w:ins w:id="3813" w:author="ERCOT" w:date="2021-11-01T10:52:00Z">
              <w:r>
                <w:rPr>
                  <w:rFonts w:ascii="Calibri" w:hAnsi="Calibri" w:cs="Calibri"/>
                  <w:color w:val="000000"/>
                  <w:sz w:val="22"/>
                  <w:szCs w:val="22"/>
                </w:rPr>
                <w:t>33</w:t>
              </w:r>
            </w:ins>
            <w:del w:id="3814"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1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44C535" w14:textId="011F8DAD" w:rsidR="000A68D3" w:rsidRPr="00E66AD4" w:rsidRDefault="000A68D3" w:rsidP="000A68D3">
            <w:pPr>
              <w:widowControl/>
              <w:autoSpaceDE/>
              <w:autoSpaceDN/>
              <w:adjustRightInd/>
              <w:jc w:val="center"/>
              <w:rPr>
                <w:b/>
                <w:bCs/>
                <w:sz w:val="22"/>
                <w:szCs w:val="22"/>
              </w:rPr>
            </w:pPr>
            <w:ins w:id="3816" w:author="ERCOT" w:date="2021-11-01T10:52:00Z">
              <w:r>
                <w:rPr>
                  <w:rFonts w:ascii="Calibri" w:hAnsi="Calibri" w:cs="Calibri"/>
                  <w:color w:val="000000"/>
                  <w:sz w:val="22"/>
                  <w:szCs w:val="22"/>
                </w:rPr>
                <w:t>33</w:t>
              </w:r>
            </w:ins>
            <w:del w:id="3817"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1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4E4DB4" w14:textId="328ACAF0" w:rsidR="000A68D3" w:rsidRPr="00E66AD4" w:rsidRDefault="000A68D3" w:rsidP="000A68D3">
            <w:pPr>
              <w:widowControl/>
              <w:autoSpaceDE/>
              <w:autoSpaceDN/>
              <w:adjustRightInd/>
              <w:jc w:val="center"/>
              <w:rPr>
                <w:b/>
                <w:bCs/>
                <w:sz w:val="22"/>
                <w:szCs w:val="22"/>
              </w:rPr>
            </w:pPr>
            <w:ins w:id="3819" w:author="ERCOT" w:date="2021-11-01T10:52:00Z">
              <w:r>
                <w:rPr>
                  <w:rFonts w:ascii="Calibri" w:hAnsi="Calibri" w:cs="Calibri"/>
                  <w:color w:val="000000"/>
                  <w:sz w:val="22"/>
                  <w:szCs w:val="22"/>
                </w:rPr>
                <w:t>33</w:t>
              </w:r>
            </w:ins>
            <w:del w:id="3820"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2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07EF38" w14:textId="11982FA9" w:rsidR="000A68D3" w:rsidRPr="00E66AD4" w:rsidRDefault="000A68D3" w:rsidP="000A68D3">
            <w:pPr>
              <w:widowControl/>
              <w:autoSpaceDE/>
              <w:autoSpaceDN/>
              <w:adjustRightInd/>
              <w:jc w:val="center"/>
              <w:rPr>
                <w:b/>
                <w:bCs/>
                <w:sz w:val="22"/>
                <w:szCs w:val="22"/>
              </w:rPr>
            </w:pPr>
            <w:ins w:id="3822" w:author="ERCOT" w:date="2021-11-01T10:52:00Z">
              <w:r>
                <w:rPr>
                  <w:rFonts w:ascii="Calibri" w:hAnsi="Calibri" w:cs="Calibri"/>
                  <w:color w:val="000000"/>
                  <w:sz w:val="22"/>
                  <w:szCs w:val="22"/>
                </w:rPr>
                <w:t>34</w:t>
              </w:r>
            </w:ins>
            <w:del w:id="3823"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2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7128B5" w14:textId="1669168A" w:rsidR="000A68D3" w:rsidRPr="00E66AD4" w:rsidRDefault="000A68D3" w:rsidP="000A68D3">
            <w:pPr>
              <w:widowControl/>
              <w:autoSpaceDE/>
              <w:autoSpaceDN/>
              <w:adjustRightInd/>
              <w:jc w:val="center"/>
              <w:rPr>
                <w:b/>
                <w:bCs/>
                <w:sz w:val="22"/>
                <w:szCs w:val="22"/>
              </w:rPr>
            </w:pPr>
            <w:ins w:id="3825" w:author="ERCOT" w:date="2021-11-01T10:52:00Z">
              <w:r>
                <w:rPr>
                  <w:rFonts w:ascii="Calibri" w:hAnsi="Calibri" w:cs="Calibri"/>
                  <w:color w:val="000000"/>
                  <w:sz w:val="22"/>
                  <w:szCs w:val="22"/>
                </w:rPr>
                <w:t>34</w:t>
              </w:r>
            </w:ins>
            <w:del w:id="3826"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82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3A124" w14:textId="58926770" w:rsidR="000A68D3" w:rsidRPr="00E66AD4" w:rsidRDefault="000A68D3" w:rsidP="000A68D3">
            <w:pPr>
              <w:widowControl/>
              <w:autoSpaceDE/>
              <w:autoSpaceDN/>
              <w:adjustRightInd/>
              <w:jc w:val="center"/>
              <w:rPr>
                <w:b/>
                <w:bCs/>
                <w:sz w:val="22"/>
                <w:szCs w:val="22"/>
              </w:rPr>
            </w:pPr>
            <w:ins w:id="3828" w:author="ERCOT" w:date="2021-11-01T10:52:00Z">
              <w:r>
                <w:rPr>
                  <w:rFonts w:ascii="Calibri" w:hAnsi="Calibri" w:cs="Calibri"/>
                  <w:color w:val="000000"/>
                  <w:sz w:val="22"/>
                  <w:szCs w:val="22"/>
                </w:rPr>
                <w:t>34</w:t>
              </w:r>
            </w:ins>
            <w:del w:id="3829"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83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3B99F73" w14:textId="039717D5" w:rsidR="000A68D3" w:rsidRPr="00E66AD4" w:rsidRDefault="000A68D3" w:rsidP="000A68D3">
            <w:pPr>
              <w:widowControl/>
              <w:autoSpaceDE/>
              <w:autoSpaceDN/>
              <w:adjustRightInd/>
              <w:jc w:val="center"/>
              <w:rPr>
                <w:b/>
                <w:bCs/>
                <w:sz w:val="22"/>
                <w:szCs w:val="22"/>
              </w:rPr>
            </w:pPr>
            <w:ins w:id="3831" w:author="ERCOT" w:date="2021-11-01T10:52:00Z">
              <w:r>
                <w:rPr>
                  <w:rFonts w:ascii="Calibri" w:hAnsi="Calibri" w:cs="Calibri"/>
                  <w:color w:val="000000"/>
                  <w:sz w:val="22"/>
                  <w:szCs w:val="22"/>
                </w:rPr>
                <w:t>34</w:t>
              </w:r>
            </w:ins>
            <w:del w:id="3832"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3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26A931" w14:textId="567A03F8" w:rsidR="000A68D3" w:rsidRPr="00E66AD4" w:rsidRDefault="000A68D3" w:rsidP="000A68D3">
            <w:pPr>
              <w:widowControl/>
              <w:autoSpaceDE/>
              <w:autoSpaceDN/>
              <w:adjustRightInd/>
              <w:jc w:val="center"/>
              <w:rPr>
                <w:b/>
                <w:bCs/>
                <w:sz w:val="22"/>
                <w:szCs w:val="22"/>
              </w:rPr>
            </w:pPr>
            <w:ins w:id="3834" w:author="ERCOT" w:date="2021-11-01T10:52:00Z">
              <w:r>
                <w:rPr>
                  <w:rFonts w:ascii="Calibri" w:hAnsi="Calibri" w:cs="Calibri"/>
                  <w:color w:val="000000"/>
                  <w:sz w:val="22"/>
                  <w:szCs w:val="22"/>
                </w:rPr>
                <w:t>28</w:t>
              </w:r>
            </w:ins>
            <w:del w:id="3835"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68EE" w14:textId="21F726C6" w:rsidR="000A68D3" w:rsidRPr="00E66AD4" w:rsidRDefault="000A68D3" w:rsidP="000A68D3">
            <w:pPr>
              <w:widowControl/>
              <w:autoSpaceDE/>
              <w:autoSpaceDN/>
              <w:adjustRightInd/>
              <w:jc w:val="center"/>
              <w:rPr>
                <w:b/>
                <w:bCs/>
                <w:sz w:val="22"/>
                <w:szCs w:val="22"/>
              </w:rPr>
            </w:pPr>
            <w:ins w:id="3837" w:author="ERCOT" w:date="2021-11-01T10:52:00Z">
              <w:r>
                <w:rPr>
                  <w:rFonts w:ascii="Calibri" w:hAnsi="Calibri" w:cs="Calibri"/>
                  <w:color w:val="000000"/>
                  <w:sz w:val="22"/>
                  <w:szCs w:val="22"/>
                </w:rPr>
                <w:t>28</w:t>
              </w:r>
            </w:ins>
            <w:del w:id="3838"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077225" w14:textId="21974011" w:rsidR="000A68D3" w:rsidRPr="00E66AD4" w:rsidRDefault="000A68D3" w:rsidP="000A68D3">
            <w:pPr>
              <w:widowControl/>
              <w:autoSpaceDE/>
              <w:autoSpaceDN/>
              <w:adjustRightInd/>
              <w:jc w:val="center"/>
              <w:rPr>
                <w:b/>
                <w:bCs/>
                <w:sz w:val="22"/>
                <w:szCs w:val="22"/>
              </w:rPr>
            </w:pPr>
            <w:ins w:id="3840" w:author="ERCOT" w:date="2021-11-01T10:52:00Z">
              <w:r>
                <w:rPr>
                  <w:rFonts w:ascii="Calibri" w:hAnsi="Calibri" w:cs="Calibri"/>
                  <w:color w:val="000000"/>
                  <w:sz w:val="22"/>
                  <w:szCs w:val="22"/>
                </w:rPr>
                <w:t>28</w:t>
              </w:r>
            </w:ins>
            <w:del w:id="3841"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2AD6B" w14:textId="42818040" w:rsidR="000A68D3" w:rsidRPr="00E66AD4" w:rsidRDefault="000A68D3" w:rsidP="000A68D3">
            <w:pPr>
              <w:widowControl/>
              <w:autoSpaceDE/>
              <w:autoSpaceDN/>
              <w:adjustRightInd/>
              <w:jc w:val="center"/>
              <w:rPr>
                <w:b/>
                <w:bCs/>
                <w:sz w:val="22"/>
                <w:szCs w:val="22"/>
              </w:rPr>
            </w:pPr>
            <w:ins w:id="3843" w:author="ERCOT" w:date="2021-11-01T10:52:00Z">
              <w:r>
                <w:rPr>
                  <w:rFonts w:ascii="Calibri" w:hAnsi="Calibri" w:cs="Calibri"/>
                  <w:color w:val="000000"/>
                  <w:sz w:val="22"/>
                  <w:szCs w:val="22"/>
                </w:rPr>
                <w:t>28</w:t>
              </w:r>
            </w:ins>
            <w:del w:id="3844"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4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6B38949" w14:textId="7D21FA4D" w:rsidR="000A68D3" w:rsidRPr="00E66AD4" w:rsidRDefault="000A68D3" w:rsidP="000A68D3">
            <w:pPr>
              <w:widowControl/>
              <w:autoSpaceDE/>
              <w:autoSpaceDN/>
              <w:adjustRightInd/>
              <w:jc w:val="center"/>
              <w:rPr>
                <w:b/>
                <w:bCs/>
                <w:sz w:val="22"/>
                <w:szCs w:val="22"/>
              </w:rPr>
            </w:pPr>
            <w:ins w:id="3846" w:author="ERCOT" w:date="2021-11-01T10:52:00Z">
              <w:r>
                <w:rPr>
                  <w:rFonts w:ascii="Calibri" w:hAnsi="Calibri" w:cs="Calibri"/>
                  <w:color w:val="000000"/>
                  <w:sz w:val="22"/>
                  <w:szCs w:val="22"/>
                </w:rPr>
                <w:t>28</w:t>
              </w:r>
            </w:ins>
            <w:del w:id="384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4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A67DD3" w14:textId="1B8C611F" w:rsidR="000A68D3" w:rsidRPr="00E66AD4" w:rsidRDefault="000A68D3" w:rsidP="000A68D3">
            <w:pPr>
              <w:widowControl/>
              <w:autoSpaceDE/>
              <w:autoSpaceDN/>
              <w:adjustRightInd/>
              <w:jc w:val="center"/>
              <w:rPr>
                <w:b/>
                <w:bCs/>
                <w:sz w:val="22"/>
                <w:szCs w:val="22"/>
              </w:rPr>
            </w:pPr>
            <w:ins w:id="3849" w:author="ERCOT" w:date="2021-11-01T10:52:00Z">
              <w:r>
                <w:rPr>
                  <w:rFonts w:ascii="Calibri" w:hAnsi="Calibri" w:cs="Calibri"/>
                  <w:color w:val="000000"/>
                  <w:sz w:val="22"/>
                  <w:szCs w:val="22"/>
                </w:rPr>
                <w:t>28</w:t>
              </w:r>
            </w:ins>
            <w:del w:id="385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5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E35EC5C" w14:textId="7376B38E" w:rsidR="000A68D3" w:rsidRPr="00E66AD4" w:rsidRDefault="000A68D3" w:rsidP="000A68D3">
            <w:pPr>
              <w:widowControl/>
              <w:autoSpaceDE/>
              <w:autoSpaceDN/>
              <w:adjustRightInd/>
              <w:jc w:val="center"/>
              <w:rPr>
                <w:b/>
                <w:bCs/>
                <w:sz w:val="22"/>
                <w:szCs w:val="22"/>
              </w:rPr>
            </w:pPr>
            <w:ins w:id="3852" w:author="ERCOT" w:date="2021-11-01T10:52:00Z">
              <w:r>
                <w:rPr>
                  <w:rFonts w:ascii="Calibri" w:hAnsi="Calibri" w:cs="Calibri"/>
                  <w:color w:val="000000"/>
                  <w:sz w:val="22"/>
                  <w:szCs w:val="22"/>
                </w:rPr>
                <w:t>28</w:t>
              </w:r>
            </w:ins>
            <w:del w:id="3853"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85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5B93DB2" w14:textId="2BD351DD" w:rsidR="000A68D3" w:rsidRPr="00E66AD4" w:rsidRDefault="000A68D3" w:rsidP="000A68D3">
            <w:pPr>
              <w:widowControl/>
              <w:autoSpaceDE/>
              <w:autoSpaceDN/>
              <w:adjustRightInd/>
              <w:jc w:val="center"/>
              <w:rPr>
                <w:b/>
                <w:bCs/>
                <w:sz w:val="22"/>
                <w:szCs w:val="22"/>
              </w:rPr>
            </w:pPr>
            <w:ins w:id="3855" w:author="ERCOT" w:date="2021-11-01T10:52:00Z">
              <w:r>
                <w:rPr>
                  <w:rFonts w:ascii="Calibri" w:hAnsi="Calibri" w:cs="Calibri"/>
                  <w:color w:val="000000"/>
                  <w:sz w:val="22"/>
                  <w:szCs w:val="22"/>
                </w:rPr>
                <w:t>28</w:t>
              </w:r>
            </w:ins>
            <w:del w:id="3856"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85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8098F2" w14:textId="64F847C0" w:rsidR="000A68D3" w:rsidRPr="00E66AD4" w:rsidRDefault="000A68D3" w:rsidP="000A68D3">
            <w:pPr>
              <w:widowControl/>
              <w:autoSpaceDE/>
              <w:autoSpaceDN/>
              <w:adjustRightInd/>
              <w:jc w:val="center"/>
              <w:rPr>
                <w:b/>
                <w:bCs/>
                <w:sz w:val="22"/>
                <w:szCs w:val="22"/>
              </w:rPr>
            </w:pPr>
            <w:ins w:id="3858" w:author="ERCOT" w:date="2021-11-01T10:52:00Z">
              <w:r>
                <w:rPr>
                  <w:rFonts w:ascii="Calibri" w:hAnsi="Calibri" w:cs="Calibri"/>
                  <w:color w:val="000000"/>
                  <w:sz w:val="22"/>
                  <w:szCs w:val="22"/>
                </w:rPr>
                <w:t>37</w:t>
              </w:r>
            </w:ins>
            <w:del w:id="3859"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86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6788077" w14:textId="23E580FF" w:rsidR="000A68D3" w:rsidRPr="00E66AD4" w:rsidRDefault="000A68D3" w:rsidP="000A68D3">
            <w:pPr>
              <w:widowControl/>
              <w:autoSpaceDE/>
              <w:autoSpaceDN/>
              <w:adjustRightInd/>
              <w:jc w:val="center"/>
              <w:rPr>
                <w:b/>
                <w:bCs/>
                <w:sz w:val="22"/>
                <w:szCs w:val="22"/>
              </w:rPr>
            </w:pPr>
            <w:ins w:id="3861" w:author="ERCOT" w:date="2021-11-01T10:52:00Z">
              <w:r>
                <w:rPr>
                  <w:rFonts w:ascii="Calibri" w:hAnsi="Calibri" w:cs="Calibri"/>
                  <w:color w:val="000000"/>
                  <w:sz w:val="22"/>
                  <w:szCs w:val="22"/>
                </w:rPr>
                <w:t>37</w:t>
              </w:r>
            </w:ins>
            <w:del w:id="3862"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86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51524" w14:textId="36926DDC" w:rsidR="000A68D3" w:rsidRPr="00E66AD4" w:rsidRDefault="000A68D3" w:rsidP="000A68D3">
            <w:pPr>
              <w:widowControl/>
              <w:autoSpaceDE/>
              <w:autoSpaceDN/>
              <w:adjustRightInd/>
              <w:jc w:val="center"/>
              <w:rPr>
                <w:b/>
                <w:bCs/>
                <w:sz w:val="22"/>
                <w:szCs w:val="22"/>
              </w:rPr>
            </w:pPr>
            <w:ins w:id="3864" w:author="ERCOT" w:date="2021-11-01T10:52:00Z">
              <w:r>
                <w:rPr>
                  <w:rFonts w:ascii="Calibri" w:hAnsi="Calibri" w:cs="Calibri"/>
                  <w:color w:val="000000"/>
                  <w:sz w:val="22"/>
                  <w:szCs w:val="22"/>
                </w:rPr>
                <w:t>37</w:t>
              </w:r>
            </w:ins>
            <w:del w:id="3865"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86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A6903F6" w14:textId="2A8D65BE" w:rsidR="000A68D3" w:rsidRPr="00E66AD4" w:rsidRDefault="000A68D3" w:rsidP="000A68D3">
            <w:pPr>
              <w:widowControl/>
              <w:autoSpaceDE/>
              <w:autoSpaceDN/>
              <w:adjustRightInd/>
              <w:jc w:val="center"/>
              <w:rPr>
                <w:b/>
                <w:bCs/>
                <w:sz w:val="22"/>
                <w:szCs w:val="22"/>
              </w:rPr>
            </w:pPr>
            <w:ins w:id="3867" w:author="ERCOT" w:date="2021-11-01T10:52:00Z">
              <w:r>
                <w:rPr>
                  <w:rFonts w:ascii="Calibri" w:hAnsi="Calibri" w:cs="Calibri"/>
                  <w:color w:val="000000"/>
                  <w:sz w:val="22"/>
                  <w:szCs w:val="22"/>
                </w:rPr>
                <w:t>37</w:t>
              </w:r>
            </w:ins>
            <w:del w:id="3868"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86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9C9ADD7" w14:textId="0D84F52E" w:rsidR="000A68D3" w:rsidRPr="00E66AD4" w:rsidRDefault="000A68D3" w:rsidP="000A68D3">
            <w:pPr>
              <w:widowControl/>
              <w:autoSpaceDE/>
              <w:autoSpaceDN/>
              <w:adjustRightInd/>
              <w:jc w:val="center"/>
              <w:rPr>
                <w:b/>
                <w:bCs/>
                <w:sz w:val="22"/>
                <w:szCs w:val="22"/>
              </w:rPr>
            </w:pPr>
            <w:ins w:id="3870" w:author="ERCOT" w:date="2021-11-01T10:52:00Z">
              <w:r>
                <w:rPr>
                  <w:rFonts w:ascii="Calibri" w:hAnsi="Calibri" w:cs="Calibri"/>
                  <w:color w:val="000000"/>
                  <w:sz w:val="22"/>
                  <w:szCs w:val="22"/>
                </w:rPr>
                <w:t>33</w:t>
              </w:r>
            </w:ins>
            <w:del w:id="3871"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87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91ED0CB" w14:textId="40BEA04E" w:rsidR="000A68D3" w:rsidRPr="00E66AD4" w:rsidRDefault="000A68D3" w:rsidP="000A68D3">
            <w:pPr>
              <w:widowControl/>
              <w:autoSpaceDE/>
              <w:autoSpaceDN/>
              <w:adjustRightInd/>
              <w:jc w:val="center"/>
              <w:rPr>
                <w:b/>
                <w:bCs/>
                <w:sz w:val="22"/>
                <w:szCs w:val="22"/>
              </w:rPr>
            </w:pPr>
            <w:ins w:id="3873" w:author="ERCOT" w:date="2021-11-01T10:52:00Z">
              <w:r>
                <w:rPr>
                  <w:rFonts w:ascii="Calibri" w:hAnsi="Calibri" w:cs="Calibri"/>
                  <w:color w:val="000000"/>
                  <w:sz w:val="22"/>
                  <w:szCs w:val="22"/>
                </w:rPr>
                <w:t>33</w:t>
              </w:r>
            </w:ins>
            <w:del w:id="3874" w:author="ERCOT" w:date="2021-11-01T10:49:00Z">
              <w:r w:rsidRPr="00E66AD4" w:rsidDel="000A68D3">
                <w:rPr>
                  <w:sz w:val="22"/>
                  <w:szCs w:val="22"/>
                </w:rPr>
                <w:delText>37</w:delText>
              </w:r>
            </w:del>
          </w:p>
        </w:tc>
      </w:tr>
      <w:tr w:rsidR="000A68D3" w:rsidRPr="00CC576E" w14:paraId="2A07D090"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87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87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877"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387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18B91" w14:textId="6C18ABD2" w:rsidR="000A68D3" w:rsidRPr="00E66AD4" w:rsidRDefault="000A68D3" w:rsidP="000A68D3">
            <w:pPr>
              <w:widowControl/>
              <w:autoSpaceDE/>
              <w:autoSpaceDN/>
              <w:adjustRightInd/>
              <w:jc w:val="center"/>
              <w:rPr>
                <w:b/>
                <w:bCs/>
                <w:sz w:val="22"/>
                <w:szCs w:val="22"/>
              </w:rPr>
            </w:pPr>
            <w:ins w:id="3879" w:author="ERCOT" w:date="2021-11-01T10:52:00Z">
              <w:r>
                <w:rPr>
                  <w:rFonts w:ascii="Calibri" w:hAnsi="Calibri" w:cs="Calibri"/>
                  <w:color w:val="000000"/>
                  <w:sz w:val="22"/>
                  <w:szCs w:val="22"/>
                </w:rPr>
                <w:t>33</w:t>
              </w:r>
            </w:ins>
            <w:del w:id="3880"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8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3E07D" w14:textId="09848F2E" w:rsidR="000A68D3" w:rsidRPr="00E66AD4" w:rsidRDefault="000A68D3" w:rsidP="000A68D3">
            <w:pPr>
              <w:widowControl/>
              <w:autoSpaceDE/>
              <w:autoSpaceDN/>
              <w:adjustRightInd/>
              <w:jc w:val="center"/>
              <w:rPr>
                <w:b/>
                <w:bCs/>
                <w:sz w:val="22"/>
                <w:szCs w:val="22"/>
              </w:rPr>
            </w:pPr>
            <w:ins w:id="3882" w:author="ERCOT" w:date="2021-11-01T10:52:00Z">
              <w:r>
                <w:rPr>
                  <w:rFonts w:ascii="Calibri" w:hAnsi="Calibri" w:cs="Calibri"/>
                  <w:color w:val="000000"/>
                  <w:sz w:val="22"/>
                  <w:szCs w:val="22"/>
                </w:rPr>
                <w:t>33</w:t>
              </w:r>
            </w:ins>
            <w:del w:id="3883"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8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7F8B2" w14:textId="3D757CCD" w:rsidR="000A68D3" w:rsidRPr="00E66AD4" w:rsidRDefault="000A68D3" w:rsidP="000A68D3">
            <w:pPr>
              <w:widowControl/>
              <w:autoSpaceDE/>
              <w:autoSpaceDN/>
              <w:adjustRightInd/>
              <w:jc w:val="center"/>
              <w:rPr>
                <w:b/>
                <w:bCs/>
                <w:sz w:val="22"/>
                <w:szCs w:val="22"/>
              </w:rPr>
            </w:pPr>
            <w:ins w:id="3885" w:author="ERCOT" w:date="2021-11-01T10:52:00Z">
              <w:r>
                <w:rPr>
                  <w:rFonts w:ascii="Calibri" w:hAnsi="Calibri" w:cs="Calibri"/>
                  <w:color w:val="000000"/>
                  <w:sz w:val="22"/>
                  <w:szCs w:val="22"/>
                </w:rPr>
                <w:t>33</w:t>
              </w:r>
            </w:ins>
            <w:del w:id="3886"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8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2CA3F9" w14:textId="5F419AF0" w:rsidR="000A68D3" w:rsidRPr="00E66AD4" w:rsidRDefault="000A68D3" w:rsidP="000A68D3">
            <w:pPr>
              <w:widowControl/>
              <w:autoSpaceDE/>
              <w:autoSpaceDN/>
              <w:adjustRightInd/>
              <w:jc w:val="center"/>
              <w:rPr>
                <w:b/>
                <w:bCs/>
                <w:sz w:val="22"/>
                <w:szCs w:val="22"/>
              </w:rPr>
            </w:pPr>
            <w:ins w:id="3888" w:author="ERCOT" w:date="2021-11-01T10:52:00Z">
              <w:r>
                <w:rPr>
                  <w:rFonts w:ascii="Calibri" w:hAnsi="Calibri" w:cs="Calibri"/>
                  <w:color w:val="000000"/>
                  <w:sz w:val="22"/>
                  <w:szCs w:val="22"/>
                </w:rPr>
                <w:t>33</w:t>
              </w:r>
            </w:ins>
            <w:del w:id="3889"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9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B6318" w14:textId="72E1DA8D" w:rsidR="000A68D3" w:rsidRPr="00E66AD4" w:rsidRDefault="000A68D3" w:rsidP="000A68D3">
            <w:pPr>
              <w:widowControl/>
              <w:autoSpaceDE/>
              <w:autoSpaceDN/>
              <w:adjustRightInd/>
              <w:jc w:val="center"/>
              <w:rPr>
                <w:b/>
                <w:bCs/>
                <w:sz w:val="22"/>
                <w:szCs w:val="22"/>
              </w:rPr>
            </w:pPr>
            <w:ins w:id="3891" w:author="ERCOT" w:date="2021-11-01T10:52:00Z">
              <w:r>
                <w:rPr>
                  <w:rFonts w:ascii="Calibri" w:hAnsi="Calibri" w:cs="Calibri"/>
                  <w:color w:val="000000"/>
                  <w:sz w:val="22"/>
                  <w:szCs w:val="22"/>
                </w:rPr>
                <w:t>33</w:t>
              </w:r>
            </w:ins>
            <w:del w:id="3892"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9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56F2D" w14:textId="5D8A4C9B" w:rsidR="000A68D3" w:rsidRPr="00E66AD4" w:rsidRDefault="000A68D3" w:rsidP="000A68D3">
            <w:pPr>
              <w:widowControl/>
              <w:autoSpaceDE/>
              <w:autoSpaceDN/>
              <w:adjustRightInd/>
              <w:jc w:val="center"/>
              <w:rPr>
                <w:b/>
                <w:bCs/>
                <w:sz w:val="22"/>
                <w:szCs w:val="22"/>
              </w:rPr>
            </w:pPr>
            <w:ins w:id="3894" w:author="ERCOT" w:date="2021-11-01T10:52:00Z">
              <w:r>
                <w:rPr>
                  <w:rFonts w:ascii="Calibri" w:hAnsi="Calibri" w:cs="Calibri"/>
                  <w:color w:val="000000"/>
                  <w:sz w:val="22"/>
                  <w:szCs w:val="22"/>
                </w:rPr>
                <w:t>33</w:t>
              </w:r>
            </w:ins>
            <w:del w:id="3895"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9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6FAEC" w14:textId="1DA9BA0A" w:rsidR="000A68D3" w:rsidRPr="00E66AD4" w:rsidRDefault="000A68D3" w:rsidP="000A68D3">
            <w:pPr>
              <w:widowControl/>
              <w:autoSpaceDE/>
              <w:autoSpaceDN/>
              <w:adjustRightInd/>
              <w:jc w:val="center"/>
              <w:rPr>
                <w:b/>
                <w:bCs/>
                <w:sz w:val="22"/>
                <w:szCs w:val="22"/>
              </w:rPr>
            </w:pPr>
            <w:ins w:id="3897" w:author="ERCOT" w:date="2021-11-01T10:52:00Z">
              <w:r>
                <w:rPr>
                  <w:rFonts w:ascii="Calibri" w:hAnsi="Calibri" w:cs="Calibri"/>
                  <w:color w:val="000000"/>
                  <w:sz w:val="22"/>
                  <w:szCs w:val="22"/>
                </w:rPr>
                <w:t>34</w:t>
              </w:r>
            </w:ins>
            <w:del w:id="3898"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89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0506F3" w14:textId="1352E269" w:rsidR="000A68D3" w:rsidRPr="00E66AD4" w:rsidRDefault="000A68D3" w:rsidP="000A68D3">
            <w:pPr>
              <w:widowControl/>
              <w:autoSpaceDE/>
              <w:autoSpaceDN/>
              <w:adjustRightInd/>
              <w:jc w:val="center"/>
              <w:rPr>
                <w:b/>
                <w:bCs/>
                <w:sz w:val="22"/>
                <w:szCs w:val="22"/>
              </w:rPr>
            </w:pPr>
            <w:ins w:id="3900" w:author="ERCOT" w:date="2021-11-01T10:52:00Z">
              <w:r>
                <w:rPr>
                  <w:rFonts w:ascii="Calibri" w:hAnsi="Calibri" w:cs="Calibri"/>
                  <w:color w:val="000000"/>
                  <w:sz w:val="22"/>
                  <w:szCs w:val="22"/>
                </w:rPr>
                <w:t>34</w:t>
              </w:r>
            </w:ins>
            <w:del w:id="3901"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902"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BE8829A" w14:textId="6DC48246" w:rsidR="000A68D3" w:rsidRPr="00E66AD4" w:rsidRDefault="000A68D3" w:rsidP="000A68D3">
            <w:pPr>
              <w:widowControl/>
              <w:autoSpaceDE/>
              <w:autoSpaceDN/>
              <w:adjustRightInd/>
              <w:jc w:val="center"/>
              <w:rPr>
                <w:b/>
                <w:bCs/>
                <w:sz w:val="22"/>
                <w:szCs w:val="22"/>
              </w:rPr>
            </w:pPr>
            <w:ins w:id="3903" w:author="ERCOT" w:date="2021-11-01T10:52:00Z">
              <w:r>
                <w:rPr>
                  <w:rFonts w:ascii="Calibri" w:hAnsi="Calibri" w:cs="Calibri"/>
                  <w:color w:val="000000"/>
                  <w:sz w:val="22"/>
                  <w:szCs w:val="22"/>
                </w:rPr>
                <w:t>34</w:t>
              </w:r>
            </w:ins>
            <w:del w:id="3904"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905"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1E71E1E" w14:textId="26C6B71C" w:rsidR="000A68D3" w:rsidRPr="00E66AD4" w:rsidRDefault="000A68D3" w:rsidP="000A68D3">
            <w:pPr>
              <w:widowControl/>
              <w:autoSpaceDE/>
              <w:autoSpaceDN/>
              <w:adjustRightInd/>
              <w:jc w:val="center"/>
              <w:rPr>
                <w:b/>
                <w:bCs/>
                <w:sz w:val="22"/>
                <w:szCs w:val="22"/>
              </w:rPr>
            </w:pPr>
            <w:ins w:id="3906" w:author="ERCOT" w:date="2021-11-01T10:52:00Z">
              <w:r>
                <w:rPr>
                  <w:rFonts w:ascii="Calibri" w:hAnsi="Calibri" w:cs="Calibri"/>
                  <w:color w:val="000000"/>
                  <w:sz w:val="22"/>
                  <w:szCs w:val="22"/>
                </w:rPr>
                <w:t>34</w:t>
              </w:r>
            </w:ins>
            <w:del w:id="3907"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0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A7B4C5F" w14:textId="306B746E" w:rsidR="000A68D3" w:rsidRPr="00E66AD4" w:rsidRDefault="000A68D3" w:rsidP="000A68D3">
            <w:pPr>
              <w:widowControl/>
              <w:autoSpaceDE/>
              <w:autoSpaceDN/>
              <w:adjustRightInd/>
              <w:jc w:val="center"/>
              <w:rPr>
                <w:b/>
                <w:bCs/>
                <w:sz w:val="22"/>
                <w:szCs w:val="22"/>
              </w:rPr>
            </w:pPr>
            <w:ins w:id="3909" w:author="ERCOT" w:date="2021-11-01T10:52:00Z">
              <w:r>
                <w:rPr>
                  <w:rFonts w:ascii="Calibri" w:hAnsi="Calibri" w:cs="Calibri"/>
                  <w:color w:val="000000"/>
                  <w:sz w:val="22"/>
                  <w:szCs w:val="22"/>
                </w:rPr>
                <w:t>28</w:t>
              </w:r>
            </w:ins>
            <w:del w:id="3910"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1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72DD2CB" w14:textId="255E6FD6" w:rsidR="000A68D3" w:rsidRPr="00E66AD4" w:rsidRDefault="000A68D3" w:rsidP="000A68D3">
            <w:pPr>
              <w:widowControl/>
              <w:autoSpaceDE/>
              <w:autoSpaceDN/>
              <w:adjustRightInd/>
              <w:jc w:val="center"/>
              <w:rPr>
                <w:b/>
                <w:bCs/>
                <w:sz w:val="22"/>
                <w:szCs w:val="22"/>
              </w:rPr>
            </w:pPr>
            <w:ins w:id="3912" w:author="ERCOT" w:date="2021-11-01T10:52:00Z">
              <w:r>
                <w:rPr>
                  <w:rFonts w:ascii="Calibri" w:hAnsi="Calibri" w:cs="Calibri"/>
                  <w:color w:val="000000"/>
                  <w:sz w:val="22"/>
                  <w:szCs w:val="22"/>
                </w:rPr>
                <w:t>28</w:t>
              </w:r>
            </w:ins>
            <w:del w:id="3913"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1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FCA05E" w14:textId="32F53059" w:rsidR="000A68D3" w:rsidRPr="00E66AD4" w:rsidRDefault="000A68D3" w:rsidP="000A68D3">
            <w:pPr>
              <w:widowControl/>
              <w:autoSpaceDE/>
              <w:autoSpaceDN/>
              <w:adjustRightInd/>
              <w:jc w:val="center"/>
              <w:rPr>
                <w:b/>
                <w:bCs/>
                <w:sz w:val="22"/>
                <w:szCs w:val="22"/>
              </w:rPr>
            </w:pPr>
            <w:ins w:id="3915" w:author="ERCOT" w:date="2021-11-01T10:52:00Z">
              <w:r>
                <w:rPr>
                  <w:rFonts w:ascii="Calibri" w:hAnsi="Calibri" w:cs="Calibri"/>
                  <w:color w:val="000000"/>
                  <w:sz w:val="22"/>
                  <w:szCs w:val="22"/>
                </w:rPr>
                <w:t>28</w:t>
              </w:r>
            </w:ins>
            <w:del w:id="3916"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1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12231" w14:textId="034C8460" w:rsidR="000A68D3" w:rsidRPr="00E66AD4" w:rsidRDefault="000A68D3" w:rsidP="000A68D3">
            <w:pPr>
              <w:widowControl/>
              <w:autoSpaceDE/>
              <w:autoSpaceDN/>
              <w:adjustRightInd/>
              <w:jc w:val="center"/>
              <w:rPr>
                <w:b/>
                <w:bCs/>
                <w:sz w:val="22"/>
                <w:szCs w:val="22"/>
              </w:rPr>
            </w:pPr>
            <w:ins w:id="3918" w:author="ERCOT" w:date="2021-11-01T10:52:00Z">
              <w:r>
                <w:rPr>
                  <w:rFonts w:ascii="Calibri" w:hAnsi="Calibri" w:cs="Calibri"/>
                  <w:color w:val="000000"/>
                  <w:sz w:val="22"/>
                  <w:szCs w:val="22"/>
                </w:rPr>
                <w:t>28</w:t>
              </w:r>
            </w:ins>
            <w:del w:id="3919"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20"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9A9AF28" w14:textId="297F19A3" w:rsidR="000A68D3" w:rsidRPr="00E66AD4" w:rsidRDefault="000A68D3" w:rsidP="000A68D3">
            <w:pPr>
              <w:widowControl/>
              <w:autoSpaceDE/>
              <w:autoSpaceDN/>
              <w:adjustRightInd/>
              <w:jc w:val="center"/>
              <w:rPr>
                <w:b/>
                <w:bCs/>
                <w:sz w:val="22"/>
                <w:szCs w:val="22"/>
              </w:rPr>
            </w:pPr>
            <w:ins w:id="3921" w:author="ERCOT" w:date="2021-11-01T10:52:00Z">
              <w:r>
                <w:rPr>
                  <w:rFonts w:ascii="Calibri" w:hAnsi="Calibri" w:cs="Calibri"/>
                  <w:color w:val="000000"/>
                  <w:sz w:val="22"/>
                  <w:szCs w:val="22"/>
                </w:rPr>
                <w:t>28</w:t>
              </w:r>
            </w:ins>
            <w:del w:id="3922"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2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DB16706" w14:textId="0C0755FE" w:rsidR="000A68D3" w:rsidRPr="00E66AD4" w:rsidRDefault="000A68D3" w:rsidP="000A68D3">
            <w:pPr>
              <w:widowControl/>
              <w:autoSpaceDE/>
              <w:autoSpaceDN/>
              <w:adjustRightInd/>
              <w:jc w:val="center"/>
              <w:rPr>
                <w:b/>
                <w:bCs/>
                <w:sz w:val="22"/>
                <w:szCs w:val="22"/>
              </w:rPr>
            </w:pPr>
            <w:ins w:id="3924" w:author="ERCOT" w:date="2021-11-01T10:52:00Z">
              <w:r>
                <w:rPr>
                  <w:rFonts w:ascii="Calibri" w:hAnsi="Calibri" w:cs="Calibri"/>
                  <w:color w:val="000000"/>
                  <w:sz w:val="22"/>
                  <w:szCs w:val="22"/>
                </w:rPr>
                <w:t>28</w:t>
              </w:r>
            </w:ins>
            <w:del w:id="392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2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CA34AE" w14:textId="107A983D" w:rsidR="000A68D3" w:rsidRPr="00E66AD4" w:rsidRDefault="000A68D3" w:rsidP="000A68D3">
            <w:pPr>
              <w:widowControl/>
              <w:autoSpaceDE/>
              <w:autoSpaceDN/>
              <w:adjustRightInd/>
              <w:jc w:val="center"/>
              <w:rPr>
                <w:b/>
                <w:bCs/>
                <w:sz w:val="22"/>
                <w:szCs w:val="22"/>
              </w:rPr>
            </w:pPr>
            <w:ins w:id="3927" w:author="ERCOT" w:date="2021-11-01T10:52:00Z">
              <w:r>
                <w:rPr>
                  <w:rFonts w:ascii="Calibri" w:hAnsi="Calibri" w:cs="Calibri"/>
                  <w:color w:val="000000"/>
                  <w:sz w:val="22"/>
                  <w:szCs w:val="22"/>
                </w:rPr>
                <w:t>28</w:t>
              </w:r>
            </w:ins>
            <w:del w:id="3928"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3929"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D53FFCE" w14:textId="4A2F2105" w:rsidR="000A68D3" w:rsidRPr="00E66AD4" w:rsidRDefault="000A68D3" w:rsidP="000A68D3">
            <w:pPr>
              <w:widowControl/>
              <w:autoSpaceDE/>
              <w:autoSpaceDN/>
              <w:adjustRightInd/>
              <w:jc w:val="center"/>
              <w:rPr>
                <w:b/>
                <w:bCs/>
                <w:sz w:val="22"/>
                <w:szCs w:val="22"/>
              </w:rPr>
            </w:pPr>
            <w:ins w:id="3930" w:author="ERCOT" w:date="2021-11-01T10:52:00Z">
              <w:r>
                <w:rPr>
                  <w:rFonts w:ascii="Calibri" w:hAnsi="Calibri" w:cs="Calibri"/>
                  <w:color w:val="000000"/>
                  <w:sz w:val="22"/>
                  <w:szCs w:val="22"/>
                </w:rPr>
                <w:t>28</w:t>
              </w:r>
            </w:ins>
            <w:del w:id="3931"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3932"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A8960C4" w14:textId="0D1293E3" w:rsidR="000A68D3" w:rsidRPr="00E66AD4" w:rsidRDefault="000A68D3" w:rsidP="000A68D3">
            <w:pPr>
              <w:widowControl/>
              <w:autoSpaceDE/>
              <w:autoSpaceDN/>
              <w:adjustRightInd/>
              <w:jc w:val="center"/>
              <w:rPr>
                <w:b/>
                <w:bCs/>
                <w:sz w:val="22"/>
                <w:szCs w:val="22"/>
              </w:rPr>
            </w:pPr>
            <w:ins w:id="3933" w:author="ERCOT" w:date="2021-11-01T10:52:00Z">
              <w:r>
                <w:rPr>
                  <w:rFonts w:ascii="Calibri" w:hAnsi="Calibri" w:cs="Calibri"/>
                  <w:color w:val="000000"/>
                  <w:sz w:val="22"/>
                  <w:szCs w:val="22"/>
                </w:rPr>
                <w:t>37</w:t>
              </w:r>
            </w:ins>
            <w:del w:id="3934"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3935"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35244BB" w14:textId="1CC0217E" w:rsidR="000A68D3" w:rsidRPr="00E66AD4" w:rsidRDefault="000A68D3" w:rsidP="000A68D3">
            <w:pPr>
              <w:widowControl/>
              <w:autoSpaceDE/>
              <w:autoSpaceDN/>
              <w:adjustRightInd/>
              <w:jc w:val="center"/>
              <w:rPr>
                <w:b/>
                <w:bCs/>
                <w:sz w:val="22"/>
                <w:szCs w:val="22"/>
              </w:rPr>
            </w:pPr>
            <w:ins w:id="3936" w:author="ERCOT" w:date="2021-11-01T10:52:00Z">
              <w:r>
                <w:rPr>
                  <w:rFonts w:ascii="Calibri" w:hAnsi="Calibri" w:cs="Calibri"/>
                  <w:color w:val="000000"/>
                  <w:sz w:val="22"/>
                  <w:szCs w:val="22"/>
                </w:rPr>
                <w:t>37</w:t>
              </w:r>
            </w:ins>
            <w:del w:id="3937"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3938"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23616D" w14:textId="11D190D4" w:rsidR="000A68D3" w:rsidRPr="00E66AD4" w:rsidRDefault="000A68D3" w:rsidP="000A68D3">
            <w:pPr>
              <w:widowControl/>
              <w:autoSpaceDE/>
              <w:autoSpaceDN/>
              <w:adjustRightInd/>
              <w:jc w:val="center"/>
              <w:rPr>
                <w:b/>
                <w:bCs/>
                <w:sz w:val="22"/>
                <w:szCs w:val="22"/>
              </w:rPr>
            </w:pPr>
            <w:ins w:id="3939" w:author="ERCOT" w:date="2021-11-01T10:52:00Z">
              <w:r>
                <w:rPr>
                  <w:rFonts w:ascii="Calibri" w:hAnsi="Calibri" w:cs="Calibri"/>
                  <w:color w:val="000000"/>
                  <w:sz w:val="22"/>
                  <w:szCs w:val="22"/>
                </w:rPr>
                <w:t>37</w:t>
              </w:r>
            </w:ins>
            <w:del w:id="3940"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3941"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D3B84" w14:textId="2FADD561" w:rsidR="000A68D3" w:rsidRPr="00E66AD4" w:rsidRDefault="000A68D3" w:rsidP="000A68D3">
            <w:pPr>
              <w:widowControl/>
              <w:autoSpaceDE/>
              <w:autoSpaceDN/>
              <w:adjustRightInd/>
              <w:jc w:val="center"/>
              <w:rPr>
                <w:b/>
                <w:bCs/>
                <w:sz w:val="22"/>
                <w:szCs w:val="22"/>
              </w:rPr>
            </w:pPr>
            <w:ins w:id="3942" w:author="ERCOT" w:date="2021-11-01T10:52:00Z">
              <w:r>
                <w:rPr>
                  <w:rFonts w:ascii="Calibri" w:hAnsi="Calibri" w:cs="Calibri"/>
                  <w:color w:val="000000"/>
                  <w:sz w:val="22"/>
                  <w:szCs w:val="22"/>
                </w:rPr>
                <w:t>37</w:t>
              </w:r>
            </w:ins>
            <w:del w:id="3943"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3944"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E1CE" w14:textId="3ADFC534" w:rsidR="000A68D3" w:rsidRPr="00E66AD4" w:rsidRDefault="000A68D3" w:rsidP="000A68D3">
            <w:pPr>
              <w:widowControl/>
              <w:autoSpaceDE/>
              <w:autoSpaceDN/>
              <w:adjustRightInd/>
              <w:jc w:val="center"/>
              <w:rPr>
                <w:b/>
                <w:bCs/>
                <w:sz w:val="22"/>
                <w:szCs w:val="22"/>
              </w:rPr>
            </w:pPr>
            <w:ins w:id="3945" w:author="ERCOT" w:date="2021-11-01T10:52:00Z">
              <w:r>
                <w:rPr>
                  <w:rFonts w:ascii="Calibri" w:hAnsi="Calibri" w:cs="Calibri"/>
                  <w:color w:val="000000"/>
                  <w:sz w:val="22"/>
                  <w:szCs w:val="22"/>
                </w:rPr>
                <w:t>33</w:t>
              </w:r>
            </w:ins>
            <w:del w:id="3946"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3947"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FA36288" w14:textId="359D2300" w:rsidR="000A68D3" w:rsidRPr="00E66AD4" w:rsidRDefault="000A68D3" w:rsidP="000A68D3">
            <w:pPr>
              <w:widowControl/>
              <w:autoSpaceDE/>
              <w:autoSpaceDN/>
              <w:adjustRightInd/>
              <w:jc w:val="center"/>
              <w:rPr>
                <w:b/>
                <w:bCs/>
                <w:sz w:val="22"/>
                <w:szCs w:val="22"/>
              </w:rPr>
            </w:pPr>
            <w:ins w:id="3948" w:author="ERCOT" w:date="2021-11-01T10:52:00Z">
              <w:r>
                <w:rPr>
                  <w:rFonts w:ascii="Calibri" w:hAnsi="Calibri" w:cs="Calibri"/>
                  <w:color w:val="000000"/>
                  <w:sz w:val="22"/>
                  <w:szCs w:val="22"/>
                </w:rPr>
                <w:t>33</w:t>
              </w:r>
            </w:ins>
            <w:del w:id="3949" w:author="ERCOT" w:date="2021-11-01T10:49:00Z">
              <w:r w:rsidRPr="00E66AD4" w:rsidDel="000A68D3">
                <w:rPr>
                  <w:sz w:val="22"/>
                  <w:szCs w:val="22"/>
                </w:rPr>
                <w:delText>37</w:delText>
              </w:r>
            </w:del>
          </w:p>
        </w:tc>
      </w:tr>
      <w:tr w:rsidR="000A68D3" w:rsidRPr="00CC576E" w14:paraId="40C4A862"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395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395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395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395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3AA42D" w14:textId="685478EF" w:rsidR="000A68D3" w:rsidRPr="00E66AD4" w:rsidRDefault="000A68D3" w:rsidP="000A68D3">
            <w:pPr>
              <w:widowControl/>
              <w:autoSpaceDE/>
              <w:autoSpaceDN/>
              <w:adjustRightInd/>
              <w:jc w:val="center"/>
              <w:rPr>
                <w:b/>
                <w:bCs/>
                <w:sz w:val="22"/>
                <w:szCs w:val="22"/>
              </w:rPr>
            </w:pPr>
            <w:ins w:id="3954" w:author="ERCOT" w:date="2021-11-01T10:52:00Z">
              <w:r>
                <w:rPr>
                  <w:rFonts w:ascii="Calibri" w:hAnsi="Calibri" w:cs="Calibri"/>
                  <w:color w:val="000000"/>
                  <w:sz w:val="22"/>
                  <w:szCs w:val="22"/>
                </w:rPr>
                <w:t>35</w:t>
              </w:r>
            </w:ins>
            <w:del w:id="3955"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5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B90928" w14:textId="0BB06309" w:rsidR="000A68D3" w:rsidRPr="00E66AD4" w:rsidRDefault="000A68D3" w:rsidP="000A68D3">
            <w:pPr>
              <w:widowControl/>
              <w:autoSpaceDE/>
              <w:autoSpaceDN/>
              <w:adjustRightInd/>
              <w:jc w:val="center"/>
              <w:rPr>
                <w:b/>
                <w:bCs/>
                <w:sz w:val="22"/>
                <w:szCs w:val="22"/>
              </w:rPr>
            </w:pPr>
            <w:ins w:id="3957" w:author="ERCOT" w:date="2021-11-01T10:52:00Z">
              <w:r>
                <w:rPr>
                  <w:rFonts w:ascii="Calibri" w:hAnsi="Calibri" w:cs="Calibri"/>
                  <w:color w:val="000000"/>
                  <w:sz w:val="22"/>
                  <w:szCs w:val="22"/>
                </w:rPr>
                <w:t>35</w:t>
              </w:r>
            </w:ins>
            <w:del w:id="3958"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5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8A12B92" w14:textId="08D40D91" w:rsidR="000A68D3" w:rsidRPr="00E66AD4" w:rsidRDefault="000A68D3" w:rsidP="000A68D3">
            <w:pPr>
              <w:widowControl/>
              <w:autoSpaceDE/>
              <w:autoSpaceDN/>
              <w:adjustRightInd/>
              <w:jc w:val="center"/>
              <w:rPr>
                <w:b/>
                <w:bCs/>
                <w:sz w:val="22"/>
                <w:szCs w:val="22"/>
              </w:rPr>
            </w:pPr>
            <w:ins w:id="3960" w:author="ERCOT" w:date="2021-11-01T10:52:00Z">
              <w:r>
                <w:rPr>
                  <w:rFonts w:ascii="Calibri" w:hAnsi="Calibri" w:cs="Calibri"/>
                  <w:color w:val="000000"/>
                  <w:sz w:val="22"/>
                  <w:szCs w:val="22"/>
                </w:rPr>
                <w:t>38</w:t>
              </w:r>
            </w:ins>
            <w:del w:id="3961"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6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114ECA" w14:textId="4A19171E" w:rsidR="000A68D3" w:rsidRPr="00E66AD4" w:rsidRDefault="000A68D3" w:rsidP="000A68D3">
            <w:pPr>
              <w:widowControl/>
              <w:autoSpaceDE/>
              <w:autoSpaceDN/>
              <w:adjustRightInd/>
              <w:jc w:val="center"/>
              <w:rPr>
                <w:b/>
                <w:bCs/>
                <w:sz w:val="22"/>
                <w:szCs w:val="22"/>
              </w:rPr>
            </w:pPr>
            <w:ins w:id="3963" w:author="ERCOT" w:date="2021-11-01T10:52:00Z">
              <w:r>
                <w:rPr>
                  <w:rFonts w:ascii="Calibri" w:hAnsi="Calibri" w:cs="Calibri"/>
                  <w:color w:val="000000"/>
                  <w:sz w:val="22"/>
                  <w:szCs w:val="22"/>
                </w:rPr>
                <w:t>38</w:t>
              </w:r>
            </w:ins>
            <w:del w:id="3964"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6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8718E" w14:textId="3F98B084" w:rsidR="000A68D3" w:rsidRPr="00E66AD4" w:rsidRDefault="000A68D3" w:rsidP="000A68D3">
            <w:pPr>
              <w:widowControl/>
              <w:autoSpaceDE/>
              <w:autoSpaceDN/>
              <w:adjustRightInd/>
              <w:jc w:val="center"/>
              <w:rPr>
                <w:b/>
                <w:bCs/>
                <w:sz w:val="22"/>
                <w:szCs w:val="22"/>
              </w:rPr>
            </w:pPr>
            <w:ins w:id="3966" w:author="ERCOT" w:date="2021-11-01T10:52:00Z">
              <w:r>
                <w:rPr>
                  <w:rFonts w:ascii="Calibri" w:hAnsi="Calibri" w:cs="Calibri"/>
                  <w:color w:val="000000"/>
                  <w:sz w:val="22"/>
                  <w:szCs w:val="22"/>
                </w:rPr>
                <w:t>38</w:t>
              </w:r>
            </w:ins>
            <w:del w:id="3967"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6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F903B6" w14:textId="5FB890E4" w:rsidR="000A68D3" w:rsidRPr="00E66AD4" w:rsidRDefault="000A68D3" w:rsidP="000A68D3">
            <w:pPr>
              <w:widowControl/>
              <w:autoSpaceDE/>
              <w:autoSpaceDN/>
              <w:adjustRightInd/>
              <w:jc w:val="center"/>
              <w:rPr>
                <w:b/>
                <w:bCs/>
                <w:sz w:val="22"/>
                <w:szCs w:val="22"/>
              </w:rPr>
            </w:pPr>
            <w:ins w:id="3969" w:author="ERCOT" w:date="2021-11-01T10:52:00Z">
              <w:r>
                <w:rPr>
                  <w:rFonts w:ascii="Calibri" w:hAnsi="Calibri" w:cs="Calibri"/>
                  <w:color w:val="000000"/>
                  <w:sz w:val="22"/>
                  <w:szCs w:val="22"/>
                </w:rPr>
                <w:t>38</w:t>
              </w:r>
            </w:ins>
            <w:del w:id="3970"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7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1066FD" w14:textId="469B6BF8" w:rsidR="000A68D3" w:rsidRPr="00E66AD4" w:rsidRDefault="000A68D3" w:rsidP="000A68D3">
            <w:pPr>
              <w:widowControl/>
              <w:autoSpaceDE/>
              <w:autoSpaceDN/>
              <w:adjustRightInd/>
              <w:jc w:val="center"/>
              <w:rPr>
                <w:b/>
                <w:bCs/>
                <w:sz w:val="22"/>
                <w:szCs w:val="22"/>
              </w:rPr>
            </w:pPr>
            <w:ins w:id="3972" w:author="ERCOT" w:date="2021-11-01T10:52:00Z">
              <w:r>
                <w:rPr>
                  <w:rFonts w:ascii="Calibri" w:hAnsi="Calibri" w:cs="Calibri"/>
                  <w:color w:val="000000"/>
                  <w:sz w:val="22"/>
                  <w:szCs w:val="22"/>
                </w:rPr>
                <w:t>34</w:t>
              </w:r>
            </w:ins>
            <w:del w:id="3973"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7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BB3C8" w14:textId="5389ED92" w:rsidR="000A68D3" w:rsidRPr="00E66AD4" w:rsidRDefault="000A68D3" w:rsidP="000A68D3">
            <w:pPr>
              <w:widowControl/>
              <w:autoSpaceDE/>
              <w:autoSpaceDN/>
              <w:adjustRightInd/>
              <w:jc w:val="center"/>
              <w:rPr>
                <w:b/>
                <w:bCs/>
                <w:sz w:val="22"/>
                <w:szCs w:val="22"/>
              </w:rPr>
            </w:pPr>
            <w:ins w:id="3975" w:author="ERCOT" w:date="2021-11-01T10:52:00Z">
              <w:r>
                <w:rPr>
                  <w:rFonts w:ascii="Calibri" w:hAnsi="Calibri" w:cs="Calibri"/>
                  <w:color w:val="000000"/>
                  <w:sz w:val="22"/>
                  <w:szCs w:val="22"/>
                </w:rPr>
                <w:t>34</w:t>
              </w:r>
            </w:ins>
            <w:del w:id="3976"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397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A3CB828" w14:textId="6D6BEA21" w:rsidR="000A68D3" w:rsidRPr="00E66AD4" w:rsidRDefault="000A68D3" w:rsidP="000A68D3">
            <w:pPr>
              <w:widowControl/>
              <w:autoSpaceDE/>
              <w:autoSpaceDN/>
              <w:adjustRightInd/>
              <w:jc w:val="center"/>
              <w:rPr>
                <w:b/>
                <w:bCs/>
                <w:sz w:val="22"/>
                <w:szCs w:val="22"/>
              </w:rPr>
            </w:pPr>
            <w:ins w:id="3978" w:author="ERCOT" w:date="2021-11-01T10:52:00Z">
              <w:r>
                <w:rPr>
                  <w:rFonts w:ascii="Calibri" w:hAnsi="Calibri" w:cs="Calibri"/>
                  <w:color w:val="000000"/>
                  <w:sz w:val="22"/>
                  <w:szCs w:val="22"/>
                </w:rPr>
                <w:t>34</w:t>
              </w:r>
            </w:ins>
            <w:del w:id="3979"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398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671885C" w14:textId="6001EA00" w:rsidR="000A68D3" w:rsidRPr="00E66AD4" w:rsidRDefault="000A68D3" w:rsidP="000A68D3">
            <w:pPr>
              <w:widowControl/>
              <w:autoSpaceDE/>
              <w:autoSpaceDN/>
              <w:adjustRightInd/>
              <w:jc w:val="center"/>
              <w:rPr>
                <w:b/>
                <w:bCs/>
                <w:sz w:val="22"/>
                <w:szCs w:val="22"/>
              </w:rPr>
            </w:pPr>
            <w:ins w:id="3981" w:author="ERCOT" w:date="2021-11-01T10:52:00Z">
              <w:r>
                <w:rPr>
                  <w:rFonts w:ascii="Calibri" w:hAnsi="Calibri" w:cs="Calibri"/>
                  <w:color w:val="000000"/>
                  <w:sz w:val="22"/>
                  <w:szCs w:val="22"/>
                </w:rPr>
                <w:t>34</w:t>
              </w:r>
            </w:ins>
            <w:del w:id="3982"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8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C891A3C" w14:textId="447ADF23" w:rsidR="000A68D3" w:rsidRPr="00E66AD4" w:rsidRDefault="000A68D3" w:rsidP="000A68D3">
            <w:pPr>
              <w:widowControl/>
              <w:autoSpaceDE/>
              <w:autoSpaceDN/>
              <w:adjustRightInd/>
              <w:jc w:val="center"/>
              <w:rPr>
                <w:b/>
                <w:bCs/>
                <w:sz w:val="22"/>
                <w:szCs w:val="22"/>
              </w:rPr>
            </w:pPr>
            <w:ins w:id="3984" w:author="ERCOT" w:date="2021-11-01T10:52:00Z">
              <w:r>
                <w:rPr>
                  <w:rFonts w:ascii="Calibri" w:hAnsi="Calibri" w:cs="Calibri"/>
                  <w:color w:val="000000"/>
                  <w:sz w:val="22"/>
                  <w:szCs w:val="22"/>
                </w:rPr>
                <w:t>28</w:t>
              </w:r>
            </w:ins>
            <w:del w:id="3985"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C06523" w14:textId="38CF1316" w:rsidR="000A68D3" w:rsidRPr="00E66AD4" w:rsidRDefault="000A68D3" w:rsidP="000A68D3">
            <w:pPr>
              <w:widowControl/>
              <w:autoSpaceDE/>
              <w:autoSpaceDN/>
              <w:adjustRightInd/>
              <w:jc w:val="center"/>
              <w:rPr>
                <w:b/>
                <w:bCs/>
                <w:sz w:val="22"/>
                <w:szCs w:val="22"/>
              </w:rPr>
            </w:pPr>
            <w:ins w:id="3987" w:author="ERCOT" w:date="2021-11-01T10:52:00Z">
              <w:r>
                <w:rPr>
                  <w:rFonts w:ascii="Calibri" w:hAnsi="Calibri" w:cs="Calibri"/>
                  <w:color w:val="000000"/>
                  <w:sz w:val="22"/>
                  <w:szCs w:val="22"/>
                </w:rPr>
                <w:t>28</w:t>
              </w:r>
            </w:ins>
            <w:del w:id="398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F4B46C" w14:textId="7B1C16DE" w:rsidR="000A68D3" w:rsidRPr="00E66AD4" w:rsidRDefault="000A68D3" w:rsidP="000A68D3">
            <w:pPr>
              <w:widowControl/>
              <w:autoSpaceDE/>
              <w:autoSpaceDN/>
              <w:adjustRightInd/>
              <w:jc w:val="center"/>
              <w:rPr>
                <w:b/>
                <w:bCs/>
                <w:sz w:val="22"/>
                <w:szCs w:val="22"/>
              </w:rPr>
            </w:pPr>
            <w:ins w:id="3990" w:author="ERCOT" w:date="2021-11-01T10:52:00Z">
              <w:r>
                <w:rPr>
                  <w:rFonts w:ascii="Calibri" w:hAnsi="Calibri" w:cs="Calibri"/>
                  <w:color w:val="000000"/>
                  <w:sz w:val="22"/>
                  <w:szCs w:val="22"/>
                </w:rPr>
                <w:t>28</w:t>
              </w:r>
            </w:ins>
            <w:del w:id="3991"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39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BA82BA" w14:textId="7FA647B8" w:rsidR="000A68D3" w:rsidRPr="00E66AD4" w:rsidRDefault="000A68D3" w:rsidP="000A68D3">
            <w:pPr>
              <w:widowControl/>
              <w:autoSpaceDE/>
              <w:autoSpaceDN/>
              <w:adjustRightInd/>
              <w:jc w:val="center"/>
              <w:rPr>
                <w:b/>
                <w:bCs/>
                <w:sz w:val="22"/>
                <w:szCs w:val="22"/>
              </w:rPr>
            </w:pPr>
            <w:ins w:id="3993" w:author="ERCOT" w:date="2021-11-01T10:52:00Z">
              <w:r>
                <w:rPr>
                  <w:rFonts w:ascii="Calibri" w:hAnsi="Calibri" w:cs="Calibri"/>
                  <w:color w:val="000000"/>
                  <w:sz w:val="22"/>
                  <w:szCs w:val="22"/>
                </w:rPr>
                <w:t>28</w:t>
              </w:r>
            </w:ins>
            <w:del w:id="3994"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9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35FE32" w14:textId="291A4E76" w:rsidR="000A68D3" w:rsidRPr="00E66AD4" w:rsidRDefault="000A68D3" w:rsidP="000A68D3">
            <w:pPr>
              <w:widowControl/>
              <w:autoSpaceDE/>
              <w:autoSpaceDN/>
              <w:adjustRightInd/>
              <w:jc w:val="center"/>
              <w:rPr>
                <w:b/>
                <w:bCs/>
                <w:sz w:val="22"/>
                <w:szCs w:val="22"/>
              </w:rPr>
            </w:pPr>
            <w:ins w:id="3996" w:author="ERCOT" w:date="2021-11-01T10:52:00Z">
              <w:r>
                <w:rPr>
                  <w:rFonts w:ascii="Calibri" w:hAnsi="Calibri" w:cs="Calibri"/>
                  <w:color w:val="000000"/>
                  <w:sz w:val="22"/>
                  <w:szCs w:val="22"/>
                </w:rPr>
                <w:t>29</w:t>
              </w:r>
            </w:ins>
            <w:del w:id="399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399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65C232" w14:textId="7140DF01" w:rsidR="000A68D3" w:rsidRPr="00E66AD4" w:rsidRDefault="000A68D3" w:rsidP="000A68D3">
            <w:pPr>
              <w:widowControl/>
              <w:autoSpaceDE/>
              <w:autoSpaceDN/>
              <w:adjustRightInd/>
              <w:jc w:val="center"/>
              <w:rPr>
                <w:b/>
                <w:bCs/>
                <w:sz w:val="22"/>
                <w:szCs w:val="22"/>
              </w:rPr>
            </w:pPr>
            <w:ins w:id="3999" w:author="ERCOT" w:date="2021-11-01T10:52:00Z">
              <w:r>
                <w:rPr>
                  <w:rFonts w:ascii="Calibri" w:hAnsi="Calibri" w:cs="Calibri"/>
                  <w:color w:val="000000"/>
                  <w:sz w:val="22"/>
                  <w:szCs w:val="22"/>
                </w:rPr>
                <w:t>29</w:t>
              </w:r>
            </w:ins>
            <w:del w:id="400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0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D7BFB9" w14:textId="60B816E8" w:rsidR="000A68D3" w:rsidRPr="00E66AD4" w:rsidRDefault="000A68D3" w:rsidP="000A68D3">
            <w:pPr>
              <w:widowControl/>
              <w:autoSpaceDE/>
              <w:autoSpaceDN/>
              <w:adjustRightInd/>
              <w:jc w:val="center"/>
              <w:rPr>
                <w:b/>
                <w:bCs/>
                <w:sz w:val="22"/>
                <w:szCs w:val="22"/>
              </w:rPr>
            </w:pPr>
            <w:ins w:id="4002" w:author="ERCOT" w:date="2021-11-01T10:52:00Z">
              <w:r>
                <w:rPr>
                  <w:rFonts w:ascii="Calibri" w:hAnsi="Calibri" w:cs="Calibri"/>
                  <w:color w:val="000000"/>
                  <w:sz w:val="22"/>
                  <w:szCs w:val="22"/>
                </w:rPr>
                <w:t>29</w:t>
              </w:r>
            </w:ins>
            <w:del w:id="4003"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00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4E2E197" w14:textId="1153B1B4" w:rsidR="000A68D3" w:rsidRPr="00E66AD4" w:rsidRDefault="000A68D3" w:rsidP="000A68D3">
            <w:pPr>
              <w:widowControl/>
              <w:autoSpaceDE/>
              <w:autoSpaceDN/>
              <w:adjustRightInd/>
              <w:jc w:val="center"/>
              <w:rPr>
                <w:b/>
                <w:bCs/>
                <w:sz w:val="22"/>
                <w:szCs w:val="22"/>
              </w:rPr>
            </w:pPr>
            <w:ins w:id="4005" w:author="ERCOT" w:date="2021-11-01T10:52:00Z">
              <w:r>
                <w:rPr>
                  <w:rFonts w:ascii="Calibri" w:hAnsi="Calibri" w:cs="Calibri"/>
                  <w:color w:val="000000"/>
                  <w:sz w:val="22"/>
                  <w:szCs w:val="22"/>
                </w:rPr>
                <w:t>29</w:t>
              </w:r>
            </w:ins>
            <w:del w:id="4006"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00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F53F57" w14:textId="52D4FDB0" w:rsidR="000A68D3" w:rsidRPr="00E66AD4" w:rsidRDefault="000A68D3" w:rsidP="000A68D3">
            <w:pPr>
              <w:widowControl/>
              <w:autoSpaceDE/>
              <w:autoSpaceDN/>
              <w:adjustRightInd/>
              <w:jc w:val="center"/>
              <w:rPr>
                <w:b/>
                <w:bCs/>
                <w:sz w:val="22"/>
                <w:szCs w:val="22"/>
              </w:rPr>
            </w:pPr>
            <w:ins w:id="4008" w:author="ERCOT" w:date="2021-11-01T10:52:00Z">
              <w:r>
                <w:rPr>
                  <w:rFonts w:ascii="Calibri" w:hAnsi="Calibri" w:cs="Calibri"/>
                  <w:color w:val="000000"/>
                  <w:sz w:val="22"/>
                  <w:szCs w:val="22"/>
                </w:rPr>
                <w:t>36</w:t>
              </w:r>
            </w:ins>
            <w:del w:id="4009"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01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BAC25" w14:textId="501524B9" w:rsidR="000A68D3" w:rsidRPr="00E66AD4" w:rsidRDefault="000A68D3" w:rsidP="000A68D3">
            <w:pPr>
              <w:widowControl/>
              <w:autoSpaceDE/>
              <w:autoSpaceDN/>
              <w:adjustRightInd/>
              <w:jc w:val="center"/>
              <w:rPr>
                <w:b/>
                <w:bCs/>
                <w:sz w:val="22"/>
                <w:szCs w:val="22"/>
              </w:rPr>
            </w:pPr>
            <w:ins w:id="4011" w:author="ERCOT" w:date="2021-11-01T10:52:00Z">
              <w:r>
                <w:rPr>
                  <w:rFonts w:ascii="Calibri" w:hAnsi="Calibri" w:cs="Calibri"/>
                  <w:color w:val="000000"/>
                  <w:sz w:val="22"/>
                  <w:szCs w:val="22"/>
                </w:rPr>
                <w:t>36</w:t>
              </w:r>
            </w:ins>
            <w:del w:id="4012"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01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657E27B" w14:textId="562EBA9A" w:rsidR="000A68D3" w:rsidRPr="00E66AD4" w:rsidRDefault="000A68D3" w:rsidP="000A68D3">
            <w:pPr>
              <w:widowControl/>
              <w:autoSpaceDE/>
              <w:autoSpaceDN/>
              <w:adjustRightInd/>
              <w:jc w:val="center"/>
              <w:rPr>
                <w:b/>
                <w:bCs/>
                <w:sz w:val="22"/>
                <w:szCs w:val="22"/>
              </w:rPr>
            </w:pPr>
            <w:ins w:id="4014" w:author="ERCOT" w:date="2021-11-01T10:52:00Z">
              <w:r>
                <w:rPr>
                  <w:rFonts w:ascii="Calibri" w:hAnsi="Calibri" w:cs="Calibri"/>
                  <w:color w:val="000000"/>
                  <w:sz w:val="22"/>
                  <w:szCs w:val="22"/>
                </w:rPr>
                <w:t>36</w:t>
              </w:r>
            </w:ins>
            <w:del w:id="4015"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01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9856C3" w14:textId="59B98747" w:rsidR="000A68D3" w:rsidRPr="00E66AD4" w:rsidRDefault="000A68D3" w:rsidP="000A68D3">
            <w:pPr>
              <w:widowControl/>
              <w:autoSpaceDE/>
              <w:autoSpaceDN/>
              <w:adjustRightInd/>
              <w:jc w:val="center"/>
              <w:rPr>
                <w:b/>
                <w:bCs/>
                <w:sz w:val="22"/>
                <w:szCs w:val="22"/>
              </w:rPr>
            </w:pPr>
            <w:ins w:id="4017" w:author="ERCOT" w:date="2021-11-01T10:52:00Z">
              <w:r>
                <w:rPr>
                  <w:rFonts w:ascii="Calibri" w:hAnsi="Calibri" w:cs="Calibri"/>
                  <w:color w:val="000000"/>
                  <w:sz w:val="22"/>
                  <w:szCs w:val="22"/>
                </w:rPr>
                <w:t>36</w:t>
              </w:r>
            </w:ins>
            <w:del w:id="4018"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01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34534A8" w14:textId="3D8786C2" w:rsidR="000A68D3" w:rsidRPr="00E66AD4" w:rsidRDefault="000A68D3" w:rsidP="000A68D3">
            <w:pPr>
              <w:widowControl/>
              <w:autoSpaceDE/>
              <w:autoSpaceDN/>
              <w:adjustRightInd/>
              <w:jc w:val="center"/>
              <w:rPr>
                <w:b/>
                <w:bCs/>
                <w:sz w:val="22"/>
                <w:szCs w:val="22"/>
              </w:rPr>
            </w:pPr>
            <w:ins w:id="4020" w:author="ERCOT" w:date="2021-11-01T10:52:00Z">
              <w:r>
                <w:rPr>
                  <w:rFonts w:ascii="Calibri" w:hAnsi="Calibri" w:cs="Calibri"/>
                  <w:color w:val="000000"/>
                  <w:sz w:val="22"/>
                  <w:szCs w:val="22"/>
                </w:rPr>
                <w:t>35</w:t>
              </w:r>
            </w:ins>
            <w:del w:id="4021"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02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101E541" w14:textId="1349A3C2" w:rsidR="000A68D3" w:rsidRPr="00E66AD4" w:rsidRDefault="000A68D3" w:rsidP="000A68D3">
            <w:pPr>
              <w:widowControl/>
              <w:autoSpaceDE/>
              <w:autoSpaceDN/>
              <w:adjustRightInd/>
              <w:jc w:val="center"/>
              <w:rPr>
                <w:b/>
                <w:bCs/>
                <w:sz w:val="22"/>
                <w:szCs w:val="22"/>
              </w:rPr>
            </w:pPr>
            <w:ins w:id="4023" w:author="ERCOT" w:date="2021-11-01T10:52:00Z">
              <w:r>
                <w:rPr>
                  <w:rFonts w:ascii="Calibri" w:hAnsi="Calibri" w:cs="Calibri"/>
                  <w:color w:val="000000"/>
                  <w:sz w:val="22"/>
                  <w:szCs w:val="22"/>
                </w:rPr>
                <w:t>35</w:t>
              </w:r>
            </w:ins>
            <w:del w:id="4024" w:author="ERCOT" w:date="2021-11-01T10:49:00Z">
              <w:r w:rsidRPr="00E66AD4" w:rsidDel="000A68D3">
                <w:rPr>
                  <w:sz w:val="22"/>
                  <w:szCs w:val="22"/>
                </w:rPr>
                <w:delText>39</w:delText>
              </w:r>
            </w:del>
          </w:p>
        </w:tc>
      </w:tr>
      <w:tr w:rsidR="000A68D3" w:rsidRPr="00CC576E" w14:paraId="2E81DE5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02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02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027"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402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269636" w14:textId="0B1C16CE" w:rsidR="000A68D3" w:rsidRPr="00E66AD4" w:rsidRDefault="000A68D3" w:rsidP="000A68D3">
            <w:pPr>
              <w:widowControl/>
              <w:autoSpaceDE/>
              <w:autoSpaceDN/>
              <w:adjustRightInd/>
              <w:jc w:val="center"/>
              <w:rPr>
                <w:b/>
                <w:bCs/>
                <w:sz w:val="22"/>
                <w:szCs w:val="22"/>
              </w:rPr>
            </w:pPr>
            <w:ins w:id="4029" w:author="ERCOT" w:date="2021-11-01T10:52:00Z">
              <w:r>
                <w:rPr>
                  <w:rFonts w:ascii="Calibri" w:hAnsi="Calibri" w:cs="Calibri"/>
                  <w:color w:val="000000"/>
                  <w:sz w:val="22"/>
                  <w:szCs w:val="22"/>
                </w:rPr>
                <w:t>35</w:t>
              </w:r>
            </w:ins>
            <w:del w:id="4030"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3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5D7B4B" w14:textId="4FA3A1B2" w:rsidR="000A68D3" w:rsidRPr="00E66AD4" w:rsidRDefault="000A68D3" w:rsidP="000A68D3">
            <w:pPr>
              <w:widowControl/>
              <w:autoSpaceDE/>
              <w:autoSpaceDN/>
              <w:adjustRightInd/>
              <w:jc w:val="center"/>
              <w:rPr>
                <w:b/>
                <w:bCs/>
                <w:sz w:val="22"/>
                <w:szCs w:val="22"/>
              </w:rPr>
            </w:pPr>
            <w:ins w:id="4032" w:author="ERCOT" w:date="2021-11-01T10:52:00Z">
              <w:r>
                <w:rPr>
                  <w:rFonts w:ascii="Calibri" w:hAnsi="Calibri" w:cs="Calibri"/>
                  <w:color w:val="000000"/>
                  <w:sz w:val="22"/>
                  <w:szCs w:val="22"/>
                </w:rPr>
                <w:t>35</w:t>
              </w:r>
            </w:ins>
            <w:del w:id="4033"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3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FD8D2" w14:textId="537F00BB" w:rsidR="000A68D3" w:rsidRPr="00E66AD4" w:rsidRDefault="000A68D3" w:rsidP="000A68D3">
            <w:pPr>
              <w:widowControl/>
              <w:autoSpaceDE/>
              <w:autoSpaceDN/>
              <w:adjustRightInd/>
              <w:jc w:val="center"/>
              <w:rPr>
                <w:b/>
                <w:bCs/>
                <w:sz w:val="22"/>
                <w:szCs w:val="22"/>
              </w:rPr>
            </w:pPr>
            <w:ins w:id="4035" w:author="ERCOT" w:date="2021-11-01T10:52:00Z">
              <w:r>
                <w:rPr>
                  <w:rFonts w:ascii="Calibri" w:hAnsi="Calibri" w:cs="Calibri"/>
                  <w:color w:val="000000"/>
                  <w:sz w:val="22"/>
                  <w:szCs w:val="22"/>
                </w:rPr>
                <w:t>38</w:t>
              </w:r>
            </w:ins>
            <w:del w:id="4036"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3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3DAB68" w14:textId="4A4BE252" w:rsidR="000A68D3" w:rsidRPr="00E66AD4" w:rsidRDefault="000A68D3" w:rsidP="000A68D3">
            <w:pPr>
              <w:widowControl/>
              <w:autoSpaceDE/>
              <w:autoSpaceDN/>
              <w:adjustRightInd/>
              <w:jc w:val="center"/>
              <w:rPr>
                <w:b/>
                <w:bCs/>
                <w:sz w:val="22"/>
                <w:szCs w:val="22"/>
              </w:rPr>
            </w:pPr>
            <w:ins w:id="4038" w:author="ERCOT" w:date="2021-11-01T10:52:00Z">
              <w:r>
                <w:rPr>
                  <w:rFonts w:ascii="Calibri" w:hAnsi="Calibri" w:cs="Calibri"/>
                  <w:color w:val="000000"/>
                  <w:sz w:val="22"/>
                  <w:szCs w:val="22"/>
                </w:rPr>
                <w:t>38</w:t>
              </w:r>
            </w:ins>
            <w:del w:id="4039"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4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E59AB0" w14:textId="5C363C34" w:rsidR="000A68D3" w:rsidRPr="00E66AD4" w:rsidRDefault="000A68D3" w:rsidP="000A68D3">
            <w:pPr>
              <w:widowControl/>
              <w:autoSpaceDE/>
              <w:autoSpaceDN/>
              <w:adjustRightInd/>
              <w:jc w:val="center"/>
              <w:rPr>
                <w:b/>
                <w:bCs/>
                <w:sz w:val="22"/>
                <w:szCs w:val="22"/>
              </w:rPr>
            </w:pPr>
            <w:ins w:id="4041" w:author="ERCOT" w:date="2021-11-01T10:52:00Z">
              <w:r>
                <w:rPr>
                  <w:rFonts w:ascii="Calibri" w:hAnsi="Calibri" w:cs="Calibri"/>
                  <w:color w:val="000000"/>
                  <w:sz w:val="22"/>
                  <w:szCs w:val="22"/>
                </w:rPr>
                <w:t>38</w:t>
              </w:r>
            </w:ins>
            <w:del w:id="4042"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4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6C069C" w14:textId="27B07D9E" w:rsidR="000A68D3" w:rsidRPr="00E66AD4" w:rsidRDefault="000A68D3" w:rsidP="000A68D3">
            <w:pPr>
              <w:widowControl/>
              <w:autoSpaceDE/>
              <w:autoSpaceDN/>
              <w:adjustRightInd/>
              <w:jc w:val="center"/>
              <w:rPr>
                <w:b/>
                <w:bCs/>
                <w:sz w:val="22"/>
                <w:szCs w:val="22"/>
              </w:rPr>
            </w:pPr>
            <w:ins w:id="4044" w:author="ERCOT" w:date="2021-11-01T10:52:00Z">
              <w:r>
                <w:rPr>
                  <w:rFonts w:ascii="Calibri" w:hAnsi="Calibri" w:cs="Calibri"/>
                  <w:color w:val="000000"/>
                  <w:sz w:val="22"/>
                  <w:szCs w:val="22"/>
                </w:rPr>
                <w:t>38</w:t>
              </w:r>
            </w:ins>
            <w:del w:id="4045"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4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D46831C" w14:textId="38CFF15D" w:rsidR="000A68D3" w:rsidRPr="00E66AD4" w:rsidRDefault="000A68D3" w:rsidP="000A68D3">
            <w:pPr>
              <w:widowControl/>
              <w:autoSpaceDE/>
              <w:autoSpaceDN/>
              <w:adjustRightInd/>
              <w:jc w:val="center"/>
              <w:rPr>
                <w:b/>
                <w:bCs/>
                <w:sz w:val="22"/>
                <w:szCs w:val="22"/>
              </w:rPr>
            </w:pPr>
            <w:ins w:id="4047" w:author="ERCOT" w:date="2021-11-01T10:52:00Z">
              <w:r>
                <w:rPr>
                  <w:rFonts w:ascii="Calibri" w:hAnsi="Calibri" w:cs="Calibri"/>
                  <w:color w:val="000000"/>
                  <w:sz w:val="22"/>
                  <w:szCs w:val="22"/>
                </w:rPr>
                <w:t>34</w:t>
              </w:r>
            </w:ins>
            <w:del w:id="4048"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4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20AD5A" w14:textId="1C6B43E5" w:rsidR="000A68D3" w:rsidRPr="00E66AD4" w:rsidRDefault="000A68D3" w:rsidP="000A68D3">
            <w:pPr>
              <w:widowControl/>
              <w:autoSpaceDE/>
              <w:autoSpaceDN/>
              <w:adjustRightInd/>
              <w:jc w:val="center"/>
              <w:rPr>
                <w:b/>
                <w:bCs/>
                <w:sz w:val="22"/>
                <w:szCs w:val="22"/>
              </w:rPr>
            </w:pPr>
            <w:ins w:id="4050" w:author="ERCOT" w:date="2021-11-01T10:52:00Z">
              <w:r>
                <w:rPr>
                  <w:rFonts w:ascii="Calibri" w:hAnsi="Calibri" w:cs="Calibri"/>
                  <w:color w:val="000000"/>
                  <w:sz w:val="22"/>
                  <w:szCs w:val="22"/>
                </w:rPr>
                <w:t>34</w:t>
              </w:r>
            </w:ins>
            <w:del w:id="4051"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052"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1A729E9" w14:textId="5A186A21" w:rsidR="000A68D3" w:rsidRPr="00E66AD4" w:rsidRDefault="000A68D3" w:rsidP="000A68D3">
            <w:pPr>
              <w:widowControl/>
              <w:autoSpaceDE/>
              <w:autoSpaceDN/>
              <w:adjustRightInd/>
              <w:jc w:val="center"/>
              <w:rPr>
                <w:b/>
                <w:bCs/>
                <w:sz w:val="22"/>
                <w:szCs w:val="22"/>
              </w:rPr>
            </w:pPr>
            <w:ins w:id="4053" w:author="ERCOT" w:date="2021-11-01T10:52:00Z">
              <w:r>
                <w:rPr>
                  <w:rFonts w:ascii="Calibri" w:hAnsi="Calibri" w:cs="Calibri"/>
                  <w:color w:val="000000"/>
                  <w:sz w:val="22"/>
                  <w:szCs w:val="22"/>
                </w:rPr>
                <w:t>34</w:t>
              </w:r>
            </w:ins>
            <w:del w:id="4054"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055"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34FFD624" w14:textId="75AC47D5" w:rsidR="000A68D3" w:rsidRPr="00E66AD4" w:rsidRDefault="000A68D3" w:rsidP="000A68D3">
            <w:pPr>
              <w:widowControl/>
              <w:autoSpaceDE/>
              <w:autoSpaceDN/>
              <w:adjustRightInd/>
              <w:jc w:val="center"/>
              <w:rPr>
                <w:b/>
                <w:bCs/>
                <w:sz w:val="22"/>
                <w:szCs w:val="22"/>
              </w:rPr>
            </w:pPr>
            <w:ins w:id="4056" w:author="ERCOT" w:date="2021-11-01T10:52:00Z">
              <w:r>
                <w:rPr>
                  <w:rFonts w:ascii="Calibri" w:hAnsi="Calibri" w:cs="Calibri"/>
                  <w:color w:val="000000"/>
                  <w:sz w:val="22"/>
                  <w:szCs w:val="22"/>
                </w:rPr>
                <w:t>34</w:t>
              </w:r>
            </w:ins>
            <w:del w:id="4057"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5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C6FEB7" w14:textId="6D4C9A08" w:rsidR="000A68D3" w:rsidRPr="00E66AD4" w:rsidRDefault="000A68D3" w:rsidP="000A68D3">
            <w:pPr>
              <w:widowControl/>
              <w:autoSpaceDE/>
              <w:autoSpaceDN/>
              <w:adjustRightInd/>
              <w:jc w:val="center"/>
              <w:rPr>
                <w:b/>
                <w:bCs/>
                <w:sz w:val="22"/>
                <w:szCs w:val="22"/>
              </w:rPr>
            </w:pPr>
            <w:ins w:id="4059" w:author="ERCOT" w:date="2021-11-01T10:52:00Z">
              <w:r>
                <w:rPr>
                  <w:rFonts w:ascii="Calibri" w:hAnsi="Calibri" w:cs="Calibri"/>
                  <w:color w:val="000000"/>
                  <w:sz w:val="22"/>
                  <w:szCs w:val="22"/>
                </w:rPr>
                <w:t>28</w:t>
              </w:r>
            </w:ins>
            <w:del w:id="4060"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6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2691F0" w14:textId="2EBE153A" w:rsidR="000A68D3" w:rsidRPr="00E66AD4" w:rsidRDefault="000A68D3" w:rsidP="000A68D3">
            <w:pPr>
              <w:widowControl/>
              <w:autoSpaceDE/>
              <w:autoSpaceDN/>
              <w:adjustRightInd/>
              <w:jc w:val="center"/>
              <w:rPr>
                <w:b/>
                <w:bCs/>
                <w:sz w:val="22"/>
                <w:szCs w:val="22"/>
              </w:rPr>
            </w:pPr>
            <w:ins w:id="4062" w:author="ERCOT" w:date="2021-11-01T10:52:00Z">
              <w:r>
                <w:rPr>
                  <w:rFonts w:ascii="Calibri" w:hAnsi="Calibri" w:cs="Calibri"/>
                  <w:color w:val="000000"/>
                  <w:sz w:val="22"/>
                  <w:szCs w:val="22"/>
                </w:rPr>
                <w:t>28</w:t>
              </w:r>
            </w:ins>
            <w:del w:id="4063"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6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8B98DC3" w14:textId="4D411056" w:rsidR="000A68D3" w:rsidRPr="00E66AD4" w:rsidRDefault="000A68D3" w:rsidP="000A68D3">
            <w:pPr>
              <w:widowControl/>
              <w:autoSpaceDE/>
              <w:autoSpaceDN/>
              <w:adjustRightInd/>
              <w:jc w:val="center"/>
              <w:rPr>
                <w:b/>
                <w:bCs/>
                <w:sz w:val="22"/>
                <w:szCs w:val="22"/>
              </w:rPr>
            </w:pPr>
            <w:ins w:id="4065" w:author="ERCOT" w:date="2021-11-01T10:52:00Z">
              <w:r>
                <w:rPr>
                  <w:rFonts w:ascii="Calibri" w:hAnsi="Calibri" w:cs="Calibri"/>
                  <w:color w:val="000000"/>
                  <w:sz w:val="22"/>
                  <w:szCs w:val="22"/>
                </w:rPr>
                <w:t>28</w:t>
              </w:r>
            </w:ins>
            <w:del w:id="4066"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06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180490E" w14:textId="541C8AE8" w:rsidR="000A68D3" w:rsidRPr="00E66AD4" w:rsidRDefault="000A68D3" w:rsidP="000A68D3">
            <w:pPr>
              <w:widowControl/>
              <w:autoSpaceDE/>
              <w:autoSpaceDN/>
              <w:adjustRightInd/>
              <w:jc w:val="center"/>
              <w:rPr>
                <w:b/>
                <w:bCs/>
                <w:sz w:val="22"/>
                <w:szCs w:val="22"/>
              </w:rPr>
            </w:pPr>
            <w:ins w:id="4068" w:author="ERCOT" w:date="2021-11-01T10:52:00Z">
              <w:r>
                <w:rPr>
                  <w:rFonts w:ascii="Calibri" w:hAnsi="Calibri" w:cs="Calibri"/>
                  <w:color w:val="000000"/>
                  <w:sz w:val="22"/>
                  <w:szCs w:val="22"/>
                </w:rPr>
                <w:t>28</w:t>
              </w:r>
            </w:ins>
            <w:del w:id="4069"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70"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F8868" w14:textId="6609D40D" w:rsidR="000A68D3" w:rsidRPr="00E66AD4" w:rsidRDefault="000A68D3" w:rsidP="000A68D3">
            <w:pPr>
              <w:widowControl/>
              <w:autoSpaceDE/>
              <w:autoSpaceDN/>
              <w:adjustRightInd/>
              <w:jc w:val="center"/>
              <w:rPr>
                <w:b/>
                <w:bCs/>
                <w:sz w:val="22"/>
                <w:szCs w:val="22"/>
              </w:rPr>
            </w:pPr>
            <w:ins w:id="4071" w:author="ERCOT" w:date="2021-11-01T10:52:00Z">
              <w:r>
                <w:rPr>
                  <w:rFonts w:ascii="Calibri" w:hAnsi="Calibri" w:cs="Calibri"/>
                  <w:color w:val="000000"/>
                  <w:sz w:val="22"/>
                  <w:szCs w:val="22"/>
                </w:rPr>
                <w:t>29</w:t>
              </w:r>
            </w:ins>
            <w:del w:id="4072"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7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4A0F451" w14:textId="2218D489" w:rsidR="000A68D3" w:rsidRPr="00E66AD4" w:rsidRDefault="000A68D3" w:rsidP="000A68D3">
            <w:pPr>
              <w:widowControl/>
              <w:autoSpaceDE/>
              <w:autoSpaceDN/>
              <w:adjustRightInd/>
              <w:jc w:val="center"/>
              <w:rPr>
                <w:b/>
                <w:bCs/>
                <w:sz w:val="22"/>
                <w:szCs w:val="22"/>
              </w:rPr>
            </w:pPr>
            <w:ins w:id="4074" w:author="ERCOT" w:date="2021-11-01T10:52:00Z">
              <w:r>
                <w:rPr>
                  <w:rFonts w:ascii="Calibri" w:hAnsi="Calibri" w:cs="Calibri"/>
                  <w:color w:val="000000"/>
                  <w:sz w:val="22"/>
                  <w:szCs w:val="22"/>
                </w:rPr>
                <w:t>29</w:t>
              </w:r>
            </w:ins>
            <w:del w:id="407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07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C9AF0D" w14:textId="2D9E4F22" w:rsidR="000A68D3" w:rsidRPr="00E66AD4" w:rsidRDefault="000A68D3" w:rsidP="000A68D3">
            <w:pPr>
              <w:widowControl/>
              <w:autoSpaceDE/>
              <w:autoSpaceDN/>
              <w:adjustRightInd/>
              <w:jc w:val="center"/>
              <w:rPr>
                <w:b/>
                <w:bCs/>
                <w:sz w:val="22"/>
                <w:szCs w:val="22"/>
              </w:rPr>
            </w:pPr>
            <w:ins w:id="4077" w:author="ERCOT" w:date="2021-11-01T10:52:00Z">
              <w:r>
                <w:rPr>
                  <w:rFonts w:ascii="Calibri" w:hAnsi="Calibri" w:cs="Calibri"/>
                  <w:color w:val="000000"/>
                  <w:sz w:val="22"/>
                  <w:szCs w:val="22"/>
                </w:rPr>
                <w:t>29</w:t>
              </w:r>
            </w:ins>
            <w:del w:id="4078"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079"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D4D6794" w14:textId="2D4E8A25" w:rsidR="000A68D3" w:rsidRPr="00E66AD4" w:rsidRDefault="000A68D3" w:rsidP="000A68D3">
            <w:pPr>
              <w:widowControl/>
              <w:autoSpaceDE/>
              <w:autoSpaceDN/>
              <w:adjustRightInd/>
              <w:jc w:val="center"/>
              <w:rPr>
                <w:b/>
                <w:bCs/>
                <w:sz w:val="22"/>
                <w:szCs w:val="22"/>
              </w:rPr>
            </w:pPr>
            <w:ins w:id="4080" w:author="ERCOT" w:date="2021-11-01T10:52:00Z">
              <w:r>
                <w:rPr>
                  <w:rFonts w:ascii="Calibri" w:hAnsi="Calibri" w:cs="Calibri"/>
                  <w:color w:val="000000"/>
                  <w:sz w:val="22"/>
                  <w:szCs w:val="22"/>
                </w:rPr>
                <w:t>29</w:t>
              </w:r>
            </w:ins>
            <w:del w:id="4081"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082"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D8B7B4C" w14:textId="39166929" w:rsidR="000A68D3" w:rsidRPr="00E66AD4" w:rsidRDefault="000A68D3" w:rsidP="000A68D3">
            <w:pPr>
              <w:widowControl/>
              <w:autoSpaceDE/>
              <w:autoSpaceDN/>
              <w:adjustRightInd/>
              <w:jc w:val="center"/>
              <w:rPr>
                <w:b/>
                <w:bCs/>
                <w:sz w:val="22"/>
                <w:szCs w:val="22"/>
              </w:rPr>
            </w:pPr>
            <w:ins w:id="4083" w:author="ERCOT" w:date="2021-11-01T10:52:00Z">
              <w:r>
                <w:rPr>
                  <w:rFonts w:ascii="Calibri" w:hAnsi="Calibri" w:cs="Calibri"/>
                  <w:color w:val="000000"/>
                  <w:sz w:val="22"/>
                  <w:szCs w:val="22"/>
                </w:rPr>
                <w:t>36</w:t>
              </w:r>
            </w:ins>
            <w:del w:id="4084"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085"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B05E70D" w14:textId="2BCD1AD2" w:rsidR="000A68D3" w:rsidRPr="00E66AD4" w:rsidRDefault="000A68D3" w:rsidP="000A68D3">
            <w:pPr>
              <w:widowControl/>
              <w:autoSpaceDE/>
              <w:autoSpaceDN/>
              <w:adjustRightInd/>
              <w:jc w:val="center"/>
              <w:rPr>
                <w:b/>
                <w:bCs/>
                <w:sz w:val="22"/>
                <w:szCs w:val="22"/>
              </w:rPr>
            </w:pPr>
            <w:ins w:id="4086" w:author="ERCOT" w:date="2021-11-01T10:52:00Z">
              <w:r>
                <w:rPr>
                  <w:rFonts w:ascii="Calibri" w:hAnsi="Calibri" w:cs="Calibri"/>
                  <w:color w:val="000000"/>
                  <w:sz w:val="22"/>
                  <w:szCs w:val="22"/>
                </w:rPr>
                <w:t>36</w:t>
              </w:r>
            </w:ins>
            <w:del w:id="4087"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088"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C7DD2C3" w14:textId="768AA45B" w:rsidR="000A68D3" w:rsidRPr="00E66AD4" w:rsidRDefault="000A68D3" w:rsidP="000A68D3">
            <w:pPr>
              <w:widowControl/>
              <w:autoSpaceDE/>
              <w:autoSpaceDN/>
              <w:adjustRightInd/>
              <w:jc w:val="center"/>
              <w:rPr>
                <w:b/>
                <w:bCs/>
                <w:sz w:val="22"/>
                <w:szCs w:val="22"/>
              </w:rPr>
            </w:pPr>
            <w:ins w:id="4089" w:author="ERCOT" w:date="2021-11-01T10:52:00Z">
              <w:r>
                <w:rPr>
                  <w:rFonts w:ascii="Calibri" w:hAnsi="Calibri" w:cs="Calibri"/>
                  <w:color w:val="000000"/>
                  <w:sz w:val="22"/>
                  <w:szCs w:val="22"/>
                </w:rPr>
                <w:t>36</w:t>
              </w:r>
            </w:ins>
            <w:del w:id="4090"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091"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720B5230" w14:textId="3FD02E7F" w:rsidR="000A68D3" w:rsidRPr="00E66AD4" w:rsidRDefault="000A68D3" w:rsidP="000A68D3">
            <w:pPr>
              <w:widowControl/>
              <w:autoSpaceDE/>
              <w:autoSpaceDN/>
              <w:adjustRightInd/>
              <w:jc w:val="center"/>
              <w:rPr>
                <w:b/>
                <w:bCs/>
                <w:sz w:val="22"/>
                <w:szCs w:val="22"/>
              </w:rPr>
            </w:pPr>
            <w:ins w:id="4092" w:author="ERCOT" w:date="2021-11-01T10:52:00Z">
              <w:r>
                <w:rPr>
                  <w:rFonts w:ascii="Calibri" w:hAnsi="Calibri" w:cs="Calibri"/>
                  <w:color w:val="000000"/>
                  <w:sz w:val="22"/>
                  <w:szCs w:val="22"/>
                </w:rPr>
                <w:t>36</w:t>
              </w:r>
            </w:ins>
            <w:del w:id="4093"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094"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5CE2FD" w14:textId="3094864B" w:rsidR="000A68D3" w:rsidRPr="00E66AD4" w:rsidRDefault="000A68D3" w:rsidP="000A68D3">
            <w:pPr>
              <w:widowControl/>
              <w:autoSpaceDE/>
              <w:autoSpaceDN/>
              <w:adjustRightInd/>
              <w:jc w:val="center"/>
              <w:rPr>
                <w:b/>
                <w:bCs/>
                <w:sz w:val="22"/>
                <w:szCs w:val="22"/>
              </w:rPr>
            </w:pPr>
            <w:ins w:id="4095" w:author="ERCOT" w:date="2021-11-01T10:52:00Z">
              <w:r>
                <w:rPr>
                  <w:rFonts w:ascii="Calibri" w:hAnsi="Calibri" w:cs="Calibri"/>
                  <w:color w:val="000000"/>
                  <w:sz w:val="22"/>
                  <w:szCs w:val="22"/>
                </w:rPr>
                <w:t>35</w:t>
              </w:r>
            </w:ins>
            <w:del w:id="4096"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097"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17CDEF4" w14:textId="4CF0C203" w:rsidR="000A68D3" w:rsidRPr="00E66AD4" w:rsidRDefault="000A68D3" w:rsidP="000A68D3">
            <w:pPr>
              <w:widowControl/>
              <w:autoSpaceDE/>
              <w:autoSpaceDN/>
              <w:adjustRightInd/>
              <w:jc w:val="center"/>
              <w:rPr>
                <w:b/>
                <w:bCs/>
                <w:sz w:val="22"/>
                <w:szCs w:val="22"/>
              </w:rPr>
            </w:pPr>
            <w:ins w:id="4098" w:author="ERCOT" w:date="2021-11-01T10:52:00Z">
              <w:r>
                <w:rPr>
                  <w:rFonts w:ascii="Calibri" w:hAnsi="Calibri" w:cs="Calibri"/>
                  <w:color w:val="000000"/>
                  <w:sz w:val="22"/>
                  <w:szCs w:val="22"/>
                </w:rPr>
                <w:t>35</w:t>
              </w:r>
            </w:ins>
            <w:del w:id="4099" w:author="ERCOT" w:date="2021-11-01T10:49:00Z">
              <w:r w:rsidRPr="00E66AD4" w:rsidDel="000A68D3">
                <w:rPr>
                  <w:sz w:val="22"/>
                  <w:szCs w:val="22"/>
                </w:rPr>
                <w:delText>39</w:delText>
              </w:r>
            </w:del>
          </w:p>
        </w:tc>
      </w:tr>
      <w:tr w:rsidR="000A68D3" w:rsidRPr="00CC576E" w14:paraId="507EB44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0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0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10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410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E09F18" w14:textId="4B4FD3F7" w:rsidR="000A68D3" w:rsidRPr="00E66AD4" w:rsidRDefault="000A68D3" w:rsidP="000A68D3">
            <w:pPr>
              <w:widowControl/>
              <w:autoSpaceDE/>
              <w:autoSpaceDN/>
              <w:adjustRightInd/>
              <w:jc w:val="center"/>
              <w:rPr>
                <w:b/>
                <w:bCs/>
                <w:sz w:val="22"/>
                <w:szCs w:val="22"/>
              </w:rPr>
            </w:pPr>
            <w:ins w:id="4104" w:author="ERCOT" w:date="2021-11-01T10:52:00Z">
              <w:r>
                <w:rPr>
                  <w:rFonts w:ascii="Calibri" w:hAnsi="Calibri" w:cs="Calibri"/>
                  <w:color w:val="000000"/>
                  <w:sz w:val="22"/>
                  <w:szCs w:val="22"/>
                </w:rPr>
                <w:t>35</w:t>
              </w:r>
            </w:ins>
            <w:del w:id="4105" w:author="ERCOT" w:date="2021-11-01T10:49:00Z">
              <w:r w:rsidRPr="00E66AD4" w:rsidDel="000A68D3">
                <w:rPr>
                  <w:sz w:val="22"/>
                  <w:szCs w:val="22"/>
                </w:rPr>
                <w:delText>39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8444A77" w14:textId="508393A1" w:rsidR="000A68D3" w:rsidRPr="00E66AD4" w:rsidRDefault="000A68D3" w:rsidP="000A68D3">
            <w:pPr>
              <w:widowControl/>
              <w:autoSpaceDE/>
              <w:autoSpaceDN/>
              <w:adjustRightInd/>
              <w:jc w:val="center"/>
              <w:rPr>
                <w:b/>
                <w:bCs/>
                <w:sz w:val="22"/>
                <w:szCs w:val="22"/>
              </w:rPr>
            </w:pPr>
            <w:ins w:id="4107" w:author="ERCOT" w:date="2021-11-01T10:52:00Z">
              <w:r>
                <w:rPr>
                  <w:rFonts w:ascii="Calibri" w:hAnsi="Calibri" w:cs="Calibri"/>
                  <w:color w:val="000000"/>
                  <w:sz w:val="22"/>
                  <w:szCs w:val="22"/>
                </w:rPr>
                <w:t>35</w:t>
              </w:r>
            </w:ins>
            <w:del w:id="4108"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0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E97C8B" w14:textId="62C36CB7" w:rsidR="000A68D3" w:rsidRPr="00E66AD4" w:rsidRDefault="000A68D3" w:rsidP="000A68D3">
            <w:pPr>
              <w:widowControl/>
              <w:autoSpaceDE/>
              <w:autoSpaceDN/>
              <w:adjustRightInd/>
              <w:jc w:val="center"/>
              <w:rPr>
                <w:b/>
                <w:bCs/>
                <w:sz w:val="22"/>
                <w:szCs w:val="22"/>
              </w:rPr>
            </w:pPr>
            <w:ins w:id="4110" w:author="ERCOT" w:date="2021-11-01T10:52:00Z">
              <w:r>
                <w:rPr>
                  <w:rFonts w:ascii="Calibri" w:hAnsi="Calibri" w:cs="Calibri"/>
                  <w:color w:val="000000"/>
                  <w:sz w:val="22"/>
                  <w:szCs w:val="22"/>
                </w:rPr>
                <w:t>38</w:t>
              </w:r>
            </w:ins>
            <w:del w:id="4111"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1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E5B94A6" w14:textId="7E2E9187" w:rsidR="000A68D3" w:rsidRPr="00E66AD4" w:rsidRDefault="000A68D3" w:rsidP="000A68D3">
            <w:pPr>
              <w:widowControl/>
              <w:autoSpaceDE/>
              <w:autoSpaceDN/>
              <w:adjustRightInd/>
              <w:jc w:val="center"/>
              <w:rPr>
                <w:b/>
                <w:bCs/>
                <w:sz w:val="22"/>
                <w:szCs w:val="22"/>
              </w:rPr>
            </w:pPr>
            <w:ins w:id="4113" w:author="ERCOT" w:date="2021-11-01T10:52:00Z">
              <w:r>
                <w:rPr>
                  <w:rFonts w:ascii="Calibri" w:hAnsi="Calibri" w:cs="Calibri"/>
                  <w:color w:val="000000"/>
                  <w:sz w:val="22"/>
                  <w:szCs w:val="22"/>
                </w:rPr>
                <w:t>38</w:t>
              </w:r>
            </w:ins>
            <w:del w:id="4114"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1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6267F8" w14:textId="5B91DB35" w:rsidR="000A68D3" w:rsidRPr="00E66AD4" w:rsidRDefault="000A68D3" w:rsidP="000A68D3">
            <w:pPr>
              <w:widowControl/>
              <w:autoSpaceDE/>
              <w:autoSpaceDN/>
              <w:adjustRightInd/>
              <w:jc w:val="center"/>
              <w:rPr>
                <w:b/>
                <w:bCs/>
                <w:sz w:val="22"/>
                <w:szCs w:val="22"/>
              </w:rPr>
            </w:pPr>
            <w:ins w:id="4116" w:author="ERCOT" w:date="2021-11-01T10:52:00Z">
              <w:r>
                <w:rPr>
                  <w:rFonts w:ascii="Calibri" w:hAnsi="Calibri" w:cs="Calibri"/>
                  <w:color w:val="000000"/>
                  <w:sz w:val="22"/>
                  <w:szCs w:val="22"/>
                </w:rPr>
                <w:t>38</w:t>
              </w:r>
            </w:ins>
            <w:del w:id="4117"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1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3B4964" w14:textId="05936124" w:rsidR="000A68D3" w:rsidRPr="00E66AD4" w:rsidRDefault="000A68D3" w:rsidP="000A68D3">
            <w:pPr>
              <w:widowControl/>
              <w:autoSpaceDE/>
              <w:autoSpaceDN/>
              <w:adjustRightInd/>
              <w:jc w:val="center"/>
              <w:rPr>
                <w:b/>
                <w:bCs/>
                <w:sz w:val="22"/>
                <w:szCs w:val="22"/>
              </w:rPr>
            </w:pPr>
            <w:ins w:id="4119" w:author="ERCOT" w:date="2021-11-01T10:52:00Z">
              <w:r>
                <w:rPr>
                  <w:rFonts w:ascii="Calibri" w:hAnsi="Calibri" w:cs="Calibri"/>
                  <w:color w:val="000000"/>
                  <w:sz w:val="22"/>
                  <w:szCs w:val="22"/>
                </w:rPr>
                <w:t>38</w:t>
              </w:r>
            </w:ins>
            <w:del w:id="4120" w:author="ERCOT" w:date="2021-11-01T10:49:00Z">
              <w:r w:rsidRPr="00E66AD4" w:rsidDel="000A68D3">
                <w:rPr>
                  <w:sz w:val="22"/>
                  <w:szCs w:val="22"/>
                </w:rPr>
                <w:delText>41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2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7B794B" w14:textId="0202503D" w:rsidR="000A68D3" w:rsidRPr="00E66AD4" w:rsidRDefault="000A68D3" w:rsidP="000A68D3">
            <w:pPr>
              <w:widowControl/>
              <w:autoSpaceDE/>
              <w:autoSpaceDN/>
              <w:adjustRightInd/>
              <w:jc w:val="center"/>
              <w:rPr>
                <w:b/>
                <w:bCs/>
                <w:sz w:val="22"/>
                <w:szCs w:val="22"/>
              </w:rPr>
            </w:pPr>
            <w:ins w:id="4122" w:author="ERCOT" w:date="2021-11-01T10:52:00Z">
              <w:r>
                <w:rPr>
                  <w:rFonts w:ascii="Calibri" w:hAnsi="Calibri" w:cs="Calibri"/>
                  <w:color w:val="000000"/>
                  <w:sz w:val="22"/>
                  <w:szCs w:val="22"/>
                </w:rPr>
                <w:t>34</w:t>
              </w:r>
            </w:ins>
            <w:del w:id="4123"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2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E8DE61" w14:textId="2DCCE371" w:rsidR="000A68D3" w:rsidRPr="00E66AD4" w:rsidRDefault="000A68D3" w:rsidP="000A68D3">
            <w:pPr>
              <w:widowControl/>
              <w:autoSpaceDE/>
              <w:autoSpaceDN/>
              <w:adjustRightInd/>
              <w:jc w:val="center"/>
              <w:rPr>
                <w:b/>
                <w:bCs/>
                <w:sz w:val="22"/>
                <w:szCs w:val="22"/>
              </w:rPr>
            </w:pPr>
            <w:ins w:id="4125" w:author="ERCOT" w:date="2021-11-01T10:52:00Z">
              <w:r>
                <w:rPr>
                  <w:rFonts w:ascii="Calibri" w:hAnsi="Calibri" w:cs="Calibri"/>
                  <w:color w:val="000000"/>
                  <w:sz w:val="22"/>
                  <w:szCs w:val="22"/>
                </w:rPr>
                <w:t>34</w:t>
              </w:r>
            </w:ins>
            <w:del w:id="4126" w:author="ERCOT" w:date="2021-11-01T10:49:00Z">
              <w:r w:rsidRPr="00E66AD4" w:rsidDel="000A68D3">
                <w:rPr>
                  <w:sz w:val="22"/>
                  <w:szCs w:val="22"/>
                </w:rPr>
                <w:delText>40</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12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60A8088D" w14:textId="283E3122" w:rsidR="000A68D3" w:rsidRPr="00E66AD4" w:rsidRDefault="000A68D3" w:rsidP="000A68D3">
            <w:pPr>
              <w:widowControl/>
              <w:autoSpaceDE/>
              <w:autoSpaceDN/>
              <w:adjustRightInd/>
              <w:jc w:val="center"/>
              <w:rPr>
                <w:b/>
                <w:bCs/>
                <w:sz w:val="22"/>
                <w:szCs w:val="22"/>
              </w:rPr>
            </w:pPr>
            <w:ins w:id="4128" w:author="ERCOT" w:date="2021-11-01T10:52:00Z">
              <w:r>
                <w:rPr>
                  <w:rFonts w:ascii="Calibri" w:hAnsi="Calibri" w:cs="Calibri"/>
                  <w:color w:val="000000"/>
                  <w:sz w:val="22"/>
                  <w:szCs w:val="22"/>
                </w:rPr>
                <w:t>34</w:t>
              </w:r>
            </w:ins>
            <w:del w:id="4129" w:author="ERCOT" w:date="2021-11-01T10:49:00Z">
              <w:r w:rsidRPr="00E66AD4" w:rsidDel="000A68D3">
                <w:rPr>
                  <w:sz w:val="22"/>
                  <w:szCs w:val="22"/>
                </w:rPr>
                <w:delText>40</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13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95CF6D8" w14:textId="74EFAFFA" w:rsidR="000A68D3" w:rsidRPr="00E66AD4" w:rsidRDefault="000A68D3" w:rsidP="000A68D3">
            <w:pPr>
              <w:widowControl/>
              <w:autoSpaceDE/>
              <w:autoSpaceDN/>
              <w:adjustRightInd/>
              <w:jc w:val="center"/>
              <w:rPr>
                <w:b/>
                <w:bCs/>
                <w:sz w:val="22"/>
                <w:szCs w:val="22"/>
              </w:rPr>
            </w:pPr>
            <w:ins w:id="4131" w:author="ERCOT" w:date="2021-11-01T10:52:00Z">
              <w:r>
                <w:rPr>
                  <w:rFonts w:ascii="Calibri" w:hAnsi="Calibri" w:cs="Calibri"/>
                  <w:color w:val="000000"/>
                  <w:sz w:val="22"/>
                  <w:szCs w:val="22"/>
                </w:rPr>
                <w:t>34</w:t>
              </w:r>
            </w:ins>
            <w:del w:id="4132"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3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68C57" w14:textId="2A3F06BA" w:rsidR="000A68D3" w:rsidRPr="00E66AD4" w:rsidRDefault="000A68D3" w:rsidP="000A68D3">
            <w:pPr>
              <w:widowControl/>
              <w:autoSpaceDE/>
              <w:autoSpaceDN/>
              <w:adjustRightInd/>
              <w:jc w:val="center"/>
              <w:rPr>
                <w:b/>
                <w:bCs/>
                <w:sz w:val="22"/>
                <w:szCs w:val="22"/>
              </w:rPr>
            </w:pPr>
            <w:ins w:id="4134" w:author="ERCOT" w:date="2021-11-01T10:52:00Z">
              <w:r>
                <w:rPr>
                  <w:rFonts w:ascii="Calibri" w:hAnsi="Calibri" w:cs="Calibri"/>
                  <w:color w:val="000000"/>
                  <w:sz w:val="22"/>
                  <w:szCs w:val="22"/>
                </w:rPr>
                <w:t>28</w:t>
              </w:r>
            </w:ins>
            <w:del w:id="4135"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F2D792" w14:textId="4EF1DF9E" w:rsidR="000A68D3" w:rsidRPr="00E66AD4" w:rsidRDefault="000A68D3" w:rsidP="000A68D3">
            <w:pPr>
              <w:widowControl/>
              <w:autoSpaceDE/>
              <w:autoSpaceDN/>
              <w:adjustRightInd/>
              <w:jc w:val="center"/>
              <w:rPr>
                <w:b/>
                <w:bCs/>
                <w:sz w:val="22"/>
                <w:szCs w:val="22"/>
              </w:rPr>
            </w:pPr>
            <w:ins w:id="4137" w:author="ERCOT" w:date="2021-11-01T10:52:00Z">
              <w:r>
                <w:rPr>
                  <w:rFonts w:ascii="Calibri" w:hAnsi="Calibri" w:cs="Calibri"/>
                  <w:color w:val="000000"/>
                  <w:sz w:val="22"/>
                  <w:szCs w:val="22"/>
                </w:rPr>
                <w:t>28</w:t>
              </w:r>
            </w:ins>
            <w:del w:id="4138"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344E086" w14:textId="301C8644" w:rsidR="000A68D3" w:rsidRPr="00E66AD4" w:rsidRDefault="000A68D3" w:rsidP="000A68D3">
            <w:pPr>
              <w:widowControl/>
              <w:autoSpaceDE/>
              <w:autoSpaceDN/>
              <w:adjustRightInd/>
              <w:jc w:val="center"/>
              <w:rPr>
                <w:b/>
                <w:bCs/>
                <w:sz w:val="22"/>
                <w:szCs w:val="22"/>
              </w:rPr>
            </w:pPr>
            <w:ins w:id="4140" w:author="ERCOT" w:date="2021-11-01T10:52:00Z">
              <w:r>
                <w:rPr>
                  <w:rFonts w:ascii="Calibri" w:hAnsi="Calibri" w:cs="Calibri"/>
                  <w:color w:val="000000"/>
                  <w:sz w:val="22"/>
                  <w:szCs w:val="22"/>
                </w:rPr>
                <w:t>28</w:t>
              </w:r>
            </w:ins>
            <w:del w:id="4141" w:author="ERCOT" w:date="2021-11-01T10:49:00Z">
              <w:r w:rsidRPr="00E66AD4" w:rsidDel="000A68D3">
                <w:rPr>
                  <w:sz w:val="22"/>
                  <w:szCs w:val="22"/>
                </w:rPr>
                <w:delText>29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6180D" w14:textId="5157BEAF" w:rsidR="000A68D3" w:rsidRPr="00E66AD4" w:rsidRDefault="000A68D3" w:rsidP="000A68D3">
            <w:pPr>
              <w:widowControl/>
              <w:autoSpaceDE/>
              <w:autoSpaceDN/>
              <w:adjustRightInd/>
              <w:jc w:val="center"/>
              <w:rPr>
                <w:b/>
                <w:bCs/>
                <w:sz w:val="22"/>
                <w:szCs w:val="22"/>
              </w:rPr>
            </w:pPr>
            <w:ins w:id="4143" w:author="ERCOT" w:date="2021-11-01T10:52:00Z">
              <w:r>
                <w:rPr>
                  <w:rFonts w:ascii="Calibri" w:hAnsi="Calibri" w:cs="Calibri"/>
                  <w:color w:val="000000"/>
                  <w:sz w:val="22"/>
                  <w:szCs w:val="22"/>
                </w:rPr>
                <w:t>28</w:t>
              </w:r>
            </w:ins>
            <w:del w:id="4144"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4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B55402" w14:textId="2E3B3391" w:rsidR="000A68D3" w:rsidRPr="00E66AD4" w:rsidRDefault="000A68D3" w:rsidP="000A68D3">
            <w:pPr>
              <w:widowControl/>
              <w:autoSpaceDE/>
              <w:autoSpaceDN/>
              <w:adjustRightInd/>
              <w:jc w:val="center"/>
              <w:rPr>
                <w:b/>
                <w:bCs/>
                <w:sz w:val="22"/>
                <w:szCs w:val="22"/>
              </w:rPr>
            </w:pPr>
            <w:ins w:id="4146" w:author="ERCOT" w:date="2021-11-01T10:52:00Z">
              <w:r>
                <w:rPr>
                  <w:rFonts w:ascii="Calibri" w:hAnsi="Calibri" w:cs="Calibri"/>
                  <w:color w:val="000000"/>
                  <w:sz w:val="22"/>
                  <w:szCs w:val="22"/>
                </w:rPr>
                <w:t>29</w:t>
              </w:r>
            </w:ins>
            <w:del w:id="414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4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664C4C8" w14:textId="3035FC0C" w:rsidR="000A68D3" w:rsidRPr="00E66AD4" w:rsidRDefault="000A68D3" w:rsidP="000A68D3">
            <w:pPr>
              <w:widowControl/>
              <w:autoSpaceDE/>
              <w:autoSpaceDN/>
              <w:adjustRightInd/>
              <w:jc w:val="center"/>
              <w:rPr>
                <w:b/>
                <w:bCs/>
                <w:sz w:val="22"/>
                <w:szCs w:val="22"/>
              </w:rPr>
            </w:pPr>
            <w:ins w:id="4149" w:author="ERCOT" w:date="2021-11-01T10:52:00Z">
              <w:r>
                <w:rPr>
                  <w:rFonts w:ascii="Calibri" w:hAnsi="Calibri" w:cs="Calibri"/>
                  <w:color w:val="000000"/>
                  <w:sz w:val="22"/>
                  <w:szCs w:val="22"/>
                </w:rPr>
                <w:t>29</w:t>
              </w:r>
            </w:ins>
            <w:del w:id="415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5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DE0512" w14:textId="22131EF2" w:rsidR="000A68D3" w:rsidRPr="00E66AD4" w:rsidRDefault="000A68D3" w:rsidP="000A68D3">
            <w:pPr>
              <w:widowControl/>
              <w:autoSpaceDE/>
              <w:autoSpaceDN/>
              <w:adjustRightInd/>
              <w:jc w:val="center"/>
              <w:rPr>
                <w:b/>
                <w:bCs/>
                <w:sz w:val="22"/>
                <w:szCs w:val="22"/>
              </w:rPr>
            </w:pPr>
            <w:ins w:id="4152" w:author="ERCOT" w:date="2021-11-01T10:52:00Z">
              <w:r>
                <w:rPr>
                  <w:rFonts w:ascii="Calibri" w:hAnsi="Calibri" w:cs="Calibri"/>
                  <w:color w:val="000000"/>
                  <w:sz w:val="22"/>
                  <w:szCs w:val="22"/>
                </w:rPr>
                <w:t>29</w:t>
              </w:r>
            </w:ins>
            <w:del w:id="4153"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15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A756A44" w14:textId="5296E16F" w:rsidR="000A68D3" w:rsidRPr="00E66AD4" w:rsidRDefault="000A68D3" w:rsidP="000A68D3">
            <w:pPr>
              <w:widowControl/>
              <w:autoSpaceDE/>
              <w:autoSpaceDN/>
              <w:adjustRightInd/>
              <w:jc w:val="center"/>
              <w:rPr>
                <w:b/>
                <w:bCs/>
                <w:sz w:val="22"/>
                <w:szCs w:val="22"/>
              </w:rPr>
            </w:pPr>
            <w:ins w:id="4155" w:author="ERCOT" w:date="2021-11-01T10:52:00Z">
              <w:r>
                <w:rPr>
                  <w:rFonts w:ascii="Calibri" w:hAnsi="Calibri" w:cs="Calibri"/>
                  <w:color w:val="000000"/>
                  <w:sz w:val="22"/>
                  <w:szCs w:val="22"/>
                </w:rPr>
                <w:t>29</w:t>
              </w:r>
            </w:ins>
            <w:del w:id="4156"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15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7A8DBE" w14:textId="01535005" w:rsidR="000A68D3" w:rsidRPr="00E66AD4" w:rsidRDefault="000A68D3" w:rsidP="000A68D3">
            <w:pPr>
              <w:widowControl/>
              <w:autoSpaceDE/>
              <w:autoSpaceDN/>
              <w:adjustRightInd/>
              <w:jc w:val="center"/>
              <w:rPr>
                <w:b/>
                <w:bCs/>
                <w:sz w:val="22"/>
                <w:szCs w:val="22"/>
              </w:rPr>
            </w:pPr>
            <w:ins w:id="4158" w:author="ERCOT" w:date="2021-11-01T10:52:00Z">
              <w:r>
                <w:rPr>
                  <w:rFonts w:ascii="Calibri" w:hAnsi="Calibri" w:cs="Calibri"/>
                  <w:color w:val="000000"/>
                  <w:sz w:val="22"/>
                  <w:szCs w:val="22"/>
                </w:rPr>
                <w:t>36</w:t>
              </w:r>
            </w:ins>
            <w:del w:id="4159"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16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99C801A" w14:textId="74318A7B" w:rsidR="000A68D3" w:rsidRPr="00E66AD4" w:rsidRDefault="000A68D3" w:rsidP="000A68D3">
            <w:pPr>
              <w:widowControl/>
              <w:autoSpaceDE/>
              <w:autoSpaceDN/>
              <w:adjustRightInd/>
              <w:jc w:val="center"/>
              <w:rPr>
                <w:b/>
                <w:bCs/>
                <w:sz w:val="22"/>
                <w:szCs w:val="22"/>
              </w:rPr>
            </w:pPr>
            <w:ins w:id="4161" w:author="ERCOT" w:date="2021-11-01T10:52:00Z">
              <w:r>
                <w:rPr>
                  <w:rFonts w:ascii="Calibri" w:hAnsi="Calibri" w:cs="Calibri"/>
                  <w:color w:val="000000"/>
                  <w:sz w:val="22"/>
                  <w:szCs w:val="22"/>
                </w:rPr>
                <w:t>36</w:t>
              </w:r>
            </w:ins>
            <w:del w:id="4162"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16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3EB2343" w14:textId="2B9A9981" w:rsidR="000A68D3" w:rsidRPr="00E66AD4" w:rsidRDefault="000A68D3" w:rsidP="000A68D3">
            <w:pPr>
              <w:widowControl/>
              <w:autoSpaceDE/>
              <w:autoSpaceDN/>
              <w:adjustRightInd/>
              <w:jc w:val="center"/>
              <w:rPr>
                <w:b/>
                <w:bCs/>
                <w:sz w:val="22"/>
                <w:szCs w:val="22"/>
              </w:rPr>
            </w:pPr>
            <w:ins w:id="4164" w:author="ERCOT" w:date="2021-11-01T10:52:00Z">
              <w:r>
                <w:rPr>
                  <w:rFonts w:ascii="Calibri" w:hAnsi="Calibri" w:cs="Calibri"/>
                  <w:color w:val="000000"/>
                  <w:sz w:val="22"/>
                  <w:szCs w:val="22"/>
                </w:rPr>
                <w:t>36</w:t>
              </w:r>
            </w:ins>
            <w:del w:id="4165"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16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B49590" w14:textId="64FFC2CD" w:rsidR="000A68D3" w:rsidRPr="00E66AD4" w:rsidRDefault="000A68D3" w:rsidP="000A68D3">
            <w:pPr>
              <w:widowControl/>
              <w:autoSpaceDE/>
              <w:autoSpaceDN/>
              <w:adjustRightInd/>
              <w:jc w:val="center"/>
              <w:rPr>
                <w:b/>
                <w:bCs/>
                <w:sz w:val="22"/>
                <w:szCs w:val="22"/>
              </w:rPr>
            </w:pPr>
            <w:ins w:id="4167" w:author="ERCOT" w:date="2021-11-01T10:52:00Z">
              <w:r>
                <w:rPr>
                  <w:rFonts w:ascii="Calibri" w:hAnsi="Calibri" w:cs="Calibri"/>
                  <w:color w:val="000000"/>
                  <w:sz w:val="22"/>
                  <w:szCs w:val="22"/>
                </w:rPr>
                <w:t>36</w:t>
              </w:r>
            </w:ins>
            <w:del w:id="4168"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16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0DA6F15" w14:textId="42E1239D" w:rsidR="000A68D3" w:rsidRPr="00E66AD4" w:rsidRDefault="000A68D3" w:rsidP="000A68D3">
            <w:pPr>
              <w:widowControl/>
              <w:autoSpaceDE/>
              <w:autoSpaceDN/>
              <w:adjustRightInd/>
              <w:jc w:val="center"/>
              <w:rPr>
                <w:b/>
                <w:bCs/>
                <w:sz w:val="22"/>
                <w:szCs w:val="22"/>
              </w:rPr>
            </w:pPr>
            <w:ins w:id="4170" w:author="ERCOT" w:date="2021-11-01T10:52:00Z">
              <w:r>
                <w:rPr>
                  <w:rFonts w:ascii="Calibri" w:hAnsi="Calibri" w:cs="Calibri"/>
                  <w:color w:val="000000"/>
                  <w:sz w:val="22"/>
                  <w:szCs w:val="22"/>
                </w:rPr>
                <w:t>35</w:t>
              </w:r>
            </w:ins>
            <w:del w:id="4171" w:author="ERCOT" w:date="2021-11-01T10:49:00Z">
              <w:r w:rsidRPr="00E66AD4" w:rsidDel="000A68D3">
                <w:rPr>
                  <w:sz w:val="22"/>
                  <w:szCs w:val="22"/>
                </w:rPr>
                <w:delText>39</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17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16E45432" w14:textId="52202283" w:rsidR="000A68D3" w:rsidRPr="00E66AD4" w:rsidRDefault="000A68D3" w:rsidP="000A68D3">
            <w:pPr>
              <w:widowControl/>
              <w:autoSpaceDE/>
              <w:autoSpaceDN/>
              <w:adjustRightInd/>
              <w:jc w:val="center"/>
              <w:rPr>
                <w:b/>
                <w:bCs/>
                <w:sz w:val="22"/>
                <w:szCs w:val="22"/>
              </w:rPr>
            </w:pPr>
            <w:ins w:id="4173" w:author="ERCOT" w:date="2021-11-01T10:52:00Z">
              <w:r>
                <w:rPr>
                  <w:rFonts w:ascii="Calibri" w:hAnsi="Calibri" w:cs="Calibri"/>
                  <w:color w:val="000000"/>
                  <w:sz w:val="22"/>
                  <w:szCs w:val="22"/>
                </w:rPr>
                <w:t>35</w:t>
              </w:r>
            </w:ins>
            <w:del w:id="4174" w:author="ERCOT" w:date="2021-11-01T10:49:00Z">
              <w:r w:rsidRPr="00E66AD4" w:rsidDel="000A68D3">
                <w:rPr>
                  <w:sz w:val="22"/>
                  <w:szCs w:val="22"/>
                </w:rPr>
                <w:delText>39</w:delText>
              </w:r>
            </w:del>
          </w:p>
        </w:tc>
      </w:tr>
      <w:tr w:rsidR="000A68D3" w:rsidRPr="00CC576E" w14:paraId="7D25F88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17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17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177"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417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DD3CC9C" w14:textId="35D8EBAF" w:rsidR="000A68D3" w:rsidRPr="00E66AD4" w:rsidRDefault="000A68D3" w:rsidP="000A68D3">
            <w:pPr>
              <w:widowControl/>
              <w:autoSpaceDE/>
              <w:autoSpaceDN/>
              <w:adjustRightInd/>
              <w:jc w:val="center"/>
              <w:rPr>
                <w:b/>
                <w:bCs/>
                <w:sz w:val="22"/>
                <w:szCs w:val="22"/>
              </w:rPr>
            </w:pPr>
            <w:ins w:id="4179" w:author="ERCOT" w:date="2021-11-01T10:52:00Z">
              <w:r>
                <w:rPr>
                  <w:rFonts w:ascii="Calibri" w:hAnsi="Calibri" w:cs="Calibri"/>
                  <w:color w:val="000000"/>
                  <w:sz w:val="22"/>
                  <w:szCs w:val="22"/>
                </w:rPr>
                <w:t>36</w:t>
              </w:r>
            </w:ins>
            <w:del w:id="4180"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1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15D4428" w14:textId="5DD66839" w:rsidR="000A68D3" w:rsidRPr="00E66AD4" w:rsidRDefault="000A68D3" w:rsidP="000A68D3">
            <w:pPr>
              <w:widowControl/>
              <w:autoSpaceDE/>
              <w:autoSpaceDN/>
              <w:adjustRightInd/>
              <w:jc w:val="center"/>
              <w:rPr>
                <w:b/>
                <w:bCs/>
                <w:sz w:val="22"/>
                <w:szCs w:val="22"/>
              </w:rPr>
            </w:pPr>
            <w:ins w:id="4182" w:author="ERCOT" w:date="2021-11-01T10:52:00Z">
              <w:r>
                <w:rPr>
                  <w:rFonts w:ascii="Calibri" w:hAnsi="Calibri" w:cs="Calibri"/>
                  <w:color w:val="000000"/>
                  <w:sz w:val="22"/>
                  <w:szCs w:val="22"/>
                </w:rPr>
                <w:t>36</w:t>
              </w:r>
            </w:ins>
            <w:del w:id="4183"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8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0C70F2" w14:textId="05692FC6" w:rsidR="000A68D3" w:rsidRPr="00E66AD4" w:rsidRDefault="000A68D3" w:rsidP="000A68D3">
            <w:pPr>
              <w:widowControl/>
              <w:autoSpaceDE/>
              <w:autoSpaceDN/>
              <w:adjustRightInd/>
              <w:jc w:val="center"/>
              <w:rPr>
                <w:b/>
                <w:bCs/>
                <w:sz w:val="22"/>
                <w:szCs w:val="22"/>
              </w:rPr>
            </w:pPr>
            <w:ins w:id="4185" w:author="ERCOT" w:date="2021-11-01T10:52:00Z">
              <w:r>
                <w:rPr>
                  <w:rFonts w:ascii="Calibri" w:hAnsi="Calibri" w:cs="Calibri"/>
                  <w:color w:val="000000"/>
                  <w:sz w:val="22"/>
                  <w:szCs w:val="22"/>
                </w:rPr>
                <w:t>35</w:t>
              </w:r>
            </w:ins>
            <w:del w:id="4186"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8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55D984" w14:textId="2F5A62F9" w:rsidR="000A68D3" w:rsidRPr="00E66AD4" w:rsidRDefault="000A68D3" w:rsidP="000A68D3">
            <w:pPr>
              <w:widowControl/>
              <w:autoSpaceDE/>
              <w:autoSpaceDN/>
              <w:adjustRightInd/>
              <w:jc w:val="center"/>
              <w:rPr>
                <w:b/>
                <w:bCs/>
                <w:sz w:val="22"/>
                <w:szCs w:val="22"/>
              </w:rPr>
            </w:pPr>
            <w:ins w:id="4188" w:author="ERCOT" w:date="2021-11-01T10:52:00Z">
              <w:r>
                <w:rPr>
                  <w:rFonts w:ascii="Calibri" w:hAnsi="Calibri" w:cs="Calibri"/>
                  <w:color w:val="000000"/>
                  <w:sz w:val="22"/>
                  <w:szCs w:val="22"/>
                </w:rPr>
                <w:t>35</w:t>
              </w:r>
            </w:ins>
            <w:del w:id="4189"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9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6827B" w14:textId="3993AC18" w:rsidR="000A68D3" w:rsidRPr="00E66AD4" w:rsidRDefault="000A68D3" w:rsidP="000A68D3">
            <w:pPr>
              <w:widowControl/>
              <w:autoSpaceDE/>
              <w:autoSpaceDN/>
              <w:adjustRightInd/>
              <w:jc w:val="center"/>
              <w:rPr>
                <w:b/>
                <w:bCs/>
                <w:sz w:val="22"/>
                <w:szCs w:val="22"/>
              </w:rPr>
            </w:pPr>
            <w:ins w:id="4191" w:author="ERCOT" w:date="2021-11-01T10:52:00Z">
              <w:r>
                <w:rPr>
                  <w:rFonts w:ascii="Calibri" w:hAnsi="Calibri" w:cs="Calibri"/>
                  <w:color w:val="000000"/>
                  <w:sz w:val="22"/>
                  <w:szCs w:val="22"/>
                </w:rPr>
                <w:t>35</w:t>
              </w:r>
            </w:ins>
            <w:del w:id="4192"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9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88751" w14:textId="713DF30D" w:rsidR="000A68D3" w:rsidRPr="00E66AD4" w:rsidRDefault="000A68D3" w:rsidP="000A68D3">
            <w:pPr>
              <w:widowControl/>
              <w:autoSpaceDE/>
              <w:autoSpaceDN/>
              <w:adjustRightInd/>
              <w:jc w:val="center"/>
              <w:rPr>
                <w:b/>
                <w:bCs/>
                <w:sz w:val="22"/>
                <w:szCs w:val="22"/>
              </w:rPr>
            </w:pPr>
            <w:ins w:id="4194" w:author="ERCOT" w:date="2021-11-01T10:52:00Z">
              <w:r>
                <w:rPr>
                  <w:rFonts w:ascii="Calibri" w:hAnsi="Calibri" w:cs="Calibri"/>
                  <w:color w:val="000000"/>
                  <w:sz w:val="22"/>
                  <w:szCs w:val="22"/>
                </w:rPr>
                <w:t>35</w:t>
              </w:r>
            </w:ins>
            <w:del w:id="4195"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9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7C1813" w14:textId="70A22DDC" w:rsidR="000A68D3" w:rsidRPr="00E66AD4" w:rsidRDefault="000A68D3" w:rsidP="000A68D3">
            <w:pPr>
              <w:widowControl/>
              <w:autoSpaceDE/>
              <w:autoSpaceDN/>
              <w:adjustRightInd/>
              <w:jc w:val="center"/>
              <w:rPr>
                <w:b/>
                <w:bCs/>
                <w:sz w:val="22"/>
                <w:szCs w:val="22"/>
              </w:rPr>
            </w:pPr>
            <w:ins w:id="4197" w:author="ERCOT" w:date="2021-11-01T10:52:00Z">
              <w:r>
                <w:rPr>
                  <w:rFonts w:ascii="Calibri" w:hAnsi="Calibri" w:cs="Calibri"/>
                  <w:color w:val="000000"/>
                  <w:sz w:val="22"/>
                  <w:szCs w:val="22"/>
                </w:rPr>
                <w:t>33</w:t>
              </w:r>
            </w:ins>
            <w:del w:id="4198"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19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DB46F17" w14:textId="18C63FBE" w:rsidR="000A68D3" w:rsidRPr="00E66AD4" w:rsidRDefault="000A68D3" w:rsidP="000A68D3">
            <w:pPr>
              <w:widowControl/>
              <w:autoSpaceDE/>
              <w:autoSpaceDN/>
              <w:adjustRightInd/>
              <w:jc w:val="center"/>
              <w:rPr>
                <w:b/>
                <w:bCs/>
                <w:sz w:val="22"/>
                <w:szCs w:val="22"/>
              </w:rPr>
            </w:pPr>
            <w:ins w:id="4200" w:author="ERCOT" w:date="2021-11-01T10:52:00Z">
              <w:r>
                <w:rPr>
                  <w:rFonts w:ascii="Calibri" w:hAnsi="Calibri" w:cs="Calibri"/>
                  <w:color w:val="000000"/>
                  <w:sz w:val="22"/>
                  <w:szCs w:val="22"/>
                </w:rPr>
                <w:t>33</w:t>
              </w:r>
            </w:ins>
            <w:del w:id="4201"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202"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8531" w14:textId="08882861" w:rsidR="000A68D3" w:rsidRPr="00E66AD4" w:rsidRDefault="000A68D3" w:rsidP="000A68D3">
            <w:pPr>
              <w:widowControl/>
              <w:autoSpaceDE/>
              <w:autoSpaceDN/>
              <w:adjustRightInd/>
              <w:jc w:val="center"/>
              <w:rPr>
                <w:b/>
                <w:bCs/>
                <w:sz w:val="22"/>
                <w:szCs w:val="22"/>
              </w:rPr>
            </w:pPr>
            <w:ins w:id="4203" w:author="ERCOT" w:date="2021-11-01T10:52:00Z">
              <w:r>
                <w:rPr>
                  <w:rFonts w:ascii="Calibri" w:hAnsi="Calibri" w:cs="Calibri"/>
                  <w:color w:val="000000"/>
                  <w:sz w:val="22"/>
                  <w:szCs w:val="22"/>
                </w:rPr>
                <w:t>33</w:t>
              </w:r>
            </w:ins>
            <w:del w:id="4204"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205"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1009FB6" w14:textId="6A81C83C" w:rsidR="000A68D3" w:rsidRPr="00E66AD4" w:rsidRDefault="000A68D3" w:rsidP="000A68D3">
            <w:pPr>
              <w:widowControl/>
              <w:autoSpaceDE/>
              <w:autoSpaceDN/>
              <w:adjustRightInd/>
              <w:jc w:val="center"/>
              <w:rPr>
                <w:b/>
                <w:bCs/>
                <w:sz w:val="22"/>
                <w:szCs w:val="22"/>
              </w:rPr>
            </w:pPr>
            <w:ins w:id="4206" w:author="ERCOT" w:date="2021-11-01T10:52:00Z">
              <w:r>
                <w:rPr>
                  <w:rFonts w:ascii="Calibri" w:hAnsi="Calibri" w:cs="Calibri"/>
                  <w:color w:val="000000"/>
                  <w:sz w:val="22"/>
                  <w:szCs w:val="22"/>
                </w:rPr>
                <w:t>33</w:t>
              </w:r>
            </w:ins>
            <w:del w:id="4207"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0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FFBED25" w14:textId="0FEB8C14" w:rsidR="000A68D3" w:rsidRPr="00E66AD4" w:rsidRDefault="000A68D3" w:rsidP="000A68D3">
            <w:pPr>
              <w:widowControl/>
              <w:autoSpaceDE/>
              <w:autoSpaceDN/>
              <w:adjustRightInd/>
              <w:jc w:val="center"/>
              <w:rPr>
                <w:b/>
                <w:bCs/>
                <w:sz w:val="22"/>
                <w:szCs w:val="22"/>
              </w:rPr>
            </w:pPr>
            <w:ins w:id="4209" w:author="ERCOT" w:date="2021-11-01T10:52:00Z">
              <w:r>
                <w:rPr>
                  <w:rFonts w:ascii="Calibri" w:hAnsi="Calibri" w:cs="Calibri"/>
                  <w:color w:val="000000"/>
                  <w:sz w:val="22"/>
                  <w:szCs w:val="22"/>
                </w:rPr>
                <w:t>22</w:t>
              </w:r>
            </w:ins>
            <w:del w:id="4210"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1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EC59117" w14:textId="5A698C6B" w:rsidR="000A68D3" w:rsidRPr="00E66AD4" w:rsidRDefault="000A68D3" w:rsidP="000A68D3">
            <w:pPr>
              <w:widowControl/>
              <w:autoSpaceDE/>
              <w:autoSpaceDN/>
              <w:adjustRightInd/>
              <w:jc w:val="center"/>
              <w:rPr>
                <w:b/>
                <w:bCs/>
                <w:sz w:val="22"/>
                <w:szCs w:val="22"/>
              </w:rPr>
            </w:pPr>
            <w:ins w:id="4212" w:author="ERCOT" w:date="2021-11-01T10:52:00Z">
              <w:r>
                <w:rPr>
                  <w:rFonts w:ascii="Calibri" w:hAnsi="Calibri" w:cs="Calibri"/>
                  <w:color w:val="000000"/>
                  <w:sz w:val="22"/>
                  <w:szCs w:val="22"/>
                </w:rPr>
                <w:t>22</w:t>
              </w:r>
            </w:ins>
            <w:del w:id="4213"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1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C5BE15E" w14:textId="1E3CC4B5" w:rsidR="000A68D3" w:rsidRPr="00E66AD4" w:rsidRDefault="000A68D3" w:rsidP="000A68D3">
            <w:pPr>
              <w:widowControl/>
              <w:autoSpaceDE/>
              <w:autoSpaceDN/>
              <w:adjustRightInd/>
              <w:jc w:val="center"/>
              <w:rPr>
                <w:b/>
                <w:bCs/>
                <w:sz w:val="22"/>
                <w:szCs w:val="22"/>
              </w:rPr>
            </w:pPr>
            <w:ins w:id="4215" w:author="ERCOT" w:date="2021-11-01T10:52:00Z">
              <w:r>
                <w:rPr>
                  <w:rFonts w:ascii="Calibri" w:hAnsi="Calibri" w:cs="Calibri"/>
                  <w:color w:val="000000"/>
                  <w:sz w:val="22"/>
                  <w:szCs w:val="22"/>
                </w:rPr>
                <w:t>22</w:t>
              </w:r>
            </w:ins>
            <w:del w:id="4216"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1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E1ADF5" w14:textId="1C531372" w:rsidR="000A68D3" w:rsidRPr="00E66AD4" w:rsidRDefault="000A68D3" w:rsidP="000A68D3">
            <w:pPr>
              <w:widowControl/>
              <w:autoSpaceDE/>
              <w:autoSpaceDN/>
              <w:adjustRightInd/>
              <w:jc w:val="center"/>
              <w:rPr>
                <w:b/>
                <w:bCs/>
                <w:sz w:val="22"/>
                <w:szCs w:val="22"/>
              </w:rPr>
            </w:pPr>
            <w:ins w:id="4218" w:author="ERCOT" w:date="2021-11-01T10:52:00Z">
              <w:r>
                <w:rPr>
                  <w:rFonts w:ascii="Calibri" w:hAnsi="Calibri" w:cs="Calibri"/>
                  <w:color w:val="000000"/>
                  <w:sz w:val="22"/>
                  <w:szCs w:val="22"/>
                </w:rPr>
                <w:t>22</w:t>
              </w:r>
            </w:ins>
            <w:del w:id="4219"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20"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DB95E7" w14:textId="3A1DBF07" w:rsidR="000A68D3" w:rsidRPr="00E66AD4" w:rsidRDefault="000A68D3" w:rsidP="000A68D3">
            <w:pPr>
              <w:widowControl/>
              <w:autoSpaceDE/>
              <w:autoSpaceDN/>
              <w:adjustRightInd/>
              <w:jc w:val="center"/>
              <w:rPr>
                <w:b/>
                <w:bCs/>
                <w:sz w:val="22"/>
                <w:szCs w:val="22"/>
              </w:rPr>
            </w:pPr>
            <w:ins w:id="4221" w:author="ERCOT" w:date="2021-11-01T10:52:00Z">
              <w:r>
                <w:rPr>
                  <w:rFonts w:ascii="Calibri" w:hAnsi="Calibri" w:cs="Calibri"/>
                  <w:color w:val="000000"/>
                  <w:sz w:val="22"/>
                  <w:szCs w:val="22"/>
                </w:rPr>
                <w:t>22</w:t>
              </w:r>
            </w:ins>
            <w:del w:id="4222"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2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212892C" w14:textId="22363561" w:rsidR="000A68D3" w:rsidRPr="00E66AD4" w:rsidRDefault="000A68D3" w:rsidP="000A68D3">
            <w:pPr>
              <w:widowControl/>
              <w:autoSpaceDE/>
              <w:autoSpaceDN/>
              <w:adjustRightInd/>
              <w:jc w:val="center"/>
              <w:rPr>
                <w:b/>
                <w:bCs/>
                <w:sz w:val="22"/>
                <w:szCs w:val="22"/>
              </w:rPr>
            </w:pPr>
            <w:ins w:id="4224" w:author="ERCOT" w:date="2021-11-01T10:52:00Z">
              <w:r>
                <w:rPr>
                  <w:rFonts w:ascii="Calibri" w:hAnsi="Calibri" w:cs="Calibri"/>
                  <w:color w:val="000000"/>
                  <w:sz w:val="22"/>
                  <w:szCs w:val="22"/>
                </w:rPr>
                <w:t>22</w:t>
              </w:r>
            </w:ins>
            <w:del w:id="4225"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2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370D" w14:textId="14AA88CE" w:rsidR="000A68D3" w:rsidRPr="00E66AD4" w:rsidRDefault="000A68D3" w:rsidP="000A68D3">
            <w:pPr>
              <w:widowControl/>
              <w:autoSpaceDE/>
              <w:autoSpaceDN/>
              <w:adjustRightInd/>
              <w:jc w:val="center"/>
              <w:rPr>
                <w:b/>
                <w:bCs/>
                <w:sz w:val="22"/>
                <w:szCs w:val="22"/>
              </w:rPr>
            </w:pPr>
            <w:ins w:id="4227" w:author="ERCOT" w:date="2021-11-01T10:52:00Z">
              <w:r>
                <w:rPr>
                  <w:rFonts w:ascii="Calibri" w:hAnsi="Calibri" w:cs="Calibri"/>
                  <w:color w:val="000000"/>
                  <w:sz w:val="22"/>
                  <w:szCs w:val="22"/>
                </w:rPr>
                <w:t>22</w:t>
              </w:r>
            </w:ins>
            <w:del w:id="4228"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229"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ABDADF0" w14:textId="6D4F1402" w:rsidR="000A68D3" w:rsidRPr="00E66AD4" w:rsidRDefault="000A68D3" w:rsidP="000A68D3">
            <w:pPr>
              <w:widowControl/>
              <w:autoSpaceDE/>
              <w:autoSpaceDN/>
              <w:adjustRightInd/>
              <w:jc w:val="center"/>
              <w:rPr>
                <w:b/>
                <w:bCs/>
                <w:sz w:val="22"/>
                <w:szCs w:val="22"/>
              </w:rPr>
            </w:pPr>
            <w:ins w:id="4230" w:author="ERCOT" w:date="2021-11-01T10:52:00Z">
              <w:r>
                <w:rPr>
                  <w:rFonts w:ascii="Calibri" w:hAnsi="Calibri" w:cs="Calibri"/>
                  <w:color w:val="000000"/>
                  <w:sz w:val="22"/>
                  <w:szCs w:val="22"/>
                </w:rPr>
                <w:t>22</w:t>
              </w:r>
            </w:ins>
            <w:del w:id="4231"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232"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C69D37" w14:textId="0DBF9461" w:rsidR="000A68D3" w:rsidRPr="00E66AD4" w:rsidRDefault="000A68D3" w:rsidP="000A68D3">
            <w:pPr>
              <w:widowControl/>
              <w:autoSpaceDE/>
              <w:autoSpaceDN/>
              <w:adjustRightInd/>
              <w:jc w:val="center"/>
              <w:rPr>
                <w:b/>
                <w:bCs/>
                <w:sz w:val="22"/>
                <w:szCs w:val="22"/>
              </w:rPr>
            </w:pPr>
            <w:ins w:id="4233" w:author="ERCOT" w:date="2021-11-01T10:52:00Z">
              <w:r>
                <w:rPr>
                  <w:rFonts w:ascii="Calibri" w:hAnsi="Calibri" w:cs="Calibri"/>
                  <w:color w:val="000000"/>
                  <w:sz w:val="22"/>
                  <w:szCs w:val="22"/>
                </w:rPr>
                <w:t>31</w:t>
              </w:r>
            </w:ins>
            <w:del w:id="4234"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235"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38A1654" w14:textId="09AC0643" w:rsidR="000A68D3" w:rsidRPr="00E66AD4" w:rsidRDefault="000A68D3" w:rsidP="000A68D3">
            <w:pPr>
              <w:widowControl/>
              <w:autoSpaceDE/>
              <w:autoSpaceDN/>
              <w:adjustRightInd/>
              <w:jc w:val="center"/>
              <w:rPr>
                <w:b/>
                <w:bCs/>
                <w:sz w:val="22"/>
                <w:szCs w:val="22"/>
              </w:rPr>
            </w:pPr>
            <w:ins w:id="4236" w:author="ERCOT" w:date="2021-11-01T10:52:00Z">
              <w:r>
                <w:rPr>
                  <w:rFonts w:ascii="Calibri" w:hAnsi="Calibri" w:cs="Calibri"/>
                  <w:color w:val="000000"/>
                  <w:sz w:val="22"/>
                  <w:szCs w:val="22"/>
                </w:rPr>
                <w:t>31</w:t>
              </w:r>
            </w:ins>
            <w:del w:id="4237"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238"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77C11" w14:textId="2778F496" w:rsidR="000A68D3" w:rsidRPr="00E66AD4" w:rsidRDefault="000A68D3" w:rsidP="000A68D3">
            <w:pPr>
              <w:widowControl/>
              <w:autoSpaceDE/>
              <w:autoSpaceDN/>
              <w:adjustRightInd/>
              <w:jc w:val="center"/>
              <w:rPr>
                <w:b/>
                <w:bCs/>
                <w:sz w:val="22"/>
                <w:szCs w:val="22"/>
              </w:rPr>
            </w:pPr>
            <w:ins w:id="4239" w:author="ERCOT" w:date="2021-11-01T10:52:00Z">
              <w:r>
                <w:rPr>
                  <w:rFonts w:ascii="Calibri" w:hAnsi="Calibri" w:cs="Calibri"/>
                  <w:color w:val="000000"/>
                  <w:sz w:val="22"/>
                  <w:szCs w:val="22"/>
                </w:rPr>
                <w:t>31</w:t>
              </w:r>
            </w:ins>
            <w:del w:id="4240"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241"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FAF7310" w14:textId="664BD377" w:rsidR="000A68D3" w:rsidRPr="00E66AD4" w:rsidRDefault="000A68D3" w:rsidP="000A68D3">
            <w:pPr>
              <w:widowControl/>
              <w:autoSpaceDE/>
              <w:autoSpaceDN/>
              <w:adjustRightInd/>
              <w:jc w:val="center"/>
              <w:rPr>
                <w:b/>
                <w:bCs/>
                <w:sz w:val="22"/>
                <w:szCs w:val="22"/>
              </w:rPr>
            </w:pPr>
            <w:ins w:id="4242" w:author="ERCOT" w:date="2021-11-01T10:52:00Z">
              <w:r>
                <w:rPr>
                  <w:rFonts w:ascii="Calibri" w:hAnsi="Calibri" w:cs="Calibri"/>
                  <w:color w:val="000000"/>
                  <w:sz w:val="22"/>
                  <w:szCs w:val="22"/>
                </w:rPr>
                <w:t>31</w:t>
              </w:r>
            </w:ins>
            <w:del w:id="4243"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244"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DE1350" w14:textId="05FC662F" w:rsidR="000A68D3" w:rsidRPr="00E66AD4" w:rsidRDefault="000A68D3" w:rsidP="000A68D3">
            <w:pPr>
              <w:widowControl/>
              <w:autoSpaceDE/>
              <w:autoSpaceDN/>
              <w:adjustRightInd/>
              <w:jc w:val="center"/>
              <w:rPr>
                <w:b/>
                <w:bCs/>
                <w:sz w:val="22"/>
                <w:szCs w:val="22"/>
              </w:rPr>
            </w:pPr>
            <w:ins w:id="4245" w:author="ERCOT" w:date="2021-11-01T10:52:00Z">
              <w:r>
                <w:rPr>
                  <w:rFonts w:ascii="Calibri" w:hAnsi="Calibri" w:cs="Calibri"/>
                  <w:color w:val="000000"/>
                  <w:sz w:val="22"/>
                  <w:szCs w:val="22"/>
                </w:rPr>
                <w:t>36</w:t>
              </w:r>
            </w:ins>
            <w:del w:id="4246"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247"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A97D07D" w14:textId="3EE8C668" w:rsidR="000A68D3" w:rsidRPr="00E66AD4" w:rsidRDefault="000A68D3" w:rsidP="000A68D3">
            <w:pPr>
              <w:widowControl/>
              <w:autoSpaceDE/>
              <w:autoSpaceDN/>
              <w:adjustRightInd/>
              <w:jc w:val="center"/>
              <w:rPr>
                <w:b/>
                <w:bCs/>
                <w:sz w:val="22"/>
                <w:szCs w:val="22"/>
              </w:rPr>
            </w:pPr>
            <w:ins w:id="4248" w:author="ERCOT" w:date="2021-11-01T10:52:00Z">
              <w:r>
                <w:rPr>
                  <w:rFonts w:ascii="Calibri" w:hAnsi="Calibri" w:cs="Calibri"/>
                  <w:color w:val="000000"/>
                  <w:sz w:val="22"/>
                  <w:szCs w:val="22"/>
                </w:rPr>
                <w:t>36</w:t>
              </w:r>
            </w:ins>
            <w:del w:id="4249" w:author="ERCOT" w:date="2021-11-01T10:49:00Z">
              <w:r w:rsidRPr="00E66AD4" w:rsidDel="000A68D3">
                <w:rPr>
                  <w:sz w:val="22"/>
                  <w:szCs w:val="22"/>
                </w:rPr>
                <w:delText>40</w:delText>
              </w:r>
            </w:del>
          </w:p>
        </w:tc>
      </w:tr>
      <w:tr w:rsidR="000A68D3" w:rsidRPr="00CC576E" w14:paraId="4E645D1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25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25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25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425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31B7A" w14:textId="03105981" w:rsidR="000A68D3" w:rsidRPr="00E66AD4" w:rsidRDefault="000A68D3" w:rsidP="000A68D3">
            <w:pPr>
              <w:widowControl/>
              <w:autoSpaceDE/>
              <w:autoSpaceDN/>
              <w:adjustRightInd/>
              <w:jc w:val="center"/>
              <w:rPr>
                <w:b/>
                <w:bCs/>
                <w:sz w:val="22"/>
                <w:szCs w:val="22"/>
              </w:rPr>
            </w:pPr>
            <w:ins w:id="4254" w:author="ERCOT" w:date="2021-11-01T10:52:00Z">
              <w:r>
                <w:rPr>
                  <w:rFonts w:ascii="Calibri" w:hAnsi="Calibri" w:cs="Calibri"/>
                  <w:color w:val="000000"/>
                  <w:sz w:val="22"/>
                  <w:szCs w:val="22"/>
                </w:rPr>
                <w:t>36</w:t>
              </w:r>
            </w:ins>
            <w:del w:id="4255"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5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7D1CCAC" w14:textId="2546558C" w:rsidR="000A68D3" w:rsidRPr="00E66AD4" w:rsidRDefault="000A68D3" w:rsidP="000A68D3">
            <w:pPr>
              <w:widowControl/>
              <w:autoSpaceDE/>
              <w:autoSpaceDN/>
              <w:adjustRightInd/>
              <w:jc w:val="center"/>
              <w:rPr>
                <w:b/>
                <w:bCs/>
                <w:sz w:val="22"/>
                <w:szCs w:val="22"/>
              </w:rPr>
            </w:pPr>
            <w:ins w:id="4257" w:author="ERCOT" w:date="2021-11-01T10:52:00Z">
              <w:r>
                <w:rPr>
                  <w:rFonts w:ascii="Calibri" w:hAnsi="Calibri" w:cs="Calibri"/>
                  <w:color w:val="000000"/>
                  <w:sz w:val="22"/>
                  <w:szCs w:val="22"/>
                </w:rPr>
                <w:t>36</w:t>
              </w:r>
            </w:ins>
            <w:del w:id="4258"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5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A5A28C" w14:textId="164CB1BB" w:rsidR="000A68D3" w:rsidRPr="00E66AD4" w:rsidRDefault="000A68D3" w:rsidP="000A68D3">
            <w:pPr>
              <w:widowControl/>
              <w:autoSpaceDE/>
              <w:autoSpaceDN/>
              <w:adjustRightInd/>
              <w:jc w:val="center"/>
              <w:rPr>
                <w:b/>
                <w:bCs/>
                <w:sz w:val="22"/>
                <w:szCs w:val="22"/>
              </w:rPr>
            </w:pPr>
            <w:ins w:id="4260" w:author="ERCOT" w:date="2021-11-01T10:52:00Z">
              <w:r>
                <w:rPr>
                  <w:rFonts w:ascii="Calibri" w:hAnsi="Calibri" w:cs="Calibri"/>
                  <w:color w:val="000000"/>
                  <w:sz w:val="22"/>
                  <w:szCs w:val="22"/>
                </w:rPr>
                <w:t>35</w:t>
              </w:r>
            </w:ins>
            <w:del w:id="4261"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6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9BA4F" w14:textId="174B238F" w:rsidR="000A68D3" w:rsidRPr="00E66AD4" w:rsidRDefault="000A68D3" w:rsidP="000A68D3">
            <w:pPr>
              <w:widowControl/>
              <w:autoSpaceDE/>
              <w:autoSpaceDN/>
              <w:adjustRightInd/>
              <w:jc w:val="center"/>
              <w:rPr>
                <w:b/>
                <w:bCs/>
                <w:sz w:val="22"/>
                <w:szCs w:val="22"/>
              </w:rPr>
            </w:pPr>
            <w:ins w:id="4263" w:author="ERCOT" w:date="2021-11-01T10:52:00Z">
              <w:r>
                <w:rPr>
                  <w:rFonts w:ascii="Calibri" w:hAnsi="Calibri" w:cs="Calibri"/>
                  <w:color w:val="000000"/>
                  <w:sz w:val="22"/>
                  <w:szCs w:val="22"/>
                </w:rPr>
                <w:t>35</w:t>
              </w:r>
            </w:ins>
            <w:del w:id="4264"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6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4D66A7" w14:textId="389FE982" w:rsidR="000A68D3" w:rsidRPr="00E66AD4" w:rsidRDefault="000A68D3" w:rsidP="000A68D3">
            <w:pPr>
              <w:widowControl/>
              <w:autoSpaceDE/>
              <w:autoSpaceDN/>
              <w:adjustRightInd/>
              <w:jc w:val="center"/>
              <w:rPr>
                <w:b/>
                <w:bCs/>
                <w:sz w:val="22"/>
                <w:szCs w:val="22"/>
              </w:rPr>
            </w:pPr>
            <w:ins w:id="4266" w:author="ERCOT" w:date="2021-11-01T10:52:00Z">
              <w:r>
                <w:rPr>
                  <w:rFonts w:ascii="Calibri" w:hAnsi="Calibri" w:cs="Calibri"/>
                  <w:color w:val="000000"/>
                  <w:sz w:val="22"/>
                  <w:szCs w:val="22"/>
                </w:rPr>
                <w:t>35</w:t>
              </w:r>
            </w:ins>
            <w:del w:id="4267"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6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067FB8C" w14:textId="69CE01C8" w:rsidR="000A68D3" w:rsidRPr="00E66AD4" w:rsidRDefault="000A68D3" w:rsidP="000A68D3">
            <w:pPr>
              <w:widowControl/>
              <w:autoSpaceDE/>
              <w:autoSpaceDN/>
              <w:adjustRightInd/>
              <w:jc w:val="center"/>
              <w:rPr>
                <w:b/>
                <w:bCs/>
                <w:sz w:val="22"/>
                <w:szCs w:val="22"/>
              </w:rPr>
            </w:pPr>
            <w:ins w:id="4269" w:author="ERCOT" w:date="2021-11-01T10:52:00Z">
              <w:r>
                <w:rPr>
                  <w:rFonts w:ascii="Calibri" w:hAnsi="Calibri" w:cs="Calibri"/>
                  <w:color w:val="000000"/>
                  <w:sz w:val="22"/>
                  <w:szCs w:val="22"/>
                </w:rPr>
                <w:t>35</w:t>
              </w:r>
            </w:ins>
            <w:del w:id="4270"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7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29EC66" w14:textId="1F274288" w:rsidR="000A68D3" w:rsidRPr="00E66AD4" w:rsidRDefault="000A68D3" w:rsidP="000A68D3">
            <w:pPr>
              <w:widowControl/>
              <w:autoSpaceDE/>
              <w:autoSpaceDN/>
              <w:adjustRightInd/>
              <w:jc w:val="center"/>
              <w:rPr>
                <w:b/>
                <w:bCs/>
                <w:sz w:val="22"/>
                <w:szCs w:val="22"/>
              </w:rPr>
            </w:pPr>
            <w:ins w:id="4272" w:author="ERCOT" w:date="2021-11-01T10:52:00Z">
              <w:r>
                <w:rPr>
                  <w:rFonts w:ascii="Calibri" w:hAnsi="Calibri" w:cs="Calibri"/>
                  <w:color w:val="000000"/>
                  <w:sz w:val="22"/>
                  <w:szCs w:val="22"/>
                </w:rPr>
                <w:t>33</w:t>
              </w:r>
            </w:ins>
            <w:del w:id="4273"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7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35EC3EC" w14:textId="40300BF6" w:rsidR="000A68D3" w:rsidRPr="00E66AD4" w:rsidRDefault="000A68D3" w:rsidP="000A68D3">
            <w:pPr>
              <w:widowControl/>
              <w:autoSpaceDE/>
              <w:autoSpaceDN/>
              <w:adjustRightInd/>
              <w:jc w:val="center"/>
              <w:rPr>
                <w:b/>
                <w:bCs/>
                <w:sz w:val="22"/>
                <w:szCs w:val="22"/>
              </w:rPr>
            </w:pPr>
            <w:ins w:id="4275" w:author="ERCOT" w:date="2021-11-01T10:52:00Z">
              <w:r>
                <w:rPr>
                  <w:rFonts w:ascii="Calibri" w:hAnsi="Calibri" w:cs="Calibri"/>
                  <w:color w:val="000000"/>
                  <w:sz w:val="22"/>
                  <w:szCs w:val="22"/>
                </w:rPr>
                <w:t>33</w:t>
              </w:r>
            </w:ins>
            <w:del w:id="4276"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27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58F05CE" w14:textId="0E47AAD2" w:rsidR="000A68D3" w:rsidRPr="00E66AD4" w:rsidRDefault="000A68D3" w:rsidP="000A68D3">
            <w:pPr>
              <w:widowControl/>
              <w:autoSpaceDE/>
              <w:autoSpaceDN/>
              <w:adjustRightInd/>
              <w:jc w:val="center"/>
              <w:rPr>
                <w:b/>
                <w:bCs/>
                <w:sz w:val="22"/>
                <w:szCs w:val="22"/>
              </w:rPr>
            </w:pPr>
            <w:ins w:id="4278" w:author="ERCOT" w:date="2021-11-01T10:52:00Z">
              <w:r>
                <w:rPr>
                  <w:rFonts w:ascii="Calibri" w:hAnsi="Calibri" w:cs="Calibri"/>
                  <w:color w:val="000000"/>
                  <w:sz w:val="22"/>
                  <w:szCs w:val="22"/>
                </w:rPr>
                <w:t>33</w:t>
              </w:r>
            </w:ins>
            <w:del w:id="4279"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28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ADE9E35" w14:textId="6E70F495" w:rsidR="000A68D3" w:rsidRPr="00E66AD4" w:rsidRDefault="000A68D3" w:rsidP="000A68D3">
            <w:pPr>
              <w:widowControl/>
              <w:autoSpaceDE/>
              <w:autoSpaceDN/>
              <w:adjustRightInd/>
              <w:jc w:val="center"/>
              <w:rPr>
                <w:b/>
                <w:bCs/>
                <w:sz w:val="22"/>
                <w:szCs w:val="22"/>
              </w:rPr>
            </w:pPr>
            <w:ins w:id="4281" w:author="ERCOT" w:date="2021-11-01T10:52:00Z">
              <w:r>
                <w:rPr>
                  <w:rFonts w:ascii="Calibri" w:hAnsi="Calibri" w:cs="Calibri"/>
                  <w:color w:val="000000"/>
                  <w:sz w:val="22"/>
                  <w:szCs w:val="22"/>
                </w:rPr>
                <w:t>33</w:t>
              </w:r>
            </w:ins>
            <w:del w:id="4282"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8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682029" w14:textId="7E63DE1A" w:rsidR="000A68D3" w:rsidRPr="00E66AD4" w:rsidRDefault="000A68D3" w:rsidP="000A68D3">
            <w:pPr>
              <w:widowControl/>
              <w:autoSpaceDE/>
              <w:autoSpaceDN/>
              <w:adjustRightInd/>
              <w:jc w:val="center"/>
              <w:rPr>
                <w:b/>
                <w:bCs/>
                <w:sz w:val="22"/>
                <w:szCs w:val="22"/>
              </w:rPr>
            </w:pPr>
            <w:ins w:id="4284" w:author="ERCOT" w:date="2021-11-01T10:52:00Z">
              <w:r>
                <w:rPr>
                  <w:rFonts w:ascii="Calibri" w:hAnsi="Calibri" w:cs="Calibri"/>
                  <w:color w:val="000000"/>
                  <w:sz w:val="22"/>
                  <w:szCs w:val="22"/>
                </w:rPr>
                <w:t>22</w:t>
              </w:r>
            </w:ins>
            <w:del w:id="4285"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A6949E" w14:textId="584C93E3" w:rsidR="000A68D3" w:rsidRPr="00E66AD4" w:rsidRDefault="000A68D3" w:rsidP="000A68D3">
            <w:pPr>
              <w:widowControl/>
              <w:autoSpaceDE/>
              <w:autoSpaceDN/>
              <w:adjustRightInd/>
              <w:jc w:val="center"/>
              <w:rPr>
                <w:b/>
                <w:bCs/>
                <w:sz w:val="22"/>
                <w:szCs w:val="22"/>
              </w:rPr>
            </w:pPr>
            <w:ins w:id="4287" w:author="ERCOT" w:date="2021-11-01T10:52:00Z">
              <w:r>
                <w:rPr>
                  <w:rFonts w:ascii="Calibri" w:hAnsi="Calibri" w:cs="Calibri"/>
                  <w:color w:val="000000"/>
                  <w:sz w:val="22"/>
                  <w:szCs w:val="22"/>
                </w:rPr>
                <w:t>22</w:t>
              </w:r>
            </w:ins>
            <w:del w:id="4288"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0556D" w14:textId="0CD262D4" w:rsidR="000A68D3" w:rsidRPr="00E66AD4" w:rsidRDefault="000A68D3" w:rsidP="000A68D3">
            <w:pPr>
              <w:widowControl/>
              <w:autoSpaceDE/>
              <w:autoSpaceDN/>
              <w:adjustRightInd/>
              <w:jc w:val="center"/>
              <w:rPr>
                <w:b/>
                <w:bCs/>
                <w:sz w:val="22"/>
                <w:szCs w:val="22"/>
              </w:rPr>
            </w:pPr>
            <w:ins w:id="4290" w:author="ERCOT" w:date="2021-11-01T10:52:00Z">
              <w:r>
                <w:rPr>
                  <w:rFonts w:ascii="Calibri" w:hAnsi="Calibri" w:cs="Calibri"/>
                  <w:color w:val="000000"/>
                  <w:sz w:val="22"/>
                  <w:szCs w:val="22"/>
                </w:rPr>
                <w:t>22</w:t>
              </w:r>
            </w:ins>
            <w:del w:id="4291"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2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FA233E" w14:textId="7E26200D" w:rsidR="000A68D3" w:rsidRPr="00E66AD4" w:rsidRDefault="000A68D3" w:rsidP="000A68D3">
            <w:pPr>
              <w:widowControl/>
              <w:autoSpaceDE/>
              <w:autoSpaceDN/>
              <w:adjustRightInd/>
              <w:jc w:val="center"/>
              <w:rPr>
                <w:b/>
                <w:bCs/>
                <w:sz w:val="22"/>
                <w:szCs w:val="22"/>
              </w:rPr>
            </w:pPr>
            <w:ins w:id="4293" w:author="ERCOT" w:date="2021-11-01T10:52:00Z">
              <w:r>
                <w:rPr>
                  <w:rFonts w:ascii="Calibri" w:hAnsi="Calibri" w:cs="Calibri"/>
                  <w:color w:val="000000"/>
                  <w:sz w:val="22"/>
                  <w:szCs w:val="22"/>
                </w:rPr>
                <w:t>22</w:t>
              </w:r>
            </w:ins>
            <w:del w:id="4294"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9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F26EA0C" w14:textId="17A8860A" w:rsidR="000A68D3" w:rsidRPr="00E66AD4" w:rsidRDefault="000A68D3" w:rsidP="000A68D3">
            <w:pPr>
              <w:widowControl/>
              <w:autoSpaceDE/>
              <w:autoSpaceDN/>
              <w:adjustRightInd/>
              <w:jc w:val="center"/>
              <w:rPr>
                <w:b/>
                <w:bCs/>
                <w:sz w:val="22"/>
                <w:szCs w:val="22"/>
              </w:rPr>
            </w:pPr>
            <w:ins w:id="4296" w:author="ERCOT" w:date="2021-11-01T10:52:00Z">
              <w:r>
                <w:rPr>
                  <w:rFonts w:ascii="Calibri" w:hAnsi="Calibri" w:cs="Calibri"/>
                  <w:color w:val="000000"/>
                  <w:sz w:val="22"/>
                  <w:szCs w:val="22"/>
                </w:rPr>
                <w:t>22</w:t>
              </w:r>
            </w:ins>
            <w:del w:id="4297"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29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2EDB71B" w14:textId="372AF617" w:rsidR="000A68D3" w:rsidRPr="00E66AD4" w:rsidRDefault="000A68D3" w:rsidP="000A68D3">
            <w:pPr>
              <w:widowControl/>
              <w:autoSpaceDE/>
              <w:autoSpaceDN/>
              <w:adjustRightInd/>
              <w:jc w:val="center"/>
              <w:rPr>
                <w:b/>
                <w:bCs/>
                <w:sz w:val="22"/>
                <w:szCs w:val="22"/>
              </w:rPr>
            </w:pPr>
            <w:ins w:id="4299" w:author="ERCOT" w:date="2021-11-01T10:52:00Z">
              <w:r>
                <w:rPr>
                  <w:rFonts w:ascii="Calibri" w:hAnsi="Calibri" w:cs="Calibri"/>
                  <w:color w:val="000000"/>
                  <w:sz w:val="22"/>
                  <w:szCs w:val="22"/>
                </w:rPr>
                <w:t>22</w:t>
              </w:r>
            </w:ins>
            <w:del w:id="4300"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0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968477" w14:textId="062F9CA3" w:rsidR="000A68D3" w:rsidRPr="00E66AD4" w:rsidRDefault="000A68D3" w:rsidP="000A68D3">
            <w:pPr>
              <w:widowControl/>
              <w:autoSpaceDE/>
              <w:autoSpaceDN/>
              <w:adjustRightInd/>
              <w:jc w:val="center"/>
              <w:rPr>
                <w:b/>
                <w:bCs/>
                <w:sz w:val="22"/>
                <w:szCs w:val="22"/>
              </w:rPr>
            </w:pPr>
            <w:ins w:id="4302" w:author="ERCOT" w:date="2021-11-01T10:52:00Z">
              <w:r>
                <w:rPr>
                  <w:rFonts w:ascii="Calibri" w:hAnsi="Calibri" w:cs="Calibri"/>
                  <w:color w:val="000000"/>
                  <w:sz w:val="22"/>
                  <w:szCs w:val="22"/>
                </w:rPr>
                <w:t>22</w:t>
              </w:r>
            </w:ins>
            <w:del w:id="4303"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30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943C" w14:textId="6B98C93E" w:rsidR="000A68D3" w:rsidRPr="00E66AD4" w:rsidRDefault="000A68D3" w:rsidP="000A68D3">
            <w:pPr>
              <w:widowControl/>
              <w:autoSpaceDE/>
              <w:autoSpaceDN/>
              <w:adjustRightInd/>
              <w:jc w:val="center"/>
              <w:rPr>
                <w:b/>
                <w:bCs/>
                <w:sz w:val="22"/>
                <w:szCs w:val="22"/>
              </w:rPr>
            </w:pPr>
            <w:ins w:id="4305" w:author="ERCOT" w:date="2021-11-01T10:52:00Z">
              <w:r>
                <w:rPr>
                  <w:rFonts w:ascii="Calibri" w:hAnsi="Calibri" w:cs="Calibri"/>
                  <w:color w:val="000000"/>
                  <w:sz w:val="22"/>
                  <w:szCs w:val="22"/>
                </w:rPr>
                <w:t>22</w:t>
              </w:r>
            </w:ins>
            <w:del w:id="4306"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30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69794D1" w14:textId="5F6D39EC" w:rsidR="000A68D3" w:rsidRPr="00E66AD4" w:rsidRDefault="000A68D3" w:rsidP="000A68D3">
            <w:pPr>
              <w:widowControl/>
              <w:autoSpaceDE/>
              <w:autoSpaceDN/>
              <w:adjustRightInd/>
              <w:jc w:val="center"/>
              <w:rPr>
                <w:b/>
                <w:bCs/>
                <w:sz w:val="22"/>
                <w:szCs w:val="22"/>
              </w:rPr>
            </w:pPr>
            <w:ins w:id="4308" w:author="ERCOT" w:date="2021-11-01T10:52:00Z">
              <w:r>
                <w:rPr>
                  <w:rFonts w:ascii="Calibri" w:hAnsi="Calibri" w:cs="Calibri"/>
                  <w:color w:val="000000"/>
                  <w:sz w:val="22"/>
                  <w:szCs w:val="22"/>
                </w:rPr>
                <w:t>31</w:t>
              </w:r>
            </w:ins>
            <w:del w:id="4309"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31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4F9A9" w14:textId="7C53E9DF" w:rsidR="000A68D3" w:rsidRPr="00E66AD4" w:rsidRDefault="000A68D3" w:rsidP="000A68D3">
            <w:pPr>
              <w:widowControl/>
              <w:autoSpaceDE/>
              <w:autoSpaceDN/>
              <w:adjustRightInd/>
              <w:jc w:val="center"/>
              <w:rPr>
                <w:b/>
                <w:bCs/>
                <w:sz w:val="22"/>
                <w:szCs w:val="22"/>
              </w:rPr>
            </w:pPr>
            <w:ins w:id="4311" w:author="ERCOT" w:date="2021-11-01T10:52:00Z">
              <w:r>
                <w:rPr>
                  <w:rFonts w:ascii="Calibri" w:hAnsi="Calibri" w:cs="Calibri"/>
                  <w:color w:val="000000"/>
                  <w:sz w:val="22"/>
                  <w:szCs w:val="22"/>
                </w:rPr>
                <w:t>31</w:t>
              </w:r>
            </w:ins>
            <w:del w:id="4312"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31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A72CD" w14:textId="3A4019BB" w:rsidR="000A68D3" w:rsidRPr="00E66AD4" w:rsidRDefault="000A68D3" w:rsidP="000A68D3">
            <w:pPr>
              <w:widowControl/>
              <w:autoSpaceDE/>
              <w:autoSpaceDN/>
              <w:adjustRightInd/>
              <w:jc w:val="center"/>
              <w:rPr>
                <w:b/>
                <w:bCs/>
                <w:sz w:val="22"/>
                <w:szCs w:val="22"/>
              </w:rPr>
            </w:pPr>
            <w:ins w:id="4314" w:author="ERCOT" w:date="2021-11-01T10:52:00Z">
              <w:r>
                <w:rPr>
                  <w:rFonts w:ascii="Calibri" w:hAnsi="Calibri" w:cs="Calibri"/>
                  <w:color w:val="000000"/>
                  <w:sz w:val="22"/>
                  <w:szCs w:val="22"/>
                </w:rPr>
                <w:t>31</w:t>
              </w:r>
            </w:ins>
            <w:del w:id="4315"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31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31B55" w14:textId="4827EF61" w:rsidR="000A68D3" w:rsidRPr="00E66AD4" w:rsidRDefault="000A68D3" w:rsidP="000A68D3">
            <w:pPr>
              <w:widowControl/>
              <w:autoSpaceDE/>
              <w:autoSpaceDN/>
              <w:adjustRightInd/>
              <w:jc w:val="center"/>
              <w:rPr>
                <w:b/>
                <w:bCs/>
                <w:sz w:val="22"/>
                <w:szCs w:val="22"/>
              </w:rPr>
            </w:pPr>
            <w:ins w:id="4317" w:author="ERCOT" w:date="2021-11-01T10:52:00Z">
              <w:r>
                <w:rPr>
                  <w:rFonts w:ascii="Calibri" w:hAnsi="Calibri" w:cs="Calibri"/>
                  <w:color w:val="000000"/>
                  <w:sz w:val="22"/>
                  <w:szCs w:val="22"/>
                </w:rPr>
                <w:t>31</w:t>
              </w:r>
            </w:ins>
            <w:del w:id="4318"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31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046C6533" w14:textId="3F172AEA" w:rsidR="000A68D3" w:rsidRPr="00E66AD4" w:rsidRDefault="000A68D3" w:rsidP="000A68D3">
            <w:pPr>
              <w:widowControl/>
              <w:autoSpaceDE/>
              <w:autoSpaceDN/>
              <w:adjustRightInd/>
              <w:jc w:val="center"/>
              <w:rPr>
                <w:b/>
                <w:bCs/>
                <w:sz w:val="22"/>
                <w:szCs w:val="22"/>
              </w:rPr>
            </w:pPr>
            <w:ins w:id="4320" w:author="ERCOT" w:date="2021-11-01T10:52:00Z">
              <w:r>
                <w:rPr>
                  <w:rFonts w:ascii="Calibri" w:hAnsi="Calibri" w:cs="Calibri"/>
                  <w:color w:val="000000"/>
                  <w:sz w:val="22"/>
                  <w:szCs w:val="22"/>
                </w:rPr>
                <w:t>36</w:t>
              </w:r>
            </w:ins>
            <w:del w:id="4321"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32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D72F66C" w14:textId="76D62234" w:rsidR="000A68D3" w:rsidRPr="00E66AD4" w:rsidRDefault="000A68D3" w:rsidP="000A68D3">
            <w:pPr>
              <w:widowControl/>
              <w:autoSpaceDE/>
              <w:autoSpaceDN/>
              <w:adjustRightInd/>
              <w:jc w:val="center"/>
              <w:rPr>
                <w:b/>
                <w:bCs/>
                <w:sz w:val="22"/>
                <w:szCs w:val="22"/>
              </w:rPr>
            </w:pPr>
            <w:ins w:id="4323" w:author="ERCOT" w:date="2021-11-01T10:52:00Z">
              <w:r>
                <w:rPr>
                  <w:rFonts w:ascii="Calibri" w:hAnsi="Calibri" w:cs="Calibri"/>
                  <w:color w:val="000000"/>
                  <w:sz w:val="22"/>
                  <w:szCs w:val="22"/>
                </w:rPr>
                <w:t>36</w:t>
              </w:r>
            </w:ins>
            <w:del w:id="4324" w:author="ERCOT" w:date="2021-11-01T10:49:00Z">
              <w:r w:rsidRPr="00E66AD4" w:rsidDel="000A68D3">
                <w:rPr>
                  <w:sz w:val="22"/>
                  <w:szCs w:val="22"/>
                </w:rPr>
                <w:delText>40</w:delText>
              </w:r>
            </w:del>
          </w:p>
        </w:tc>
      </w:tr>
      <w:tr w:rsidR="000A68D3" w:rsidRPr="00CC576E" w14:paraId="01DE674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32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32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327"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432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5A7E55" w14:textId="0FEB24DF" w:rsidR="000A68D3" w:rsidRPr="00E66AD4" w:rsidRDefault="000A68D3" w:rsidP="000A68D3">
            <w:pPr>
              <w:widowControl/>
              <w:autoSpaceDE/>
              <w:autoSpaceDN/>
              <w:adjustRightInd/>
              <w:jc w:val="center"/>
              <w:rPr>
                <w:b/>
                <w:bCs/>
                <w:sz w:val="22"/>
                <w:szCs w:val="22"/>
              </w:rPr>
            </w:pPr>
            <w:ins w:id="4329" w:author="ERCOT" w:date="2021-11-01T10:52:00Z">
              <w:r>
                <w:rPr>
                  <w:rFonts w:ascii="Calibri" w:hAnsi="Calibri" w:cs="Calibri"/>
                  <w:color w:val="000000"/>
                  <w:sz w:val="22"/>
                  <w:szCs w:val="22"/>
                </w:rPr>
                <w:t>36</w:t>
              </w:r>
            </w:ins>
            <w:del w:id="4330"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3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0AD6C00" w14:textId="4AF23BC7" w:rsidR="000A68D3" w:rsidRPr="00E66AD4" w:rsidRDefault="000A68D3" w:rsidP="000A68D3">
            <w:pPr>
              <w:widowControl/>
              <w:autoSpaceDE/>
              <w:autoSpaceDN/>
              <w:adjustRightInd/>
              <w:jc w:val="center"/>
              <w:rPr>
                <w:b/>
                <w:bCs/>
                <w:sz w:val="22"/>
                <w:szCs w:val="22"/>
              </w:rPr>
            </w:pPr>
            <w:ins w:id="4332" w:author="ERCOT" w:date="2021-11-01T10:52:00Z">
              <w:r>
                <w:rPr>
                  <w:rFonts w:ascii="Calibri" w:hAnsi="Calibri" w:cs="Calibri"/>
                  <w:color w:val="000000"/>
                  <w:sz w:val="22"/>
                  <w:szCs w:val="22"/>
                </w:rPr>
                <w:t>36</w:t>
              </w:r>
            </w:ins>
            <w:del w:id="4333" w:author="ERCOT" w:date="2021-11-01T10:49:00Z">
              <w:r w:rsidRPr="00E66AD4" w:rsidDel="000A68D3">
                <w:rPr>
                  <w:sz w:val="22"/>
                  <w:szCs w:val="22"/>
                </w:rPr>
                <w:delText>40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3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53635" w14:textId="49EC270C" w:rsidR="000A68D3" w:rsidRPr="00E66AD4" w:rsidRDefault="000A68D3" w:rsidP="000A68D3">
            <w:pPr>
              <w:widowControl/>
              <w:autoSpaceDE/>
              <w:autoSpaceDN/>
              <w:adjustRightInd/>
              <w:jc w:val="center"/>
              <w:rPr>
                <w:b/>
                <w:bCs/>
                <w:sz w:val="22"/>
                <w:szCs w:val="22"/>
              </w:rPr>
            </w:pPr>
            <w:ins w:id="4335" w:author="ERCOT" w:date="2021-11-01T10:52:00Z">
              <w:r>
                <w:rPr>
                  <w:rFonts w:ascii="Calibri" w:hAnsi="Calibri" w:cs="Calibri"/>
                  <w:color w:val="000000"/>
                  <w:sz w:val="22"/>
                  <w:szCs w:val="22"/>
                </w:rPr>
                <w:t>35</w:t>
              </w:r>
            </w:ins>
            <w:del w:id="4336"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3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CD72FB" w14:textId="03A2C477" w:rsidR="000A68D3" w:rsidRPr="00E66AD4" w:rsidRDefault="000A68D3" w:rsidP="000A68D3">
            <w:pPr>
              <w:widowControl/>
              <w:autoSpaceDE/>
              <w:autoSpaceDN/>
              <w:adjustRightInd/>
              <w:jc w:val="center"/>
              <w:rPr>
                <w:b/>
                <w:bCs/>
                <w:sz w:val="22"/>
                <w:szCs w:val="22"/>
              </w:rPr>
            </w:pPr>
            <w:ins w:id="4338" w:author="ERCOT" w:date="2021-11-01T10:52:00Z">
              <w:r>
                <w:rPr>
                  <w:rFonts w:ascii="Calibri" w:hAnsi="Calibri" w:cs="Calibri"/>
                  <w:color w:val="000000"/>
                  <w:sz w:val="22"/>
                  <w:szCs w:val="22"/>
                </w:rPr>
                <w:t>35</w:t>
              </w:r>
            </w:ins>
            <w:del w:id="4339"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4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C0FE53" w14:textId="1657B930" w:rsidR="000A68D3" w:rsidRPr="00E66AD4" w:rsidRDefault="000A68D3" w:rsidP="000A68D3">
            <w:pPr>
              <w:widowControl/>
              <w:autoSpaceDE/>
              <w:autoSpaceDN/>
              <w:adjustRightInd/>
              <w:jc w:val="center"/>
              <w:rPr>
                <w:b/>
                <w:bCs/>
                <w:sz w:val="22"/>
                <w:szCs w:val="22"/>
              </w:rPr>
            </w:pPr>
            <w:ins w:id="4341" w:author="ERCOT" w:date="2021-11-01T10:52:00Z">
              <w:r>
                <w:rPr>
                  <w:rFonts w:ascii="Calibri" w:hAnsi="Calibri" w:cs="Calibri"/>
                  <w:color w:val="000000"/>
                  <w:sz w:val="22"/>
                  <w:szCs w:val="22"/>
                </w:rPr>
                <w:t>35</w:t>
              </w:r>
            </w:ins>
            <w:del w:id="4342"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4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E9626F" w14:textId="3E682381" w:rsidR="000A68D3" w:rsidRPr="00E66AD4" w:rsidRDefault="000A68D3" w:rsidP="000A68D3">
            <w:pPr>
              <w:widowControl/>
              <w:autoSpaceDE/>
              <w:autoSpaceDN/>
              <w:adjustRightInd/>
              <w:jc w:val="center"/>
              <w:rPr>
                <w:b/>
                <w:bCs/>
                <w:sz w:val="22"/>
                <w:szCs w:val="22"/>
              </w:rPr>
            </w:pPr>
            <w:ins w:id="4344" w:author="ERCOT" w:date="2021-11-01T10:52:00Z">
              <w:r>
                <w:rPr>
                  <w:rFonts w:ascii="Calibri" w:hAnsi="Calibri" w:cs="Calibri"/>
                  <w:color w:val="000000"/>
                  <w:sz w:val="22"/>
                  <w:szCs w:val="22"/>
                </w:rPr>
                <w:t>35</w:t>
              </w:r>
            </w:ins>
            <w:del w:id="4345" w:author="ERCOT" w:date="2021-11-01T10:49:00Z">
              <w:r w:rsidRPr="00E66AD4" w:rsidDel="000A68D3">
                <w:rPr>
                  <w:sz w:val="22"/>
                  <w:szCs w:val="22"/>
                </w:rPr>
                <w:delText>39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4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6722393" w14:textId="3C26E720" w:rsidR="000A68D3" w:rsidRPr="00E66AD4" w:rsidRDefault="000A68D3" w:rsidP="000A68D3">
            <w:pPr>
              <w:widowControl/>
              <w:autoSpaceDE/>
              <w:autoSpaceDN/>
              <w:adjustRightInd/>
              <w:jc w:val="center"/>
              <w:rPr>
                <w:b/>
                <w:bCs/>
                <w:sz w:val="22"/>
                <w:szCs w:val="22"/>
              </w:rPr>
            </w:pPr>
            <w:ins w:id="4347" w:author="ERCOT" w:date="2021-11-01T10:52:00Z">
              <w:r>
                <w:rPr>
                  <w:rFonts w:ascii="Calibri" w:hAnsi="Calibri" w:cs="Calibri"/>
                  <w:color w:val="000000"/>
                  <w:sz w:val="22"/>
                  <w:szCs w:val="22"/>
                </w:rPr>
                <w:t>33</w:t>
              </w:r>
            </w:ins>
            <w:del w:id="4348"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4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3CBA3C9" w14:textId="3B7D999B" w:rsidR="000A68D3" w:rsidRPr="00E66AD4" w:rsidRDefault="000A68D3" w:rsidP="000A68D3">
            <w:pPr>
              <w:widowControl/>
              <w:autoSpaceDE/>
              <w:autoSpaceDN/>
              <w:adjustRightInd/>
              <w:jc w:val="center"/>
              <w:rPr>
                <w:b/>
                <w:bCs/>
                <w:sz w:val="22"/>
                <w:szCs w:val="22"/>
              </w:rPr>
            </w:pPr>
            <w:ins w:id="4350" w:author="ERCOT" w:date="2021-11-01T10:52:00Z">
              <w:r>
                <w:rPr>
                  <w:rFonts w:ascii="Calibri" w:hAnsi="Calibri" w:cs="Calibri"/>
                  <w:color w:val="000000"/>
                  <w:sz w:val="22"/>
                  <w:szCs w:val="22"/>
                </w:rPr>
                <w:t>33</w:t>
              </w:r>
            </w:ins>
            <w:del w:id="4351" w:author="ERCOT" w:date="2021-11-01T10:49:00Z">
              <w:r w:rsidRPr="00E66AD4" w:rsidDel="000A68D3">
                <w:rPr>
                  <w:sz w:val="22"/>
                  <w:szCs w:val="22"/>
                </w:rPr>
                <w:delText>36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352"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7005C" w14:textId="5C7AA720" w:rsidR="000A68D3" w:rsidRPr="00E66AD4" w:rsidRDefault="000A68D3" w:rsidP="000A68D3">
            <w:pPr>
              <w:widowControl/>
              <w:autoSpaceDE/>
              <w:autoSpaceDN/>
              <w:adjustRightInd/>
              <w:jc w:val="center"/>
              <w:rPr>
                <w:b/>
                <w:bCs/>
                <w:sz w:val="22"/>
                <w:szCs w:val="22"/>
              </w:rPr>
            </w:pPr>
            <w:ins w:id="4353" w:author="ERCOT" w:date="2021-11-01T10:52:00Z">
              <w:r>
                <w:rPr>
                  <w:rFonts w:ascii="Calibri" w:hAnsi="Calibri" w:cs="Calibri"/>
                  <w:color w:val="000000"/>
                  <w:sz w:val="22"/>
                  <w:szCs w:val="22"/>
                </w:rPr>
                <w:t>33</w:t>
              </w:r>
            </w:ins>
            <w:del w:id="4354" w:author="ERCOT" w:date="2021-11-01T10:49:00Z">
              <w:r w:rsidRPr="00E66AD4" w:rsidDel="000A68D3">
                <w:rPr>
                  <w:sz w:val="22"/>
                  <w:szCs w:val="22"/>
                </w:rPr>
                <w:delText>36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355"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2B56E96" w14:textId="686A4BF7" w:rsidR="000A68D3" w:rsidRPr="00E66AD4" w:rsidRDefault="000A68D3" w:rsidP="000A68D3">
            <w:pPr>
              <w:widowControl/>
              <w:autoSpaceDE/>
              <w:autoSpaceDN/>
              <w:adjustRightInd/>
              <w:jc w:val="center"/>
              <w:rPr>
                <w:b/>
                <w:bCs/>
                <w:sz w:val="22"/>
                <w:szCs w:val="22"/>
              </w:rPr>
            </w:pPr>
            <w:ins w:id="4356" w:author="ERCOT" w:date="2021-11-01T10:52:00Z">
              <w:r>
                <w:rPr>
                  <w:rFonts w:ascii="Calibri" w:hAnsi="Calibri" w:cs="Calibri"/>
                  <w:color w:val="000000"/>
                  <w:sz w:val="22"/>
                  <w:szCs w:val="22"/>
                </w:rPr>
                <w:t>33</w:t>
              </w:r>
            </w:ins>
            <w:del w:id="4357"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5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5604DEE" w14:textId="50F13EA9" w:rsidR="000A68D3" w:rsidRPr="00E66AD4" w:rsidRDefault="000A68D3" w:rsidP="000A68D3">
            <w:pPr>
              <w:widowControl/>
              <w:autoSpaceDE/>
              <w:autoSpaceDN/>
              <w:adjustRightInd/>
              <w:jc w:val="center"/>
              <w:rPr>
                <w:b/>
                <w:bCs/>
                <w:sz w:val="22"/>
                <w:szCs w:val="22"/>
              </w:rPr>
            </w:pPr>
            <w:ins w:id="4359" w:author="ERCOT" w:date="2021-11-01T10:52:00Z">
              <w:r>
                <w:rPr>
                  <w:rFonts w:ascii="Calibri" w:hAnsi="Calibri" w:cs="Calibri"/>
                  <w:color w:val="000000"/>
                  <w:sz w:val="22"/>
                  <w:szCs w:val="22"/>
                </w:rPr>
                <w:t>22</w:t>
              </w:r>
            </w:ins>
            <w:del w:id="4360"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6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A9A6A58" w14:textId="51FDC3DE" w:rsidR="000A68D3" w:rsidRPr="00E66AD4" w:rsidRDefault="000A68D3" w:rsidP="000A68D3">
            <w:pPr>
              <w:widowControl/>
              <w:autoSpaceDE/>
              <w:autoSpaceDN/>
              <w:adjustRightInd/>
              <w:jc w:val="center"/>
              <w:rPr>
                <w:b/>
                <w:bCs/>
                <w:sz w:val="22"/>
                <w:szCs w:val="22"/>
              </w:rPr>
            </w:pPr>
            <w:ins w:id="4362" w:author="ERCOT" w:date="2021-11-01T10:52:00Z">
              <w:r>
                <w:rPr>
                  <w:rFonts w:ascii="Calibri" w:hAnsi="Calibri" w:cs="Calibri"/>
                  <w:color w:val="000000"/>
                  <w:sz w:val="22"/>
                  <w:szCs w:val="22"/>
                </w:rPr>
                <w:t>22</w:t>
              </w:r>
            </w:ins>
            <w:del w:id="4363"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6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0EE855E" w14:textId="0F4FF9C3" w:rsidR="000A68D3" w:rsidRPr="00E66AD4" w:rsidRDefault="000A68D3" w:rsidP="000A68D3">
            <w:pPr>
              <w:widowControl/>
              <w:autoSpaceDE/>
              <w:autoSpaceDN/>
              <w:adjustRightInd/>
              <w:jc w:val="center"/>
              <w:rPr>
                <w:b/>
                <w:bCs/>
                <w:sz w:val="22"/>
                <w:szCs w:val="22"/>
              </w:rPr>
            </w:pPr>
            <w:ins w:id="4365" w:author="ERCOT" w:date="2021-11-01T10:52:00Z">
              <w:r>
                <w:rPr>
                  <w:rFonts w:ascii="Calibri" w:hAnsi="Calibri" w:cs="Calibri"/>
                  <w:color w:val="000000"/>
                  <w:sz w:val="22"/>
                  <w:szCs w:val="22"/>
                </w:rPr>
                <w:t>22</w:t>
              </w:r>
            </w:ins>
            <w:del w:id="4366" w:author="ERCOT" w:date="2021-11-01T10:49:00Z">
              <w:r w:rsidRPr="00E66AD4" w:rsidDel="000A68D3">
                <w:rPr>
                  <w:sz w:val="22"/>
                  <w:szCs w:val="22"/>
                </w:rPr>
                <w:delText>25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36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7F20FE" w14:textId="0A2D66B7" w:rsidR="000A68D3" w:rsidRPr="00E66AD4" w:rsidRDefault="000A68D3" w:rsidP="000A68D3">
            <w:pPr>
              <w:widowControl/>
              <w:autoSpaceDE/>
              <w:autoSpaceDN/>
              <w:adjustRightInd/>
              <w:jc w:val="center"/>
              <w:rPr>
                <w:b/>
                <w:bCs/>
                <w:sz w:val="22"/>
                <w:szCs w:val="22"/>
              </w:rPr>
            </w:pPr>
            <w:ins w:id="4368" w:author="ERCOT" w:date="2021-11-01T10:52:00Z">
              <w:r>
                <w:rPr>
                  <w:rFonts w:ascii="Calibri" w:hAnsi="Calibri" w:cs="Calibri"/>
                  <w:color w:val="000000"/>
                  <w:sz w:val="22"/>
                  <w:szCs w:val="22"/>
                </w:rPr>
                <w:t>22</w:t>
              </w:r>
            </w:ins>
            <w:del w:id="4369"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70"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2192CD" w14:textId="0ACA28CA" w:rsidR="000A68D3" w:rsidRPr="00E66AD4" w:rsidRDefault="000A68D3" w:rsidP="000A68D3">
            <w:pPr>
              <w:widowControl/>
              <w:autoSpaceDE/>
              <w:autoSpaceDN/>
              <w:adjustRightInd/>
              <w:jc w:val="center"/>
              <w:rPr>
                <w:b/>
                <w:bCs/>
                <w:sz w:val="22"/>
                <w:szCs w:val="22"/>
              </w:rPr>
            </w:pPr>
            <w:ins w:id="4371" w:author="ERCOT" w:date="2021-11-01T10:52:00Z">
              <w:r>
                <w:rPr>
                  <w:rFonts w:ascii="Calibri" w:hAnsi="Calibri" w:cs="Calibri"/>
                  <w:color w:val="000000"/>
                  <w:sz w:val="22"/>
                  <w:szCs w:val="22"/>
                </w:rPr>
                <w:t>22</w:t>
              </w:r>
            </w:ins>
            <w:del w:id="4372"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7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09C8AC" w14:textId="088B8A9A" w:rsidR="000A68D3" w:rsidRPr="00E66AD4" w:rsidRDefault="000A68D3" w:rsidP="000A68D3">
            <w:pPr>
              <w:widowControl/>
              <w:autoSpaceDE/>
              <w:autoSpaceDN/>
              <w:adjustRightInd/>
              <w:jc w:val="center"/>
              <w:rPr>
                <w:b/>
                <w:bCs/>
                <w:sz w:val="22"/>
                <w:szCs w:val="22"/>
              </w:rPr>
            </w:pPr>
            <w:ins w:id="4374" w:author="ERCOT" w:date="2021-11-01T10:52:00Z">
              <w:r>
                <w:rPr>
                  <w:rFonts w:ascii="Calibri" w:hAnsi="Calibri" w:cs="Calibri"/>
                  <w:color w:val="000000"/>
                  <w:sz w:val="22"/>
                  <w:szCs w:val="22"/>
                </w:rPr>
                <w:t>22</w:t>
              </w:r>
            </w:ins>
            <w:del w:id="4375" w:author="ERCOT" w:date="2021-11-01T10:49:00Z">
              <w:r w:rsidRPr="00E66AD4" w:rsidDel="000A68D3">
                <w:rPr>
                  <w:sz w:val="22"/>
                  <w:szCs w:val="22"/>
                </w:rPr>
                <w:delText>25</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37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642E3F" w14:textId="6C50F8C7" w:rsidR="000A68D3" w:rsidRPr="00E66AD4" w:rsidRDefault="000A68D3" w:rsidP="000A68D3">
            <w:pPr>
              <w:widowControl/>
              <w:autoSpaceDE/>
              <w:autoSpaceDN/>
              <w:adjustRightInd/>
              <w:jc w:val="center"/>
              <w:rPr>
                <w:b/>
                <w:bCs/>
                <w:sz w:val="22"/>
                <w:szCs w:val="22"/>
              </w:rPr>
            </w:pPr>
            <w:ins w:id="4377" w:author="ERCOT" w:date="2021-11-01T10:52:00Z">
              <w:r>
                <w:rPr>
                  <w:rFonts w:ascii="Calibri" w:hAnsi="Calibri" w:cs="Calibri"/>
                  <w:color w:val="000000"/>
                  <w:sz w:val="22"/>
                  <w:szCs w:val="22"/>
                </w:rPr>
                <w:t>22</w:t>
              </w:r>
            </w:ins>
            <w:del w:id="4378" w:author="ERCOT" w:date="2021-11-01T10:49:00Z">
              <w:r w:rsidRPr="00E66AD4" w:rsidDel="000A68D3">
                <w:rPr>
                  <w:sz w:val="22"/>
                  <w:szCs w:val="22"/>
                </w:rPr>
                <w:delText>25</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379"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144F16D5" w14:textId="7964EB64" w:rsidR="000A68D3" w:rsidRPr="00E66AD4" w:rsidRDefault="000A68D3" w:rsidP="000A68D3">
            <w:pPr>
              <w:widowControl/>
              <w:autoSpaceDE/>
              <w:autoSpaceDN/>
              <w:adjustRightInd/>
              <w:jc w:val="center"/>
              <w:rPr>
                <w:b/>
                <w:bCs/>
                <w:sz w:val="22"/>
                <w:szCs w:val="22"/>
              </w:rPr>
            </w:pPr>
            <w:ins w:id="4380" w:author="ERCOT" w:date="2021-11-01T10:52:00Z">
              <w:r>
                <w:rPr>
                  <w:rFonts w:ascii="Calibri" w:hAnsi="Calibri" w:cs="Calibri"/>
                  <w:color w:val="000000"/>
                  <w:sz w:val="22"/>
                  <w:szCs w:val="22"/>
                </w:rPr>
                <w:t>22</w:t>
              </w:r>
            </w:ins>
            <w:del w:id="4381" w:author="ERCOT" w:date="2021-11-01T10:49:00Z">
              <w:r w:rsidRPr="00E66AD4" w:rsidDel="000A68D3">
                <w:rPr>
                  <w:sz w:val="22"/>
                  <w:szCs w:val="22"/>
                </w:rPr>
                <w:delText>25</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382"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392BAB3E" w14:textId="2FA75A55" w:rsidR="000A68D3" w:rsidRPr="00E66AD4" w:rsidRDefault="000A68D3" w:rsidP="000A68D3">
            <w:pPr>
              <w:widowControl/>
              <w:autoSpaceDE/>
              <w:autoSpaceDN/>
              <w:adjustRightInd/>
              <w:jc w:val="center"/>
              <w:rPr>
                <w:b/>
                <w:bCs/>
                <w:sz w:val="22"/>
                <w:szCs w:val="22"/>
              </w:rPr>
            </w:pPr>
            <w:ins w:id="4383" w:author="ERCOT" w:date="2021-11-01T10:52:00Z">
              <w:r>
                <w:rPr>
                  <w:rFonts w:ascii="Calibri" w:hAnsi="Calibri" w:cs="Calibri"/>
                  <w:color w:val="000000"/>
                  <w:sz w:val="22"/>
                  <w:szCs w:val="22"/>
                </w:rPr>
                <w:t>31</w:t>
              </w:r>
            </w:ins>
            <w:del w:id="4384" w:author="ERCOT" w:date="2021-11-01T10:49:00Z">
              <w:r w:rsidRPr="00E66AD4" w:rsidDel="000A68D3">
                <w:rPr>
                  <w:sz w:val="22"/>
                  <w:szCs w:val="22"/>
                </w:rPr>
                <w:delText>32</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385"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5B553666" w14:textId="42414439" w:rsidR="000A68D3" w:rsidRPr="00E66AD4" w:rsidRDefault="000A68D3" w:rsidP="000A68D3">
            <w:pPr>
              <w:widowControl/>
              <w:autoSpaceDE/>
              <w:autoSpaceDN/>
              <w:adjustRightInd/>
              <w:jc w:val="center"/>
              <w:rPr>
                <w:b/>
                <w:bCs/>
                <w:sz w:val="22"/>
                <w:szCs w:val="22"/>
              </w:rPr>
            </w:pPr>
            <w:ins w:id="4386" w:author="ERCOT" w:date="2021-11-01T10:52:00Z">
              <w:r>
                <w:rPr>
                  <w:rFonts w:ascii="Calibri" w:hAnsi="Calibri" w:cs="Calibri"/>
                  <w:color w:val="000000"/>
                  <w:sz w:val="22"/>
                  <w:szCs w:val="22"/>
                </w:rPr>
                <w:t>31</w:t>
              </w:r>
            </w:ins>
            <w:del w:id="4387" w:author="ERCOT" w:date="2021-11-01T10:49:00Z">
              <w:r w:rsidRPr="00E66AD4" w:rsidDel="000A68D3">
                <w:rPr>
                  <w:sz w:val="22"/>
                  <w:szCs w:val="22"/>
                </w:rPr>
                <w:delText>32</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388"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4CED4" w14:textId="5CE31446" w:rsidR="000A68D3" w:rsidRPr="00E66AD4" w:rsidRDefault="000A68D3" w:rsidP="000A68D3">
            <w:pPr>
              <w:widowControl/>
              <w:autoSpaceDE/>
              <w:autoSpaceDN/>
              <w:adjustRightInd/>
              <w:jc w:val="center"/>
              <w:rPr>
                <w:b/>
                <w:bCs/>
                <w:sz w:val="22"/>
                <w:szCs w:val="22"/>
              </w:rPr>
            </w:pPr>
            <w:ins w:id="4389" w:author="ERCOT" w:date="2021-11-01T10:52:00Z">
              <w:r>
                <w:rPr>
                  <w:rFonts w:ascii="Calibri" w:hAnsi="Calibri" w:cs="Calibri"/>
                  <w:color w:val="000000"/>
                  <w:sz w:val="22"/>
                  <w:szCs w:val="22"/>
                </w:rPr>
                <w:t>31</w:t>
              </w:r>
            </w:ins>
            <w:del w:id="4390" w:author="ERCOT" w:date="2021-11-01T10:49:00Z">
              <w:r w:rsidRPr="00E66AD4" w:rsidDel="000A68D3">
                <w:rPr>
                  <w:sz w:val="22"/>
                  <w:szCs w:val="22"/>
                </w:rPr>
                <w:delText>32</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391"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C4F8AD0" w14:textId="0E8DABE8" w:rsidR="000A68D3" w:rsidRPr="00E66AD4" w:rsidRDefault="000A68D3" w:rsidP="000A68D3">
            <w:pPr>
              <w:widowControl/>
              <w:autoSpaceDE/>
              <w:autoSpaceDN/>
              <w:adjustRightInd/>
              <w:jc w:val="center"/>
              <w:rPr>
                <w:b/>
                <w:bCs/>
                <w:sz w:val="22"/>
                <w:szCs w:val="22"/>
              </w:rPr>
            </w:pPr>
            <w:ins w:id="4392" w:author="ERCOT" w:date="2021-11-01T10:52:00Z">
              <w:r>
                <w:rPr>
                  <w:rFonts w:ascii="Calibri" w:hAnsi="Calibri" w:cs="Calibri"/>
                  <w:color w:val="000000"/>
                  <w:sz w:val="22"/>
                  <w:szCs w:val="22"/>
                </w:rPr>
                <w:t>31</w:t>
              </w:r>
            </w:ins>
            <w:del w:id="4393" w:author="ERCOT" w:date="2021-11-01T10:49:00Z">
              <w:r w:rsidRPr="00E66AD4" w:rsidDel="000A68D3">
                <w:rPr>
                  <w:sz w:val="22"/>
                  <w:szCs w:val="22"/>
                </w:rPr>
                <w:delText>32</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394"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28D0156" w14:textId="6C089B07" w:rsidR="000A68D3" w:rsidRPr="00E66AD4" w:rsidRDefault="000A68D3" w:rsidP="000A68D3">
            <w:pPr>
              <w:widowControl/>
              <w:autoSpaceDE/>
              <w:autoSpaceDN/>
              <w:adjustRightInd/>
              <w:jc w:val="center"/>
              <w:rPr>
                <w:b/>
                <w:bCs/>
                <w:sz w:val="22"/>
                <w:szCs w:val="22"/>
              </w:rPr>
            </w:pPr>
            <w:ins w:id="4395" w:author="ERCOT" w:date="2021-11-01T10:52:00Z">
              <w:r>
                <w:rPr>
                  <w:rFonts w:ascii="Calibri" w:hAnsi="Calibri" w:cs="Calibri"/>
                  <w:color w:val="000000"/>
                  <w:sz w:val="22"/>
                  <w:szCs w:val="22"/>
                </w:rPr>
                <w:t>36</w:t>
              </w:r>
            </w:ins>
            <w:del w:id="4396" w:author="ERCOT" w:date="2021-11-01T10:49:00Z">
              <w:r w:rsidRPr="00E66AD4" w:rsidDel="000A68D3">
                <w:rPr>
                  <w:sz w:val="22"/>
                  <w:szCs w:val="22"/>
                </w:rPr>
                <w:delText>40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397"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56792DC9" w14:textId="21303AC7" w:rsidR="000A68D3" w:rsidRPr="00E66AD4" w:rsidRDefault="000A68D3" w:rsidP="000A68D3">
            <w:pPr>
              <w:widowControl/>
              <w:autoSpaceDE/>
              <w:autoSpaceDN/>
              <w:adjustRightInd/>
              <w:jc w:val="center"/>
              <w:rPr>
                <w:b/>
                <w:bCs/>
                <w:sz w:val="22"/>
                <w:szCs w:val="22"/>
              </w:rPr>
            </w:pPr>
            <w:ins w:id="4398" w:author="ERCOT" w:date="2021-11-01T10:52:00Z">
              <w:r>
                <w:rPr>
                  <w:rFonts w:ascii="Calibri" w:hAnsi="Calibri" w:cs="Calibri"/>
                  <w:color w:val="000000"/>
                  <w:sz w:val="22"/>
                  <w:szCs w:val="22"/>
                </w:rPr>
                <w:t>36</w:t>
              </w:r>
            </w:ins>
            <w:del w:id="4399" w:author="ERCOT" w:date="2021-11-01T10:49:00Z">
              <w:r w:rsidRPr="00E66AD4" w:rsidDel="000A68D3">
                <w:rPr>
                  <w:sz w:val="22"/>
                  <w:szCs w:val="22"/>
                </w:rPr>
                <w:delText>40</w:delText>
              </w:r>
            </w:del>
          </w:p>
        </w:tc>
      </w:tr>
      <w:tr w:rsidR="000A68D3" w:rsidRPr="00CC576E" w14:paraId="2CC3FF6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0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0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40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440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1A08B58" w14:textId="524BB909" w:rsidR="000A68D3" w:rsidRPr="00E66AD4" w:rsidRDefault="000A68D3" w:rsidP="000A68D3">
            <w:pPr>
              <w:widowControl/>
              <w:autoSpaceDE/>
              <w:autoSpaceDN/>
              <w:adjustRightInd/>
              <w:jc w:val="center"/>
              <w:rPr>
                <w:b/>
                <w:bCs/>
                <w:sz w:val="22"/>
                <w:szCs w:val="22"/>
              </w:rPr>
            </w:pPr>
            <w:ins w:id="4404" w:author="ERCOT" w:date="2021-11-01T10:52:00Z">
              <w:r>
                <w:rPr>
                  <w:rFonts w:ascii="Calibri" w:hAnsi="Calibri" w:cs="Calibri"/>
                  <w:color w:val="000000"/>
                  <w:sz w:val="22"/>
                  <w:szCs w:val="22"/>
                </w:rPr>
                <w:t>29</w:t>
              </w:r>
            </w:ins>
            <w:del w:id="4405"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0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E65E5" w14:textId="3E0678D1" w:rsidR="000A68D3" w:rsidRPr="00E66AD4" w:rsidRDefault="000A68D3" w:rsidP="000A68D3">
            <w:pPr>
              <w:widowControl/>
              <w:autoSpaceDE/>
              <w:autoSpaceDN/>
              <w:adjustRightInd/>
              <w:jc w:val="center"/>
              <w:rPr>
                <w:b/>
                <w:bCs/>
                <w:sz w:val="22"/>
                <w:szCs w:val="22"/>
              </w:rPr>
            </w:pPr>
            <w:ins w:id="4407" w:author="ERCOT" w:date="2021-11-01T10:52:00Z">
              <w:r>
                <w:rPr>
                  <w:rFonts w:ascii="Calibri" w:hAnsi="Calibri" w:cs="Calibri"/>
                  <w:color w:val="000000"/>
                  <w:sz w:val="22"/>
                  <w:szCs w:val="22"/>
                </w:rPr>
                <w:t>29</w:t>
              </w:r>
            </w:ins>
            <w:del w:id="4408"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0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E67BB23" w14:textId="1955CF02" w:rsidR="000A68D3" w:rsidRPr="00E66AD4" w:rsidRDefault="000A68D3" w:rsidP="000A68D3">
            <w:pPr>
              <w:widowControl/>
              <w:autoSpaceDE/>
              <w:autoSpaceDN/>
              <w:adjustRightInd/>
              <w:jc w:val="center"/>
              <w:rPr>
                <w:b/>
                <w:bCs/>
                <w:sz w:val="22"/>
                <w:szCs w:val="22"/>
              </w:rPr>
            </w:pPr>
            <w:ins w:id="4410" w:author="ERCOT" w:date="2021-11-01T10:52:00Z">
              <w:r>
                <w:rPr>
                  <w:rFonts w:ascii="Calibri" w:hAnsi="Calibri" w:cs="Calibri"/>
                  <w:color w:val="000000"/>
                  <w:sz w:val="22"/>
                  <w:szCs w:val="22"/>
                </w:rPr>
                <w:t>29</w:t>
              </w:r>
            </w:ins>
            <w:del w:id="4411"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1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314DA" w14:textId="0BF3347B" w:rsidR="000A68D3" w:rsidRPr="00E66AD4" w:rsidRDefault="000A68D3" w:rsidP="000A68D3">
            <w:pPr>
              <w:widowControl/>
              <w:autoSpaceDE/>
              <w:autoSpaceDN/>
              <w:adjustRightInd/>
              <w:jc w:val="center"/>
              <w:rPr>
                <w:b/>
                <w:bCs/>
                <w:sz w:val="22"/>
                <w:szCs w:val="22"/>
              </w:rPr>
            </w:pPr>
            <w:ins w:id="4413" w:author="ERCOT" w:date="2021-11-01T10:52:00Z">
              <w:r>
                <w:rPr>
                  <w:rFonts w:ascii="Calibri" w:hAnsi="Calibri" w:cs="Calibri"/>
                  <w:color w:val="000000"/>
                  <w:sz w:val="22"/>
                  <w:szCs w:val="22"/>
                </w:rPr>
                <w:t>29</w:t>
              </w:r>
            </w:ins>
            <w:del w:id="4414"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1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C3DD57" w14:textId="0C31015E" w:rsidR="000A68D3" w:rsidRPr="00E66AD4" w:rsidRDefault="000A68D3" w:rsidP="000A68D3">
            <w:pPr>
              <w:widowControl/>
              <w:autoSpaceDE/>
              <w:autoSpaceDN/>
              <w:adjustRightInd/>
              <w:jc w:val="center"/>
              <w:rPr>
                <w:b/>
                <w:bCs/>
                <w:sz w:val="22"/>
                <w:szCs w:val="22"/>
              </w:rPr>
            </w:pPr>
            <w:ins w:id="4416" w:author="ERCOT" w:date="2021-11-01T10:52:00Z">
              <w:r>
                <w:rPr>
                  <w:rFonts w:ascii="Calibri" w:hAnsi="Calibri" w:cs="Calibri"/>
                  <w:color w:val="000000"/>
                  <w:sz w:val="22"/>
                  <w:szCs w:val="22"/>
                </w:rPr>
                <w:t>29</w:t>
              </w:r>
            </w:ins>
            <w:del w:id="4417"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1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0F2D0C" w14:textId="4F0E2CD8" w:rsidR="000A68D3" w:rsidRPr="00E66AD4" w:rsidRDefault="000A68D3" w:rsidP="000A68D3">
            <w:pPr>
              <w:widowControl/>
              <w:autoSpaceDE/>
              <w:autoSpaceDN/>
              <w:adjustRightInd/>
              <w:jc w:val="center"/>
              <w:rPr>
                <w:b/>
                <w:bCs/>
                <w:sz w:val="22"/>
                <w:szCs w:val="22"/>
              </w:rPr>
            </w:pPr>
            <w:ins w:id="4419" w:author="ERCOT" w:date="2021-11-01T10:52:00Z">
              <w:r>
                <w:rPr>
                  <w:rFonts w:ascii="Calibri" w:hAnsi="Calibri" w:cs="Calibri"/>
                  <w:color w:val="000000"/>
                  <w:sz w:val="22"/>
                  <w:szCs w:val="22"/>
                </w:rPr>
                <w:t>29</w:t>
              </w:r>
            </w:ins>
            <w:del w:id="4420"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2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3FE20D" w14:textId="6DDB2F0F" w:rsidR="000A68D3" w:rsidRPr="00E66AD4" w:rsidRDefault="000A68D3" w:rsidP="000A68D3">
            <w:pPr>
              <w:widowControl/>
              <w:autoSpaceDE/>
              <w:autoSpaceDN/>
              <w:adjustRightInd/>
              <w:jc w:val="center"/>
              <w:rPr>
                <w:b/>
                <w:bCs/>
                <w:sz w:val="22"/>
                <w:szCs w:val="22"/>
              </w:rPr>
            </w:pPr>
            <w:ins w:id="4422" w:author="ERCOT" w:date="2021-11-01T10:52:00Z">
              <w:r>
                <w:rPr>
                  <w:rFonts w:ascii="Calibri" w:hAnsi="Calibri" w:cs="Calibri"/>
                  <w:color w:val="000000"/>
                  <w:sz w:val="22"/>
                  <w:szCs w:val="22"/>
                </w:rPr>
                <w:t>29</w:t>
              </w:r>
            </w:ins>
            <w:del w:id="4423"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2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CFEB82" w14:textId="0CA9556D" w:rsidR="000A68D3" w:rsidRPr="00E66AD4" w:rsidRDefault="000A68D3" w:rsidP="000A68D3">
            <w:pPr>
              <w:widowControl/>
              <w:autoSpaceDE/>
              <w:autoSpaceDN/>
              <w:adjustRightInd/>
              <w:jc w:val="center"/>
              <w:rPr>
                <w:b/>
                <w:bCs/>
                <w:sz w:val="22"/>
                <w:szCs w:val="22"/>
              </w:rPr>
            </w:pPr>
            <w:ins w:id="4425" w:author="ERCOT" w:date="2021-11-01T10:52:00Z">
              <w:r>
                <w:rPr>
                  <w:rFonts w:ascii="Calibri" w:hAnsi="Calibri" w:cs="Calibri"/>
                  <w:color w:val="000000"/>
                  <w:sz w:val="22"/>
                  <w:szCs w:val="22"/>
                </w:rPr>
                <w:t>29</w:t>
              </w:r>
            </w:ins>
            <w:del w:id="4426"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42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98AAB73" w14:textId="573EFD8E" w:rsidR="000A68D3" w:rsidRPr="00E66AD4" w:rsidRDefault="000A68D3" w:rsidP="000A68D3">
            <w:pPr>
              <w:widowControl/>
              <w:autoSpaceDE/>
              <w:autoSpaceDN/>
              <w:adjustRightInd/>
              <w:jc w:val="center"/>
              <w:rPr>
                <w:b/>
                <w:bCs/>
                <w:sz w:val="22"/>
                <w:szCs w:val="22"/>
              </w:rPr>
            </w:pPr>
            <w:ins w:id="4428" w:author="ERCOT" w:date="2021-11-01T10:52:00Z">
              <w:r>
                <w:rPr>
                  <w:rFonts w:ascii="Calibri" w:hAnsi="Calibri" w:cs="Calibri"/>
                  <w:color w:val="000000"/>
                  <w:sz w:val="22"/>
                  <w:szCs w:val="22"/>
                </w:rPr>
                <w:t>29</w:t>
              </w:r>
            </w:ins>
            <w:del w:id="4429"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43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030B8" w14:textId="26920AF4" w:rsidR="000A68D3" w:rsidRPr="00E66AD4" w:rsidRDefault="000A68D3" w:rsidP="000A68D3">
            <w:pPr>
              <w:widowControl/>
              <w:autoSpaceDE/>
              <w:autoSpaceDN/>
              <w:adjustRightInd/>
              <w:jc w:val="center"/>
              <w:rPr>
                <w:b/>
                <w:bCs/>
                <w:sz w:val="22"/>
                <w:szCs w:val="22"/>
              </w:rPr>
            </w:pPr>
            <w:ins w:id="4431" w:author="ERCOT" w:date="2021-11-01T10:52:00Z">
              <w:r>
                <w:rPr>
                  <w:rFonts w:ascii="Calibri" w:hAnsi="Calibri" w:cs="Calibri"/>
                  <w:color w:val="000000"/>
                  <w:sz w:val="22"/>
                  <w:szCs w:val="22"/>
                </w:rPr>
                <w:t>29</w:t>
              </w:r>
            </w:ins>
            <w:del w:id="4432"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3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B9E9CC" w14:textId="4BBAE85D" w:rsidR="000A68D3" w:rsidRPr="00E66AD4" w:rsidRDefault="000A68D3" w:rsidP="000A68D3">
            <w:pPr>
              <w:widowControl/>
              <w:autoSpaceDE/>
              <w:autoSpaceDN/>
              <w:adjustRightInd/>
              <w:jc w:val="center"/>
              <w:rPr>
                <w:b/>
                <w:bCs/>
                <w:sz w:val="22"/>
                <w:szCs w:val="22"/>
              </w:rPr>
            </w:pPr>
            <w:ins w:id="4434" w:author="ERCOT" w:date="2021-11-01T10:52:00Z">
              <w:r>
                <w:rPr>
                  <w:rFonts w:ascii="Calibri" w:hAnsi="Calibri" w:cs="Calibri"/>
                  <w:color w:val="000000"/>
                  <w:sz w:val="22"/>
                  <w:szCs w:val="22"/>
                </w:rPr>
                <w:t>23</w:t>
              </w:r>
            </w:ins>
            <w:del w:id="4435"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3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4B009D" w14:textId="5C711AB0" w:rsidR="000A68D3" w:rsidRPr="00E66AD4" w:rsidRDefault="000A68D3" w:rsidP="000A68D3">
            <w:pPr>
              <w:widowControl/>
              <w:autoSpaceDE/>
              <w:autoSpaceDN/>
              <w:adjustRightInd/>
              <w:jc w:val="center"/>
              <w:rPr>
                <w:b/>
                <w:bCs/>
                <w:sz w:val="22"/>
                <w:szCs w:val="22"/>
              </w:rPr>
            </w:pPr>
            <w:ins w:id="4437" w:author="ERCOT" w:date="2021-11-01T10:52:00Z">
              <w:r>
                <w:rPr>
                  <w:rFonts w:ascii="Calibri" w:hAnsi="Calibri" w:cs="Calibri"/>
                  <w:color w:val="000000"/>
                  <w:sz w:val="22"/>
                  <w:szCs w:val="22"/>
                </w:rPr>
                <w:t>23</w:t>
              </w:r>
            </w:ins>
            <w:del w:id="4438"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3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1636825" w14:textId="7A19C925" w:rsidR="000A68D3" w:rsidRPr="00E66AD4" w:rsidRDefault="000A68D3" w:rsidP="000A68D3">
            <w:pPr>
              <w:widowControl/>
              <w:autoSpaceDE/>
              <w:autoSpaceDN/>
              <w:adjustRightInd/>
              <w:jc w:val="center"/>
              <w:rPr>
                <w:b/>
                <w:bCs/>
                <w:sz w:val="22"/>
                <w:szCs w:val="22"/>
              </w:rPr>
            </w:pPr>
            <w:ins w:id="4440" w:author="ERCOT" w:date="2021-11-01T10:52:00Z">
              <w:r>
                <w:rPr>
                  <w:rFonts w:ascii="Calibri" w:hAnsi="Calibri" w:cs="Calibri"/>
                  <w:color w:val="000000"/>
                  <w:sz w:val="22"/>
                  <w:szCs w:val="22"/>
                </w:rPr>
                <w:t>23</w:t>
              </w:r>
            </w:ins>
            <w:del w:id="4441"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4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D9F1680" w14:textId="4A469045" w:rsidR="000A68D3" w:rsidRPr="00E66AD4" w:rsidRDefault="000A68D3" w:rsidP="000A68D3">
            <w:pPr>
              <w:widowControl/>
              <w:autoSpaceDE/>
              <w:autoSpaceDN/>
              <w:adjustRightInd/>
              <w:jc w:val="center"/>
              <w:rPr>
                <w:b/>
                <w:bCs/>
                <w:sz w:val="22"/>
                <w:szCs w:val="22"/>
              </w:rPr>
            </w:pPr>
            <w:ins w:id="4443" w:author="ERCOT" w:date="2021-11-01T10:52:00Z">
              <w:r>
                <w:rPr>
                  <w:rFonts w:ascii="Calibri" w:hAnsi="Calibri" w:cs="Calibri"/>
                  <w:color w:val="000000"/>
                  <w:sz w:val="22"/>
                  <w:szCs w:val="22"/>
                </w:rPr>
                <w:t>23</w:t>
              </w:r>
            </w:ins>
            <w:del w:id="4444"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4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2F1C24" w14:textId="10197C6A" w:rsidR="000A68D3" w:rsidRPr="00E66AD4" w:rsidRDefault="000A68D3" w:rsidP="000A68D3">
            <w:pPr>
              <w:widowControl/>
              <w:autoSpaceDE/>
              <w:autoSpaceDN/>
              <w:adjustRightInd/>
              <w:jc w:val="center"/>
              <w:rPr>
                <w:b/>
                <w:bCs/>
                <w:sz w:val="22"/>
                <w:szCs w:val="22"/>
              </w:rPr>
            </w:pPr>
            <w:ins w:id="4446" w:author="ERCOT" w:date="2021-11-01T10:52:00Z">
              <w:r>
                <w:rPr>
                  <w:rFonts w:ascii="Calibri" w:hAnsi="Calibri" w:cs="Calibri"/>
                  <w:color w:val="000000"/>
                  <w:sz w:val="22"/>
                  <w:szCs w:val="22"/>
                </w:rPr>
                <w:t>23</w:t>
              </w:r>
            </w:ins>
            <w:del w:id="4447"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4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783CB" w14:textId="3CC69DB7" w:rsidR="000A68D3" w:rsidRPr="00E66AD4" w:rsidRDefault="000A68D3" w:rsidP="000A68D3">
            <w:pPr>
              <w:widowControl/>
              <w:autoSpaceDE/>
              <w:autoSpaceDN/>
              <w:adjustRightInd/>
              <w:jc w:val="center"/>
              <w:rPr>
                <w:b/>
                <w:bCs/>
                <w:sz w:val="22"/>
                <w:szCs w:val="22"/>
              </w:rPr>
            </w:pPr>
            <w:ins w:id="4449" w:author="ERCOT" w:date="2021-11-01T10:52:00Z">
              <w:r>
                <w:rPr>
                  <w:rFonts w:ascii="Calibri" w:hAnsi="Calibri" w:cs="Calibri"/>
                  <w:color w:val="000000"/>
                  <w:sz w:val="22"/>
                  <w:szCs w:val="22"/>
                </w:rPr>
                <w:t>23</w:t>
              </w:r>
            </w:ins>
            <w:del w:id="4450"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5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D67E01B" w14:textId="2A9D3998" w:rsidR="000A68D3" w:rsidRPr="00E66AD4" w:rsidRDefault="000A68D3" w:rsidP="000A68D3">
            <w:pPr>
              <w:widowControl/>
              <w:autoSpaceDE/>
              <w:autoSpaceDN/>
              <w:adjustRightInd/>
              <w:jc w:val="center"/>
              <w:rPr>
                <w:b/>
                <w:bCs/>
                <w:sz w:val="22"/>
                <w:szCs w:val="22"/>
              </w:rPr>
            </w:pPr>
            <w:ins w:id="4452" w:author="ERCOT" w:date="2021-11-01T10:52:00Z">
              <w:r>
                <w:rPr>
                  <w:rFonts w:ascii="Calibri" w:hAnsi="Calibri" w:cs="Calibri"/>
                  <w:color w:val="000000"/>
                  <w:sz w:val="22"/>
                  <w:szCs w:val="22"/>
                </w:rPr>
                <w:t>23</w:t>
              </w:r>
            </w:ins>
            <w:del w:id="4453"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45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50D5216" w14:textId="6CB733F7" w:rsidR="000A68D3" w:rsidRPr="00E66AD4" w:rsidRDefault="000A68D3" w:rsidP="000A68D3">
            <w:pPr>
              <w:widowControl/>
              <w:autoSpaceDE/>
              <w:autoSpaceDN/>
              <w:adjustRightInd/>
              <w:jc w:val="center"/>
              <w:rPr>
                <w:b/>
                <w:bCs/>
                <w:sz w:val="22"/>
                <w:szCs w:val="22"/>
              </w:rPr>
            </w:pPr>
            <w:ins w:id="4455" w:author="ERCOT" w:date="2021-11-01T10:52:00Z">
              <w:r>
                <w:rPr>
                  <w:rFonts w:ascii="Calibri" w:hAnsi="Calibri" w:cs="Calibri"/>
                  <w:color w:val="000000"/>
                  <w:sz w:val="22"/>
                  <w:szCs w:val="22"/>
                </w:rPr>
                <w:t>23</w:t>
              </w:r>
            </w:ins>
            <w:del w:id="4456"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45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B12ED96" w14:textId="4B5169F7" w:rsidR="000A68D3" w:rsidRPr="00E66AD4" w:rsidRDefault="000A68D3" w:rsidP="000A68D3">
            <w:pPr>
              <w:widowControl/>
              <w:autoSpaceDE/>
              <w:autoSpaceDN/>
              <w:adjustRightInd/>
              <w:jc w:val="center"/>
              <w:rPr>
                <w:b/>
                <w:bCs/>
                <w:sz w:val="22"/>
                <w:szCs w:val="22"/>
              </w:rPr>
            </w:pPr>
            <w:ins w:id="4458" w:author="ERCOT" w:date="2021-11-01T10:52:00Z">
              <w:r>
                <w:rPr>
                  <w:rFonts w:ascii="Calibri" w:hAnsi="Calibri" w:cs="Calibri"/>
                  <w:color w:val="000000"/>
                  <w:sz w:val="22"/>
                  <w:szCs w:val="22"/>
                </w:rPr>
                <w:t>28</w:t>
              </w:r>
            </w:ins>
            <w:del w:id="4459"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46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103153EF" w14:textId="0D5AFD7A" w:rsidR="000A68D3" w:rsidRPr="00E66AD4" w:rsidRDefault="000A68D3" w:rsidP="000A68D3">
            <w:pPr>
              <w:widowControl/>
              <w:autoSpaceDE/>
              <w:autoSpaceDN/>
              <w:adjustRightInd/>
              <w:jc w:val="center"/>
              <w:rPr>
                <w:b/>
                <w:bCs/>
                <w:sz w:val="22"/>
                <w:szCs w:val="22"/>
              </w:rPr>
            </w:pPr>
            <w:ins w:id="4461" w:author="ERCOT" w:date="2021-11-01T10:52:00Z">
              <w:r>
                <w:rPr>
                  <w:rFonts w:ascii="Calibri" w:hAnsi="Calibri" w:cs="Calibri"/>
                  <w:color w:val="000000"/>
                  <w:sz w:val="22"/>
                  <w:szCs w:val="22"/>
                </w:rPr>
                <w:t>28</w:t>
              </w:r>
            </w:ins>
            <w:del w:id="4462"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46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F6DB364" w14:textId="76BAF581" w:rsidR="000A68D3" w:rsidRPr="00E66AD4" w:rsidRDefault="000A68D3" w:rsidP="000A68D3">
            <w:pPr>
              <w:widowControl/>
              <w:autoSpaceDE/>
              <w:autoSpaceDN/>
              <w:adjustRightInd/>
              <w:jc w:val="center"/>
              <w:rPr>
                <w:b/>
                <w:bCs/>
                <w:sz w:val="22"/>
                <w:szCs w:val="22"/>
              </w:rPr>
            </w:pPr>
            <w:ins w:id="4464" w:author="ERCOT" w:date="2021-11-01T10:52:00Z">
              <w:r>
                <w:rPr>
                  <w:rFonts w:ascii="Calibri" w:hAnsi="Calibri" w:cs="Calibri"/>
                  <w:color w:val="000000"/>
                  <w:sz w:val="22"/>
                  <w:szCs w:val="22"/>
                </w:rPr>
                <w:t>28</w:t>
              </w:r>
            </w:ins>
            <w:del w:id="4465"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46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3E87ECAD" w14:textId="7D693AF0" w:rsidR="000A68D3" w:rsidRPr="00E66AD4" w:rsidRDefault="000A68D3" w:rsidP="000A68D3">
            <w:pPr>
              <w:widowControl/>
              <w:autoSpaceDE/>
              <w:autoSpaceDN/>
              <w:adjustRightInd/>
              <w:jc w:val="center"/>
              <w:rPr>
                <w:b/>
                <w:bCs/>
                <w:sz w:val="22"/>
                <w:szCs w:val="22"/>
              </w:rPr>
            </w:pPr>
            <w:ins w:id="4467" w:author="ERCOT" w:date="2021-11-01T10:52:00Z">
              <w:r>
                <w:rPr>
                  <w:rFonts w:ascii="Calibri" w:hAnsi="Calibri" w:cs="Calibri"/>
                  <w:color w:val="000000"/>
                  <w:sz w:val="22"/>
                  <w:szCs w:val="22"/>
                </w:rPr>
                <w:t>28</w:t>
              </w:r>
            </w:ins>
            <w:del w:id="4468"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46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F8F9185" w14:textId="49070ABD" w:rsidR="000A68D3" w:rsidRPr="00E66AD4" w:rsidRDefault="000A68D3" w:rsidP="000A68D3">
            <w:pPr>
              <w:widowControl/>
              <w:autoSpaceDE/>
              <w:autoSpaceDN/>
              <w:adjustRightInd/>
              <w:jc w:val="center"/>
              <w:rPr>
                <w:b/>
                <w:bCs/>
                <w:sz w:val="22"/>
                <w:szCs w:val="22"/>
              </w:rPr>
            </w:pPr>
            <w:ins w:id="4470" w:author="ERCOT" w:date="2021-11-01T10:52:00Z">
              <w:r>
                <w:rPr>
                  <w:rFonts w:ascii="Calibri" w:hAnsi="Calibri" w:cs="Calibri"/>
                  <w:color w:val="000000"/>
                  <w:sz w:val="22"/>
                  <w:szCs w:val="22"/>
                </w:rPr>
                <w:t>29</w:t>
              </w:r>
            </w:ins>
            <w:del w:id="4471"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47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1CE9201" w14:textId="2E33D0C0" w:rsidR="000A68D3" w:rsidRPr="00E66AD4" w:rsidRDefault="000A68D3" w:rsidP="000A68D3">
            <w:pPr>
              <w:widowControl/>
              <w:autoSpaceDE/>
              <w:autoSpaceDN/>
              <w:adjustRightInd/>
              <w:jc w:val="center"/>
              <w:rPr>
                <w:b/>
                <w:bCs/>
                <w:sz w:val="22"/>
                <w:szCs w:val="22"/>
              </w:rPr>
            </w:pPr>
            <w:ins w:id="4473" w:author="ERCOT" w:date="2021-11-01T10:52:00Z">
              <w:r>
                <w:rPr>
                  <w:rFonts w:ascii="Calibri" w:hAnsi="Calibri" w:cs="Calibri"/>
                  <w:color w:val="000000"/>
                  <w:sz w:val="22"/>
                  <w:szCs w:val="22"/>
                </w:rPr>
                <w:t>29</w:t>
              </w:r>
            </w:ins>
            <w:del w:id="4474" w:author="ERCOT" w:date="2021-11-01T10:49:00Z">
              <w:r w:rsidRPr="00E66AD4" w:rsidDel="000A68D3">
                <w:rPr>
                  <w:sz w:val="22"/>
                  <w:szCs w:val="22"/>
                </w:rPr>
                <w:delText>32</w:delText>
              </w:r>
            </w:del>
          </w:p>
        </w:tc>
      </w:tr>
      <w:tr w:rsidR="000A68D3" w:rsidRPr="00CC576E" w14:paraId="176DAD3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47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47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477"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447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0796372" w14:textId="14DC124C" w:rsidR="000A68D3" w:rsidRPr="00E66AD4" w:rsidRDefault="000A68D3" w:rsidP="000A68D3">
            <w:pPr>
              <w:widowControl/>
              <w:autoSpaceDE/>
              <w:autoSpaceDN/>
              <w:adjustRightInd/>
              <w:jc w:val="center"/>
              <w:rPr>
                <w:b/>
                <w:bCs/>
                <w:sz w:val="22"/>
                <w:szCs w:val="22"/>
              </w:rPr>
            </w:pPr>
            <w:ins w:id="4479" w:author="ERCOT" w:date="2021-11-01T10:52:00Z">
              <w:r>
                <w:rPr>
                  <w:rFonts w:ascii="Calibri" w:hAnsi="Calibri" w:cs="Calibri"/>
                  <w:color w:val="000000"/>
                  <w:sz w:val="22"/>
                  <w:szCs w:val="22"/>
                </w:rPr>
                <w:t>29</w:t>
              </w:r>
            </w:ins>
            <w:del w:id="4480"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48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BE8F17E" w14:textId="59B69818" w:rsidR="000A68D3" w:rsidRPr="00E66AD4" w:rsidRDefault="000A68D3" w:rsidP="000A68D3">
            <w:pPr>
              <w:widowControl/>
              <w:autoSpaceDE/>
              <w:autoSpaceDN/>
              <w:adjustRightInd/>
              <w:jc w:val="center"/>
              <w:rPr>
                <w:b/>
                <w:bCs/>
                <w:sz w:val="22"/>
                <w:szCs w:val="22"/>
              </w:rPr>
            </w:pPr>
            <w:ins w:id="4482" w:author="ERCOT" w:date="2021-11-01T10:52:00Z">
              <w:r>
                <w:rPr>
                  <w:rFonts w:ascii="Calibri" w:hAnsi="Calibri" w:cs="Calibri"/>
                  <w:color w:val="000000"/>
                  <w:sz w:val="22"/>
                  <w:szCs w:val="22"/>
                </w:rPr>
                <w:t>29</w:t>
              </w:r>
            </w:ins>
            <w:del w:id="4483"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8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28549E4" w14:textId="4CF5AA2F" w:rsidR="000A68D3" w:rsidRPr="00E66AD4" w:rsidRDefault="000A68D3" w:rsidP="000A68D3">
            <w:pPr>
              <w:widowControl/>
              <w:autoSpaceDE/>
              <w:autoSpaceDN/>
              <w:adjustRightInd/>
              <w:jc w:val="center"/>
              <w:rPr>
                <w:b/>
                <w:bCs/>
                <w:sz w:val="22"/>
                <w:szCs w:val="22"/>
              </w:rPr>
            </w:pPr>
            <w:ins w:id="4485" w:author="ERCOT" w:date="2021-11-01T10:52:00Z">
              <w:r>
                <w:rPr>
                  <w:rFonts w:ascii="Calibri" w:hAnsi="Calibri" w:cs="Calibri"/>
                  <w:color w:val="000000"/>
                  <w:sz w:val="22"/>
                  <w:szCs w:val="22"/>
                </w:rPr>
                <w:t>29</w:t>
              </w:r>
            </w:ins>
            <w:del w:id="4486"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8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E705E83" w14:textId="078EA245" w:rsidR="000A68D3" w:rsidRPr="00E66AD4" w:rsidRDefault="000A68D3" w:rsidP="000A68D3">
            <w:pPr>
              <w:widowControl/>
              <w:autoSpaceDE/>
              <w:autoSpaceDN/>
              <w:adjustRightInd/>
              <w:jc w:val="center"/>
              <w:rPr>
                <w:b/>
                <w:bCs/>
                <w:sz w:val="22"/>
                <w:szCs w:val="22"/>
              </w:rPr>
            </w:pPr>
            <w:ins w:id="4488" w:author="ERCOT" w:date="2021-11-01T10:52:00Z">
              <w:r>
                <w:rPr>
                  <w:rFonts w:ascii="Calibri" w:hAnsi="Calibri" w:cs="Calibri"/>
                  <w:color w:val="000000"/>
                  <w:sz w:val="22"/>
                  <w:szCs w:val="22"/>
                </w:rPr>
                <w:t>29</w:t>
              </w:r>
            </w:ins>
            <w:del w:id="4489"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90"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E68149" w14:textId="05F3F8B4" w:rsidR="000A68D3" w:rsidRPr="00E66AD4" w:rsidRDefault="000A68D3" w:rsidP="000A68D3">
            <w:pPr>
              <w:widowControl/>
              <w:autoSpaceDE/>
              <w:autoSpaceDN/>
              <w:adjustRightInd/>
              <w:jc w:val="center"/>
              <w:rPr>
                <w:b/>
                <w:bCs/>
                <w:sz w:val="22"/>
                <w:szCs w:val="22"/>
              </w:rPr>
            </w:pPr>
            <w:ins w:id="4491" w:author="ERCOT" w:date="2021-11-01T10:52:00Z">
              <w:r>
                <w:rPr>
                  <w:rFonts w:ascii="Calibri" w:hAnsi="Calibri" w:cs="Calibri"/>
                  <w:color w:val="000000"/>
                  <w:sz w:val="22"/>
                  <w:szCs w:val="22"/>
                </w:rPr>
                <w:t>29</w:t>
              </w:r>
            </w:ins>
            <w:del w:id="4492"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9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0FAA21D" w14:textId="7B98B760" w:rsidR="000A68D3" w:rsidRPr="00E66AD4" w:rsidRDefault="000A68D3" w:rsidP="000A68D3">
            <w:pPr>
              <w:widowControl/>
              <w:autoSpaceDE/>
              <w:autoSpaceDN/>
              <w:adjustRightInd/>
              <w:jc w:val="center"/>
              <w:rPr>
                <w:b/>
                <w:bCs/>
                <w:sz w:val="22"/>
                <w:szCs w:val="22"/>
              </w:rPr>
            </w:pPr>
            <w:ins w:id="4494" w:author="ERCOT" w:date="2021-11-01T10:52:00Z">
              <w:r>
                <w:rPr>
                  <w:rFonts w:ascii="Calibri" w:hAnsi="Calibri" w:cs="Calibri"/>
                  <w:color w:val="000000"/>
                  <w:sz w:val="22"/>
                  <w:szCs w:val="22"/>
                </w:rPr>
                <w:t>29</w:t>
              </w:r>
            </w:ins>
            <w:del w:id="4495"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9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2A0F25" w14:textId="2CBFE19A" w:rsidR="000A68D3" w:rsidRPr="00E66AD4" w:rsidRDefault="000A68D3" w:rsidP="000A68D3">
            <w:pPr>
              <w:widowControl/>
              <w:autoSpaceDE/>
              <w:autoSpaceDN/>
              <w:adjustRightInd/>
              <w:jc w:val="center"/>
              <w:rPr>
                <w:b/>
                <w:bCs/>
                <w:sz w:val="22"/>
                <w:szCs w:val="22"/>
              </w:rPr>
            </w:pPr>
            <w:ins w:id="4497" w:author="ERCOT" w:date="2021-11-01T10:52:00Z">
              <w:r>
                <w:rPr>
                  <w:rFonts w:ascii="Calibri" w:hAnsi="Calibri" w:cs="Calibri"/>
                  <w:color w:val="000000"/>
                  <w:sz w:val="22"/>
                  <w:szCs w:val="22"/>
                </w:rPr>
                <w:t>29</w:t>
              </w:r>
            </w:ins>
            <w:del w:id="4498"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49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93EBC2" w14:textId="583E9102" w:rsidR="000A68D3" w:rsidRPr="00E66AD4" w:rsidRDefault="000A68D3" w:rsidP="000A68D3">
            <w:pPr>
              <w:widowControl/>
              <w:autoSpaceDE/>
              <w:autoSpaceDN/>
              <w:adjustRightInd/>
              <w:jc w:val="center"/>
              <w:rPr>
                <w:b/>
                <w:bCs/>
                <w:sz w:val="22"/>
                <w:szCs w:val="22"/>
              </w:rPr>
            </w:pPr>
            <w:ins w:id="4500" w:author="ERCOT" w:date="2021-11-01T10:52:00Z">
              <w:r>
                <w:rPr>
                  <w:rFonts w:ascii="Calibri" w:hAnsi="Calibri" w:cs="Calibri"/>
                  <w:color w:val="000000"/>
                  <w:sz w:val="22"/>
                  <w:szCs w:val="22"/>
                </w:rPr>
                <w:t>29</w:t>
              </w:r>
            </w:ins>
            <w:del w:id="4501"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502"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7C87234" w14:textId="734DDF2D" w:rsidR="000A68D3" w:rsidRPr="00E66AD4" w:rsidRDefault="000A68D3" w:rsidP="000A68D3">
            <w:pPr>
              <w:widowControl/>
              <w:autoSpaceDE/>
              <w:autoSpaceDN/>
              <w:adjustRightInd/>
              <w:jc w:val="center"/>
              <w:rPr>
                <w:b/>
                <w:bCs/>
                <w:sz w:val="22"/>
                <w:szCs w:val="22"/>
              </w:rPr>
            </w:pPr>
            <w:ins w:id="4503" w:author="ERCOT" w:date="2021-11-01T10:52:00Z">
              <w:r>
                <w:rPr>
                  <w:rFonts w:ascii="Calibri" w:hAnsi="Calibri" w:cs="Calibri"/>
                  <w:color w:val="000000"/>
                  <w:sz w:val="22"/>
                  <w:szCs w:val="22"/>
                </w:rPr>
                <w:t>29</w:t>
              </w:r>
            </w:ins>
            <w:del w:id="4504"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505"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10FA" w14:textId="0D77BF4E" w:rsidR="000A68D3" w:rsidRPr="00E66AD4" w:rsidRDefault="000A68D3" w:rsidP="000A68D3">
            <w:pPr>
              <w:widowControl/>
              <w:autoSpaceDE/>
              <w:autoSpaceDN/>
              <w:adjustRightInd/>
              <w:jc w:val="center"/>
              <w:rPr>
                <w:b/>
                <w:bCs/>
                <w:sz w:val="22"/>
                <w:szCs w:val="22"/>
              </w:rPr>
            </w:pPr>
            <w:ins w:id="4506" w:author="ERCOT" w:date="2021-11-01T10:52:00Z">
              <w:r>
                <w:rPr>
                  <w:rFonts w:ascii="Calibri" w:hAnsi="Calibri" w:cs="Calibri"/>
                  <w:color w:val="000000"/>
                  <w:sz w:val="22"/>
                  <w:szCs w:val="22"/>
                </w:rPr>
                <w:t>29</w:t>
              </w:r>
            </w:ins>
            <w:del w:id="4507"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0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E229B9" w14:textId="45F2D3D9" w:rsidR="000A68D3" w:rsidRPr="00E66AD4" w:rsidRDefault="000A68D3" w:rsidP="000A68D3">
            <w:pPr>
              <w:widowControl/>
              <w:autoSpaceDE/>
              <w:autoSpaceDN/>
              <w:adjustRightInd/>
              <w:jc w:val="center"/>
              <w:rPr>
                <w:b/>
                <w:bCs/>
                <w:sz w:val="22"/>
                <w:szCs w:val="22"/>
              </w:rPr>
            </w:pPr>
            <w:ins w:id="4509" w:author="ERCOT" w:date="2021-11-01T10:52:00Z">
              <w:r>
                <w:rPr>
                  <w:rFonts w:ascii="Calibri" w:hAnsi="Calibri" w:cs="Calibri"/>
                  <w:color w:val="000000"/>
                  <w:sz w:val="22"/>
                  <w:szCs w:val="22"/>
                </w:rPr>
                <w:t>23</w:t>
              </w:r>
            </w:ins>
            <w:del w:id="4510"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1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67956B" w14:textId="0FB614BC" w:rsidR="000A68D3" w:rsidRPr="00E66AD4" w:rsidRDefault="000A68D3" w:rsidP="000A68D3">
            <w:pPr>
              <w:widowControl/>
              <w:autoSpaceDE/>
              <w:autoSpaceDN/>
              <w:adjustRightInd/>
              <w:jc w:val="center"/>
              <w:rPr>
                <w:b/>
                <w:bCs/>
                <w:sz w:val="22"/>
                <w:szCs w:val="22"/>
              </w:rPr>
            </w:pPr>
            <w:ins w:id="4512" w:author="ERCOT" w:date="2021-11-01T10:52:00Z">
              <w:r>
                <w:rPr>
                  <w:rFonts w:ascii="Calibri" w:hAnsi="Calibri" w:cs="Calibri"/>
                  <w:color w:val="000000"/>
                  <w:sz w:val="22"/>
                  <w:szCs w:val="22"/>
                </w:rPr>
                <w:t>23</w:t>
              </w:r>
            </w:ins>
            <w:del w:id="4513"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14"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BDC0355" w14:textId="57462F29" w:rsidR="000A68D3" w:rsidRPr="00E66AD4" w:rsidRDefault="000A68D3" w:rsidP="000A68D3">
            <w:pPr>
              <w:widowControl/>
              <w:autoSpaceDE/>
              <w:autoSpaceDN/>
              <w:adjustRightInd/>
              <w:jc w:val="center"/>
              <w:rPr>
                <w:b/>
                <w:bCs/>
                <w:sz w:val="22"/>
                <w:szCs w:val="22"/>
              </w:rPr>
            </w:pPr>
            <w:ins w:id="4515" w:author="ERCOT" w:date="2021-11-01T10:52:00Z">
              <w:r>
                <w:rPr>
                  <w:rFonts w:ascii="Calibri" w:hAnsi="Calibri" w:cs="Calibri"/>
                  <w:color w:val="000000"/>
                  <w:sz w:val="22"/>
                  <w:szCs w:val="22"/>
                </w:rPr>
                <w:t>23</w:t>
              </w:r>
            </w:ins>
            <w:del w:id="4516"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17"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78CF6F" w14:textId="3A8C20F2" w:rsidR="000A68D3" w:rsidRPr="00E66AD4" w:rsidRDefault="000A68D3" w:rsidP="000A68D3">
            <w:pPr>
              <w:widowControl/>
              <w:autoSpaceDE/>
              <w:autoSpaceDN/>
              <w:adjustRightInd/>
              <w:jc w:val="center"/>
              <w:rPr>
                <w:b/>
                <w:bCs/>
                <w:sz w:val="22"/>
                <w:szCs w:val="22"/>
              </w:rPr>
            </w:pPr>
            <w:ins w:id="4518" w:author="ERCOT" w:date="2021-11-01T10:52:00Z">
              <w:r>
                <w:rPr>
                  <w:rFonts w:ascii="Calibri" w:hAnsi="Calibri" w:cs="Calibri"/>
                  <w:color w:val="000000"/>
                  <w:sz w:val="22"/>
                  <w:szCs w:val="22"/>
                </w:rPr>
                <w:t>23</w:t>
              </w:r>
            </w:ins>
            <w:del w:id="4519"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20"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BAC365" w14:textId="2CD8B0B8" w:rsidR="000A68D3" w:rsidRPr="00E66AD4" w:rsidRDefault="000A68D3" w:rsidP="000A68D3">
            <w:pPr>
              <w:widowControl/>
              <w:autoSpaceDE/>
              <w:autoSpaceDN/>
              <w:adjustRightInd/>
              <w:jc w:val="center"/>
              <w:rPr>
                <w:b/>
                <w:bCs/>
                <w:sz w:val="22"/>
                <w:szCs w:val="22"/>
              </w:rPr>
            </w:pPr>
            <w:ins w:id="4521" w:author="ERCOT" w:date="2021-11-01T10:52:00Z">
              <w:r>
                <w:rPr>
                  <w:rFonts w:ascii="Calibri" w:hAnsi="Calibri" w:cs="Calibri"/>
                  <w:color w:val="000000"/>
                  <w:sz w:val="22"/>
                  <w:szCs w:val="22"/>
                </w:rPr>
                <w:t>23</w:t>
              </w:r>
            </w:ins>
            <w:del w:id="4522"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23"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AE6CD16" w14:textId="10003D4B" w:rsidR="000A68D3" w:rsidRPr="00E66AD4" w:rsidRDefault="000A68D3" w:rsidP="000A68D3">
            <w:pPr>
              <w:widowControl/>
              <w:autoSpaceDE/>
              <w:autoSpaceDN/>
              <w:adjustRightInd/>
              <w:jc w:val="center"/>
              <w:rPr>
                <w:b/>
                <w:bCs/>
                <w:sz w:val="22"/>
                <w:szCs w:val="22"/>
              </w:rPr>
            </w:pPr>
            <w:ins w:id="4524" w:author="ERCOT" w:date="2021-11-01T10:52:00Z">
              <w:r>
                <w:rPr>
                  <w:rFonts w:ascii="Calibri" w:hAnsi="Calibri" w:cs="Calibri"/>
                  <w:color w:val="000000"/>
                  <w:sz w:val="22"/>
                  <w:szCs w:val="22"/>
                </w:rPr>
                <w:t>23</w:t>
              </w:r>
            </w:ins>
            <w:del w:id="4525"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2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356A533" w14:textId="743C0D6E" w:rsidR="000A68D3" w:rsidRPr="00E66AD4" w:rsidRDefault="000A68D3" w:rsidP="000A68D3">
            <w:pPr>
              <w:widowControl/>
              <w:autoSpaceDE/>
              <w:autoSpaceDN/>
              <w:adjustRightInd/>
              <w:jc w:val="center"/>
              <w:rPr>
                <w:b/>
                <w:bCs/>
                <w:sz w:val="22"/>
                <w:szCs w:val="22"/>
              </w:rPr>
            </w:pPr>
            <w:ins w:id="4527" w:author="ERCOT" w:date="2021-11-01T10:52:00Z">
              <w:r>
                <w:rPr>
                  <w:rFonts w:ascii="Calibri" w:hAnsi="Calibri" w:cs="Calibri"/>
                  <w:color w:val="000000"/>
                  <w:sz w:val="22"/>
                  <w:szCs w:val="22"/>
                </w:rPr>
                <w:t>23</w:t>
              </w:r>
            </w:ins>
            <w:del w:id="4528"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529"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0C7810" w14:textId="3EDC3517" w:rsidR="000A68D3" w:rsidRPr="00E66AD4" w:rsidRDefault="000A68D3" w:rsidP="000A68D3">
            <w:pPr>
              <w:widowControl/>
              <w:autoSpaceDE/>
              <w:autoSpaceDN/>
              <w:adjustRightInd/>
              <w:jc w:val="center"/>
              <w:rPr>
                <w:b/>
                <w:bCs/>
                <w:sz w:val="22"/>
                <w:szCs w:val="22"/>
              </w:rPr>
            </w:pPr>
            <w:ins w:id="4530" w:author="ERCOT" w:date="2021-11-01T10:52:00Z">
              <w:r>
                <w:rPr>
                  <w:rFonts w:ascii="Calibri" w:hAnsi="Calibri" w:cs="Calibri"/>
                  <w:color w:val="000000"/>
                  <w:sz w:val="22"/>
                  <w:szCs w:val="22"/>
                </w:rPr>
                <w:t>23</w:t>
              </w:r>
            </w:ins>
            <w:del w:id="4531"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532"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0F66ABD2" w14:textId="20ED7E36" w:rsidR="000A68D3" w:rsidRPr="00E66AD4" w:rsidRDefault="000A68D3" w:rsidP="000A68D3">
            <w:pPr>
              <w:widowControl/>
              <w:autoSpaceDE/>
              <w:autoSpaceDN/>
              <w:adjustRightInd/>
              <w:jc w:val="center"/>
              <w:rPr>
                <w:b/>
                <w:bCs/>
                <w:sz w:val="22"/>
                <w:szCs w:val="22"/>
              </w:rPr>
            </w:pPr>
            <w:ins w:id="4533" w:author="ERCOT" w:date="2021-11-01T10:52:00Z">
              <w:r>
                <w:rPr>
                  <w:rFonts w:ascii="Calibri" w:hAnsi="Calibri" w:cs="Calibri"/>
                  <w:color w:val="000000"/>
                  <w:sz w:val="22"/>
                  <w:szCs w:val="22"/>
                </w:rPr>
                <w:t>28</w:t>
              </w:r>
            </w:ins>
            <w:del w:id="4534"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535"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0DA5EFE" w14:textId="520FA2B3" w:rsidR="000A68D3" w:rsidRPr="00E66AD4" w:rsidRDefault="000A68D3" w:rsidP="000A68D3">
            <w:pPr>
              <w:widowControl/>
              <w:autoSpaceDE/>
              <w:autoSpaceDN/>
              <w:adjustRightInd/>
              <w:jc w:val="center"/>
              <w:rPr>
                <w:b/>
                <w:bCs/>
                <w:sz w:val="22"/>
                <w:szCs w:val="22"/>
              </w:rPr>
            </w:pPr>
            <w:ins w:id="4536" w:author="ERCOT" w:date="2021-11-01T10:52:00Z">
              <w:r>
                <w:rPr>
                  <w:rFonts w:ascii="Calibri" w:hAnsi="Calibri" w:cs="Calibri"/>
                  <w:color w:val="000000"/>
                  <w:sz w:val="22"/>
                  <w:szCs w:val="22"/>
                </w:rPr>
                <w:t>28</w:t>
              </w:r>
            </w:ins>
            <w:del w:id="4537"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538"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47B2FF6" w14:textId="3CE19900" w:rsidR="000A68D3" w:rsidRPr="00E66AD4" w:rsidRDefault="000A68D3" w:rsidP="000A68D3">
            <w:pPr>
              <w:widowControl/>
              <w:autoSpaceDE/>
              <w:autoSpaceDN/>
              <w:adjustRightInd/>
              <w:jc w:val="center"/>
              <w:rPr>
                <w:b/>
                <w:bCs/>
                <w:sz w:val="22"/>
                <w:szCs w:val="22"/>
              </w:rPr>
            </w:pPr>
            <w:ins w:id="4539" w:author="ERCOT" w:date="2021-11-01T10:52:00Z">
              <w:r>
                <w:rPr>
                  <w:rFonts w:ascii="Calibri" w:hAnsi="Calibri" w:cs="Calibri"/>
                  <w:color w:val="000000"/>
                  <w:sz w:val="22"/>
                  <w:szCs w:val="22"/>
                </w:rPr>
                <w:t>28</w:t>
              </w:r>
            </w:ins>
            <w:del w:id="4540"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541"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4EBA33F" w14:textId="35B76506" w:rsidR="000A68D3" w:rsidRPr="00E66AD4" w:rsidRDefault="000A68D3" w:rsidP="000A68D3">
            <w:pPr>
              <w:widowControl/>
              <w:autoSpaceDE/>
              <w:autoSpaceDN/>
              <w:adjustRightInd/>
              <w:jc w:val="center"/>
              <w:rPr>
                <w:b/>
                <w:bCs/>
                <w:sz w:val="22"/>
                <w:szCs w:val="22"/>
              </w:rPr>
            </w:pPr>
            <w:ins w:id="4542" w:author="ERCOT" w:date="2021-11-01T10:52:00Z">
              <w:r>
                <w:rPr>
                  <w:rFonts w:ascii="Calibri" w:hAnsi="Calibri" w:cs="Calibri"/>
                  <w:color w:val="000000"/>
                  <w:sz w:val="22"/>
                  <w:szCs w:val="22"/>
                </w:rPr>
                <w:t>28</w:t>
              </w:r>
            </w:ins>
            <w:del w:id="4543"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544"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5EE2682C" w14:textId="57AB70B8" w:rsidR="000A68D3" w:rsidRPr="00E66AD4" w:rsidRDefault="000A68D3" w:rsidP="000A68D3">
            <w:pPr>
              <w:widowControl/>
              <w:autoSpaceDE/>
              <w:autoSpaceDN/>
              <w:adjustRightInd/>
              <w:jc w:val="center"/>
              <w:rPr>
                <w:b/>
                <w:bCs/>
                <w:sz w:val="22"/>
                <w:szCs w:val="22"/>
              </w:rPr>
            </w:pPr>
            <w:ins w:id="4545" w:author="ERCOT" w:date="2021-11-01T10:52:00Z">
              <w:r>
                <w:rPr>
                  <w:rFonts w:ascii="Calibri" w:hAnsi="Calibri" w:cs="Calibri"/>
                  <w:color w:val="000000"/>
                  <w:sz w:val="22"/>
                  <w:szCs w:val="22"/>
                </w:rPr>
                <w:t>29</w:t>
              </w:r>
            </w:ins>
            <w:del w:id="4546"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547"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EC35A58" w14:textId="67101F01" w:rsidR="000A68D3" w:rsidRPr="00E66AD4" w:rsidRDefault="000A68D3" w:rsidP="000A68D3">
            <w:pPr>
              <w:widowControl/>
              <w:autoSpaceDE/>
              <w:autoSpaceDN/>
              <w:adjustRightInd/>
              <w:jc w:val="center"/>
              <w:rPr>
                <w:b/>
                <w:bCs/>
                <w:sz w:val="22"/>
                <w:szCs w:val="22"/>
              </w:rPr>
            </w:pPr>
            <w:ins w:id="4548" w:author="ERCOT" w:date="2021-11-01T10:52:00Z">
              <w:r>
                <w:rPr>
                  <w:rFonts w:ascii="Calibri" w:hAnsi="Calibri" w:cs="Calibri"/>
                  <w:color w:val="000000"/>
                  <w:sz w:val="22"/>
                  <w:szCs w:val="22"/>
                </w:rPr>
                <w:t>29</w:t>
              </w:r>
            </w:ins>
            <w:del w:id="4549" w:author="ERCOT" w:date="2021-11-01T10:49:00Z">
              <w:r w:rsidRPr="00E66AD4" w:rsidDel="000A68D3">
                <w:rPr>
                  <w:sz w:val="22"/>
                  <w:szCs w:val="22"/>
                </w:rPr>
                <w:delText>32</w:delText>
              </w:r>
            </w:del>
          </w:p>
        </w:tc>
      </w:tr>
      <w:tr w:rsidR="000A68D3" w:rsidRPr="00CC576E" w14:paraId="089A211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550"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551" w:author="ERCOT" w:date="2021-11-01T10:52: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552" w:author="ERCOT" w:date="2021-11-01T10:52: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455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9732CB8" w14:textId="7082533C" w:rsidR="000A68D3" w:rsidRPr="00E66AD4" w:rsidRDefault="000A68D3" w:rsidP="000A68D3">
            <w:pPr>
              <w:widowControl/>
              <w:autoSpaceDE/>
              <w:autoSpaceDN/>
              <w:adjustRightInd/>
              <w:jc w:val="center"/>
              <w:rPr>
                <w:b/>
                <w:bCs/>
                <w:sz w:val="22"/>
                <w:szCs w:val="22"/>
              </w:rPr>
            </w:pPr>
            <w:ins w:id="4554" w:author="ERCOT" w:date="2021-11-01T10:52:00Z">
              <w:r>
                <w:rPr>
                  <w:rFonts w:ascii="Calibri" w:hAnsi="Calibri" w:cs="Calibri"/>
                  <w:color w:val="000000"/>
                  <w:sz w:val="22"/>
                  <w:szCs w:val="22"/>
                </w:rPr>
                <w:t>29</w:t>
              </w:r>
            </w:ins>
            <w:del w:id="4555" w:author="ERCOT" w:date="2021-11-01T10:49:00Z">
              <w:r w:rsidRPr="00E66AD4" w:rsidDel="000A68D3">
                <w:rPr>
                  <w:sz w:val="22"/>
                  <w:szCs w:val="22"/>
                </w:rPr>
                <w:delText>32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56"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87871C" w14:textId="52C017E3" w:rsidR="000A68D3" w:rsidRPr="00E66AD4" w:rsidRDefault="000A68D3" w:rsidP="000A68D3">
            <w:pPr>
              <w:widowControl/>
              <w:autoSpaceDE/>
              <w:autoSpaceDN/>
              <w:adjustRightInd/>
              <w:jc w:val="center"/>
              <w:rPr>
                <w:b/>
                <w:bCs/>
                <w:sz w:val="22"/>
                <w:szCs w:val="22"/>
              </w:rPr>
            </w:pPr>
            <w:ins w:id="4557" w:author="ERCOT" w:date="2021-11-01T10:52:00Z">
              <w:r>
                <w:rPr>
                  <w:rFonts w:ascii="Calibri" w:hAnsi="Calibri" w:cs="Calibri"/>
                  <w:color w:val="000000"/>
                  <w:sz w:val="22"/>
                  <w:szCs w:val="22"/>
                </w:rPr>
                <w:t>29</w:t>
              </w:r>
            </w:ins>
            <w:del w:id="4558"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59"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456DEBE" w14:textId="2E61394E" w:rsidR="000A68D3" w:rsidRPr="00E66AD4" w:rsidRDefault="000A68D3" w:rsidP="000A68D3">
            <w:pPr>
              <w:widowControl/>
              <w:autoSpaceDE/>
              <w:autoSpaceDN/>
              <w:adjustRightInd/>
              <w:jc w:val="center"/>
              <w:rPr>
                <w:b/>
                <w:bCs/>
                <w:sz w:val="22"/>
                <w:szCs w:val="22"/>
              </w:rPr>
            </w:pPr>
            <w:ins w:id="4560" w:author="ERCOT" w:date="2021-11-01T10:52:00Z">
              <w:r>
                <w:rPr>
                  <w:rFonts w:ascii="Calibri" w:hAnsi="Calibri" w:cs="Calibri"/>
                  <w:color w:val="000000"/>
                  <w:sz w:val="22"/>
                  <w:szCs w:val="22"/>
                </w:rPr>
                <w:t>29</w:t>
              </w:r>
            </w:ins>
            <w:del w:id="4561"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6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ABE0E4" w14:textId="62E03702" w:rsidR="000A68D3" w:rsidRPr="00E66AD4" w:rsidRDefault="000A68D3" w:rsidP="000A68D3">
            <w:pPr>
              <w:widowControl/>
              <w:autoSpaceDE/>
              <w:autoSpaceDN/>
              <w:adjustRightInd/>
              <w:jc w:val="center"/>
              <w:rPr>
                <w:b/>
                <w:bCs/>
                <w:sz w:val="22"/>
                <w:szCs w:val="22"/>
              </w:rPr>
            </w:pPr>
            <w:ins w:id="4563" w:author="ERCOT" w:date="2021-11-01T10:52:00Z">
              <w:r>
                <w:rPr>
                  <w:rFonts w:ascii="Calibri" w:hAnsi="Calibri" w:cs="Calibri"/>
                  <w:color w:val="000000"/>
                  <w:sz w:val="22"/>
                  <w:szCs w:val="22"/>
                </w:rPr>
                <w:t>29</w:t>
              </w:r>
            </w:ins>
            <w:del w:id="4564"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65"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3DF4858" w14:textId="4EAB211E" w:rsidR="000A68D3" w:rsidRPr="00E66AD4" w:rsidRDefault="000A68D3" w:rsidP="000A68D3">
            <w:pPr>
              <w:widowControl/>
              <w:autoSpaceDE/>
              <w:autoSpaceDN/>
              <w:adjustRightInd/>
              <w:jc w:val="center"/>
              <w:rPr>
                <w:b/>
                <w:bCs/>
                <w:sz w:val="22"/>
                <w:szCs w:val="22"/>
              </w:rPr>
            </w:pPr>
            <w:ins w:id="4566" w:author="ERCOT" w:date="2021-11-01T10:52:00Z">
              <w:r>
                <w:rPr>
                  <w:rFonts w:ascii="Calibri" w:hAnsi="Calibri" w:cs="Calibri"/>
                  <w:color w:val="000000"/>
                  <w:sz w:val="22"/>
                  <w:szCs w:val="22"/>
                </w:rPr>
                <w:t>29</w:t>
              </w:r>
            </w:ins>
            <w:del w:id="4567"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68"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E736AF" w14:textId="16224A20" w:rsidR="000A68D3" w:rsidRPr="00E66AD4" w:rsidRDefault="000A68D3" w:rsidP="000A68D3">
            <w:pPr>
              <w:widowControl/>
              <w:autoSpaceDE/>
              <w:autoSpaceDN/>
              <w:adjustRightInd/>
              <w:jc w:val="center"/>
              <w:rPr>
                <w:b/>
                <w:bCs/>
                <w:sz w:val="22"/>
                <w:szCs w:val="22"/>
              </w:rPr>
            </w:pPr>
            <w:ins w:id="4569" w:author="ERCOT" w:date="2021-11-01T10:52:00Z">
              <w:r>
                <w:rPr>
                  <w:rFonts w:ascii="Calibri" w:hAnsi="Calibri" w:cs="Calibri"/>
                  <w:color w:val="000000"/>
                  <w:sz w:val="22"/>
                  <w:szCs w:val="22"/>
                </w:rPr>
                <w:t>29</w:t>
              </w:r>
            </w:ins>
            <w:del w:id="4570" w:author="ERCOT" w:date="2021-11-01T10:49:00Z">
              <w:r w:rsidRPr="00E66AD4" w:rsidDel="000A68D3">
                <w:rPr>
                  <w:sz w:val="22"/>
                  <w:szCs w:val="22"/>
                </w:rPr>
                <w:delText>33</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71"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297B77" w14:textId="3C827961" w:rsidR="000A68D3" w:rsidRPr="00E66AD4" w:rsidRDefault="000A68D3" w:rsidP="000A68D3">
            <w:pPr>
              <w:widowControl/>
              <w:autoSpaceDE/>
              <w:autoSpaceDN/>
              <w:adjustRightInd/>
              <w:jc w:val="center"/>
              <w:rPr>
                <w:b/>
                <w:bCs/>
                <w:sz w:val="22"/>
                <w:szCs w:val="22"/>
              </w:rPr>
            </w:pPr>
            <w:ins w:id="4572" w:author="ERCOT" w:date="2021-11-01T10:52:00Z">
              <w:r>
                <w:rPr>
                  <w:rFonts w:ascii="Calibri" w:hAnsi="Calibri" w:cs="Calibri"/>
                  <w:color w:val="000000"/>
                  <w:sz w:val="22"/>
                  <w:szCs w:val="22"/>
                </w:rPr>
                <w:t>29</w:t>
              </w:r>
            </w:ins>
            <w:del w:id="4573"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74"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725E4B" w14:textId="74774A36" w:rsidR="000A68D3" w:rsidRPr="00E66AD4" w:rsidRDefault="000A68D3" w:rsidP="000A68D3">
            <w:pPr>
              <w:widowControl/>
              <w:autoSpaceDE/>
              <w:autoSpaceDN/>
              <w:adjustRightInd/>
              <w:jc w:val="center"/>
              <w:rPr>
                <w:b/>
                <w:bCs/>
                <w:sz w:val="22"/>
                <w:szCs w:val="22"/>
              </w:rPr>
            </w:pPr>
            <w:ins w:id="4575" w:author="ERCOT" w:date="2021-11-01T10:52:00Z">
              <w:r>
                <w:rPr>
                  <w:rFonts w:ascii="Calibri" w:hAnsi="Calibri" w:cs="Calibri"/>
                  <w:color w:val="000000"/>
                  <w:sz w:val="22"/>
                  <w:szCs w:val="22"/>
                </w:rPr>
                <w:t>29</w:t>
              </w:r>
            </w:ins>
            <w:del w:id="4576" w:author="ERCOT" w:date="2021-11-01T10:49:00Z">
              <w:r w:rsidRPr="00E66AD4" w:rsidDel="000A68D3">
                <w:rPr>
                  <w:sz w:val="22"/>
                  <w:szCs w:val="22"/>
                </w:rPr>
                <w:delText>32</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577" w:author="ERCOT" w:date="2021-11-01T10:52: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849D3" w14:textId="1F6700DD" w:rsidR="000A68D3" w:rsidRPr="00E66AD4" w:rsidRDefault="000A68D3" w:rsidP="000A68D3">
            <w:pPr>
              <w:widowControl/>
              <w:autoSpaceDE/>
              <w:autoSpaceDN/>
              <w:adjustRightInd/>
              <w:jc w:val="center"/>
              <w:rPr>
                <w:b/>
                <w:bCs/>
                <w:sz w:val="22"/>
                <w:szCs w:val="22"/>
              </w:rPr>
            </w:pPr>
            <w:ins w:id="4578" w:author="ERCOT" w:date="2021-11-01T10:52:00Z">
              <w:r>
                <w:rPr>
                  <w:rFonts w:ascii="Calibri" w:hAnsi="Calibri" w:cs="Calibri"/>
                  <w:color w:val="000000"/>
                  <w:sz w:val="22"/>
                  <w:szCs w:val="22"/>
                </w:rPr>
                <w:t>29</w:t>
              </w:r>
            </w:ins>
            <w:del w:id="4579" w:author="ERCOT" w:date="2021-11-01T10:49:00Z">
              <w:r w:rsidRPr="00E66AD4" w:rsidDel="000A68D3">
                <w:rPr>
                  <w:sz w:val="22"/>
                  <w:szCs w:val="22"/>
                </w:rPr>
                <w:delText>32</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580" w:author="ERCOT" w:date="2021-11-01T10:52: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54F0C1" w14:textId="4D98F2E1" w:rsidR="000A68D3" w:rsidRPr="00E66AD4" w:rsidRDefault="000A68D3" w:rsidP="000A68D3">
            <w:pPr>
              <w:widowControl/>
              <w:autoSpaceDE/>
              <w:autoSpaceDN/>
              <w:adjustRightInd/>
              <w:jc w:val="center"/>
              <w:rPr>
                <w:b/>
                <w:bCs/>
                <w:sz w:val="22"/>
                <w:szCs w:val="22"/>
              </w:rPr>
            </w:pPr>
            <w:ins w:id="4581" w:author="ERCOT" w:date="2021-11-01T10:52:00Z">
              <w:r>
                <w:rPr>
                  <w:rFonts w:ascii="Calibri" w:hAnsi="Calibri" w:cs="Calibri"/>
                  <w:color w:val="000000"/>
                  <w:sz w:val="22"/>
                  <w:szCs w:val="22"/>
                </w:rPr>
                <w:t>29</w:t>
              </w:r>
            </w:ins>
            <w:del w:id="4582" w:author="ERCOT" w:date="2021-11-01T10:49:00Z">
              <w:r w:rsidRPr="00E66AD4" w:rsidDel="000A68D3">
                <w:rPr>
                  <w:sz w:val="22"/>
                  <w:szCs w:val="22"/>
                </w:rPr>
                <w:delText>32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83"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2A4F26E" w14:textId="7FAA7E59" w:rsidR="000A68D3" w:rsidRPr="00E66AD4" w:rsidRDefault="000A68D3" w:rsidP="000A68D3">
            <w:pPr>
              <w:widowControl/>
              <w:autoSpaceDE/>
              <w:autoSpaceDN/>
              <w:adjustRightInd/>
              <w:jc w:val="center"/>
              <w:rPr>
                <w:b/>
                <w:bCs/>
                <w:sz w:val="22"/>
                <w:szCs w:val="22"/>
              </w:rPr>
            </w:pPr>
            <w:ins w:id="4584" w:author="ERCOT" w:date="2021-11-01T10:52:00Z">
              <w:r>
                <w:rPr>
                  <w:rFonts w:ascii="Calibri" w:hAnsi="Calibri" w:cs="Calibri"/>
                  <w:color w:val="000000"/>
                  <w:sz w:val="22"/>
                  <w:szCs w:val="22"/>
                </w:rPr>
                <w:t>23</w:t>
              </w:r>
            </w:ins>
            <w:del w:id="4585"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86"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CF54964" w14:textId="4ABE09A7" w:rsidR="000A68D3" w:rsidRPr="00E66AD4" w:rsidRDefault="000A68D3" w:rsidP="000A68D3">
            <w:pPr>
              <w:widowControl/>
              <w:autoSpaceDE/>
              <w:autoSpaceDN/>
              <w:adjustRightInd/>
              <w:jc w:val="center"/>
              <w:rPr>
                <w:b/>
                <w:bCs/>
                <w:sz w:val="22"/>
                <w:szCs w:val="22"/>
              </w:rPr>
            </w:pPr>
            <w:ins w:id="4587" w:author="ERCOT" w:date="2021-11-01T10:52:00Z">
              <w:r>
                <w:rPr>
                  <w:rFonts w:ascii="Calibri" w:hAnsi="Calibri" w:cs="Calibri"/>
                  <w:color w:val="000000"/>
                  <w:sz w:val="22"/>
                  <w:szCs w:val="22"/>
                </w:rPr>
                <w:t>23</w:t>
              </w:r>
            </w:ins>
            <w:del w:id="4588"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89"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90D5C96" w14:textId="7785261A" w:rsidR="000A68D3" w:rsidRPr="00E66AD4" w:rsidRDefault="000A68D3" w:rsidP="000A68D3">
            <w:pPr>
              <w:widowControl/>
              <w:autoSpaceDE/>
              <w:autoSpaceDN/>
              <w:adjustRightInd/>
              <w:jc w:val="center"/>
              <w:rPr>
                <w:b/>
                <w:bCs/>
                <w:sz w:val="22"/>
                <w:szCs w:val="22"/>
              </w:rPr>
            </w:pPr>
            <w:ins w:id="4590" w:author="ERCOT" w:date="2021-11-01T10:52:00Z">
              <w:r>
                <w:rPr>
                  <w:rFonts w:ascii="Calibri" w:hAnsi="Calibri" w:cs="Calibri"/>
                  <w:color w:val="000000"/>
                  <w:sz w:val="22"/>
                  <w:szCs w:val="22"/>
                </w:rPr>
                <w:t>23</w:t>
              </w:r>
            </w:ins>
            <w:del w:id="4591"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592" w:author="ERCOT" w:date="2021-11-01T10:52: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0A5EFD7" w14:textId="4A13BCDD" w:rsidR="000A68D3" w:rsidRPr="00E66AD4" w:rsidRDefault="000A68D3" w:rsidP="000A68D3">
            <w:pPr>
              <w:widowControl/>
              <w:autoSpaceDE/>
              <w:autoSpaceDN/>
              <w:adjustRightInd/>
              <w:jc w:val="center"/>
              <w:rPr>
                <w:b/>
                <w:bCs/>
                <w:sz w:val="22"/>
                <w:szCs w:val="22"/>
              </w:rPr>
            </w:pPr>
            <w:ins w:id="4593" w:author="ERCOT" w:date="2021-11-01T10:52:00Z">
              <w:r>
                <w:rPr>
                  <w:rFonts w:ascii="Calibri" w:hAnsi="Calibri" w:cs="Calibri"/>
                  <w:color w:val="000000"/>
                  <w:sz w:val="22"/>
                  <w:szCs w:val="22"/>
                </w:rPr>
                <w:t>23</w:t>
              </w:r>
            </w:ins>
            <w:del w:id="4594"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95"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8EEBCA2" w14:textId="72414937" w:rsidR="000A68D3" w:rsidRPr="00E66AD4" w:rsidRDefault="000A68D3" w:rsidP="000A68D3">
            <w:pPr>
              <w:widowControl/>
              <w:autoSpaceDE/>
              <w:autoSpaceDN/>
              <w:adjustRightInd/>
              <w:jc w:val="center"/>
              <w:rPr>
                <w:b/>
                <w:bCs/>
                <w:sz w:val="22"/>
                <w:szCs w:val="22"/>
              </w:rPr>
            </w:pPr>
            <w:ins w:id="4596" w:author="ERCOT" w:date="2021-11-01T10:52:00Z">
              <w:r>
                <w:rPr>
                  <w:rFonts w:ascii="Calibri" w:hAnsi="Calibri" w:cs="Calibri"/>
                  <w:color w:val="000000"/>
                  <w:sz w:val="22"/>
                  <w:szCs w:val="22"/>
                </w:rPr>
                <w:t>23</w:t>
              </w:r>
            </w:ins>
            <w:del w:id="4597"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598"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9C76F2B" w14:textId="4DA2C881" w:rsidR="000A68D3" w:rsidRPr="00E66AD4" w:rsidRDefault="000A68D3" w:rsidP="000A68D3">
            <w:pPr>
              <w:widowControl/>
              <w:autoSpaceDE/>
              <w:autoSpaceDN/>
              <w:adjustRightInd/>
              <w:jc w:val="center"/>
              <w:rPr>
                <w:b/>
                <w:bCs/>
                <w:sz w:val="22"/>
                <w:szCs w:val="22"/>
              </w:rPr>
            </w:pPr>
            <w:ins w:id="4599" w:author="ERCOT" w:date="2021-11-01T10:52:00Z">
              <w:r>
                <w:rPr>
                  <w:rFonts w:ascii="Calibri" w:hAnsi="Calibri" w:cs="Calibri"/>
                  <w:color w:val="000000"/>
                  <w:sz w:val="22"/>
                  <w:szCs w:val="22"/>
                </w:rPr>
                <w:t>23</w:t>
              </w:r>
            </w:ins>
            <w:del w:id="4600"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601" w:author="ERCOT" w:date="2021-11-01T10:52: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006FB4" w14:textId="78F2CAB6" w:rsidR="000A68D3" w:rsidRPr="00E66AD4" w:rsidRDefault="000A68D3" w:rsidP="000A68D3">
            <w:pPr>
              <w:widowControl/>
              <w:autoSpaceDE/>
              <w:autoSpaceDN/>
              <w:adjustRightInd/>
              <w:jc w:val="center"/>
              <w:rPr>
                <w:b/>
                <w:bCs/>
                <w:sz w:val="22"/>
                <w:szCs w:val="22"/>
              </w:rPr>
            </w:pPr>
            <w:ins w:id="4602" w:author="ERCOT" w:date="2021-11-01T10:52:00Z">
              <w:r>
                <w:rPr>
                  <w:rFonts w:ascii="Calibri" w:hAnsi="Calibri" w:cs="Calibri"/>
                  <w:color w:val="000000"/>
                  <w:sz w:val="22"/>
                  <w:szCs w:val="22"/>
                </w:rPr>
                <w:t>23</w:t>
              </w:r>
            </w:ins>
            <w:del w:id="4603" w:author="ERCOT" w:date="2021-11-01T10:49:00Z">
              <w:r w:rsidRPr="00E66AD4" w:rsidDel="000A68D3">
                <w:rPr>
                  <w:sz w:val="22"/>
                  <w:szCs w:val="22"/>
                </w:rPr>
                <w:delText>26</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604" w:author="ERCOT" w:date="2021-11-01T10:52: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2CA373E" w14:textId="15579DC2" w:rsidR="000A68D3" w:rsidRPr="00E66AD4" w:rsidRDefault="000A68D3" w:rsidP="000A68D3">
            <w:pPr>
              <w:widowControl/>
              <w:autoSpaceDE/>
              <w:autoSpaceDN/>
              <w:adjustRightInd/>
              <w:jc w:val="center"/>
              <w:rPr>
                <w:b/>
                <w:bCs/>
                <w:sz w:val="22"/>
                <w:szCs w:val="22"/>
              </w:rPr>
            </w:pPr>
            <w:ins w:id="4605" w:author="ERCOT" w:date="2021-11-01T10:52:00Z">
              <w:r>
                <w:rPr>
                  <w:rFonts w:ascii="Calibri" w:hAnsi="Calibri" w:cs="Calibri"/>
                  <w:color w:val="000000"/>
                  <w:sz w:val="22"/>
                  <w:szCs w:val="22"/>
                </w:rPr>
                <w:t>23</w:t>
              </w:r>
            </w:ins>
            <w:del w:id="4606" w:author="ERCOT" w:date="2021-11-01T10:49:00Z">
              <w:r w:rsidRPr="00E66AD4" w:rsidDel="000A68D3">
                <w:rPr>
                  <w:sz w:val="22"/>
                  <w:szCs w:val="22"/>
                </w:rPr>
                <w:delText>26</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607" w:author="ERCOT" w:date="2021-11-01T10:52: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2B5F9C0" w14:textId="5D4BD5D8" w:rsidR="000A68D3" w:rsidRPr="00E66AD4" w:rsidRDefault="000A68D3" w:rsidP="000A68D3">
            <w:pPr>
              <w:widowControl/>
              <w:autoSpaceDE/>
              <w:autoSpaceDN/>
              <w:adjustRightInd/>
              <w:jc w:val="center"/>
              <w:rPr>
                <w:b/>
                <w:bCs/>
                <w:sz w:val="22"/>
                <w:szCs w:val="22"/>
              </w:rPr>
            </w:pPr>
            <w:ins w:id="4608" w:author="ERCOT" w:date="2021-11-01T10:52:00Z">
              <w:r>
                <w:rPr>
                  <w:rFonts w:ascii="Calibri" w:hAnsi="Calibri" w:cs="Calibri"/>
                  <w:color w:val="000000"/>
                  <w:sz w:val="22"/>
                  <w:szCs w:val="22"/>
                </w:rPr>
                <w:t>28</w:t>
              </w:r>
            </w:ins>
            <w:del w:id="4609" w:author="ERCOT" w:date="2021-11-01T10:49:00Z">
              <w:r w:rsidRPr="00E66AD4" w:rsidDel="000A68D3">
                <w:rPr>
                  <w:sz w:val="22"/>
                  <w:szCs w:val="22"/>
                </w:rPr>
                <w:delText>31</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610" w:author="ERCOT" w:date="2021-11-01T10:52: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A3B0562" w14:textId="4157AC6A" w:rsidR="000A68D3" w:rsidRPr="00E66AD4" w:rsidRDefault="000A68D3" w:rsidP="000A68D3">
            <w:pPr>
              <w:widowControl/>
              <w:autoSpaceDE/>
              <w:autoSpaceDN/>
              <w:adjustRightInd/>
              <w:jc w:val="center"/>
              <w:rPr>
                <w:b/>
                <w:bCs/>
                <w:sz w:val="22"/>
                <w:szCs w:val="22"/>
              </w:rPr>
            </w:pPr>
            <w:ins w:id="4611" w:author="ERCOT" w:date="2021-11-01T10:52:00Z">
              <w:r>
                <w:rPr>
                  <w:rFonts w:ascii="Calibri" w:hAnsi="Calibri" w:cs="Calibri"/>
                  <w:color w:val="000000"/>
                  <w:sz w:val="22"/>
                  <w:szCs w:val="22"/>
                </w:rPr>
                <w:t>28</w:t>
              </w:r>
            </w:ins>
            <w:del w:id="4612" w:author="ERCOT" w:date="2021-11-01T10:49:00Z">
              <w:r w:rsidRPr="00E66AD4" w:rsidDel="000A68D3">
                <w:rPr>
                  <w:sz w:val="22"/>
                  <w:szCs w:val="22"/>
                </w:rPr>
                <w:delText>31</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613" w:author="ERCOT" w:date="2021-11-01T10:52: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54A47CA" w14:textId="5B7E3C64" w:rsidR="000A68D3" w:rsidRPr="00E66AD4" w:rsidRDefault="000A68D3" w:rsidP="000A68D3">
            <w:pPr>
              <w:widowControl/>
              <w:autoSpaceDE/>
              <w:autoSpaceDN/>
              <w:adjustRightInd/>
              <w:jc w:val="center"/>
              <w:rPr>
                <w:b/>
                <w:bCs/>
                <w:sz w:val="22"/>
                <w:szCs w:val="22"/>
              </w:rPr>
            </w:pPr>
            <w:ins w:id="4614" w:author="ERCOT" w:date="2021-11-01T10:52:00Z">
              <w:r>
                <w:rPr>
                  <w:rFonts w:ascii="Calibri" w:hAnsi="Calibri" w:cs="Calibri"/>
                  <w:color w:val="000000"/>
                  <w:sz w:val="22"/>
                  <w:szCs w:val="22"/>
                </w:rPr>
                <w:t>28</w:t>
              </w:r>
            </w:ins>
            <w:del w:id="4615" w:author="ERCOT" w:date="2021-11-01T10:49:00Z">
              <w:r w:rsidRPr="00E66AD4" w:rsidDel="000A68D3">
                <w:rPr>
                  <w:sz w:val="22"/>
                  <w:szCs w:val="22"/>
                </w:rPr>
                <w:delText>31</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616" w:author="ERCOT" w:date="2021-11-01T10:52: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0DB0B2EE" w14:textId="14DFB906" w:rsidR="000A68D3" w:rsidRPr="00E66AD4" w:rsidRDefault="000A68D3" w:rsidP="000A68D3">
            <w:pPr>
              <w:widowControl/>
              <w:autoSpaceDE/>
              <w:autoSpaceDN/>
              <w:adjustRightInd/>
              <w:jc w:val="center"/>
              <w:rPr>
                <w:b/>
                <w:bCs/>
                <w:sz w:val="22"/>
                <w:szCs w:val="22"/>
              </w:rPr>
            </w:pPr>
            <w:ins w:id="4617" w:author="ERCOT" w:date="2021-11-01T10:52:00Z">
              <w:r>
                <w:rPr>
                  <w:rFonts w:ascii="Calibri" w:hAnsi="Calibri" w:cs="Calibri"/>
                  <w:color w:val="000000"/>
                  <w:sz w:val="22"/>
                  <w:szCs w:val="22"/>
                </w:rPr>
                <w:t>28</w:t>
              </w:r>
            </w:ins>
            <w:del w:id="4618" w:author="ERCOT" w:date="2021-11-01T10:49:00Z">
              <w:r w:rsidRPr="00E66AD4" w:rsidDel="000A68D3">
                <w:rPr>
                  <w:sz w:val="22"/>
                  <w:szCs w:val="22"/>
                </w:rPr>
                <w:delText>31</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619" w:author="ERCOT" w:date="2021-11-01T10:52: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ECCFDD2" w14:textId="65C9D5D9" w:rsidR="000A68D3" w:rsidRPr="00E66AD4" w:rsidRDefault="000A68D3" w:rsidP="000A68D3">
            <w:pPr>
              <w:widowControl/>
              <w:autoSpaceDE/>
              <w:autoSpaceDN/>
              <w:adjustRightInd/>
              <w:jc w:val="center"/>
              <w:rPr>
                <w:b/>
                <w:bCs/>
                <w:sz w:val="22"/>
                <w:szCs w:val="22"/>
              </w:rPr>
            </w:pPr>
            <w:ins w:id="4620" w:author="ERCOT" w:date="2021-11-01T10:52:00Z">
              <w:r>
                <w:rPr>
                  <w:rFonts w:ascii="Calibri" w:hAnsi="Calibri" w:cs="Calibri"/>
                  <w:color w:val="000000"/>
                  <w:sz w:val="22"/>
                  <w:szCs w:val="22"/>
                </w:rPr>
                <w:t>29</w:t>
              </w:r>
            </w:ins>
            <w:del w:id="4621" w:author="ERCOT" w:date="2021-11-01T10:49:00Z">
              <w:r w:rsidRPr="00E66AD4" w:rsidDel="000A68D3">
                <w:rPr>
                  <w:sz w:val="22"/>
                  <w:szCs w:val="22"/>
                </w:rPr>
                <w:delText>32</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622" w:author="ERCOT" w:date="2021-11-01T10:52: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9324552" w14:textId="0B1DC84B" w:rsidR="000A68D3" w:rsidRPr="00E66AD4" w:rsidRDefault="000A68D3" w:rsidP="000A68D3">
            <w:pPr>
              <w:widowControl/>
              <w:autoSpaceDE/>
              <w:autoSpaceDN/>
              <w:adjustRightInd/>
              <w:jc w:val="center"/>
              <w:rPr>
                <w:b/>
                <w:bCs/>
                <w:sz w:val="22"/>
                <w:szCs w:val="22"/>
              </w:rPr>
            </w:pPr>
            <w:ins w:id="4623" w:author="ERCOT" w:date="2021-11-01T10:52:00Z">
              <w:r>
                <w:rPr>
                  <w:rFonts w:ascii="Calibri" w:hAnsi="Calibri" w:cs="Calibri"/>
                  <w:color w:val="000000"/>
                  <w:sz w:val="22"/>
                  <w:szCs w:val="22"/>
                </w:rPr>
                <w:t>29</w:t>
              </w:r>
            </w:ins>
            <w:del w:id="4624" w:author="ERCOT" w:date="2021-11-01T10:49:00Z">
              <w:r w:rsidRPr="00E66AD4" w:rsidDel="000A68D3">
                <w:rPr>
                  <w:sz w:val="22"/>
                  <w:szCs w:val="22"/>
                </w:rPr>
                <w:delText>32</w:delText>
              </w:r>
            </w:del>
          </w:p>
        </w:tc>
      </w:tr>
      <w:tr w:rsidR="000A68D3" w:rsidRPr="00CC576E" w14:paraId="131E25D6"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625" w:author="ERCOT" w:date="2021-11-01T10:52: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626" w:author="ERCOT" w:date="2021-11-01T10:52: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4627" w:author="ERCOT" w:date="2021-11-01T10:52: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4628"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B17C6D2" w14:textId="10998C49" w:rsidR="000A68D3" w:rsidRPr="00E66AD4" w:rsidRDefault="000A68D3" w:rsidP="000A68D3">
            <w:pPr>
              <w:widowControl/>
              <w:autoSpaceDE/>
              <w:autoSpaceDN/>
              <w:adjustRightInd/>
              <w:jc w:val="center"/>
              <w:rPr>
                <w:b/>
                <w:bCs/>
                <w:sz w:val="22"/>
                <w:szCs w:val="22"/>
              </w:rPr>
            </w:pPr>
            <w:ins w:id="4629" w:author="ERCOT" w:date="2021-11-01T10:52:00Z">
              <w:r>
                <w:rPr>
                  <w:rFonts w:ascii="Calibri" w:hAnsi="Calibri" w:cs="Calibri"/>
                  <w:color w:val="000000"/>
                  <w:sz w:val="22"/>
                  <w:szCs w:val="22"/>
                </w:rPr>
                <w:t>33</w:t>
              </w:r>
            </w:ins>
            <w:del w:id="4630" w:author="ERCOT" w:date="2021-11-01T10:49:00Z">
              <w:r w:rsidRPr="00E66AD4" w:rsidDel="000A68D3">
                <w:rPr>
                  <w:sz w:val="22"/>
                  <w:szCs w:val="22"/>
                </w:rPr>
                <w:delText>37</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631"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A3345D4" w14:textId="6DA79858" w:rsidR="000A68D3" w:rsidRPr="00E66AD4" w:rsidRDefault="000A68D3" w:rsidP="000A68D3">
            <w:pPr>
              <w:widowControl/>
              <w:autoSpaceDE/>
              <w:autoSpaceDN/>
              <w:adjustRightInd/>
              <w:jc w:val="center"/>
              <w:rPr>
                <w:b/>
                <w:bCs/>
                <w:sz w:val="22"/>
                <w:szCs w:val="22"/>
              </w:rPr>
            </w:pPr>
            <w:ins w:id="4632" w:author="ERCOT" w:date="2021-11-01T10:52:00Z">
              <w:r>
                <w:rPr>
                  <w:rFonts w:ascii="Calibri" w:hAnsi="Calibri" w:cs="Calibri"/>
                  <w:color w:val="000000"/>
                  <w:sz w:val="22"/>
                  <w:szCs w:val="22"/>
                </w:rPr>
                <w:t>33</w:t>
              </w:r>
            </w:ins>
            <w:del w:id="4633"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34"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C0A79E7" w14:textId="518C6147" w:rsidR="000A68D3" w:rsidRPr="00E66AD4" w:rsidRDefault="000A68D3" w:rsidP="000A68D3">
            <w:pPr>
              <w:widowControl/>
              <w:autoSpaceDE/>
              <w:autoSpaceDN/>
              <w:adjustRightInd/>
              <w:jc w:val="center"/>
              <w:rPr>
                <w:b/>
                <w:bCs/>
                <w:sz w:val="22"/>
                <w:szCs w:val="22"/>
              </w:rPr>
            </w:pPr>
            <w:ins w:id="4635" w:author="ERCOT" w:date="2021-11-01T10:52:00Z">
              <w:r>
                <w:rPr>
                  <w:rFonts w:ascii="Calibri" w:hAnsi="Calibri" w:cs="Calibri"/>
                  <w:color w:val="000000"/>
                  <w:sz w:val="22"/>
                  <w:szCs w:val="22"/>
                </w:rPr>
                <w:t>33</w:t>
              </w:r>
            </w:ins>
            <w:del w:id="4636"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37"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8F39358" w14:textId="117CBDA2" w:rsidR="000A68D3" w:rsidRPr="00E66AD4" w:rsidRDefault="000A68D3" w:rsidP="000A68D3">
            <w:pPr>
              <w:widowControl/>
              <w:autoSpaceDE/>
              <w:autoSpaceDN/>
              <w:adjustRightInd/>
              <w:jc w:val="center"/>
              <w:rPr>
                <w:b/>
                <w:bCs/>
                <w:sz w:val="22"/>
                <w:szCs w:val="22"/>
              </w:rPr>
            </w:pPr>
            <w:ins w:id="4638" w:author="ERCOT" w:date="2021-11-01T10:52:00Z">
              <w:r>
                <w:rPr>
                  <w:rFonts w:ascii="Calibri" w:hAnsi="Calibri" w:cs="Calibri"/>
                  <w:color w:val="000000"/>
                  <w:sz w:val="22"/>
                  <w:szCs w:val="22"/>
                </w:rPr>
                <w:t>33</w:t>
              </w:r>
            </w:ins>
            <w:del w:id="4639"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40"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3687DB2" w14:textId="7983A559" w:rsidR="000A68D3" w:rsidRPr="00E66AD4" w:rsidRDefault="000A68D3" w:rsidP="000A68D3">
            <w:pPr>
              <w:widowControl/>
              <w:autoSpaceDE/>
              <w:autoSpaceDN/>
              <w:adjustRightInd/>
              <w:jc w:val="center"/>
              <w:rPr>
                <w:b/>
                <w:bCs/>
                <w:sz w:val="22"/>
                <w:szCs w:val="22"/>
              </w:rPr>
            </w:pPr>
            <w:ins w:id="4641" w:author="ERCOT" w:date="2021-11-01T10:52:00Z">
              <w:r>
                <w:rPr>
                  <w:rFonts w:ascii="Calibri" w:hAnsi="Calibri" w:cs="Calibri"/>
                  <w:color w:val="000000"/>
                  <w:sz w:val="22"/>
                  <w:szCs w:val="22"/>
                </w:rPr>
                <w:t>33</w:t>
              </w:r>
            </w:ins>
            <w:del w:id="4642"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43"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AAAF0A1" w14:textId="4A6B3BB2" w:rsidR="000A68D3" w:rsidRPr="00E66AD4" w:rsidRDefault="000A68D3" w:rsidP="000A68D3">
            <w:pPr>
              <w:widowControl/>
              <w:autoSpaceDE/>
              <w:autoSpaceDN/>
              <w:adjustRightInd/>
              <w:jc w:val="center"/>
              <w:rPr>
                <w:b/>
                <w:bCs/>
                <w:sz w:val="22"/>
                <w:szCs w:val="22"/>
              </w:rPr>
            </w:pPr>
            <w:ins w:id="4644" w:author="ERCOT" w:date="2021-11-01T10:52:00Z">
              <w:r>
                <w:rPr>
                  <w:rFonts w:ascii="Calibri" w:hAnsi="Calibri" w:cs="Calibri"/>
                  <w:color w:val="000000"/>
                  <w:sz w:val="22"/>
                  <w:szCs w:val="22"/>
                </w:rPr>
                <w:t>33</w:t>
              </w:r>
            </w:ins>
            <w:del w:id="4645"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46"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ADE1798" w14:textId="0EDDF8F4" w:rsidR="000A68D3" w:rsidRPr="00E66AD4" w:rsidRDefault="000A68D3" w:rsidP="000A68D3">
            <w:pPr>
              <w:widowControl/>
              <w:autoSpaceDE/>
              <w:autoSpaceDN/>
              <w:adjustRightInd/>
              <w:jc w:val="center"/>
              <w:rPr>
                <w:b/>
                <w:bCs/>
                <w:sz w:val="22"/>
                <w:szCs w:val="22"/>
              </w:rPr>
            </w:pPr>
            <w:ins w:id="4647" w:author="ERCOT" w:date="2021-11-01T10:52:00Z">
              <w:r>
                <w:rPr>
                  <w:rFonts w:ascii="Calibri" w:hAnsi="Calibri" w:cs="Calibri"/>
                  <w:color w:val="000000"/>
                  <w:sz w:val="22"/>
                  <w:szCs w:val="22"/>
                </w:rPr>
                <w:t>34</w:t>
              </w:r>
            </w:ins>
            <w:del w:id="4648"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49"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53C0A85" w14:textId="74A46195" w:rsidR="000A68D3" w:rsidRPr="00E66AD4" w:rsidRDefault="000A68D3" w:rsidP="000A68D3">
            <w:pPr>
              <w:widowControl/>
              <w:autoSpaceDE/>
              <w:autoSpaceDN/>
              <w:adjustRightInd/>
              <w:jc w:val="center"/>
              <w:rPr>
                <w:b/>
                <w:bCs/>
                <w:sz w:val="22"/>
                <w:szCs w:val="22"/>
              </w:rPr>
            </w:pPr>
            <w:ins w:id="4650" w:author="ERCOT" w:date="2021-11-01T10:52:00Z">
              <w:r>
                <w:rPr>
                  <w:rFonts w:ascii="Calibri" w:hAnsi="Calibri" w:cs="Calibri"/>
                  <w:color w:val="000000"/>
                  <w:sz w:val="22"/>
                  <w:szCs w:val="22"/>
                </w:rPr>
                <w:t>34</w:t>
              </w:r>
            </w:ins>
            <w:del w:id="4651" w:author="ERCOT" w:date="2021-11-01T10:49:00Z">
              <w:r w:rsidRPr="00E66AD4" w:rsidDel="000A68D3">
                <w:rPr>
                  <w:sz w:val="22"/>
                  <w:szCs w:val="22"/>
                </w:rPr>
                <w:delText>37</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4652" w:author="ERCOT" w:date="2021-11-01T10:52: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2B6C642A" w14:textId="61409321" w:rsidR="000A68D3" w:rsidRPr="00E66AD4" w:rsidRDefault="000A68D3" w:rsidP="000A68D3">
            <w:pPr>
              <w:widowControl/>
              <w:autoSpaceDE/>
              <w:autoSpaceDN/>
              <w:adjustRightInd/>
              <w:jc w:val="center"/>
              <w:rPr>
                <w:b/>
                <w:bCs/>
                <w:sz w:val="22"/>
                <w:szCs w:val="22"/>
              </w:rPr>
            </w:pPr>
            <w:ins w:id="4653" w:author="ERCOT" w:date="2021-11-01T10:52:00Z">
              <w:r>
                <w:rPr>
                  <w:rFonts w:ascii="Calibri" w:hAnsi="Calibri" w:cs="Calibri"/>
                  <w:color w:val="000000"/>
                  <w:sz w:val="22"/>
                  <w:szCs w:val="22"/>
                </w:rPr>
                <w:t>34</w:t>
              </w:r>
            </w:ins>
            <w:del w:id="4654" w:author="ERCOT" w:date="2021-11-01T10:49:00Z">
              <w:r w:rsidRPr="00E66AD4" w:rsidDel="000A68D3">
                <w:rPr>
                  <w:sz w:val="22"/>
                  <w:szCs w:val="22"/>
                </w:rPr>
                <w:delText>37</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4655" w:author="ERCOT" w:date="2021-11-01T10:52: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784B5C8C" w14:textId="05593887" w:rsidR="000A68D3" w:rsidRPr="00E66AD4" w:rsidRDefault="000A68D3" w:rsidP="000A68D3">
            <w:pPr>
              <w:widowControl/>
              <w:autoSpaceDE/>
              <w:autoSpaceDN/>
              <w:adjustRightInd/>
              <w:jc w:val="center"/>
              <w:rPr>
                <w:b/>
                <w:bCs/>
                <w:sz w:val="22"/>
                <w:szCs w:val="22"/>
              </w:rPr>
            </w:pPr>
            <w:ins w:id="4656" w:author="ERCOT" w:date="2021-11-01T10:52:00Z">
              <w:r>
                <w:rPr>
                  <w:rFonts w:ascii="Calibri" w:hAnsi="Calibri" w:cs="Calibri"/>
                  <w:color w:val="000000"/>
                  <w:sz w:val="22"/>
                  <w:szCs w:val="22"/>
                </w:rPr>
                <w:t>34</w:t>
              </w:r>
            </w:ins>
            <w:del w:id="4657" w:author="ERCOT" w:date="2021-11-01T10:49:00Z">
              <w:r w:rsidRPr="00E66AD4" w:rsidDel="000A68D3">
                <w:rPr>
                  <w:sz w:val="22"/>
                  <w:szCs w:val="22"/>
                </w:rPr>
                <w:delText>37</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58"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E2A5706" w14:textId="4ADA36DC" w:rsidR="000A68D3" w:rsidRPr="00E66AD4" w:rsidRDefault="000A68D3" w:rsidP="000A68D3">
            <w:pPr>
              <w:widowControl/>
              <w:autoSpaceDE/>
              <w:autoSpaceDN/>
              <w:adjustRightInd/>
              <w:jc w:val="center"/>
              <w:rPr>
                <w:b/>
                <w:bCs/>
                <w:sz w:val="22"/>
                <w:szCs w:val="22"/>
              </w:rPr>
            </w:pPr>
            <w:ins w:id="4659" w:author="ERCOT" w:date="2021-11-01T10:52:00Z">
              <w:r>
                <w:rPr>
                  <w:rFonts w:ascii="Calibri" w:hAnsi="Calibri" w:cs="Calibri"/>
                  <w:color w:val="000000"/>
                  <w:sz w:val="22"/>
                  <w:szCs w:val="22"/>
                </w:rPr>
                <w:t>28</w:t>
              </w:r>
            </w:ins>
            <w:del w:id="4660"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61"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39597E3C" w14:textId="30776905" w:rsidR="000A68D3" w:rsidRPr="00E66AD4" w:rsidRDefault="000A68D3" w:rsidP="000A68D3">
            <w:pPr>
              <w:widowControl/>
              <w:autoSpaceDE/>
              <w:autoSpaceDN/>
              <w:adjustRightInd/>
              <w:jc w:val="center"/>
              <w:rPr>
                <w:b/>
                <w:bCs/>
                <w:sz w:val="22"/>
                <w:szCs w:val="22"/>
              </w:rPr>
            </w:pPr>
            <w:ins w:id="4662" w:author="ERCOT" w:date="2021-11-01T10:52:00Z">
              <w:r>
                <w:rPr>
                  <w:rFonts w:ascii="Calibri" w:hAnsi="Calibri" w:cs="Calibri"/>
                  <w:color w:val="000000"/>
                  <w:sz w:val="22"/>
                  <w:szCs w:val="22"/>
                </w:rPr>
                <w:t>28</w:t>
              </w:r>
            </w:ins>
            <w:del w:id="4663"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664"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394CA3C8" w14:textId="7004A926" w:rsidR="000A68D3" w:rsidRPr="00E66AD4" w:rsidRDefault="000A68D3" w:rsidP="000A68D3">
            <w:pPr>
              <w:widowControl/>
              <w:autoSpaceDE/>
              <w:autoSpaceDN/>
              <w:adjustRightInd/>
              <w:jc w:val="center"/>
              <w:rPr>
                <w:b/>
                <w:bCs/>
                <w:sz w:val="22"/>
                <w:szCs w:val="22"/>
              </w:rPr>
            </w:pPr>
            <w:ins w:id="4665" w:author="ERCOT" w:date="2021-11-01T10:52:00Z">
              <w:r>
                <w:rPr>
                  <w:rFonts w:ascii="Calibri" w:hAnsi="Calibri" w:cs="Calibri"/>
                  <w:color w:val="000000"/>
                  <w:sz w:val="22"/>
                  <w:szCs w:val="22"/>
                </w:rPr>
                <w:t>28</w:t>
              </w:r>
            </w:ins>
            <w:del w:id="4666" w:author="ERCOT" w:date="2021-11-01T10:49:00Z">
              <w:r w:rsidRPr="00E66AD4" w:rsidDel="000A68D3">
                <w:rPr>
                  <w:sz w:val="22"/>
                  <w:szCs w:val="22"/>
                </w:rPr>
                <w:delText>30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4667" w:author="ERCOT" w:date="2021-11-01T10:52: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4C33FD48" w14:textId="7DDA09D1" w:rsidR="000A68D3" w:rsidRPr="00E66AD4" w:rsidRDefault="000A68D3" w:rsidP="000A68D3">
            <w:pPr>
              <w:widowControl/>
              <w:autoSpaceDE/>
              <w:autoSpaceDN/>
              <w:adjustRightInd/>
              <w:jc w:val="center"/>
              <w:rPr>
                <w:b/>
                <w:bCs/>
                <w:sz w:val="22"/>
                <w:szCs w:val="22"/>
              </w:rPr>
            </w:pPr>
            <w:ins w:id="4668" w:author="ERCOT" w:date="2021-11-01T10:52:00Z">
              <w:r>
                <w:rPr>
                  <w:rFonts w:ascii="Calibri" w:hAnsi="Calibri" w:cs="Calibri"/>
                  <w:color w:val="000000"/>
                  <w:sz w:val="22"/>
                  <w:szCs w:val="22"/>
                </w:rPr>
                <w:t>28</w:t>
              </w:r>
            </w:ins>
            <w:del w:id="4669" w:author="ERCOT" w:date="2021-11-01T10:49:00Z">
              <w:r w:rsidRPr="00E66AD4" w:rsidDel="000A68D3">
                <w:rPr>
                  <w:sz w:val="22"/>
                  <w:szCs w:val="22"/>
                </w:rPr>
                <w:delText>30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670"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8893E5" w14:textId="30B7903C" w:rsidR="000A68D3" w:rsidRPr="00E66AD4" w:rsidRDefault="000A68D3" w:rsidP="000A68D3">
            <w:pPr>
              <w:widowControl/>
              <w:autoSpaceDE/>
              <w:autoSpaceDN/>
              <w:adjustRightInd/>
              <w:jc w:val="center"/>
              <w:rPr>
                <w:b/>
                <w:bCs/>
                <w:sz w:val="22"/>
                <w:szCs w:val="22"/>
              </w:rPr>
            </w:pPr>
            <w:ins w:id="4671" w:author="ERCOT" w:date="2021-11-01T10:52:00Z">
              <w:r>
                <w:rPr>
                  <w:rFonts w:ascii="Calibri" w:hAnsi="Calibri" w:cs="Calibri"/>
                  <w:color w:val="000000"/>
                  <w:sz w:val="22"/>
                  <w:szCs w:val="22"/>
                </w:rPr>
                <w:t>28</w:t>
              </w:r>
            </w:ins>
            <w:del w:id="4672"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673"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6F9E5868" w14:textId="0D252AA3" w:rsidR="000A68D3" w:rsidRPr="00E66AD4" w:rsidRDefault="000A68D3" w:rsidP="000A68D3">
            <w:pPr>
              <w:widowControl/>
              <w:autoSpaceDE/>
              <w:autoSpaceDN/>
              <w:adjustRightInd/>
              <w:jc w:val="center"/>
              <w:rPr>
                <w:b/>
                <w:bCs/>
                <w:sz w:val="22"/>
                <w:szCs w:val="22"/>
              </w:rPr>
            </w:pPr>
            <w:ins w:id="4674" w:author="ERCOT" w:date="2021-11-01T10:52:00Z">
              <w:r>
                <w:rPr>
                  <w:rFonts w:ascii="Calibri" w:hAnsi="Calibri" w:cs="Calibri"/>
                  <w:color w:val="000000"/>
                  <w:sz w:val="22"/>
                  <w:szCs w:val="22"/>
                </w:rPr>
                <w:t>28</w:t>
              </w:r>
            </w:ins>
            <w:del w:id="467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4676" w:author="ERCOT" w:date="2021-11-01T10:52: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8B29208" w14:textId="65E164B6" w:rsidR="000A68D3" w:rsidRPr="00E66AD4" w:rsidRDefault="000A68D3" w:rsidP="000A68D3">
            <w:pPr>
              <w:widowControl/>
              <w:autoSpaceDE/>
              <w:autoSpaceDN/>
              <w:adjustRightInd/>
              <w:jc w:val="center"/>
              <w:rPr>
                <w:b/>
                <w:bCs/>
                <w:sz w:val="22"/>
                <w:szCs w:val="22"/>
              </w:rPr>
            </w:pPr>
            <w:ins w:id="4677" w:author="ERCOT" w:date="2021-11-01T10:52:00Z">
              <w:r>
                <w:rPr>
                  <w:rFonts w:ascii="Calibri" w:hAnsi="Calibri" w:cs="Calibri"/>
                  <w:color w:val="000000"/>
                  <w:sz w:val="22"/>
                  <w:szCs w:val="22"/>
                </w:rPr>
                <w:t>28</w:t>
              </w:r>
            </w:ins>
            <w:del w:id="4678"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4679" w:author="ERCOT" w:date="2021-11-01T10:52: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59912D9" w14:textId="12E18E7C" w:rsidR="000A68D3" w:rsidRPr="00E66AD4" w:rsidRDefault="000A68D3" w:rsidP="000A68D3">
            <w:pPr>
              <w:widowControl/>
              <w:autoSpaceDE/>
              <w:autoSpaceDN/>
              <w:adjustRightInd/>
              <w:jc w:val="center"/>
              <w:rPr>
                <w:b/>
                <w:bCs/>
                <w:sz w:val="22"/>
                <w:szCs w:val="22"/>
              </w:rPr>
            </w:pPr>
            <w:ins w:id="4680" w:author="ERCOT" w:date="2021-11-01T10:52:00Z">
              <w:r>
                <w:rPr>
                  <w:rFonts w:ascii="Calibri" w:hAnsi="Calibri" w:cs="Calibri"/>
                  <w:color w:val="000000"/>
                  <w:sz w:val="22"/>
                  <w:szCs w:val="22"/>
                </w:rPr>
                <w:t>28</w:t>
              </w:r>
            </w:ins>
            <w:del w:id="4681"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4682" w:author="ERCOT" w:date="2021-11-01T10:52: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3C74F5C9" w14:textId="7223E1E4" w:rsidR="000A68D3" w:rsidRPr="00E66AD4" w:rsidRDefault="000A68D3" w:rsidP="000A68D3">
            <w:pPr>
              <w:widowControl/>
              <w:autoSpaceDE/>
              <w:autoSpaceDN/>
              <w:adjustRightInd/>
              <w:jc w:val="center"/>
              <w:rPr>
                <w:b/>
                <w:bCs/>
                <w:sz w:val="22"/>
                <w:szCs w:val="22"/>
              </w:rPr>
            </w:pPr>
            <w:ins w:id="4683" w:author="ERCOT" w:date="2021-11-01T10:52:00Z">
              <w:r>
                <w:rPr>
                  <w:rFonts w:ascii="Calibri" w:hAnsi="Calibri" w:cs="Calibri"/>
                  <w:color w:val="000000"/>
                  <w:sz w:val="22"/>
                  <w:szCs w:val="22"/>
                </w:rPr>
                <w:t>37</w:t>
              </w:r>
            </w:ins>
            <w:del w:id="4684" w:author="ERCOT" w:date="2021-11-01T10:49:00Z">
              <w:r w:rsidRPr="00E66AD4" w:rsidDel="000A68D3">
                <w:rPr>
                  <w:sz w:val="22"/>
                  <w:szCs w:val="22"/>
                </w:rPr>
                <w:delText>40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4685" w:author="ERCOT" w:date="2021-11-01T10:52: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6E05E986" w14:textId="659DE688" w:rsidR="000A68D3" w:rsidRPr="00E66AD4" w:rsidRDefault="000A68D3" w:rsidP="000A68D3">
            <w:pPr>
              <w:widowControl/>
              <w:autoSpaceDE/>
              <w:autoSpaceDN/>
              <w:adjustRightInd/>
              <w:jc w:val="center"/>
              <w:rPr>
                <w:b/>
                <w:bCs/>
                <w:sz w:val="22"/>
                <w:szCs w:val="22"/>
              </w:rPr>
            </w:pPr>
            <w:ins w:id="4686" w:author="ERCOT" w:date="2021-11-01T10:52:00Z">
              <w:r>
                <w:rPr>
                  <w:rFonts w:ascii="Calibri" w:hAnsi="Calibri" w:cs="Calibri"/>
                  <w:color w:val="000000"/>
                  <w:sz w:val="22"/>
                  <w:szCs w:val="22"/>
                </w:rPr>
                <w:t>37</w:t>
              </w:r>
            </w:ins>
            <w:del w:id="4687" w:author="ERCOT" w:date="2021-11-01T10:49:00Z">
              <w:r w:rsidRPr="00E66AD4" w:rsidDel="000A68D3">
                <w:rPr>
                  <w:sz w:val="22"/>
                  <w:szCs w:val="22"/>
                </w:rPr>
                <w:delText>40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4688" w:author="ERCOT" w:date="2021-11-01T10:52: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3DC9AC9" w14:textId="75A1CF3D" w:rsidR="000A68D3" w:rsidRPr="00E66AD4" w:rsidRDefault="000A68D3" w:rsidP="000A68D3">
            <w:pPr>
              <w:widowControl/>
              <w:autoSpaceDE/>
              <w:autoSpaceDN/>
              <w:adjustRightInd/>
              <w:jc w:val="center"/>
              <w:rPr>
                <w:b/>
                <w:bCs/>
                <w:sz w:val="22"/>
                <w:szCs w:val="22"/>
              </w:rPr>
            </w:pPr>
            <w:ins w:id="4689" w:author="ERCOT" w:date="2021-11-01T10:52:00Z">
              <w:r>
                <w:rPr>
                  <w:rFonts w:ascii="Calibri" w:hAnsi="Calibri" w:cs="Calibri"/>
                  <w:color w:val="000000"/>
                  <w:sz w:val="22"/>
                  <w:szCs w:val="22"/>
                </w:rPr>
                <w:t>37</w:t>
              </w:r>
            </w:ins>
            <w:del w:id="4690" w:author="ERCOT" w:date="2021-11-01T10:49:00Z">
              <w:r w:rsidRPr="00E66AD4" w:rsidDel="000A68D3">
                <w:rPr>
                  <w:sz w:val="22"/>
                  <w:szCs w:val="22"/>
                </w:rPr>
                <w:delText>40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4691" w:author="ERCOT" w:date="2021-11-01T10:52: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712AFA71" w14:textId="5B983D36" w:rsidR="000A68D3" w:rsidRPr="00E66AD4" w:rsidRDefault="000A68D3" w:rsidP="000A68D3">
            <w:pPr>
              <w:widowControl/>
              <w:autoSpaceDE/>
              <w:autoSpaceDN/>
              <w:adjustRightInd/>
              <w:jc w:val="center"/>
              <w:rPr>
                <w:b/>
                <w:bCs/>
                <w:sz w:val="22"/>
                <w:szCs w:val="22"/>
              </w:rPr>
            </w:pPr>
            <w:ins w:id="4692" w:author="ERCOT" w:date="2021-11-01T10:52:00Z">
              <w:r>
                <w:rPr>
                  <w:rFonts w:ascii="Calibri" w:hAnsi="Calibri" w:cs="Calibri"/>
                  <w:color w:val="000000"/>
                  <w:sz w:val="22"/>
                  <w:szCs w:val="22"/>
                </w:rPr>
                <w:t>37</w:t>
              </w:r>
            </w:ins>
            <w:del w:id="4693" w:author="ERCOT" w:date="2021-11-01T10:49:00Z">
              <w:r w:rsidRPr="00E66AD4" w:rsidDel="000A68D3">
                <w:rPr>
                  <w:sz w:val="22"/>
                  <w:szCs w:val="22"/>
                </w:rPr>
                <w:delText>40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4694" w:author="ERCOT" w:date="2021-11-01T10:52: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18D6B0C6" w14:textId="7A7129BD" w:rsidR="000A68D3" w:rsidRPr="00E66AD4" w:rsidRDefault="000A68D3" w:rsidP="000A68D3">
            <w:pPr>
              <w:widowControl/>
              <w:autoSpaceDE/>
              <w:autoSpaceDN/>
              <w:adjustRightInd/>
              <w:jc w:val="center"/>
              <w:rPr>
                <w:b/>
                <w:bCs/>
                <w:sz w:val="22"/>
                <w:szCs w:val="22"/>
              </w:rPr>
            </w:pPr>
            <w:ins w:id="4695" w:author="ERCOT" w:date="2021-11-01T10:52:00Z">
              <w:r>
                <w:rPr>
                  <w:rFonts w:ascii="Calibri" w:hAnsi="Calibri" w:cs="Calibri"/>
                  <w:color w:val="000000"/>
                  <w:sz w:val="22"/>
                  <w:szCs w:val="22"/>
                </w:rPr>
                <w:t>33</w:t>
              </w:r>
            </w:ins>
            <w:del w:id="4696" w:author="ERCOT" w:date="2021-11-01T10:49:00Z">
              <w:r w:rsidRPr="00E66AD4" w:rsidDel="000A68D3">
                <w:rPr>
                  <w:sz w:val="22"/>
                  <w:szCs w:val="22"/>
                </w:rPr>
                <w:delText>37</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4697" w:author="ERCOT" w:date="2021-11-01T10:52: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7F4848CF" w14:textId="625B31CB" w:rsidR="000A68D3" w:rsidRPr="00E66AD4" w:rsidRDefault="000A68D3" w:rsidP="000A68D3">
            <w:pPr>
              <w:widowControl/>
              <w:autoSpaceDE/>
              <w:autoSpaceDN/>
              <w:adjustRightInd/>
              <w:jc w:val="center"/>
              <w:rPr>
                <w:b/>
                <w:bCs/>
                <w:sz w:val="22"/>
                <w:szCs w:val="22"/>
              </w:rPr>
            </w:pPr>
            <w:ins w:id="4698" w:author="ERCOT" w:date="2021-11-01T10:52:00Z">
              <w:r>
                <w:rPr>
                  <w:rFonts w:ascii="Calibri" w:hAnsi="Calibri" w:cs="Calibri"/>
                  <w:color w:val="000000"/>
                  <w:sz w:val="22"/>
                  <w:szCs w:val="22"/>
                </w:rPr>
                <w:t>33</w:t>
              </w:r>
            </w:ins>
            <w:del w:id="4699" w:author="ERCOT" w:date="2021-11-01T10:49:00Z">
              <w:r w:rsidRPr="00E66AD4" w:rsidDel="000A68D3">
                <w:rPr>
                  <w:sz w:val="22"/>
                  <w:szCs w:val="22"/>
                </w:rPr>
                <w:delText>37</w:delText>
              </w:r>
            </w:del>
          </w:p>
        </w:tc>
      </w:tr>
      <w:tr w:rsidR="00E65EA9" w:rsidRPr="00EC4D96" w14:paraId="01223689"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70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70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70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Change w:id="470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40A293D" w14:textId="5D2E763D" w:rsidR="000A68D3" w:rsidRPr="00E66AD4" w:rsidRDefault="000A68D3" w:rsidP="000A68D3">
            <w:pPr>
              <w:widowControl/>
              <w:autoSpaceDE/>
              <w:autoSpaceDN/>
              <w:adjustRightInd/>
              <w:jc w:val="center"/>
              <w:rPr>
                <w:b/>
                <w:bCs/>
                <w:sz w:val="22"/>
                <w:szCs w:val="22"/>
              </w:rPr>
            </w:pPr>
            <w:ins w:id="4704" w:author="ERCOT" w:date="2021-11-01T10:53:00Z">
              <w:r>
                <w:rPr>
                  <w:rFonts w:ascii="Calibri" w:hAnsi="Calibri" w:cs="Calibri"/>
                  <w:color w:val="000000"/>
                  <w:sz w:val="22"/>
                  <w:szCs w:val="22"/>
                </w:rPr>
                <w:t>0</w:t>
              </w:r>
            </w:ins>
            <w:del w:id="470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4DCC015" w14:textId="5A7AF0FA" w:rsidR="000A68D3" w:rsidRPr="00E66AD4" w:rsidRDefault="000A68D3" w:rsidP="000A68D3">
            <w:pPr>
              <w:widowControl/>
              <w:autoSpaceDE/>
              <w:autoSpaceDN/>
              <w:adjustRightInd/>
              <w:jc w:val="center"/>
              <w:rPr>
                <w:b/>
                <w:bCs/>
                <w:sz w:val="22"/>
                <w:szCs w:val="22"/>
              </w:rPr>
            </w:pPr>
            <w:ins w:id="4707" w:author="ERCOT" w:date="2021-11-01T10:53:00Z">
              <w:r>
                <w:rPr>
                  <w:rFonts w:ascii="Calibri" w:hAnsi="Calibri" w:cs="Calibri"/>
                  <w:color w:val="000000"/>
                  <w:sz w:val="22"/>
                  <w:szCs w:val="22"/>
                </w:rPr>
                <w:t>0</w:t>
              </w:r>
            </w:ins>
            <w:del w:id="470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0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C1C4F1" w14:textId="397B9976" w:rsidR="000A68D3" w:rsidRPr="00E66AD4" w:rsidRDefault="000A68D3" w:rsidP="000A68D3">
            <w:pPr>
              <w:widowControl/>
              <w:autoSpaceDE/>
              <w:autoSpaceDN/>
              <w:adjustRightInd/>
              <w:jc w:val="center"/>
              <w:rPr>
                <w:b/>
                <w:bCs/>
                <w:sz w:val="22"/>
                <w:szCs w:val="22"/>
              </w:rPr>
            </w:pPr>
            <w:ins w:id="4710" w:author="ERCOT" w:date="2021-11-01T10:53:00Z">
              <w:r>
                <w:rPr>
                  <w:rFonts w:ascii="Calibri" w:hAnsi="Calibri" w:cs="Calibri"/>
                  <w:color w:val="000000"/>
                  <w:sz w:val="22"/>
                  <w:szCs w:val="22"/>
                </w:rPr>
                <w:t>0</w:t>
              </w:r>
            </w:ins>
            <w:del w:id="471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1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D06D3" w14:textId="55BB1A42" w:rsidR="000A68D3" w:rsidRPr="00E66AD4" w:rsidRDefault="000A68D3" w:rsidP="000A68D3">
            <w:pPr>
              <w:widowControl/>
              <w:autoSpaceDE/>
              <w:autoSpaceDN/>
              <w:adjustRightInd/>
              <w:jc w:val="center"/>
              <w:rPr>
                <w:b/>
                <w:bCs/>
                <w:sz w:val="22"/>
                <w:szCs w:val="22"/>
              </w:rPr>
            </w:pPr>
            <w:ins w:id="4713" w:author="ERCOT" w:date="2021-11-01T10:53:00Z">
              <w:r>
                <w:rPr>
                  <w:rFonts w:ascii="Calibri" w:hAnsi="Calibri" w:cs="Calibri"/>
                  <w:color w:val="000000"/>
                  <w:sz w:val="22"/>
                  <w:szCs w:val="22"/>
                </w:rPr>
                <w:t>0</w:t>
              </w:r>
            </w:ins>
            <w:del w:id="471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1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7EBAC1C" w14:textId="05EB4061" w:rsidR="000A68D3" w:rsidRPr="00E66AD4" w:rsidRDefault="000A68D3" w:rsidP="000A68D3">
            <w:pPr>
              <w:widowControl/>
              <w:autoSpaceDE/>
              <w:autoSpaceDN/>
              <w:adjustRightInd/>
              <w:jc w:val="center"/>
              <w:rPr>
                <w:b/>
                <w:bCs/>
                <w:sz w:val="22"/>
                <w:szCs w:val="22"/>
              </w:rPr>
            </w:pPr>
            <w:ins w:id="4716" w:author="ERCOT" w:date="2021-11-01T10:53:00Z">
              <w:r>
                <w:rPr>
                  <w:rFonts w:ascii="Calibri" w:hAnsi="Calibri" w:cs="Calibri"/>
                  <w:color w:val="000000"/>
                  <w:sz w:val="22"/>
                  <w:szCs w:val="22"/>
                </w:rPr>
                <w:t>0</w:t>
              </w:r>
            </w:ins>
            <w:del w:id="471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1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697BF" w14:textId="2D117A05" w:rsidR="000A68D3" w:rsidRPr="00E66AD4" w:rsidRDefault="000A68D3" w:rsidP="000A68D3">
            <w:pPr>
              <w:widowControl/>
              <w:autoSpaceDE/>
              <w:autoSpaceDN/>
              <w:adjustRightInd/>
              <w:jc w:val="center"/>
              <w:rPr>
                <w:b/>
                <w:bCs/>
                <w:sz w:val="22"/>
                <w:szCs w:val="22"/>
              </w:rPr>
            </w:pPr>
            <w:ins w:id="4719" w:author="ERCOT" w:date="2021-11-01T10:53:00Z">
              <w:r>
                <w:rPr>
                  <w:rFonts w:ascii="Calibri" w:hAnsi="Calibri" w:cs="Calibri"/>
                  <w:color w:val="000000"/>
                  <w:sz w:val="22"/>
                  <w:szCs w:val="22"/>
                </w:rPr>
                <w:t>0</w:t>
              </w:r>
            </w:ins>
            <w:del w:id="472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2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6851AD" w14:textId="1282CED0" w:rsidR="000A68D3" w:rsidRPr="00E66AD4" w:rsidRDefault="000A68D3" w:rsidP="000A68D3">
            <w:pPr>
              <w:widowControl/>
              <w:autoSpaceDE/>
              <w:autoSpaceDN/>
              <w:adjustRightInd/>
              <w:jc w:val="center"/>
              <w:rPr>
                <w:b/>
                <w:bCs/>
                <w:sz w:val="22"/>
                <w:szCs w:val="22"/>
              </w:rPr>
            </w:pPr>
            <w:ins w:id="4722" w:author="ERCOT" w:date="2021-11-01T10:53:00Z">
              <w:r>
                <w:rPr>
                  <w:rFonts w:ascii="Calibri" w:hAnsi="Calibri" w:cs="Calibri"/>
                  <w:color w:val="000000"/>
                  <w:sz w:val="22"/>
                  <w:szCs w:val="22"/>
                </w:rPr>
                <w:t>1</w:t>
              </w:r>
            </w:ins>
            <w:del w:id="4723"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2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124B23" w14:textId="3F44AF7E" w:rsidR="000A68D3" w:rsidRPr="00E66AD4" w:rsidRDefault="000A68D3" w:rsidP="000A68D3">
            <w:pPr>
              <w:widowControl/>
              <w:autoSpaceDE/>
              <w:autoSpaceDN/>
              <w:adjustRightInd/>
              <w:jc w:val="center"/>
              <w:rPr>
                <w:b/>
                <w:bCs/>
                <w:sz w:val="22"/>
                <w:szCs w:val="22"/>
              </w:rPr>
            </w:pPr>
            <w:ins w:id="4725" w:author="ERCOT" w:date="2021-11-01T10:53:00Z">
              <w:r>
                <w:rPr>
                  <w:rFonts w:ascii="Calibri" w:hAnsi="Calibri" w:cs="Calibri"/>
                  <w:color w:val="000000"/>
                  <w:sz w:val="22"/>
                  <w:szCs w:val="22"/>
                </w:rPr>
                <w:t>1</w:t>
              </w:r>
            </w:ins>
            <w:del w:id="4726"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72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5D97022" w14:textId="490D5BE0" w:rsidR="000A68D3" w:rsidRPr="00E66AD4" w:rsidRDefault="000A68D3" w:rsidP="000A68D3">
            <w:pPr>
              <w:widowControl/>
              <w:autoSpaceDE/>
              <w:autoSpaceDN/>
              <w:adjustRightInd/>
              <w:jc w:val="center"/>
              <w:rPr>
                <w:b/>
                <w:bCs/>
                <w:sz w:val="22"/>
                <w:szCs w:val="22"/>
              </w:rPr>
            </w:pPr>
            <w:ins w:id="4728" w:author="ERCOT" w:date="2021-11-01T10:53:00Z">
              <w:r>
                <w:rPr>
                  <w:rFonts w:ascii="Calibri" w:hAnsi="Calibri" w:cs="Calibri"/>
                  <w:color w:val="000000"/>
                  <w:sz w:val="22"/>
                  <w:szCs w:val="22"/>
                </w:rPr>
                <w:t>1</w:t>
              </w:r>
            </w:ins>
            <w:del w:id="4729"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73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51AF89D7" w14:textId="208A77D2" w:rsidR="000A68D3" w:rsidRPr="00E66AD4" w:rsidRDefault="000A68D3" w:rsidP="000A68D3">
            <w:pPr>
              <w:widowControl/>
              <w:autoSpaceDE/>
              <w:autoSpaceDN/>
              <w:adjustRightInd/>
              <w:jc w:val="center"/>
              <w:rPr>
                <w:b/>
                <w:bCs/>
                <w:sz w:val="22"/>
                <w:szCs w:val="22"/>
              </w:rPr>
            </w:pPr>
            <w:ins w:id="4731" w:author="ERCOT" w:date="2021-11-01T10:53:00Z">
              <w:r>
                <w:rPr>
                  <w:rFonts w:ascii="Calibri" w:hAnsi="Calibri" w:cs="Calibri"/>
                  <w:color w:val="000000"/>
                  <w:sz w:val="22"/>
                  <w:szCs w:val="22"/>
                </w:rPr>
                <w:t>1</w:t>
              </w:r>
            </w:ins>
            <w:del w:id="4732"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3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47CD81" w14:textId="7B2365CA" w:rsidR="000A68D3" w:rsidRPr="00E66AD4" w:rsidRDefault="000A68D3" w:rsidP="000A68D3">
            <w:pPr>
              <w:widowControl/>
              <w:autoSpaceDE/>
              <w:autoSpaceDN/>
              <w:adjustRightInd/>
              <w:jc w:val="center"/>
              <w:rPr>
                <w:b/>
                <w:bCs/>
                <w:sz w:val="22"/>
                <w:szCs w:val="22"/>
              </w:rPr>
            </w:pPr>
            <w:ins w:id="4734" w:author="ERCOT" w:date="2021-11-01T10:53:00Z">
              <w:r>
                <w:rPr>
                  <w:rFonts w:ascii="Calibri" w:hAnsi="Calibri" w:cs="Calibri"/>
                  <w:color w:val="000000"/>
                  <w:sz w:val="22"/>
                  <w:szCs w:val="22"/>
                </w:rPr>
                <w:t>28</w:t>
              </w:r>
            </w:ins>
            <w:del w:id="4735"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A3A3E2" w14:textId="1804E08F" w:rsidR="000A68D3" w:rsidRPr="00E66AD4" w:rsidRDefault="000A68D3" w:rsidP="000A68D3">
            <w:pPr>
              <w:widowControl/>
              <w:autoSpaceDE/>
              <w:autoSpaceDN/>
              <w:adjustRightInd/>
              <w:jc w:val="center"/>
              <w:rPr>
                <w:b/>
                <w:bCs/>
                <w:sz w:val="22"/>
                <w:szCs w:val="22"/>
              </w:rPr>
            </w:pPr>
            <w:ins w:id="4737" w:author="ERCOT" w:date="2021-11-01T10:53:00Z">
              <w:r>
                <w:rPr>
                  <w:rFonts w:ascii="Calibri" w:hAnsi="Calibri" w:cs="Calibri"/>
                  <w:color w:val="000000"/>
                  <w:sz w:val="22"/>
                  <w:szCs w:val="22"/>
                </w:rPr>
                <w:t>28</w:t>
              </w:r>
            </w:ins>
            <w:del w:id="4738"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2DCA8" w14:textId="0E279044" w:rsidR="000A68D3" w:rsidRPr="00E66AD4" w:rsidRDefault="000A68D3" w:rsidP="000A68D3">
            <w:pPr>
              <w:widowControl/>
              <w:autoSpaceDE/>
              <w:autoSpaceDN/>
              <w:adjustRightInd/>
              <w:jc w:val="center"/>
              <w:rPr>
                <w:b/>
                <w:bCs/>
                <w:sz w:val="22"/>
                <w:szCs w:val="22"/>
              </w:rPr>
            </w:pPr>
            <w:ins w:id="4740" w:author="ERCOT" w:date="2021-11-01T10:53:00Z">
              <w:r>
                <w:rPr>
                  <w:rFonts w:ascii="Calibri" w:hAnsi="Calibri" w:cs="Calibri"/>
                  <w:color w:val="000000"/>
                  <w:sz w:val="22"/>
                  <w:szCs w:val="22"/>
                </w:rPr>
                <w:t>28</w:t>
              </w:r>
            </w:ins>
            <w:del w:id="4741"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76804C8" w14:textId="1ED62AAA" w:rsidR="000A68D3" w:rsidRPr="00E66AD4" w:rsidRDefault="000A68D3" w:rsidP="000A68D3">
            <w:pPr>
              <w:widowControl/>
              <w:autoSpaceDE/>
              <w:autoSpaceDN/>
              <w:adjustRightInd/>
              <w:jc w:val="center"/>
              <w:rPr>
                <w:b/>
                <w:bCs/>
                <w:sz w:val="22"/>
                <w:szCs w:val="22"/>
              </w:rPr>
            </w:pPr>
            <w:ins w:id="4743" w:author="ERCOT" w:date="2021-11-01T10:53:00Z">
              <w:r>
                <w:rPr>
                  <w:rFonts w:ascii="Calibri" w:hAnsi="Calibri" w:cs="Calibri"/>
                  <w:color w:val="000000"/>
                  <w:sz w:val="22"/>
                  <w:szCs w:val="22"/>
                </w:rPr>
                <w:t>28</w:t>
              </w:r>
            </w:ins>
            <w:del w:id="4744"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4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C27ED" w14:textId="192F8ACF" w:rsidR="000A68D3" w:rsidRPr="00E66AD4" w:rsidRDefault="000A68D3" w:rsidP="000A68D3">
            <w:pPr>
              <w:widowControl/>
              <w:autoSpaceDE/>
              <w:autoSpaceDN/>
              <w:adjustRightInd/>
              <w:jc w:val="center"/>
              <w:rPr>
                <w:b/>
                <w:bCs/>
                <w:sz w:val="22"/>
                <w:szCs w:val="22"/>
              </w:rPr>
            </w:pPr>
            <w:ins w:id="4746" w:author="ERCOT" w:date="2021-11-01T10:53:00Z">
              <w:r>
                <w:rPr>
                  <w:rFonts w:ascii="Calibri" w:hAnsi="Calibri" w:cs="Calibri"/>
                  <w:color w:val="000000"/>
                  <w:sz w:val="22"/>
                  <w:szCs w:val="22"/>
                </w:rPr>
                <w:t>26</w:t>
              </w:r>
            </w:ins>
            <w:del w:id="4747"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4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7E47C92" w14:textId="4FECF2E0" w:rsidR="000A68D3" w:rsidRPr="00E66AD4" w:rsidRDefault="000A68D3" w:rsidP="000A68D3">
            <w:pPr>
              <w:widowControl/>
              <w:autoSpaceDE/>
              <w:autoSpaceDN/>
              <w:adjustRightInd/>
              <w:jc w:val="center"/>
              <w:rPr>
                <w:b/>
                <w:bCs/>
                <w:sz w:val="22"/>
                <w:szCs w:val="22"/>
              </w:rPr>
            </w:pPr>
            <w:ins w:id="4749" w:author="ERCOT" w:date="2021-11-01T10:53:00Z">
              <w:r>
                <w:rPr>
                  <w:rFonts w:ascii="Calibri" w:hAnsi="Calibri" w:cs="Calibri"/>
                  <w:color w:val="000000"/>
                  <w:sz w:val="22"/>
                  <w:szCs w:val="22"/>
                </w:rPr>
                <w:t>26</w:t>
              </w:r>
            </w:ins>
            <w:del w:id="4750"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5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38BE633" w14:textId="502E66BF" w:rsidR="000A68D3" w:rsidRPr="00E66AD4" w:rsidRDefault="000A68D3" w:rsidP="000A68D3">
            <w:pPr>
              <w:widowControl/>
              <w:autoSpaceDE/>
              <w:autoSpaceDN/>
              <w:adjustRightInd/>
              <w:jc w:val="center"/>
              <w:rPr>
                <w:b/>
                <w:bCs/>
                <w:sz w:val="22"/>
                <w:szCs w:val="22"/>
              </w:rPr>
            </w:pPr>
            <w:ins w:id="4752" w:author="ERCOT" w:date="2021-11-01T10:53:00Z">
              <w:r>
                <w:rPr>
                  <w:rFonts w:ascii="Calibri" w:hAnsi="Calibri" w:cs="Calibri"/>
                  <w:color w:val="000000"/>
                  <w:sz w:val="22"/>
                  <w:szCs w:val="22"/>
                </w:rPr>
                <w:t>26</w:t>
              </w:r>
            </w:ins>
            <w:del w:id="4753"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75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90B015A" w14:textId="1F289264" w:rsidR="000A68D3" w:rsidRPr="00E66AD4" w:rsidRDefault="000A68D3" w:rsidP="000A68D3">
            <w:pPr>
              <w:widowControl/>
              <w:autoSpaceDE/>
              <w:autoSpaceDN/>
              <w:adjustRightInd/>
              <w:jc w:val="center"/>
              <w:rPr>
                <w:b/>
                <w:bCs/>
                <w:sz w:val="22"/>
                <w:szCs w:val="22"/>
              </w:rPr>
            </w:pPr>
            <w:ins w:id="4755" w:author="ERCOT" w:date="2021-11-01T10:53:00Z">
              <w:r>
                <w:rPr>
                  <w:rFonts w:ascii="Calibri" w:hAnsi="Calibri" w:cs="Calibri"/>
                  <w:color w:val="000000"/>
                  <w:sz w:val="22"/>
                  <w:szCs w:val="22"/>
                </w:rPr>
                <w:t>26</w:t>
              </w:r>
            </w:ins>
            <w:del w:id="4756"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75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63FB6D4" w14:textId="7284DA78" w:rsidR="000A68D3" w:rsidRPr="00E66AD4" w:rsidRDefault="000A68D3" w:rsidP="000A68D3">
            <w:pPr>
              <w:widowControl/>
              <w:autoSpaceDE/>
              <w:autoSpaceDN/>
              <w:adjustRightInd/>
              <w:jc w:val="center"/>
              <w:rPr>
                <w:b/>
                <w:bCs/>
                <w:sz w:val="22"/>
                <w:szCs w:val="22"/>
              </w:rPr>
            </w:pPr>
            <w:ins w:id="4758" w:author="ERCOT" w:date="2021-11-01T10:53:00Z">
              <w:r>
                <w:rPr>
                  <w:rFonts w:ascii="Calibri" w:hAnsi="Calibri" w:cs="Calibri"/>
                  <w:color w:val="000000"/>
                  <w:sz w:val="22"/>
                  <w:szCs w:val="22"/>
                </w:rPr>
                <w:t>0</w:t>
              </w:r>
            </w:ins>
            <w:del w:id="4759"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76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555DAC1" w14:textId="6DBE2D1F" w:rsidR="000A68D3" w:rsidRPr="00E66AD4" w:rsidRDefault="000A68D3" w:rsidP="000A68D3">
            <w:pPr>
              <w:widowControl/>
              <w:autoSpaceDE/>
              <w:autoSpaceDN/>
              <w:adjustRightInd/>
              <w:jc w:val="center"/>
              <w:rPr>
                <w:b/>
                <w:bCs/>
                <w:sz w:val="22"/>
                <w:szCs w:val="22"/>
              </w:rPr>
            </w:pPr>
            <w:ins w:id="4761" w:author="ERCOT" w:date="2021-11-01T10:53:00Z">
              <w:r>
                <w:rPr>
                  <w:rFonts w:ascii="Calibri" w:hAnsi="Calibri" w:cs="Calibri"/>
                  <w:color w:val="000000"/>
                  <w:sz w:val="22"/>
                  <w:szCs w:val="22"/>
                </w:rPr>
                <w:t>0</w:t>
              </w:r>
            </w:ins>
            <w:del w:id="4762"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76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39B5DBA1" w14:textId="33D5DE19" w:rsidR="000A68D3" w:rsidRPr="00E66AD4" w:rsidRDefault="000A68D3" w:rsidP="000A68D3">
            <w:pPr>
              <w:widowControl/>
              <w:autoSpaceDE/>
              <w:autoSpaceDN/>
              <w:adjustRightInd/>
              <w:jc w:val="center"/>
              <w:rPr>
                <w:b/>
                <w:bCs/>
                <w:sz w:val="22"/>
                <w:szCs w:val="22"/>
              </w:rPr>
            </w:pPr>
            <w:ins w:id="4764" w:author="ERCOT" w:date="2021-11-01T10:53:00Z">
              <w:r>
                <w:rPr>
                  <w:rFonts w:ascii="Calibri" w:hAnsi="Calibri" w:cs="Calibri"/>
                  <w:color w:val="000000"/>
                  <w:sz w:val="22"/>
                  <w:szCs w:val="22"/>
                </w:rPr>
                <w:t>0</w:t>
              </w:r>
            </w:ins>
            <w:del w:id="4765"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76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0B78E33" w14:textId="2EB624D9" w:rsidR="000A68D3" w:rsidRPr="00E66AD4" w:rsidRDefault="000A68D3" w:rsidP="000A68D3">
            <w:pPr>
              <w:widowControl/>
              <w:autoSpaceDE/>
              <w:autoSpaceDN/>
              <w:adjustRightInd/>
              <w:jc w:val="center"/>
              <w:rPr>
                <w:b/>
                <w:bCs/>
                <w:sz w:val="22"/>
                <w:szCs w:val="22"/>
              </w:rPr>
            </w:pPr>
            <w:ins w:id="4767" w:author="ERCOT" w:date="2021-11-01T10:53:00Z">
              <w:r>
                <w:rPr>
                  <w:rFonts w:ascii="Calibri" w:hAnsi="Calibri" w:cs="Calibri"/>
                  <w:color w:val="000000"/>
                  <w:sz w:val="22"/>
                  <w:szCs w:val="22"/>
                </w:rPr>
                <w:t>0</w:t>
              </w:r>
            </w:ins>
            <w:del w:id="4768"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76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CD704C7" w14:textId="1CB0626A" w:rsidR="000A68D3" w:rsidRPr="00E66AD4" w:rsidRDefault="000A68D3" w:rsidP="000A68D3">
            <w:pPr>
              <w:widowControl/>
              <w:autoSpaceDE/>
              <w:autoSpaceDN/>
              <w:adjustRightInd/>
              <w:jc w:val="center"/>
              <w:rPr>
                <w:b/>
                <w:bCs/>
                <w:sz w:val="22"/>
                <w:szCs w:val="22"/>
              </w:rPr>
            </w:pPr>
            <w:ins w:id="4770" w:author="ERCOT" w:date="2021-11-01T10:53:00Z">
              <w:r>
                <w:rPr>
                  <w:rFonts w:ascii="Calibri" w:hAnsi="Calibri" w:cs="Calibri"/>
                  <w:color w:val="000000"/>
                  <w:sz w:val="22"/>
                  <w:szCs w:val="22"/>
                </w:rPr>
                <w:t>0</w:t>
              </w:r>
            </w:ins>
            <w:del w:id="477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77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FDF46B9" w14:textId="35BC3E39" w:rsidR="000A68D3" w:rsidRPr="00E66AD4" w:rsidRDefault="000A68D3" w:rsidP="000A68D3">
            <w:pPr>
              <w:widowControl/>
              <w:autoSpaceDE/>
              <w:autoSpaceDN/>
              <w:adjustRightInd/>
              <w:jc w:val="center"/>
              <w:rPr>
                <w:b/>
                <w:bCs/>
                <w:sz w:val="22"/>
                <w:szCs w:val="22"/>
              </w:rPr>
            </w:pPr>
            <w:ins w:id="4773" w:author="ERCOT" w:date="2021-11-01T10:53:00Z">
              <w:r>
                <w:rPr>
                  <w:rFonts w:ascii="Calibri" w:hAnsi="Calibri" w:cs="Calibri"/>
                  <w:color w:val="000000"/>
                  <w:sz w:val="22"/>
                  <w:szCs w:val="22"/>
                </w:rPr>
                <w:t>0</w:t>
              </w:r>
            </w:ins>
            <w:del w:id="4774" w:author="ERCOT" w:date="2021-11-01T10:49:00Z">
              <w:r w:rsidRPr="00E66AD4" w:rsidDel="000A68D3">
                <w:rPr>
                  <w:sz w:val="22"/>
                  <w:szCs w:val="22"/>
                </w:rPr>
                <w:delText>0</w:delText>
              </w:r>
            </w:del>
          </w:p>
        </w:tc>
      </w:tr>
      <w:tr w:rsidR="000A68D3" w:rsidRPr="00AA6A8E" w14:paraId="1515B76C"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775"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776"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777"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Change w:id="477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9BB9879" w14:textId="11ABCFA6" w:rsidR="000A68D3" w:rsidRPr="00E66AD4" w:rsidRDefault="000A68D3" w:rsidP="000A68D3">
            <w:pPr>
              <w:widowControl/>
              <w:autoSpaceDE/>
              <w:autoSpaceDN/>
              <w:adjustRightInd/>
              <w:jc w:val="center"/>
              <w:rPr>
                <w:b/>
                <w:bCs/>
                <w:sz w:val="22"/>
                <w:szCs w:val="22"/>
              </w:rPr>
            </w:pPr>
            <w:ins w:id="4779" w:author="ERCOT" w:date="2021-11-01T10:53:00Z">
              <w:r>
                <w:rPr>
                  <w:rFonts w:ascii="Calibri" w:hAnsi="Calibri" w:cs="Calibri"/>
                  <w:color w:val="000000"/>
                  <w:sz w:val="22"/>
                  <w:szCs w:val="22"/>
                </w:rPr>
                <w:t>0</w:t>
              </w:r>
            </w:ins>
            <w:del w:id="478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7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CD51BE5" w14:textId="0749DCF7" w:rsidR="000A68D3" w:rsidRPr="00E66AD4" w:rsidRDefault="000A68D3" w:rsidP="000A68D3">
            <w:pPr>
              <w:widowControl/>
              <w:autoSpaceDE/>
              <w:autoSpaceDN/>
              <w:adjustRightInd/>
              <w:jc w:val="center"/>
              <w:rPr>
                <w:b/>
                <w:bCs/>
                <w:sz w:val="22"/>
                <w:szCs w:val="22"/>
              </w:rPr>
            </w:pPr>
            <w:ins w:id="4782" w:author="ERCOT" w:date="2021-11-01T10:53:00Z">
              <w:r>
                <w:rPr>
                  <w:rFonts w:ascii="Calibri" w:hAnsi="Calibri" w:cs="Calibri"/>
                  <w:color w:val="000000"/>
                  <w:sz w:val="22"/>
                  <w:szCs w:val="22"/>
                </w:rPr>
                <w:t>0</w:t>
              </w:r>
            </w:ins>
            <w:del w:id="478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8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9C0B08" w14:textId="37AE920C" w:rsidR="000A68D3" w:rsidRPr="00E66AD4" w:rsidRDefault="000A68D3" w:rsidP="000A68D3">
            <w:pPr>
              <w:widowControl/>
              <w:autoSpaceDE/>
              <w:autoSpaceDN/>
              <w:adjustRightInd/>
              <w:jc w:val="center"/>
              <w:rPr>
                <w:b/>
                <w:bCs/>
                <w:sz w:val="22"/>
                <w:szCs w:val="22"/>
              </w:rPr>
            </w:pPr>
            <w:ins w:id="4785" w:author="ERCOT" w:date="2021-11-01T10:53:00Z">
              <w:r>
                <w:rPr>
                  <w:rFonts w:ascii="Calibri" w:hAnsi="Calibri" w:cs="Calibri"/>
                  <w:color w:val="000000"/>
                  <w:sz w:val="22"/>
                  <w:szCs w:val="22"/>
                </w:rPr>
                <w:t>0</w:t>
              </w:r>
            </w:ins>
            <w:del w:id="478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8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B5FFD5B" w14:textId="3F25B78B" w:rsidR="000A68D3" w:rsidRPr="00E66AD4" w:rsidRDefault="000A68D3" w:rsidP="000A68D3">
            <w:pPr>
              <w:widowControl/>
              <w:autoSpaceDE/>
              <w:autoSpaceDN/>
              <w:adjustRightInd/>
              <w:jc w:val="center"/>
              <w:rPr>
                <w:b/>
                <w:bCs/>
                <w:sz w:val="22"/>
                <w:szCs w:val="22"/>
              </w:rPr>
            </w:pPr>
            <w:ins w:id="4788" w:author="ERCOT" w:date="2021-11-01T10:53:00Z">
              <w:r>
                <w:rPr>
                  <w:rFonts w:ascii="Calibri" w:hAnsi="Calibri" w:cs="Calibri"/>
                  <w:color w:val="000000"/>
                  <w:sz w:val="22"/>
                  <w:szCs w:val="22"/>
                </w:rPr>
                <w:t>0</w:t>
              </w:r>
            </w:ins>
            <w:del w:id="478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9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8788E4" w14:textId="24FF1987" w:rsidR="000A68D3" w:rsidRPr="00E66AD4" w:rsidRDefault="000A68D3" w:rsidP="000A68D3">
            <w:pPr>
              <w:widowControl/>
              <w:autoSpaceDE/>
              <w:autoSpaceDN/>
              <w:adjustRightInd/>
              <w:jc w:val="center"/>
              <w:rPr>
                <w:b/>
                <w:bCs/>
                <w:sz w:val="22"/>
                <w:szCs w:val="22"/>
              </w:rPr>
            </w:pPr>
            <w:ins w:id="4791" w:author="ERCOT" w:date="2021-11-01T10:53:00Z">
              <w:r>
                <w:rPr>
                  <w:rFonts w:ascii="Calibri" w:hAnsi="Calibri" w:cs="Calibri"/>
                  <w:color w:val="000000"/>
                  <w:sz w:val="22"/>
                  <w:szCs w:val="22"/>
                </w:rPr>
                <w:t>0</w:t>
              </w:r>
            </w:ins>
            <w:del w:id="479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9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69B5DFB" w14:textId="69831533" w:rsidR="000A68D3" w:rsidRPr="00E66AD4" w:rsidRDefault="000A68D3" w:rsidP="000A68D3">
            <w:pPr>
              <w:widowControl/>
              <w:autoSpaceDE/>
              <w:autoSpaceDN/>
              <w:adjustRightInd/>
              <w:jc w:val="center"/>
              <w:rPr>
                <w:b/>
                <w:bCs/>
                <w:sz w:val="22"/>
                <w:szCs w:val="22"/>
              </w:rPr>
            </w:pPr>
            <w:ins w:id="4794" w:author="ERCOT" w:date="2021-11-01T10:53:00Z">
              <w:r>
                <w:rPr>
                  <w:rFonts w:ascii="Calibri" w:hAnsi="Calibri" w:cs="Calibri"/>
                  <w:color w:val="000000"/>
                  <w:sz w:val="22"/>
                  <w:szCs w:val="22"/>
                </w:rPr>
                <w:t>0</w:t>
              </w:r>
            </w:ins>
            <w:del w:id="479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9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14723" w14:textId="64D13877" w:rsidR="000A68D3" w:rsidRPr="00E66AD4" w:rsidRDefault="000A68D3" w:rsidP="000A68D3">
            <w:pPr>
              <w:widowControl/>
              <w:autoSpaceDE/>
              <w:autoSpaceDN/>
              <w:adjustRightInd/>
              <w:jc w:val="center"/>
              <w:rPr>
                <w:b/>
                <w:bCs/>
                <w:sz w:val="22"/>
                <w:szCs w:val="22"/>
              </w:rPr>
            </w:pPr>
            <w:ins w:id="4797" w:author="ERCOT" w:date="2021-11-01T10:53:00Z">
              <w:r>
                <w:rPr>
                  <w:rFonts w:ascii="Calibri" w:hAnsi="Calibri" w:cs="Calibri"/>
                  <w:color w:val="000000"/>
                  <w:sz w:val="22"/>
                  <w:szCs w:val="22"/>
                </w:rPr>
                <w:t>1</w:t>
              </w:r>
            </w:ins>
            <w:del w:id="4798"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79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C30B91" w14:textId="49701F7F" w:rsidR="000A68D3" w:rsidRPr="00E66AD4" w:rsidRDefault="000A68D3" w:rsidP="000A68D3">
            <w:pPr>
              <w:widowControl/>
              <w:autoSpaceDE/>
              <w:autoSpaceDN/>
              <w:adjustRightInd/>
              <w:jc w:val="center"/>
              <w:rPr>
                <w:b/>
                <w:bCs/>
                <w:sz w:val="22"/>
                <w:szCs w:val="22"/>
              </w:rPr>
            </w:pPr>
            <w:ins w:id="4800" w:author="ERCOT" w:date="2021-11-01T10:53:00Z">
              <w:r>
                <w:rPr>
                  <w:rFonts w:ascii="Calibri" w:hAnsi="Calibri" w:cs="Calibri"/>
                  <w:color w:val="000000"/>
                  <w:sz w:val="22"/>
                  <w:szCs w:val="22"/>
                </w:rPr>
                <w:t>1</w:t>
              </w:r>
            </w:ins>
            <w:del w:id="4801"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802"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9F8B46" w14:textId="6D75250C" w:rsidR="000A68D3" w:rsidRPr="00E66AD4" w:rsidRDefault="000A68D3" w:rsidP="000A68D3">
            <w:pPr>
              <w:widowControl/>
              <w:autoSpaceDE/>
              <w:autoSpaceDN/>
              <w:adjustRightInd/>
              <w:jc w:val="center"/>
              <w:rPr>
                <w:b/>
                <w:bCs/>
                <w:sz w:val="22"/>
                <w:szCs w:val="22"/>
              </w:rPr>
            </w:pPr>
            <w:ins w:id="4803" w:author="ERCOT" w:date="2021-11-01T10:53:00Z">
              <w:r>
                <w:rPr>
                  <w:rFonts w:ascii="Calibri" w:hAnsi="Calibri" w:cs="Calibri"/>
                  <w:color w:val="000000"/>
                  <w:sz w:val="22"/>
                  <w:szCs w:val="22"/>
                </w:rPr>
                <w:t>1</w:t>
              </w:r>
            </w:ins>
            <w:del w:id="4804"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805"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DAECEDA" w14:textId="421B3C5D" w:rsidR="000A68D3" w:rsidRPr="00E66AD4" w:rsidRDefault="000A68D3" w:rsidP="000A68D3">
            <w:pPr>
              <w:widowControl/>
              <w:autoSpaceDE/>
              <w:autoSpaceDN/>
              <w:adjustRightInd/>
              <w:jc w:val="center"/>
              <w:rPr>
                <w:b/>
                <w:bCs/>
                <w:sz w:val="22"/>
                <w:szCs w:val="22"/>
              </w:rPr>
            </w:pPr>
            <w:ins w:id="4806" w:author="ERCOT" w:date="2021-11-01T10:53:00Z">
              <w:r>
                <w:rPr>
                  <w:rFonts w:ascii="Calibri" w:hAnsi="Calibri" w:cs="Calibri"/>
                  <w:color w:val="000000"/>
                  <w:sz w:val="22"/>
                  <w:szCs w:val="22"/>
                </w:rPr>
                <w:t>1</w:t>
              </w:r>
            </w:ins>
            <w:del w:id="4807"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0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42538B" w14:textId="29E79121" w:rsidR="000A68D3" w:rsidRPr="00E66AD4" w:rsidRDefault="000A68D3" w:rsidP="000A68D3">
            <w:pPr>
              <w:widowControl/>
              <w:autoSpaceDE/>
              <w:autoSpaceDN/>
              <w:adjustRightInd/>
              <w:jc w:val="center"/>
              <w:rPr>
                <w:b/>
                <w:bCs/>
                <w:sz w:val="22"/>
                <w:szCs w:val="22"/>
              </w:rPr>
            </w:pPr>
            <w:ins w:id="4809" w:author="ERCOT" w:date="2021-11-01T10:53:00Z">
              <w:r>
                <w:rPr>
                  <w:rFonts w:ascii="Calibri" w:hAnsi="Calibri" w:cs="Calibri"/>
                  <w:color w:val="000000"/>
                  <w:sz w:val="22"/>
                  <w:szCs w:val="22"/>
                </w:rPr>
                <w:t>28</w:t>
              </w:r>
            </w:ins>
            <w:del w:id="4810"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1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8BC6DF" w14:textId="33B7748F" w:rsidR="000A68D3" w:rsidRPr="00E66AD4" w:rsidRDefault="000A68D3" w:rsidP="000A68D3">
            <w:pPr>
              <w:widowControl/>
              <w:autoSpaceDE/>
              <w:autoSpaceDN/>
              <w:adjustRightInd/>
              <w:jc w:val="center"/>
              <w:rPr>
                <w:b/>
                <w:bCs/>
                <w:sz w:val="22"/>
                <w:szCs w:val="22"/>
              </w:rPr>
            </w:pPr>
            <w:ins w:id="4812" w:author="ERCOT" w:date="2021-11-01T10:53:00Z">
              <w:r>
                <w:rPr>
                  <w:rFonts w:ascii="Calibri" w:hAnsi="Calibri" w:cs="Calibri"/>
                  <w:color w:val="000000"/>
                  <w:sz w:val="22"/>
                  <w:szCs w:val="22"/>
                </w:rPr>
                <w:t>28</w:t>
              </w:r>
            </w:ins>
            <w:del w:id="4813"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1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2594EE1" w14:textId="1FFF5610" w:rsidR="000A68D3" w:rsidRPr="00E66AD4" w:rsidRDefault="000A68D3" w:rsidP="000A68D3">
            <w:pPr>
              <w:widowControl/>
              <w:autoSpaceDE/>
              <w:autoSpaceDN/>
              <w:adjustRightInd/>
              <w:jc w:val="center"/>
              <w:rPr>
                <w:b/>
                <w:bCs/>
                <w:sz w:val="22"/>
                <w:szCs w:val="22"/>
              </w:rPr>
            </w:pPr>
            <w:ins w:id="4815" w:author="ERCOT" w:date="2021-11-01T10:53:00Z">
              <w:r>
                <w:rPr>
                  <w:rFonts w:ascii="Calibri" w:hAnsi="Calibri" w:cs="Calibri"/>
                  <w:color w:val="000000"/>
                  <w:sz w:val="22"/>
                  <w:szCs w:val="22"/>
                </w:rPr>
                <w:t>28</w:t>
              </w:r>
            </w:ins>
            <w:del w:id="4816"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1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33B693" w14:textId="21955B90" w:rsidR="000A68D3" w:rsidRPr="00E66AD4" w:rsidRDefault="000A68D3" w:rsidP="000A68D3">
            <w:pPr>
              <w:widowControl/>
              <w:autoSpaceDE/>
              <w:autoSpaceDN/>
              <w:adjustRightInd/>
              <w:jc w:val="center"/>
              <w:rPr>
                <w:b/>
                <w:bCs/>
                <w:sz w:val="22"/>
                <w:szCs w:val="22"/>
              </w:rPr>
            </w:pPr>
            <w:ins w:id="4818" w:author="ERCOT" w:date="2021-11-01T10:53:00Z">
              <w:r>
                <w:rPr>
                  <w:rFonts w:ascii="Calibri" w:hAnsi="Calibri" w:cs="Calibri"/>
                  <w:color w:val="000000"/>
                  <w:sz w:val="22"/>
                  <w:szCs w:val="22"/>
                </w:rPr>
                <w:t>28</w:t>
              </w:r>
            </w:ins>
            <w:del w:id="4819"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20"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FFF05" w14:textId="79E65C2E" w:rsidR="000A68D3" w:rsidRPr="00E66AD4" w:rsidRDefault="000A68D3" w:rsidP="000A68D3">
            <w:pPr>
              <w:widowControl/>
              <w:autoSpaceDE/>
              <w:autoSpaceDN/>
              <w:adjustRightInd/>
              <w:jc w:val="center"/>
              <w:rPr>
                <w:b/>
                <w:bCs/>
                <w:sz w:val="22"/>
                <w:szCs w:val="22"/>
              </w:rPr>
            </w:pPr>
            <w:ins w:id="4821" w:author="ERCOT" w:date="2021-11-01T10:53:00Z">
              <w:r>
                <w:rPr>
                  <w:rFonts w:ascii="Calibri" w:hAnsi="Calibri" w:cs="Calibri"/>
                  <w:color w:val="000000"/>
                  <w:sz w:val="22"/>
                  <w:szCs w:val="22"/>
                </w:rPr>
                <w:t>26</w:t>
              </w:r>
            </w:ins>
            <w:del w:id="4822"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2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173695" w14:textId="156B4BBF" w:rsidR="000A68D3" w:rsidRPr="00E66AD4" w:rsidRDefault="000A68D3" w:rsidP="000A68D3">
            <w:pPr>
              <w:widowControl/>
              <w:autoSpaceDE/>
              <w:autoSpaceDN/>
              <w:adjustRightInd/>
              <w:jc w:val="center"/>
              <w:rPr>
                <w:b/>
                <w:bCs/>
                <w:sz w:val="22"/>
                <w:szCs w:val="22"/>
              </w:rPr>
            </w:pPr>
            <w:ins w:id="4824" w:author="ERCOT" w:date="2021-11-01T10:53:00Z">
              <w:r>
                <w:rPr>
                  <w:rFonts w:ascii="Calibri" w:hAnsi="Calibri" w:cs="Calibri"/>
                  <w:color w:val="000000"/>
                  <w:sz w:val="22"/>
                  <w:szCs w:val="22"/>
                </w:rPr>
                <w:t>26</w:t>
              </w:r>
            </w:ins>
            <w:del w:id="4825"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2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C95F52D" w14:textId="50459BC1" w:rsidR="000A68D3" w:rsidRPr="00E66AD4" w:rsidRDefault="000A68D3" w:rsidP="000A68D3">
            <w:pPr>
              <w:widowControl/>
              <w:autoSpaceDE/>
              <w:autoSpaceDN/>
              <w:adjustRightInd/>
              <w:jc w:val="center"/>
              <w:rPr>
                <w:b/>
                <w:bCs/>
                <w:sz w:val="22"/>
                <w:szCs w:val="22"/>
              </w:rPr>
            </w:pPr>
            <w:ins w:id="4827" w:author="ERCOT" w:date="2021-11-01T10:53:00Z">
              <w:r>
                <w:rPr>
                  <w:rFonts w:ascii="Calibri" w:hAnsi="Calibri" w:cs="Calibri"/>
                  <w:color w:val="000000"/>
                  <w:sz w:val="22"/>
                  <w:szCs w:val="22"/>
                </w:rPr>
                <w:t>26</w:t>
              </w:r>
            </w:ins>
            <w:del w:id="4828"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829"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7FEBB3B5" w14:textId="19750BE3" w:rsidR="000A68D3" w:rsidRPr="00E66AD4" w:rsidRDefault="000A68D3" w:rsidP="000A68D3">
            <w:pPr>
              <w:widowControl/>
              <w:autoSpaceDE/>
              <w:autoSpaceDN/>
              <w:adjustRightInd/>
              <w:jc w:val="center"/>
              <w:rPr>
                <w:b/>
                <w:bCs/>
                <w:sz w:val="22"/>
                <w:szCs w:val="22"/>
              </w:rPr>
            </w:pPr>
            <w:ins w:id="4830" w:author="ERCOT" w:date="2021-11-01T10:53:00Z">
              <w:r>
                <w:rPr>
                  <w:rFonts w:ascii="Calibri" w:hAnsi="Calibri" w:cs="Calibri"/>
                  <w:color w:val="000000"/>
                  <w:sz w:val="22"/>
                  <w:szCs w:val="22"/>
                </w:rPr>
                <w:t>26</w:t>
              </w:r>
            </w:ins>
            <w:del w:id="4831"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832"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05A2A55" w14:textId="3A55D5F6" w:rsidR="000A68D3" w:rsidRPr="00E66AD4" w:rsidRDefault="000A68D3" w:rsidP="000A68D3">
            <w:pPr>
              <w:widowControl/>
              <w:autoSpaceDE/>
              <w:autoSpaceDN/>
              <w:adjustRightInd/>
              <w:jc w:val="center"/>
              <w:rPr>
                <w:b/>
                <w:bCs/>
                <w:sz w:val="22"/>
                <w:szCs w:val="22"/>
              </w:rPr>
            </w:pPr>
            <w:ins w:id="4833" w:author="ERCOT" w:date="2021-11-01T10:53:00Z">
              <w:r>
                <w:rPr>
                  <w:rFonts w:ascii="Calibri" w:hAnsi="Calibri" w:cs="Calibri"/>
                  <w:color w:val="000000"/>
                  <w:sz w:val="22"/>
                  <w:szCs w:val="22"/>
                </w:rPr>
                <w:t>0</w:t>
              </w:r>
            </w:ins>
            <w:del w:id="4834"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835"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E16B0DB" w14:textId="09FE17AF" w:rsidR="000A68D3" w:rsidRPr="00E66AD4" w:rsidRDefault="000A68D3" w:rsidP="000A68D3">
            <w:pPr>
              <w:widowControl/>
              <w:autoSpaceDE/>
              <w:autoSpaceDN/>
              <w:adjustRightInd/>
              <w:jc w:val="center"/>
              <w:rPr>
                <w:b/>
                <w:bCs/>
                <w:sz w:val="22"/>
                <w:szCs w:val="22"/>
              </w:rPr>
            </w:pPr>
            <w:ins w:id="4836" w:author="ERCOT" w:date="2021-11-01T10:53:00Z">
              <w:r>
                <w:rPr>
                  <w:rFonts w:ascii="Calibri" w:hAnsi="Calibri" w:cs="Calibri"/>
                  <w:color w:val="000000"/>
                  <w:sz w:val="22"/>
                  <w:szCs w:val="22"/>
                </w:rPr>
                <w:t>0</w:t>
              </w:r>
            </w:ins>
            <w:del w:id="4837"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838"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78BA150" w14:textId="73DF5BD4" w:rsidR="000A68D3" w:rsidRPr="00E66AD4" w:rsidRDefault="000A68D3" w:rsidP="000A68D3">
            <w:pPr>
              <w:widowControl/>
              <w:autoSpaceDE/>
              <w:autoSpaceDN/>
              <w:adjustRightInd/>
              <w:jc w:val="center"/>
              <w:rPr>
                <w:b/>
                <w:bCs/>
                <w:sz w:val="22"/>
                <w:szCs w:val="22"/>
              </w:rPr>
            </w:pPr>
            <w:ins w:id="4839" w:author="ERCOT" w:date="2021-11-01T10:53:00Z">
              <w:r>
                <w:rPr>
                  <w:rFonts w:ascii="Calibri" w:hAnsi="Calibri" w:cs="Calibri"/>
                  <w:color w:val="000000"/>
                  <w:sz w:val="22"/>
                  <w:szCs w:val="22"/>
                </w:rPr>
                <w:t>0</w:t>
              </w:r>
            </w:ins>
            <w:del w:id="4840"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841"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2B87FA9" w14:textId="5AD2CA40" w:rsidR="000A68D3" w:rsidRPr="00E66AD4" w:rsidRDefault="000A68D3" w:rsidP="000A68D3">
            <w:pPr>
              <w:widowControl/>
              <w:autoSpaceDE/>
              <w:autoSpaceDN/>
              <w:adjustRightInd/>
              <w:jc w:val="center"/>
              <w:rPr>
                <w:b/>
                <w:bCs/>
                <w:sz w:val="22"/>
                <w:szCs w:val="22"/>
              </w:rPr>
            </w:pPr>
            <w:ins w:id="4842" w:author="ERCOT" w:date="2021-11-01T10:53:00Z">
              <w:r>
                <w:rPr>
                  <w:rFonts w:ascii="Calibri" w:hAnsi="Calibri" w:cs="Calibri"/>
                  <w:color w:val="000000"/>
                  <w:sz w:val="22"/>
                  <w:szCs w:val="22"/>
                </w:rPr>
                <w:t>0</w:t>
              </w:r>
            </w:ins>
            <w:del w:id="4843"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844"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B064B24" w14:textId="63A5EB5D" w:rsidR="000A68D3" w:rsidRPr="00E66AD4" w:rsidRDefault="000A68D3" w:rsidP="000A68D3">
            <w:pPr>
              <w:widowControl/>
              <w:autoSpaceDE/>
              <w:autoSpaceDN/>
              <w:adjustRightInd/>
              <w:jc w:val="center"/>
              <w:rPr>
                <w:b/>
                <w:bCs/>
                <w:sz w:val="22"/>
                <w:szCs w:val="22"/>
              </w:rPr>
            </w:pPr>
            <w:ins w:id="4845" w:author="ERCOT" w:date="2021-11-01T10:53:00Z">
              <w:r>
                <w:rPr>
                  <w:rFonts w:ascii="Calibri" w:hAnsi="Calibri" w:cs="Calibri"/>
                  <w:color w:val="000000"/>
                  <w:sz w:val="22"/>
                  <w:szCs w:val="22"/>
                </w:rPr>
                <w:t>0</w:t>
              </w:r>
            </w:ins>
            <w:del w:id="484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847"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B7D6842" w14:textId="6F434120" w:rsidR="000A68D3" w:rsidRPr="00E66AD4" w:rsidRDefault="000A68D3" w:rsidP="000A68D3">
            <w:pPr>
              <w:widowControl/>
              <w:autoSpaceDE/>
              <w:autoSpaceDN/>
              <w:adjustRightInd/>
              <w:jc w:val="center"/>
              <w:rPr>
                <w:b/>
                <w:bCs/>
                <w:sz w:val="22"/>
                <w:szCs w:val="22"/>
              </w:rPr>
            </w:pPr>
            <w:ins w:id="4848" w:author="ERCOT" w:date="2021-11-01T10:53:00Z">
              <w:r>
                <w:rPr>
                  <w:rFonts w:ascii="Calibri" w:hAnsi="Calibri" w:cs="Calibri"/>
                  <w:color w:val="000000"/>
                  <w:sz w:val="22"/>
                  <w:szCs w:val="22"/>
                </w:rPr>
                <w:t>0</w:t>
              </w:r>
            </w:ins>
            <w:del w:id="4849" w:author="ERCOT" w:date="2021-11-01T10:49:00Z">
              <w:r w:rsidRPr="00E66AD4" w:rsidDel="000A68D3">
                <w:rPr>
                  <w:sz w:val="22"/>
                  <w:szCs w:val="22"/>
                </w:rPr>
                <w:delText>0</w:delText>
              </w:r>
            </w:del>
          </w:p>
        </w:tc>
      </w:tr>
      <w:tr w:rsidR="000A68D3" w:rsidRPr="00AA6A8E" w14:paraId="15962FE9"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85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85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85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Change w:id="485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8D9E76" w14:textId="02264983" w:rsidR="000A68D3" w:rsidRPr="00E66AD4" w:rsidRDefault="000A68D3" w:rsidP="000A68D3">
            <w:pPr>
              <w:widowControl/>
              <w:autoSpaceDE/>
              <w:autoSpaceDN/>
              <w:adjustRightInd/>
              <w:jc w:val="center"/>
              <w:rPr>
                <w:b/>
                <w:bCs/>
                <w:sz w:val="22"/>
                <w:szCs w:val="22"/>
              </w:rPr>
            </w:pPr>
            <w:ins w:id="4854" w:author="ERCOT" w:date="2021-11-01T10:53:00Z">
              <w:r>
                <w:rPr>
                  <w:rFonts w:ascii="Calibri" w:hAnsi="Calibri" w:cs="Calibri"/>
                  <w:color w:val="000000"/>
                  <w:sz w:val="22"/>
                  <w:szCs w:val="22"/>
                </w:rPr>
                <w:t>0</w:t>
              </w:r>
            </w:ins>
            <w:del w:id="485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5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D04F0CF" w14:textId="11DED4D3" w:rsidR="000A68D3" w:rsidRPr="00E66AD4" w:rsidRDefault="000A68D3" w:rsidP="000A68D3">
            <w:pPr>
              <w:widowControl/>
              <w:autoSpaceDE/>
              <w:autoSpaceDN/>
              <w:adjustRightInd/>
              <w:jc w:val="center"/>
              <w:rPr>
                <w:b/>
                <w:bCs/>
                <w:sz w:val="22"/>
                <w:szCs w:val="22"/>
              </w:rPr>
            </w:pPr>
            <w:ins w:id="4857" w:author="ERCOT" w:date="2021-11-01T10:53:00Z">
              <w:r>
                <w:rPr>
                  <w:rFonts w:ascii="Calibri" w:hAnsi="Calibri" w:cs="Calibri"/>
                  <w:color w:val="000000"/>
                  <w:sz w:val="22"/>
                  <w:szCs w:val="22"/>
                </w:rPr>
                <w:t>0</w:t>
              </w:r>
            </w:ins>
            <w:del w:id="485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5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96E3CE" w14:textId="2C9758E7" w:rsidR="000A68D3" w:rsidRPr="00E66AD4" w:rsidRDefault="000A68D3" w:rsidP="000A68D3">
            <w:pPr>
              <w:widowControl/>
              <w:autoSpaceDE/>
              <w:autoSpaceDN/>
              <w:adjustRightInd/>
              <w:jc w:val="center"/>
              <w:rPr>
                <w:b/>
                <w:bCs/>
                <w:sz w:val="22"/>
                <w:szCs w:val="22"/>
              </w:rPr>
            </w:pPr>
            <w:ins w:id="4860" w:author="ERCOT" w:date="2021-11-01T10:53:00Z">
              <w:r>
                <w:rPr>
                  <w:rFonts w:ascii="Calibri" w:hAnsi="Calibri" w:cs="Calibri"/>
                  <w:color w:val="000000"/>
                  <w:sz w:val="22"/>
                  <w:szCs w:val="22"/>
                </w:rPr>
                <w:t>0</w:t>
              </w:r>
            </w:ins>
            <w:del w:id="486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6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AE2EEC" w14:textId="453A73E1" w:rsidR="000A68D3" w:rsidRPr="00E66AD4" w:rsidRDefault="000A68D3" w:rsidP="000A68D3">
            <w:pPr>
              <w:widowControl/>
              <w:autoSpaceDE/>
              <w:autoSpaceDN/>
              <w:adjustRightInd/>
              <w:jc w:val="center"/>
              <w:rPr>
                <w:b/>
                <w:bCs/>
                <w:sz w:val="22"/>
                <w:szCs w:val="22"/>
              </w:rPr>
            </w:pPr>
            <w:ins w:id="4863" w:author="ERCOT" w:date="2021-11-01T10:53:00Z">
              <w:r>
                <w:rPr>
                  <w:rFonts w:ascii="Calibri" w:hAnsi="Calibri" w:cs="Calibri"/>
                  <w:color w:val="000000"/>
                  <w:sz w:val="22"/>
                  <w:szCs w:val="22"/>
                </w:rPr>
                <w:t>0</w:t>
              </w:r>
            </w:ins>
            <w:del w:id="486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6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4B12D0" w14:textId="6E7C5008" w:rsidR="000A68D3" w:rsidRPr="00E66AD4" w:rsidRDefault="000A68D3" w:rsidP="000A68D3">
            <w:pPr>
              <w:widowControl/>
              <w:autoSpaceDE/>
              <w:autoSpaceDN/>
              <w:adjustRightInd/>
              <w:jc w:val="center"/>
              <w:rPr>
                <w:b/>
                <w:bCs/>
                <w:sz w:val="22"/>
                <w:szCs w:val="22"/>
              </w:rPr>
            </w:pPr>
            <w:ins w:id="4866" w:author="ERCOT" w:date="2021-11-01T10:53:00Z">
              <w:r>
                <w:rPr>
                  <w:rFonts w:ascii="Calibri" w:hAnsi="Calibri" w:cs="Calibri"/>
                  <w:color w:val="000000"/>
                  <w:sz w:val="22"/>
                  <w:szCs w:val="22"/>
                </w:rPr>
                <w:t>0</w:t>
              </w:r>
            </w:ins>
            <w:del w:id="486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6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01D91CD" w14:textId="3217462F" w:rsidR="000A68D3" w:rsidRPr="00E66AD4" w:rsidRDefault="000A68D3" w:rsidP="000A68D3">
            <w:pPr>
              <w:widowControl/>
              <w:autoSpaceDE/>
              <w:autoSpaceDN/>
              <w:adjustRightInd/>
              <w:jc w:val="center"/>
              <w:rPr>
                <w:b/>
                <w:bCs/>
                <w:sz w:val="22"/>
                <w:szCs w:val="22"/>
              </w:rPr>
            </w:pPr>
            <w:ins w:id="4869" w:author="ERCOT" w:date="2021-11-01T10:53:00Z">
              <w:r>
                <w:rPr>
                  <w:rFonts w:ascii="Calibri" w:hAnsi="Calibri" w:cs="Calibri"/>
                  <w:color w:val="000000"/>
                  <w:sz w:val="22"/>
                  <w:szCs w:val="22"/>
                </w:rPr>
                <w:t>0</w:t>
              </w:r>
            </w:ins>
            <w:del w:id="487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7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F2FF3" w14:textId="41EC358B" w:rsidR="000A68D3" w:rsidRPr="00E66AD4" w:rsidRDefault="000A68D3" w:rsidP="000A68D3">
            <w:pPr>
              <w:widowControl/>
              <w:autoSpaceDE/>
              <w:autoSpaceDN/>
              <w:adjustRightInd/>
              <w:jc w:val="center"/>
              <w:rPr>
                <w:b/>
                <w:bCs/>
                <w:sz w:val="22"/>
                <w:szCs w:val="22"/>
              </w:rPr>
            </w:pPr>
            <w:ins w:id="4872" w:author="ERCOT" w:date="2021-11-01T10:53:00Z">
              <w:r>
                <w:rPr>
                  <w:rFonts w:ascii="Calibri" w:hAnsi="Calibri" w:cs="Calibri"/>
                  <w:color w:val="000000"/>
                  <w:sz w:val="22"/>
                  <w:szCs w:val="22"/>
                </w:rPr>
                <w:t>29</w:t>
              </w:r>
            </w:ins>
            <w:del w:id="4873"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7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8F6C3F" w14:textId="1DCEDF61" w:rsidR="000A68D3" w:rsidRPr="00E66AD4" w:rsidRDefault="000A68D3" w:rsidP="000A68D3">
            <w:pPr>
              <w:widowControl/>
              <w:autoSpaceDE/>
              <w:autoSpaceDN/>
              <w:adjustRightInd/>
              <w:jc w:val="center"/>
              <w:rPr>
                <w:b/>
                <w:bCs/>
                <w:sz w:val="22"/>
                <w:szCs w:val="22"/>
              </w:rPr>
            </w:pPr>
            <w:ins w:id="4875" w:author="ERCOT" w:date="2021-11-01T10:53:00Z">
              <w:r>
                <w:rPr>
                  <w:rFonts w:ascii="Calibri" w:hAnsi="Calibri" w:cs="Calibri"/>
                  <w:color w:val="000000"/>
                  <w:sz w:val="22"/>
                  <w:szCs w:val="22"/>
                </w:rPr>
                <w:t>29</w:t>
              </w:r>
            </w:ins>
            <w:del w:id="4876"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87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E38872D" w14:textId="245C4376" w:rsidR="000A68D3" w:rsidRPr="00E66AD4" w:rsidRDefault="000A68D3" w:rsidP="000A68D3">
            <w:pPr>
              <w:widowControl/>
              <w:autoSpaceDE/>
              <w:autoSpaceDN/>
              <w:adjustRightInd/>
              <w:jc w:val="center"/>
              <w:rPr>
                <w:b/>
                <w:bCs/>
                <w:sz w:val="22"/>
                <w:szCs w:val="22"/>
              </w:rPr>
            </w:pPr>
            <w:ins w:id="4878" w:author="ERCOT" w:date="2021-11-01T10:53:00Z">
              <w:r>
                <w:rPr>
                  <w:rFonts w:ascii="Calibri" w:hAnsi="Calibri" w:cs="Calibri"/>
                  <w:color w:val="000000"/>
                  <w:sz w:val="22"/>
                  <w:szCs w:val="22"/>
                </w:rPr>
                <w:t>29</w:t>
              </w:r>
            </w:ins>
            <w:del w:id="4879"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88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9A69E77" w14:textId="0294DAB1" w:rsidR="000A68D3" w:rsidRPr="00E66AD4" w:rsidRDefault="000A68D3" w:rsidP="000A68D3">
            <w:pPr>
              <w:widowControl/>
              <w:autoSpaceDE/>
              <w:autoSpaceDN/>
              <w:adjustRightInd/>
              <w:jc w:val="center"/>
              <w:rPr>
                <w:b/>
                <w:bCs/>
                <w:sz w:val="22"/>
                <w:szCs w:val="22"/>
              </w:rPr>
            </w:pPr>
            <w:ins w:id="4881" w:author="ERCOT" w:date="2021-11-01T10:53:00Z">
              <w:r>
                <w:rPr>
                  <w:rFonts w:ascii="Calibri" w:hAnsi="Calibri" w:cs="Calibri"/>
                  <w:color w:val="000000"/>
                  <w:sz w:val="22"/>
                  <w:szCs w:val="22"/>
                </w:rPr>
                <w:t>29</w:t>
              </w:r>
            </w:ins>
            <w:del w:id="4882"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8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1A2242" w14:textId="23965D18" w:rsidR="000A68D3" w:rsidRPr="00E66AD4" w:rsidRDefault="000A68D3" w:rsidP="000A68D3">
            <w:pPr>
              <w:widowControl/>
              <w:autoSpaceDE/>
              <w:autoSpaceDN/>
              <w:adjustRightInd/>
              <w:jc w:val="center"/>
              <w:rPr>
                <w:b/>
                <w:bCs/>
                <w:sz w:val="22"/>
                <w:szCs w:val="22"/>
              </w:rPr>
            </w:pPr>
            <w:ins w:id="4884" w:author="ERCOT" w:date="2021-11-01T10:53:00Z">
              <w:r>
                <w:rPr>
                  <w:rFonts w:ascii="Calibri" w:hAnsi="Calibri" w:cs="Calibri"/>
                  <w:color w:val="000000"/>
                  <w:sz w:val="22"/>
                  <w:szCs w:val="22"/>
                </w:rPr>
                <w:t>51</w:t>
              </w:r>
            </w:ins>
            <w:del w:id="4885"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A10E73" w14:textId="5A7E1C50" w:rsidR="000A68D3" w:rsidRPr="00E66AD4" w:rsidRDefault="000A68D3" w:rsidP="000A68D3">
            <w:pPr>
              <w:widowControl/>
              <w:autoSpaceDE/>
              <w:autoSpaceDN/>
              <w:adjustRightInd/>
              <w:jc w:val="center"/>
              <w:rPr>
                <w:b/>
                <w:bCs/>
                <w:sz w:val="22"/>
                <w:szCs w:val="22"/>
              </w:rPr>
            </w:pPr>
            <w:ins w:id="4887" w:author="ERCOT" w:date="2021-11-01T10:53:00Z">
              <w:r>
                <w:rPr>
                  <w:rFonts w:ascii="Calibri" w:hAnsi="Calibri" w:cs="Calibri"/>
                  <w:color w:val="000000"/>
                  <w:sz w:val="22"/>
                  <w:szCs w:val="22"/>
                </w:rPr>
                <w:t>51</w:t>
              </w:r>
            </w:ins>
            <w:del w:id="4888"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42EC4" w14:textId="33111B8E" w:rsidR="000A68D3" w:rsidRPr="00E66AD4" w:rsidRDefault="000A68D3" w:rsidP="000A68D3">
            <w:pPr>
              <w:widowControl/>
              <w:autoSpaceDE/>
              <w:autoSpaceDN/>
              <w:adjustRightInd/>
              <w:jc w:val="center"/>
              <w:rPr>
                <w:b/>
                <w:bCs/>
                <w:sz w:val="22"/>
                <w:szCs w:val="22"/>
              </w:rPr>
            </w:pPr>
            <w:ins w:id="4890" w:author="ERCOT" w:date="2021-11-01T10:53:00Z">
              <w:r>
                <w:rPr>
                  <w:rFonts w:ascii="Calibri" w:hAnsi="Calibri" w:cs="Calibri"/>
                  <w:color w:val="000000"/>
                  <w:sz w:val="22"/>
                  <w:szCs w:val="22"/>
                </w:rPr>
                <w:t>51</w:t>
              </w:r>
            </w:ins>
            <w:del w:id="4891"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8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72D8A3" w14:textId="325ADF0B" w:rsidR="000A68D3" w:rsidRPr="00E66AD4" w:rsidRDefault="000A68D3" w:rsidP="000A68D3">
            <w:pPr>
              <w:widowControl/>
              <w:autoSpaceDE/>
              <w:autoSpaceDN/>
              <w:adjustRightInd/>
              <w:jc w:val="center"/>
              <w:rPr>
                <w:b/>
                <w:bCs/>
                <w:sz w:val="22"/>
                <w:szCs w:val="22"/>
              </w:rPr>
            </w:pPr>
            <w:ins w:id="4893" w:author="ERCOT" w:date="2021-11-01T10:53:00Z">
              <w:r>
                <w:rPr>
                  <w:rFonts w:ascii="Calibri" w:hAnsi="Calibri" w:cs="Calibri"/>
                  <w:color w:val="000000"/>
                  <w:sz w:val="22"/>
                  <w:szCs w:val="22"/>
                </w:rPr>
                <w:t>51</w:t>
              </w:r>
            </w:ins>
            <w:del w:id="4894"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9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5EDD156" w14:textId="632B7545" w:rsidR="000A68D3" w:rsidRPr="00E66AD4" w:rsidRDefault="000A68D3" w:rsidP="000A68D3">
            <w:pPr>
              <w:widowControl/>
              <w:autoSpaceDE/>
              <w:autoSpaceDN/>
              <w:adjustRightInd/>
              <w:jc w:val="center"/>
              <w:rPr>
                <w:b/>
                <w:bCs/>
                <w:sz w:val="22"/>
                <w:szCs w:val="22"/>
              </w:rPr>
            </w:pPr>
            <w:ins w:id="4896" w:author="ERCOT" w:date="2021-11-01T10:53:00Z">
              <w:r>
                <w:rPr>
                  <w:rFonts w:ascii="Calibri" w:hAnsi="Calibri" w:cs="Calibri"/>
                  <w:color w:val="000000"/>
                  <w:sz w:val="22"/>
                  <w:szCs w:val="22"/>
                </w:rPr>
                <w:t>56</w:t>
              </w:r>
            </w:ins>
            <w:del w:id="4897"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89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4AE34" w14:textId="153ED4D3" w:rsidR="000A68D3" w:rsidRPr="00E66AD4" w:rsidRDefault="000A68D3" w:rsidP="000A68D3">
            <w:pPr>
              <w:widowControl/>
              <w:autoSpaceDE/>
              <w:autoSpaceDN/>
              <w:adjustRightInd/>
              <w:jc w:val="center"/>
              <w:rPr>
                <w:b/>
                <w:bCs/>
                <w:sz w:val="22"/>
                <w:szCs w:val="22"/>
              </w:rPr>
            </w:pPr>
            <w:ins w:id="4899" w:author="ERCOT" w:date="2021-11-01T10:53:00Z">
              <w:r>
                <w:rPr>
                  <w:rFonts w:ascii="Calibri" w:hAnsi="Calibri" w:cs="Calibri"/>
                  <w:color w:val="000000"/>
                  <w:sz w:val="22"/>
                  <w:szCs w:val="22"/>
                </w:rPr>
                <w:t>56</w:t>
              </w:r>
            </w:ins>
            <w:del w:id="4900"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0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1BD230" w14:textId="267766B0" w:rsidR="000A68D3" w:rsidRPr="00E66AD4" w:rsidRDefault="000A68D3" w:rsidP="000A68D3">
            <w:pPr>
              <w:widowControl/>
              <w:autoSpaceDE/>
              <w:autoSpaceDN/>
              <w:adjustRightInd/>
              <w:jc w:val="center"/>
              <w:rPr>
                <w:b/>
                <w:bCs/>
                <w:sz w:val="22"/>
                <w:szCs w:val="22"/>
              </w:rPr>
            </w:pPr>
            <w:ins w:id="4902" w:author="ERCOT" w:date="2021-11-01T10:53:00Z">
              <w:r>
                <w:rPr>
                  <w:rFonts w:ascii="Calibri" w:hAnsi="Calibri" w:cs="Calibri"/>
                  <w:color w:val="000000"/>
                  <w:sz w:val="22"/>
                  <w:szCs w:val="22"/>
                </w:rPr>
                <w:t>56</w:t>
              </w:r>
            </w:ins>
            <w:del w:id="4903"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90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5B585A" w14:textId="4DAB4514" w:rsidR="000A68D3" w:rsidRPr="00E66AD4" w:rsidRDefault="000A68D3" w:rsidP="000A68D3">
            <w:pPr>
              <w:widowControl/>
              <w:autoSpaceDE/>
              <w:autoSpaceDN/>
              <w:adjustRightInd/>
              <w:jc w:val="center"/>
              <w:rPr>
                <w:b/>
                <w:bCs/>
                <w:sz w:val="22"/>
                <w:szCs w:val="22"/>
              </w:rPr>
            </w:pPr>
            <w:ins w:id="4905" w:author="ERCOT" w:date="2021-11-01T10:53:00Z">
              <w:r>
                <w:rPr>
                  <w:rFonts w:ascii="Calibri" w:hAnsi="Calibri" w:cs="Calibri"/>
                  <w:color w:val="000000"/>
                  <w:sz w:val="22"/>
                  <w:szCs w:val="22"/>
                </w:rPr>
                <w:t>56</w:t>
              </w:r>
            </w:ins>
            <w:del w:id="4906"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90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93129" w14:textId="3E85F39F" w:rsidR="000A68D3" w:rsidRPr="00E66AD4" w:rsidRDefault="000A68D3" w:rsidP="000A68D3">
            <w:pPr>
              <w:widowControl/>
              <w:autoSpaceDE/>
              <w:autoSpaceDN/>
              <w:adjustRightInd/>
              <w:jc w:val="center"/>
              <w:rPr>
                <w:b/>
                <w:bCs/>
                <w:sz w:val="22"/>
                <w:szCs w:val="22"/>
              </w:rPr>
            </w:pPr>
            <w:ins w:id="4908" w:author="ERCOT" w:date="2021-11-01T10:53:00Z">
              <w:r>
                <w:rPr>
                  <w:rFonts w:ascii="Calibri" w:hAnsi="Calibri" w:cs="Calibri"/>
                  <w:color w:val="000000"/>
                  <w:sz w:val="22"/>
                  <w:szCs w:val="22"/>
                </w:rPr>
                <w:t>1</w:t>
              </w:r>
            </w:ins>
            <w:del w:id="4909"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91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DBFE222" w14:textId="33DFEF0F" w:rsidR="000A68D3" w:rsidRPr="00E66AD4" w:rsidRDefault="000A68D3" w:rsidP="000A68D3">
            <w:pPr>
              <w:widowControl/>
              <w:autoSpaceDE/>
              <w:autoSpaceDN/>
              <w:adjustRightInd/>
              <w:jc w:val="center"/>
              <w:rPr>
                <w:b/>
                <w:bCs/>
                <w:sz w:val="22"/>
                <w:szCs w:val="22"/>
              </w:rPr>
            </w:pPr>
            <w:ins w:id="4911" w:author="ERCOT" w:date="2021-11-01T10:53:00Z">
              <w:r>
                <w:rPr>
                  <w:rFonts w:ascii="Calibri" w:hAnsi="Calibri" w:cs="Calibri"/>
                  <w:color w:val="000000"/>
                  <w:sz w:val="22"/>
                  <w:szCs w:val="22"/>
                </w:rPr>
                <w:t>1</w:t>
              </w:r>
            </w:ins>
            <w:del w:id="4912"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91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533672" w14:textId="30E2D330" w:rsidR="000A68D3" w:rsidRPr="00E66AD4" w:rsidRDefault="000A68D3" w:rsidP="000A68D3">
            <w:pPr>
              <w:widowControl/>
              <w:autoSpaceDE/>
              <w:autoSpaceDN/>
              <w:adjustRightInd/>
              <w:jc w:val="center"/>
              <w:rPr>
                <w:b/>
                <w:bCs/>
                <w:sz w:val="22"/>
                <w:szCs w:val="22"/>
              </w:rPr>
            </w:pPr>
            <w:ins w:id="4914" w:author="ERCOT" w:date="2021-11-01T10:53:00Z">
              <w:r>
                <w:rPr>
                  <w:rFonts w:ascii="Calibri" w:hAnsi="Calibri" w:cs="Calibri"/>
                  <w:color w:val="000000"/>
                  <w:sz w:val="22"/>
                  <w:szCs w:val="22"/>
                </w:rPr>
                <w:t>1</w:t>
              </w:r>
            </w:ins>
            <w:del w:id="4915"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91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45CBC9C" w14:textId="08CCAFE2" w:rsidR="000A68D3" w:rsidRPr="00E66AD4" w:rsidRDefault="000A68D3" w:rsidP="000A68D3">
            <w:pPr>
              <w:widowControl/>
              <w:autoSpaceDE/>
              <w:autoSpaceDN/>
              <w:adjustRightInd/>
              <w:jc w:val="center"/>
              <w:rPr>
                <w:b/>
                <w:bCs/>
                <w:sz w:val="22"/>
                <w:szCs w:val="22"/>
              </w:rPr>
            </w:pPr>
            <w:ins w:id="4917" w:author="ERCOT" w:date="2021-11-01T10:53:00Z">
              <w:r>
                <w:rPr>
                  <w:rFonts w:ascii="Calibri" w:hAnsi="Calibri" w:cs="Calibri"/>
                  <w:color w:val="000000"/>
                  <w:sz w:val="22"/>
                  <w:szCs w:val="22"/>
                </w:rPr>
                <w:t>1</w:t>
              </w:r>
            </w:ins>
            <w:del w:id="4918"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91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4BC76A0" w14:textId="2F84239B" w:rsidR="000A68D3" w:rsidRPr="00E66AD4" w:rsidRDefault="000A68D3" w:rsidP="000A68D3">
            <w:pPr>
              <w:widowControl/>
              <w:autoSpaceDE/>
              <w:autoSpaceDN/>
              <w:adjustRightInd/>
              <w:jc w:val="center"/>
              <w:rPr>
                <w:b/>
                <w:bCs/>
                <w:sz w:val="22"/>
                <w:szCs w:val="22"/>
              </w:rPr>
            </w:pPr>
            <w:ins w:id="4920" w:author="ERCOT" w:date="2021-11-01T10:53:00Z">
              <w:r>
                <w:rPr>
                  <w:rFonts w:ascii="Calibri" w:hAnsi="Calibri" w:cs="Calibri"/>
                  <w:color w:val="000000"/>
                  <w:sz w:val="22"/>
                  <w:szCs w:val="22"/>
                </w:rPr>
                <w:t>0</w:t>
              </w:r>
            </w:ins>
            <w:del w:id="492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92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D1FBCAF" w14:textId="7B56B51E" w:rsidR="000A68D3" w:rsidRPr="00E66AD4" w:rsidRDefault="000A68D3" w:rsidP="000A68D3">
            <w:pPr>
              <w:widowControl/>
              <w:autoSpaceDE/>
              <w:autoSpaceDN/>
              <w:adjustRightInd/>
              <w:jc w:val="center"/>
              <w:rPr>
                <w:b/>
                <w:bCs/>
                <w:sz w:val="22"/>
                <w:szCs w:val="22"/>
              </w:rPr>
            </w:pPr>
            <w:ins w:id="4923" w:author="ERCOT" w:date="2021-11-01T10:53:00Z">
              <w:r>
                <w:rPr>
                  <w:rFonts w:ascii="Calibri" w:hAnsi="Calibri" w:cs="Calibri"/>
                  <w:color w:val="000000"/>
                  <w:sz w:val="22"/>
                  <w:szCs w:val="22"/>
                </w:rPr>
                <w:t>0</w:t>
              </w:r>
            </w:ins>
            <w:del w:id="4924" w:author="ERCOT" w:date="2021-11-01T10:49:00Z">
              <w:r w:rsidRPr="00E66AD4" w:rsidDel="000A68D3">
                <w:rPr>
                  <w:sz w:val="22"/>
                  <w:szCs w:val="22"/>
                </w:rPr>
                <w:delText>0</w:delText>
              </w:r>
            </w:del>
          </w:p>
        </w:tc>
      </w:tr>
      <w:tr w:rsidR="000A68D3" w:rsidRPr="00AA6A8E" w14:paraId="3D4D2C8B"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4925"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4926"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4927"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Change w:id="492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50A7A6B" w14:textId="486F2880" w:rsidR="000A68D3" w:rsidRPr="00E66AD4" w:rsidRDefault="000A68D3" w:rsidP="000A68D3">
            <w:pPr>
              <w:widowControl/>
              <w:autoSpaceDE/>
              <w:autoSpaceDN/>
              <w:adjustRightInd/>
              <w:jc w:val="center"/>
              <w:rPr>
                <w:b/>
                <w:bCs/>
                <w:sz w:val="22"/>
                <w:szCs w:val="22"/>
              </w:rPr>
            </w:pPr>
            <w:ins w:id="4929" w:author="ERCOT" w:date="2021-11-01T10:53:00Z">
              <w:r>
                <w:rPr>
                  <w:rFonts w:ascii="Calibri" w:hAnsi="Calibri" w:cs="Calibri"/>
                  <w:color w:val="000000"/>
                  <w:sz w:val="22"/>
                  <w:szCs w:val="22"/>
                </w:rPr>
                <w:t>0</w:t>
              </w:r>
            </w:ins>
            <w:del w:id="493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3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E07481E" w14:textId="6B717FDA" w:rsidR="000A68D3" w:rsidRPr="00E66AD4" w:rsidRDefault="000A68D3" w:rsidP="000A68D3">
            <w:pPr>
              <w:widowControl/>
              <w:autoSpaceDE/>
              <w:autoSpaceDN/>
              <w:adjustRightInd/>
              <w:jc w:val="center"/>
              <w:rPr>
                <w:b/>
                <w:bCs/>
                <w:sz w:val="22"/>
                <w:szCs w:val="22"/>
              </w:rPr>
            </w:pPr>
            <w:ins w:id="4932" w:author="ERCOT" w:date="2021-11-01T10:53:00Z">
              <w:r>
                <w:rPr>
                  <w:rFonts w:ascii="Calibri" w:hAnsi="Calibri" w:cs="Calibri"/>
                  <w:color w:val="000000"/>
                  <w:sz w:val="22"/>
                  <w:szCs w:val="22"/>
                </w:rPr>
                <w:t>0</w:t>
              </w:r>
            </w:ins>
            <w:del w:id="493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3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8667A71" w14:textId="7C42C7BA" w:rsidR="000A68D3" w:rsidRPr="00E66AD4" w:rsidRDefault="000A68D3" w:rsidP="000A68D3">
            <w:pPr>
              <w:widowControl/>
              <w:autoSpaceDE/>
              <w:autoSpaceDN/>
              <w:adjustRightInd/>
              <w:jc w:val="center"/>
              <w:rPr>
                <w:b/>
                <w:bCs/>
                <w:sz w:val="22"/>
                <w:szCs w:val="22"/>
              </w:rPr>
            </w:pPr>
            <w:ins w:id="4935" w:author="ERCOT" w:date="2021-11-01T10:53:00Z">
              <w:r>
                <w:rPr>
                  <w:rFonts w:ascii="Calibri" w:hAnsi="Calibri" w:cs="Calibri"/>
                  <w:color w:val="000000"/>
                  <w:sz w:val="22"/>
                  <w:szCs w:val="22"/>
                </w:rPr>
                <w:t>0</w:t>
              </w:r>
            </w:ins>
            <w:del w:id="493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3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E742F32" w14:textId="28F51C63" w:rsidR="000A68D3" w:rsidRPr="00E66AD4" w:rsidRDefault="000A68D3" w:rsidP="000A68D3">
            <w:pPr>
              <w:widowControl/>
              <w:autoSpaceDE/>
              <w:autoSpaceDN/>
              <w:adjustRightInd/>
              <w:jc w:val="center"/>
              <w:rPr>
                <w:b/>
                <w:bCs/>
                <w:sz w:val="22"/>
                <w:szCs w:val="22"/>
              </w:rPr>
            </w:pPr>
            <w:ins w:id="4938" w:author="ERCOT" w:date="2021-11-01T10:53:00Z">
              <w:r>
                <w:rPr>
                  <w:rFonts w:ascii="Calibri" w:hAnsi="Calibri" w:cs="Calibri"/>
                  <w:color w:val="000000"/>
                  <w:sz w:val="22"/>
                  <w:szCs w:val="22"/>
                </w:rPr>
                <w:t>0</w:t>
              </w:r>
            </w:ins>
            <w:del w:id="493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4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A436B75" w14:textId="5E4ED881" w:rsidR="000A68D3" w:rsidRPr="00E66AD4" w:rsidRDefault="000A68D3" w:rsidP="000A68D3">
            <w:pPr>
              <w:widowControl/>
              <w:autoSpaceDE/>
              <w:autoSpaceDN/>
              <w:adjustRightInd/>
              <w:jc w:val="center"/>
              <w:rPr>
                <w:b/>
                <w:bCs/>
                <w:sz w:val="22"/>
                <w:szCs w:val="22"/>
              </w:rPr>
            </w:pPr>
            <w:ins w:id="4941" w:author="ERCOT" w:date="2021-11-01T10:53:00Z">
              <w:r>
                <w:rPr>
                  <w:rFonts w:ascii="Calibri" w:hAnsi="Calibri" w:cs="Calibri"/>
                  <w:color w:val="000000"/>
                  <w:sz w:val="22"/>
                  <w:szCs w:val="22"/>
                </w:rPr>
                <w:t>0</w:t>
              </w:r>
            </w:ins>
            <w:del w:id="494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4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77E1642" w14:textId="11D4C534" w:rsidR="000A68D3" w:rsidRPr="00E66AD4" w:rsidRDefault="000A68D3" w:rsidP="000A68D3">
            <w:pPr>
              <w:widowControl/>
              <w:autoSpaceDE/>
              <w:autoSpaceDN/>
              <w:adjustRightInd/>
              <w:jc w:val="center"/>
              <w:rPr>
                <w:b/>
                <w:bCs/>
                <w:sz w:val="22"/>
                <w:szCs w:val="22"/>
              </w:rPr>
            </w:pPr>
            <w:ins w:id="4944" w:author="ERCOT" w:date="2021-11-01T10:53:00Z">
              <w:r>
                <w:rPr>
                  <w:rFonts w:ascii="Calibri" w:hAnsi="Calibri" w:cs="Calibri"/>
                  <w:color w:val="000000"/>
                  <w:sz w:val="22"/>
                  <w:szCs w:val="22"/>
                </w:rPr>
                <w:t>0</w:t>
              </w:r>
            </w:ins>
            <w:del w:id="494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4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B28C901" w14:textId="2A9E046E" w:rsidR="000A68D3" w:rsidRPr="00E66AD4" w:rsidRDefault="000A68D3" w:rsidP="000A68D3">
            <w:pPr>
              <w:widowControl/>
              <w:autoSpaceDE/>
              <w:autoSpaceDN/>
              <w:adjustRightInd/>
              <w:jc w:val="center"/>
              <w:rPr>
                <w:b/>
                <w:bCs/>
                <w:sz w:val="22"/>
                <w:szCs w:val="22"/>
              </w:rPr>
            </w:pPr>
            <w:ins w:id="4947" w:author="ERCOT" w:date="2021-11-01T10:53:00Z">
              <w:r>
                <w:rPr>
                  <w:rFonts w:ascii="Calibri" w:hAnsi="Calibri" w:cs="Calibri"/>
                  <w:color w:val="000000"/>
                  <w:sz w:val="22"/>
                  <w:szCs w:val="22"/>
                </w:rPr>
                <w:t>29</w:t>
              </w:r>
            </w:ins>
            <w:del w:id="4948"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4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6B3FBD7" w14:textId="0B1CADB5" w:rsidR="000A68D3" w:rsidRPr="00E66AD4" w:rsidRDefault="000A68D3" w:rsidP="000A68D3">
            <w:pPr>
              <w:widowControl/>
              <w:autoSpaceDE/>
              <w:autoSpaceDN/>
              <w:adjustRightInd/>
              <w:jc w:val="center"/>
              <w:rPr>
                <w:b/>
                <w:bCs/>
                <w:sz w:val="22"/>
                <w:szCs w:val="22"/>
              </w:rPr>
            </w:pPr>
            <w:ins w:id="4950" w:author="ERCOT" w:date="2021-11-01T10:53:00Z">
              <w:r>
                <w:rPr>
                  <w:rFonts w:ascii="Calibri" w:hAnsi="Calibri" w:cs="Calibri"/>
                  <w:color w:val="000000"/>
                  <w:sz w:val="22"/>
                  <w:szCs w:val="22"/>
                </w:rPr>
                <w:t>29</w:t>
              </w:r>
            </w:ins>
            <w:del w:id="4951"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4952"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41D11DBA" w14:textId="66409FA4" w:rsidR="000A68D3" w:rsidRPr="00E66AD4" w:rsidRDefault="000A68D3" w:rsidP="000A68D3">
            <w:pPr>
              <w:widowControl/>
              <w:autoSpaceDE/>
              <w:autoSpaceDN/>
              <w:adjustRightInd/>
              <w:jc w:val="center"/>
              <w:rPr>
                <w:b/>
                <w:bCs/>
                <w:sz w:val="22"/>
                <w:szCs w:val="22"/>
              </w:rPr>
            </w:pPr>
            <w:ins w:id="4953" w:author="ERCOT" w:date="2021-11-01T10:53:00Z">
              <w:r>
                <w:rPr>
                  <w:rFonts w:ascii="Calibri" w:hAnsi="Calibri" w:cs="Calibri"/>
                  <w:color w:val="000000"/>
                  <w:sz w:val="22"/>
                  <w:szCs w:val="22"/>
                </w:rPr>
                <w:t>29</w:t>
              </w:r>
            </w:ins>
            <w:del w:id="4954"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4955"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0E6E525F" w14:textId="58393AD5" w:rsidR="000A68D3" w:rsidRPr="00E66AD4" w:rsidRDefault="000A68D3" w:rsidP="000A68D3">
            <w:pPr>
              <w:widowControl/>
              <w:autoSpaceDE/>
              <w:autoSpaceDN/>
              <w:adjustRightInd/>
              <w:jc w:val="center"/>
              <w:rPr>
                <w:b/>
                <w:bCs/>
                <w:sz w:val="22"/>
                <w:szCs w:val="22"/>
              </w:rPr>
            </w:pPr>
            <w:ins w:id="4956" w:author="ERCOT" w:date="2021-11-01T10:53:00Z">
              <w:r>
                <w:rPr>
                  <w:rFonts w:ascii="Calibri" w:hAnsi="Calibri" w:cs="Calibri"/>
                  <w:color w:val="000000"/>
                  <w:sz w:val="22"/>
                  <w:szCs w:val="22"/>
                </w:rPr>
                <w:t>29</w:t>
              </w:r>
            </w:ins>
            <w:del w:id="4957"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5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95ACC45" w14:textId="2692D892" w:rsidR="000A68D3" w:rsidRPr="00E66AD4" w:rsidRDefault="000A68D3" w:rsidP="000A68D3">
            <w:pPr>
              <w:widowControl/>
              <w:autoSpaceDE/>
              <w:autoSpaceDN/>
              <w:adjustRightInd/>
              <w:jc w:val="center"/>
              <w:rPr>
                <w:b/>
                <w:bCs/>
                <w:sz w:val="22"/>
                <w:szCs w:val="22"/>
              </w:rPr>
            </w:pPr>
            <w:ins w:id="4959" w:author="ERCOT" w:date="2021-11-01T10:53:00Z">
              <w:r>
                <w:rPr>
                  <w:rFonts w:ascii="Calibri" w:hAnsi="Calibri" w:cs="Calibri"/>
                  <w:color w:val="000000"/>
                  <w:sz w:val="22"/>
                  <w:szCs w:val="22"/>
                </w:rPr>
                <w:t>51</w:t>
              </w:r>
            </w:ins>
            <w:del w:id="4960"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6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5B5106" w14:textId="6A8B0EAF" w:rsidR="000A68D3" w:rsidRPr="00E66AD4" w:rsidRDefault="000A68D3" w:rsidP="000A68D3">
            <w:pPr>
              <w:widowControl/>
              <w:autoSpaceDE/>
              <w:autoSpaceDN/>
              <w:adjustRightInd/>
              <w:jc w:val="center"/>
              <w:rPr>
                <w:b/>
                <w:bCs/>
                <w:sz w:val="22"/>
                <w:szCs w:val="22"/>
              </w:rPr>
            </w:pPr>
            <w:ins w:id="4962" w:author="ERCOT" w:date="2021-11-01T10:53:00Z">
              <w:r>
                <w:rPr>
                  <w:rFonts w:ascii="Calibri" w:hAnsi="Calibri" w:cs="Calibri"/>
                  <w:color w:val="000000"/>
                  <w:sz w:val="22"/>
                  <w:szCs w:val="22"/>
                </w:rPr>
                <w:t>51</w:t>
              </w:r>
            </w:ins>
            <w:del w:id="4963"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6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9404AD8" w14:textId="73BF51DF" w:rsidR="000A68D3" w:rsidRPr="00E66AD4" w:rsidRDefault="000A68D3" w:rsidP="000A68D3">
            <w:pPr>
              <w:widowControl/>
              <w:autoSpaceDE/>
              <w:autoSpaceDN/>
              <w:adjustRightInd/>
              <w:jc w:val="center"/>
              <w:rPr>
                <w:b/>
                <w:bCs/>
                <w:sz w:val="22"/>
                <w:szCs w:val="22"/>
              </w:rPr>
            </w:pPr>
            <w:ins w:id="4965" w:author="ERCOT" w:date="2021-11-01T10:53:00Z">
              <w:r>
                <w:rPr>
                  <w:rFonts w:ascii="Calibri" w:hAnsi="Calibri" w:cs="Calibri"/>
                  <w:color w:val="000000"/>
                  <w:sz w:val="22"/>
                  <w:szCs w:val="22"/>
                </w:rPr>
                <w:t>51</w:t>
              </w:r>
            </w:ins>
            <w:del w:id="4966"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496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283F718" w14:textId="0DB4D359" w:rsidR="000A68D3" w:rsidRPr="00E66AD4" w:rsidRDefault="000A68D3" w:rsidP="000A68D3">
            <w:pPr>
              <w:widowControl/>
              <w:autoSpaceDE/>
              <w:autoSpaceDN/>
              <w:adjustRightInd/>
              <w:jc w:val="center"/>
              <w:rPr>
                <w:b/>
                <w:bCs/>
                <w:sz w:val="22"/>
                <w:szCs w:val="22"/>
              </w:rPr>
            </w:pPr>
            <w:ins w:id="4968" w:author="ERCOT" w:date="2021-11-01T10:53:00Z">
              <w:r>
                <w:rPr>
                  <w:rFonts w:ascii="Calibri" w:hAnsi="Calibri" w:cs="Calibri"/>
                  <w:color w:val="000000"/>
                  <w:sz w:val="22"/>
                  <w:szCs w:val="22"/>
                </w:rPr>
                <w:t>51</w:t>
              </w:r>
            </w:ins>
            <w:del w:id="4969"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70"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AB1728" w14:textId="6D1CB035" w:rsidR="000A68D3" w:rsidRPr="00E66AD4" w:rsidRDefault="000A68D3" w:rsidP="000A68D3">
            <w:pPr>
              <w:widowControl/>
              <w:autoSpaceDE/>
              <w:autoSpaceDN/>
              <w:adjustRightInd/>
              <w:jc w:val="center"/>
              <w:rPr>
                <w:b/>
                <w:bCs/>
                <w:sz w:val="22"/>
                <w:szCs w:val="22"/>
              </w:rPr>
            </w:pPr>
            <w:ins w:id="4971" w:author="ERCOT" w:date="2021-11-01T10:53:00Z">
              <w:r>
                <w:rPr>
                  <w:rFonts w:ascii="Calibri" w:hAnsi="Calibri" w:cs="Calibri"/>
                  <w:color w:val="000000"/>
                  <w:sz w:val="22"/>
                  <w:szCs w:val="22"/>
                </w:rPr>
                <w:t>56</w:t>
              </w:r>
            </w:ins>
            <w:del w:id="4972"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7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A41F4A" w14:textId="00A0C7E9" w:rsidR="000A68D3" w:rsidRPr="00E66AD4" w:rsidRDefault="000A68D3" w:rsidP="000A68D3">
            <w:pPr>
              <w:widowControl/>
              <w:autoSpaceDE/>
              <w:autoSpaceDN/>
              <w:adjustRightInd/>
              <w:jc w:val="center"/>
              <w:rPr>
                <w:b/>
                <w:bCs/>
                <w:sz w:val="22"/>
                <w:szCs w:val="22"/>
              </w:rPr>
            </w:pPr>
            <w:ins w:id="4974" w:author="ERCOT" w:date="2021-11-01T10:53:00Z">
              <w:r>
                <w:rPr>
                  <w:rFonts w:ascii="Calibri" w:hAnsi="Calibri" w:cs="Calibri"/>
                  <w:color w:val="000000"/>
                  <w:sz w:val="22"/>
                  <w:szCs w:val="22"/>
                </w:rPr>
                <w:t>56</w:t>
              </w:r>
            </w:ins>
            <w:del w:id="4975"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497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C5137D9" w14:textId="3321E36D" w:rsidR="000A68D3" w:rsidRPr="00E66AD4" w:rsidRDefault="000A68D3" w:rsidP="000A68D3">
            <w:pPr>
              <w:widowControl/>
              <w:autoSpaceDE/>
              <w:autoSpaceDN/>
              <w:adjustRightInd/>
              <w:jc w:val="center"/>
              <w:rPr>
                <w:b/>
                <w:bCs/>
                <w:sz w:val="22"/>
                <w:szCs w:val="22"/>
              </w:rPr>
            </w:pPr>
            <w:ins w:id="4977" w:author="ERCOT" w:date="2021-11-01T10:53:00Z">
              <w:r>
                <w:rPr>
                  <w:rFonts w:ascii="Calibri" w:hAnsi="Calibri" w:cs="Calibri"/>
                  <w:color w:val="000000"/>
                  <w:sz w:val="22"/>
                  <w:szCs w:val="22"/>
                </w:rPr>
                <w:t>56</w:t>
              </w:r>
            </w:ins>
            <w:del w:id="4978"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4979"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2D82AC5" w14:textId="361EA5C4" w:rsidR="000A68D3" w:rsidRPr="00E66AD4" w:rsidRDefault="000A68D3" w:rsidP="000A68D3">
            <w:pPr>
              <w:widowControl/>
              <w:autoSpaceDE/>
              <w:autoSpaceDN/>
              <w:adjustRightInd/>
              <w:jc w:val="center"/>
              <w:rPr>
                <w:b/>
                <w:bCs/>
                <w:sz w:val="22"/>
                <w:szCs w:val="22"/>
              </w:rPr>
            </w:pPr>
            <w:ins w:id="4980" w:author="ERCOT" w:date="2021-11-01T10:53:00Z">
              <w:r>
                <w:rPr>
                  <w:rFonts w:ascii="Calibri" w:hAnsi="Calibri" w:cs="Calibri"/>
                  <w:color w:val="000000"/>
                  <w:sz w:val="22"/>
                  <w:szCs w:val="22"/>
                </w:rPr>
                <w:t>56</w:t>
              </w:r>
            </w:ins>
            <w:del w:id="4981"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4982"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9ED7E1D" w14:textId="50CA1506" w:rsidR="000A68D3" w:rsidRPr="00E66AD4" w:rsidRDefault="000A68D3" w:rsidP="000A68D3">
            <w:pPr>
              <w:widowControl/>
              <w:autoSpaceDE/>
              <w:autoSpaceDN/>
              <w:adjustRightInd/>
              <w:jc w:val="center"/>
              <w:rPr>
                <w:b/>
                <w:bCs/>
                <w:sz w:val="22"/>
                <w:szCs w:val="22"/>
              </w:rPr>
            </w:pPr>
            <w:ins w:id="4983" w:author="ERCOT" w:date="2021-11-01T10:53:00Z">
              <w:r>
                <w:rPr>
                  <w:rFonts w:ascii="Calibri" w:hAnsi="Calibri" w:cs="Calibri"/>
                  <w:color w:val="000000"/>
                  <w:sz w:val="22"/>
                  <w:szCs w:val="22"/>
                </w:rPr>
                <w:t>1</w:t>
              </w:r>
            </w:ins>
            <w:del w:id="4984"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4985"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070C015F" w14:textId="73956DFA" w:rsidR="000A68D3" w:rsidRPr="00E66AD4" w:rsidRDefault="000A68D3" w:rsidP="000A68D3">
            <w:pPr>
              <w:widowControl/>
              <w:autoSpaceDE/>
              <w:autoSpaceDN/>
              <w:adjustRightInd/>
              <w:jc w:val="center"/>
              <w:rPr>
                <w:b/>
                <w:bCs/>
                <w:sz w:val="22"/>
                <w:szCs w:val="22"/>
              </w:rPr>
            </w:pPr>
            <w:ins w:id="4986" w:author="ERCOT" w:date="2021-11-01T10:53:00Z">
              <w:r>
                <w:rPr>
                  <w:rFonts w:ascii="Calibri" w:hAnsi="Calibri" w:cs="Calibri"/>
                  <w:color w:val="000000"/>
                  <w:sz w:val="22"/>
                  <w:szCs w:val="22"/>
                </w:rPr>
                <w:t>1</w:t>
              </w:r>
            </w:ins>
            <w:del w:id="4987"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4988"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D3D06" w14:textId="46A9181D" w:rsidR="000A68D3" w:rsidRPr="00E66AD4" w:rsidRDefault="000A68D3" w:rsidP="000A68D3">
            <w:pPr>
              <w:widowControl/>
              <w:autoSpaceDE/>
              <w:autoSpaceDN/>
              <w:adjustRightInd/>
              <w:jc w:val="center"/>
              <w:rPr>
                <w:b/>
                <w:bCs/>
                <w:sz w:val="22"/>
                <w:szCs w:val="22"/>
              </w:rPr>
            </w:pPr>
            <w:ins w:id="4989" w:author="ERCOT" w:date="2021-11-01T10:53:00Z">
              <w:r>
                <w:rPr>
                  <w:rFonts w:ascii="Calibri" w:hAnsi="Calibri" w:cs="Calibri"/>
                  <w:color w:val="000000"/>
                  <w:sz w:val="22"/>
                  <w:szCs w:val="22"/>
                </w:rPr>
                <w:t>1</w:t>
              </w:r>
            </w:ins>
            <w:del w:id="4990"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4991"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3B1322" w14:textId="600EF9F5" w:rsidR="000A68D3" w:rsidRPr="00E66AD4" w:rsidRDefault="000A68D3" w:rsidP="000A68D3">
            <w:pPr>
              <w:widowControl/>
              <w:autoSpaceDE/>
              <w:autoSpaceDN/>
              <w:adjustRightInd/>
              <w:jc w:val="center"/>
              <w:rPr>
                <w:b/>
                <w:bCs/>
                <w:sz w:val="22"/>
                <w:szCs w:val="22"/>
              </w:rPr>
            </w:pPr>
            <w:ins w:id="4992" w:author="ERCOT" w:date="2021-11-01T10:53:00Z">
              <w:r>
                <w:rPr>
                  <w:rFonts w:ascii="Calibri" w:hAnsi="Calibri" w:cs="Calibri"/>
                  <w:color w:val="000000"/>
                  <w:sz w:val="22"/>
                  <w:szCs w:val="22"/>
                </w:rPr>
                <w:t>1</w:t>
              </w:r>
            </w:ins>
            <w:del w:id="4993"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4994"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659ADE3" w14:textId="39981BA6" w:rsidR="000A68D3" w:rsidRPr="00E66AD4" w:rsidRDefault="000A68D3" w:rsidP="000A68D3">
            <w:pPr>
              <w:widowControl/>
              <w:autoSpaceDE/>
              <w:autoSpaceDN/>
              <w:adjustRightInd/>
              <w:jc w:val="center"/>
              <w:rPr>
                <w:b/>
                <w:bCs/>
                <w:sz w:val="22"/>
                <w:szCs w:val="22"/>
              </w:rPr>
            </w:pPr>
            <w:ins w:id="4995" w:author="ERCOT" w:date="2021-11-01T10:53:00Z">
              <w:r>
                <w:rPr>
                  <w:rFonts w:ascii="Calibri" w:hAnsi="Calibri" w:cs="Calibri"/>
                  <w:color w:val="000000"/>
                  <w:sz w:val="22"/>
                  <w:szCs w:val="22"/>
                </w:rPr>
                <w:t>0</w:t>
              </w:r>
            </w:ins>
            <w:del w:id="499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4997"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0970893A" w14:textId="1B697B82" w:rsidR="000A68D3" w:rsidRPr="00E66AD4" w:rsidRDefault="000A68D3" w:rsidP="000A68D3">
            <w:pPr>
              <w:widowControl/>
              <w:autoSpaceDE/>
              <w:autoSpaceDN/>
              <w:adjustRightInd/>
              <w:jc w:val="center"/>
              <w:rPr>
                <w:b/>
                <w:bCs/>
                <w:sz w:val="22"/>
                <w:szCs w:val="22"/>
              </w:rPr>
            </w:pPr>
            <w:ins w:id="4998" w:author="ERCOT" w:date="2021-11-01T10:53:00Z">
              <w:r>
                <w:rPr>
                  <w:rFonts w:ascii="Calibri" w:hAnsi="Calibri" w:cs="Calibri"/>
                  <w:color w:val="000000"/>
                  <w:sz w:val="22"/>
                  <w:szCs w:val="22"/>
                </w:rPr>
                <w:t>0</w:t>
              </w:r>
            </w:ins>
            <w:del w:id="4999" w:author="ERCOT" w:date="2021-11-01T10:49:00Z">
              <w:r w:rsidRPr="00E66AD4" w:rsidDel="000A68D3">
                <w:rPr>
                  <w:sz w:val="22"/>
                  <w:szCs w:val="22"/>
                </w:rPr>
                <w:delText>0</w:delText>
              </w:r>
            </w:del>
          </w:p>
        </w:tc>
      </w:tr>
      <w:tr w:rsidR="000A68D3" w:rsidRPr="00AA6A8E" w14:paraId="26726B8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00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00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00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Change w:id="500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58B136C" w14:textId="38B3F9A7" w:rsidR="000A68D3" w:rsidRPr="00E66AD4" w:rsidRDefault="000A68D3" w:rsidP="000A68D3">
            <w:pPr>
              <w:widowControl/>
              <w:autoSpaceDE/>
              <w:autoSpaceDN/>
              <w:adjustRightInd/>
              <w:jc w:val="center"/>
              <w:rPr>
                <w:b/>
                <w:bCs/>
                <w:sz w:val="22"/>
                <w:szCs w:val="22"/>
              </w:rPr>
            </w:pPr>
            <w:ins w:id="5004" w:author="ERCOT" w:date="2021-11-01T10:53:00Z">
              <w:r>
                <w:rPr>
                  <w:rFonts w:ascii="Calibri" w:hAnsi="Calibri" w:cs="Calibri"/>
                  <w:color w:val="000000"/>
                  <w:sz w:val="22"/>
                  <w:szCs w:val="22"/>
                </w:rPr>
                <w:t>0</w:t>
              </w:r>
            </w:ins>
            <w:del w:id="500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374F372" w14:textId="6B7D43D2" w:rsidR="000A68D3" w:rsidRPr="00E66AD4" w:rsidRDefault="000A68D3" w:rsidP="000A68D3">
            <w:pPr>
              <w:widowControl/>
              <w:autoSpaceDE/>
              <w:autoSpaceDN/>
              <w:adjustRightInd/>
              <w:jc w:val="center"/>
              <w:rPr>
                <w:b/>
                <w:bCs/>
                <w:sz w:val="22"/>
                <w:szCs w:val="22"/>
              </w:rPr>
            </w:pPr>
            <w:ins w:id="5007" w:author="ERCOT" w:date="2021-11-01T10:53:00Z">
              <w:r>
                <w:rPr>
                  <w:rFonts w:ascii="Calibri" w:hAnsi="Calibri" w:cs="Calibri"/>
                  <w:color w:val="000000"/>
                  <w:sz w:val="22"/>
                  <w:szCs w:val="22"/>
                </w:rPr>
                <w:t>0</w:t>
              </w:r>
            </w:ins>
            <w:del w:id="500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0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8AC34C1" w14:textId="3F9FCC6B" w:rsidR="000A68D3" w:rsidRPr="00E66AD4" w:rsidRDefault="000A68D3" w:rsidP="000A68D3">
            <w:pPr>
              <w:widowControl/>
              <w:autoSpaceDE/>
              <w:autoSpaceDN/>
              <w:adjustRightInd/>
              <w:jc w:val="center"/>
              <w:rPr>
                <w:b/>
                <w:bCs/>
                <w:sz w:val="22"/>
                <w:szCs w:val="22"/>
              </w:rPr>
            </w:pPr>
            <w:ins w:id="5010" w:author="ERCOT" w:date="2021-11-01T10:53:00Z">
              <w:r>
                <w:rPr>
                  <w:rFonts w:ascii="Calibri" w:hAnsi="Calibri" w:cs="Calibri"/>
                  <w:color w:val="000000"/>
                  <w:sz w:val="22"/>
                  <w:szCs w:val="22"/>
                </w:rPr>
                <w:t>0</w:t>
              </w:r>
            </w:ins>
            <w:del w:id="501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1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70AFDF" w14:textId="70720BE5" w:rsidR="000A68D3" w:rsidRPr="00E66AD4" w:rsidRDefault="000A68D3" w:rsidP="000A68D3">
            <w:pPr>
              <w:widowControl/>
              <w:autoSpaceDE/>
              <w:autoSpaceDN/>
              <w:adjustRightInd/>
              <w:jc w:val="center"/>
              <w:rPr>
                <w:b/>
                <w:bCs/>
                <w:sz w:val="22"/>
                <w:szCs w:val="22"/>
              </w:rPr>
            </w:pPr>
            <w:ins w:id="5013" w:author="ERCOT" w:date="2021-11-01T10:53:00Z">
              <w:r>
                <w:rPr>
                  <w:rFonts w:ascii="Calibri" w:hAnsi="Calibri" w:cs="Calibri"/>
                  <w:color w:val="000000"/>
                  <w:sz w:val="22"/>
                  <w:szCs w:val="22"/>
                </w:rPr>
                <w:t>0</w:t>
              </w:r>
            </w:ins>
            <w:del w:id="501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1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DD19" w14:textId="623F4707" w:rsidR="000A68D3" w:rsidRPr="00E66AD4" w:rsidRDefault="000A68D3" w:rsidP="000A68D3">
            <w:pPr>
              <w:widowControl/>
              <w:autoSpaceDE/>
              <w:autoSpaceDN/>
              <w:adjustRightInd/>
              <w:jc w:val="center"/>
              <w:rPr>
                <w:b/>
                <w:bCs/>
                <w:sz w:val="22"/>
                <w:szCs w:val="22"/>
              </w:rPr>
            </w:pPr>
            <w:ins w:id="5016" w:author="ERCOT" w:date="2021-11-01T10:53:00Z">
              <w:r>
                <w:rPr>
                  <w:rFonts w:ascii="Calibri" w:hAnsi="Calibri" w:cs="Calibri"/>
                  <w:color w:val="000000"/>
                  <w:sz w:val="22"/>
                  <w:szCs w:val="22"/>
                </w:rPr>
                <w:t>0</w:t>
              </w:r>
            </w:ins>
            <w:del w:id="501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1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D89CED1" w14:textId="3094B4AE" w:rsidR="000A68D3" w:rsidRPr="00E66AD4" w:rsidRDefault="000A68D3" w:rsidP="000A68D3">
            <w:pPr>
              <w:widowControl/>
              <w:autoSpaceDE/>
              <w:autoSpaceDN/>
              <w:adjustRightInd/>
              <w:jc w:val="center"/>
              <w:rPr>
                <w:b/>
                <w:bCs/>
                <w:sz w:val="22"/>
                <w:szCs w:val="22"/>
              </w:rPr>
            </w:pPr>
            <w:ins w:id="5019" w:author="ERCOT" w:date="2021-11-01T10:53:00Z">
              <w:r>
                <w:rPr>
                  <w:rFonts w:ascii="Calibri" w:hAnsi="Calibri" w:cs="Calibri"/>
                  <w:color w:val="000000"/>
                  <w:sz w:val="22"/>
                  <w:szCs w:val="22"/>
                </w:rPr>
                <w:t>0</w:t>
              </w:r>
            </w:ins>
            <w:del w:id="502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2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ACFED62" w14:textId="53E44895" w:rsidR="000A68D3" w:rsidRPr="00E66AD4" w:rsidRDefault="000A68D3" w:rsidP="000A68D3">
            <w:pPr>
              <w:widowControl/>
              <w:autoSpaceDE/>
              <w:autoSpaceDN/>
              <w:adjustRightInd/>
              <w:jc w:val="center"/>
              <w:rPr>
                <w:b/>
                <w:bCs/>
                <w:sz w:val="22"/>
                <w:szCs w:val="22"/>
              </w:rPr>
            </w:pPr>
            <w:ins w:id="5022" w:author="ERCOT" w:date="2021-11-01T10:53:00Z">
              <w:r>
                <w:rPr>
                  <w:rFonts w:ascii="Calibri" w:hAnsi="Calibri" w:cs="Calibri"/>
                  <w:color w:val="000000"/>
                  <w:sz w:val="22"/>
                  <w:szCs w:val="22"/>
                </w:rPr>
                <w:t>29</w:t>
              </w:r>
            </w:ins>
            <w:del w:id="5023"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2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5D2B10E" w14:textId="77C16001" w:rsidR="000A68D3" w:rsidRPr="00E66AD4" w:rsidRDefault="000A68D3" w:rsidP="000A68D3">
            <w:pPr>
              <w:widowControl/>
              <w:autoSpaceDE/>
              <w:autoSpaceDN/>
              <w:adjustRightInd/>
              <w:jc w:val="center"/>
              <w:rPr>
                <w:b/>
                <w:bCs/>
                <w:sz w:val="22"/>
                <w:szCs w:val="22"/>
              </w:rPr>
            </w:pPr>
            <w:ins w:id="5025" w:author="ERCOT" w:date="2021-11-01T10:53:00Z">
              <w:r>
                <w:rPr>
                  <w:rFonts w:ascii="Calibri" w:hAnsi="Calibri" w:cs="Calibri"/>
                  <w:color w:val="000000"/>
                  <w:sz w:val="22"/>
                  <w:szCs w:val="22"/>
                </w:rPr>
                <w:t>29</w:t>
              </w:r>
            </w:ins>
            <w:del w:id="5026" w:author="ERCOT" w:date="2021-11-01T10:49:00Z">
              <w:r w:rsidRPr="00E66AD4" w:rsidDel="000A68D3">
                <w:rPr>
                  <w:sz w:val="22"/>
                  <w:szCs w:val="22"/>
                </w:rPr>
                <w:delText>26</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02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1EDF2182" w14:textId="508D0B6F" w:rsidR="000A68D3" w:rsidRPr="00E66AD4" w:rsidRDefault="000A68D3" w:rsidP="000A68D3">
            <w:pPr>
              <w:widowControl/>
              <w:autoSpaceDE/>
              <w:autoSpaceDN/>
              <w:adjustRightInd/>
              <w:jc w:val="center"/>
              <w:rPr>
                <w:b/>
                <w:bCs/>
                <w:sz w:val="22"/>
                <w:szCs w:val="22"/>
              </w:rPr>
            </w:pPr>
            <w:ins w:id="5028" w:author="ERCOT" w:date="2021-11-01T10:53:00Z">
              <w:r>
                <w:rPr>
                  <w:rFonts w:ascii="Calibri" w:hAnsi="Calibri" w:cs="Calibri"/>
                  <w:color w:val="000000"/>
                  <w:sz w:val="22"/>
                  <w:szCs w:val="22"/>
                </w:rPr>
                <w:t>29</w:t>
              </w:r>
            </w:ins>
            <w:del w:id="5029" w:author="ERCOT" w:date="2021-11-01T10:49:00Z">
              <w:r w:rsidRPr="00E66AD4" w:rsidDel="000A68D3">
                <w:rPr>
                  <w:sz w:val="22"/>
                  <w:szCs w:val="22"/>
                </w:rPr>
                <w:delText>26</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03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2D46" w14:textId="4DFC91F1" w:rsidR="000A68D3" w:rsidRPr="00E66AD4" w:rsidRDefault="000A68D3" w:rsidP="000A68D3">
            <w:pPr>
              <w:widowControl/>
              <w:autoSpaceDE/>
              <w:autoSpaceDN/>
              <w:adjustRightInd/>
              <w:jc w:val="center"/>
              <w:rPr>
                <w:b/>
                <w:bCs/>
                <w:sz w:val="22"/>
                <w:szCs w:val="22"/>
              </w:rPr>
            </w:pPr>
            <w:ins w:id="5031" w:author="ERCOT" w:date="2021-11-01T10:53:00Z">
              <w:r>
                <w:rPr>
                  <w:rFonts w:ascii="Calibri" w:hAnsi="Calibri" w:cs="Calibri"/>
                  <w:color w:val="000000"/>
                  <w:sz w:val="22"/>
                  <w:szCs w:val="22"/>
                </w:rPr>
                <w:t>29</w:t>
              </w:r>
            </w:ins>
            <w:del w:id="5032"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3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476C759" w14:textId="6D77A49D" w:rsidR="000A68D3" w:rsidRPr="00E66AD4" w:rsidRDefault="000A68D3" w:rsidP="000A68D3">
            <w:pPr>
              <w:widowControl/>
              <w:autoSpaceDE/>
              <w:autoSpaceDN/>
              <w:adjustRightInd/>
              <w:jc w:val="center"/>
              <w:rPr>
                <w:b/>
                <w:bCs/>
                <w:sz w:val="22"/>
                <w:szCs w:val="22"/>
              </w:rPr>
            </w:pPr>
            <w:ins w:id="5034" w:author="ERCOT" w:date="2021-11-01T10:53:00Z">
              <w:r>
                <w:rPr>
                  <w:rFonts w:ascii="Calibri" w:hAnsi="Calibri" w:cs="Calibri"/>
                  <w:color w:val="000000"/>
                  <w:sz w:val="22"/>
                  <w:szCs w:val="22"/>
                </w:rPr>
                <w:t>51</w:t>
              </w:r>
            </w:ins>
            <w:del w:id="5035"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BCA70FA" w14:textId="21F3019D" w:rsidR="000A68D3" w:rsidRPr="00E66AD4" w:rsidRDefault="000A68D3" w:rsidP="000A68D3">
            <w:pPr>
              <w:widowControl/>
              <w:autoSpaceDE/>
              <w:autoSpaceDN/>
              <w:adjustRightInd/>
              <w:jc w:val="center"/>
              <w:rPr>
                <w:b/>
                <w:bCs/>
                <w:sz w:val="22"/>
                <w:szCs w:val="22"/>
              </w:rPr>
            </w:pPr>
            <w:ins w:id="5037" w:author="ERCOT" w:date="2021-11-01T10:53:00Z">
              <w:r>
                <w:rPr>
                  <w:rFonts w:ascii="Calibri" w:hAnsi="Calibri" w:cs="Calibri"/>
                  <w:color w:val="000000"/>
                  <w:sz w:val="22"/>
                  <w:szCs w:val="22"/>
                </w:rPr>
                <w:t>51</w:t>
              </w:r>
            </w:ins>
            <w:del w:id="5038"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505D2A3E" w14:textId="0291B124" w:rsidR="000A68D3" w:rsidRPr="00E66AD4" w:rsidRDefault="000A68D3" w:rsidP="000A68D3">
            <w:pPr>
              <w:widowControl/>
              <w:autoSpaceDE/>
              <w:autoSpaceDN/>
              <w:adjustRightInd/>
              <w:jc w:val="center"/>
              <w:rPr>
                <w:b/>
                <w:bCs/>
                <w:sz w:val="22"/>
                <w:szCs w:val="22"/>
              </w:rPr>
            </w:pPr>
            <w:ins w:id="5040" w:author="ERCOT" w:date="2021-11-01T10:53:00Z">
              <w:r>
                <w:rPr>
                  <w:rFonts w:ascii="Calibri" w:hAnsi="Calibri" w:cs="Calibri"/>
                  <w:color w:val="000000"/>
                  <w:sz w:val="22"/>
                  <w:szCs w:val="22"/>
                </w:rPr>
                <w:t>51</w:t>
              </w:r>
            </w:ins>
            <w:del w:id="5041" w:author="ERCOT" w:date="2021-11-01T10:49:00Z">
              <w:r w:rsidRPr="00E66AD4" w:rsidDel="000A68D3">
                <w:rPr>
                  <w:sz w:val="22"/>
                  <w:szCs w:val="22"/>
                </w:rPr>
                <w:delText>52</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A7D71" w14:textId="2A456209" w:rsidR="000A68D3" w:rsidRPr="00E66AD4" w:rsidRDefault="000A68D3" w:rsidP="000A68D3">
            <w:pPr>
              <w:widowControl/>
              <w:autoSpaceDE/>
              <w:autoSpaceDN/>
              <w:adjustRightInd/>
              <w:jc w:val="center"/>
              <w:rPr>
                <w:b/>
                <w:bCs/>
                <w:sz w:val="22"/>
                <w:szCs w:val="22"/>
              </w:rPr>
            </w:pPr>
            <w:ins w:id="5043" w:author="ERCOT" w:date="2021-11-01T10:53:00Z">
              <w:r>
                <w:rPr>
                  <w:rFonts w:ascii="Calibri" w:hAnsi="Calibri" w:cs="Calibri"/>
                  <w:color w:val="000000"/>
                  <w:sz w:val="22"/>
                  <w:szCs w:val="22"/>
                </w:rPr>
                <w:t>51</w:t>
              </w:r>
            </w:ins>
            <w:del w:id="5044" w:author="ERCOT" w:date="2021-11-01T10:49:00Z">
              <w:r w:rsidRPr="00E66AD4" w:rsidDel="000A68D3">
                <w:rPr>
                  <w:sz w:val="22"/>
                  <w:szCs w:val="22"/>
                </w:rPr>
                <w:delText>52</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4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61B279F" w14:textId="42CEB057" w:rsidR="000A68D3" w:rsidRPr="00E66AD4" w:rsidRDefault="000A68D3" w:rsidP="000A68D3">
            <w:pPr>
              <w:widowControl/>
              <w:autoSpaceDE/>
              <w:autoSpaceDN/>
              <w:adjustRightInd/>
              <w:jc w:val="center"/>
              <w:rPr>
                <w:b/>
                <w:bCs/>
                <w:sz w:val="22"/>
                <w:szCs w:val="22"/>
              </w:rPr>
            </w:pPr>
            <w:ins w:id="5046" w:author="ERCOT" w:date="2021-11-01T10:53:00Z">
              <w:r>
                <w:rPr>
                  <w:rFonts w:ascii="Calibri" w:hAnsi="Calibri" w:cs="Calibri"/>
                  <w:color w:val="000000"/>
                  <w:sz w:val="22"/>
                  <w:szCs w:val="22"/>
                </w:rPr>
                <w:t>56</w:t>
              </w:r>
            </w:ins>
            <w:del w:id="5047"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4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ACBFB39" w14:textId="0E4FC583" w:rsidR="000A68D3" w:rsidRPr="00E66AD4" w:rsidRDefault="000A68D3" w:rsidP="000A68D3">
            <w:pPr>
              <w:widowControl/>
              <w:autoSpaceDE/>
              <w:autoSpaceDN/>
              <w:adjustRightInd/>
              <w:jc w:val="center"/>
              <w:rPr>
                <w:b/>
                <w:bCs/>
                <w:sz w:val="22"/>
                <w:szCs w:val="22"/>
              </w:rPr>
            </w:pPr>
            <w:ins w:id="5049" w:author="ERCOT" w:date="2021-11-01T10:53:00Z">
              <w:r>
                <w:rPr>
                  <w:rFonts w:ascii="Calibri" w:hAnsi="Calibri" w:cs="Calibri"/>
                  <w:color w:val="000000"/>
                  <w:sz w:val="22"/>
                  <w:szCs w:val="22"/>
                </w:rPr>
                <w:t>56</w:t>
              </w:r>
            </w:ins>
            <w:del w:id="5050" w:author="ERCOT" w:date="2021-11-01T10:49:00Z">
              <w:r w:rsidRPr="00E66AD4" w:rsidDel="000A68D3">
                <w:rPr>
                  <w:sz w:val="22"/>
                  <w:szCs w:val="22"/>
                </w:rPr>
                <w:delText>63</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5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E7161F1" w14:textId="2558E624" w:rsidR="000A68D3" w:rsidRPr="00E66AD4" w:rsidRDefault="000A68D3" w:rsidP="000A68D3">
            <w:pPr>
              <w:widowControl/>
              <w:autoSpaceDE/>
              <w:autoSpaceDN/>
              <w:adjustRightInd/>
              <w:jc w:val="center"/>
              <w:rPr>
                <w:b/>
                <w:bCs/>
                <w:sz w:val="22"/>
                <w:szCs w:val="22"/>
              </w:rPr>
            </w:pPr>
            <w:ins w:id="5052" w:author="ERCOT" w:date="2021-11-01T10:53:00Z">
              <w:r>
                <w:rPr>
                  <w:rFonts w:ascii="Calibri" w:hAnsi="Calibri" w:cs="Calibri"/>
                  <w:color w:val="000000"/>
                  <w:sz w:val="22"/>
                  <w:szCs w:val="22"/>
                </w:rPr>
                <w:t>56</w:t>
              </w:r>
            </w:ins>
            <w:del w:id="5053" w:author="ERCOT" w:date="2021-11-01T10:49:00Z">
              <w:r w:rsidRPr="00E66AD4" w:rsidDel="000A68D3">
                <w:rPr>
                  <w:sz w:val="22"/>
                  <w:szCs w:val="22"/>
                </w:rPr>
                <w:delText>63</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05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6EC74924" w14:textId="5E81CBB7" w:rsidR="000A68D3" w:rsidRPr="00E66AD4" w:rsidRDefault="000A68D3" w:rsidP="000A68D3">
            <w:pPr>
              <w:widowControl/>
              <w:autoSpaceDE/>
              <w:autoSpaceDN/>
              <w:adjustRightInd/>
              <w:jc w:val="center"/>
              <w:rPr>
                <w:b/>
                <w:bCs/>
                <w:sz w:val="22"/>
                <w:szCs w:val="22"/>
              </w:rPr>
            </w:pPr>
            <w:ins w:id="5055" w:author="ERCOT" w:date="2021-11-01T10:53:00Z">
              <w:r>
                <w:rPr>
                  <w:rFonts w:ascii="Calibri" w:hAnsi="Calibri" w:cs="Calibri"/>
                  <w:color w:val="000000"/>
                  <w:sz w:val="22"/>
                  <w:szCs w:val="22"/>
                </w:rPr>
                <w:t>56</w:t>
              </w:r>
            </w:ins>
            <w:del w:id="5056" w:author="ERCOT" w:date="2021-11-01T10:49:00Z">
              <w:r w:rsidRPr="00E66AD4" w:rsidDel="000A68D3">
                <w:rPr>
                  <w:sz w:val="22"/>
                  <w:szCs w:val="22"/>
                </w:rPr>
                <w:delText>63</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05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6E4DEE2D" w14:textId="3471271D" w:rsidR="000A68D3" w:rsidRPr="00E66AD4" w:rsidRDefault="000A68D3" w:rsidP="000A68D3">
            <w:pPr>
              <w:widowControl/>
              <w:autoSpaceDE/>
              <w:autoSpaceDN/>
              <w:adjustRightInd/>
              <w:jc w:val="center"/>
              <w:rPr>
                <w:b/>
                <w:bCs/>
                <w:sz w:val="22"/>
                <w:szCs w:val="22"/>
              </w:rPr>
            </w:pPr>
            <w:ins w:id="5058" w:author="ERCOT" w:date="2021-11-01T10:53:00Z">
              <w:r>
                <w:rPr>
                  <w:rFonts w:ascii="Calibri" w:hAnsi="Calibri" w:cs="Calibri"/>
                  <w:color w:val="000000"/>
                  <w:sz w:val="22"/>
                  <w:szCs w:val="22"/>
                </w:rPr>
                <w:t>1</w:t>
              </w:r>
            </w:ins>
            <w:del w:id="5059" w:author="ERCOT" w:date="2021-11-01T10:49:00Z">
              <w:r w:rsidRPr="00E66AD4" w:rsidDel="000A68D3">
                <w:rPr>
                  <w:sz w:val="22"/>
                  <w:szCs w:val="22"/>
                </w:rPr>
                <w:delText>4</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06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EB7172E" w14:textId="73F65222" w:rsidR="000A68D3" w:rsidRPr="00E66AD4" w:rsidRDefault="000A68D3" w:rsidP="000A68D3">
            <w:pPr>
              <w:widowControl/>
              <w:autoSpaceDE/>
              <w:autoSpaceDN/>
              <w:adjustRightInd/>
              <w:jc w:val="center"/>
              <w:rPr>
                <w:b/>
                <w:bCs/>
                <w:sz w:val="22"/>
                <w:szCs w:val="22"/>
              </w:rPr>
            </w:pPr>
            <w:ins w:id="5061" w:author="ERCOT" w:date="2021-11-01T10:53:00Z">
              <w:r>
                <w:rPr>
                  <w:rFonts w:ascii="Calibri" w:hAnsi="Calibri" w:cs="Calibri"/>
                  <w:color w:val="000000"/>
                  <w:sz w:val="22"/>
                  <w:szCs w:val="22"/>
                </w:rPr>
                <w:t>1</w:t>
              </w:r>
            </w:ins>
            <w:del w:id="5062" w:author="ERCOT" w:date="2021-11-01T10:49:00Z">
              <w:r w:rsidRPr="00E66AD4" w:rsidDel="000A68D3">
                <w:rPr>
                  <w:sz w:val="22"/>
                  <w:szCs w:val="22"/>
                </w:rPr>
                <w:delText>4</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06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10109AB" w14:textId="4BB9D0F2" w:rsidR="000A68D3" w:rsidRPr="00E66AD4" w:rsidRDefault="000A68D3" w:rsidP="000A68D3">
            <w:pPr>
              <w:widowControl/>
              <w:autoSpaceDE/>
              <w:autoSpaceDN/>
              <w:adjustRightInd/>
              <w:jc w:val="center"/>
              <w:rPr>
                <w:b/>
                <w:bCs/>
                <w:sz w:val="22"/>
                <w:szCs w:val="22"/>
              </w:rPr>
            </w:pPr>
            <w:ins w:id="5064" w:author="ERCOT" w:date="2021-11-01T10:53:00Z">
              <w:r>
                <w:rPr>
                  <w:rFonts w:ascii="Calibri" w:hAnsi="Calibri" w:cs="Calibri"/>
                  <w:color w:val="000000"/>
                  <w:sz w:val="22"/>
                  <w:szCs w:val="22"/>
                </w:rPr>
                <w:t>1</w:t>
              </w:r>
            </w:ins>
            <w:del w:id="5065" w:author="ERCOT" w:date="2021-11-01T10:49:00Z">
              <w:r w:rsidRPr="00E66AD4" w:rsidDel="000A68D3">
                <w:rPr>
                  <w:sz w:val="22"/>
                  <w:szCs w:val="22"/>
                </w:rPr>
                <w:delText>4</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06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6FDCA34F" w14:textId="3291B1A7" w:rsidR="000A68D3" w:rsidRPr="00E66AD4" w:rsidRDefault="000A68D3" w:rsidP="000A68D3">
            <w:pPr>
              <w:widowControl/>
              <w:autoSpaceDE/>
              <w:autoSpaceDN/>
              <w:adjustRightInd/>
              <w:jc w:val="center"/>
              <w:rPr>
                <w:b/>
                <w:bCs/>
                <w:sz w:val="22"/>
                <w:szCs w:val="22"/>
              </w:rPr>
            </w:pPr>
            <w:ins w:id="5067" w:author="ERCOT" w:date="2021-11-01T10:53:00Z">
              <w:r>
                <w:rPr>
                  <w:rFonts w:ascii="Calibri" w:hAnsi="Calibri" w:cs="Calibri"/>
                  <w:color w:val="000000"/>
                  <w:sz w:val="22"/>
                  <w:szCs w:val="22"/>
                </w:rPr>
                <w:t>1</w:t>
              </w:r>
            </w:ins>
            <w:del w:id="5068" w:author="ERCOT" w:date="2021-11-01T10:49:00Z">
              <w:r w:rsidRPr="00E66AD4" w:rsidDel="000A68D3">
                <w:rPr>
                  <w:sz w:val="22"/>
                  <w:szCs w:val="22"/>
                </w:rPr>
                <w:delText>4</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06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7E7204C2" w14:textId="1A591010" w:rsidR="000A68D3" w:rsidRPr="00E66AD4" w:rsidRDefault="000A68D3" w:rsidP="000A68D3">
            <w:pPr>
              <w:widowControl/>
              <w:autoSpaceDE/>
              <w:autoSpaceDN/>
              <w:adjustRightInd/>
              <w:jc w:val="center"/>
              <w:rPr>
                <w:b/>
                <w:bCs/>
                <w:sz w:val="22"/>
                <w:szCs w:val="22"/>
              </w:rPr>
            </w:pPr>
            <w:ins w:id="5070" w:author="ERCOT" w:date="2021-11-01T10:53:00Z">
              <w:r>
                <w:rPr>
                  <w:rFonts w:ascii="Calibri" w:hAnsi="Calibri" w:cs="Calibri"/>
                  <w:color w:val="000000"/>
                  <w:sz w:val="22"/>
                  <w:szCs w:val="22"/>
                </w:rPr>
                <w:t>0</w:t>
              </w:r>
            </w:ins>
            <w:del w:id="507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07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772D7871" w14:textId="65C9F8B9" w:rsidR="000A68D3" w:rsidRPr="00E66AD4" w:rsidRDefault="000A68D3" w:rsidP="000A68D3">
            <w:pPr>
              <w:widowControl/>
              <w:autoSpaceDE/>
              <w:autoSpaceDN/>
              <w:adjustRightInd/>
              <w:jc w:val="center"/>
              <w:rPr>
                <w:b/>
                <w:bCs/>
                <w:sz w:val="22"/>
                <w:szCs w:val="22"/>
              </w:rPr>
            </w:pPr>
            <w:ins w:id="5073" w:author="ERCOT" w:date="2021-11-01T10:53:00Z">
              <w:r>
                <w:rPr>
                  <w:rFonts w:ascii="Calibri" w:hAnsi="Calibri" w:cs="Calibri"/>
                  <w:color w:val="000000"/>
                  <w:sz w:val="22"/>
                  <w:szCs w:val="22"/>
                </w:rPr>
                <w:t>0</w:t>
              </w:r>
            </w:ins>
            <w:del w:id="5074" w:author="ERCOT" w:date="2021-11-01T10:49:00Z">
              <w:r w:rsidRPr="00E66AD4" w:rsidDel="000A68D3">
                <w:rPr>
                  <w:sz w:val="22"/>
                  <w:szCs w:val="22"/>
                </w:rPr>
                <w:delText>0</w:delText>
              </w:r>
            </w:del>
          </w:p>
        </w:tc>
      </w:tr>
      <w:tr w:rsidR="000A68D3" w:rsidRPr="00AA6A8E" w14:paraId="1EDC6780"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075"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076"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077"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Change w:id="507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58903C" w14:textId="1057B2EB" w:rsidR="000A68D3" w:rsidRPr="00E66AD4" w:rsidRDefault="000A68D3" w:rsidP="000A68D3">
            <w:pPr>
              <w:widowControl/>
              <w:autoSpaceDE/>
              <w:autoSpaceDN/>
              <w:adjustRightInd/>
              <w:jc w:val="center"/>
              <w:rPr>
                <w:b/>
                <w:bCs/>
                <w:sz w:val="22"/>
                <w:szCs w:val="22"/>
              </w:rPr>
            </w:pPr>
            <w:ins w:id="5079" w:author="ERCOT" w:date="2021-11-01T10:53:00Z">
              <w:r>
                <w:rPr>
                  <w:rFonts w:ascii="Calibri" w:hAnsi="Calibri" w:cs="Calibri"/>
                  <w:color w:val="000000"/>
                  <w:sz w:val="22"/>
                  <w:szCs w:val="22"/>
                </w:rPr>
                <w:t>0</w:t>
              </w:r>
            </w:ins>
            <w:del w:id="508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0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0A226BD" w14:textId="0F778F75" w:rsidR="000A68D3" w:rsidRPr="00E66AD4" w:rsidRDefault="000A68D3" w:rsidP="000A68D3">
            <w:pPr>
              <w:widowControl/>
              <w:autoSpaceDE/>
              <w:autoSpaceDN/>
              <w:adjustRightInd/>
              <w:jc w:val="center"/>
              <w:rPr>
                <w:b/>
                <w:bCs/>
                <w:sz w:val="22"/>
                <w:szCs w:val="22"/>
              </w:rPr>
            </w:pPr>
            <w:ins w:id="5082" w:author="ERCOT" w:date="2021-11-01T10:53:00Z">
              <w:r>
                <w:rPr>
                  <w:rFonts w:ascii="Calibri" w:hAnsi="Calibri" w:cs="Calibri"/>
                  <w:color w:val="000000"/>
                  <w:sz w:val="22"/>
                  <w:szCs w:val="22"/>
                </w:rPr>
                <w:t>0</w:t>
              </w:r>
            </w:ins>
            <w:del w:id="508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8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7B4EB71" w14:textId="78C723D0" w:rsidR="000A68D3" w:rsidRPr="00E66AD4" w:rsidRDefault="000A68D3" w:rsidP="000A68D3">
            <w:pPr>
              <w:widowControl/>
              <w:autoSpaceDE/>
              <w:autoSpaceDN/>
              <w:adjustRightInd/>
              <w:jc w:val="center"/>
              <w:rPr>
                <w:b/>
                <w:bCs/>
                <w:sz w:val="22"/>
                <w:szCs w:val="22"/>
              </w:rPr>
            </w:pPr>
            <w:ins w:id="5085" w:author="ERCOT" w:date="2021-11-01T10:53:00Z">
              <w:r>
                <w:rPr>
                  <w:rFonts w:ascii="Calibri" w:hAnsi="Calibri" w:cs="Calibri"/>
                  <w:color w:val="000000"/>
                  <w:sz w:val="22"/>
                  <w:szCs w:val="22"/>
                </w:rPr>
                <w:t>0</w:t>
              </w:r>
            </w:ins>
            <w:del w:id="508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8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90C2A" w14:textId="0AB5D821" w:rsidR="000A68D3" w:rsidRPr="00E66AD4" w:rsidRDefault="000A68D3" w:rsidP="000A68D3">
            <w:pPr>
              <w:widowControl/>
              <w:autoSpaceDE/>
              <w:autoSpaceDN/>
              <w:adjustRightInd/>
              <w:jc w:val="center"/>
              <w:rPr>
                <w:b/>
                <w:bCs/>
                <w:sz w:val="22"/>
                <w:szCs w:val="22"/>
              </w:rPr>
            </w:pPr>
            <w:ins w:id="5088" w:author="ERCOT" w:date="2021-11-01T10:53:00Z">
              <w:r>
                <w:rPr>
                  <w:rFonts w:ascii="Calibri" w:hAnsi="Calibri" w:cs="Calibri"/>
                  <w:color w:val="000000"/>
                  <w:sz w:val="22"/>
                  <w:szCs w:val="22"/>
                </w:rPr>
                <w:t>0</w:t>
              </w:r>
            </w:ins>
            <w:del w:id="508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9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149759" w14:textId="7D311D50" w:rsidR="000A68D3" w:rsidRPr="00E66AD4" w:rsidRDefault="000A68D3" w:rsidP="000A68D3">
            <w:pPr>
              <w:widowControl/>
              <w:autoSpaceDE/>
              <w:autoSpaceDN/>
              <w:adjustRightInd/>
              <w:jc w:val="center"/>
              <w:rPr>
                <w:b/>
                <w:bCs/>
                <w:sz w:val="22"/>
                <w:szCs w:val="22"/>
              </w:rPr>
            </w:pPr>
            <w:ins w:id="5091" w:author="ERCOT" w:date="2021-11-01T10:53:00Z">
              <w:r>
                <w:rPr>
                  <w:rFonts w:ascii="Calibri" w:hAnsi="Calibri" w:cs="Calibri"/>
                  <w:color w:val="000000"/>
                  <w:sz w:val="22"/>
                  <w:szCs w:val="22"/>
                </w:rPr>
                <w:t>0</w:t>
              </w:r>
            </w:ins>
            <w:del w:id="509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9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0FF2758" w14:textId="603E7029" w:rsidR="000A68D3" w:rsidRPr="00E66AD4" w:rsidRDefault="000A68D3" w:rsidP="000A68D3">
            <w:pPr>
              <w:widowControl/>
              <w:autoSpaceDE/>
              <w:autoSpaceDN/>
              <w:adjustRightInd/>
              <w:jc w:val="center"/>
              <w:rPr>
                <w:b/>
                <w:bCs/>
                <w:sz w:val="22"/>
                <w:szCs w:val="22"/>
              </w:rPr>
            </w:pPr>
            <w:ins w:id="5094" w:author="ERCOT" w:date="2021-11-01T10:53:00Z">
              <w:r>
                <w:rPr>
                  <w:rFonts w:ascii="Calibri" w:hAnsi="Calibri" w:cs="Calibri"/>
                  <w:color w:val="000000"/>
                  <w:sz w:val="22"/>
                  <w:szCs w:val="22"/>
                </w:rPr>
                <w:t>0</w:t>
              </w:r>
            </w:ins>
            <w:del w:id="509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9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95381B" w14:textId="5661B686" w:rsidR="000A68D3" w:rsidRPr="00E66AD4" w:rsidRDefault="000A68D3" w:rsidP="000A68D3">
            <w:pPr>
              <w:widowControl/>
              <w:autoSpaceDE/>
              <w:autoSpaceDN/>
              <w:adjustRightInd/>
              <w:jc w:val="center"/>
              <w:rPr>
                <w:b/>
                <w:bCs/>
                <w:sz w:val="22"/>
                <w:szCs w:val="22"/>
              </w:rPr>
            </w:pPr>
            <w:ins w:id="5097" w:author="ERCOT" w:date="2021-11-01T10:53:00Z">
              <w:r>
                <w:rPr>
                  <w:rFonts w:ascii="Calibri" w:hAnsi="Calibri" w:cs="Calibri"/>
                  <w:color w:val="000000"/>
                  <w:sz w:val="22"/>
                  <w:szCs w:val="22"/>
                </w:rPr>
                <w:t>17</w:t>
              </w:r>
            </w:ins>
            <w:del w:id="5098"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09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296352E" w14:textId="7DA42684" w:rsidR="000A68D3" w:rsidRPr="00E66AD4" w:rsidRDefault="000A68D3" w:rsidP="000A68D3">
            <w:pPr>
              <w:widowControl/>
              <w:autoSpaceDE/>
              <w:autoSpaceDN/>
              <w:adjustRightInd/>
              <w:jc w:val="center"/>
              <w:rPr>
                <w:b/>
                <w:bCs/>
                <w:sz w:val="22"/>
                <w:szCs w:val="22"/>
              </w:rPr>
            </w:pPr>
            <w:ins w:id="5100" w:author="ERCOT" w:date="2021-11-01T10:53:00Z">
              <w:r>
                <w:rPr>
                  <w:rFonts w:ascii="Calibri" w:hAnsi="Calibri" w:cs="Calibri"/>
                  <w:color w:val="000000"/>
                  <w:sz w:val="22"/>
                  <w:szCs w:val="22"/>
                </w:rPr>
                <w:t>17</w:t>
              </w:r>
            </w:ins>
            <w:del w:id="5101"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102"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07830998" w14:textId="1D668F1D" w:rsidR="000A68D3" w:rsidRPr="00E66AD4" w:rsidRDefault="000A68D3" w:rsidP="000A68D3">
            <w:pPr>
              <w:widowControl/>
              <w:autoSpaceDE/>
              <w:autoSpaceDN/>
              <w:adjustRightInd/>
              <w:jc w:val="center"/>
              <w:rPr>
                <w:b/>
                <w:bCs/>
                <w:sz w:val="22"/>
                <w:szCs w:val="22"/>
              </w:rPr>
            </w:pPr>
            <w:ins w:id="5103" w:author="ERCOT" w:date="2021-11-01T10:53:00Z">
              <w:r>
                <w:rPr>
                  <w:rFonts w:ascii="Calibri" w:hAnsi="Calibri" w:cs="Calibri"/>
                  <w:color w:val="000000"/>
                  <w:sz w:val="22"/>
                  <w:szCs w:val="22"/>
                </w:rPr>
                <w:t>17</w:t>
              </w:r>
            </w:ins>
            <w:del w:id="5104"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105"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3C4A4" w14:textId="028D1A70" w:rsidR="000A68D3" w:rsidRPr="00E66AD4" w:rsidRDefault="000A68D3" w:rsidP="000A68D3">
            <w:pPr>
              <w:widowControl/>
              <w:autoSpaceDE/>
              <w:autoSpaceDN/>
              <w:adjustRightInd/>
              <w:jc w:val="center"/>
              <w:rPr>
                <w:b/>
                <w:bCs/>
                <w:sz w:val="22"/>
                <w:szCs w:val="22"/>
              </w:rPr>
            </w:pPr>
            <w:ins w:id="5106" w:author="ERCOT" w:date="2021-11-01T10:53:00Z">
              <w:r>
                <w:rPr>
                  <w:rFonts w:ascii="Calibri" w:hAnsi="Calibri" w:cs="Calibri"/>
                  <w:color w:val="000000"/>
                  <w:sz w:val="22"/>
                  <w:szCs w:val="22"/>
                </w:rPr>
                <w:t>17</w:t>
              </w:r>
            </w:ins>
            <w:del w:id="5107"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0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66B98CE" w14:textId="7A3BF86D" w:rsidR="000A68D3" w:rsidRPr="00E66AD4" w:rsidRDefault="000A68D3" w:rsidP="000A68D3">
            <w:pPr>
              <w:widowControl/>
              <w:autoSpaceDE/>
              <w:autoSpaceDN/>
              <w:adjustRightInd/>
              <w:jc w:val="center"/>
              <w:rPr>
                <w:b/>
                <w:bCs/>
                <w:sz w:val="22"/>
                <w:szCs w:val="22"/>
              </w:rPr>
            </w:pPr>
            <w:ins w:id="5109" w:author="ERCOT" w:date="2021-11-01T10:53:00Z">
              <w:r>
                <w:rPr>
                  <w:rFonts w:ascii="Calibri" w:hAnsi="Calibri" w:cs="Calibri"/>
                  <w:color w:val="000000"/>
                  <w:sz w:val="22"/>
                  <w:szCs w:val="22"/>
                </w:rPr>
                <w:t>20</w:t>
              </w:r>
            </w:ins>
            <w:del w:id="5110"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1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8D1C66B" w14:textId="69B66136" w:rsidR="000A68D3" w:rsidRPr="00E66AD4" w:rsidRDefault="000A68D3" w:rsidP="000A68D3">
            <w:pPr>
              <w:widowControl/>
              <w:autoSpaceDE/>
              <w:autoSpaceDN/>
              <w:adjustRightInd/>
              <w:jc w:val="center"/>
              <w:rPr>
                <w:b/>
                <w:bCs/>
                <w:sz w:val="22"/>
                <w:szCs w:val="22"/>
              </w:rPr>
            </w:pPr>
            <w:ins w:id="5112" w:author="ERCOT" w:date="2021-11-01T10:53:00Z">
              <w:r>
                <w:rPr>
                  <w:rFonts w:ascii="Calibri" w:hAnsi="Calibri" w:cs="Calibri"/>
                  <w:color w:val="000000"/>
                  <w:sz w:val="22"/>
                  <w:szCs w:val="22"/>
                </w:rPr>
                <w:t>20</w:t>
              </w:r>
            </w:ins>
            <w:del w:id="5113"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1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B5B775" w14:textId="14BC4FE1" w:rsidR="000A68D3" w:rsidRPr="00E66AD4" w:rsidRDefault="000A68D3" w:rsidP="000A68D3">
            <w:pPr>
              <w:widowControl/>
              <w:autoSpaceDE/>
              <w:autoSpaceDN/>
              <w:adjustRightInd/>
              <w:jc w:val="center"/>
              <w:rPr>
                <w:b/>
                <w:bCs/>
                <w:sz w:val="22"/>
                <w:szCs w:val="22"/>
              </w:rPr>
            </w:pPr>
            <w:ins w:id="5115" w:author="ERCOT" w:date="2021-11-01T10:53:00Z">
              <w:r>
                <w:rPr>
                  <w:rFonts w:ascii="Calibri" w:hAnsi="Calibri" w:cs="Calibri"/>
                  <w:color w:val="000000"/>
                  <w:sz w:val="22"/>
                  <w:szCs w:val="22"/>
                </w:rPr>
                <w:t>20</w:t>
              </w:r>
            </w:ins>
            <w:del w:id="5116"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1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BF35F" w14:textId="17511680" w:rsidR="000A68D3" w:rsidRPr="00E66AD4" w:rsidRDefault="000A68D3" w:rsidP="000A68D3">
            <w:pPr>
              <w:widowControl/>
              <w:autoSpaceDE/>
              <w:autoSpaceDN/>
              <w:adjustRightInd/>
              <w:jc w:val="center"/>
              <w:rPr>
                <w:b/>
                <w:bCs/>
                <w:sz w:val="22"/>
                <w:szCs w:val="22"/>
              </w:rPr>
            </w:pPr>
            <w:ins w:id="5118" w:author="ERCOT" w:date="2021-11-01T10:53:00Z">
              <w:r>
                <w:rPr>
                  <w:rFonts w:ascii="Calibri" w:hAnsi="Calibri" w:cs="Calibri"/>
                  <w:color w:val="000000"/>
                  <w:sz w:val="22"/>
                  <w:szCs w:val="22"/>
                </w:rPr>
                <w:t>20</w:t>
              </w:r>
            </w:ins>
            <w:del w:id="5119"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20"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CC4649F" w14:textId="1CD8E2FA" w:rsidR="000A68D3" w:rsidRPr="00E66AD4" w:rsidRDefault="000A68D3" w:rsidP="000A68D3">
            <w:pPr>
              <w:widowControl/>
              <w:autoSpaceDE/>
              <w:autoSpaceDN/>
              <w:adjustRightInd/>
              <w:jc w:val="center"/>
              <w:rPr>
                <w:b/>
                <w:bCs/>
                <w:sz w:val="22"/>
                <w:szCs w:val="22"/>
              </w:rPr>
            </w:pPr>
            <w:ins w:id="5121" w:author="ERCOT" w:date="2021-11-01T10:53:00Z">
              <w:r>
                <w:rPr>
                  <w:rFonts w:ascii="Calibri" w:hAnsi="Calibri" w:cs="Calibri"/>
                  <w:color w:val="000000"/>
                  <w:sz w:val="22"/>
                  <w:szCs w:val="22"/>
                </w:rPr>
                <w:t>28</w:t>
              </w:r>
            </w:ins>
            <w:del w:id="5122"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2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554EAD4" w14:textId="47884652" w:rsidR="000A68D3" w:rsidRPr="00E66AD4" w:rsidRDefault="000A68D3" w:rsidP="000A68D3">
            <w:pPr>
              <w:widowControl/>
              <w:autoSpaceDE/>
              <w:autoSpaceDN/>
              <w:adjustRightInd/>
              <w:jc w:val="center"/>
              <w:rPr>
                <w:b/>
                <w:bCs/>
                <w:sz w:val="22"/>
                <w:szCs w:val="22"/>
              </w:rPr>
            </w:pPr>
            <w:ins w:id="5124" w:author="ERCOT" w:date="2021-11-01T10:53:00Z">
              <w:r>
                <w:rPr>
                  <w:rFonts w:ascii="Calibri" w:hAnsi="Calibri" w:cs="Calibri"/>
                  <w:color w:val="000000"/>
                  <w:sz w:val="22"/>
                  <w:szCs w:val="22"/>
                </w:rPr>
                <w:t>28</w:t>
              </w:r>
            </w:ins>
            <w:del w:id="5125"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2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5C169EF" w14:textId="51FE85CA" w:rsidR="000A68D3" w:rsidRPr="00E66AD4" w:rsidRDefault="000A68D3" w:rsidP="000A68D3">
            <w:pPr>
              <w:widowControl/>
              <w:autoSpaceDE/>
              <w:autoSpaceDN/>
              <w:adjustRightInd/>
              <w:jc w:val="center"/>
              <w:rPr>
                <w:b/>
                <w:bCs/>
                <w:sz w:val="22"/>
                <w:szCs w:val="22"/>
              </w:rPr>
            </w:pPr>
            <w:ins w:id="5127" w:author="ERCOT" w:date="2021-11-01T10:53:00Z">
              <w:r>
                <w:rPr>
                  <w:rFonts w:ascii="Calibri" w:hAnsi="Calibri" w:cs="Calibri"/>
                  <w:color w:val="000000"/>
                  <w:sz w:val="22"/>
                  <w:szCs w:val="22"/>
                </w:rPr>
                <w:t>28</w:t>
              </w:r>
            </w:ins>
            <w:del w:id="5128"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129"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809C208" w14:textId="2C5F7398" w:rsidR="000A68D3" w:rsidRPr="00E66AD4" w:rsidRDefault="000A68D3" w:rsidP="000A68D3">
            <w:pPr>
              <w:widowControl/>
              <w:autoSpaceDE/>
              <w:autoSpaceDN/>
              <w:adjustRightInd/>
              <w:jc w:val="center"/>
              <w:rPr>
                <w:b/>
                <w:bCs/>
                <w:sz w:val="22"/>
                <w:szCs w:val="22"/>
              </w:rPr>
            </w:pPr>
            <w:ins w:id="5130" w:author="ERCOT" w:date="2021-11-01T10:53:00Z">
              <w:r>
                <w:rPr>
                  <w:rFonts w:ascii="Calibri" w:hAnsi="Calibri" w:cs="Calibri"/>
                  <w:color w:val="000000"/>
                  <w:sz w:val="22"/>
                  <w:szCs w:val="22"/>
                </w:rPr>
                <w:t>28</w:t>
              </w:r>
            </w:ins>
            <w:del w:id="5131"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132"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6555F7" w14:textId="64E2668F" w:rsidR="000A68D3" w:rsidRPr="00E66AD4" w:rsidRDefault="000A68D3" w:rsidP="000A68D3">
            <w:pPr>
              <w:widowControl/>
              <w:autoSpaceDE/>
              <w:autoSpaceDN/>
              <w:adjustRightInd/>
              <w:jc w:val="center"/>
              <w:rPr>
                <w:b/>
                <w:bCs/>
                <w:sz w:val="22"/>
                <w:szCs w:val="22"/>
              </w:rPr>
            </w:pPr>
            <w:ins w:id="5133" w:author="ERCOT" w:date="2021-11-01T10:53:00Z">
              <w:r>
                <w:rPr>
                  <w:rFonts w:ascii="Calibri" w:hAnsi="Calibri" w:cs="Calibri"/>
                  <w:color w:val="000000"/>
                  <w:sz w:val="22"/>
                  <w:szCs w:val="22"/>
                </w:rPr>
                <w:t>4</w:t>
              </w:r>
            </w:ins>
            <w:del w:id="5134"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135"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3F9FD340" w14:textId="5C855BB5" w:rsidR="000A68D3" w:rsidRPr="00E66AD4" w:rsidRDefault="000A68D3" w:rsidP="000A68D3">
            <w:pPr>
              <w:widowControl/>
              <w:autoSpaceDE/>
              <w:autoSpaceDN/>
              <w:adjustRightInd/>
              <w:jc w:val="center"/>
              <w:rPr>
                <w:b/>
                <w:bCs/>
                <w:sz w:val="22"/>
                <w:szCs w:val="22"/>
              </w:rPr>
            </w:pPr>
            <w:ins w:id="5136" w:author="ERCOT" w:date="2021-11-01T10:53:00Z">
              <w:r>
                <w:rPr>
                  <w:rFonts w:ascii="Calibri" w:hAnsi="Calibri" w:cs="Calibri"/>
                  <w:color w:val="000000"/>
                  <w:sz w:val="22"/>
                  <w:szCs w:val="22"/>
                </w:rPr>
                <w:t>4</w:t>
              </w:r>
            </w:ins>
            <w:del w:id="5137"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138"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1781517" w14:textId="031C0DD8" w:rsidR="000A68D3" w:rsidRPr="00E66AD4" w:rsidRDefault="000A68D3" w:rsidP="000A68D3">
            <w:pPr>
              <w:widowControl/>
              <w:autoSpaceDE/>
              <w:autoSpaceDN/>
              <w:adjustRightInd/>
              <w:jc w:val="center"/>
              <w:rPr>
                <w:b/>
                <w:bCs/>
                <w:sz w:val="22"/>
                <w:szCs w:val="22"/>
              </w:rPr>
            </w:pPr>
            <w:ins w:id="5139" w:author="ERCOT" w:date="2021-11-01T10:53:00Z">
              <w:r>
                <w:rPr>
                  <w:rFonts w:ascii="Calibri" w:hAnsi="Calibri" w:cs="Calibri"/>
                  <w:color w:val="000000"/>
                  <w:sz w:val="22"/>
                  <w:szCs w:val="22"/>
                </w:rPr>
                <w:t>4</w:t>
              </w:r>
            </w:ins>
            <w:del w:id="5140"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141"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6CE0134" w14:textId="664BB7D6" w:rsidR="000A68D3" w:rsidRPr="00E66AD4" w:rsidRDefault="000A68D3" w:rsidP="000A68D3">
            <w:pPr>
              <w:widowControl/>
              <w:autoSpaceDE/>
              <w:autoSpaceDN/>
              <w:adjustRightInd/>
              <w:jc w:val="center"/>
              <w:rPr>
                <w:b/>
                <w:bCs/>
                <w:sz w:val="22"/>
                <w:szCs w:val="22"/>
              </w:rPr>
            </w:pPr>
            <w:ins w:id="5142" w:author="ERCOT" w:date="2021-11-01T10:53:00Z">
              <w:r>
                <w:rPr>
                  <w:rFonts w:ascii="Calibri" w:hAnsi="Calibri" w:cs="Calibri"/>
                  <w:color w:val="000000"/>
                  <w:sz w:val="22"/>
                  <w:szCs w:val="22"/>
                </w:rPr>
                <w:t>4</w:t>
              </w:r>
            </w:ins>
            <w:del w:id="5143"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144"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810E675" w14:textId="01D87892" w:rsidR="000A68D3" w:rsidRPr="00E66AD4" w:rsidRDefault="000A68D3" w:rsidP="000A68D3">
            <w:pPr>
              <w:widowControl/>
              <w:autoSpaceDE/>
              <w:autoSpaceDN/>
              <w:adjustRightInd/>
              <w:jc w:val="center"/>
              <w:rPr>
                <w:b/>
                <w:bCs/>
                <w:sz w:val="22"/>
                <w:szCs w:val="22"/>
              </w:rPr>
            </w:pPr>
            <w:ins w:id="5145" w:author="ERCOT" w:date="2021-11-01T10:53:00Z">
              <w:r>
                <w:rPr>
                  <w:rFonts w:ascii="Calibri" w:hAnsi="Calibri" w:cs="Calibri"/>
                  <w:color w:val="000000"/>
                  <w:sz w:val="22"/>
                  <w:szCs w:val="22"/>
                </w:rPr>
                <w:t>0</w:t>
              </w:r>
            </w:ins>
            <w:del w:id="514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147"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B65E3AE" w14:textId="68962BC3" w:rsidR="000A68D3" w:rsidRPr="00E66AD4" w:rsidRDefault="000A68D3" w:rsidP="000A68D3">
            <w:pPr>
              <w:widowControl/>
              <w:autoSpaceDE/>
              <w:autoSpaceDN/>
              <w:adjustRightInd/>
              <w:jc w:val="center"/>
              <w:rPr>
                <w:b/>
                <w:bCs/>
                <w:sz w:val="22"/>
                <w:szCs w:val="22"/>
              </w:rPr>
            </w:pPr>
            <w:ins w:id="5148" w:author="ERCOT" w:date="2021-11-01T10:53:00Z">
              <w:r>
                <w:rPr>
                  <w:rFonts w:ascii="Calibri" w:hAnsi="Calibri" w:cs="Calibri"/>
                  <w:color w:val="000000"/>
                  <w:sz w:val="22"/>
                  <w:szCs w:val="22"/>
                </w:rPr>
                <w:t>0</w:t>
              </w:r>
            </w:ins>
            <w:del w:id="5149" w:author="ERCOT" w:date="2021-11-01T10:49:00Z">
              <w:r w:rsidRPr="00E66AD4" w:rsidDel="000A68D3">
                <w:rPr>
                  <w:sz w:val="22"/>
                  <w:szCs w:val="22"/>
                </w:rPr>
                <w:delText>0</w:delText>
              </w:r>
            </w:del>
          </w:p>
        </w:tc>
      </w:tr>
      <w:tr w:rsidR="000A68D3" w:rsidRPr="00AA6A8E" w14:paraId="10591451"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15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15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15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Change w:id="515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E16BB0C" w14:textId="6419D6EB" w:rsidR="000A68D3" w:rsidRPr="00E66AD4" w:rsidRDefault="000A68D3" w:rsidP="000A68D3">
            <w:pPr>
              <w:widowControl/>
              <w:autoSpaceDE/>
              <w:autoSpaceDN/>
              <w:adjustRightInd/>
              <w:jc w:val="center"/>
              <w:rPr>
                <w:b/>
                <w:bCs/>
                <w:sz w:val="22"/>
                <w:szCs w:val="22"/>
              </w:rPr>
            </w:pPr>
            <w:ins w:id="5154" w:author="ERCOT" w:date="2021-11-01T10:53:00Z">
              <w:r>
                <w:rPr>
                  <w:rFonts w:ascii="Calibri" w:hAnsi="Calibri" w:cs="Calibri"/>
                  <w:color w:val="000000"/>
                  <w:sz w:val="22"/>
                  <w:szCs w:val="22"/>
                </w:rPr>
                <w:t>0</w:t>
              </w:r>
            </w:ins>
            <w:del w:id="515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5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12C12E" w14:textId="4E56E89C" w:rsidR="000A68D3" w:rsidRPr="00E66AD4" w:rsidRDefault="000A68D3" w:rsidP="000A68D3">
            <w:pPr>
              <w:widowControl/>
              <w:autoSpaceDE/>
              <w:autoSpaceDN/>
              <w:adjustRightInd/>
              <w:jc w:val="center"/>
              <w:rPr>
                <w:b/>
                <w:bCs/>
                <w:sz w:val="22"/>
                <w:szCs w:val="22"/>
              </w:rPr>
            </w:pPr>
            <w:ins w:id="5157" w:author="ERCOT" w:date="2021-11-01T10:53:00Z">
              <w:r>
                <w:rPr>
                  <w:rFonts w:ascii="Calibri" w:hAnsi="Calibri" w:cs="Calibri"/>
                  <w:color w:val="000000"/>
                  <w:sz w:val="22"/>
                  <w:szCs w:val="22"/>
                </w:rPr>
                <w:t>0</w:t>
              </w:r>
            </w:ins>
            <w:del w:id="515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5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9EB6F" w14:textId="77269072" w:rsidR="000A68D3" w:rsidRPr="00E66AD4" w:rsidRDefault="000A68D3" w:rsidP="000A68D3">
            <w:pPr>
              <w:widowControl/>
              <w:autoSpaceDE/>
              <w:autoSpaceDN/>
              <w:adjustRightInd/>
              <w:jc w:val="center"/>
              <w:rPr>
                <w:b/>
                <w:bCs/>
                <w:sz w:val="22"/>
                <w:szCs w:val="22"/>
              </w:rPr>
            </w:pPr>
            <w:ins w:id="5160" w:author="ERCOT" w:date="2021-11-01T10:53:00Z">
              <w:r>
                <w:rPr>
                  <w:rFonts w:ascii="Calibri" w:hAnsi="Calibri" w:cs="Calibri"/>
                  <w:color w:val="000000"/>
                  <w:sz w:val="22"/>
                  <w:szCs w:val="22"/>
                </w:rPr>
                <w:t>0</w:t>
              </w:r>
            </w:ins>
            <w:del w:id="516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6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919E67B" w14:textId="1D805536" w:rsidR="000A68D3" w:rsidRPr="00E66AD4" w:rsidRDefault="000A68D3" w:rsidP="000A68D3">
            <w:pPr>
              <w:widowControl/>
              <w:autoSpaceDE/>
              <w:autoSpaceDN/>
              <w:adjustRightInd/>
              <w:jc w:val="center"/>
              <w:rPr>
                <w:b/>
                <w:bCs/>
                <w:sz w:val="22"/>
                <w:szCs w:val="22"/>
              </w:rPr>
            </w:pPr>
            <w:ins w:id="5163" w:author="ERCOT" w:date="2021-11-01T10:53:00Z">
              <w:r>
                <w:rPr>
                  <w:rFonts w:ascii="Calibri" w:hAnsi="Calibri" w:cs="Calibri"/>
                  <w:color w:val="000000"/>
                  <w:sz w:val="22"/>
                  <w:szCs w:val="22"/>
                </w:rPr>
                <w:t>0</w:t>
              </w:r>
            </w:ins>
            <w:del w:id="516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6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ABB88E" w14:textId="5F51AC64" w:rsidR="000A68D3" w:rsidRPr="00E66AD4" w:rsidRDefault="000A68D3" w:rsidP="000A68D3">
            <w:pPr>
              <w:widowControl/>
              <w:autoSpaceDE/>
              <w:autoSpaceDN/>
              <w:adjustRightInd/>
              <w:jc w:val="center"/>
              <w:rPr>
                <w:b/>
                <w:bCs/>
                <w:sz w:val="22"/>
                <w:szCs w:val="22"/>
              </w:rPr>
            </w:pPr>
            <w:ins w:id="5166" w:author="ERCOT" w:date="2021-11-01T10:53:00Z">
              <w:r>
                <w:rPr>
                  <w:rFonts w:ascii="Calibri" w:hAnsi="Calibri" w:cs="Calibri"/>
                  <w:color w:val="000000"/>
                  <w:sz w:val="22"/>
                  <w:szCs w:val="22"/>
                </w:rPr>
                <w:t>0</w:t>
              </w:r>
            </w:ins>
            <w:del w:id="516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6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3D3D816" w14:textId="5B4F65DF" w:rsidR="000A68D3" w:rsidRPr="00E66AD4" w:rsidRDefault="000A68D3" w:rsidP="000A68D3">
            <w:pPr>
              <w:widowControl/>
              <w:autoSpaceDE/>
              <w:autoSpaceDN/>
              <w:adjustRightInd/>
              <w:jc w:val="center"/>
              <w:rPr>
                <w:b/>
                <w:bCs/>
                <w:sz w:val="22"/>
                <w:szCs w:val="22"/>
              </w:rPr>
            </w:pPr>
            <w:ins w:id="5169" w:author="ERCOT" w:date="2021-11-01T10:53:00Z">
              <w:r>
                <w:rPr>
                  <w:rFonts w:ascii="Calibri" w:hAnsi="Calibri" w:cs="Calibri"/>
                  <w:color w:val="000000"/>
                  <w:sz w:val="22"/>
                  <w:szCs w:val="22"/>
                </w:rPr>
                <w:t>0</w:t>
              </w:r>
            </w:ins>
            <w:del w:id="517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7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11575D1" w14:textId="10040B49" w:rsidR="000A68D3" w:rsidRPr="00E66AD4" w:rsidRDefault="000A68D3" w:rsidP="000A68D3">
            <w:pPr>
              <w:widowControl/>
              <w:autoSpaceDE/>
              <w:autoSpaceDN/>
              <w:adjustRightInd/>
              <w:jc w:val="center"/>
              <w:rPr>
                <w:b/>
                <w:bCs/>
                <w:sz w:val="22"/>
                <w:szCs w:val="22"/>
              </w:rPr>
            </w:pPr>
            <w:ins w:id="5172" w:author="ERCOT" w:date="2021-11-01T10:53:00Z">
              <w:r>
                <w:rPr>
                  <w:rFonts w:ascii="Calibri" w:hAnsi="Calibri" w:cs="Calibri"/>
                  <w:color w:val="000000"/>
                  <w:sz w:val="22"/>
                  <w:szCs w:val="22"/>
                </w:rPr>
                <w:t>17</w:t>
              </w:r>
            </w:ins>
            <w:del w:id="5173"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7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5CB1C" w14:textId="063198E2" w:rsidR="000A68D3" w:rsidRPr="00E66AD4" w:rsidRDefault="000A68D3" w:rsidP="000A68D3">
            <w:pPr>
              <w:widowControl/>
              <w:autoSpaceDE/>
              <w:autoSpaceDN/>
              <w:adjustRightInd/>
              <w:jc w:val="center"/>
              <w:rPr>
                <w:b/>
                <w:bCs/>
                <w:sz w:val="22"/>
                <w:szCs w:val="22"/>
              </w:rPr>
            </w:pPr>
            <w:ins w:id="5175" w:author="ERCOT" w:date="2021-11-01T10:53:00Z">
              <w:r>
                <w:rPr>
                  <w:rFonts w:ascii="Calibri" w:hAnsi="Calibri" w:cs="Calibri"/>
                  <w:color w:val="000000"/>
                  <w:sz w:val="22"/>
                  <w:szCs w:val="22"/>
                </w:rPr>
                <w:t>17</w:t>
              </w:r>
            </w:ins>
            <w:del w:id="5176"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17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95DD87F" w14:textId="37C2D3C5" w:rsidR="000A68D3" w:rsidRPr="00E66AD4" w:rsidRDefault="000A68D3" w:rsidP="000A68D3">
            <w:pPr>
              <w:widowControl/>
              <w:autoSpaceDE/>
              <w:autoSpaceDN/>
              <w:adjustRightInd/>
              <w:jc w:val="center"/>
              <w:rPr>
                <w:b/>
                <w:bCs/>
                <w:sz w:val="22"/>
                <w:szCs w:val="22"/>
              </w:rPr>
            </w:pPr>
            <w:ins w:id="5178" w:author="ERCOT" w:date="2021-11-01T10:53:00Z">
              <w:r>
                <w:rPr>
                  <w:rFonts w:ascii="Calibri" w:hAnsi="Calibri" w:cs="Calibri"/>
                  <w:color w:val="000000"/>
                  <w:sz w:val="22"/>
                  <w:szCs w:val="22"/>
                </w:rPr>
                <w:t>17</w:t>
              </w:r>
            </w:ins>
            <w:del w:id="5179"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18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0476C7C" w14:textId="4842F2D9" w:rsidR="000A68D3" w:rsidRPr="00E66AD4" w:rsidRDefault="000A68D3" w:rsidP="000A68D3">
            <w:pPr>
              <w:widowControl/>
              <w:autoSpaceDE/>
              <w:autoSpaceDN/>
              <w:adjustRightInd/>
              <w:jc w:val="center"/>
              <w:rPr>
                <w:b/>
                <w:bCs/>
                <w:sz w:val="22"/>
                <w:szCs w:val="22"/>
              </w:rPr>
            </w:pPr>
            <w:ins w:id="5181" w:author="ERCOT" w:date="2021-11-01T10:53:00Z">
              <w:r>
                <w:rPr>
                  <w:rFonts w:ascii="Calibri" w:hAnsi="Calibri" w:cs="Calibri"/>
                  <w:color w:val="000000"/>
                  <w:sz w:val="22"/>
                  <w:szCs w:val="22"/>
                </w:rPr>
                <w:t>17</w:t>
              </w:r>
            </w:ins>
            <w:del w:id="5182"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8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199DB2" w14:textId="4B6B5735" w:rsidR="000A68D3" w:rsidRPr="00E66AD4" w:rsidRDefault="000A68D3" w:rsidP="000A68D3">
            <w:pPr>
              <w:widowControl/>
              <w:autoSpaceDE/>
              <w:autoSpaceDN/>
              <w:adjustRightInd/>
              <w:jc w:val="center"/>
              <w:rPr>
                <w:b/>
                <w:bCs/>
                <w:sz w:val="22"/>
                <w:szCs w:val="22"/>
              </w:rPr>
            </w:pPr>
            <w:ins w:id="5184" w:author="ERCOT" w:date="2021-11-01T10:53:00Z">
              <w:r>
                <w:rPr>
                  <w:rFonts w:ascii="Calibri" w:hAnsi="Calibri" w:cs="Calibri"/>
                  <w:color w:val="000000"/>
                  <w:sz w:val="22"/>
                  <w:szCs w:val="22"/>
                </w:rPr>
                <w:t>20</w:t>
              </w:r>
            </w:ins>
            <w:del w:id="5185"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4C3AEE6" w14:textId="6FFD6710" w:rsidR="000A68D3" w:rsidRPr="00E66AD4" w:rsidRDefault="000A68D3" w:rsidP="000A68D3">
            <w:pPr>
              <w:widowControl/>
              <w:autoSpaceDE/>
              <w:autoSpaceDN/>
              <w:adjustRightInd/>
              <w:jc w:val="center"/>
              <w:rPr>
                <w:b/>
                <w:bCs/>
                <w:sz w:val="22"/>
                <w:szCs w:val="22"/>
              </w:rPr>
            </w:pPr>
            <w:ins w:id="5187" w:author="ERCOT" w:date="2021-11-01T10:53:00Z">
              <w:r>
                <w:rPr>
                  <w:rFonts w:ascii="Calibri" w:hAnsi="Calibri" w:cs="Calibri"/>
                  <w:color w:val="000000"/>
                  <w:sz w:val="22"/>
                  <w:szCs w:val="22"/>
                </w:rPr>
                <w:t>20</w:t>
              </w:r>
            </w:ins>
            <w:del w:id="5188"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2198380" w14:textId="6767D6B5" w:rsidR="000A68D3" w:rsidRPr="00E66AD4" w:rsidRDefault="000A68D3" w:rsidP="000A68D3">
            <w:pPr>
              <w:widowControl/>
              <w:autoSpaceDE/>
              <w:autoSpaceDN/>
              <w:adjustRightInd/>
              <w:jc w:val="center"/>
              <w:rPr>
                <w:b/>
                <w:bCs/>
                <w:sz w:val="22"/>
                <w:szCs w:val="22"/>
              </w:rPr>
            </w:pPr>
            <w:ins w:id="5190" w:author="ERCOT" w:date="2021-11-01T10:53:00Z">
              <w:r>
                <w:rPr>
                  <w:rFonts w:ascii="Calibri" w:hAnsi="Calibri" w:cs="Calibri"/>
                  <w:color w:val="000000"/>
                  <w:sz w:val="22"/>
                  <w:szCs w:val="22"/>
                </w:rPr>
                <w:t>20</w:t>
              </w:r>
            </w:ins>
            <w:del w:id="5191"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1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7D68617" w14:textId="15A4CE60" w:rsidR="000A68D3" w:rsidRPr="00E66AD4" w:rsidRDefault="000A68D3" w:rsidP="000A68D3">
            <w:pPr>
              <w:widowControl/>
              <w:autoSpaceDE/>
              <w:autoSpaceDN/>
              <w:adjustRightInd/>
              <w:jc w:val="center"/>
              <w:rPr>
                <w:b/>
                <w:bCs/>
                <w:sz w:val="22"/>
                <w:szCs w:val="22"/>
              </w:rPr>
            </w:pPr>
            <w:ins w:id="5193" w:author="ERCOT" w:date="2021-11-01T10:53:00Z">
              <w:r>
                <w:rPr>
                  <w:rFonts w:ascii="Calibri" w:hAnsi="Calibri" w:cs="Calibri"/>
                  <w:color w:val="000000"/>
                  <w:sz w:val="22"/>
                  <w:szCs w:val="22"/>
                </w:rPr>
                <w:t>20</w:t>
              </w:r>
            </w:ins>
            <w:del w:id="5194"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9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BE2E9DD" w14:textId="6E8DEC93" w:rsidR="000A68D3" w:rsidRPr="00E66AD4" w:rsidRDefault="000A68D3" w:rsidP="000A68D3">
            <w:pPr>
              <w:widowControl/>
              <w:autoSpaceDE/>
              <w:autoSpaceDN/>
              <w:adjustRightInd/>
              <w:jc w:val="center"/>
              <w:rPr>
                <w:b/>
                <w:bCs/>
                <w:sz w:val="22"/>
                <w:szCs w:val="22"/>
              </w:rPr>
            </w:pPr>
            <w:ins w:id="5196" w:author="ERCOT" w:date="2021-11-01T10:53:00Z">
              <w:r>
                <w:rPr>
                  <w:rFonts w:ascii="Calibri" w:hAnsi="Calibri" w:cs="Calibri"/>
                  <w:color w:val="000000"/>
                  <w:sz w:val="22"/>
                  <w:szCs w:val="22"/>
                </w:rPr>
                <w:t>28</w:t>
              </w:r>
            </w:ins>
            <w:del w:id="5197"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19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B327E08" w14:textId="55B9A9FA" w:rsidR="000A68D3" w:rsidRPr="00E66AD4" w:rsidRDefault="000A68D3" w:rsidP="000A68D3">
            <w:pPr>
              <w:widowControl/>
              <w:autoSpaceDE/>
              <w:autoSpaceDN/>
              <w:adjustRightInd/>
              <w:jc w:val="center"/>
              <w:rPr>
                <w:b/>
                <w:bCs/>
                <w:sz w:val="22"/>
                <w:szCs w:val="22"/>
              </w:rPr>
            </w:pPr>
            <w:ins w:id="5199" w:author="ERCOT" w:date="2021-11-01T10:53:00Z">
              <w:r>
                <w:rPr>
                  <w:rFonts w:ascii="Calibri" w:hAnsi="Calibri" w:cs="Calibri"/>
                  <w:color w:val="000000"/>
                  <w:sz w:val="22"/>
                  <w:szCs w:val="22"/>
                </w:rPr>
                <w:t>28</w:t>
              </w:r>
            </w:ins>
            <w:del w:id="5200"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0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19BBF7" w14:textId="4EBACF49" w:rsidR="000A68D3" w:rsidRPr="00E66AD4" w:rsidRDefault="000A68D3" w:rsidP="000A68D3">
            <w:pPr>
              <w:widowControl/>
              <w:autoSpaceDE/>
              <w:autoSpaceDN/>
              <w:adjustRightInd/>
              <w:jc w:val="center"/>
              <w:rPr>
                <w:b/>
                <w:bCs/>
                <w:sz w:val="22"/>
                <w:szCs w:val="22"/>
              </w:rPr>
            </w:pPr>
            <w:ins w:id="5202" w:author="ERCOT" w:date="2021-11-01T10:53:00Z">
              <w:r>
                <w:rPr>
                  <w:rFonts w:ascii="Calibri" w:hAnsi="Calibri" w:cs="Calibri"/>
                  <w:color w:val="000000"/>
                  <w:sz w:val="22"/>
                  <w:szCs w:val="22"/>
                </w:rPr>
                <w:t>28</w:t>
              </w:r>
            </w:ins>
            <w:del w:id="5203"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20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254CE260" w14:textId="6FAEF9D6" w:rsidR="000A68D3" w:rsidRPr="00E66AD4" w:rsidRDefault="000A68D3" w:rsidP="000A68D3">
            <w:pPr>
              <w:widowControl/>
              <w:autoSpaceDE/>
              <w:autoSpaceDN/>
              <w:adjustRightInd/>
              <w:jc w:val="center"/>
              <w:rPr>
                <w:b/>
                <w:bCs/>
                <w:sz w:val="22"/>
                <w:szCs w:val="22"/>
              </w:rPr>
            </w:pPr>
            <w:ins w:id="5205" w:author="ERCOT" w:date="2021-11-01T10:53:00Z">
              <w:r>
                <w:rPr>
                  <w:rFonts w:ascii="Calibri" w:hAnsi="Calibri" w:cs="Calibri"/>
                  <w:color w:val="000000"/>
                  <w:sz w:val="22"/>
                  <w:szCs w:val="22"/>
                </w:rPr>
                <w:t>28</w:t>
              </w:r>
            </w:ins>
            <w:del w:id="5206"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20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1195493B" w14:textId="26B36A2D" w:rsidR="000A68D3" w:rsidRPr="00E66AD4" w:rsidRDefault="000A68D3" w:rsidP="000A68D3">
            <w:pPr>
              <w:widowControl/>
              <w:autoSpaceDE/>
              <w:autoSpaceDN/>
              <w:adjustRightInd/>
              <w:jc w:val="center"/>
              <w:rPr>
                <w:b/>
                <w:bCs/>
                <w:sz w:val="22"/>
                <w:szCs w:val="22"/>
              </w:rPr>
            </w:pPr>
            <w:ins w:id="5208" w:author="ERCOT" w:date="2021-11-01T10:53:00Z">
              <w:r>
                <w:rPr>
                  <w:rFonts w:ascii="Calibri" w:hAnsi="Calibri" w:cs="Calibri"/>
                  <w:color w:val="000000"/>
                  <w:sz w:val="22"/>
                  <w:szCs w:val="22"/>
                </w:rPr>
                <w:t>4</w:t>
              </w:r>
            </w:ins>
            <w:del w:id="5209"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21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2727136F" w14:textId="4BFCF552" w:rsidR="000A68D3" w:rsidRPr="00E66AD4" w:rsidRDefault="000A68D3" w:rsidP="000A68D3">
            <w:pPr>
              <w:widowControl/>
              <w:autoSpaceDE/>
              <w:autoSpaceDN/>
              <w:adjustRightInd/>
              <w:jc w:val="center"/>
              <w:rPr>
                <w:b/>
                <w:bCs/>
                <w:sz w:val="22"/>
                <w:szCs w:val="22"/>
              </w:rPr>
            </w:pPr>
            <w:ins w:id="5211" w:author="ERCOT" w:date="2021-11-01T10:53:00Z">
              <w:r>
                <w:rPr>
                  <w:rFonts w:ascii="Calibri" w:hAnsi="Calibri" w:cs="Calibri"/>
                  <w:color w:val="000000"/>
                  <w:sz w:val="22"/>
                  <w:szCs w:val="22"/>
                </w:rPr>
                <w:t>4</w:t>
              </w:r>
            </w:ins>
            <w:del w:id="5212"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21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2121493E" w14:textId="425C34BD" w:rsidR="000A68D3" w:rsidRPr="00E66AD4" w:rsidRDefault="000A68D3" w:rsidP="000A68D3">
            <w:pPr>
              <w:widowControl/>
              <w:autoSpaceDE/>
              <w:autoSpaceDN/>
              <w:adjustRightInd/>
              <w:jc w:val="center"/>
              <w:rPr>
                <w:b/>
                <w:bCs/>
                <w:sz w:val="22"/>
                <w:szCs w:val="22"/>
              </w:rPr>
            </w:pPr>
            <w:ins w:id="5214" w:author="ERCOT" w:date="2021-11-01T10:53:00Z">
              <w:r>
                <w:rPr>
                  <w:rFonts w:ascii="Calibri" w:hAnsi="Calibri" w:cs="Calibri"/>
                  <w:color w:val="000000"/>
                  <w:sz w:val="22"/>
                  <w:szCs w:val="22"/>
                </w:rPr>
                <w:t>4</w:t>
              </w:r>
            </w:ins>
            <w:del w:id="5215"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21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0380AE" w14:textId="66600A5A" w:rsidR="000A68D3" w:rsidRPr="00E66AD4" w:rsidRDefault="000A68D3" w:rsidP="000A68D3">
            <w:pPr>
              <w:widowControl/>
              <w:autoSpaceDE/>
              <w:autoSpaceDN/>
              <w:adjustRightInd/>
              <w:jc w:val="center"/>
              <w:rPr>
                <w:b/>
                <w:bCs/>
                <w:sz w:val="22"/>
                <w:szCs w:val="22"/>
              </w:rPr>
            </w:pPr>
            <w:ins w:id="5217" w:author="ERCOT" w:date="2021-11-01T10:53:00Z">
              <w:r>
                <w:rPr>
                  <w:rFonts w:ascii="Calibri" w:hAnsi="Calibri" w:cs="Calibri"/>
                  <w:color w:val="000000"/>
                  <w:sz w:val="22"/>
                  <w:szCs w:val="22"/>
                </w:rPr>
                <w:t>4</w:t>
              </w:r>
            </w:ins>
            <w:del w:id="5218"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21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426C4CAE" w14:textId="0D7A1AC8" w:rsidR="000A68D3" w:rsidRPr="00E66AD4" w:rsidRDefault="000A68D3" w:rsidP="000A68D3">
            <w:pPr>
              <w:widowControl/>
              <w:autoSpaceDE/>
              <w:autoSpaceDN/>
              <w:adjustRightInd/>
              <w:jc w:val="center"/>
              <w:rPr>
                <w:b/>
                <w:bCs/>
                <w:sz w:val="22"/>
                <w:szCs w:val="22"/>
              </w:rPr>
            </w:pPr>
            <w:ins w:id="5220" w:author="ERCOT" w:date="2021-11-01T10:53:00Z">
              <w:r>
                <w:rPr>
                  <w:rFonts w:ascii="Calibri" w:hAnsi="Calibri" w:cs="Calibri"/>
                  <w:color w:val="000000"/>
                  <w:sz w:val="22"/>
                  <w:szCs w:val="22"/>
                </w:rPr>
                <w:t>0</w:t>
              </w:r>
            </w:ins>
            <w:del w:id="522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22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FC69543" w14:textId="20621657" w:rsidR="000A68D3" w:rsidRPr="00E66AD4" w:rsidRDefault="000A68D3" w:rsidP="000A68D3">
            <w:pPr>
              <w:widowControl/>
              <w:autoSpaceDE/>
              <w:autoSpaceDN/>
              <w:adjustRightInd/>
              <w:jc w:val="center"/>
              <w:rPr>
                <w:b/>
                <w:bCs/>
                <w:sz w:val="22"/>
                <w:szCs w:val="22"/>
              </w:rPr>
            </w:pPr>
            <w:ins w:id="5223" w:author="ERCOT" w:date="2021-11-01T10:53:00Z">
              <w:r>
                <w:rPr>
                  <w:rFonts w:ascii="Calibri" w:hAnsi="Calibri" w:cs="Calibri"/>
                  <w:color w:val="000000"/>
                  <w:sz w:val="22"/>
                  <w:szCs w:val="22"/>
                </w:rPr>
                <w:t>0</w:t>
              </w:r>
            </w:ins>
            <w:del w:id="5224" w:author="ERCOT" w:date="2021-11-01T10:49:00Z">
              <w:r w:rsidRPr="00E66AD4" w:rsidDel="000A68D3">
                <w:rPr>
                  <w:sz w:val="22"/>
                  <w:szCs w:val="22"/>
                </w:rPr>
                <w:delText>0</w:delText>
              </w:r>
            </w:del>
          </w:p>
        </w:tc>
      </w:tr>
      <w:tr w:rsidR="000A68D3" w:rsidRPr="00AA6A8E" w14:paraId="7C4B1DC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225"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226"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227"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Change w:id="522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B6E21E8" w14:textId="6DFFDD79" w:rsidR="000A68D3" w:rsidRPr="00E66AD4" w:rsidRDefault="000A68D3" w:rsidP="000A68D3">
            <w:pPr>
              <w:widowControl/>
              <w:autoSpaceDE/>
              <w:autoSpaceDN/>
              <w:adjustRightInd/>
              <w:jc w:val="center"/>
              <w:rPr>
                <w:b/>
                <w:bCs/>
                <w:sz w:val="22"/>
                <w:szCs w:val="22"/>
              </w:rPr>
            </w:pPr>
            <w:ins w:id="5229" w:author="ERCOT" w:date="2021-11-01T10:53:00Z">
              <w:r>
                <w:rPr>
                  <w:rFonts w:ascii="Calibri" w:hAnsi="Calibri" w:cs="Calibri"/>
                  <w:color w:val="000000"/>
                  <w:sz w:val="22"/>
                  <w:szCs w:val="22"/>
                </w:rPr>
                <w:t>0</w:t>
              </w:r>
            </w:ins>
            <w:del w:id="523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3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B178E75" w14:textId="0BE04AF2" w:rsidR="000A68D3" w:rsidRPr="00E66AD4" w:rsidRDefault="000A68D3" w:rsidP="000A68D3">
            <w:pPr>
              <w:widowControl/>
              <w:autoSpaceDE/>
              <w:autoSpaceDN/>
              <w:adjustRightInd/>
              <w:jc w:val="center"/>
              <w:rPr>
                <w:b/>
                <w:bCs/>
                <w:sz w:val="22"/>
                <w:szCs w:val="22"/>
              </w:rPr>
            </w:pPr>
            <w:ins w:id="5232" w:author="ERCOT" w:date="2021-11-01T10:53:00Z">
              <w:r>
                <w:rPr>
                  <w:rFonts w:ascii="Calibri" w:hAnsi="Calibri" w:cs="Calibri"/>
                  <w:color w:val="000000"/>
                  <w:sz w:val="22"/>
                  <w:szCs w:val="22"/>
                </w:rPr>
                <w:t>0</w:t>
              </w:r>
            </w:ins>
            <w:del w:id="523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3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1C0FBCB" w14:textId="36A7CD41" w:rsidR="000A68D3" w:rsidRPr="00E66AD4" w:rsidRDefault="000A68D3" w:rsidP="000A68D3">
            <w:pPr>
              <w:widowControl/>
              <w:autoSpaceDE/>
              <w:autoSpaceDN/>
              <w:adjustRightInd/>
              <w:jc w:val="center"/>
              <w:rPr>
                <w:b/>
                <w:bCs/>
                <w:sz w:val="22"/>
                <w:szCs w:val="22"/>
              </w:rPr>
            </w:pPr>
            <w:ins w:id="5235" w:author="ERCOT" w:date="2021-11-01T10:53:00Z">
              <w:r>
                <w:rPr>
                  <w:rFonts w:ascii="Calibri" w:hAnsi="Calibri" w:cs="Calibri"/>
                  <w:color w:val="000000"/>
                  <w:sz w:val="22"/>
                  <w:szCs w:val="22"/>
                </w:rPr>
                <w:t>0</w:t>
              </w:r>
            </w:ins>
            <w:del w:id="523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3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8853B1" w14:textId="5E79F7F3" w:rsidR="000A68D3" w:rsidRPr="00E66AD4" w:rsidRDefault="000A68D3" w:rsidP="000A68D3">
            <w:pPr>
              <w:widowControl/>
              <w:autoSpaceDE/>
              <w:autoSpaceDN/>
              <w:adjustRightInd/>
              <w:jc w:val="center"/>
              <w:rPr>
                <w:b/>
                <w:bCs/>
                <w:sz w:val="22"/>
                <w:szCs w:val="22"/>
              </w:rPr>
            </w:pPr>
            <w:ins w:id="5238" w:author="ERCOT" w:date="2021-11-01T10:53:00Z">
              <w:r>
                <w:rPr>
                  <w:rFonts w:ascii="Calibri" w:hAnsi="Calibri" w:cs="Calibri"/>
                  <w:color w:val="000000"/>
                  <w:sz w:val="22"/>
                  <w:szCs w:val="22"/>
                </w:rPr>
                <w:t>0</w:t>
              </w:r>
            </w:ins>
            <w:del w:id="523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4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FFF88F1" w14:textId="082A0E1B" w:rsidR="000A68D3" w:rsidRPr="00E66AD4" w:rsidRDefault="000A68D3" w:rsidP="000A68D3">
            <w:pPr>
              <w:widowControl/>
              <w:autoSpaceDE/>
              <w:autoSpaceDN/>
              <w:adjustRightInd/>
              <w:jc w:val="center"/>
              <w:rPr>
                <w:b/>
                <w:bCs/>
                <w:sz w:val="22"/>
                <w:szCs w:val="22"/>
              </w:rPr>
            </w:pPr>
            <w:ins w:id="5241" w:author="ERCOT" w:date="2021-11-01T10:53:00Z">
              <w:r>
                <w:rPr>
                  <w:rFonts w:ascii="Calibri" w:hAnsi="Calibri" w:cs="Calibri"/>
                  <w:color w:val="000000"/>
                  <w:sz w:val="22"/>
                  <w:szCs w:val="22"/>
                </w:rPr>
                <w:t>0</w:t>
              </w:r>
            </w:ins>
            <w:del w:id="524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4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9353EA5" w14:textId="506BD9B4" w:rsidR="000A68D3" w:rsidRPr="00E66AD4" w:rsidRDefault="000A68D3" w:rsidP="000A68D3">
            <w:pPr>
              <w:widowControl/>
              <w:autoSpaceDE/>
              <w:autoSpaceDN/>
              <w:adjustRightInd/>
              <w:jc w:val="center"/>
              <w:rPr>
                <w:b/>
                <w:bCs/>
                <w:sz w:val="22"/>
                <w:szCs w:val="22"/>
              </w:rPr>
            </w:pPr>
            <w:ins w:id="5244" w:author="ERCOT" w:date="2021-11-01T10:53:00Z">
              <w:r>
                <w:rPr>
                  <w:rFonts w:ascii="Calibri" w:hAnsi="Calibri" w:cs="Calibri"/>
                  <w:color w:val="000000"/>
                  <w:sz w:val="22"/>
                  <w:szCs w:val="22"/>
                </w:rPr>
                <w:t>0</w:t>
              </w:r>
            </w:ins>
            <w:del w:id="524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4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AB12983" w14:textId="548BBB8F" w:rsidR="000A68D3" w:rsidRPr="00E66AD4" w:rsidRDefault="000A68D3" w:rsidP="000A68D3">
            <w:pPr>
              <w:widowControl/>
              <w:autoSpaceDE/>
              <w:autoSpaceDN/>
              <w:adjustRightInd/>
              <w:jc w:val="center"/>
              <w:rPr>
                <w:b/>
                <w:bCs/>
                <w:sz w:val="22"/>
                <w:szCs w:val="22"/>
              </w:rPr>
            </w:pPr>
            <w:ins w:id="5247" w:author="ERCOT" w:date="2021-11-01T10:53:00Z">
              <w:r>
                <w:rPr>
                  <w:rFonts w:ascii="Calibri" w:hAnsi="Calibri" w:cs="Calibri"/>
                  <w:color w:val="000000"/>
                  <w:sz w:val="22"/>
                  <w:szCs w:val="22"/>
                </w:rPr>
                <w:t>17</w:t>
              </w:r>
            </w:ins>
            <w:del w:id="5248"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4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992842C" w14:textId="0FA74FBE" w:rsidR="000A68D3" w:rsidRPr="00E66AD4" w:rsidRDefault="000A68D3" w:rsidP="000A68D3">
            <w:pPr>
              <w:widowControl/>
              <w:autoSpaceDE/>
              <w:autoSpaceDN/>
              <w:adjustRightInd/>
              <w:jc w:val="center"/>
              <w:rPr>
                <w:b/>
                <w:bCs/>
                <w:sz w:val="22"/>
                <w:szCs w:val="22"/>
              </w:rPr>
            </w:pPr>
            <w:ins w:id="5250" w:author="ERCOT" w:date="2021-11-01T10:53:00Z">
              <w:r>
                <w:rPr>
                  <w:rFonts w:ascii="Calibri" w:hAnsi="Calibri" w:cs="Calibri"/>
                  <w:color w:val="000000"/>
                  <w:sz w:val="22"/>
                  <w:szCs w:val="22"/>
                </w:rPr>
                <w:t>17</w:t>
              </w:r>
            </w:ins>
            <w:del w:id="5251" w:author="ERCOT" w:date="2021-11-01T10:49:00Z">
              <w:r w:rsidRPr="00E66AD4" w:rsidDel="000A68D3">
                <w:rPr>
                  <w:sz w:val="22"/>
                  <w:szCs w:val="22"/>
                </w:rPr>
                <w:delText>19</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252"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74E54FF1" w14:textId="20AAE9FE" w:rsidR="000A68D3" w:rsidRPr="00E66AD4" w:rsidRDefault="000A68D3" w:rsidP="000A68D3">
            <w:pPr>
              <w:widowControl/>
              <w:autoSpaceDE/>
              <w:autoSpaceDN/>
              <w:adjustRightInd/>
              <w:jc w:val="center"/>
              <w:rPr>
                <w:b/>
                <w:bCs/>
                <w:sz w:val="22"/>
                <w:szCs w:val="22"/>
              </w:rPr>
            </w:pPr>
            <w:ins w:id="5253" w:author="ERCOT" w:date="2021-11-01T10:53:00Z">
              <w:r>
                <w:rPr>
                  <w:rFonts w:ascii="Calibri" w:hAnsi="Calibri" w:cs="Calibri"/>
                  <w:color w:val="000000"/>
                  <w:sz w:val="22"/>
                  <w:szCs w:val="22"/>
                </w:rPr>
                <w:t>17</w:t>
              </w:r>
            </w:ins>
            <w:del w:id="5254" w:author="ERCOT" w:date="2021-11-01T10:49:00Z">
              <w:r w:rsidRPr="00E66AD4" w:rsidDel="000A68D3">
                <w:rPr>
                  <w:sz w:val="22"/>
                  <w:szCs w:val="22"/>
                </w:rPr>
                <w:delText>19</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255"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1C38C717" w14:textId="57DF7111" w:rsidR="000A68D3" w:rsidRPr="00E66AD4" w:rsidRDefault="000A68D3" w:rsidP="000A68D3">
            <w:pPr>
              <w:widowControl/>
              <w:autoSpaceDE/>
              <w:autoSpaceDN/>
              <w:adjustRightInd/>
              <w:jc w:val="center"/>
              <w:rPr>
                <w:b/>
                <w:bCs/>
                <w:sz w:val="22"/>
                <w:szCs w:val="22"/>
              </w:rPr>
            </w:pPr>
            <w:ins w:id="5256" w:author="ERCOT" w:date="2021-11-01T10:53:00Z">
              <w:r>
                <w:rPr>
                  <w:rFonts w:ascii="Calibri" w:hAnsi="Calibri" w:cs="Calibri"/>
                  <w:color w:val="000000"/>
                  <w:sz w:val="22"/>
                  <w:szCs w:val="22"/>
                </w:rPr>
                <w:t>17</w:t>
              </w:r>
            </w:ins>
            <w:del w:id="5257" w:author="ERCOT" w:date="2021-11-01T10:49:00Z">
              <w:r w:rsidRPr="00E66AD4" w:rsidDel="000A68D3">
                <w:rPr>
                  <w:sz w:val="22"/>
                  <w:szCs w:val="22"/>
                </w:rPr>
                <w:delText>19</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5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A7E9E" w14:textId="32017111" w:rsidR="000A68D3" w:rsidRPr="00E66AD4" w:rsidRDefault="000A68D3" w:rsidP="000A68D3">
            <w:pPr>
              <w:widowControl/>
              <w:autoSpaceDE/>
              <w:autoSpaceDN/>
              <w:adjustRightInd/>
              <w:jc w:val="center"/>
              <w:rPr>
                <w:b/>
                <w:bCs/>
                <w:sz w:val="22"/>
                <w:szCs w:val="22"/>
              </w:rPr>
            </w:pPr>
            <w:ins w:id="5259" w:author="ERCOT" w:date="2021-11-01T10:53:00Z">
              <w:r>
                <w:rPr>
                  <w:rFonts w:ascii="Calibri" w:hAnsi="Calibri" w:cs="Calibri"/>
                  <w:color w:val="000000"/>
                  <w:sz w:val="22"/>
                  <w:szCs w:val="22"/>
                </w:rPr>
                <w:t>20</w:t>
              </w:r>
            </w:ins>
            <w:del w:id="5260"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6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185541" w14:textId="7C5B757C" w:rsidR="000A68D3" w:rsidRPr="00E66AD4" w:rsidRDefault="000A68D3" w:rsidP="000A68D3">
            <w:pPr>
              <w:widowControl/>
              <w:autoSpaceDE/>
              <w:autoSpaceDN/>
              <w:adjustRightInd/>
              <w:jc w:val="center"/>
              <w:rPr>
                <w:b/>
                <w:bCs/>
                <w:sz w:val="22"/>
                <w:szCs w:val="22"/>
              </w:rPr>
            </w:pPr>
            <w:ins w:id="5262" w:author="ERCOT" w:date="2021-11-01T10:53:00Z">
              <w:r>
                <w:rPr>
                  <w:rFonts w:ascii="Calibri" w:hAnsi="Calibri" w:cs="Calibri"/>
                  <w:color w:val="000000"/>
                  <w:sz w:val="22"/>
                  <w:szCs w:val="22"/>
                </w:rPr>
                <w:t>20</w:t>
              </w:r>
            </w:ins>
            <w:del w:id="5263"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6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48B80FF" w14:textId="5BB70DDB" w:rsidR="000A68D3" w:rsidRPr="00E66AD4" w:rsidRDefault="000A68D3" w:rsidP="000A68D3">
            <w:pPr>
              <w:widowControl/>
              <w:autoSpaceDE/>
              <w:autoSpaceDN/>
              <w:adjustRightInd/>
              <w:jc w:val="center"/>
              <w:rPr>
                <w:b/>
                <w:bCs/>
                <w:sz w:val="22"/>
                <w:szCs w:val="22"/>
              </w:rPr>
            </w:pPr>
            <w:ins w:id="5265" w:author="ERCOT" w:date="2021-11-01T10:53:00Z">
              <w:r>
                <w:rPr>
                  <w:rFonts w:ascii="Calibri" w:hAnsi="Calibri" w:cs="Calibri"/>
                  <w:color w:val="000000"/>
                  <w:sz w:val="22"/>
                  <w:szCs w:val="22"/>
                </w:rPr>
                <w:t>20</w:t>
              </w:r>
            </w:ins>
            <w:del w:id="5266" w:author="ERCOT" w:date="2021-11-01T10:49:00Z">
              <w:r w:rsidRPr="00E66AD4" w:rsidDel="000A68D3">
                <w:rPr>
                  <w:sz w:val="22"/>
                  <w:szCs w:val="22"/>
                </w:rPr>
                <w:delText>26</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26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E07D12" w14:textId="189B757C" w:rsidR="000A68D3" w:rsidRPr="00E66AD4" w:rsidRDefault="000A68D3" w:rsidP="000A68D3">
            <w:pPr>
              <w:widowControl/>
              <w:autoSpaceDE/>
              <w:autoSpaceDN/>
              <w:adjustRightInd/>
              <w:jc w:val="center"/>
              <w:rPr>
                <w:b/>
                <w:bCs/>
                <w:sz w:val="22"/>
                <w:szCs w:val="22"/>
              </w:rPr>
            </w:pPr>
            <w:ins w:id="5268" w:author="ERCOT" w:date="2021-11-01T10:53:00Z">
              <w:r>
                <w:rPr>
                  <w:rFonts w:ascii="Calibri" w:hAnsi="Calibri" w:cs="Calibri"/>
                  <w:color w:val="000000"/>
                  <w:sz w:val="22"/>
                  <w:szCs w:val="22"/>
                </w:rPr>
                <w:t>20</w:t>
              </w:r>
            </w:ins>
            <w:del w:id="5269" w:author="ERCOT" w:date="2021-11-01T10:49:00Z">
              <w:r w:rsidRPr="00E66AD4" w:rsidDel="000A68D3">
                <w:rPr>
                  <w:sz w:val="22"/>
                  <w:szCs w:val="22"/>
                </w:rPr>
                <w:delText>26</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70"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D2AEB7D" w14:textId="1EF6D13E" w:rsidR="000A68D3" w:rsidRPr="00E66AD4" w:rsidRDefault="000A68D3" w:rsidP="000A68D3">
            <w:pPr>
              <w:widowControl/>
              <w:autoSpaceDE/>
              <w:autoSpaceDN/>
              <w:adjustRightInd/>
              <w:jc w:val="center"/>
              <w:rPr>
                <w:b/>
                <w:bCs/>
                <w:sz w:val="22"/>
                <w:szCs w:val="22"/>
              </w:rPr>
            </w:pPr>
            <w:ins w:id="5271" w:author="ERCOT" w:date="2021-11-01T10:53:00Z">
              <w:r>
                <w:rPr>
                  <w:rFonts w:ascii="Calibri" w:hAnsi="Calibri" w:cs="Calibri"/>
                  <w:color w:val="000000"/>
                  <w:sz w:val="22"/>
                  <w:szCs w:val="22"/>
                </w:rPr>
                <w:t>28</w:t>
              </w:r>
            </w:ins>
            <w:del w:id="5272"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7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298ECFB" w14:textId="7DC5FE07" w:rsidR="000A68D3" w:rsidRPr="00E66AD4" w:rsidRDefault="000A68D3" w:rsidP="000A68D3">
            <w:pPr>
              <w:widowControl/>
              <w:autoSpaceDE/>
              <w:autoSpaceDN/>
              <w:adjustRightInd/>
              <w:jc w:val="center"/>
              <w:rPr>
                <w:b/>
                <w:bCs/>
                <w:sz w:val="22"/>
                <w:szCs w:val="22"/>
              </w:rPr>
            </w:pPr>
            <w:ins w:id="5274" w:author="ERCOT" w:date="2021-11-01T10:53:00Z">
              <w:r>
                <w:rPr>
                  <w:rFonts w:ascii="Calibri" w:hAnsi="Calibri" w:cs="Calibri"/>
                  <w:color w:val="000000"/>
                  <w:sz w:val="22"/>
                  <w:szCs w:val="22"/>
                </w:rPr>
                <w:t>28</w:t>
              </w:r>
            </w:ins>
            <w:del w:id="5275" w:author="ERCOT" w:date="2021-11-01T10:49:00Z">
              <w:r w:rsidRPr="00E66AD4" w:rsidDel="000A68D3">
                <w:rPr>
                  <w:sz w:val="22"/>
                  <w:szCs w:val="22"/>
                </w:rPr>
                <w:delText>40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27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1FC83978" w14:textId="2FAF4FD3" w:rsidR="000A68D3" w:rsidRPr="00E66AD4" w:rsidRDefault="000A68D3" w:rsidP="000A68D3">
            <w:pPr>
              <w:widowControl/>
              <w:autoSpaceDE/>
              <w:autoSpaceDN/>
              <w:adjustRightInd/>
              <w:jc w:val="center"/>
              <w:rPr>
                <w:b/>
                <w:bCs/>
                <w:sz w:val="22"/>
                <w:szCs w:val="22"/>
              </w:rPr>
            </w:pPr>
            <w:ins w:id="5277" w:author="ERCOT" w:date="2021-11-01T10:53:00Z">
              <w:r>
                <w:rPr>
                  <w:rFonts w:ascii="Calibri" w:hAnsi="Calibri" w:cs="Calibri"/>
                  <w:color w:val="000000"/>
                  <w:sz w:val="22"/>
                  <w:szCs w:val="22"/>
                </w:rPr>
                <w:t>28</w:t>
              </w:r>
            </w:ins>
            <w:del w:id="5278" w:author="ERCOT" w:date="2021-11-01T10:49:00Z">
              <w:r w:rsidRPr="00E66AD4" w:rsidDel="000A68D3">
                <w:rPr>
                  <w:sz w:val="22"/>
                  <w:szCs w:val="22"/>
                </w:rPr>
                <w:delText>40</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279"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5F5173BA" w14:textId="73962019" w:rsidR="000A68D3" w:rsidRPr="00E66AD4" w:rsidRDefault="000A68D3" w:rsidP="000A68D3">
            <w:pPr>
              <w:widowControl/>
              <w:autoSpaceDE/>
              <w:autoSpaceDN/>
              <w:adjustRightInd/>
              <w:jc w:val="center"/>
              <w:rPr>
                <w:b/>
                <w:bCs/>
                <w:sz w:val="22"/>
                <w:szCs w:val="22"/>
              </w:rPr>
            </w:pPr>
            <w:ins w:id="5280" w:author="ERCOT" w:date="2021-11-01T10:53:00Z">
              <w:r>
                <w:rPr>
                  <w:rFonts w:ascii="Calibri" w:hAnsi="Calibri" w:cs="Calibri"/>
                  <w:color w:val="000000"/>
                  <w:sz w:val="22"/>
                  <w:szCs w:val="22"/>
                </w:rPr>
                <w:t>28</w:t>
              </w:r>
            </w:ins>
            <w:del w:id="5281" w:author="ERCOT" w:date="2021-11-01T10:49:00Z">
              <w:r w:rsidRPr="00E66AD4" w:rsidDel="000A68D3">
                <w:rPr>
                  <w:sz w:val="22"/>
                  <w:szCs w:val="22"/>
                </w:rPr>
                <w:delText>40</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282"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2D19D2E" w14:textId="615A661A" w:rsidR="000A68D3" w:rsidRPr="00E66AD4" w:rsidRDefault="000A68D3" w:rsidP="000A68D3">
            <w:pPr>
              <w:widowControl/>
              <w:autoSpaceDE/>
              <w:autoSpaceDN/>
              <w:adjustRightInd/>
              <w:jc w:val="center"/>
              <w:rPr>
                <w:b/>
                <w:bCs/>
                <w:sz w:val="22"/>
                <w:szCs w:val="22"/>
              </w:rPr>
            </w:pPr>
            <w:ins w:id="5283" w:author="ERCOT" w:date="2021-11-01T10:53:00Z">
              <w:r>
                <w:rPr>
                  <w:rFonts w:ascii="Calibri" w:hAnsi="Calibri" w:cs="Calibri"/>
                  <w:color w:val="000000"/>
                  <w:sz w:val="22"/>
                  <w:szCs w:val="22"/>
                </w:rPr>
                <w:t>4</w:t>
              </w:r>
            </w:ins>
            <w:del w:id="5284" w:author="ERCOT" w:date="2021-11-01T10:49:00Z">
              <w:r w:rsidRPr="00E66AD4" w:rsidDel="000A68D3">
                <w:rPr>
                  <w:sz w:val="22"/>
                  <w:szCs w:val="22"/>
                </w:rPr>
                <w:delText>13</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285"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4E87DC28" w14:textId="640BD992" w:rsidR="000A68D3" w:rsidRPr="00E66AD4" w:rsidRDefault="000A68D3" w:rsidP="000A68D3">
            <w:pPr>
              <w:widowControl/>
              <w:autoSpaceDE/>
              <w:autoSpaceDN/>
              <w:adjustRightInd/>
              <w:jc w:val="center"/>
              <w:rPr>
                <w:b/>
                <w:bCs/>
                <w:sz w:val="22"/>
                <w:szCs w:val="22"/>
              </w:rPr>
            </w:pPr>
            <w:ins w:id="5286" w:author="ERCOT" w:date="2021-11-01T10:53:00Z">
              <w:r>
                <w:rPr>
                  <w:rFonts w:ascii="Calibri" w:hAnsi="Calibri" w:cs="Calibri"/>
                  <w:color w:val="000000"/>
                  <w:sz w:val="22"/>
                  <w:szCs w:val="22"/>
                </w:rPr>
                <w:t>4</w:t>
              </w:r>
            </w:ins>
            <w:del w:id="5287" w:author="ERCOT" w:date="2021-11-01T10:49:00Z">
              <w:r w:rsidRPr="00E66AD4" w:rsidDel="000A68D3">
                <w:rPr>
                  <w:sz w:val="22"/>
                  <w:szCs w:val="22"/>
                </w:rPr>
                <w:delText>13</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288"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4D15BA54" w14:textId="35A6A5FC" w:rsidR="000A68D3" w:rsidRPr="00E66AD4" w:rsidRDefault="000A68D3" w:rsidP="000A68D3">
            <w:pPr>
              <w:widowControl/>
              <w:autoSpaceDE/>
              <w:autoSpaceDN/>
              <w:adjustRightInd/>
              <w:jc w:val="center"/>
              <w:rPr>
                <w:b/>
                <w:bCs/>
                <w:sz w:val="22"/>
                <w:szCs w:val="22"/>
              </w:rPr>
            </w:pPr>
            <w:ins w:id="5289" w:author="ERCOT" w:date="2021-11-01T10:53:00Z">
              <w:r>
                <w:rPr>
                  <w:rFonts w:ascii="Calibri" w:hAnsi="Calibri" w:cs="Calibri"/>
                  <w:color w:val="000000"/>
                  <w:sz w:val="22"/>
                  <w:szCs w:val="22"/>
                </w:rPr>
                <w:t>4</w:t>
              </w:r>
            </w:ins>
            <w:del w:id="5290" w:author="ERCOT" w:date="2021-11-01T10:49:00Z">
              <w:r w:rsidRPr="00E66AD4" w:rsidDel="000A68D3">
                <w:rPr>
                  <w:sz w:val="22"/>
                  <w:szCs w:val="22"/>
                </w:rPr>
                <w:delText>13</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291"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559A1383" w14:textId="553A7642" w:rsidR="000A68D3" w:rsidRPr="00E66AD4" w:rsidRDefault="000A68D3" w:rsidP="000A68D3">
            <w:pPr>
              <w:widowControl/>
              <w:autoSpaceDE/>
              <w:autoSpaceDN/>
              <w:adjustRightInd/>
              <w:jc w:val="center"/>
              <w:rPr>
                <w:b/>
                <w:bCs/>
                <w:sz w:val="22"/>
                <w:szCs w:val="22"/>
              </w:rPr>
            </w:pPr>
            <w:ins w:id="5292" w:author="ERCOT" w:date="2021-11-01T10:53:00Z">
              <w:r>
                <w:rPr>
                  <w:rFonts w:ascii="Calibri" w:hAnsi="Calibri" w:cs="Calibri"/>
                  <w:color w:val="000000"/>
                  <w:sz w:val="22"/>
                  <w:szCs w:val="22"/>
                </w:rPr>
                <w:t>4</w:t>
              </w:r>
            </w:ins>
            <w:del w:id="5293" w:author="ERCOT" w:date="2021-11-01T10:49:00Z">
              <w:r w:rsidRPr="00E66AD4" w:rsidDel="000A68D3">
                <w:rPr>
                  <w:sz w:val="22"/>
                  <w:szCs w:val="22"/>
                </w:rPr>
                <w:delText>13</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294"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2EB711E" w14:textId="3ED7A748" w:rsidR="000A68D3" w:rsidRPr="00E66AD4" w:rsidRDefault="000A68D3" w:rsidP="000A68D3">
            <w:pPr>
              <w:widowControl/>
              <w:autoSpaceDE/>
              <w:autoSpaceDN/>
              <w:adjustRightInd/>
              <w:jc w:val="center"/>
              <w:rPr>
                <w:b/>
                <w:bCs/>
                <w:sz w:val="22"/>
                <w:szCs w:val="22"/>
              </w:rPr>
            </w:pPr>
            <w:ins w:id="5295" w:author="ERCOT" w:date="2021-11-01T10:53:00Z">
              <w:r>
                <w:rPr>
                  <w:rFonts w:ascii="Calibri" w:hAnsi="Calibri" w:cs="Calibri"/>
                  <w:color w:val="000000"/>
                  <w:sz w:val="22"/>
                  <w:szCs w:val="22"/>
                </w:rPr>
                <w:t>0</w:t>
              </w:r>
            </w:ins>
            <w:del w:id="529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297"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F4E48" w14:textId="72393ECF" w:rsidR="000A68D3" w:rsidRPr="00E66AD4" w:rsidRDefault="000A68D3" w:rsidP="000A68D3">
            <w:pPr>
              <w:widowControl/>
              <w:autoSpaceDE/>
              <w:autoSpaceDN/>
              <w:adjustRightInd/>
              <w:jc w:val="center"/>
              <w:rPr>
                <w:b/>
                <w:bCs/>
                <w:sz w:val="22"/>
                <w:szCs w:val="22"/>
              </w:rPr>
            </w:pPr>
            <w:ins w:id="5298" w:author="ERCOT" w:date="2021-11-01T10:53:00Z">
              <w:r>
                <w:rPr>
                  <w:rFonts w:ascii="Calibri" w:hAnsi="Calibri" w:cs="Calibri"/>
                  <w:color w:val="000000"/>
                  <w:sz w:val="22"/>
                  <w:szCs w:val="22"/>
                </w:rPr>
                <w:t>0</w:t>
              </w:r>
            </w:ins>
            <w:del w:id="5299" w:author="ERCOT" w:date="2021-11-01T10:49:00Z">
              <w:r w:rsidRPr="00E66AD4" w:rsidDel="000A68D3">
                <w:rPr>
                  <w:sz w:val="22"/>
                  <w:szCs w:val="22"/>
                </w:rPr>
                <w:delText>0</w:delText>
              </w:r>
            </w:del>
          </w:p>
        </w:tc>
      </w:tr>
      <w:tr w:rsidR="000A68D3" w:rsidRPr="00AA6A8E" w14:paraId="5F14C528"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30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30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30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Change w:id="530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F01B0C6" w14:textId="192B7A3F" w:rsidR="000A68D3" w:rsidRPr="00E66AD4" w:rsidRDefault="000A68D3" w:rsidP="000A68D3">
            <w:pPr>
              <w:widowControl/>
              <w:autoSpaceDE/>
              <w:autoSpaceDN/>
              <w:adjustRightInd/>
              <w:jc w:val="center"/>
              <w:rPr>
                <w:b/>
                <w:bCs/>
                <w:sz w:val="22"/>
                <w:szCs w:val="22"/>
              </w:rPr>
            </w:pPr>
            <w:ins w:id="5304" w:author="ERCOT" w:date="2021-11-01T10:53:00Z">
              <w:r>
                <w:rPr>
                  <w:rFonts w:ascii="Calibri" w:hAnsi="Calibri" w:cs="Calibri"/>
                  <w:color w:val="000000"/>
                  <w:sz w:val="22"/>
                  <w:szCs w:val="22"/>
                </w:rPr>
                <w:t>0</w:t>
              </w:r>
            </w:ins>
            <w:del w:id="530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0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6EE76043" w14:textId="33FD7DDB" w:rsidR="000A68D3" w:rsidRPr="00E66AD4" w:rsidRDefault="000A68D3" w:rsidP="000A68D3">
            <w:pPr>
              <w:widowControl/>
              <w:autoSpaceDE/>
              <w:autoSpaceDN/>
              <w:adjustRightInd/>
              <w:jc w:val="center"/>
              <w:rPr>
                <w:b/>
                <w:bCs/>
                <w:sz w:val="22"/>
                <w:szCs w:val="22"/>
              </w:rPr>
            </w:pPr>
            <w:ins w:id="5307" w:author="ERCOT" w:date="2021-11-01T10:53:00Z">
              <w:r>
                <w:rPr>
                  <w:rFonts w:ascii="Calibri" w:hAnsi="Calibri" w:cs="Calibri"/>
                  <w:color w:val="000000"/>
                  <w:sz w:val="22"/>
                  <w:szCs w:val="22"/>
                </w:rPr>
                <w:t>0</w:t>
              </w:r>
            </w:ins>
            <w:del w:id="530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0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D64DD5B" w14:textId="1ED21287" w:rsidR="000A68D3" w:rsidRPr="00E66AD4" w:rsidRDefault="000A68D3" w:rsidP="000A68D3">
            <w:pPr>
              <w:widowControl/>
              <w:autoSpaceDE/>
              <w:autoSpaceDN/>
              <w:adjustRightInd/>
              <w:jc w:val="center"/>
              <w:rPr>
                <w:b/>
                <w:bCs/>
                <w:sz w:val="22"/>
                <w:szCs w:val="22"/>
              </w:rPr>
            </w:pPr>
            <w:ins w:id="5310" w:author="ERCOT" w:date="2021-11-01T10:53:00Z">
              <w:r>
                <w:rPr>
                  <w:rFonts w:ascii="Calibri" w:hAnsi="Calibri" w:cs="Calibri"/>
                  <w:color w:val="000000"/>
                  <w:sz w:val="22"/>
                  <w:szCs w:val="22"/>
                </w:rPr>
                <w:t>0</w:t>
              </w:r>
            </w:ins>
            <w:del w:id="531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1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8CBF01" w14:textId="7C1D81F5" w:rsidR="000A68D3" w:rsidRPr="00E66AD4" w:rsidRDefault="000A68D3" w:rsidP="000A68D3">
            <w:pPr>
              <w:widowControl/>
              <w:autoSpaceDE/>
              <w:autoSpaceDN/>
              <w:adjustRightInd/>
              <w:jc w:val="center"/>
              <w:rPr>
                <w:b/>
                <w:bCs/>
                <w:sz w:val="22"/>
                <w:szCs w:val="22"/>
              </w:rPr>
            </w:pPr>
            <w:ins w:id="5313" w:author="ERCOT" w:date="2021-11-01T10:53:00Z">
              <w:r>
                <w:rPr>
                  <w:rFonts w:ascii="Calibri" w:hAnsi="Calibri" w:cs="Calibri"/>
                  <w:color w:val="000000"/>
                  <w:sz w:val="22"/>
                  <w:szCs w:val="22"/>
                </w:rPr>
                <w:t>0</w:t>
              </w:r>
            </w:ins>
            <w:del w:id="531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1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F88661F" w14:textId="130F87B2" w:rsidR="000A68D3" w:rsidRPr="00E66AD4" w:rsidRDefault="000A68D3" w:rsidP="000A68D3">
            <w:pPr>
              <w:widowControl/>
              <w:autoSpaceDE/>
              <w:autoSpaceDN/>
              <w:adjustRightInd/>
              <w:jc w:val="center"/>
              <w:rPr>
                <w:b/>
                <w:bCs/>
                <w:sz w:val="22"/>
                <w:szCs w:val="22"/>
              </w:rPr>
            </w:pPr>
            <w:ins w:id="5316" w:author="ERCOT" w:date="2021-11-01T10:53:00Z">
              <w:r>
                <w:rPr>
                  <w:rFonts w:ascii="Calibri" w:hAnsi="Calibri" w:cs="Calibri"/>
                  <w:color w:val="000000"/>
                  <w:sz w:val="22"/>
                  <w:szCs w:val="22"/>
                </w:rPr>
                <w:t>0</w:t>
              </w:r>
            </w:ins>
            <w:del w:id="531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1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EC2AE84" w14:textId="55D57C86" w:rsidR="000A68D3" w:rsidRPr="00E66AD4" w:rsidRDefault="000A68D3" w:rsidP="000A68D3">
            <w:pPr>
              <w:widowControl/>
              <w:autoSpaceDE/>
              <w:autoSpaceDN/>
              <w:adjustRightInd/>
              <w:jc w:val="center"/>
              <w:rPr>
                <w:b/>
                <w:bCs/>
                <w:sz w:val="22"/>
                <w:szCs w:val="22"/>
              </w:rPr>
            </w:pPr>
            <w:ins w:id="5319" w:author="ERCOT" w:date="2021-11-01T10:53:00Z">
              <w:r>
                <w:rPr>
                  <w:rFonts w:ascii="Calibri" w:hAnsi="Calibri" w:cs="Calibri"/>
                  <w:color w:val="000000"/>
                  <w:sz w:val="22"/>
                  <w:szCs w:val="22"/>
                </w:rPr>
                <w:t>0</w:t>
              </w:r>
            </w:ins>
            <w:del w:id="532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2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DADF683" w14:textId="7A16F7BE" w:rsidR="000A68D3" w:rsidRPr="00E66AD4" w:rsidRDefault="000A68D3" w:rsidP="000A68D3">
            <w:pPr>
              <w:widowControl/>
              <w:autoSpaceDE/>
              <w:autoSpaceDN/>
              <w:adjustRightInd/>
              <w:jc w:val="center"/>
              <w:rPr>
                <w:b/>
                <w:bCs/>
                <w:sz w:val="22"/>
                <w:szCs w:val="22"/>
              </w:rPr>
            </w:pPr>
            <w:ins w:id="5322" w:author="ERCOT" w:date="2021-11-01T10:53:00Z">
              <w:r>
                <w:rPr>
                  <w:rFonts w:ascii="Calibri" w:hAnsi="Calibri" w:cs="Calibri"/>
                  <w:color w:val="000000"/>
                  <w:sz w:val="22"/>
                  <w:szCs w:val="22"/>
                </w:rPr>
                <w:t>4</w:t>
              </w:r>
            </w:ins>
            <w:del w:id="5323"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2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5D6E365" w14:textId="5E2B36C6" w:rsidR="000A68D3" w:rsidRPr="00E66AD4" w:rsidRDefault="000A68D3" w:rsidP="000A68D3">
            <w:pPr>
              <w:widowControl/>
              <w:autoSpaceDE/>
              <w:autoSpaceDN/>
              <w:adjustRightInd/>
              <w:jc w:val="center"/>
              <w:rPr>
                <w:b/>
                <w:bCs/>
                <w:sz w:val="22"/>
                <w:szCs w:val="22"/>
              </w:rPr>
            </w:pPr>
            <w:ins w:id="5325" w:author="ERCOT" w:date="2021-11-01T10:53:00Z">
              <w:r>
                <w:rPr>
                  <w:rFonts w:ascii="Calibri" w:hAnsi="Calibri" w:cs="Calibri"/>
                  <w:color w:val="000000"/>
                  <w:sz w:val="22"/>
                  <w:szCs w:val="22"/>
                </w:rPr>
                <w:t>4</w:t>
              </w:r>
            </w:ins>
            <w:del w:id="5326"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32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5FDE716E" w14:textId="3AE1226C" w:rsidR="000A68D3" w:rsidRPr="00E66AD4" w:rsidRDefault="000A68D3" w:rsidP="000A68D3">
            <w:pPr>
              <w:widowControl/>
              <w:autoSpaceDE/>
              <w:autoSpaceDN/>
              <w:adjustRightInd/>
              <w:jc w:val="center"/>
              <w:rPr>
                <w:b/>
                <w:bCs/>
                <w:sz w:val="22"/>
                <w:szCs w:val="22"/>
              </w:rPr>
            </w:pPr>
            <w:ins w:id="5328" w:author="ERCOT" w:date="2021-11-01T10:53:00Z">
              <w:r>
                <w:rPr>
                  <w:rFonts w:ascii="Calibri" w:hAnsi="Calibri" w:cs="Calibri"/>
                  <w:color w:val="000000"/>
                  <w:sz w:val="22"/>
                  <w:szCs w:val="22"/>
                </w:rPr>
                <w:t>4</w:t>
              </w:r>
            </w:ins>
            <w:del w:id="5329"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33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73B27DB2" w14:textId="69F25090" w:rsidR="000A68D3" w:rsidRPr="00E66AD4" w:rsidRDefault="000A68D3" w:rsidP="000A68D3">
            <w:pPr>
              <w:widowControl/>
              <w:autoSpaceDE/>
              <w:autoSpaceDN/>
              <w:adjustRightInd/>
              <w:jc w:val="center"/>
              <w:rPr>
                <w:b/>
                <w:bCs/>
                <w:sz w:val="22"/>
                <w:szCs w:val="22"/>
              </w:rPr>
            </w:pPr>
            <w:ins w:id="5331" w:author="ERCOT" w:date="2021-11-01T10:53:00Z">
              <w:r>
                <w:rPr>
                  <w:rFonts w:ascii="Calibri" w:hAnsi="Calibri" w:cs="Calibri"/>
                  <w:color w:val="000000"/>
                  <w:sz w:val="22"/>
                  <w:szCs w:val="22"/>
                </w:rPr>
                <w:t>4</w:t>
              </w:r>
            </w:ins>
            <w:del w:id="5332"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3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18D15B8" w14:textId="1009A185" w:rsidR="000A68D3" w:rsidRPr="00E66AD4" w:rsidRDefault="000A68D3" w:rsidP="000A68D3">
            <w:pPr>
              <w:widowControl/>
              <w:autoSpaceDE/>
              <w:autoSpaceDN/>
              <w:adjustRightInd/>
              <w:jc w:val="center"/>
              <w:rPr>
                <w:b/>
                <w:bCs/>
                <w:sz w:val="22"/>
                <w:szCs w:val="22"/>
              </w:rPr>
            </w:pPr>
            <w:ins w:id="5334" w:author="ERCOT" w:date="2021-11-01T10:53:00Z">
              <w:r>
                <w:rPr>
                  <w:rFonts w:ascii="Calibri" w:hAnsi="Calibri" w:cs="Calibri"/>
                  <w:color w:val="000000"/>
                  <w:sz w:val="22"/>
                  <w:szCs w:val="22"/>
                </w:rPr>
                <w:t>19</w:t>
              </w:r>
            </w:ins>
            <w:del w:id="5335"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3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C86F7A8" w14:textId="5C8632CC" w:rsidR="000A68D3" w:rsidRPr="00E66AD4" w:rsidRDefault="000A68D3" w:rsidP="000A68D3">
            <w:pPr>
              <w:widowControl/>
              <w:autoSpaceDE/>
              <w:autoSpaceDN/>
              <w:adjustRightInd/>
              <w:jc w:val="center"/>
              <w:rPr>
                <w:b/>
                <w:bCs/>
                <w:sz w:val="22"/>
                <w:szCs w:val="22"/>
              </w:rPr>
            </w:pPr>
            <w:ins w:id="5337" w:author="ERCOT" w:date="2021-11-01T10:53:00Z">
              <w:r>
                <w:rPr>
                  <w:rFonts w:ascii="Calibri" w:hAnsi="Calibri" w:cs="Calibri"/>
                  <w:color w:val="000000"/>
                  <w:sz w:val="22"/>
                  <w:szCs w:val="22"/>
                </w:rPr>
                <w:t>19</w:t>
              </w:r>
            </w:ins>
            <w:del w:id="5338"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3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0D7AA45" w14:textId="2357A0E4" w:rsidR="000A68D3" w:rsidRPr="00E66AD4" w:rsidRDefault="000A68D3" w:rsidP="000A68D3">
            <w:pPr>
              <w:widowControl/>
              <w:autoSpaceDE/>
              <w:autoSpaceDN/>
              <w:adjustRightInd/>
              <w:jc w:val="center"/>
              <w:rPr>
                <w:b/>
                <w:bCs/>
                <w:sz w:val="22"/>
                <w:szCs w:val="22"/>
              </w:rPr>
            </w:pPr>
            <w:ins w:id="5340" w:author="ERCOT" w:date="2021-11-01T10:53:00Z">
              <w:r>
                <w:rPr>
                  <w:rFonts w:ascii="Calibri" w:hAnsi="Calibri" w:cs="Calibri"/>
                  <w:color w:val="000000"/>
                  <w:sz w:val="22"/>
                  <w:szCs w:val="22"/>
                </w:rPr>
                <w:t>19</w:t>
              </w:r>
            </w:ins>
            <w:del w:id="5341"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4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ABE26D" w14:textId="73C40A11" w:rsidR="000A68D3" w:rsidRPr="00E66AD4" w:rsidRDefault="000A68D3" w:rsidP="000A68D3">
            <w:pPr>
              <w:widowControl/>
              <w:autoSpaceDE/>
              <w:autoSpaceDN/>
              <w:adjustRightInd/>
              <w:jc w:val="center"/>
              <w:rPr>
                <w:b/>
                <w:bCs/>
                <w:sz w:val="22"/>
                <w:szCs w:val="22"/>
              </w:rPr>
            </w:pPr>
            <w:ins w:id="5343" w:author="ERCOT" w:date="2021-11-01T10:53:00Z">
              <w:r>
                <w:rPr>
                  <w:rFonts w:ascii="Calibri" w:hAnsi="Calibri" w:cs="Calibri"/>
                  <w:color w:val="000000"/>
                  <w:sz w:val="22"/>
                  <w:szCs w:val="22"/>
                </w:rPr>
                <w:t>19</w:t>
              </w:r>
            </w:ins>
            <w:del w:id="5344"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4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1A1C68" w14:textId="42C313B4" w:rsidR="000A68D3" w:rsidRPr="00E66AD4" w:rsidRDefault="000A68D3" w:rsidP="000A68D3">
            <w:pPr>
              <w:widowControl/>
              <w:autoSpaceDE/>
              <w:autoSpaceDN/>
              <w:adjustRightInd/>
              <w:jc w:val="center"/>
              <w:rPr>
                <w:b/>
                <w:bCs/>
                <w:sz w:val="22"/>
                <w:szCs w:val="22"/>
              </w:rPr>
            </w:pPr>
            <w:ins w:id="5346" w:author="ERCOT" w:date="2021-11-01T10:53:00Z">
              <w:r>
                <w:rPr>
                  <w:rFonts w:ascii="Calibri" w:hAnsi="Calibri" w:cs="Calibri"/>
                  <w:color w:val="000000"/>
                  <w:sz w:val="22"/>
                  <w:szCs w:val="22"/>
                </w:rPr>
                <w:t>17</w:t>
              </w:r>
            </w:ins>
            <w:del w:id="534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4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39C08D16" w14:textId="50D7BF06" w:rsidR="000A68D3" w:rsidRPr="00E66AD4" w:rsidRDefault="000A68D3" w:rsidP="000A68D3">
            <w:pPr>
              <w:widowControl/>
              <w:autoSpaceDE/>
              <w:autoSpaceDN/>
              <w:adjustRightInd/>
              <w:jc w:val="center"/>
              <w:rPr>
                <w:b/>
                <w:bCs/>
                <w:sz w:val="22"/>
                <w:szCs w:val="22"/>
              </w:rPr>
            </w:pPr>
            <w:ins w:id="5349" w:author="ERCOT" w:date="2021-11-01T10:53:00Z">
              <w:r>
                <w:rPr>
                  <w:rFonts w:ascii="Calibri" w:hAnsi="Calibri" w:cs="Calibri"/>
                  <w:color w:val="000000"/>
                  <w:sz w:val="22"/>
                  <w:szCs w:val="22"/>
                </w:rPr>
                <w:t>17</w:t>
              </w:r>
            </w:ins>
            <w:del w:id="535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5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AF14D86" w14:textId="7FC832D3" w:rsidR="000A68D3" w:rsidRPr="00E66AD4" w:rsidRDefault="000A68D3" w:rsidP="000A68D3">
            <w:pPr>
              <w:widowControl/>
              <w:autoSpaceDE/>
              <w:autoSpaceDN/>
              <w:adjustRightInd/>
              <w:jc w:val="center"/>
              <w:rPr>
                <w:b/>
                <w:bCs/>
                <w:sz w:val="22"/>
                <w:szCs w:val="22"/>
              </w:rPr>
            </w:pPr>
            <w:ins w:id="5352" w:author="ERCOT" w:date="2021-11-01T10:53:00Z">
              <w:r>
                <w:rPr>
                  <w:rFonts w:ascii="Calibri" w:hAnsi="Calibri" w:cs="Calibri"/>
                  <w:color w:val="000000"/>
                  <w:sz w:val="22"/>
                  <w:szCs w:val="22"/>
                </w:rPr>
                <w:t>17</w:t>
              </w:r>
            </w:ins>
            <w:del w:id="5353"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35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637E0EE" w14:textId="3E52CD33" w:rsidR="000A68D3" w:rsidRPr="00E66AD4" w:rsidRDefault="000A68D3" w:rsidP="000A68D3">
            <w:pPr>
              <w:widowControl/>
              <w:autoSpaceDE/>
              <w:autoSpaceDN/>
              <w:adjustRightInd/>
              <w:jc w:val="center"/>
              <w:rPr>
                <w:b/>
                <w:bCs/>
                <w:sz w:val="22"/>
                <w:szCs w:val="22"/>
              </w:rPr>
            </w:pPr>
            <w:ins w:id="5355" w:author="ERCOT" w:date="2021-11-01T10:53:00Z">
              <w:r>
                <w:rPr>
                  <w:rFonts w:ascii="Calibri" w:hAnsi="Calibri" w:cs="Calibri"/>
                  <w:color w:val="000000"/>
                  <w:sz w:val="22"/>
                  <w:szCs w:val="22"/>
                </w:rPr>
                <w:t>17</w:t>
              </w:r>
            </w:ins>
            <w:del w:id="5356"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35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BCB65F" w14:textId="099703CF" w:rsidR="000A68D3" w:rsidRPr="00E66AD4" w:rsidRDefault="000A68D3" w:rsidP="000A68D3">
            <w:pPr>
              <w:widowControl/>
              <w:autoSpaceDE/>
              <w:autoSpaceDN/>
              <w:adjustRightInd/>
              <w:jc w:val="center"/>
              <w:rPr>
                <w:b/>
                <w:bCs/>
                <w:sz w:val="22"/>
                <w:szCs w:val="22"/>
              </w:rPr>
            </w:pPr>
            <w:ins w:id="5358" w:author="ERCOT" w:date="2021-11-01T10:53:00Z">
              <w:r>
                <w:rPr>
                  <w:rFonts w:ascii="Calibri" w:hAnsi="Calibri" w:cs="Calibri"/>
                  <w:color w:val="000000"/>
                  <w:sz w:val="22"/>
                  <w:szCs w:val="22"/>
                </w:rPr>
                <w:t>0</w:t>
              </w:r>
            </w:ins>
            <w:del w:id="5359"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36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AAD1EEB" w14:textId="0179CD5B" w:rsidR="000A68D3" w:rsidRPr="00E66AD4" w:rsidRDefault="000A68D3" w:rsidP="000A68D3">
            <w:pPr>
              <w:widowControl/>
              <w:autoSpaceDE/>
              <w:autoSpaceDN/>
              <w:adjustRightInd/>
              <w:jc w:val="center"/>
              <w:rPr>
                <w:b/>
                <w:bCs/>
                <w:sz w:val="22"/>
                <w:szCs w:val="22"/>
              </w:rPr>
            </w:pPr>
            <w:ins w:id="5361" w:author="ERCOT" w:date="2021-11-01T10:53:00Z">
              <w:r>
                <w:rPr>
                  <w:rFonts w:ascii="Calibri" w:hAnsi="Calibri" w:cs="Calibri"/>
                  <w:color w:val="000000"/>
                  <w:sz w:val="22"/>
                  <w:szCs w:val="22"/>
                </w:rPr>
                <w:t>0</w:t>
              </w:r>
            </w:ins>
            <w:del w:id="5362"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36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0E88175C" w14:textId="38C7D588" w:rsidR="000A68D3" w:rsidRPr="00E66AD4" w:rsidRDefault="000A68D3" w:rsidP="000A68D3">
            <w:pPr>
              <w:widowControl/>
              <w:autoSpaceDE/>
              <w:autoSpaceDN/>
              <w:adjustRightInd/>
              <w:jc w:val="center"/>
              <w:rPr>
                <w:b/>
                <w:bCs/>
                <w:sz w:val="22"/>
                <w:szCs w:val="22"/>
              </w:rPr>
            </w:pPr>
            <w:ins w:id="5364" w:author="ERCOT" w:date="2021-11-01T10:53:00Z">
              <w:r>
                <w:rPr>
                  <w:rFonts w:ascii="Calibri" w:hAnsi="Calibri" w:cs="Calibri"/>
                  <w:color w:val="000000"/>
                  <w:sz w:val="22"/>
                  <w:szCs w:val="22"/>
                </w:rPr>
                <w:t>0</w:t>
              </w:r>
            </w:ins>
            <w:del w:id="5365"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36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15F4CCD0" w14:textId="65578218" w:rsidR="000A68D3" w:rsidRPr="00E66AD4" w:rsidRDefault="000A68D3" w:rsidP="000A68D3">
            <w:pPr>
              <w:widowControl/>
              <w:autoSpaceDE/>
              <w:autoSpaceDN/>
              <w:adjustRightInd/>
              <w:jc w:val="center"/>
              <w:rPr>
                <w:b/>
                <w:bCs/>
                <w:sz w:val="22"/>
                <w:szCs w:val="22"/>
              </w:rPr>
            </w:pPr>
            <w:ins w:id="5367" w:author="ERCOT" w:date="2021-11-01T10:53:00Z">
              <w:r>
                <w:rPr>
                  <w:rFonts w:ascii="Calibri" w:hAnsi="Calibri" w:cs="Calibri"/>
                  <w:color w:val="000000"/>
                  <w:sz w:val="22"/>
                  <w:szCs w:val="22"/>
                </w:rPr>
                <w:t>0</w:t>
              </w:r>
            </w:ins>
            <w:del w:id="5368"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36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6B61F75D" w14:textId="6926C728" w:rsidR="000A68D3" w:rsidRPr="00E66AD4" w:rsidRDefault="000A68D3" w:rsidP="000A68D3">
            <w:pPr>
              <w:widowControl/>
              <w:autoSpaceDE/>
              <w:autoSpaceDN/>
              <w:adjustRightInd/>
              <w:jc w:val="center"/>
              <w:rPr>
                <w:b/>
                <w:bCs/>
                <w:sz w:val="22"/>
                <w:szCs w:val="22"/>
              </w:rPr>
            </w:pPr>
            <w:ins w:id="5370" w:author="ERCOT" w:date="2021-11-01T10:53:00Z">
              <w:r>
                <w:rPr>
                  <w:rFonts w:ascii="Calibri" w:hAnsi="Calibri" w:cs="Calibri"/>
                  <w:color w:val="000000"/>
                  <w:sz w:val="22"/>
                  <w:szCs w:val="22"/>
                </w:rPr>
                <w:t>0</w:t>
              </w:r>
            </w:ins>
            <w:del w:id="537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37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285BA6A5" w14:textId="0FB32DB7" w:rsidR="000A68D3" w:rsidRPr="00E66AD4" w:rsidRDefault="000A68D3" w:rsidP="000A68D3">
            <w:pPr>
              <w:widowControl/>
              <w:autoSpaceDE/>
              <w:autoSpaceDN/>
              <w:adjustRightInd/>
              <w:jc w:val="center"/>
              <w:rPr>
                <w:b/>
                <w:bCs/>
                <w:sz w:val="22"/>
                <w:szCs w:val="22"/>
              </w:rPr>
            </w:pPr>
            <w:ins w:id="5373" w:author="ERCOT" w:date="2021-11-01T10:53:00Z">
              <w:r>
                <w:rPr>
                  <w:rFonts w:ascii="Calibri" w:hAnsi="Calibri" w:cs="Calibri"/>
                  <w:color w:val="000000"/>
                  <w:sz w:val="22"/>
                  <w:szCs w:val="22"/>
                </w:rPr>
                <w:t>0</w:t>
              </w:r>
            </w:ins>
            <w:del w:id="5374" w:author="ERCOT" w:date="2021-11-01T10:49:00Z">
              <w:r w:rsidRPr="00E66AD4" w:rsidDel="000A68D3">
                <w:rPr>
                  <w:sz w:val="22"/>
                  <w:szCs w:val="22"/>
                </w:rPr>
                <w:delText>0</w:delText>
              </w:r>
            </w:del>
          </w:p>
        </w:tc>
      </w:tr>
      <w:tr w:rsidR="000A68D3" w:rsidRPr="00AA6A8E" w14:paraId="2A2DCA8F"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375"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376"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377"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Change w:id="537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71078AC" w14:textId="67ED7356" w:rsidR="000A68D3" w:rsidRPr="00E66AD4" w:rsidRDefault="000A68D3" w:rsidP="000A68D3">
            <w:pPr>
              <w:widowControl/>
              <w:autoSpaceDE/>
              <w:autoSpaceDN/>
              <w:adjustRightInd/>
              <w:jc w:val="center"/>
              <w:rPr>
                <w:b/>
                <w:bCs/>
                <w:sz w:val="22"/>
                <w:szCs w:val="22"/>
              </w:rPr>
            </w:pPr>
            <w:ins w:id="5379" w:author="ERCOT" w:date="2021-11-01T10:53:00Z">
              <w:r>
                <w:rPr>
                  <w:rFonts w:ascii="Calibri" w:hAnsi="Calibri" w:cs="Calibri"/>
                  <w:color w:val="000000"/>
                  <w:sz w:val="22"/>
                  <w:szCs w:val="22"/>
                </w:rPr>
                <w:t>0</w:t>
              </w:r>
            </w:ins>
            <w:del w:id="538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38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2370E" w14:textId="1B6E8A61" w:rsidR="000A68D3" w:rsidRPr="00E66AD4" w:rsidRDefault="000A68D3" w:rsidP="000A68D3">
            <w:pPr>
              <w:widowControl/>
              <w:autoSpaceDE/>
              <w:autoSpaceDN/>
              <w:adjustRightInd/>
              <w:jc w:val="center"/>
              <w:rPr>
                <w:b/>
                <w:bCs/>
                <w:sz w:val="22"/>
                <w:szCs w:val="22"/>
              </w:rPr>
            </w:pPr>
            <w:ins w:id="5382" w:author="ERCOT" w:date="2021-11-01T10:53:00Z">
              <w:r>
                <w:rPr>
                  <w:rFonts w:ascii="Calibri" w:hAnsi="Calibri" w:cs="Calibri"/>
                  <w:color w:val="000000"/>
                  <w:sz w:val="22"/>
                  <w:szCs w:val="22"/>
                </w:rPr>
                <w:t>0</w:t>
              </w:r>
            </w:ins>
            <w:del w:id="538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8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036BC06" w14:textId="7ABF606F" w:rsidR="000A68D3" w:rsidRPr="00E66AD4" w:rsidRDefault="000A68D3" w:rsidP="000A68D3">
            <w:pPr>
              <w:widowControl/>
              <w:autoSpaceDE/>
              <w:autoSpaceDN/>
              <w:adjustRightInd/>
              <w:jc w:val="center"/>
              <w:rPr>
                <w:b/>
                <w:bCs/>
                <w:sz w:val="22"/>
                <w:szCs w:val="22"/>
              </w:rPr>
            </w:pPr>
            <w:ins w:id="5385" w:author="ERCOT" w:date="2021-11-01T10:53:00Z">
              <w:r>
                <w:rPr>
                  <w:rFonts w:ascii="Calibri" w:hAnsi="Calibri" w:cs="Calibri"/>
                  <w:color w:val="000000"/>
                  <w:sz w:val="22"/>
                  <w:szCs w:val="22"/>
                </w:rPr>
                <w:t>0</w:t>
              </w:r>
            </w:ins>
            <w:del w:id="538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8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ED804E6" w14:textId="1AE3812E" w:rsidR="000A68D3" w:rsidRPr="00E66AD4" w:rsidRDefault="000A68D3" w:rsidP="000A68D3">
            <w:pPr>
              <w:widowControl/>
              <w:autoSpaceDE/>
              <w:autoSpaceDN/>
              <w:adjustRightInd/>
              <w:jc w:val="center"/>
              <w:rPr>
                <w:b/>
                <w:bCs/>
                <w:sz w:val="22"/>
                <w:szCs w:val="22"/>
              </w:rPr>
            </w:pPr>
            <w:ins w:id="5388" w:author="ERCOT" w:date="2021-11-01T10:53:00Z">
              <w:r>
                <w:rPr>
                  <w:rFonts w:ascii="Calibri" w:hAnsi="Calibri" w:cs="Calibri"/>
                  <w:color w:val="000000"/>
                  <w:sz w:val="22"/>
                  <w:szCs w:val="22"/>
                </w:rPr>
                <w:t>0</w:t>
              </w:r>
            </w:ins>
            <w:del w:id="538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90"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040D9C6" w14:textId="24DF891F" w:rsidR="000A68D3" w:rsidRPr="00E66AD4" w:rsidRDefault="000A68D3" w:rsidP="000A68D3">
            <w:pPr>
              <w:widowControl/>
              <w:autoSpaceDE/>
              <w:autoSpaceDN/>
              <w:adjustRightInd/>
              <w:jc w:val="center"/>
              <w:rPr>
                <w:b/>
                <w:bCs/>
                <w:sz w:val="22"/>
                <w:szCs w:val="22"/>
              </w:rPr>
            </w:pPr>
            <w:ins w:id="5391" w:author="ERCOT" w:date="2021-11-01T10:53:00Z">
              <w:r>
                <w:rPr>
                  <w:rFonts w:ascii="Calibri" w:hAnsi="Calibri" w:cs="Calibri"/>
                  <w:color w:val="000000"/>
                  <w:sz w:val="22"/>
                  <w:szCs w:val="22"/>
                </w:rPr>
                <w:t>0</w:t>
              </w:r>
            </w:ins>
            <w:del w:id="539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9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2EF6244" w14:textId="2E9C21B6" w:rsidR="000A68D3" w:rsidRPr="00E66AD4" w:rsidRDefault="000A68D3" w:rsidP="000A68D3">
            <w:pPr>
              <w:widowControl/>
              <w:autoSpaceDE/>
              <w:autoSpaceDN/>
              <w:adjustRightInd/>
              <w:jc w:val="center"/>
              <w:rPr>
                <w:b/>
                <w:bCs/>
                <w:sz w:val="22"/>
                <w:szCs w:val="22"/>
              </w:rPr>
            </w:pPr>
            <w:ins w:id="5394" w:author="ERCOT" w:date="2021-11-01T10:53:00Z">
              <w:r>
                <w:rPr>
                  <w:rFonts w:ascii="Calibri" w:hAnsi="Calibri" w:cs="Calibri"/>
                  <w:color w:val="000000"/>
                  <w:sz w:val="22"/>
                  <w:szCs w:val="22"/>
                </w:rPr>
                <w:t>0</w:t>
              </w:r>
            </w:ins>
            <w:del w:id="539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9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4997C62" w14:textId="36C6067B" w:rsidR="000A68D3" w:rsidRPr="00E66AD4" w:rsidRDefault="000A68D3" w:rsidP="000A68D3">
            <w:pPr>
              <w:widowControl/>
              <w:autoSpaceDE/>
              <w:autoSpaceDN/>
              <w:adjustRightInd/>
              <w:jc w:val="center"/>
              <w:rPr>
                <w:b/>
                <w:bCs/>
                <w:sz w:val="22"/>
                <w:szCs w:val="22"/>
              </w:rPr>
            </w:pPr>
            <w:ins w:id="5397" w:author="ERCOT" w:date="2021-11-01T10:53:00Z">
              <w:r>
                <w:rPr>
                  <w:rFonts w:ascii="Calibri" w:hAnsi="Calibri" w:cs="Calibri"/>
                  <w:color w:val="000000"/>
                  <w:sz w:val="22"/>
                  <w:szCs w:val="22"/>
                </w:rPr>
                <w:t>4</w:t>
              </w:r>
            </w:ins>
            <w:del w:id="5398"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39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F457F7C" w14:textId="65F35B79" w:rsidR="000A68D3" w:rsidRPr="00E66AD4" w:rsidRDefault="000A68D3" w:rsidP="000A68D3">
            <w:pPr>
              <w:widowControl/>
              <w:autoSpaceDE/>
              <w:autoSpaceDN/>
              <w:adjustRightInd/>
              <w:jc w:val="center"/>
              <w:rPr>
                <w:b/>
                <w:bCs/>
                <w:sz w:val="22"/>
                <w:szCs w:val="22"/>
              </w:rPr>
            </w:pPr>
            <w:ins w:id="5400" w:author="ERCOT" w:date="2021-11-01T10:53:00Z">
              <w:r>
                <w:rPr>
                  <w:rFonts w:ascii="Calibri" w:hAnsi="Calibri" w:cs="Calibri"/>
                  <w:color w:val="000000"/>
                  <w:sz w:val="22"/>
                  <w:szCs w:val="22"/>
                </w:rPr>
                <w:t>4</w:t>
              </w:r>
            </w:ins>
            <w:del w:id="5401"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402"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38BE9F" w14:textId="4409130A" w:rsidR="000A68D3" w:rsidRPr="00E66AD4" w:rsidRDefault="000A68D3" w:rsidP="000A68D3">
            <w:pPr>
              <w:widowControl/>
              <w:autoSpaceDE/>
              <w:autoSpaceDN/>
              <w:adjustRightInd/>
              <w:jc w:val="center"/>
              <w:rPr>
                <w:b/>
                <w:bCs/>
                <w:sz w:val="22"/>
                <w:szCs w:val="22"/>
              </w:rPr>
            </w:pPr>
            <w:ins w:id="5403" w:author="ERCOT" w:date="2021-11-01T10:53:00Z">
              <w:r>
                <w:rPr>
                  <w:rFonts w:ascii="Calibri" w:hAnsi="Calibri" w:cs="Calibri"/>
                  <w:color w:val="000000"/>
                  <w:sz w:val="22"/>
                  <w:szCs w:val="22"/>
                </w:rPr>
                <w:t>4</w:t>
              </w:r>
            </w:ins>
            <w:del w:id="5404"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405"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23F595EE" w14:textId="2B2C378F" w:rsidR="000A68D3" w:rsidRPr="00E66AD4" w:rsidRDefault="000A68D3" w:rsidP="000A68D3">
            <w:pPr>
              <w:widowControl/>
              <w:autoSpaceDE/>
              <w:autoSpaceDN/>
              <w:adjustRightInd/>
              <w:jc w:val="center"/>
              <w:rPr>
                <w:b/>
                <w:bCs/>
                <w:sz w:val="22"/>
                <w:szCs w:val="22"/>
              </w:rPr>
            </w:pPr>
            <w:ins w:id="5406" w:author="ERCOT" w:date="2021-11-01T10:53:00Z">
              <w:r>
                <w:rPr>
                  <w:rFonts w:ascii="Calibri" w:hAnsi="Calibri" w:cs="Calibri"/>
                  <w:color w:val="000000"/>
                  <w:sz w:val="22"/>
                  <w:szCs w:val="22"/>
                </w:rPr>
                <w:t>4</w:t>
              </w:r>
            </w:ins>
            <w:del w:id="5407"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0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1F859FD5" w14:textId="5A5C2304" w:rsidR="000A68D3" w:rsidRPr="00E66AD4" w:rsidRDefault="000A68D3" w:rsidP="000A68D3">
            <w:pPr>
              <w:widowControl/>
              <w:autoSpaceDE/>
              <w:autoSpaceDN/>
              <w:adjustRightInd/>
              <w:jc w:val="center"/>
              <w:rPr>
                <w:b/>
                <w:bCs/>
                <w:sz w:val="22"/>
                <w:szCs w:val="22"/>
              </w:rPr>
            </w:pPr>
            <w:ins w:id="5409" w:author="ERCOT" w:date="2021-11-01T10:53:00Z">
              <w:r>
                <w:rPr>
                  <w:rFonts w:ascii="Calibri" w:hAnsi="Calibri" w:cs="Calibri"/>
                  <w:color w:val="000000"/>
                  <w:sz w:val="22"/>
                  <w:szCs w:val="22"/>
                </w:rPr>
                <w:t>19</w:t>
              </w:r>
            </w:ins>
            <w:del w:id="5410"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1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4517615" w14:textId="1BB847E4" w:rsidR="000A68D3" w:rsidRPr="00E66AD4" w:rsidRDefault="000A68D3" w:rsidP="000A68D3">
            <w:pPr>
              <w:widowControl/>
              <w:autoSpaceDE/>
              <w:autoSpaceDN/>
              <w:adjustRightInd/>
              <w:jc w:val="center"/>
              <w:rPr>
                <w:b/>
                <w:bCs/>
                <w:sz w:val="22"/>
                <w:szCs w:val="22"/>
              </w:rPr>
            </w:pPr>
            <w:ins w:id="5412" w:author="ERCOT" w:date="2021-11-01T10:53:00Z">
              <w:r>
                <w:rPr>
                  <w:rFonts w:ascii="Calibri" w:hAnsi="Calibri" w:cs="Calibri"/>
                  <w:color w:val="000000"/>
                  <w:sz w:val="22"/>
                  <w:szCs w:val="22"/>
                </w:rPr>
                <w:t>19</w:t>
              </w:r>
            </w:ins>
            <w:del w:id="5413"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14"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2BFD51" w14:textId="07AABDD7" w:rsidR="000A68D3" w:rsidRPr="00E66AD4" w:rsidRDefault="000A68D3" w:rsidP="000A68D3">
            <w:pPr>
              <w:widowControl/>
              <w:autoSpaceDE/>
              <w:autoSpaceDN/>
              <w:adjustRightInd/>
              <w:jc w:val="center"/>
              <w:rPr>
                <w:b/>
                <w:bCs/>
                <w:sz w:val="22"/>
                <w:szCs w:val="22"/>
              </w:rPr>
            </w:pPr>
            <w:ins w:id="5415" w:author="ERCOT" w:date="2021-11-01T10:53:00Z">
              <w:r>
                <w:rPr>
                  <w:rFonts w:ascii="Calibri" w:hAnsi="Calibri" w:cs="Calibri"/>
                  <w:color w:val="000000"/>
                  <w:sz w:val="22"/>
                  <w:szCs w:val="22"/>
                </w:rPr>
                <w:t>19</w:t>
              </w:r>
            </w:ins>
            <w:del w:id="5416"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17"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6A1BF4D" w14:textId="3C418393" w:rsidR="000A68D3" w:rsidRPr="00E66AD4" w:rsidRDefault="000A68D3" w:rsidP="000A68D3">
            <w:pPr>
              <w:widowControl/>
              <w:autoSpaceDE/>
              <w:autoSpaceDN/>
              <w:adjustRightInd/>
              <w:jc w:val="center"/>
              <w:rPr>
                <w:b/>
                <w:bCs/>
                <w:sz w:val="22"/>
                <w:szCs w:val="22"/>
              </w:rPr>
            </w:pPr>
            <w:ins w:id="5418" w:author="ERCOT" w:date="2021-11-01T10:53:00Z">
              <w:r>
                <w:rPr>
                  <w:rFonts w:ascii="Calibri" w:hAnsi="Calibri" w:cs="Calibri"/>
                  <w:color w:val="000000"/>
                  <w:sz w:val="22"/>
                  <w:szCs w:val="22"/>
                </w:rPr>
                <w:t>19</w:t>
              </w:r>
            </w:ins>
            <w:del w:id="5419"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20"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634D3A0" w14:textId="38616729" w:rsidR="000A68D3" w:rsidRPr="00E66AD4" w:rsidRDefault="000A68D3" w:rsidP="000A68D3">
            <w:pPr>
              <w:widowControl/>
              <w:autoSpaceDE/>
              <w:autoSpaceDN/>
              <w:adjustRightInd/>
              <w:jc w:val="center"/>
              <w:rPr>
                <w:b/>
                <w:bCs/>
                <w:sz w:val="22"/>
                <w:szCs w:val="22"/>
              </w:rPr>
            </w:pPr>
            <w:ins w:id="5421" w:author="ERCOT" w:date="2021-11-01T10:53:00Z">
              <w:r>
                <w:rPr>
                  <w:rFonts w:ascii="Calibri" w:hAnsi="Calibri" w:cs="Calibri"/>
                  <w:color w:val="000000"/>
                  <w:sz w:val="22"/>
                  <w:szCs w:val="22"/>
                </w:rPr>
                <w:t>17</w:t>
              </w:r>
            </w:ins>
            <w:del w:id="5422"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23"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3A7751E" w14:textId="0BBF51AF" w:rsidR="000A68D3" w:rsidRPr="00E66AD4" w:rsidRDefault="000A68D3" w:rsidP="000A68D3">
            <w:pPr>
              <w:widowControl/>
              <w:autoSpaceDE/>
              <w:autoSpaceDN/>
              <w:adjustRightInd/>
              <w:jc w:val="center"/>
              <w:rPr>
                <w:b/>
                <w:bCs/>
                <w:sz w:val="22"/>
                <w:szCs w:val="22"/>
              </w:rPr>
            </w:pPr>
            <w:ins w:id="5424" w:author="ERCOT" w:date="2021-11-01T10:53:00Z">
              <w:r>
                <w:rPr>
                  <w:rFonts w:ascii="Calibri" w:hAnsi="Calibri" w:cs="Calibri"/>
                  <w:color w:val="000000"/>
                  <w:sz w:val="22"/>
                  <w:szCs w:val="22"/>
                </w:rPr>
                <w:t>17</w:t>
              </w:r>
            </w:ins>
            <w:del w:id="5425"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2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A44F17D" w14:textId="45AD6C7B" w:rsidR="000A68D3" w:rsidRPr="00E66AD4" w:rsidRDefault="000A68D3" w:rsidP="000A68D3">
            <w:pPr>
              <w:widowControl/>
              <w:autoSpaceDE/>
              <w:autoSpaceDN/>
              <w:adjustRightInd/>
              <w:jc w:val="center"/>
              <w:rPr>
                <w:b/>
                <w:bCs/>
                <w:sz w:val="22"/>
                <w:szCs w:val="22"/>
              </w:rPr>
            </w:pPr>
            <w:ins w:id="5427" w:author="ERCOT" w:date="2021-11-01T10:53:00Z">
              <w:r>
                <w:rPr>
                  <w:rFonts w:ascii="Calibri" w:hAnsi="Calibri" w:cs="Calibri"/>
                  <w:color w:val="000000"/>
                  <w:sz w:val="22"/>
                  <w:szCs w:val="22"/>
                </w:rPr>
                <w:t>17</w:t>
              </w:r>
            </w:ins>
            <w:del w:id="5428"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429"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41F13056" w14:textId="29279695" w:rsidR="000A68D3" w:rsidRPr="00E66AD4" w:rsidRDefault="000A68D3" w:rsidP="000A68D3">
            <w:pPr>
              <w:widowControl/>
              <w:autoSpaceDE/>
              <w:autoSpaceDN/>
              <w:adjustRightInd/>
              <w:jc w:val="center"/>
              <w:rPr>
                <w:b/>
                <w:bCs/>
                <w:sz w:val="22"/>
                <w:szCs w:val="22"/>
              </w:rPr>
            </w:pPr>
            <w:ins w:id="5430" w:author="ERCOT" w:date="2021-11-01T10:53:00Z">
              <w:r>
                <w:rPr>
                  <w:rFonts w:ascii="Calibri" w:hAnsi="Calibri" w:cs="Calibri"/>
                  <w:color w:val="000000"/>
                  <w:sz w:val="22"/>
                  <w:szCs w:val="22"/>
                </w:rPr>
                <w:t>17</w:t>
              </w:r>
            </w:ins>
            <w:del w:id="5431"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432"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5CD82AAF" w14:textId="6EC89B2E" w:rsidR="000A68D3" w:rsidRPr="00E66AD4" w:rsidRDefault="000A68D3" w:rsidP="000A68D3">
            <w:pPr>
              <w:widowControl/>
              <w:autoSpaceDE/>
              <w:autoSpaceDN/>
              <w:adjustRightInd/>
              <w:jc w:val="center"/>
              <w:rPr>
                <w:b/>
                <w:bCs/>
                <w:sz w:val="22"/>
                <w:szCs w:val="22"/>
              </w:rPr>
            </w:pPr>
            <w:ins w:id="5433" w:author="ERCOT" w:date="2021-11-01T10:53:00Z">
              <w:r>
                <w:rPr>
                  <w:rFonts w:ascii="Calibri" w:hAnsi="Calibri" w:cs="Calibri"/>
                  <w:color w:val="000000"/>
                  <w:sz w:val="22"/>
                  <w:szCs w:val="22"/>
                </w:rPr>
                <w:t>0</w:t>
              </w:r>
            </w:ins>
            <w:del w:id="5434"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435"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6BEA5470" w14:textId="20F637BD" w:rsidR="000A68D3" w:rsidRPr="00E66AD4" w:rsidRDefault="000A68D3" w:rsidP="000A68D3">
            <w:pPr>
              <w:widowControl/>
              <w:autoSpaceDE/>
              <w:autoSpaceDN/>
              <w:adjustRightInd/>
              <w:jc w:val="center"/>
              <w:rPr>
                <w:b/>
                <w:bCs/>
                <w:sz w:val="22"/>
                <w:szCs w:val="22"/>
              </w:rPr>
            </w:pPr>
            <w:ins w:id="5436" w:author="ERCOT" w:date="2021-11-01T10:53:00Z">
              <w:r>
                <w:rPr>
                  <w:rFonts w:ascii="Calibri" w:hAnsi="Calibri" w:cs="Calibri"/>
                  <w:color w:val="000000"/>
                  <w:sz w:val="22"/>
                  <w:szCs w:val="22"/>
                </w:rPr>
                <w:t>0</w:t>
              </w:r>
            </w:ins>
            <w:del w:id="5437"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438"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17B636DD" w14:textId="20C5033C" w:rsidR="000A68D3" w:rsidRPr="00E66AD4" w:rsidRDefault="000A68D3" w:rsidP="000A68D3">
            <w:pPr>
              <w:widowControl/>
              <w:autoSpaceDE/>
              <w:autoSpaceDN/>
              <w:adjustRightInd/>
              <w:jc w:val="center"/>
              <w:rPr>
                <w:b/>
                <w:bCs/>
                <w:sz w:val="22"/>
                <w:szCs w:val="22"/>
              </w:rPr>
            </w:pPr>
            <w:ins w:id="5439" w:author="ERCOT" w:date="2021-11-01T10:53:00Z">
              <w:r>
                <w:rPr>
                  <w:rFonts w:ascii="Calibri" w:hAnsi="Calibri" w:cs="Calibri"/>
                  <w:color w:val="000000"/>
                  <w:sz w:val="22"/>
                  <w:szCs w:val="22"/>
                </w:rPr>
                <w:t>0</w:t>
              </w:r>
            </w:ins>
            <w:del w:id="5440"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441"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44637E99" w14:textId="4119E9C4" w:rsidR="000A68D3" w:rsidRPr="00E66AD4" w:rsidRDefault="000A68D3" w:rsidP="000A68D3">
            <w:pPr>
              <w:widowControl/>
              <w:autoSpaceDE/>
              <w:autoSpaceDN/>
              <w:adjustRightInd/>
              <w:jc w:val="center"/>
              <w:rPr>
                <w:b/>
                <w:bCs/>
                <w:sz w:val="22"/>
                <w:szCs w:val="22"/>
              </w:rPr>
            </w:pPr>
            <w:ins w:id="5442" w:author="ERCOT" w:date="2021-11-01T10:53:00Z">
              <w:r>
                <w:rPr>
                  <w:rFonts w:ascii="Calibri" w:hAnsi="Calibri" w:cs="Calibri"/>
                  <w:color w:val="000000"/>
                  <w:sz w:val="22"/>
                  <w:szCs w:val="22"/>
                </w:rPr>
                <w:t>0</w:t>
              </w:r>
            </w:ins>
            <w:del w:id="5443"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444"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37FC83E8" w14:textId="1A29DD4C" w:rsidR="000A68D3" w:rsidRPr="00E66AD4" w:rsidRDefault="000A68D3" w:rsidP="000A68D3">
            <w:pPr>
              <w:widowControl/>
              <w:autoSpaceDE/>
              <w:autoSpaceDN/>
              <w:adjustRightInd/>
              <w:jc w:val="center"/>
              <w:rPr>
                <w:b/>
                <w:bCs/>
                <w:sz w:val="22"/>
                <w:szCs w:val="22"/>
              </w:rPr>
            </w:pPr>
            <w:ins w:id="5445" w:author="ERCOT" w:date="2021-11-01T10:53:00Z">
              <w:r>
                <w:rPr>
                  <w:rFonts w:ascii="Calibri" w:hAnsi="Calibri" w:cs="Calibri"/>
                  <w:color w:val="000000"/>
                  <w:sz w:val="22"/>
                  <w:szCs w:val="22"/>
                </w:rPr>
                <w:t>0</w:t>
              </w:r>
            </w:ins>
            <w:del w:id="544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447"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6D5D2A54" w14:textId="531B5EF6" w:rsidR="000A68D3" w:rsidRPr="00E66AD4" w:rsidRDefault="000A68D3" w:rsidP="000A68D3">
            <w:pPr>
              <w:widowControl/>
              <w:autoSpaceDE/>
              <w:autoSpaceDN/>
              <w:adjustRightInd/>
              <w:jc w:val="center"/>
              <w:rPr>
                <w:b/>
                <w:bCs/>
                <w:sz w:val="22"/>
                <w:szCs w:val="22"/>
              </w:rPr>
            </w:pPr>
            <w:ins w:id="5448" w:author="ERCOT" w:date="2021-11-01T10:53:00Z">
              <w:r>
                <w:rPr>
                  <w:rFonts w:ascii="Calibri" w:hAnsi="Calibri" w:cs="Calibri"/>
                  <w:color w:val="000000"/>
                  <w:sz w:val="22"/>
                  <w:szCs w:val="22"/>
                </w:rPr>
                <w:t>0</w:t>
              </w:r>
            </w:ins>
            <w:del w:id="5449" w:author="ERCOT" w:date="2021-11-01T10:49:00Z">
              <w:r w:rsidRPr="00E66AD4" w:rsidDel="000A68D3">
                <w:rPr>
                  <w:sz w:val="22"/>
                  <w:szCs w:val="22"/>
                </w:rPr>
                <w:delText>0</w:delText>
              </w:r>
            </w:del>
          </w:p>
        </w:tc>
      </w:tr>
      <w:tr w:rsidR="000A68D3" w:rsidRPr="00AA6A8E" w14:paraId="7EEC84EA" w14:textId="77777777" w:rsidTr="00884092">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450" w:author="ERCOT" w:date="2021-11-01T10:53: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576"/>
          <w:tblCellSpacing w:w="0" w:type="dxa"/>
          <w:trPrChange w:id="5451" w:author="ERCOT" w:date="2021-11-01T10:53:00Z">
            <w:trPr>
              <w:gridBefore w:val="1"/>
              <w:trHeight w:val="576"/>
              <w:tblCellSpacing w:w="0" w:type="dxa"/>
            </w:trPr>
          </w:trPrChange>
        </w:trPr>
        <w:tc>
          <w:tcPr>
            <w:tcW w:w="345" w:type="pct"/>
            <w:tcBorders>
              <w:top w:val="single" w:sz="4" w:space="0" w:color="000000"/>
              <w:left w:val="single" w:sz="8" w:space="0" w:color="000000"/>
              <w:bottom w:val="single" w:sz="4" w:space="0" w:color="000000"/>
              <w:right w:val="single" w:sz="4" w:space="0" w:color="000000"/>
            </w:tcBorders>
            <w:vAlign w:val="center"/>
            <w:tcPrChange w:id="5452" w:author="ERCOT" w:date="2021-11-01T10:53:00Z">
              <w:tcPr>
                <w:tcW w:w="345" w:type="pct"/>
                <w:gridSpan w:val="2"/>
                <w:tcBorders>
                  <w:top w:val="single" w:sz="4" w:space="0" w:color="000000"/>
                  <w:left w:val="single" w:sz="8" w:space="0" w:color="000000"/>
                  <w:bottom w:val="single" w:sz="4" w:space="0" w:color="000000"/>
                  <w:right w:val="single" w:sz="4" w:space="0" w:color="000000"/>
                </w:tcBorders>
                <w:vAlign w:val="center"/>
              </w:tcPr>
            </w:tcPrChange>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Change w:id="545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2C251FC0" w14:textId="5C16DF9A" w:rsidR="000A68D3" w:rsidRPr="00E66AD4" w:rsidRDefault="000A68D3" w:rsidP="000A68D3">
            <w:pPr>
              <w:widowControl/>
              <w:autoSpaceDE/>
              <w:autoSpaceDN/>
              <w:adjustRightInd/>
              <w:jc w:val="center"/>
              <w:rPr>
                <w:b/>
                <w:bCs/>
                <w:sz w:val="22"/>
                <w:szCs w:val="22"/>
              </w:rPr>
            </w:pPr>
            <w:ins w:id="5454" w:author="ERCOT" w:date="2021-11-01T10:53:00Z">
              <w:r>
                <w:rPr>
                  <w:rFonts w:ascii="Calibri" w:hAnsi="Calibri" w:cs="Calibri"/>
                  <w:color w:val="000000"/>
                  <w:sz w:val="22"/>
                  <w:szCs w:val="22"/>
                </w:rPr>
                <w:t>0</w:t>
              </w:r>
            </w:ins>
            <w:del w:id="5455"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56"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73FD4A7" w14:textId="748D07C9" w:rsidR="000A68D3" w:rsidRPr="00E66AD4" w:rsidRDefault="000A68D3" w:rsidP="000A68D3">
            <w:pPr>
              <w:widowControl/>
              <w:autoSpaceDE/>
              <w:autoSpaceDN/>
              <w:adjustRightInd/>
              <w:jc w:val="center"/>
              <w:rPr>
                <w:b/>
                <w:bCs/>
                <w:sz w:val="22"/>
                <w:szCs w:val="22"/>
              </w:rPr>
            </w:pPr>
            <w:ins w:id="5457" w:author="ERCOT" w:date="2021-11-01T10:53:00Z">
              <w:r>
                <w:rPr>
                  <w:rFonts w:ascii="Calibri" w:hAnsi="Calibri" w:cs="Calibri"/>
                  <w:color w:val="000000"/>
                  <w:sz w:val="22"/>
                  <w:szCs w:val="22"/>
                </w:rPr>
                <w:t>0</w:t>
              </w:r>
            </w:ins>
            <w:del w:id="5458"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59"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6CDE495" w14:textId="617098FD" w:rsidR="000A68D3" w:rsidRPr="00E66AD4" w:rsidRDefault="000A68D3" w:rsidP="000A68D3">
            <w:pPr>
              <w:widowControl/>
              <w:autoSpaceDE/>
              <w:autoSpaceDN/>
              <w:adjustRightInd/>
              <w:jc w:val="center"/>
              <w:rPr>
                <w:b/>
                <w:bCs/>
                <w:sz w:val="22"/>
                <w:szCs w:val="22"/>
              </w:rPr>
            </w:pPr>
            <w:ins w:id="5460" w:author="ERCOT" w:date="2021-11-01T10:53:00Z">
              <w:r>
                <w:rPr>
                  <w:rFonts w:ascii="Calibri" w:hAnsi="Calibri" w:cs="Calibri"/>
                  <w:color w:val="000000"/>
                  <w:sz w:val="22"/>
                  <w:szCs w:val="22"/>
                </w:rPr>
                <w:t>0</w:t>
              </w:r>
            </w:ins>
            <w:del w:id="5461"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6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33C700C5" w14:textId="37A9FC33" w:rsidR="000A68D3" w:rsidRPr="00E66AD4" w:rsidRDefault="000A68D3" w:rsidP="000A68D3">
            <w:pPr>
              <w:widowControl/>
              <w:autoSpaceDE/>
              <w:autoSpaceDN/>
              <w:adjustRightInd/>
              <w:jc w:val="center"/>
              <w:rPr>
                <w:b/>
                <w:bCs/>
                <w:sz w:val="22"/>
                <w:szCs w:val="22"/>
              </w:rPr>
            </w:pPr>
            <w:ins w:id="5463" w:author="ERCOT" w:date="2021-11-01T10:53:00Z">
              <w:r>
                <w:rPr>
                  <w:rFonts w:ascii="Calibri" w:hAnsi="Calibri" w:cs="Calibri"/>
                  <w:color w:val="000000"/>
                  <w:sz w:val="22"/>
                  <w:szCs w:val="22"/>
                </w:rPr>
                <w:t>0</w:t>
              </w:r>
            </w:ins>
            <w:del w:id="5464"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65"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74755AD5" w14:textId="0F3D05A6" w:rsidR="000A68D3" w:rsidRPr="00E66AD4" w:rsidRDefault="000A68D3" w:rsidP="000A68D3">
            <w:pPr>
              <w:widowControl/>
              <w:autoSpaceDE/>
              <w:autoSpaceDN/>
              <w:adjustRightInd/>
              <w:jc w:val="center"/>
              <w:rPr>
                <w:b/>
                <w:bCs/>
                <w:sz w:val="22"/>
                <w:szCs w:val="22"/>
              </w:rPr>
            </w:pPr>
            <w:ins w:id="5466" w:author="ERCOT" w:date="2021-11-01T10:53:00Z">
              <w:r>
                <w:rPr>
                  <w:rFonts w:ascii="Calibri" w:hAnsi="Calibri" w:cs="Calibri"/>
                  <w:color w:val="000000"/>
                  <w:sz w:val="22"/>
                  <w:szCs w:val="22"/>
                </w:rPr>
                <w:t>0</w:t>
              </w:r>
            </w:ins>
            <w:del w:id="5467"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68"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52A9257" w14:textId="330E71F8" w:rsidR="000A68D3" w:rsidRPr="00E66AD4" w:rsidRDefault="000A68D3" w:rsidP="000A68D3">
            <w:pPr>
              <w:widowControl/>
              <w:autoSpaceDE/>
              <w:autoSpaceDN/>
              <w:adjustRightInd/>
              <w:jc w:val="center"/>
              <w:rPr>
                <w:b/>
                <w:bCs/>
                <w:sz w:val="22"/>
                <w:szCs w:val="22"/>
              </w:rPr>
            </w:pPr>
            <w:ins w:id="5469" w:author="ERCOT" w:date="2021-11-01T10:53:00Z">
              <w:r>
                <w:rPr>
                  <w:rFonts w:ascii="Calibri" w:hAnsi="Calibri" w:cs="Calibri"/>
                  <w:color w:val="000000"/>
                  <w:sz w:val="22"/>
                  <w:szCs w:val="22"/>
                </w:rPr>
                <w:t>0</w:t>
              </w:r>
            </w:ins>
            <w:del w:id="5470"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71"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5D3D0246" w14:textId="4C370791" w:rsidR="000A68D3" w:rsidRPr="00E66AD4" w:rsidRDefault="000A68D3" w:rsidP="000A68D3">
            <w:pPr>
              <w:widowControl/>
              <w:autoSpaceDE/>
              <w:autoSpaceDN/>
              <w:adjustRightInd/>
              <w:jc w:val="center"/>
              <w:rPr>
                <w:b/>
                <w:bCs/>
                <w:sz w:val="22"/>
                <w:szCs w:val="22"/>
              </w:rPr>
            </w:pPr>
            <w:ins w:id="5472" w:author="ERCOT" w:date="2021-11-01T10:53:00Z">
              <w:r>
                <w:rPr>
                  <w:rFonts w:ascii="Calibri" w:hAnsi="Calibri" w:cs="Calibri"/>
                  <w:color w:val="000000"/>
                  <w:sz w:val="22"/>
                  <w:szCs w:val="22"/>
                </w:rPr>
                <w:t>4</w:t>
              </w:r>
            </w:ins>
            <w:del w:id="5473"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74"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88D1C23" w14:textId="762A22A9" w:rsidR="000A68D3" w:rsidRPr="00E66AD4" w:rsidRDefault="000A68D3" w:rsidP="000A68D3">
            <w:pPr>
              <w:widowControl/>
              <w:autoSpaceDE/>
              <w:autoSpaceDN/>
              <w:adjustRightInd/>
              <w:jc w:val="center"/>
              <w:rPr>
                <w:b/>
                <w:bCs/>
                <w:sz w:val="22"/>
                <w:szCs w:val="22"/>
              </w:rPr>
            </w:pPr>
            <w:ins w:id="5475" w:author="ERCOT" w:date="2021-11-01T10:53:00Z">
              <w:r>
                <w:rPr>
                  <w:rFonts w:ascii="Calibri" w:hAnsi="Calibri" w:cs="Calibri"/>
                  <w:color w:val="000000"/>
                  <w:sz w:val="22"/>
                  <w:szCs w:val="22"/>
                </w:rPr>
                <w:t>4</w:t>
              </w:r>
            </w:ins>
            <w:del w:id="5476" w:author="ERCOT" w:date="2021-11-01T10:49:00Z">
              <w:r w:rsidRPr="00E66AD4" w:rsidDel="000A68D3">
                <w:rPr>
                  <w:sz w:val="22"/>
                  <w:szCs w:val="22"/>
                </w:rPr>
                <w:delText>5</w:delText>
              </w:r>
            </w:del>
          </w:p>
        </w:tc>
        <w:tc>
          <w:tcPr>
            <w:tcW w:w="181" w:type="pct"/>
            <w:tcBorders>
              <w:top w:val="single" w:sz="4" w:space="0" w:color="000000"/>
              <w:left w:val="single" w:sz="4" w:space="0" w:color="000000"/>
              <w:bottom w:val="single" w:sz="4" w:space="0" w:color="000000"/>
              <w:right w:val="single" w:sz="4" w:space="0" w:color="000000"/>
            </w:tcBorders>
            <w:vAlign w:val="bottom"/>
            <w:tcPrChange w:id="5477" w:author="ERCOT" w:date="2021-11-01T10:53:00Z">
              <w:tcPr>
                <w:tcW w:w="181" w:type="pct"/>
                <w:gridSpan w:val="2"/>
                <w:tcBorders>
                  <w:top w:val="single" w:sz="4" w:space="0" w:color="000000"/>
                  <w:left w:val="single" w:sz="4" w:space="0" w:color="000000"/>
                  <w:bottom w:val="single" w:sz="4" w:space="0" w:color="000000"/>
                  <w:right w:val="single" w:sz="4" w:space="0" w:color="000000"/>
                </w:tcBorders>
                <w:vAlign w:val="center"/>
              </w:tcPr>
            </w:tcPrChange>
          </w:tcPr>
          <w:p w14:paraId="287D22FD" w14:textId="49809731" w:rsidR="000A68D3" w:rsidRPr="00E66AD4" w:rsidRDefault="000A68D3" w:rsidP="000A68D3">
            <w:pPr>
              <w:widowControl/>
              <w:autoSpaceDE/>
              <w:autoSpaceDN/>
              <w:adjustRightInd/>
              <w:jc w:val="center"/>
              <w:rPr>
                <w:b/>
                <w:bCs/>
                <w:sz w:val="22"/>
                <w:szCs w:val="22"/>
              </w:rPr>
            </w:pPr>
            <w:ins w:id="5478" w:author="ERCOT" w:date="2021-11-01T10:53:00Z">
              <w:r>
                <w:rPr>
                  <w:rFonts w:ascii="Calibri" w:hAnsi="Calibri" w:cs="Calibri"/>
                  <w:color w:val="000000"/>
                  <w:sz w:val="22"/>
                  <w:szCs w:val="22"/>
                </w:rPr>
                <w:t>4</w:t>
              </w:r>
            </w:ins>
            <w:del w:id="5479" w:author="ERCOT" w:date="2021-11-01T10:49:00Z">
              <w:r w:rsidRPr="00E66AD4" w:rsidDel="000A68D3">
                <w:rPr>
                  <w:sz w:val="22"/>
                  <w:szCs w:val="22"/>
                </w:rPr>
                <w:delText>5</w:delText>
              </w:r>
            </w:del>
          </w:p>
        </w:tc>
        <w:tc>
          <w:tcPr>
            <w:tcW w:w="223" w:type="pct"/>
            <w:tcBorders>
              <w:top w:val="single" w:sz="4" w:space="0" w:color="000000"/>
              <w:left w:val="single" w:sz="4" w:space="0" w:color="000000"/>
              <w:bottom w:val="single" w:sz="4" w:space="0" w:color="000000"/>
              <w:right w:val="single" w:sz="4" w:space="0" w:color="000000"/>
            </w:tcBorders>
            <w:vAlign w:val="bottom"/>
            <w:tcPrChange w:id="5480" w:author="ERCOT" w:date="2021-11-01T10:53:00Z">
              <w:tcPr>
                <w:tcW w:w="223" w:type="pct"/>
                <w:gridSpan w:val="2"/>
                <w:tcBorders>
                  <w:top w:val="single" w:sz="4" w:space="0" w:color="000000"/>
                  <w:left w:val="single" w:sz="4" w:space="0" w:color="000000"/>
                  <w:bottom w:val="single" w:sz="4" w:space="0" w:color="000000"/>
                  <w:right w:val="single" w:sz="4" w:space="0" w:color="000000"/>
                </w:tcBorders>
                <w:vAlign w:val="center"/>
              </w:tcPr>
            </w:tcPrChange>
          </w:tcPr>
          <w:p w14:paraId="63B40732" w14:textId="65351EEC" w:rsidR="000A68D3" w:rsidRPr="00E66AD4" w:rsidRDefault="000A68D3" w:rsidP="000A68D3">
            <w:pPr>
              <w:widowControl/>
              <w:autoSpaceDE/>
              <w:autoSpaceDN/>
              <w:adjustRightInd/>
              <w:jc w:val="center"/>
              <w:rPr>
                <w:b/>
                <w:bCs/>
                <w:sz w:val="22"/>
                <w:szCs w:val="22"/>
              </w:rPr>
            </w:pPr>
            <w:ins w:id="5481" w:author="ERCOT" w:date="2021-11-01T10:53:00Z">
              <w:r>
                <w:rPr>
                  <w:rFonts w:ascii="Calibri" w:hAnsi="Calibri" w:cs="Calibri"/>
                  <w:color w:val="000000"/>
                  <w:sz w:val="22"/>
                  <w:szCs w:val="22"/>
                </w:rPr>
                <w:t>4</w:t>
              </w:r>
            </w:ins>
            <w:del w:id="5482" w:author="ERCOT" w:date="2021-11-01T10:49:00Z">
              <w:r w:rsidRPr="00E66AD4" w:rsidDel="000A68D3">
                <w:rPr>
                  <w:sz w:val="22"/>
                  <w:szCs w:val="22"/>
                </w:rPr>
                <w:delText>5</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83"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0C84E75A" w14:textId="41F021B2" w:rsidR="000A68D3" w:rsidRPr="00E66AD4" w:rsidRDefault="000A68D3" w:rsidP="000A68D3">
            <w:pPr>
              <w:widowControl/>
              <w:autoSpaceDE/>
              <w:autoSpaceDN/>
              <w:adjustRightInd/>
              <w:jc w:val="center"/>
              <w:rPr>
                <w:b/>
                <w:bCs/>
                <w:sz w:val="22"/>
                <w:szCs w:val="22"/>
              </w:rPr>
            </w:pPr>
            <w:ins w:id="5484" w:author="ERCOT" w:date="2021-11-01T10:53:00Z">
              <w:r>
                <w:rPr>
                  <w:rFonts w:ascii="Calibri" w:hAnsi="Calibri" w:cs="Calibri"/>
                  <w:color w:val="000000"/>
                  <w:sz w:val="22"/>
                  <w:szCs w:val="22"/>
                </w:rPr>
                <w:t>19</w:t>
              </w:r>
            </w:ins>
            <w:del w:id="5485"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86"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61AC2788" w14:textId="34497AF6" w:rsidR="000A68D3" w:rsidRPr="00E66AD4" w:rsidRDefault="000A68D3" w:rsidP="000A68D3">
            <w:pPr>
              <w:widowControl/>
              <w:autoSpaceDE/>
              <w:autoSpaceDN/>
              <w:adjustRightInd/>
              <w:jc w:val="center"/>
              <w:rPr>
                <w:b/>
                <w:bCs/>
                <w:sz w:val="22"/>
                <w:szCs w:val="22"/>
              </w:rPr>
            </w:pPr>
            <w:ins w:id="5487" w:author="ERCOT" w:date="2021-11-01T10:53:00Z">
              <w:r>
                <w:rPr>
                  <w:rFonts w:ascii="Calibri" w:hAnsi="Calibri" w:cs="Calibri"/>
                  <w:color w:val="000000"/>
                  <w:sz w:val="22"/>
                  <w:szCs w:val="22"/>
                </w:rPr>
                <w:t>19</w:t>
              </w:r>
            </w:ins>
            <w:del w:id="5488"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89"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24758352" w14:textId="01FF0C48" w:rsidR="000A68D3" w:rsidRPr="00E66AD4" w:rsidRDefault="000A68D3" w:rsidP="000A68D3">
            <w:pPr>
              <w:widowControl/>
              <w:autoSpaceDE/>
              <w:autoSpaceDN/>
              <w:adjustRightInd/>
              <w:jc w:val="center"/>
              <w:rPr>
                <w:b/>
                <w:bCs/>
                <w:sz w:val="22"/>
                <w:szCs w:val="22"/>
              </w:rPr>
            </w:pPr>
            <w:ins w:id="5490" w:author="ERCOT" w:date="2021-11-01T10:53:00Z">
              <w:r>
                <w:rPr>
                  <w:rFonts w:ascii="Calibri" w:hAnsi="Calibri" w:cs="Calibri"/>
                  <w:color w:val="000000"/>
                  <w:sz w:val="22"/>
                  <w:szCs w:val="22"/>
                </w:rPr>
                <w:t>19</w:t>
              </w:r>
            </w:ins>
            <w:del w:id="5491" w:author="ERCOT" w:date="2021-11-01T10:49:00Z">
              <w:r w:rsidRPr="00E66AD4" w:rsidDel="000A68D3">
                <w:rPr>
                  <w:sz w:val="22"/>
                  <w:szCs w:val="22"/>
                </w:rPr>
                <w:delText>34</w:delText>
              </w:r>
            </w:del>
          </w:p>
        </w:tc>
        <w:tc>
          <w:tcPr>
            <w:tcW w:w="202" w:type="pct"/>
            <w:tcBorders>
              <w:top w:val="single" w:sz="4" w:space="0" w:color="000000"/>
              <w:left w:val="single" w:sz="4" w:space="0" w:color="000000"/>
              <w:bottom w:val="single" w:sz="4" w:space="0" w:color="000000"/>
              <w:right w:val="single" w:sz="4" w:space="0" w:color="000000"/>
            </w:tcBorders>
            <w:vAlign w:val="bottom"/>
            <w:tcPrChange w:id="5492" w:author="ERCOT" w:date="2021-11-01T10:53:00Z">
              <w:tcPr>
                <w:tcW w:w="202" w:type="pct"/>
                <w:gridSpan w:val="2"/>
                <w:tcBorders>
                  <w:top w:val="single" w:sz="4" w:space="0" w:color="000000"/>
                  <w:left w:val="single" w:sz="4" w:space="0" w:color="000000"/>
                  <w:bottom w:val="single" w:sz="4" w:space="0" w:color="000000"/>
                  <w:right w:val="single" w:sz="4" w:space="0" w:color="000000"/>
                </w:tcBorders>
                <w:vAlign w:val="center"/>
              </w:tcPr>
            </w:tcPrChange>
          </w:tcPr>
          <w:p w14:paraId="4B3B9E61" w14:textId="3086E2A0" w:rsidR="000A68D3" w:rsidRPr="00E66AD4" w:rsidRDefault="000A68D3" w:rsidP="000A68D3">
            <w:pPr>
              <w:widowControl/>
              <w:autoSpaceDE/>
              <w:autoSpaceDN/>
              <w:adjustRightInd/>
              <w:jc w:val="center"/>
              <w:rPr>
                <w:b/>
                <w:bCs/>
                <w:sz w:val="22"/>
                <w:szCs w:val="22"/>
              </w:rPr>
            </w:pPr>
            <w:ins w:id="5493" w:author="ERCOT" w:date="2021-11-01T10:53:00Z">
              <w:r>
                <w:rPr>
                  <w:rFonts w:ascii="Calibri" w:hAnsi="Calibri" w:cs="Calibri"/>
                  <w:color w:val="000000"/>
                  <w:sz w:val="22"/>
                  <w:szCs w:val="22"/>
                </w:rPr>
                <w:t>19</w:t>
              </w:r>
            </w:ins>
            <w:del w:id="5494" w:author="ERCOT" w:date="2021-11-01T10:49:00Z">
              <w:r w:rsidRPr="00E66AD4" w:rsidDel="000A68D3">
                <w:rPr>
                  <w:sz w:val="22"/>
                  <w:szCs w:val="22"/>
                </w:rPr>
                <w:delText>34</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95"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4937D4EA" w14:textId="41B0DE02" w:rsidR="000A68D3" w:rsidRPr="00E66AD4" w:rsidRDefault="000A68D3" w:rsidP="000A68D3">
            <w:pPr>
              <w:widowControl/>
              <w:autoSpaceDE/>
              <w:autoSpaceDN/>
              <w:adjustRightInd/>
              <w:jc w:val="center"/>
              <w:rPr>
                <w:b/>
                <w:bCs/>
                <w:sz w:val="22"/>
                <w:szCs w:val="22"/>
              </w:rPr>
            </w:pPr>
            <w:ins w:id="5496" w:author="ERCOT" w:date="2021-11-01T10:53:00Z">
              <w:r>
                <w:rPr>
                  <w:rFonts w:ascii="Calibri" w:hAnsi="Calibri" w:cs="Calibri"/>
                  <w:color w:val="000000"/>
                  <w:sz w:val="22"/>
                  <w:szCs w:val="22"/>
                </w:rPr>
                <w:t>17</w:t>
              </w:r>
            </w:ins>
            <w:del w:id="5497"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498"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DF00180" w14:textId="3941C0F4" w:rsidR="000A68D3" w:rsidRPr="00E66AD4" w:rsidRDefault="000A68D3" w:rsidP="000A68D3">
            <w:pPr>
              <w:widowControl/>
              <w:autoSpaceDE/>
              <w:autoSpaceDN/>
              <w:adjustRightInd/>
              <w:jc w:val="center"/>
              <w:rPr>
                <w:b/>
                <w:bCs/>
                <w:sz w:val="22"/>
                <w:szCs w:val="22"/>
              </w:rPr>
            </w:pPr>
            <w:ins w:id="5499" w:author="ERCOT" w:date="2021-11-01T10:53:00Z">
              <w:r>
                <w:rPr>
                  <w:rFonts w:ascii="Calibri" w:hAnsi="Calibri" w:cs="Calibri"/>
                  <w:color w:val="000000"/>
                  <w:sz w:val="22"/>
                  <w:szCs w:val="22"/>
                </w:rPr>
                <w:t>17</w:t>
              </w:r>
            </w:ins>
            <w:del w:id="5500" w:author="ERCOT" w:date="2021-11-01T10:49:00Z">
              <w:r w:rsidRPr="00E66AD4" w:rsidDel="000A68D3">
                <w:rPr>
                  <w:sz w:val="22"/>
                  <w:szCs w:val="22"/>
                </w:rPr>
                <w:delText>29</w:delText>
              </w:r>
            </w:del>
          </w:p>
        </w:tc>
        <w:tc>
          <w:tcPr>
            <w:tcW w:w="197" w:type="pct"/>
            <w:tcBorders>
              <w:top w:val="single" w:sz="4" w:space="0" w:color="000000"/>
              <w:left w:val="single" w:sz="4" w:space="0" w:color="000000"/>
              <w:bottom w:val="single" w:sz="4" w:space="0" w:color="000000"/>
              <w:right w:val="single" w:sz="4" w:space="0" w:color="000000"/>
            </w:tcBorders>
            <w:vAlign w:val="bottom"/>
            <w:tcPrChange w:id="5501" w:author="ERCOT" w:date="2021-11-01T10:53:00Z">
              <w:tcPr>
                <w:tcW w:w="197" w:type="pct"/>
                <w:gridSpan w:val="2"/>
                <w:tcBorders>
                  <w:top w:val="single" w:sz="4" w:space="0" w:color="000000"/>
                  <w:left w:val="single" w:sz="4" w:space="0" w:color="000000"/>
                  <w:bottom w:val="single" w:sz="4" w:space="0" w:color="000000"/>
                  <w:right w:val="single" w:sz="4" w:space="0" w:color="000000"/>
                </w:tcBorders>
                <w:vAlign w:val="center"/>
              </w:tcPr>
            </w:tcPrChange>
          </w:tcPr>
          <w:p w14:paraId="7B768C4C" w14:textId="2A941C65" w:rsidR="000A68D3" w:rsidRPr="00E66AD4" w:rsidRDefault="000A68D3" w:rsidP="000A68D3">
            <w:pPr>
              <w:widowControl/>
              <w:autoSpaceDE/>
              <w:autoSpaceDN/>
              <w:adjustRightInd/>
              <w:jc w:val="center"/>
              <w:rPr>
                <w:b/>
                <w:bCs/>
                <w:sz w:val="22"/>
                <w:szCs w:val="22"/>
              </w:rPr>
            </w:pPr>
            <w:ins w:id="5502" w:author="ERCOT" w:date="2021-11-01T10:53:00Z">
              <w:r>
                <w:rPr>
                  <w:rFonts w:ascii="Calibri" w:hAnsi="Calibri" w:cs="Calibri"/>
                  <w:color w:val="000000"/>
                  <w:sz w:val="22"/>
                  <w:szCs w:val="22"/>
                </w:rPr>
                <w:t>17</w:t>
              </w:r>
            </w:ins>
            <w:del w:id="5503" w:author="ERCOT" w:date="2021-11-01T10:49:00Z">
              <w:r w:rsidRPr="00E66AD4" w:rsidDel="000A68D3">
                <w:rPr>
                  <w:sz w:val="22"/>
                  <w:szCs w:val="22"/>
                </w:rPr>
                <w:delText>29</w:delText>
              </w:r>
            </w:del>
          </w:p>
        </w:tc>
        <w:tc>
          <w:tcPr>
            <w:tcW w:w="179" w:type="pct"/>
            <w:tcBorders>
              <w:top w:val="single" w:sz="4" w:space="0" w:color="000000"/>
              <w:left w:val="single" w:sz="4" w:space="0" w:color="000000"/>
              <w:bottom w:val="single" w:sz="4" w:space="0" w:color="000000"/>
              <w:right w:val="single" w:sz="4" w:space="0" w:color="000000"/>
            </w:tcBorders>
            <w:vAlign w:val="bottom"/>
            <w:tcPrChange w:id="5504" w:author="ERCOT" w:date="2021-11-01T10:53:00Z">
              <w:tcPr>
                <w:tcW w:w="179" w:type="pct"/>
                <w:gridSpan w:val="2"/>
                <w:tcBorders>
                  <w:top w:val="single" w:sz="4" w:space="0" w:color="000000"/>
                  <w:left w:val="single" w:sz="4" w:space="0" w:color="000000"/>
                  <w:bottom w:val="single" w:sz="4" w:space="0" w:color="000000"/>
                  <w:right w:val="single" w:sz="4" w:space="0" w:color="000000"/>
                </w:tcBorders>
                <w:vAlign w:val="center"/>
              </w:tcPr>
            </w:tcPrChange>
          </w:tcPr>
          <w:p w14:paraId="0DF1491B" w14:textId="0F121AAC" w:rsidR="000A68D3" w:rsidRPr="00E66AD4" w:rsidRDefault="000A68D3" w:rsidP="000A68D3">
            <w:pPr>
              <w:widowControl/>
              <w:autoSpaceDE/>
              <w:autoSpaceDN/>
              <w:adjustRightInd/>
              <w:jc w:val="center"/>
              <w:rPr>
                <w:b/>
                <w:bCs/>
                <w:sz w:val="22"/>
                <w:szCs w:val="22"/>
              </w:rPr>
            </w:pPr>
            <w:ins w:id="5505" w:author="ERCOT" w:date="2021-11-01T10:53:00Z">
              <w:r>
                <w:rPr>
                  <w:rFonts w:ascii="Calibri" w:hAnsi="Calibri" w:cs="Calibri"/>
                  <w:color w:val="000000"/>
                  <w:sz w:val="22"/>
                  <w:szCs w:val="22"/>
                </w:rPr>
                <w:t>17</w:t>
              </w:r>
            </w:ins>
            <w:del w:id="5506" w:author="ERCOT" w:date="2021-11-01T10:49:00Z">
              <w:r w:rsidRPr="00E66AD4" w:rsidDel="000A68D3">
                <w:rPr>
                  <w:sz w:val="22"/>
                  <w:szCs w:val="22"/>
                </w:rPr>
                <w:delText>29</w:delText>
              </w:r>
            </w:del>
          </w:p>
        </w:tc>
        <w:tc>
          <w:tcPr>
            <w:tcW w:w="191" w:type="pct"/>
            <w:tcBorders>
              <w:top w:val="single" w:sz="4" w:space="0" w:color="000000"/>
              <w:left w:val="single" w:sz="4" w:space="0" w:color="000000"/>
              <w:bottom w:val="single" w:sz="4" w:space="0" w:color="000000"/>
              <w:right w:val="single" w:sz="4" w:space="0" w:color="000000"/>
            </w:tcBorders>
            <w:vAlign w:val="bottom"/>
            <w:tcPrChange w:id="5507" w:author="ERCOT" w:date="2021-11-01T10:53:00Z">
              <w:tcPr>
                <w:tcW w:w="191" w:type="pct"/>
                <w:gridSpan w:val="2"/>
                <w:tcBorders>
                  <w:top w:val="single" w:sz="4" w:space="0" w:color="000000"/>
                  <w:left w:val="single" w:sz="4" w:space="0" w:color="000000"/>
                  <w:bottom w:val="single" w:sz="4" w:space="0" w:color="000000"/>
                  <w:right w:val="single" w:sz="4" w:space="0" w:color="000000"/>
                </w:tcBorders>
                <w:vAlign w:val="center"/>
              </w:tcPr>
            </w:tcPrChange>
          </w:tcPr>
          <w:p w14:paraId="7C8E5045" w14:textId="4495F301" w:rsidR="000A68D3" w:rsidRPr="00E66AD4" w:rsidRDefault="000A68D3" w:rsidP="000A68D3">
            <w:pPr>
              <w:widowControl/>
              <w:autoSpaceDE/>
              <w:autoSpaceDN/>
              <w:adjustRightInd/>
              <w:jc w:val="center"/>
              <w:rPr>
                <w:b/>
                <w:bCs/>
                <w:sz w:val="22"/>
                <w:szCs w:val="22"/>
              </w:rPr>
            </w:pPr>
            <w:ins w:id="5508" w:author="ERCOT" w:date="2021-11-01T10:53:00Z">
              <w:r>
                <w:rPr>
                  <w:rFonts w:ascii="Calibri" w:hAnsi="Calibri" w:cs="Calibri"/>
                  <w:color w:val="000000"/>
                  <w:sz w:val="22"/>
                  <w:szCs w:val="22"/>
                </w:rPr>
                <w:t>0</w:t>
              </w:r>
            </w:ins>
            <w:del w:id="5509"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4" w:space="0" w:color="000000"/>
              <w:right w:val="single" w:sz="4" w:space="0" w:color="000000"/>
            </w:tcBorders>
            <w:vAlign w:val="bottom"/>
            <w:tcPrChange w:id="5510" w:author="ERCOT" w:date="2021-11-01T10:53:00Z">
              <w:tcPr>
                <w:tcW w:w="168" w:type="pct"/>
                <w:gridSpan w:val="2"/>
                <w:tcBorders>
                  <w:top w:val="single" w:sz="4" w:space="0" w:color="000000"/>
                  <w:left w:val="single" w:sz="4" w:space="0" w:color="000000"/>
                  <w:bottom w:val="single" w:sz="4" w:space="0" w:color="000000"/>
                  <w:right w:val="single" w:sz="4" w:space="0" w:color="000000"/>
                </w:tcBorders>
                <w:vAlign w:val="center"/>
              </w:tcPr>
            </w:tcPrChange>
          </w:tcPr>
          <w:p w14:paraId="7AAA617F" w14:textId="479841E2" w:rsidR="000A68D3" w:rsidRPr="00E66AD4" w:rsidRDefault="000A68D3" w:rsidP="000A68D3">
            <w:pPr>
              <w:widowControl/>
              <w:autoSpaceDE/>
              <w:autoSpaceDN/>
              <w:adjustRightInd/>
              <w:jc w:val="center"/>
              <w:rPr>
                <w:b/>
                <w:bCs/>
                <w:sz w:val="22"/>
                <w:szCs w:val="22"/>
              </w:rPr>
            </w:pPr>
            <w:ins w:id="5511" w:author="ERCOT" w:date="2021-11-01T10:53:00Z">
              <w:r>
                <w:rPr>
                  <w:rFonts w:ascii="Calibri" w:hAnsi="Calibri" w:cs="Calibri"/>
                  <w:color w:val="000000"/>
                  <w:sz w:val="22"/>
                  <w:szCs w:val="22"/>
                </w:rPr>
                <w:t>0</w:t>
              </w:r>
            </w:ins>
            <w:del w:id="5512"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4" w:space="0" w:color="000000"/>
              <w:right w:val="single" w:sz="4" w:space="0" w:color="000000"/>
            </w:tcBorders>
            <w:vAlign w:val="bottom"/>
            <w:tcPrChange w:id="5513" w:author="ERCOT" w:date="2021-11-01T10:53:00Z">
              <w:tcPr>
                <w:tcW w:w="169" w:type="pct"/>
                <w:gridSpan w:val="2"/>
                <w:tcBorders>
                  <w:top w:val="single" w:sz="4" w:space="0" w:color="000000"/>
                  <w:left w:val="single" w:sz="4" w:space="0" w:color="000000"/>
                  <w:bottom w:val="single" w:sz="4" w:space="0" w:color="000000"/>
                  <w:right w:val="single" w:sz="4" w:space="0" w:color="000000"/>
                </w:tcBorders>
                <w:vAlign w:val="center"/>
              </w:tcPr>
            </w:tcPrChange>
          </w:tcPr>
          <w:p w14:paraId="756B3DD8" w14:textId="372450BF" w:rsidR="000A68D3" w:rsidRPr="00E66AD4" w:rsidRDefault="000A68D3" w:rsidP="000A68D3">
            <w:pPr>
              <w:widowControl/>
              <w:autoSpaceDE/>
              <w:autoSpaceDN/>
              <w:adjustRightInd/>
              <w:jc w:val="center"/>
              <w:rPr>
                <w:b/>
                <w:bCs/>
                <w:sz w:val="22"/>
                <w:szCs w:val="22"/>
              </w:rPr>
            </w:pPr>
            <w:ins w:id="5514" w:author="ERCOT" w:date="2021-11-01T10:53:00Z">
              <w:r>
                <w:rPr>
                  <w:rFonts w:ascii="Calibri" w:hAnsi="Calibri" w:cs="Calibri"/>
                  <w:color w:val="000000"/>
                  <w:sz w:val="22"/>
                  <w:szCs w:val="22"/>
                </w:rPr>
                <w:t>0</w:t>
              </w:r>
            </w:ins>
            <w:del w:id="5515"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4" w:space="0" w:color="000000"/>
              <w:right w:val="single" w:sz="4" w:space="0" w:color="000000"/>
            </w:tcBorders>
            <w:vAlign w:val="bottom"/>
            <w:tcPrChange w:id="5516" w:author="ERCOT" w:date="2021-11-01T10:53:00Z">
              <w:tcPr>
                <w:tcW w:w="183" w:type="pct"/>
                <w:gridSpan w:val="2"/>
                <w:tcBorders>
                  <w:top w:val="single" w:sz="4" w:space="0" w:color="000000"/>
                  <w:left w:val="single" w:sz="4" w:space="0" w:color="000000"/>
                  <w:bottom w:val="single" w:sz="4" w:space="0" w:color="000000"/>
                  <w:right w:val="single" w:sz="4" w:space="0" w:color="000000"/>
                </w:tcBorders>
                <w:vAlign w:val="center"/>
              </w:tcPr>
            </w:tcPrChange>
          </w:tcPr>
          <w:p w14:paraId="2E307949" w14:textId="073A7A78" w:rsidR="000A68D3" w:rsidRPr="00E66AD4" w:rsidRDefault="000A68D3" w:rsidP="000A68D3">
            <w:pPr>
              <w:widowControl/>
              <w:autoSpaceDE/>
              <w:autoSpaceDN/>
              <w:adjustRightInd/>
              <w:jc w:val="center"/>
              <w:rPr>
                <w:b/>
                <w:bCs/>
                <w:sz w:val="22"/>
                <w:szCs w:val="22"/>
              </w:rPr>
            </w:pPr>
            <w:ins w:id="5517" w:author="ERCOT" w:date="2021-11-01T10:53:00Z">
              <w:r>
                <w:rPr>
                  <w:rFonts w:ascii="Calibri" w:hAnsi="Calibri" w:cs="Calibri"/>
                  <w:color w:val="000000"/>
                  <w:sz w:val="22"/>
                  <w:szCs w:val="22"/>
                </w:rPr>
                <w:t>0</w:t>
              </w:r>
            </w:ins>
            <w:del w:id="5518"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4" w:space="0" w:color="000000"/>
              <w:right w:val="single" w:sz="4" w:space="0" w:color="000000"/>
            </w:tcBorders>
            <w:vAlign w:val="bottom"/>
            <w:tcPrChange w:id="5519" w:author="ERCOT" w:date="2021-11-01T10:53:00Z">
              <w:tcPr>
                <w:tcW w:w="150" w:type="pct"/>
                <w:gridSpan w:val="2"/>
                <w:tcBorders>
                  <w:top w:val="single" w:sz="4" w:space="0" w:color="000000"/>
                  <w:left w:val="single" w:sz="4" w:space="0" w:color="000000"/>
                  <w:bottom w:val="single" w:sz="4" w:space="0" w:color="000000"/>
                  <w:right w:val="single" w:sz="4" w:space="0" w:color="000000"/>
                </w:tcBorders>
                <w:vAlign w:val="center"/>
              </w:tcPr>
            </w:tcPrChange>
          </w:tcPr>
          <w:p w14:paraId="14A9BC11" w14:textId="69790138" w:rsidR="000A68D3" w:rsidRPr="00E66AD4" w:rsidRDefault="000A68D3" w:rsidP="000A68D3">
            <w:pPr>
              <w:widowControl/>
              <w:autoSpaceDE/>
              <w:autoSpaceDN/>
              <w:adjustRightInd/>
              <w:jc w:val="center"/>
              <w:rPr>
                <w:b/>
                <w:bCs/>
                <w:sz w:val="22"/>
                <w:szCs w:val="22"/>
              </w:rPr>
            </w:pPr>
            <w:ins w:id="5520" w:author="ERCOT" w:date="2021-11-01T10:53:00Z">
              <w:r>
                <w:rPr>
                  <w:rFonts w:ascii="Calibri" w:hAnsi="Calibri" w:cs="Calibri"/>
                  <w:color w:val="000000"/>
                  <w:sz w:val="22"/>
                  <w:szCs w:val="22"/>
                </w:rPr>
                <w:t>0</w:t>
              </w:r>
            </w:ins>
            <w:del w:id="5521"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4" w:space="0" w:color="000000"/>
              <w:right w:val="single" w:sz="8" w:space="0" w:color="000000"/>
            </w:tcBorders>
            <w:vAlign w:val="bottom"/>
            <w:tcPrChange w:id="5522" w:author="ERCOT" w:date="2021-11-01T10:53:00Z">
              <w:tcPr>
                <w:tcW w:w="206" w:type="pct"/>
                <w:gridSpan w:val="2"/>
                <w:tcBorders>
                  <w:top w:val="single" w:sz="4" w:space="0" w:color="000000"/>
                  <w:left w:val="single" w:sz="4" w:space="0" w:color="000000"/>
                  <w:bottom w:val="single" w:sz="4" w:space="0" w:color="000000"/>
                  <w:right w:val="single" w:sz="8" w:space="0" w:color="000000"/>
                </w:tcBorders>
                <w:vAlign w:val="center"/>
              </w:tcPr>
            </w:tcPrChange>
          </w:tcPr>
          <w:p w14:paraId="4EA083C9" w14:textId="6230A0F3" w:rsidR="000A68D3" w:rsidRPr="00E66AD4" w:rsidRDefault="000A68D3" w:rsidP="000A68D3">
            <w:pPr>
              <w:widowControl/>
              <w:autoSpaceDE/>
              <w:autoSpaceDN/>
              <w:adjustRightInd/>
              <w:jc w:val="center"/>
              <w:rPr>
                <w:b/>
                <w:bCs/>
                <w:sz w:val="22"/>
                <w:szCs w:val="22"/>
              </w:rPr>
            </w:pPr>
            <w:ins w:id="5523" w:author="ERCOT" w:date="2021-11-01T10:53:00Z">
              <w:r>
                <w:rPr>
                  <w:rFonts w:ascii="Calibri" w:hAnsi="Calibri" w:cs="Calibri"/>
                  <w:color w:val="000000"/>
                  <w:sz w:val="22"/>
                  <w:szCs w:val="22"/>
                </w:rPr>
                <w:t>0</w:t>
              </w:r>
            </w:ins>
            <w:del w:id="5524" w:author="ERCOT" w:date="2021-11-01T10:49:00Z">
              <w:r w:rsidRPr="00E66AD4" w:rsidDel="000A68D3">
                <w:rPr>
                  <w:sz w:val="22"/>
                  <w:szCs w:val="22"/>
                </w:rPr>
                <w:delText>0</w:delText>
              </w:r>
            </w:del>
          </w:p>
        </w:tc>
      </w:tr>
      <w:tr w:rsidR="000A68D3" w:rsidRPr="00AA6A8E" w14:paraId="5D14B514" w14:textId="77777777" w:rsidTr="00841E30">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Change w:id="5525" w:author="ERCOT" w:date="2021-11-01T11:04:00Z">
            <w:tblPrEx>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Ex>
          </w:tblPrExChange>
        </w:tblPrEx>
        <w:trPr>
          <w:trHeight w:val="494"/>
          <w:tblCellSpacing w:w="0" w:type="dxa"/>
          <w:trPrChange w:id="5526" w:author="ERCOT" w:date="2021-11-01T11:04:00Z">
            <w:trPr>
              <w:gridBefore w:val="1"/>
              <w:trHeight w:val="576"/>
              <w:tblCellSpacing w:w="0" w:type="dxa"/>
            </w:trPr>
          </w:trPrChange>
        </w:trPr>
        <w:tc>
          <w:tcPr>
            <w:tcW w:w="345" w:type="pct"/>
            <w:tcBorders>
              <w:top w:val="single" w:sz="4" w:space="0" w:color="000000"/>
              <w:left w:val="single" w:sz="8" w:space="0" w:color="000000"/>
              <w:bottom w:val="single" w:sz="8" w:space="0" w:color="000000"/>
              <w:right w:val="single" w:sz="4" w:space="0" w:color="000000"/>
            </w:tcBorders>
            <w:vAlign w:val="center"/>
            <w:tcPrChange w:id="5527" w:author="ERCOT" w:date="2021-11-01T11:04:00Z">
              <w:tcPr>
                <w:tcW w:w="345" w:type="pct"/>
                <w:gridSpan w:val="2"/>
                <w:tcBorders>
                  <w:top w:val="single" w:sz="4" w:space="0" w:color="000000"/>
                  <w:left w:val="single" w:sz="8" w:space="0" w:color="000000"/>
                  <w:bottom w:val="single" w:sz="8" w:space="0" w:color="000000"/>
                  <w:right w:val="single" w:sz="4" w:space="0" w:color="000000"/>
                </w:tcBorders>
                <w:vAlign w:val="center"/>
              </w:tcPr>
            </w:tcPrChange>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Change w:id="5528"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60C28892" w14:textId="7E9B81C9" w:rsidR="000A68D3" w:rsidRPr="00E66AD4" w:rsidRDefault="000A68D3" w:rsidP="000A68D3">
            <w:pPr>
              <w:widowControl/>
              <w:autoSpaceDE/>
              <w:autoSpaceDN/>
              <w:adjustRightInd/>
              <w:jc w:val="center"/>
              <w:rPr>
                <w:b/>
                <w:bCs/>
                <w:sz w:val="22"/>
                <w:szCs w:val="22"/>
              </w:rPr>
            </w:pPr>
            <w:ins w:id="5529" w:author="ERCOT" w:date="2021-11-01T10:53:00Z">
              <w:r>
                <w:rPr>
                  <w:rFonts w:ascii="Calibri" w:hAnsi="Calibri" w:cs="Calibri"/>
                  <w:color w:val="000000"/>
                  <w:sz w:val="22"/>
                  <w:szCs w:val="22"/>
                </w:rPr>
                <w:t>0</w:t>
              </w:r>
            </w:ins>
            <w:del w:id="5530" w:author="ERCOT" w:date="2021-11-01T10:49:00Z">
              <w:r w:rsidRPr="00E66AD4" w:rsidDel="000A68D3">
                <w:rPr>
                  <w:sz w:val="22"/>
                  <w:szCs w:val="22"/>
                </w:rPr>
                <w:delText>0</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531"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21FE2D4C" w14:textId="2ECEF15C" w:rsidR="000A68D3" w:rsidRPr="00E66AD4" w:rsidRDefault="000A68D3" w:rsidP="000A68D3">
            <w:pPr>
              <w:widowControl/>
              <w:autoSpaceDE/>
              <w:autoSpaceDN/>
              <w:adjustRightInd/>
              <w:jc w:val="center"/>
              <w:rPr>
                <w:b/>
                <w:bCs/>
                <w:sz w:val="22"/>
                <w:szCs w:val="22"/>
              </w:rPr>
            </w:pPr>
            <w:ins w:id="5532" w:author="ERCOT" w:date="2021-11-01T10:53:00Z">
              <w:r>
                <w:rPr>
                  <w:rFonts w:ascii="Calibri" w:hAnsi="Calibri" w:cs="Calibri"/>
                  <w:color w:val="000000"/>
                  <w:sz w:val="22"/>
                  <w:szCs w:val="22"/>
                </w:rPr>
                <w:t>0</w:t>
              </w:r>
            </w:ins>
            <w:del w:id="5533"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34"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F1C716F" w14:textId="540E1B48" w:rsidR="000A68D3" w:rsidRPr="00E66AD4" w:rsidRDefault="000A68D3" w:rsidP="000A68D3">
            <w:pPr>
              <w:widowControl/>
              <w:autoSpaceDE/>
              <w:autoSpaceDN/>
              <w:adjustRightInd/>
              <w:jc w:val="center"/>
              <w:rPr>
                <w:b/>
                <w:bCs/>
                <w:sz w:val="22"/>
                <w:szCs w:val="22"/>
              </w:rPr>
            </w:pPr>
            <w:ins w:id="5535" w:author="ERCOT" w:date="2021-11-01T10:53:00Z">
              <w:r>
                <w:rPr>
                  <w:rFonts w:ascii="Calibri" w:hAnsi="Calibri" w:cs="Calibri"/>
                  <w:color w:val="000000"/>
                  <w:sz w:val="22"/>
                  <w:szCs w:val="22"/>
                </w:rPr>
                <w:t>0</w:t>
              </w:r>
            </w:ins>
            <w:del w:id="5536"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37"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1388B55" w14:textId="3C397039" w:rsidR="000A68D3" w:rsidRPr="00E66AD4" w:rsidRDefault="000A68D3" w:rsidP="000A68D3">
            <w:pPr>
              <w:widowControl/>
              <w:autoSpaceDE/>
              <w:autoSpaceDN/>
              <w:adjustRightInd/>
              <w:jc w:val="center"/>
              <w:rPr>
                <w:b/>
                <w:bCs/>
                <w:sz w:val="22"/>
                <w:szCs w:val="22"/>
              </w:rPr>
            </w:pPr>
            <w:ins w:id="5538" w:author="ERCOT" w:date="2021-11-01T10:53:00Z">
              <w:r>
                <w:rPr>
                  <w:rFonts w:ascii="Calibri" w:hAnsi="Calibri" w:cs="Calibri"/>
                  <w:color w:val="000000"/>
                  <w:sz w:val="22"/>
                  <w:szCs w:val="22"/>
                </w:rPr>
                <w:t>0</w:t>
              </w:r>
            </w:ins>
            <w:del w:id="5539"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40"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1463E2E" w14:textId="02931719" w:rsidR="000A68D3" w:rsidRPr="00E66AD4" w:rsidRDefault="000A68D3" w:rsidP="000A68D3">
            <w:pPr>
              <w:widowControl/>
              <w:autoSpaceDE/>
              <w:autoSpaceDN/>
              <w:adjustRightInd/>
              <w:jc w:val="center"/>
              <w:rPr>
                <w:b/>
                <w:bCs/>
                <w:sz w:val="22"/>
                <w:szCs w:val="22"/>
              </w:rPr>
            </w:pPr>
            <w:ins w:id="5541" w:author="ERCOT" w:date="2021-11-01T10:53:00Z">
              <w:r>
                <w:rPr>
                  <w:rFonts w:ascii="Calibri" w:hAnsi="Calibri" w:cs="Calibri"/>
                  <w:color w:val="000000"/>
                  <w:sz w:val="22"/>
                  <w:szCs w:val="22"/>
                </w:rPr>
                <w:t>0</w:t>
              </w:r>
            </w:ins>
            <w:del w:id="5542"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43"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ECC3FC2" w14:textId="5FE9CC22" w:rsidR="000A68D3" w:rsidRPr="00E66AD4" w:rsidRDefault="000A68D3" w:rsidP="000A68D3">
            <w:pPr>
              <w:widowControl/>
              <w:autoSpaceDE/>
              <w:autoSpaceDN/>
              <w:adjustRightInd/>
              <w:jc w:val="center"/>
              <w:rPr>
                <w:b/>
                <w:bCs/>
                <w:sz w:val="22"/>
                <w:szCs w:val="22"/>
              </w:rPr>
            </w:pPr>
            <w:ins w:id="5544" w:author="ERCOT" w:date="2021-11-01T10:53:00Z">
              <w:r>
                <w:rPr>
                  <w:rFonts w:ascii="Calibri" w:hAnsi="Calibri" w:cs="Calibri"/>
                  <w:color w:val="000000"/>
                  <w:sz w:val="22"/>
                  <w:szCs w:val="22"/>
                </w:rPr>
                <w:t>0</w:t>
              </w:r>
            </w:ins>
            <w:del w:id="5545" w:author="ERCOT" w:date="2021-11-01T10:49:00Z">
              <w:r w:rsidRPr="00E66AD4" w:rsidDel="000A68D3">
                <w:rPr>
                  <w:sz w:val="22"/>
                  <w:szCs w:val="22"/>
                </w:rPr>
                <w:delText>0</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46"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1CB6AF2D" w14:textId="27491B15" w:rsidR="000A68D3" w:rsidRPr="00E66AD4" w:rsidRDefault="000A68D3" w:rsidP="000A68D3">
            <w:pPr>
              <w:widowControl/>
              <w:autoSpaceDE/>
              <w:autoSpaceDN/>
              <w:adjustRightInd/>
              <w:jc w:val="center"/>
              <w:rPr>
                <w:b/>
                <w:bCs/>
                <w:sz w:val="22"/>
                <w:szCs w:val="22"/>
              </w:rPr>
            </w:pPr>
            <w:ins w:id="5547" w:author="ERCOT" w:date="2021-11-01T10:53:00Z">
              <w:r>
                <w:rPr>
                  <w:rFonts w:ascii="Calibri" w:hAnsi="Calibri" w:cs="Calibri"/>
                  <w:color w:val="000000"/>
                  <w:sz w:val="22"/>
                  <w:szCs w:val="22"/>
                </w:rPr>
                <w:t>1</w:t>
              </w:r>
            </w:ins>
            <w:del w:id="5548"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49"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76AFF95" w14:textId="3AA0C03B" w:rsidR="000A68D3" w:rsidRPr="00E66AD4" w:rsidRDefault="000A68D3" w:rsidP="000A68D3">
            <w:pPr>
              <w:widowControl/>
              <w:autoSpaceDE/>
              <w:autoSpaceDN/>
              <w:adjustRightInd/>
              <w:jc w:val="center"/>
              <w:rPr>
                <w:b/>
                <w:bCs/>
                <w:sz w:val="22"/>
                <w:szCs w:val="22"/>
              </w:rPr>
            </w:pPr>
            <w:ins w:id="5550" w:author="ERCOT" w:date="2021-11-01T10:53:00Z">
              <w:r>
                <w:rPr>
                  <w:rFonts w:ascii="Calibri" w:hAnsi="Calibri" w:cs="Calibri"/>
                  <w:color w:val="000000"/>
                  <w:sz w:val="22"/>
                  <w:szCs w:val="22"/>
                </w:rPr>
                <w:t>1</w:t>
              </w:r>
            </w:ins>
            <w:del w:id="5551" w:author="ERCOT" w:date="2021-11-01T10:49:00Z">
              <w:r w:rsidRPr="00E66AD4" w:rsidDel="000A68D3">
                <w:rPr>
                  <w:sz w:val="22"/>
                  <w:szCs w:val="22"/>
                </w:rPr>
                <w:delText>1</w:delText>
              </w:r>
            </w:del>
          </w:p>
        </w:tc>
        <w:tc>
          <w:tcPr>
            <w:tcW w:w="181" w:type="pct"/>
            <w:tcBorders>
              <w:top w:val="single" w:sz="4" w:space="0" w:color="000000"/>
              <w:left w:val="single" w:sz="4" w:space="0" w:color="000000"/>
              <w:bottom w:val="single" w:sz="8" w:space="0" w:color="000000"/>
              <w:right w:val="single" w:sz="4" w:space="0" w:color="000000"/>
            </w:tcBorders>
            <w:vAlign w:val="bottom"/>
            <w:tcPrChange w:id="5552" w:author="ERCOT" w:date="2021-11-01T11:04:00Z">
              <w:tcPr>
                <w:tcW w:w="181" w:type="pct"/>
                <w:gridSpan w:val="2"/>
                <w:tcBorders>
                  <w:top w:val="single" w:sz="4" w:space="0" w:color="000000"/>
                  <w:left w:val="single" w:sz="4" w:space="0" w:color="000000"/>
                  <w:bottom w:val="single" w:sz="8" w:space="0" w:color="000000"/>
                  <w:right w:val="single" w:sz="4" w:space="0" w:color="000000"/>
                </w:tcBorders>
                <w:vAlign w:val="center"/>
              </w:tcPr>
            </w:tcPrChange>
          </w:tcPr>
          <w:p w14:paraId="4EDBAD60" w14:textId="43FB7BD6" w:rsidR="000A68D3" w:rsidRPr="00E66AD4" w:rsidRDefault="000A68D3" w:rsidP="000A68D3">
            <w:pPr>
              <w:widowControl/>
              <w:autoSpaceDE/>
              <w:autoSpaceDN/>
              <w:adjustRightInd/>
              <w:jc w:val="center"/>
              <w:rPr>
                <w:b/>
                <w:bCs/>
                <w:sz w:val="22"/>
                <w:szCs w:val="22"/>
              </w:rPr>
            </w:pPr>
            <w:ins w:id="5553" w:author="ERCOT" w:date="2021-11-01T10:53:00Z">
              <w:r>
                <w:rPr>
                  <w:rFonts w:ascii="Calibri" w:hAnsi="Calibri" w:cs="Calibri"/>
                  <w:color w:val="000000"/>
                  <w:sz w:val="22"/>
                  <w:szCs w:val="22"/>
                </w:rPr>
                <w:t>1</w:t>
              </w:r>
            </w:ins>
            <w:del w:id="5554" w:author="ERCOT" w:date="2021-11-01T10:49:00Z">
              <w:r w:rsidRPr="00E66AD4" w:rsidDel="000A68D3">
                <w:rPr>
                  <w:sz w:val="22"/>
                  <w:szCs w:val="22"/>
                </w:rPr>
                <w:delText>1</w:delText>
              </w:r>
            </w:del>
          </w:p>
        </w:tc>
        <w:tc>
          <w:tcPr>
            <w:tcW w:w="223" w:type="pct"/>
            <w:tcBorders>
              <w:top w:val="single" w:sz="4" w:space="0" w:color="000000"/>
              <w:left w:val="single" w:sz="4" w:space="0" w:color="000000"/>
              <w:bottom w:val="single" w:sz="8" w:space="0" w:color="000000"/>
              <w:right w:val="single" w:sz="4" w:space="0" w:color="000000"/>
            </w:tcBorders>
            <w:vAlign w:val="bottom"/>
            <w:tcPrChange w:id="5555" w:author="ERCOT" w:date="2021-11-01T11:04:00Z">
              <w:tcPr>
                <w:tcW w:w="223" w:type="pct"/>
                <w:gridSpan w:val="2"/>
                <w:tcBorders>
                  <w:top w:val="single" w:sz="4" w:space="0" w:color="000000"/>
                  <w:left w:val="single" w:sz="4" w:space="0" w:color="000000"/>
                  <w:bottom w:val="single" w:sz="8" w:space="0" w:color="000000"/>
                  <w:right w:val="single" w:sz="4" w:space="0" w:color="000000"/>
                </w:tcBorders>
                <w:vAlign w:val="center"/>
              </w:tcPr>
            </w:tcPrChange>
          </w:tcPr>
          <w:p w14:paraId="5C972932" w14:textId="21CAA9DE" w:rsidR="000A68D3" w:rsidRPr="00E66AD4" w:rsidRDefault="000A68D3" w:rsidP="000A68D3">
            <w:pPr>
              <w:widowControl/>
              <w:autoSpaceDE/>
              <w:autoSpaceDN/>
              <w:adjustRightInd/>
              <w:jc w:val="center"/>
              <w:rPr>
                <w:b/>
                <w:bCs/>
                <w:sz w:val="22"/>
                <w:szCs w:val="22"/>
              </w:rPr>
            </w:pPr>
            <w:ins w:id="5556" w:author="ERCOT" w:date="2021-11-01T10:53:00Z">
              <w:r>
                <w:rPr>
                  <w:rFonts w:ascii="Calibri" w:hAnsi="Calibri" w:cs="Calibri"/>
                  <w:color w:val="000000"/>
                  <w:sz w:val="22"/>
                  <w:szCs w:val="22"/>
                </w:rPr>
                <w:t>1</w:t>
              </w:r>
            </w:ins>
            <w:del w:id="5557" w:author="ERCOT" w:date="2021-11-01T10:49:00Z">
              <w:r w:rsidRPr="00E66AD4" w:rsidDel="000A68D3">
                <w:rPr>
                  <w:sz w:val="22"/>
                  <w:szCs w:val="22"/>
                </w:rPr>
                <w:delText>1</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58"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2E143D87" w14:textId="76E37D6A" w:rsidR="000A68D3" w:rsidRPr="00E66AD4" w:rsidRDefault="000A68D3" w:rsidP="000A68D3">
            <w:pPr>
              <w:widowControl/>
              <w:autoSpaceDE/>
              <w:autoSpaceDN/>
              <w:adjustRightInd/>
              <w:jc w:val="center"/>
              <w:rPr>
                <w:b/>
                <w:bCs/>
                <w:sz w:val="22"/>
                <w:szCs w:val="22"/>
              </w:rPr>
            </w:pPr>
            <w:ins w:id="5559" w:author="ERCOT" w:date="2021-11-01T10:53:00Z">
              <w:r>
                <w:rPr>
                  <w:rFonts w:ascii="Calibri" w:hAnsi="Calibri" w:cs="Calibri"/>
                  <w:color w:val="000000"/>
                  <w:sz w:val="22"/>
                  <w:szCs w:val="22"/>
                </w:rPr>
                <w:t>28</w:t>
              </w:r>
            </w:ins>
            <w:del w:id="5560"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61"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59894021" w14:textId="104F4E90" w:rsidR="000A68D3" w:rsidRPr="00E66AD4" w:rsidRDefault="000A68D3" w:rsidP="000A68D3">
            <w:pPr>
              <w:widowControl/>
              <w:autoSpaceDE/>
              <w:autoSpaceDN/>
              <w:adjustRightInd/>
              <w:jc w:val="center"/>
              <w:rPr>
                <w:b/>
                <w:bCs/>
                <w:sz w:val="22"/>
                <w:szCs w:val="22"/>
              </w:rPr>
            </w:pPr>
            <w:ins w:id="5562" w:author="ERCOT" w:date="2021-11-01T10:53:00Z">
              <w:r>
                <w:rPr>
                  <w:rFonts w:ascii="Calibri" w:hAnsi="Calibri" w:cs="Calibri"/>
                  <w:color w:val="000000"/>
                  <w:sz w:val="22"/>
                  <w:szCs w:val="22"/>
                </w:rPr>
                <w:t>28</w:t>
              </w:r>
            </w:ins>
            <w:del w:id="5563"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564"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016E14E6" w14:textId="4D8591F3" w:rsidR="000A68D3" w:rsidRPr="00E66AD4" w:rsidRDefault="000A68D3" w:rsidP="000A68D3">
            <w:pPr>
              <w:widowControl/>
              <w:autoSpaceDE/>
              <w:autoSpaceDN/>
              <w:adjustRightInd/>
              <w:jc w:val="center"/>
              <w:rPr>
                <w:b/>
                <w:bCs/>
                <w:sz w:val="22"/>
                <w:szCs w:val="22"/>
              </w:rPr>
            </w:pPr>
            <w:ins w:id="5565" w:author="ERCOT" w:date="2021-11-01T10:53:00Z">
              <w:r>
                <w:rPr>
                  <w:rFonts w:ascii="Calibri" w:hAnsi="Calibri" w:cs="Calibri"/>
                  <w:color w:val="000000"/>
                  <w:sz w:val="22"/>
                  <w:szCs w:val="22"/>
                </w:rPr>
                <w:t>28</w:t>
              </w:r>
            </w:ins>
            <w:del w:id="5566" w:author="ERCOT" w:date="2021-11-01T10:49:00Z">
              <w:r w:rsidRPr="00E66AD4" w:rsidDel="000A68D3">
                <w:rPr>
                  <w:sz w:val="22"/>
                  <w:szCs w:val="22"/>
                </w:rPr>
                <w:delText>36</w:delText>
              </w:r>
            </w:del>
          </w:p>
        </w:tc>
        <w:tc>
          <w:tcPr>
            <w:tcW w:w="202" w:type="pct"/>
            <w:tcBorders>
              <w:top w:val="single" w:sz="4" w:space="0" w:color="000000"/>
              <w:left w:val="single" w:sz="4" w:space="0" w:color="000000"/>
              <w:bottom w:val="single" w:sz="8" w:space="0" w:color="000000"/>
              <w:right w:val="single" w:sz="4" w:space="0" w:color="000000"/>
            </w:tcBorders>
            <w:vAlign w:val="bottom"/>
            <w:tcPrChange w:id="5567" w:author="ERCOT" w:date="2021-11-01T11:04:00Z">
              <w:tcPr>
                <w:tcW w:w="202" w:type="pct"/>
                <w:gridSpan w:val="2"/>
                <w:tcBorders>
                  <w:top w:val="single" w:sz="4" w:space="0" w:color="000000"/>
                  <w:left w:val="single" w:sz="4" w:space="0" w:color="000000"/>
                  <w:bottom w:val="single" w:sz="8" w:space="0" w:color="000000"/>
                  <w:right w:val="single" w:sz="4" w:space="0" w:color="000000"/>
                </w:tcBorders>
                <w:vAlign w:val="center"/>
              </w:tcPr>
            </w:tcPrChange>
          </w:tcPr>
          <w:p w14:paraId="77246609" w14:textId="183CF47E" w:rsidR="000A68D3" w:rsidRPr="00E66AD4" w:rsidRDefault="000A68D3" w:rsidP="000A68D3">
            <w:pPr>
              <w:widowControl/>
              <w:autoSpaceDE/>
              <w:autoSpaceDN/>
              <w:adjustRightInd/>
              <w:jc w:val="center"/>
              <w:rPr>
                <w:b/>
                <w:bCs/>
                <w:sz w:val="22"/>
                <w:szCs w:val="22"/>
              </w:rPr>
            </w:pPr>
            <w:ins w:id="5568" w:author="ERCOT" w:date="2021-11-01T10:53:00Z">
              <w:r>
                <w:rPr>
                  <w:rFonts w:ascii="Calibri" w:hAnsi="Calibri" w:cs="Calibri"/>
                  <w:color w:val="000000"/>
                  <w:sz w:val="22"/>
                  <w:szCs w:val="22"/>
                </w:rPr>
                <w:t>28</w:t>
              </w:r>
            </w:ins>
            <w:del w:id="5569" w:author="ERCOT" w:date="2021-11-01T10:49:00Z">
              <w:r w:rsidRPr="00E66AD4" w:rsidDel="000A68D3">
                <w:rPr>
                  <w:sz w:val="22"/>
                  <w:szCs w:val="22"/>
                </w:rPr>
                <w:delText>36</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570"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4A6B6719" w14:textId="757C37BF" w:rsidR="000A68D3" w:rsidRPr="00E66AD4" w:rsidRDefault="000A68D3" w:rsidP="000A68D3">
            <w:pPr>
              <w:widowControl/>
              <w:autoSpaceDE/>
              <w:autoSpaceDN/>
              <w:adjustRightInd/>
              <w:jc w:val="center"/>
              <w:rPr>
                <w:b/>
                <w:bCs/>
                <w:sz w:val="22"/>
                <w:szCs w:val="22"/>
              </w:rPr>
            </w:pPr>
            <w:ins w:id="5571" w:author="ERCOT" w:date="2021-11-01T10:53:00Z">
              <w:r>
                <w:rPr>
                  <w:rFonts w:ascii="Calibri" w:hAnsi="Calibri" w:cs="Calibri"/>
                  <w:color w:val="000000"/>
                  <w:sz w:val="22"/>
                  <w:szCs w:val="22"/>
                </w:rPr>
                <w:t>26</w:t>
              </w:r>
            </w:ins>
            <w:del w:id="5572"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573"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155F0AD1" w14:textId="3973A082" w:rsidR="000A68D3" w:rsidRPr="00E66AD4" w:rsidRDefault="000A68D3" w:rsidP="000A68D3">
            <w:pPr>
              <w:widowControl/>
              <w:autoSpaceDE/>
              <w:autoSpaceDN/>
              <w:adjustRightInd/>
              <w:jc w:val="center"/>
              <w:rPr>
                <w:b/>
                <w:bCs/>
                <w:sz w:val="22"/>
                <w:szCs w:val="22"/>
              </w:rPr>
            </w:pPr>
            <w:ins w:id="5574" w:author="ERCOT" w:date="2021-11-01T10:53:00Z">
              <w:r>
                <w:rPr>
                  <w:rFonts w:ascii="Calibri" w:hAnsi="Calibri" w:cs="Calibri"/>
                  <w:color w:val="000000"/>
                  <w:sz w:val="22"/>
                  <w:szCs w:val="22"/>
                </w:rPr>
                <w:t>26</w:t>
              </w:r>
            </w:ins>
            <w:del w:id="5575" w:author="ERCOT" w:date="2021-11-01T10:49:00Z">
              <w:r w:rsidRPr="00E66AD4" w:rsidDel="000A68D3">
                <w:rPr>
                  <w:sz w:val="22"/>
                  <w:szCs w:val="22"/>
                </w:rPr>
                <w:delText>33</w:delText>
              </w:r>
            </w:del>
          </w:p>
        </w:tc>
        <w:tc>
          <w:tcPr>
            <w:tcW w:w="197" w:type="pct"/>
            <w:tcBorders>
              <w:top w:val="single" w:sz="4" w:space="0" w:color="000000"/>
              <w:left w:val="single" w:sz="4" w:space="0" w:color="000000"/>
              <w:bottom w:val="single" w:sz="8" w:space="0" w:color="000000"/>
              <w:right w:val="single" w:sz="4" w:space="0" w:color="000000"/>
            </w:tcBorders>
            <w:vAlign w:val="bottom"/>
            <w:tcPrChange w:id="5576" w:author="ERCOT" w:date="2021-11-01T11:04:00Z">
              <w:tcPr>
                <w:tcW w:w="197" w:type="pct"/>
                <w:gridSpan w:val="2"/>
                <w:tcBorders>
                  <w:top w:val="single" w:sz="4" w:space="0" w:color="000000"/>
                  <w:left w:val="single" w:sz="4" w:space="0" w:color="000000"/>
                  <w:bottom w:val="single" w:sz="8" w:space="0" w:color="000000"/>
                  <w:right w:val="single" w:sz="4" w:space="0" w:color="000000"/>
                </w:tcBorders>
                <w:vAlign w:val="center"/>
              </w:tcPr>
            </w:tcPrChange>
          </w:tcPr>
          <w:p w14:paraId="7A2EBA81" w14:textId="23E17A76" w:rsidR="000A68D3" w:rsidRPr="00E66AD4" w:rsidRDefault="000A68D3" w:rsidP="000A68D3">
            <w:pPr>
              <w:widowControl/>
              <w:autoSpaceDE/>
              <w:autoSpaceDN/>
              <w:adjustRightInd/>
              <w:jc w:val="center"/>
              <w:rPr>
                <w:b/>
                <w:bCs/>
                <w:sz w:val="22"/>
                <w:szCs w:val="22"/>
              </w:rPr>
            </w:pPr>
            <w:ins w:id="5577" w:author="ERCOT" w:date="2021-11-01T10:53:00Z">
              <w:r>
                <w:rPr>
                  <w:rFonts w:ascii="Calibri" w:hAnsi="Calibri" w:cs="Calibri"/>
                  <w:color w:val="000000"/>
                  <w:sz w:val="22"/>
                  <w:szCs w:val="22"/>
                </w:rPr>
                <w:t>26</w:t>
              </w:r>
            </w:ins>
            <w:del w:id="5578" w:author="ERCOT" w:date="2021-11-01T10:49:00Z">
              <w:r w:rsidRPr="00E66AD4" w:rsidDel="000A68D3">
                <w:rPr>
                  <w:sz w:val="22"/>
                  <w:szCs w:val="22"/>
                </w:rPr>
                <w:delText>33</w:delText>
              </w:r>
            </w:del>
          </w:p>
        </w:tc>
        <w:tc>
          <w:tcPr>
            <w:tcW w:w="179" w:type="pct"/>
            <w:tcBorders>
              <w:top w:val="single" w:sz="4" w:space="0" w:color="000000"/>
              <w:left w:val="single" w:sz="4" w:space="0" w:color="000000"/>
              <w:bottom w:val="single" w:sz="8" w:space="0" w:color="000000"/>
              <w:right w:val="single" w:sz="4" w:space="0" w:color="000000"/>
            </w:tcBorders>
            <w:vAlign w:val="bottom"/>
            <w:tcPrChange w:id="5579" w:author="ERCOT" w:date="2021-11-01T11:04:00Z">
              <w:tcPr>
                <w:tcW w:w="179" w:type="pct"/>
                <w:gridSpan w:val="2"/>
                <w:tcBorders>
                  <w:top w:val="single" w:sz="4" w:space="0" w:color="000000"/>
                  <w:left w:val="single" w:sz="4" w:space="0" w:color="000000"/>
                  <w:bottom w:val="single" w:sz="8" w:space="0" w:color="000000"/>
                  <w:right w:val="single" w:sz="4" w:space="0" w:color="000000"/>
                </w:tcBorders>
                <w:vAlign w:val="center"/>
              </w:tcPr>
            </w:tcPrChange>
          </w:tcPr>
          <w:p w14:paraId="6DB5EB1C" w14:textId="1C23D58A" w:rsidR="000A68D3" w:rsidRPr="00E66AD4" w:rsidRDefault="000A68D3" w:rsidP="000A68D3">
            <w:pPr>
              <w:widowControl/>
              <w:autoSpaceDE/>
              <w:autoSpaceDN/>
              <w:adjustRightInd/>
              <w:jc w:val="center"/>
              <w:rPr>
                <w:b/>
                <w:bCs/>
                <w:sz w:val="22"/>
                <w:szCs w:val="22"/>
              </w:rPr>
            </w:pPr>
            <w:ins w:id="5580" w:author="ERCOT" w:date="2021-11-01T10:53:00Z">
              <w:r>
                <w:rPr>
                  <w:rFonts w:ascii="Calibri" w:hAnsi="Calibri" w:cs="Calibri"/>
                  <w:color w:val="000000"/>
                  <w:sz w:val="22"/>
                  <w:szCs w:val="22"/>
                </w:rPr>
                <w:t>26</w:t>
              </w:r>
            </w:ins>
            <w:del w:id="5581" w:author="ERCOT" w:date="2021-11-01T10:49:00Z">
              <w:r w:rsidRPr="00E66AD4" w:rsidDel="000A68D3">
                <w:rPr>
                  <w:sz w:val="22"/>
                  <w:szCs w:val="22"/>
                </w:rPr>
                <w:delText>33</w:delText>
              </w:r>
            </w:del>
          </w:p>
        </w:tc>
        <w:tc>
          <w:tcPr>
            <w:tcW w:w="191" w:type="pct"/>
            <w:tcBorders>
              <w:top w:val="single" w:sz="4" w:space="0" w:color="000000"/>
              <w:left w:val="single" w:sz="4" w:space="0" w:color="000000"/>
              <w:bottom w:val="single" w:sz="8" w:space="0" w:color="000000"/>
              <w:right w:val="single" w:sz="4" w:space="0" w:color="000000"/>
            </w:tcBorders>
            <w:vAlign w:val="bottom"/>
            <w:tcPrChange w:id="5582" w:author="ERCOT" w:date="2021-11-01T11:04:00Z">
              <w:tcPr>
                <w:tcW w:w="191" w:type="pct"/>
                <w:gridSpan w:val="2"/>
                <w:tcBorders>
                  <w:top w:val="single" w:sz="4" w:space="0" w:color="000000"/>
                  <w:left w:val="single" w:sz="4" w:space="0" w:color="000000"/>
                  <w:bottom w:val="single" w:sz="8" w:space="0" w:color="000000"/>
                  <w:right w:val="single" w:sz="4" w:space="0" w:color="000000"/>
                </w:tcBorders>
                <w:vAlign w:val="center"/>
              </w:tcPr>
            </w:tcPrChange>
          </w:tcPr>
          <w:p w14:paraId="770981F0" w14:textId="25C3CC5A" w:rsidR="000A68D3" w:rsidRPr="00E66AD4" w:rsidRDefault="000A68D3" w:rsidP="000A68D3">
            <w:pPr>
              <w:widowControl/>
              <w:autoSpaceDE/>
              <w:autoSpaceDN/>
              <w:adjustRightInd/>
              <w:jc w:val="center"/>
              <w:rPr>
                <w:b/>
                <w:bCs/>
                <w:sz w:val="22"/>
                <w:szCs w:val="22"/>
              </w:rPr>
            </w:pPr>
            <w:ins w:id="5583" w:author="ERCOT" w:date="2021-11-01T10:53:00Z">
              <w:r>
                <w:rPr>
                  <w:rFonts w:ascii="Calibri" w:hAnsi="Calibri" w:cs="Calibri"/>
                  <w:color w:val="000000"/>
                  <w:sz w:val="22"/>
                  <w:szCs w:val="22"/>
                </w:rPr>
                <w:t>0</w:t>
              </w:r>
            </w:ins>
            <w:del w:id="5584" w:author="ERCOT" w:date="2021-11-01T10:49:00Z">
              <w:r w:rsidRPr="00E66AD4" w:rsidDel="000A68D3">
                <w:rPr>
                  <w:sz w:val="22"/>
                  <w:szCs w:val="22"/>
                </w:rPr>
                <w:delText>0</w:delText>
              </w:r>
            </w:del>
          </w:p>
        </w:tc>
        <w:tc>
          <w:tcPr>
            <w:tcW w:w="168" w:type="pct"/>
            <w:tcBorders>
              <w:top w:val="single" w:sz="4" w:space="0" w:color="000000"/>
              <w:left w:val="single" w:sz="4" w:space="0" w:color="000000"/>
              <w:bottom w:val="single" w:sz="8" w:space="0" w:color="000000"/>
              <w:right w:val="single" w:sz="4" w:space="0" w:color="000000"/>
            </w:tcBorders>
            <w:vAlign w:val="bottom"/>
            <w:tcPrChange w:id="5585" w:author="ERCOT" w:date="2021-11-01T11:04:00Z">
              <w:tcPr>
                <w:tcW w:w="168" w:type="pct"/>
                <w:gridSpan w:val="2"/>
                <w:tcBorders>
                  <w:top w:val="single" w:sz="4" w:space="0" w:color="000000"/>
                  <w:left w:val="single" w:sz="4" w:space="0" w:color="000000"/>
                  <w:bottom w:val="single" w:sz="8" w:space="0" w:color="000000"/>
                  <w:right w:val="single" w:sz="4" w:space="0" w:color="000000"/>
                </w:tcBorders>
                <w:vAlign w:val="center"/>
              </w:tcPr>
            </w:tcPrChange>
          </w:tcPr>
          <w:p w14:paraId="42CABC43" w14:textId="63835B88" w:rsidR="000A68D3" w:rsidRPr="00E66AD4" w:rsidRDefault="000A68D3" w:rsidP="000A68D3">
            <w:pPr>
              <w:widowControl/>
              <w:autoSpaceDE/>
              <w:autoSpaceDN/>
              <w:adjustRightInd/>
              <w:jc w:val="center"/>
              <w:rPr>
                <w:b/>
                <w:bCs/>
                <w:sz w:val="22"/>
                <w:szCs w:val="22"/>
              </w:rPr>
            </w:pPr>
            <w:ins w:id="5586" w:author="ERCOT" w:date="2021-11-01T10:53:00Z">
              <w:r>
                <w:rPr>
                  <w:rFonts w:ascii="Calibri" w:hAnsi="Calibri" w:cs="Calibri"/>
                  <w:color w:val="000000"/>
                  <w:sz w:val="22"/>
                  <w:szCs w:val="22"/>
                </w:rPr>
                <w:t>0</w:t>
              </w:r>
            </w:ins>
            <w:del w:id="5587" w:author="ERCOT" w:date="2021-11-01T10:49:00Z">
              <w:r w:rsidRPr="00E66AD4" w:rsidDel="000A68D3">
                <w:rPr>
                  <w:sz w:val="22"/>
                  <w:szCs w:val="22"/>
                </w:rPr>
                <w:delText>0</w:delText>
              </w:r>
            </w:del>
          </w:p>
        </w:tc>
        <w:tc>
          <w:tcPr>
            <w:tcW w:w="169" w:type="pct"/>
            <w:tcBorders>
              <w:top w:val="single" w:sz="4" w:space="0" w:color="000000"/>
              <w:left w:val="single" w:sz="4" w:space="0" w:color="000000"/>
              <w:bottom w:val="single" w:sz="8" w:space="0" w:color="000000"/>
              <w:right w:val="single" w:sz="4" w:space="0" w:color="000000"/>
            </w:tcBorders>
            <w:vAlign w:val="bottom"/>
            <w:tcPrChange w:id="5588" w:author="ERCOT" w:date="2021-11-01T11:04:00Z">
              <w:tcPr>
                <w:tcW w:w="169" w:type="pct"/>
                <w:gridSpan w:val="2"/>
                <w:tcBorders>
                  <w:top w:val="single" w:sz="4" w:space="0" w:color="000000"/>
                  <w:left w:val="single" w:sz="4" w:space="0" w:color="000000"/>
                  <w:bottom w:val="single" w:sz="8" w:space="0" w:color="000000"/>
                  <w:right w:val="single" w:sz="4" w:space="0" w:color="000000"/>
                </w:tcBorders>
                <w:vAlign w:val="center"/>
              </w:tcPr>
            </w:tcPrChange>
          </w:tcPr>
          <w:p w14:paraId="76A53BB7" w14:textId="415B4B25" w:rsidR="000A68D3" w:rsidRPr="00E66AD4" w:rsidRDefault="000A68D3" w:rsidP="000A68D3">
            <w:pPr>
              <w:widowControl/>
              <w:autoSpaceDE/>
              <w:autoSpaceDN/>
              <w:adjustRightInd/>
              <w:jc w:val="center"/>
              <w:rPr>
                <w:b/>
                <w:bCs/>
                <w:sz w:val="22"/>
                <w:szCs w:val="22"/>
              </w:rPr>
            </w:pPr>
            <w:ins w:id="5589" w:author="ERCOT" w:date="2021-11-01T10:53:00Z">
              <w:r>
                <w:rPr>
                  <w:rFonts w:ascii="Calibri" w:hAnsi="Calibri" w:cs="Calibri"/>
                  <w:color w:val="000000"/>
                  <w:sz w:val="22"/>
                  <w:szCs w:val="22"/>
                </w:rPr>
                <w:t>0</w:t>
              </w:r>
            </w:ins>
            <w:del w:id="5590" w:author="ERCOT" w:date="2021-11-01T10:49:00Z">
              <w:r w:rsidRPr="00E66AD4" w:rsidDel="000A68D3">
                <w:rPr>
                  <w:sz w:val="22"/>
                  <w:szCs w:val="22"/>
                </w:rPr>
                <w:delText>0</w:delText>
              </w:r>
            </w:del>
          </w:p>
        </w:tc>
        <w:tc>
          <w:tcPr>
            <w:tcW w:w="183" w:type="pct"/>
            <w:tcBorders>
              <w:top w:val="single" w:sz="4" w:space="0" w:color="000000"/>
              <w:left w:val="single" w:sz="4" w:space="0" w:color="000000"/>
              <w:bottom w:val="single" w:sz="8" w:space="0" w:color="000000"/>
              <w:right w:val="single" w:sz="4" w:space="0" w:color="000000"/>
            </w:tcBorders>
            <w:vAlign w:val="bottom"/>
            <w:tcPrChange w:id="5591" w:author="ERCOT" w:date="2021-11-01T11:04:00Z">
              <w:tcPr>
                <w:tcW w:w="183" w:type="pct"/>
                <w:gridSpan w:val="2"/>
                <w:tcBorders>
                  <w:top w:val="single" w:sz="4" w:space="0" w:color="000000"/>
                  <w:left w:val="single" w:sz="4" w:space="0" w:color="000000"/>
                  <w:bottom w:val="single" w:sz="8" w:space="0" w:color="000000"/>
                  <w:right w:val="single" w:sz="4" w:space="0" w:color="000000"/>
                </w:tcBorders>
                <w:vAlign w:val="center"/>
              </w:tcPr>
            </w:tcPrChange>
          </w:tcPr>
          <w:p w14:paraId="3BF0D278" w14:textId="665EA301" w:rsidR="000A68D3" w:rsidRPr="00E66AD4" w:rsidRDefault="000A68D3" w:rsidP="000A68D3">
            <w:pPr>
              <w:widowControl/>
              <w:autoSpaceDE/>
              <w:autoSpaceDN/>
              <w:adjustRightInd/>
              <w:jc w:val="center"/>
              <w:rPr>
                <w:b/>
                <w:bCs/>
                <w:sz w:val="22"/>
                <w:szCs w:val="22"/>
              </w:rPr>
            </w:pPr>
            <w:ins w:id="5592" w:author="ERCOT" w:date="2021-11-01T10:53:00Z">
              <w:r>
                <w:rPr>
                  <w:rFonts w:ascii="Calibri" w:hAnsi="Calibri" w:cs="Calibri"/>
                  <w:color w:val="000000"/>
                  <w:sz w:val="22"/>
                  <w:szCs w:val="22"/>
                </w:rPr>
                <w:t>0</w:t>
              </w:r>
            </w:ins>
            <w:del w:id="5593" w:author="ERCOT" w:date="2021-11-01T10:49:00Z">
              <w:r w:rsidRPr="00E66AD4" w:rsidDel="000A68D3">
                <w:rPr>
                  <w:sz w:val="22"/>
                  <w:szCs w:val="22"/>
                </w:rPr>
                <w:delText>0</w:delText>
              </w:r>
            </w:del>
          </w:p>
        </w:tc>
        <w:tc>
          <w:tcPr>
            <w:tcW w:w="150" w:type="pct"/>
            <w:tcBorders>
              <w:top w:val="single" w:sz="4" w:space="0" w:color="000000"/>
              <w:left w:val="single" w:sz="4" w:space="0" w:color="000000"/>
              <w:bottom w:val="single" w:sz="8" w:space="0" w:color="000000"/>
              <w:right w:val="single" w:sz="4" w:space="0" w:color="000000"/>
            </w:tcBorders>
            <w:vAlign w:val="bottom"/>
            <w:tcPrChange w:id="5594" w:author="ERCOT" w:date="2021-11-01T11:04:00Z">
              <w:tcPr>
                <w:tcW w:w="150" w:type="pct"/>
                <w:gridSpan w:val="2"/>
                <w:tcBorders>
                  <w:top w:val="single" w:sz="4" w:space="0" w:color="000000"/>
                  <w:left w:val="single" w:sz="4" w:space="0" w:color="000000"/>
                  <w:bottom w:val="single" w:sz="8" w:space="0" w:color="000000"/>
                  <w:right w:val="single" w:sz="4" w:space="0" w:color="000000"/>
                </w:tcBorders>
                <w:vAlign w:val="center"/>
              </w:tcPr>
            </w:tcPrChange>
          </w:tcPr>
          <w:p w14:paraId="20C70A28" w14:textId="57A05207" w:rsidR="000A68D3" w:rsidRPr="00E66AD4" w:rsidRDefault="000A68D3" w:rsidP="000A68D3">
            <w:pPr>
              <w:widowControl/>
              <w:autoSpaceDE/>
              <w:autoSpaceDN/>
              <w:adjustRightInd/>
              <w:jc w:val="center"/>
              <w:rPr>
                <w:b/>
                <w:bCs/>
                <w:sz w:val="22"/>
                <w:szCs w:val="22"/>
              </w:rPr>
            </w:pPr>
            <w:ins w:id="5595" w:author="ERCOT" w:date="2021-11-01T10:53:00Z">
              <w:r>
                <w:rPr>
                  <w:rFonts w:ascii="Calibri" w:hAnsi="Calibri" w:cs="Calibri"/>
                  <w:color w:val="000000"/>
                  <w:sz w:val="22"/>
                  <w:szCs w:val="22"/>
                </w:rPr>
                <w:t>0</w:t>
              </w:r>
            </w:ins>
            <w:del w:id="5596" w:author="ERCOT" w:date="2021-11-01T10:49:00Z">
              <w:r w:rsidRPr="00E66AD4" w:rsidDel="000A68D3">
                <w:rPr>
                  <w:sz w:val="22"/>
                  <w:szCs w:val="22"/>
                </w:rPr>
                <w:delText>0</w:delText>
              </w:r>
            </w:del>
          </w:p>
        </w:tc>
        <w:tc>
          <w:tcPr>
            <w:tcW w:w="206" w:type="pct"/>
            <w:tcBorders>
              <w:top w:val="single" w:sz="4" w:space="0" w:color="000000"/>
              <w:left w:val="single" w:sz="4" w:space="0" w:color="000000"/>
              <w:bottom w:val="single" w:sz="8" w:space="0" w:color="000000"/>
              <w:right w:val="single" w:sz="8" w:space="0" w:color="000000"/>
            </w:tcBorders>
            <w:vAlign w:val="bottom"/>
            <w:tcPrChange w:id="5597" w:author="ERCOT" w:date="2021-11-01T11:04:00Z">
              <w:tcPr>
                <w:tcW w:w="206" w:type="pct"/>
                <w:gridSpan w:val="2"/>
                <w:tcBorders>
                  <w:top w:val="single" w:sz="4" w:space="0" w:color="000000"/>
                  <w:left w:val="single" w:sz="4" w:space="0" w:color="000000"/>
                  <w:bottom w:val="single" w:sz="8" w:space="0" w:color="000000"/>
                  <w:right w:val="single" w:sz="8" w:space="0" w:color="000000"/>
                </w:tcBorders>
                <w:vAlign w:val="center"/>
              </w:tcPr>
            </w:tcPrChange>
          </w:tcPr>
          <w:p w14:paraId="0EDD5BBA" w14:textId="3C77A944" w:rsidR="000A68D3" w:rsidRPr="00E66AD4" w:rsidRDefault="000A68D3" w:rsidP="000A68D3">
            <w:pPr>
              <w:widowControl/>
              <w:autoSpaceDE/>
              <w:autoSpaceDN/>
              <w:adjustRightInd/>
              <w:jc w:val="center"/>
              <w:rPr>
                <w:b/>
                <w:bCs/>
                <w:sz w:val="22"/>
                <w:szCs w:val="22"/>
              </w:rPr>
            </w:pPr>
            <w:ins w:id="5598" w:author="ERCOT" w:date="2021-11-01T10:53:00Z">
              <w:r>
                <w:rPr>
                  <w:rFonts w:ascii="Calibri" w:hAnsi="Calibri" w:cs="Calibri"/>
                  <w:color w:val="000000"/>
                  <w:sz w:val="22"/>
                  <w:szCs w:val="22"/>
                </w:rPr>
                <w:t>0</w:t>
              </w:r>
            </w:ins>
            <w:del w:id="5599" w:author="ERCOT" w:date="2021-11-01T10:49:00Z">
              <w:r w:rsidRPr="00E66AD4" w:rsidDel="000A68D3">
                <w:rPr>
                  <w:sz w:val="22"/>
                  <w:szCs w:val="22"/>
                </w:rPr>
                <w:delText>0</w:delText>
              </w:r>
            </w:del>
          </w:p>
        </w:tc>
      </w:tr>
    </w:tbl>
    <w:p w14:paraId="7E73972E" w14:textId="61102B52" w:rsidR="00E65EA9" w:rsidDel="00841E30" w:rsidRDefault="00E65EA9" w:rsidP="00E65EA9">
      <w:pPr>
        <w:pStyle w:val="BodyText"/>
        <w:rPr>
          <w:del w:id="5600" w:author="ERCOT" w:date="2021-11-01T11:02:00Z"/>
          <w:lang w:val="x-none" w:eastAsia="x-none"/>
        </w:rPr>
      </w:pPr>
    </w:p>
    <w:p w14:paraId="0CD16EDE" w14:textId="77777777" w:rsidR="000A68D3" w:rsidRDefault="000A68D3" w:rsidP="00E65EA9">
      <w:pPr>
        <w:pStyle w:val="BodyText"/>
        <w:rPr>
          <w:ins w:id="5601" w:author="ERCOT" w:date="2021-11-01T10:51:00Z"/>
          <w:lang w:val="x-none" w:eastAsia="x-none"/>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Change w:id="5602" w:author="ERCOT" w:date="2021-11-01T11:01:00Z">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PrChange>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Change w:id="5603">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434"/>
            <w:gridCol w:w="599"/>
            <w:gridCol w:w="262"/>
          </w:tblGrid>
        </w:tblGridChange>
      </w:tblGrid>
      <w:tr w:rsidR="000A68D3" w:rsidRPr="00EC4D96" w14:paraId="0C9C25EC" w14:textId="77777777" w:rsidTr="00C31D92">
        <w:trPr>
          <w:trHeight w:val="414"/>
          <w:tblCellSpacing w:w="0" w:type="dxa"/>
          <w:ins w:id="5604" w:author="ERCOT" w:date="2021-11-01T10:51:00Z"/>
          <w:trPrChange w:id="5605" w:author="ERCOT" w:date="2021-11-01T11:01:00Z">
            <w:trPr>
              <w:gridAfter w:val="0"/>
              <w:trHeight w:val="414"/>
              <w:tblCellSpacing w:w="0" w:type="dxa"/>
            </w:trPr>
          </w:trPrChange>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Change w:id="5606" w:author="ERCOT" w:date="2021-11-01T11:01:00Z">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14:paraId="5996E355" w14:textId="098880AD" w:rsidR="000A68D3" w:rsidRPr="00EC4D96" w:rsidRDefault="00611831" w:rsidP="00884092">
            <w:pPr>
              <w:widowControl/>
              <w:autoSpaceDE/>
              <w:autoSpaceDN/>
              <w:adjustRightInd/>
              <w:jc w:val="both"/>
              <w:rPr>
                <w:ins w:id="5607" w:author="ERCOT" w:date="2021-11-01T10:51:00Z"/>
                <w:b/>
                <w:bCs/>
                <w:sz w:val="22"/>
                <w:szCs w:val="22"/>
              </w:rPr>
            </w:pPr>
            <w:ins w:id="5608" w:author="ERCOT" w:date="2021-11-01T17:52:00Z">
              <w:r w:rsidRPr="00EC4D96">
                <w:rPr>
                  <w:b/>
                  <w:bCs/>
                  <w:sz w:val="22"/>
                  <w:szCs w:val="22"/>
                </w:rPr>
                <w:t xml:space="preserve">Incremental MW Adjustment to </w:t>
              </w:r>
              <w:r>
                <w:rPr>
                  <w:b/>
                  <w:bCs/>
                  <w:sz w:val="22"/>
                  <w:szCs w:val="22"/>
                </w:rPr>
                <w:t xml:space="preserve">Non-Spinning Reserve Service to account for </w:t>
              </w:r>
            </w:ins>
            <w:ins w:id="5609" w:author="ERCOT" w:date="2021-11-01T10:51:00Z">
              <w:r w:rsidR="000A68D3">
                <w:rPr>
                  <w:b/>
                  <w:bCs/>
                  <w:sz w:val="22"/>
                  <w:szCs w:val="22"/>
                </w:rPr>
                <w:t>Intra-day Forced Outage</w:t>
              </w:r>
            </w:ins>
            <w:ins w:id="5610" w:author="ERCOT" w:date="2021-11-01T17:52:00Z">
              <w:r>
                <w:rPr>
                  <w:b/>
                  <w:bCs/>
                  <w:sz w:val="22"/>
                  <w:szCs w:val="22"/>
                </w:rPr>
                <w:t>s</w:t>
              </w:r>
            </w:ins>
            <w:ins w:id="5611" w:author="ERCOT" w:date="2021-11-01T10:51:00Z">
              <w:del w:id="5612" w:author="ERCOT" w:date="2021-11-01T17:52:00Z">
                <w:r w:rsidR="000A68D3" w:rsidDel="00611831">
                  <w:rPr>
                    <w:b/>
                    <w:bCs/>
                    <w:sz w:val="22"/>
                    <w:szCs w:val="22"/>
                  </w:rPr>
                  <w:delText xml:space="preserve"> Table</w:delText>
                </w:r>
              </w:del>
            </w:ins>
            <w:ins w:id="5613" w:author="ERCOT" w:date="2021-11-01T17:52:00Z">
              <w:r>
                <w:rPr>
                  <w:b/>
                  <w:bCs/>
                  <w:sz w:val="22"/>
                  <w:szCs w:val="22"/>
                </w:rPr>
                <w:t xml:space="preserve"> of thermal resources</w:t>
              </w:r>
            </w:ins>
          </w:p>
        </w:tc>
      </w:tr>
      <w:tr w:rsidR="000A68D3" w:rsidRPr="000357D1" w14:paraId="699BC506" w14:textId="77777777" w:rsidTr="00C31D92">
        <w:trPr>
          <w:trHeight w:val="432"/>
          <w:tblCellSpacing w:w="0" w:type="dxa"/>
          <w:ins w:id="5614" w:author="ERCOT" w:date="2021-11-01T10:51:00Z"/>
          <w:trPrChange w:id="5615" w:author="ERCOT" w:date="2021-11-01T11:01:00Z">
            <w:trPr>
              <w:gridAfter w:val="0"/>
              <w:trHeight w:val="432"/>
              <w:tblCellSpacing w:w="0" w:type="dxa"/>
            </w:trPr>
          </w:trPrChange>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Change w:id="5616" w:author="ERCOT" w:date="2021-11-01T11:01:00Z">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tcPrChange>
          </w:tcPr>
          <w:p w14:paraId="5D6793BE" w14:textId="77777777" w:rsidR="000A68D3" w:rsidRPr="000357D1" w:rsidRDefault="000A68D3" w:rsidP="00884092">
            <w:pPr>
              <w:widowControl/>
              <w:autoSpaceDE/>
              <w:autoSpaceDN/>
              <w:adjustRightInd/>
              <w:jc w:val="center"/>
              <w:rPr>
                <w:ins w:id="5617" w:author="ERCOT" w:date="2021-11-01T10:51:00Z"/>
                <w:b/>
                <w:bCs/>
                <w:sz w:val="22"/>
                <w:szCs w:val="22"/>
              </w:rPr>
            </w:pPr>
            <w:ins w:id="5618" w:author="ERCOT" w:date="2021-11-01T10:51:00Z">
              <w:r w:rsidRPr="000357D1">
                <w:rPr>
                  <w:b/>
                  <w:bCs/>
                  <w:sz w:val="22"/>
                  <w:szCs w:val="22"/>
                </w:rPr>
                <w:t>Hour Ending</w:t>
              </w:r>
            </w:ins>
          </w:p>
        </w:tc>
      </w:tr>
      <w:tr w:rsidR="00C31D92" w:rsidRPr="000357D1" w14:paraId="240C6B2E" w14:textId="090B56E3" w:rsidTr="00C31D92">
        <w:tblPrEx>
          <w:tblPrExChange w:id="5619" w:author="ERCOT" w:date="2021-11-01T11:02:00Z">
            <w:tblPrEx>
              <w:tblW w:w="5637" w:type="pct"/>
            </w:tblPrEx>
          </w:tblPrExChange>
        </w:tblPrEx>
        <w:trPr>
          <w:trHeight w:val="576"/>
          <w:tblCellSpacing w:w="0" w:type="dxa"/>
          <w:ins w:id="5620" w:author="ERCOT" w:date="2021-11-01T10:51:00Z"/>
          <w:trPrChange w:id="5621" w:author="ERCOT" w:date="2021-11-01T11:02:00Z">
            <w:trPr>
              <w:trHeight w:val="576"/>
              <w:tblCellSpacing w:w="0" w:type="dxa"/>
            </w:trPr>
          </w:trPrChange>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Change w:id="5622" w:author="ERCOT" w:date="2021-11-01T11:02:00Z">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tcPrChange>
          </w:tcPr>
          <w:p w14:paraId="17E271B1" w14:textId="77777777" w:rsidR="00C31D92" w:rsidRPr="000357D1" w:rsidRDefault="00C31D92" w:rsidP="00C31D92">
            <w:pPr>
              <w:widowControl/>
              <w:autoSpaceDE/>
              <w:autoSpaceDN/>
              <w:adjustRightInd/>
              <w:jc w:val="center"/>
              <w:rPr>
                <w:ins w:id="5623" w:author="ERCOT" w:date="2021-11-01T10:51:00Z"/>
                <w:sz w:val="22"/>
                <w:szCs w:val="22"/>
              </w:rPr>
            </w:pPr>
            <w:ins w:id="5624" w:author="ERCOT" w:date="2021-11-01T10:51:00Z">
              <w:r w:rsidRPr="000357D1">
                <w:rPr>
                  <w:b/>
                  <w:bCs/>
                  <w:sz w:val="22"/>
                  <w:szCs w:val="22"/>
                </w:rPr>
                <w:t>Month</w:t>
              </w:r>
            </w:ins>
          </w:p>
        </w:tc>
        <w:tc>
          <w:tcPr>
            <w:tcW w:w="199" w:type="pct"/>
            <w:tcBorders>
              <w:top w:val="single" w:sz="12" w:space="0" w:color="000000"/>
              <w:left w:val="single" w:sz="4" w:space="0" w:color="000000"/>
              <w:bottom w:val="single" w:sz="4" w:space="0" w:color="000000"/>
              <w:right w:val="single" w:sz="4" w:space="0" w:color="000000"/>
            </w:tcBorders>
            <w:vAlign w:val="center"/>
            <w:tcPrChange w:id="5625" w:author="ERCOT" w:date="2021-11-01T11:02:00Z">
              <w:tcPr>
                <w:tcW w:w="199" w:type="pct"/>
                <w:tcBorders>
                  <w:top w:val="single" w:sz="12" w:space="0" w:color="000000"/>
                  <w:left w:val="single" w:sz="4" w:space="0" w:color="000000"/>
                  <w:bottom w:val="single" w:sz="4" w:space="0" w:color="000000"/>
                  <w:right w:val="single" w:sz="4" w:space="0" w:color="000000"/>
                </w:tcBorders>
                <w:vAlign w:val="center"/>
              </w:tcPr>
            </w:tcPrChange>
          </w:tcPr>
          <w:p w14:paraId="6530461A" w14:textId="77777777" w:rsidR="00C31D92" w:rsidRPr="000357D1" w:rsidRDefault="00C31D92" w:rsidP="00C31D92">
            <w:pPr>
              <w:widowControl/>
              <w:autoSpaceDE/>
              <w:autoSpaceDN/>
              <w:adjustRightInd/>
              <w:jc w:val="center"/>
              <w:rPr>
                <w:ins w:id="5626" w:author="ERCOT" w:date="2021-11-01T10:51:00Z"/>
                <w:sz w:val="22"/>
                <w:szCs w:val="22"/>
              </w:rPr>
            </w:pPr>
            <w:ins w:id="5627" w:author="ERCOT" w:date="2021-11-01T10:51:00Z">
              <w:r w:rsidRPr="000357D1">
                <w:rPr>
                  <w:b/>
                  <w:bCs/>
                  <w:sz w:val="22"/>
                  <w:szCs w:val="22"/>
                </w:rPr>
                <w:t>1</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628"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07FE3322" w14:textId="77777777" w:rsidR="00C31D92" w:rsidRPr="000357D1" w:rsidRDefault="00C31D92" w:rsidP="00C31D92">
            <w:pPr>
              <w:widowControl/>
              <w:autoSpaceDE/>
              <w:autoSpaceDN/>
              <w:adjustRightInd/>
              <w:jc w:val="center"/>
              <w:rPr>
                <w:ins w:id="5629" w:author="ERCOT" w:date="2021-11-01T10:51:00Z"/>
                <w:sz w:val="22"/>
                <w:szCs w:val="22"/>
              </w:rPr>
            </w:pPr>
            <w:ins w:id="5630" w:author="ERCOT" w:date="2021-11-01T10:51:00Z">
              <w:r w:rsidRPr="000357D1">
                <w:rPr>
                  <w:b/>
                  <w:bCs/>
                  <w:sz w:val="22"/>
                  <w:szCs w:val="22"/>
                </w:rPr>
                <w:t>2</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31"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3DFC511B" w14:textId="77777777" w:rsidR="00C31D92" w:rsidRPr="000357D1" w:rsidRDefault="00C31D92" w:rsidP="00C31D92">
            <w:pPr>
              <w:widowControl/>
              <w:autoSpaceDE/>
              <w:autoSpaceDN/>
              <w:adjustRightInd/>
              <w:jc w:val="center"/>
              <w:rPr>
                <w:ins w:id="5632" w:author="ERCOT" w:date="2021-11-01T10:51:00Z"/>
                <w:sz w:val="22"/>
                <w:szCs w:val="22"/>
              </w:rPr>
            </w:pPr>
            <w:ins w:id="5633" w:author="ERCOT" w:date="2021-11-01T10:51:00Z">
              <w:r w:rsidRPr="000357D1">
                <w:rPr>
                  <w:b/>
                  <w:bCs/>
                  <w:sz w:val="22"/>
                  <w:szCs w:val="22"/>
                </w:rPr>
                <w:t>3</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34"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3C043AA" w14:textId="77777777" w:rsidR="00C31D92" w:rsidRPr="000357D1" w:rsidRDefault="00C31D92" w:rsidP="00C31D92">
            <w:pPr>
              <w:widowControl/>
              <w:autoSpaceDE/>
              <w:autoSpaceDN/>
              <w:adjustRightInd/>
              <w:jc w:val="center"/>
              <w:rPr>
                <w:ins w:id="5635" w:author="ERCOT" w:date="2021-11-01T10:51:00Z"/>
                <w:sz w:val="22"/>
                <w:szCs w:val="22"/>
              </w:rPr>
            </w:pPr>
            <w:ins w:id="5636" w:author="ERCOT" w:date="2021-11-01T10:51:00Z">
              <w:r w:rsidRPr="000357D1">
                <w:rPr>
                  <w:b/>
                  <w:bCs/>
                  <w:sz w:val="22"/>
                  <w:szCs w:val="22"/>
                </w:rPr>
                <w:t>4</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37"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51F095D7" w14:textId="77777777" w:rsidR="00C31D92" w:rsidRPr="000357D1" w:rsidRDefault="00C31D92" w:rsidP="00C31D92">
            <w:pPr>
              <w:widowControl/>
              <w:autoSpaceDE/>
              <w:autoSpaceDN/>
              <w:adjustRightInd/>
              <w:jc w:val="center"/>
              <w:rPr>
                <w:ins w:id="5638" w:author="ERCOT" w:date="2021-11-01T10:51:00Z"/>
                <w:sz w:val="22"/>
                <w:szCs w:val="22"/>
              </w:rPr>
            </w:pPr>
            <w:ins w:id="5639" w:author="ERCOT" w:date="2021-11-01T10:51:00Z">
              <w:r w:rsidRPr="000357D1">
                <w:rPr>
                  <w:b/>
                  <w:bCs/>
                  <w:sz w:val="22"/>
                  <w:szCs w:val="22"/>
                </w:rPr>
                <w:t>5</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40"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5B14514" w14:textId="77777777" w:rsidR="00C31D92" w:rsidRPr="000357D1" w:rsidRDefault="00C31D92" w:rsidP="00C31D92">
            <w:pPr>
              <w:widowControl/>
              <w:autoSpaceDE/>
              <w:autoSpaceDN/>
              <w:adjustRightInd/>
              <w:jc w:val="center"/>
              <w:rPr>
                <w:ins w:id="5641" w:author="ERCOT" w:date="2021-11-01T10:51:00Z"/>
                <w:sz w:val="22"/>
                <w:szCs w:val="22"/>
              </w:rPr>
            </w:pPr>
            <w:ins w:id="5642" w:author="ERCOT" w:date="2021-11-01T10:51:00Z">
              <w:r w:rsidRPr="000357D1">
                <w:rPr>
                  <w:b/>
                  <w:bCs/>
                  <w:sz w:val="22"/>
                  <w:szCs w:val="22"/>
                </w:rPr>
                <w:t>6</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43"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4CB3E04A" w14:textId="77777777" w:rsidR="00C31D92" w:rsidRPr="000357D1" w:rsidRDefault="00C31D92" w:rsidP="00C31D92">
            <w:pPr>
              <w:widowControl/>
              <w:autoSpaceDE/>
              <w:autoSpaceDN/>
              <w:adjustRightInd/>
              <w:jc w:val="center"/>
              <w:rPr>
                <w:ins w:id="5644" w:author="ERCOT" w:date="2021-11-01T10:51:00Z"/>
                <w:sz w:val="22"/>
                <w:szCs w:val="22"/>
              </w:rPr>
            </w:pPr>
            <w:ins w:id="5645" w:author="ERCOT" w:date="2021-11-01T10:51:00Z">
              <w:r w:rsidRPr="000357D1">
                <w:rPr>
                  <w:b/>
                  <w:bCs/>
                  <w:sz w:val="22"/>
                  <w:szCs w:val="22"/>
                </w:rPr>
                <w:t>7</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46"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2BB0506C" w14:textId="77777777" w:rsidR="00C31D92" w:rsidRPr="000357D1" w:rsidRDefault="00C31D92" w:rsidP="00C31D92">
            <w:pPr>
              <w:widowControl/>
              <w:autoSpaceDE/>
              <w:autoSpaceDN/>
              <w:adjustRightInd/>
              <w:jc w:val="center"/>
              <w:rPr>
                <w:ins w:id="5647" w:author="ERCOT" w:date="2021-11-01T10:51:00Z"/>
                <w:sz w:val="22"/>
                <w:szCs w:val="22"/>
              </w:rPr>
            </w:pPr>
            <w:ins w:id="5648" w:author="ERCOT" w:date="2021-11-01T10:51:00Z">
              <w:r w:rsidRPr="000357D1">
                <w:rPr>
                  <w:b/>
                  <w:bCs/>
                  <w:sz w:val="22"/>
                  <w:szCs w:val="22"/>
                </w:rPr>
                <w:t>8</w:t>
              </w:r>
            </w:ins>
          </w:p>
        </w:tc>
        <w:tc>
          <w:tcPr>
            <w:tcW w:w="178" w:type="pct"/>
            <w:tcBorders>
              <w:top w:val="single" w:sz="12" w:space="0" w:color="000000"/>
              <w:left w:val="single" w:sz="4" w:space="0" w:color="000000"/>
              <w:bottom w:val="single" w:sz="4" w:space="0" w:color="000000"/>
              <w:right w:val="single" w:sz="4" w:space="0" w:color="000000"/>
            </w:tcBorders>
            <w:vAlign w:val="center"/>
            <w:tcPrChange w:id="5649" w:author="ERCOT" w:date="2021-11-01T11:02:00Z">
              <w:tcPr>
                <w:tcW w:w="178" w:type="pct"/>
                <w:tcBorders>
                  <w:top w:val="single" w:sz="12" w:space="0" w:color="000000"/>
                  <w:left w:val="single" w:sz="4" w:space="0" w:color="000000"/>
                  <w:bottom w:val="single" w:sz="4" w:space="0" w:color="000000"/>
                  <w:right w:val="single" w:sz="4" w:space="0" w:color="000000"/>
                </w:tcBorders>
                <w:vAlign w:val="center"/>
              </w:tcPr>
            </w:tcPrChange>
          </w:tcPr>
          <w:p w14:paraId="260A1B66" w14:textId="77777777" w:rsidR="00C31D92" w:rsidRPr="000357D1" w:rsidRDefault="00C31D92" w:rsidP="00C31D92">
            <w:pPr>
              <w:widowControl/>
              <w:autoSpaceDE/>
              <w:autoSpaceDN/>
              <w:adjustRightInd/>
              <w:jc w:val="center"/>
              <w:rPr>
                <w:ins w:id="5650" w:author="ERCOT" w:date="2021-11-01T10:51:00Z"/>
                <w:sz w:val="22"/>
                <w:szCs w:val="22"/>
              </w:rPr>
            </w:pPr>
            <w:ins w:id="5651" w:author="ERCOT" w:date="2021-11-01T10:51:00Z">
              <w:r w:rsidRPr="000357D1">
                <w:rPr>
                  <w:b/>
                  <w:bCs/>
                  <w:sz w:val="22"/>
                  <w:szCs w:val="22"/>
                </w:rPr>
                <w:t>9</w:t>
              </w:r>
            </w:ins>
          </w:p>
        </w:tc>
        <w:tc>
          <w:tcPr>
            <w:tcW w:w="219" w:type="pct"/>
            <w:tcBorders>
              <w:top w:val="single" w:sz="12" w:space="0" w:color="000000"/>
              <w:left w:val="single" w:sz="4" w:space="0" w:color="000000"/>
              <w:bottom w:val="single" w:sz="4" w:space="0" w:color="000000"/>
              <w:right w:val="single" w:sz="4" w:space="0" w:color="000000"/>
            </w:tcBorders>
            <w:vAlign w:val="center"/>
            <w:tcPrChange w:id="5652" w:author="ERCOT" w:date="2021-11-01T11:02:00Z">
              <w:tcPr>
                <w:tcW w:w="219" w:type="pct"/>
                <w:tcBorders>
                  <w:top w:val="single" w:sz="12" w:space="0" w:color="000000"/>
                  <w:left w:val="single" w:sz="4" w:space="0" w:color="000000"/>
                  <w:bottom w:val="single" w:sz="4" w:space="0" w:color="000000"/>
                  <w:right w:val="single" w:sz="4" w:space="0" w:color="000000"/>
                </w:tcBorders>
                <w:vAlign w:val="center"/>
              </w:tcPr>
            </w:tcPrChange>
          </w:tcPr>
          <w:p w14:paraId="6CC9DB90" w14:textId="77777777" w:rsidR="00C31D92" w:rsidRPr="000357D1" w:rsidRDefault="00C31D92" w:rsidP="00C31D92">
            <w:pPr>
              <w:widowControl/>
              <w:autoSpaceDE/>
              <w:autoSpaceDN/>
              <w:adjustRightInd/>
              <w:jc w:val="center"/>
              <w:rPr>
                <w:ins w:id="5653" w:author="ERCOT" w:date="2021-11-01T10:51:00Z"/>
                <w:sz w:val="22"/>
                <w:szCs w:val="22"/>
              </w:rPr>
            </w:pPr>
            <w:ins w:id="5654" w:author="ERCOT" w:date="2021-11-01T10:51:00Z">
              <w:r w:rsidRPr="000357D1">
                <w:rPr>
                  <w:b/>
                  <w:bCs/>
                  <w:sz w:val="22"/>
                  <w:szCs w:val="22"/>
                </w:rPr>
                <w:t>10</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55"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16F91668" w14:textId="77777777" w:rsidR="00C31D92" w:rsidRPr="000357D1" w:rsidRDefault="00C31D92" w:rsidP="00C31D92">
            <w:pPr>
              <w:widowControl/>
              <w:autoSpaceDE/>
              <w:autoSpaceDN/>
              <w:adjustRightInd/>
              <w:jc w:val="center"/>
              <w:rPr>
                <w:ins w:id="5656" w:author="ERCOT" w:date="2021-11-01T10:51:00Z"/>
                <w:sz w:val="22"/>
                <w:szCs w:val="22"/>
              </w:rPr>
            </w:pPr>
            <w:ins w:id="5657" w:author="ERCOT" w:date="2021-11-01T10:51:00Z">
              <w:r w:rsidRPr="000357D1">
                <w:rPr>
                  <w:b/>
                  <w:bCs/>
                  <w:sz w:val="22"/>
                  <w:szCs w:val="22"/>
                </w:rPr>
                <w:t>11</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58"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6CDD4741" w14:textId="77777777" w:rsidR="00C31D92" w:rsidRPr="000357D1" w:rsidRDefault="00C31D92" w:rsidP="00C31D92">
            <w:pPr>
              <w:widowControl/>
              <w:autoSpaceDE/>
              <w:autoSpaceDN/>
              <w:adjustRightInd/>
              <w:jc w:val="center"/>
              <w:rPr>
                <w:ins w:id="5659" w:author="ERCOT" w:date="2021-11-01T10:51:00Z"/>
                <w:sz w:val="22"/>
                <w:szCs w:val="22"/>
              </w:rPr>
            </w:pPr>
            <w:ins w:id="5660" w:author="ERCOT" w:date="2021-11-01T10:51:00Z">
              <w:r w:rsidRPr="000357D1">
                <w:rPr>
                  <w:b/>
                  <w:bCs/>
                  <w:sz w:val="22"/>
                  <w:szCs w:val="22"/>
                </w:rPr>
                <w:t>12</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661"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000380A7" w14:textId="77777777" w:rsidR="00C31D92" w:rsidRPr="000357D1" w:rsidRDefault="00C31D92" w:rsidP="00C31D92">
            <w:pPr>
              <w:widowControl/>
              <w:autoSpaceDE/>
              <w:autoSpaceDN/>
              <w:adjustRightInd/>
              <w:jc w:val="center"/>
              <w:rPr>
                <w:ins w:id="5662" w:author="ERCOT" w:date="2021-11-01T10:51:00Z"/>
                <w:sz w:val="22"/>
                <w:szCs w:val="22"/>
              </w:rPr>
            </w:pPr>
            <w:ins w:id="5663" w:author="ERCOT" w:date="2021-11-01T10:51:00Z">
              <w:r w:rsidRPr="000357D1">
                <w:rPr>
                  <w:b/>
                  <w:bCs/>
                  <w:sz w:val="22"/>
                  <w:szCs w:val="22"/>
                </w:rPr>
                <w:t>13</w:t>
              </w:r>
            </w:ins>
          </w:p>
        </w:tc>
        <w:tc>
          <w:tcPr>
            <w:tcW w:w="198" w:type="pct"/>
            <w:tcBorders>
              <w:top w:val="single" w:sz="12" w:space="0" w:color="000000"/>
              <w:left w:val="single" w:sz="4" w:space="0" w:color="000000"/>
              <w:bottom w:val="single" w:sz="4" w:space="0" w:color="000000"/>
              <w:right w:val="single" w:sz="4" w:space="0" w:color="000000"/>
            </w:tcBorders>
            <w:vAlign w:val="center"/>
            <w:tcPrChange w:id="5664" w:author="ERCOT" w:date="2021-11-01T11:02:00Z">
              <w:tcPr>
                <w:tcW w:w="198" w:type="pct"/>
                <w:tcBorders>
                  <w:top w:val="single" w:sz="12" w:space="0" w:color="000000"/>
                  <w:left w:val="single" w:sz="4" w:space="0" w:color="000000"/>
                  <w:bottom w:val="single" w:sz="4" w:space="0" w:color="000000"/>
                  <w:right w:val="single" w:sz="4" w:space="0" w:color="000000"/>
                </w:tcBorders>
                <w:vAlign w:val="center"/>
              </w:tcPr>
            </w:tcPrChange>
          </w:tcPr>
          <w:p w14:paraId="216B39D9" w14:textId="77777777" w:rsidR="00C31D92" w:rsidRPr="000357D1" w:rsidRDefault="00C31D92" w:rsidP="00C31D92">
            <w:pPr>
              <w:widowControl/>
              <w:autoSpaceDE/>
              <w:autoSpaceDN/>
              <w:adjustRightInd/>
              <w:jc w:val="center"/>
              <w:rPr>
                <w:ins w:id="5665" w:author="ERCOT" w:date="2021-11-01T10:51:00Z"/>
                <w:sz w:val="22"/>
                <w:szCs w:val="22"/>
              </w:rPr>
            </w:pPr>
            <w:ins w:id="5666" w:author="ERCOT" w:date="2021-11-01T10:51:00Z">
              <w:r w:rsidRPr="000357D1">
                <w:rPr>
                  <w:b/>
                  <w:bCs/>
                  <w:sz w:val="22"/>
                  <w:szCs w:val="22"/>
                </w:rPr>
                <w:t>14</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667"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2996EFA2" w14:textId="77777777" w:rsidR="00C31D92" w:rsidRPr="000357D1" w:rsidRDefault="00C31D92" w:rsidP="00C31D92">
            <w:pPr>
              <w:widowControl/>
              <w:autoSpaceDE/>
              <w:autoSpaceDN/>
              <w:adjustRightInd/>
              <w:jc w:val="center"/>
              <w:rPr>
                <w:ins w:id="5668" w:author="ERCOT" w:date="2021-11-01T10:51:00Z"/>
                <w:sz w:val="22"/>
                <w:szCs w:val="22"/>
              </w:rPr>
            </w:pPr>
            <w:ins w:id="5669" w:author="ERCOT" w:date="2021-11-01T10:51:00Z">
              <w:r w:rsidRPr="000357D1">
                <w:rPr>
                  <w:b/>
                  <w:bCs/>
                  <w:sz w:val="22"/>
                  <w:szCs w:val="22"/>
                </w:rPr>
                <w:t>15</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670"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1E73EB30" w14:textId="77777777" w:rsidR="00C31D92" w:rsidRPr="000357D1" w:rsidRDefault="00C31D92" w:rsidP="00C31D92">
            <w:pPr>
              <w:widowControl/>
              <w:autoSpaceDE/>
              <w:autoSpaceDN/>
              <w:adjustRightInd/>
              <w:jc w:val="center"/>
              <w:rPr>
                <w:ins w:id="5671" w:author="ERCOT" w:date="2021-11-01T10:51:00Z"/>
                <w:sz w:val="22"/>
                <w:szCs w:val="22"/>
              </w:rPr>
            </w:pPr>
            <w:ins w:id="5672" w:author="ERCOT" w:date="2021-11-01T10:51:00Z">
              <w:r w:rsidRPr="000357D1">
                <w:rPr>
                  <w:b/>
                  <w:bCs/>
                  <w:sz w:val="22"/>
                  <w:szCs w:val="22"/>
                </w:rPr>
                <w:t>16</w:t>
              </w:r>
            </w:ins>
          </w:p>
        </w:tc>
        <w:tc>
          <w:tcPr>
            <w:tcW w:w="194" w:type="pct"/>
            <w:tcBorders>
              <w:top w:val="single" w:sz="12" w:space="0" w:color="000000"/>
              <w:left w:val="single" w:sz="4" w:space="0" w:color="000000"/>
              <w:bottom w:val="single" w:sz="4" w:space="0" w:color="000000"/>
              <w:right w:val="single" w:sz="4" w:space="0" w:color="000000"/>
            </w:tcBorders>
            <w:vAlign w:val="center"/>
            <w:tcPrChange w:id="5673" w:author="ERCOT" w:date="2021-11-01T11:02:00Z">
              <w:tcPr>
                <w:tcW w:w="194" w:type="pct"/>
                <w:tcBorders>
                  <w:top w:val="single" w:sz="12" w:space="0" w:color="000000"/>
                  <w:left w:val="single" w:sz="4" w:space="0" w:color="000000"/>
                  <w:bottom w:val="single" w:sz="4" w:space="0" w:color="000000"/>
                  <w:right w:val="single" w:sz="4" w:space="0" w:color="000000"/>
                </w:tcBorders>
                <w:vAlign w:val="center"/>
              </w:tcPr>
            </w:tcPrChange>
          </w:tcPr>
          <w:p w14:paraId="60125DA6" w14:textId="77777777" w:rsidR="00C31D92" w:rsidRPr="000357D1" w:rsidRDefault="00C31D92" w:rsidP="00C31D92">
            <w:pPr>
              <w:widowControl/>
              <w:autoSpaceDE/>
              <w:autoSpaceDN/>
              <w:adjustRightInd/>
              <w:jc w:val="center"/>
              <w:rPr>
                <w:ins w:id="5674" w:author="ERCOT" w:date="2021-11-01T10:51:00Z"/>
                <w:sz w:val="22"/>
                <w:szCs w:val="22"/>
              </w:rPr>
            </w:pPr>
            <w:ins w:id="5675" w:author="ERCOT" w:date="2021-11-01T10:51:00Z">
              <w:r w:rsidRPr="000357D1">
                <w:rPr>
                  <w:b/>
                  <w:bCs/>
                  <w:sz w:val="22"/>
                  <w:szCs w:val="22"/>
                </w:rPr>
                <w:t>17</w:t>
              </w:r>
            </w:ins>
          </w:p>
        </w:tc>
        <w:tc>
          <w:tcPr>
            <w:tcW w:w="176" w:type="pct"/>
            <w:tcBorders>
              <w:top w:val="single" w:sz="12" w:space="0" w:color="000000"/>
              <w:left w:val="single" w:sz="4" w:space="0" w:color="000000"/>
              <w:bottom w:val="single" w:sz="4" w:space="0" w:color="000000"/>
              <w:right w:val="single" w:sz="4" w:space="0" w:color="000000"/>
            </w:tcBorders>
            <w:vAlign w:val="center"/>
            <w:tcPrChange w:id="5676" w:author="ERCOT" w:date="2021-11-01T11:02:00Z">
              <w:tcPr>
                <w:tcW w:w="176" w:type="pct"/>
                <w:tcBorders>
                  <w:top w:val="single" w:sz="12" w:space="0" w:color="000000"/>
                  <w:left w:val="single" w:sz="4" w:space="0" w:color="000000"/>
                  <w:bottom w:val="single" w:sz="4" w:space="0" w:color="000000"/>
                  <w:right w:val="single" w:sz="4" w:space="0" w:color="000000"/>
                </w:tcBorders>
                <w:vAlign w:val="center"/>
              </w:tcPr>
            </w:tcPrChange>
          </w:tcPr>
          <w:p w14:paraId="3B9F9D42" w14:textId="77777777" w:rsidR="00C31D92" w:rsidRPr="000357D1" w:rsidRDefault="00C31D92" w:rsidP="00C31D92">
            <w:pPr>
              <w:widowControl/>
              <w:autoSpaceDE/>
              <w:autoSpaceDN/>
              <w:adjustRightInd/>
              <w:jc w:val="center"/>
              <w:rPr>
                <w:ins w:id="5677" w:author="ERCOT" w:date="2021-11-01T10:51:00Z"/>
                <w:sz w:val="22"/>
                <w:szCs w:val="22"/>
              </w:rPr>
            </w:pPr>
            <w:ins w:id="5678" w:author="ERCOT" w:date="2021-11-01T10:51:00Z">
              <w:r w:rsidRPr="000357D1">
                <w:rPr>
                  <w:b/>
                  <w:bCs/>
                  <w:sz w:val="22"/>
                  <w:szCs w:val="22"/>
                </w:rPr>
                <w:t>18</w:t>
              </w:r>
            </w:ins>
          </w:p>
        </w:tc>
        <w:tc>
          <w:tcPr>
            <w:tcW w:w="187" w:type="pct"/>
            <w:tcBorders>
              <w:top w:val="single" w:sz="12" w:space="0" w:color="000000"/>
              <w:left w:val="single" w:sz="4" w:space="0" w:color="000000"/>
              <w:bottom w:val="single" w:sz="4" w:space="0" w:color="000000"/>
              <w:right w:val="single" w:sz="4" w:space="0" w:color="000000"/>
            </w:tcBorders>
            <w:vAlign w:val="center"/>
            <w:tcPrChange w:id="5679" w:author="ERCOT" w:date="2021-11-01T11:02:00Z">
              <w:tcPr>
                <w:tcW w:w="187" w:type="pct"/>
                <w:tcBorders>
                  <w:top w:val="single" w:sz="12" w:space="0" w:color="000000"/>
                  <w:left w:val="single" w:sz="4" w:space="0" w:color="000000"/>
                  <w:bottom w:val="single" w:sz="4" w:space="0" w:color="000000"/>
                  <w:right w:val="single" w:sz="4" w:space="0" w:color="000000"/>
                </w:tcBorders>
                <w:vAlign w:val="center"/>
              </w:tcPr>
            </w:tcPrChange>
          </w:tcPr>
          <w:p w14:paraId="7560B701" w14:textId="77777777" w:rsidR="00C31D92" w:rsidRPr="000357D1" w:rsidRDefault="00C31D92" w:rsidP="00C31D92">
            <w:pPr>
              <w:widowControl/>
              <w:autoSpaceDE/>
              <w:autoSpaceDN/>
              <w:adjustRightInd/>
              <w:jc w:val="center"/>
              <w:rPr>
                <w:ins w:id="5680" w:author="ERCOT" w:date="2021-11-01T10:51:00Z"/>
                <w:sz w:val="22"/>
                <w:szCs w:val="22"/>
              </w:rPr>
            </w:pPr>
            <w:ins w:id="5681" w:author="ERCOT" w:date="2021-11-01T10:51:00Z">
              <w:r w:rsidRPr="000357D1">
                <w:rPr>
                  <w:b/>
                  <w:bCs/>
                  <w:sz w:val="22"/>
                  <w:szCs w:val="22"/>
                </w:rPr>
                <w:t>19</w:t>
              </w:r>
            </w:ins>
          </w:p>
        </w:tc>
        <w:tc>
          <w:tcPr>
            <w:tcW w:w="165" w:type="pct"/>
            <w:tcBorders>
              <w:top w:val="single" w:sz="12" w:space="0" w:color="000000"/>
              <w:left w:val="single" w:sz="4" w:space="0" w:color="000000"/>
              <w:bottom w:val="single" w:sz="4" w:space="0" w:color="000000"/>
              <w:right w:val="single" w:sz="4" w:space="0" w:color="000000"/>
            </w:tcBorders>
            <w:vAlign w:val="center"/>
            <w:tcPrChange w:id="5682" w:author="ERCOT" w:date="2021-11-01T11:02:00Z">
              <w:tcPr>
                <w:tcW w:w="165" w:type="pct"/>
                <w:tcBorders>
                  <w:top w:val="single" w:sz="12" w:space="0" w:color="000000"/>
                  <w:left w:val="single" w:sz="4" w:space="0" w:color="000000"/>
                  <w:bottom w:val="single" w:sz="4" w:space="0" w:color="000000"/>
                  <w:right w:val="single" w:sz="4" w:space="0" w:color="000000"/>
                </w:tcBorders>
                <w:vAlign w:val="center"/>
              </w:tcPr>
            </w:tcPrChange>
          </w:tcPr>
          <w:p w14:paraId="1A598CE3" w14:textId="77777777" w:rsidR="00C31D92" w:rsidRPr="000357D1" w:rsidRDefault="00C31D92" w:rsidP="00C31D92">
            <w:pPr>
              <w:widowControl/>
              <w:autoSpaceDE/>
              <w:autoSpaceDN/>
              <w:adjustRightInd/>
              <w:jc w:val="center"/>
              <w:rPr>
                <w:ins w:id="5683" w:author="ERCOT" w:date="2021-11-01T10:51:00Z"/>
                <w:sz w:val="22"/>
                <w:szCs w:val="22"/>
              </w:rPr>
            </w:pPr>
            <w:ins w:id="5684" w:author="ERCOT" w:date="2021-11-01T10:51:00Z">
              <w:r w:rsidRPr="000357D1">
                <w:rPr>
                  <w:b/>
                  <w:bCs/>
                  <w:sz w:val="22"/>
                  <w:szCs w:val="22"/>
                </w:rPr>
                <w:t>20</w:t>
              </w:r>
            </w:ins>
          </w:p>
        </w:tc>
        <w:tc>
          <w:tcPr>
            <w:tcW w:w="166" w:type="pct"/>
            <w:tcBorders>
              <w:top w:val="single" w:sz="12" w:space="0" w:color="000000"/>
              <w:left w:val="single" w:sz="4" w:space="0" w:color="000000"/>
              <w:bottom w:val="single" w:sz="4" w:space="0" w:color="000000"/>
              <w:right w:val="single" w:sz="4" w:space="0" w:color="000000"/>
            </w:tcBorders>
            <w:vAlign w:val="center"/>
            <w:tcPrChange w:id="5685" w:author="ERCOT" w:date="2021-11-01T11:02:00Z">
              <w:tcPr>
                <w:tcW w:w="166" w:type="pct"/>
                <w:tcBorders>
                  <w:top w:val="single" w:sz="12" w:space="0" w:color="000000"/>
                  <w:left w:val="single" w:sz="4" w:space="0" w:color="000000"/>
                  <w:bottom w:val="single" w:sz="4" w:space="0" w:color="000000"/>
                  <w:right w:val="single" w:sz="4" w:space="0" w:color="000000"/>
                </w:tcBorders>
                <w:vAlign w:val="center"/>
              </w:tcPr>
            </w:tcPrChange>
          </w:tcPr>
          <w:p w14:paraId="787EAD1D" w14:textId="77777777" w:rsidR="00C31D92" w:rsidRPr="000357D1" w:rsidRDefault="00C31D92" w:rsidP="00C31D92">
            <w:pPr>
              <w:widowControl/>
              <w:autoSpaceDE/>
              <w:autoSpaceDN/>
              <w:adjustRightInd/>
              <w:jc w:val="center"/>
              <w:rPr>
                <w:ins w:id="5686" w:author="ERCOT" w:date="2021-11-01T10:51:00Z"/>
                <w:sz w:val="22"/>
                <w:szCs w:val="22"/>
              </w:rPr>
            </w:pPr>
            <w:ins w:id="5687" w:author="ERCOT" w:date="2021-11-01T10:51:00Z">
              <w:r w:rsidRPr="000357D1">
                <w:rPr>
                  <w:b/>
                  <w:bCs/>
                  <w:sz w:val="22"/>
                  <w:szCs w:val="22"/>
                </w:rPr>
                <w:t>21</w:t>
              </w:r>
            </w:ins>
          </w:p>
        </w:tc>
        <w:tc>
          <w:tcPr>
            <w:tcW w:w="180" w:type="pct"/>
            <w:tcBorders>
              <w:top w:val="single" w:sz="12" w:space="0" w:color="000000"/>
              <w:left w:val="single" w:sz="4" w:space="0" w:color="000000"/>
              <w:bottom w:val="single" w:sz="4" w:space="0" w:color="000000"/>
              <w:right w:val="single" w:sz="4" w:space="0" w:color="000000"/>
            </w:tcBorders>
            <w:vAlign w:val="center"/>
            <w:tcPrChange w:id="5688" w:author="ERCOT" w:date="2021-11-01T11:02:00Z">
              <w:tcPr>
                <w:tcW w:w="180" w:type="pct"/>
                <w:tcBorders>
                  <w:top w:val="single" w:sz="12" w:space="0" w:color="000000"/>
                  <w:left w:val="single" w:sz="4" w:space="0" w:color="000000"/>
                  <w:bottom w:val="single" w:sz="4" w:space="0" w:color="000000"/>
                  <w:right w:val="single" w:sz="4" w:space="0" w:color="000000"/>
                </w:tcBorders>
                <w:vAlign w:val="center"/>
              </w:tcPr>
            </w:tcPrChange>
          </w:tcPr>
          <w:p w14:paraId="2EC42AC5" w14:textId="77777777" w:rsidR="00C31D92" w:rsidRPr="000357D1" w:rsidRDefault="00C31D92" w:rsidP="00C31D92">
            <w:pPr>
              <w:widowControl/>
              <w:autoSpaceDE/>
              <w:autoSpaceDN/>
              <w:adjustRightInd/>
              <w:jc w:val="center"/>
              <w:rPr>
                <w:ins w:id="5689" w:author="ERCOT" w:date="2021-11-01T10:51:00Z"/>
                <w:sz w:val="22"/>
                <w:szCs w:val="22"/>
              </w:rPr>
            </w:pPr>
            <w:ins w:id="5690" w:author="ERCOT" w:date="2021-11-01T10:51:00Z">
              <w:r w:rsidRPr="000357D1">
                <w:rPr>
                  <w:b/>
                  <w:bCs/>
                  <w:sz w:val="22"/>
                  <w:szCs w:val="22"/>
                </w:rPr>
                <w:t>22</w:t>
              </w:r>
            </w:ins>
          </w:p>
        </w:tc>
        <w:tc>
          <w:tcPr>
            <w:tcW w:w="195" w:type="pct"/>
            <w:tcBorders>
              <w:top w:val="single" w:sz="12" w:space="0" w:color="000000"/>
              <w:left w:val="single" w:sz="4" w:space="0" w:color="000000"/>
              <w:bottom w:val="single" w:sz="4" w:space="0" w:color="000000"/>
              <w:right w:val="single" w:sz="4" w:space="0" w:color="000000"/>
            </w:tcBorders>
            <w:vAlign w:val="center"/>
            <w:tcPrChange w:id="5691" w:author="ERCOT" w:date="2021-11-01T11:02:00Z">
              <w:tcPr>
                <w:tcW w:w="147" w:type="pct"/>
                <w:tcBorders>
                  <w:top w:val="single" w:sz="12" w:space="0" w:color="000000"/>
                  <w:left w:val="single" w:sz="4" w:space="0" w:color="000000"/>
                  <w:bottom w:val="single" w:sz="4" w:space="0" w:color="000000"/>
                  <w:right w:val="single" w:sz="4" w:space="0" w:color="000000"/>
                </w:tcBorders>
                <w:vAlign w:val="center"/>
              </w:tcPr>
            </w:tcPrChange>
          </w:tcPr>
          <w:p w14:paraId="36A99D83" w14:textId="77777777" w:rsidR="00C31D92" w:rsidRPr="000357D1" w:rsidRDefault="00C31D92" w:rsidP="00C31D92">
            <w:pPr>
              <w:widowControl/>
              <w:autoSpaceDE/>
              <w:autoSpaceDN/>
              <w:adjustRightInd/>
              <w:jc w:val="center"/>
              <w:rPr>
                <w:ins w:id="5692" w:author="ERCOT" w:date="2021-11-01T10:51:00Z"/>
                <w:sz w:val="22"/>
                <w:szCs w:val="22"/>
              </w:rPr>
            </w:pPr>
            <w:ins w:id="5693" w:author="ERCOT" w:date="2021-11-01T10:51:00Z">
              <w:r w:rsidRPr="000357D1">
                <w:rPr>
                  <w:b/>
                  <w:bCs/>
                  <w:sz w:val="22"/>
                  <w:szCs w:val="22"/>
                </w:rPr>
                <w:t>23</w:t>
              </w:r>
            </w:ins>
          </w:p>
        </w:tc>
        <w:tc>
          <w:tcPr>
            <w:tcW w:w="244" w:type="pct"/>
            <w:vAlign w:val="center"/>
            <w:tcPrChange w:id="5694" w:author="ERCOT" w:date="2021-11-01T11:02:00Z">
              <w:tcPr>
                <w:tcW w:w="291" w:type="pct"/>
                <w:gridSpan w:val="2"/>
                <w:vAlign w:val="center"/>
              </w:tcPr>
            </w:tcPrChange>
          </w:tcPr>
          <w:p w14:paraId="1310FD23" w14:textId="0DCBE3D0" w:rsidR="00C31D92" w:rsidRPr="000357D1" w:rsidRDefault="00C31D92" w:rsidP="00C31D92">
            <w:pPr>
              <w:widowControl/>
              <w:autoSpaceDE/>
              <w:autoSpaceDN/>
              <w:adjustRightInd/>
              <w:rPr>
                <w:ins w:id="5695" w:author="ERCOT" w:date="2021-11-01T11:01:00Z"/>
                <w:sz w:val="22"/>
                <w:szCs w:val="22"/>
              </w:rPr>
            </w:pPr>
            <w:ins w:id="5696" w:author="ERCOT" w:date="2021-11-01T11:01:00Z">
              <w:r w:rsidRPr="000357D1">
                <w:rPr>
                  <w:b/>
                  <w:bCs/>
                  <w:sz w:val="22"/>
                  <w:szCs w:val="22"/>
                </w:rPr>
                <w:t>24</w:t>
              </w:r>
            </w:ins>
          </w:p>
        </w:tc>
      </w:tr>
      <w:tr w:rsidR="00841E30" w:rsidRPr="00E66AD4" w14:paraId="37315584" w14:textId="61EF4999" w:rsidTr="00C31D92">
        <w:tblPrEx>
          <w:tblPrExChange w:id="5697" w:author="ERCOT" w:date="2021-11-01T11:02:00Z">
            <w:tblPrEx>
              <w:tblW w:w="5637" w:type="pct"/>
            </w:tblPrEx>
          </w:tblPrExChange>
        </w:tblPrEx>
        <w:trPr>
          <w:trHeight w:val="576"/>
          <w:tblCellSpacing w:w="0" w:type="dxa"/>
          <w:ins w:id="5698" w:author="ERCOT" w:date="2021-11-01T10:51:00Z"/>
          <w:trPrChange w:id="5699"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700"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0B788D38" w14:textId="77777777" w:rsidR="00841E30" w:rsidRPr="000357D1" w:rsidRDefault="00841E30" w:rsidP="00841E30">
            <w:pPr>
              <w:widowControl/>
              <w:autoSpaceDE/>
              <w:autoSpaceDN/>
              <w:adjustRightInd/>
              <w:jc w:val="center"/>
              <w:rPr>
                <w:ins w:id="5701" w:author="ERCOT" w:date="2021-11-01T10:51:00Z"/>
                <w:sz w:val="22"/>
                <w:szCs w:val="22"/>
              </w:rPr>
            </w:pPr>
            <w:ins w:id="5702" w:author="ERCOT" w:date="2021-11-01T10:51:00Z">
              <w:r w:rsidRPr="000357D1">
                <w:rPr>
                  <w:b/>
                  <w:bCs/>
                  <w:sz w:val="22"/>
                  <w:szCs w:val="22"/>
                </w:rPr>
                <w:t>Jan.</w:t>
              </w:r>
            </w:ins>
          </w:p>
        </w:tc>
        <w:tc>
          <w:tcPr>
            <w:tcW w:w="199" w:type="pct"/>
            <w:tcBorders>
              <w:top w:val="single" w:sz="4" w:space="0" w:color="000000"/>
              <w:left w:val="single" w:sz="4" w:space="0" w:color="000000"/>
              <w:bottom w:val="single" w:sz="4" w:space="0" w:color="000000"/>
              <w:right w:val="single" w:sz="4" w:space="0" w:color="000000"/>
            </w:tcBorders>
            <w:vAlign w:val="bottom"/>
            <w:tcPrChange w:id="5703"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ACE5817" w14:textId="29E572EB" w:rsidR="00841E30" w:rsidRPr="00E66AD4" w:rsidRDefault="00841E30" w:rsidP="00841E30">
            <w:pPr>
              <w:widowControl/>
              <w:autoSpaceDE/>
              <w:autoSpaceDN/>
              <w:adjustRightInd/>
              <w:jc w:val="center"/>
              <w:rPr>
                <w:ins w:id="5704" w:author="ERCOT" w:date="2021-11-01T10:51:00Z"/>
                <w:b/>
                <w:bCs/>
                <w:sz w:val="22"/>
                <w:szCs w:val="22"/>
              </w:rPr>
            </w:pPr>
            <w:ins w:id="5705" w:author="ERCOT" w:date="2021-11-01T11:02:00Z">
              <w:r>
                <w:rPr>
                  <w:rFonts w:ascii="Calibri" w:hAnsi="Calibri" w:cs="Calibri"/>
                  <w:color w:val="000000"/>
                  <w:sz w:val="22"/>
                  <w:szCs w:val="22"/>
                </w:rPr>
                <w:t>531</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0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9162D6B" w14:textId="627659DE" w:rsidR="00841E30" w:rsidRPr="00E66AD4" w:rsidRDefault="00841E30" w:rsidP="00841E30">
            <w:pPr>
              <w:widowControl/>
              <w:autoSpaceDE/>
              <w:autoSpaceDN/>
              <w:adjustRightInd/>
              <w:jc w:val="center"/>
              <w:rPr>
                <w:ins w:id="5707" w:author="ERCOT" w:date="2021-11-01T10:51:00Z"/>
                <w:b/>
                <w:bCs/>
                <w:sz w:val="22"/>
                <w:szCs w:val="22"/>
              </w:rPr>
            </w:pPr>
            <w:ins w:id="5708"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0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2D92B26" w14:textId="716271D6" w:rsidR="00841E30" w:rsidRPr="00E66AD4" w:rsidRDefault="00841E30" w:rsidP="00841E30">
            <w:pPr>
              <w:widowControl/>
              <w:autoSpaceDE/>
              <w:autoSpaceDN/>
              <w:adjustRightInd/>
              <w:jc w:val="center"/>
              <w:rPr>
                <w:ins w:id="5710" w:author="ERCOT" w:date="2021-11-01T10:51:00Z"/>
                <w:b/>
                <w:bCs/>
                <w:sz w:val="22"/>
                <w:szCs w:val="22"/>
              </w:rPr>
            </w:pPr>
            <w:ins w:id="5711"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1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0594360" w14:textId="68B616ED" w:rsidR="00841E30" w:rsidRPr="00E66AD4" w:rsidRDefault="00841E30" w:rsidP="00841E30">
            <w:pPr>
              <w:widowControl/>
              <w:autoSpaceDE/>
              <w:autoSpaceDN/>
              <w:adjustRightInd/>
              <w:jc w:val="center"/>
              <w:rPr>
                <w:ins w:id="5713" w:author="ERCOT" w:date="2021-11-01T10:51:00Z"/>
                <w:b/>
                <w:bCs/>
                <w:sz w:val="22"/>
                <w:szCs w:val="22"/>
              </w:rPr>
            </w:pPr>
            <w:ins w:id="5714"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1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B7A6303" w14:textId="2C9A696D" w:rsidR="00841E30" w:rsidRPr="00E66AD4" w:rsidRDefault="00841E30" w:rsidP="00841E30">
            <w:pPr>
              <w:widowControl/>
              <w:autoSpaceDE/>
              <w:autoSpaceDN/>
              <w:adjustRightInd/>
              <w:jc w:val="center"/>
              <w:rPr>
                <w:ins w:id="5716" w:author="ERCOT" w:date="2021-11-01T10:51:00Z"/>
                <w:b/>
                <w:bCs/>
                <w:sz w:val="22"/>
                <w:szCs w:val="22"/>
              </w:rPr>
            </w:pPr>
            <w:ins w:id="5717"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1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1353937" w14:textId="3ACB4095" w:rsidR="00841E30" w:rsidRPr="00E66AD4" w:rsidRDefault="00841E30" w:rsidP="00841E30">
            <w:pPr>
              <w:widowControl/>
              <w:autoSpaceDE/>
              <w:autoSpaceDN/>
              <w:adjustRightInd/>
              <w:jc w:val="center"/>
              <w:rPr>
                <w:ins w:id="5719" w:author="ERCOT" w:date="2021-11-01T10:51:00Z"/>
                <w:b/>
                <w:bCs/>
                <w:sz w:val="22"/>
                <w:szCs w:val="22"/>
              </w:rPr>
            </w:pPr>
            <w:ins w:id="5720" w:author="ERCOT" w:date="2021-11-01T11:02:00Z">
              <w:r>
                <w:rPr>
                  <w:rFonts w:ascii="Calibri" w:hAnsi="Calibri" w:cs="Calibri"/>
                  <w:color w:val="000000"/>
                  <w:sz w:val="22"/>
                  <w:szCs w:val="22"/>
                </w:rPr>
                <w:t>531</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2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1E0C5A0" w14:textId="227960A2" w:rsidR="00841E30" w:rsidRPr="00E66AD4" w:rsidRDefault="00841E30" w:rsidP="00841E30">
            <w:pPr>
              <w:widowControl/>
              <w:autoSpaceDE/>
              <w:autoSpaceDN/>
              <w:adjustRightInd/>
              <w:jc w:val="center"/>
              <w:rPr>
                <w:ins w:id="5722" w:author="ERCOT" w:date="2021-11-01T10:51:00Z"/>
                <w:b/>
                <w:bCs/>
                <w:sz w:val="22"/>
                <w:szCs w:val="22"/>
              </w:rPr>
            </w:pPr>
            <w:ins w:id="5723"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2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0A7261" w14:textId="257CEBCA" w:rsidR="00841E30" w:rsidRPr="00E66AD4" w:rsidRDefault="00841E30" w:rsidP="00841E30">
            <w:pPr>
              <w:widowControl/>
              <w:autoSpaceDE/>
              <w:autoSpaceDN/>
              <w:adjustRightInd/>
              <w:jc w:val="center"/>
              <w:rPr>
                <w:ins w:id="5725" w:author="ERCOT" w:date="2021-11-01T10:51:00Z"/>
                <w:b/>
                <w:bCs/>
                <w:sz w:val="22"/>
                <w:szCs w:val="22"/>
              </w:rPr>
            </w:pPr>
            <w:ins w:id="5726" w:author="ERCOT" w:date="2021-11-01T11:02:00Z">
              <w:r>
                <w:rPr>
                  <w:rFonts w:ascii="Calibri" w:hAnsi="Calibri" w:cs="Calibri"/>
                  <w:color w:val="000000"/>
                  <w:sz w:val="22"/>
                  <w:szCs w:val="22"/>
                </w:rPr>
                <w:t>766</w:t>
              </w:r>
            </w:ins>
          </w:p>
        </w:tc>
        <w:tc>
          <w:tcPr>
            <w:tcW w:w="178" w:type="pct"/>
            <w:tcBorders>
              <w:top w:val="single" w:sz="4" w:space="0" w:color="000000"/>
              <w:left w:val="single" w:sz="4" w:space="0" w:color="000000"/>
              <w:bottom w:val="single" w:sz="4" w:space="0" w:color="000000"/>
              <w:right w:val="single" w:sz="4" w:space="0" w:color="000000"/>
            </w:tcBorders>
            <w:vAlign w:val="bottom"/>
            <w:tcPrChange w:id="5727"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6D2B241" w14:textId="446E5C0E" w:rsidR="00841E30" w:rsidRPr="00E66AD4" w:rsidRDefault="00841E30" w:rsidP="00841E30">
            <w:pPr>
              <w:widowControl/>
              <w:autoSpaceDE/>
              <w:autoSpaceDN/>
              <w:adjustRightInd/>
              <w:jc w:val="center"/>
              <w:rPr>
                <w:ins w:id="5728" w:author="ERCOT" w:date="2021-11-01T10:51:00Z"/>
                <w:b/>
                <w:bCs/>
                <w:sz w:val="22"/>
                <w:szCs w:val="22"/>
              </w:rPr>
            </w:pPr>
            <w:ins w:id="5729" w:author="ERCOT" w:date="2021-11-01T11:02:00Z">
              <w:r>
                <w:rPr>
                  <w:rFonts w:ascii="Calibri" w:hAnsi="Calibri" w:cs="Calibri"/>
                  <w:color w:val="000000"/>
                  <w:sz w:val="22"/>
                  <w:szCs w:val="22"/>
                </w:rPr>
                <w:t>766</w:t>
              </w:r>
            </w:ins>
          </w:p>
        </w:tc>
        <w:tc>
          <w:tcPr>
            <w:tcW w:w="219" w:type="pct"/>
            <w:tcBorders>
              <w:top w:val="single" w:sz="4" w:space="0" w:color="000000"/>
              <w:left w:val="single" w:sz="4" w:space="0" w:color="000000"/>
              <w:bottom w:val="single" w:sz="4" w:space="0" w:color="000000"/>
              <w:right w:val="single" w:sz="4" w:space="0" w:color="000000"/>
            </w:tcBorders>
            <w:vAlign w:val="bottom"/>
            <w:tcPrChange w:id="5730"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4C0D383C" w14:textId="58CE5D5A" w:rsidR="00841E30" w:rsidRPr="00E66AD4" w:rsidRDefault="00841E30" w:rsidP="00841E30">
            <w:pPr>
              <w:widowControl/>
              <w:autoSpaceDE/>
              <w:autoSpaceDN/>
              <w:adjustRightInd/>
              <w:jc w:val="center"/>
              <w:rPr>
                <w:ins w:id="5731" w:author="ERCOT" w:date="2021-11-01T10:51:00Z"/>
                <w:b/>
                <w:bCs/>
                <w:sz w:val="22"/>
                <w:szCs w:val="22"/>
              </w:rPr>
            </w:pPr>
            <w:ins w:id="5732"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3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23340B9" w14:textId="7FE01E7B" w:rsidR="00841E30" w:rsidRPr="00E66AD4" w:rsidRDefault="00841E30" w:rsidP="00841E30">
            <w:pPr>
              <w:widowControl/>
              <w:autoSpaceDE/>
              <w:autoSpaceDN/>
              <w:adjustRightInd/>
              <w:jc w:val="center"/>
              <w:rPr>
                <w:ins w:id="5734" w:author="ERCOT" w:date="2021-11-01T10:51:00Z"/>
                <w:b/>
                <w:bCs/>
                <w:sz w:val="22"/>
                <w:szCs w:val="22"/>
              </w:rPr>
            </w:pPr>
            <w:ins w:id="5735" w:author="ERCOT" w:date="2021-11-01T11:02:00Z">
              <w:r>
                <w:rPr>
                  <w:rFonts w:ascii="Calibri" w:hAnsi="Calibri" w:cs="Calibri"/>
                  <w:color w:val="000000"/>
                  <w:sz w:val="22"/>
                  <w:szCs w:val="22"/>
                </w:rPr>
                <w:t>766</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3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346B466" w14:textId="53FE5E40" w:rsidR="00841E30" w:rsidRPr="00E66AD4" w:rsidRDefault="00841E30" w:rsidP="00841E30">
            <w:pPr>
              <w:widowControl/>
              <w:autoSpaceDE/>
              <w:autoSpaceDN/>
              <w:adjustRightInd/>
              <w:jc w:val="center"/>
              <w:rPr>
                <w:ins w:id="5737" w:author="ERCOT" w:date="2021-11-01T10:51:00Z"/>
                <w:b/>
                <w:bCs/>
                <w:sz w:val="22"/>
                <w:szCs w:val="22"/>
              </w:rPr>
            </w:pPr>
            <w:ins w:id="5738" w:author="ERCOT" w:date="2021-11-01T11:02:00Z">
              <w:r>
                <w:rPr>
                  <w:rFonts w:ascii="Calibri" w:hAnsi="Calibri" w:cs="Calibri"/>
                  <w:color w:val="000000"/>
                  <w:sz w:val="22"/>
                  <w:szCs w:val="22"/>
                </w:rPr>
                <w:t>766</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3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A8399EC" w14:textId="6072A9F8" w:rsidR="00841E30" w:rsidRPr="00E66AD4" w:rsidRDefault="00841E30" w:rsidP="00841E30">
            <w:pPr>
              <w:widowControl/>
              <w:autoSpaceDE/>
              <w:autoSpaceDN/>
              <w:adjustRightInd/>
              <w:jc w:val="center"/>
              <w:rPr>
                <w:ins w:id="5740" w:author="ERCOT" w:date="2021-11-01T10:51:00Z"/>
                <w:b/>
                <w:bCs/>
                <w:sz w:val="22"/>
                <w:szCs w:val="22"/>
              </w:rPr>
            </w:pPr>
            <w:ins w:id="5741" w:author="ERCOT" w:date="2021-11-01T11:02:00Z">
              <w:r>
                <w:rPr>
                  <w:rFonts w:ascii="Calibri" w:hAnsi="Calibri" w:cs="Calibri"/>
                  <w:color w:val="000000"/>
                  <w:sz w:val="22"/>
                  <w:szCs w:val="22"/>
                </w:rPr>
                <w:t>918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4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5B4F017" w14:textId="29EF7E70" w:rsidR="00841E30" w:rsidRPr="00E66AD4" w:rsidRDefault="00841E30" w:rsidP="00841E30">
            <w:pPr>
              <w:widowControl/>
              <w:autoSpaceDE/>
              <w:autoSpaceDN/>
              <w:adjustRightInd/>
              <w:jc w:val="center"/>
              <w:rPr>
                <w:ins w:id="5743" w:author="ERCOT" w:date="2021-11-01T10:51:00Z"/>
                <w:b/>
                <w:bCs/>
                <w:sz w:val="22"/>
                <w:szCs w:val="22"/>
              </w:rPr>
            </w:pPr>
            <w:ins w:id="5744"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4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96B77DA" w14:textId="63D26561" w:rsidR="00841E30" w:rsidRPr="00E66AD4" w:rsidRDefault="00841E30" w:rsidP="00841E30">
            <w:pPr>
              <w:widowControl/>
              <w:autoSpaceDE/>
              <w:autoSpaceDN/>
              <w:adjustRightInd/>
              <w:jc w:val="center"/>
              <w:rPr>
                <w:ins w:id="5746" w:author="ERCOT" w:date="2021-11-01T10:51:00Z"/>
                <w:b/>
                <w:bCs/>
                <w:sz w:val="22"/>
                <w:szCs w:val="22"/>
              </w:rPr>
            </w:pPr>
            <w:ins w:id="5747"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4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AE1A357" w14:textId="19881A26" w:rsidR="00841E30" w:rsidRPr="00E66AD4" w:rsidRDefault="00841E30" w:rsidP="00841E30">
            <w:pPr>
              <w:widowControl/>
              <w:autoSpaceDE/>
              <w:autoSpaceDN/>
              <w:adjustRightInd/>
              <w:jc w:val="center"/>
              <w:rPr>
                <w:ins w:id="5749" w:author="ERCOT" w:date="2021-11-01T10:51:00Z"/>
                <w:b/>
                <w:bCs/>
                <w:sz w:val="22"/>
                <w:szCs w:val="22"/>
              </w:rPr>
            </w:pPr>
            <w:ins w:id="5750" w:author="ERCOT" w:date="2021-11-01T11:02:00Z">
              <w:r>
                <w:rPr>
                  <w:rFonts w:ascii="Calibri" w:hAnsi="Calibri" w:cs="Calibri"/>
                  <w:color w:val="000000"/>
                  <w:sz w:val="22"/>
                  <w:szCs w:val="22"/>
                </w:rPr>
                <w:t>918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5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D43FC79" w14:textId="155FEA77" w:rsidR="00841E30" w:rsidRPr="00E66AD4" w:rsidRDefault="00841E30" w:rsidP="00841E30">
            <w:pPr>
              <w:widowControl/>
              <w:autoSpaceDE/>
              <w:autoSpaceDN/>
              <w:adjustRightInd/>
              <w:jc w:val="center"/>
              <w:rPr>
                <w:ins w:id="5752" w:author="ERCOT" w:date="2021-11-01T10:51:00Z"/>
                <w:b/>
                <w:bCs/>
                <w:sz w:val="22"/>
                <w:szCs w:val="22"/>
              </w:rPr>
            </w:pPr>
            <w:ins w:id="5753" w:author="ERCOT" w:date="2021-11-01T11:02:00Z">
              <w:r>
                <w:rPr>
                  <w:rFonts w:ascii="Calibri" w:hAnsi="Calibri" w:cs="Calibri"/>
                  <w:color w:val="000000"/>
                  <w:sz w:val="22"/>
                  <w:szCs w:val="22"/>
                </w:rPr>
                <w:t>918</w:t>
              </w:r>
            </w:ins>
          </w:p>
        </w:tc>
        <w:tc>
          <w:tcPr>
            <w:tcW w:w="176" w:type="pct"/>
            <w:tcBorders>
              <w:top w:val="single" w:sz="4" w:space="0" w:color="000000"/>
              <w:left w:val="single" w:sz="4" w:space="0" w:color="000000"/>
              <w:bottom w:val="single" w:sz="4" w:space="0" w:color="000000"/>
              <w:right w:val="single" w:sz="4" w:space="0" w:color="000000"/>
            </w:tcBorders>
            <w:vAlign w:val="bottom"/>
            <w:tcPrChange w:id="5754"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14398CD2" w14:textId="1BB295B9" w:rsidR="00841E30" w:rsidRPr="00E66AD4" w:rsidRDefault="00841E30" w:rsidP="00841E30">
            <w:pPr>
              <w:widowControl/>
              <w:autoSpaceDE/>
              <w:autoSpaceDN/>
              <w:adjustRightInd/>
              <w:jc w:val="center"/>
              <w:rPr>
                <w:ins w:id="5755" w:author="ERCOT" w:date="2021-11-01T10:51:00Z"/>
                <w:b/>
                <w:bCs/>
                <w:sz w:val="22"/>
                <w:szCs w:val="22"/>
              </w:rPr>
            </w:pPr>
            <w:ins w:id="5756" w:author="ERCOT" w:date="2021-11-01T11:02:00Z">
              <w:r>
                <w:rPr>
                  <w:rFonts w:ascii="Calibri" w:hAnsi="Calibri" w:cs="Calibri"/>
                  <w:color w:val="000000"/>
                  <w:sz w:val="22"/>
                  <w:szCs w:val="22"/>
                </w:rPr>
                <w:t>918</w:t>
              </w:r>
            </w:ins>
          </w:p>
        </w:tc>
        <w:tc>
          <w:tcPr>
            <w:tcW w:w="187" w:type="pct"/>
            <w:tcBorders>
              <w:top w:val="single" w:sz="4" w:space="0" w:color="000000"/>
              <w:left w:val="single" w:sz="4" w:space="0" w:color="000000"/>
              <w:bottom w:val="single" w:sz="4" w:space="0" w:color="000000"/>
              <w:right w:val="single" w:sz="4" w:space="0" w:color="000000"/>
            </w:tcBorders>
            <w:vAlign w:val="bottom"/>
            <w:tcPrChange w:id="5757"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EDC061D" w14:textId="2D26A06B" w:rsidR="00841E30" w:rsidRPr="00E66AD4" w:rsidRDefault="00841E30" w:rsidP="00841E30">
            <w:pPr>
              <w:widowControl/>
              <w:autoSpaceDE/>
              <w:autoSpaceDN/>
              <w:adjustRightInd/>
              <w:jc w:val="center"/>
              <w:rPr>
                <w:ins w:id="5758" w:author="ERCOT" w:date="2021-11-01T10:51:00Z"/>
                <w:b/>
                <w:bCs/>
                <w:sz w:val="22"/>
                <w:szCs w:val="22"/>
              </w:rPr>
            </w:pPr>
            <w:ins w:id="5759" w:author="ERCOT" w:date="2021-11-01T11:02:00Z">
              <w:r>
                <w:rPr>
                  <w:rFonts w:ascii="Calibri" w:hAnsi="Calibri" w:cs="Calibri"/>
                  <w:color w:val="000000"/>
                  <w:sz w:val="22"/>
                  <w:szCs w:val="22"/>
                </w:rPr>
                <w:t>742</w:t>
              </w:r>
            </w:ins>
          </w:p>
        </w:tc>
        <w:tc>
          <w:tcPr>
            <w:tcW w:w="165" w:type="pct"/>
            <w:tcBorders>
              <w:top w:val="single" w:sz="4" w:space="0" w:color="000000"/>
              <w:left w:val="single" w:sz="4" w:space="0" w:color="000000"/>
              <w:bottom w:val="single" w:sz="4" w:space="0" w:color="000000"/>
              <w:right w:val="single" w:sz="4" w:space="0" w:color="000000"/>
            </w:tcBorders>
            <w:vAlign w:val="bottom"/>
            <w:tcPrChange w:id="5760"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59E37EB8" w14:textId="3DE4E3EA" w:rsidR="00841E30" w:rsidRPr="00E66AD4" w:rsidRDefault="00841E30" w:rsidP="00841E30">
            <w:pPr>
              <w:widowControl/>
              <w:autoSpaceDE/>
              <w:autoSpaceDN/>
              <w:adjustRightInd/>
              <w:jc w:val="center"/>
              <w:rPr>
                <w:ins w:id="5761" w:author="ERCOT" w:date="2021-11-01T10:51:00Z"/>
                <w:b/>
                <w:bCs/>
                <w:sz w:val="22"/>
                <w:szCs w:val="22"/>
              </w:rPr>
            </w:pPr>
            <w:ins w:id="5762" w:author="ERCOT" w:date="2021-11-01T11:02:00Z">
              <w:r>
                <w:rPr>
                  <w:rFonts w:ascii="Calibri" w:hAnsi="Calibri" w:cs="Calibri"/>
                  <w:color w:val="000000"/>
                  <w:sz w:val="22"/>
                  <w:szCs w:val="22"/>
                </w:rPr>
                <w:t>742</w:t>
              </w:r>
            </w:ins>
          </w:p>
        </w:tc>
        <w:tc>
          <w:tcPr>
            <w:tcW w:w="166" w:type="pct"/>
            <w:tcBorders>
              <w:top w:val="single" w:sz="4" w:space="0" w:color="000000"/>
              <w:left w:val="single" w:sz="4" w:space="0" w:color="000000"/>
              <w:bottom w:val="single" w:sz="4" w:space="0" w:color="000000"/>
              <w:right w:val="single" w:sz="4" w:space="0" w:color="000000"/>
            </w:tcBorders>
            <w:vAlign w:val="bottom"/>
            <w:tcPrChange w:id="5763"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0781402C" w14:textId="110866F2" w:rsidR="00841E30" w:rsidRPr="00E66AD4" w:rsidRDefault="00841E30" w:rsidP="00841E30">
            <w:pPr>
              <w:widowControl/>
              <w:autoSpaceDE/>
              <w:autoSpaceDN/>
              <w:adjustRightInd/>
              <w:jc w:val="center"/>
              <w:rPr>
                <w:ins w:id="5764" w:author="ERCOT" w:date="2021-11-01T10:51:00Z"/>
                <w:b/>
                <w:bCs/>
                <w:sz w:val="22"/>
                <w:szCs w:val="22"/>
              </w:rPr>
            </w:pPr>
            <w:ins w:id="5765" w:author="ERCOT" w:date="2021-11-01T11:02:00Z">
              <w:r>
                <w:rPr>
                  <w:rFonts w:ascii="Calibri" w:hAnsi="Calibri" w:cs="Calibri"/>
                  <w:color w:val="000000"/>
                  <w:sz w:val="22"/>
                  <w:szCs w:val="22"/>
                </w:rPr>
                <w:t>742</w:t>
              </w:r>
            </w:ins>
          </w:p>
        </w:tc>
        <w:tc>
          <w:tcPr>
            <w:tcW w:w="180" w:type="pct"/>
            <w:tcBorders>
              <w:top w:val="single" w:sz="4" w:space="0" w:color="000000"/>
              <w:left w:val="single" w:sz="4" w:space="0" w:color="000000"/>
              <w:bottom w:val="single" w:sz="4" w:space="0" w:color="000000"/>
              <w:right w:val="single" w:sz="4" w:space="0" w:color="000000"/>
            </w:tcBorders>
            <w:vAlign w:val="bottom"/>
            <w:tcPrChange w:id="5766"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4879DF9" w14:textId="0A620AB7" w:rsidR="00841E30" w:rsidRPr="00E66AD4" w:rsidRDefault="00841E30" w:rsidP="00841E30">
            <w:pPr>
              <w:widowControl/>
              <w:autoSpaceDE/>
              <w:autoSpaceDN/>
              <w:adjustRightInd/>
              <w:jc w:val="center"/>
              <w:rPr>
                <w:ins w:id="5767" w:author="ERCOT" w:date="2021-11-01T10:51:00Z"/>
                <w:b/>
                <w:bCs/>
                <w:sz w:val="22"/>
                <w:szCs w:val="22"/>
              </w:rPr>
            </w:pPr>
            <w:ins w:id="5768" w:author="ERCOT" w:date="2021-11-01T11:02:00Z">
              <w:r>
                <w:rPr>
                  <w:rFonts w:ascii="Calibri" w:hAnsi="Calibri" w:cs="Calibri"/>
                  <w:color w:val="000000"/>
                  <w:sz w:val="22"/>
                  <w:szCs w:val="22"/>
                </w:rPr>
                <w:t>742</w:t>
              </w:r>
            </w:ins>
          </w:p>
        </w:tc>
        <w:tc>
          <w:tcPr>
            <w:tcW w:w="195" w:type="pct"/>
            <w:tcBorders>
              <w:top w:val="single" w:sz="4" w:space="0" w:color="000000"/>
              <w:left w:val="single" w:sz="4" w:space="0" w:color="000000"/>
              <w:bottom w:val="single" w:sz="4" w:space="0" w:color="000000"/>
              <w:right w:val="single" w:sz="4" w:space="0" w:color="000000"/>
            </w:tcBorders>
            <w:vAlign w:val="bottom"/>
            <w:tcPrChange w:id="5769"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1C3FF98" w14:textId="6E41B5D1" w:rsidR="00841E30" w:rsidRPr="00E66AD4" w:rsidRDefault="00841E30" w:rsidP="00841E30">
            <w:pPr>
              <w:widowControl/>
              <w:autoSpaceDE/>
              <w:autoSpaceDN/>
              <w:adjustRightInd/>
              <w:jc w:val="center"/>
              <w:rPr>
                <w:ins w:id="5770" w:author="ERCOT" w:date="2021-11-01T10:51:00Z"/>
                <w:b/>
                <w:bCs/>
                <w:sz w:val="22"/>
                <w:szCs w:val="22"/>
              </w:rPr>
            </w:pPr>
            <w:ins w:id="5771" w:author="ERCOT" w:date="2021-11-01T11:02:00Z">
              <w:r>
                <w:rPr>
                  <w:rFonts w:ascii="Calibri" w:hAnsi="Calibri" w:cs="Calibri"/>
                  <w:color w:val="000000"/>
                  <w:sz w:val="22"/>
                  <w:szCs w:val="22"/>
                </w:rPr>
                <w:t>742</w:t>
              </w:r>
            </w:ins>
          </w:p>
        </w:tc>
        <w:tc>
          <w:tcPr>
            <w:tcW w:w="244" w:type="pct"/>
            <w:vAlign w:val="bottom"/>
            <w:tcPrChange w:id="5772" w:author="ERCOT" w:date="2021-11-01T11:02:00Z">
              <w:tcPr>
                <w:tcW w:w="291" w:type="pct"/>
                <w:gridSpan w:val="2"/>
                <w:vAlign w:val="bottom"/>
              </w:tcPr>
            </w:tcPrChange>
          </w:tcPr>
          <w:p w14:paraId="33E764C6" w14:textId="69E8FAA0" w:rsidR="00841E30" w:rsidRPr="00E66AD4" w:rsidRDefault="00841E30" w:rsidP="00841E30">
            <w:pPr>
              <w:widowControl/>
              <w:autoSpaceDE/>
              <w:autoSpaceDN/>
              <w:adjustRightInd/>
              <w:rPr>
                <w:ins w:id="5773" w:author="ERCOT" w:date="2021-11-01T11:01:00Z"/>
                <w:b/>
                <w:bCs/>
                <w:sz w:val="22"/>
                <w:szCs w:val="22"/>
              </w:rPr>
            </w:pPr>
            <w:ins w:id="5774" w:author="ERCOT" w:date="2021-11-01T11:02:00Z">
              <w:r>
                <w:rPr>
                  <w:rFonts w:ascii="Calibri" w:hAnsi="Calibri" w:cs="Calibri"/>
                  <w:color w:val="000000"/>
                  <w:sz w:val="22"/>
                  <w:szCs w:val="22"/>
                </w:rPr>
                <w:t>742</w:t>
              </w:r>
            </w:ins>
          </w:p>
        </w:tc>
      </w:tr>
      <w:tr w:rsidR="00841E30" w:rsidRPr="00E66AD4" w14:paraId="23AFDAD8" w14:textId="79D3B822" w:rsidTr="00C31D92">
        <w:tblPrEx>
          <w:tblPrExChange w:id="5775" w:author="ERCOT" w:date="2021-11-01T11:02:00Z">
            <w:tblPrEx>
              <w:tblW w:w="5637" w:type="pct"/>
            </w:tblPrEx>
          </w:tblPrExChange>
        </w:tblPrEx>
        <w:trPr>
          <w:trHeight w:val="576"/>
          <w:tblCellSpacing w:w="0" w:type="dxa"/>
          <w:ins w:id="5776" w:author="ERCOT" w:date="2021-11-01T10:51:00Z"/>
          <w:trPrChange w:id="5777"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778"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7AAA86FC" w14:textId="77777777" w:rsidR="00841E30" w:rsidRPr="000357D1" w:rsidRDefault="00841E30" w:rsidP="00841E30">
            <w:pPr>
              <w:widowControl/>
              <w:autoSpaceDE/>
              <w:autoSpaceDN/>
              <w:adjustRightInd/>
              <w:jc w:val="center"/>
              <w:rPr>
                <w:ins w:id="5779" w:author="ERCOT" w:date="2021-11-01T10:51:00Z"/>
                <w:sz w:val="22"/>
                <w:szCs w:val="22"/>
              </w:rPr>
            </w:pPr>
            <w:ins w:id="5780" w:author="ERCOT" w:date="2021-11-01T10:51:00Z">
              <w:r w:rsidRPr="000357D1">
                <w:rPr>
                  <w:b/>
                  <w:bCs/>
                  <w:sz w:val="22"/>
                  <w:szCs w:val="22"/>
                </w:rPr>
                <w:t>Feb.</w:t>
              </w:r>
            </w:ins>
          </w:p>
        </w:tc>
        <w:tc>
          <w:tcPr>
            <w:tcW w:w="199" w:type="pct"/>
            <w:tcBorders>
              <w:top w:val="single" w:sz="4" w:space="0" w:color="000000"/>
              <w:left w:val="single" w:sz="4" w:space="0" w:color="000000"/>
              <w:bottom w:val="single" w:sz="4" w:space="0" w:color="000000"/>
              <w:right w:val="single" w:sz="4" w:space="0" w:color="000000"/>
            </w:tcBorders>
            <w:vAlign w:val="bottom"/>
            <w:tcPrChange w:id="5781"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7B09702C" w14:textId="29E3B4F4" w:rsidR="00841E30" w:rsidRPr="00E66AD4" w:rsidRDefault="00841E30" w:rsidP="00841E30">
            <w:pPr>
              <w:widowControl/>
              <w:autoSpaceDE/>
              <w:autoSpaceDN/>
              <w:adjustRightInd/>
              <w:jc w:val="center"/>
              <w:rPr>
                <w:ins w:id="5782" w:author="ERCOT" w:date="2021-11-01T10:51:00Z"/>
                <w:b/>
                <w:bCs/>
                <w:sz w:val="22"/>
                <w:szCs w:val="22"/>
              </w:rPr>
            </w:pPr>
            <w:ins w:id="5783" w:author="ERCOT" w:date="2021-11-01T11:02:00Z">
              <w:r>
                <w:rPr>
                  <w:rFonts w:ascii="Calibri" w:hAnsi="Calibri" w:cs="Calibri"/>
                  <w:color w:val="000000"/>
                  <w:sz w:val="22"/>
                  <w:szCs w:val="22"/>
                </w:rPr>
                <w:t>572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578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421474A" w14:textId="1FA1AC8A" w:rsidR="00841E30" w:rsidRPr="00E66AD4" w:rsidRDefault="00841E30" w:rsidP="00841E30">
            <w:pPr>
              <w:widowControl/>
              <w:autoSpaceDE/>
              <w:autoSpaceDN/>
              <w:adjustRightInd/>
              <w:jc w:val="center"/>
              <w:rPr>
                <w:ins w:id="5785" w:author="ERCOT" w:date="2021-11-01T10:51:00Z"/>
                <w:b/>
                <w:bCs/>
                <w:sz w:val="22"/>
                <w:szCs w:val="22"/>
              </w:rPr>
            </w:pPr>
            <w:ins w:id="5786"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8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BB8ACBC" w14:textId="1864F0F1" w:rsidR="00841E30" w:rsidRPr="00E66AD4" w:rsidRDefault="00841E30" w:rsidP="00841E30">
            <w:pPr>
              <w:widowControl/>
              <w:autoSpaceDE/>
              <w:autoSpaceDN/>
              <w:adjustRightInd/>
              <w:jc w:val="center"/>
              <w:rPr>
                <w:ins w:id="5788" w:author="ERCOT" w:date="2021-11-01T10:51:00Z"/>
                <w:b/>
                <w:bCs/>
                <w:sz w:val="22"/>
                <w:szCs w:val="22"/>
              </w:rPr>
            </w:pPr>
            <w:ins w:id="5789"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9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6C793BE" w14:textId="737C19FA" w:rsidR="00841E30" w:rsidRPr="00E66AD4" w:rsidRDefault="00841E30" w:rsidP="00841E30">
            <w:pPr>
              <w:widowControl/>
              <w:autoSpaceDE/>
              <w:autoSpaceDN/>
              <w:adjustRightInd/>
              <w:jc w:val="center"/>
              <w:rPr>
                <w:ins w:id="5791" w:author="ERCOT" w:date="2021-11-01T10:51:00Z"/>
                <w:b/>
                <w:bCs/>
                <w:sz w:val="22"/>
                <w:szCs w:val="22"/>
              </w:rPr>
            </w:pPr>
            <w:ins w:id="5792"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9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17BCC25" w14:textId="7AFD7025" w:rsidR="00841E30" w:rsidRPr="00E66AD4" w:rsidRDefault="00841E30" w:rsidP="00841E30">
            <w:pPr>
              <w:widowControl/>
              <w:autoSpaceDE/>
              <w:autoSpaceDN/>
              <w:adjustRightInd/>
              <w:jc w:val="center"/>
              <w:rPr>
                <w:ins w:id="5794" w:author="ERCOT" w:date="2021-11-01T10:51:00Z"/>
                <w:b/>
                <w:bCs/>
                <w:sz w:val="22"/>
                <w:szCs w:val="22"/>
              </w:rPr>
            </w:pPr>
            <w:ins w:id="5795"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9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5538579" w14:textId="67C44409" w:rsidR="00841E30" w:rsidRPr="00E66AD4" w:rsidRDefault="00841E30" w:rsidP="00841E30">
            <w:pPr>
              <w:widowControl/>
              <w:autoSpaceDE/>
              <w:autoSpaceDN/>
              <w:adjustRightInd/>
              <w:jc w:val="center"/>
              <w:rPr>
                <w:ins w:id="5797" w:author="ERCOT" w:date="2021-11-01T10:51:00Z"/>
                <w:b/>
                <w:bCs/>
                <w:sz w:val="22"/>
                <w:szCs w:val="22"/>
              </w:rPr>
            </w:pPr>
            <w:ins w:id="5798" w:author="ERCOT" w:date="2021-11-01T11:02:00Z">
              <w:r>
                <w:rPr>
                  <w:rFonts w:ascii="Calibri" w:hAnsi="Calibri" w:cs="Calibri"/>
                  <w:color w:val="000000"/>
                  <w:sz w:val="22"/>
                  <w:szCs w:val="22"/>
                </w:rPr>
                <w:t>572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579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0347196" w14:textId="6F72EC33" w:rsidR="00841E30" w:rsidRPr="00E66AD4" w:rsidRDefault="00841E30" w:rsidP="00841E30">
            <w:pPr>
              <w:widowControl/>
              <w:autoSpaceDE/>
              <w:autoSpaceDN/>
              <w:adjustRightInd/>
              <w:jc w:val="center"/>
              <w:rPr>
                <w:ins w:id="5800" w:author="ERCOT" w:date="2021-11-01T10:51:00Z"/>
                <w:b/>
                <w:bCs/>
                <w:sz w:val="22"/>
                <w:szCs w:val="22"/>
              </w:rPr>
            </w:pPr>
            <w:ins w:id="5801"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0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F66049" w14:textId="26DC660D" w:rsidR="00841E30" w:rsidRPr="00E66AD4" w:rsidRDefault="00841E30" w:rsidP="00841E30">
            <w:pPr>
              <w:widowControl/>
              <w:autoSpaceDE/>
              <w:autoSpaceDN/>
              <w:adjustRightInd/>
              <w:jc w:val="center"/>
              <w:rPr>
                <w:ins w:id="5803" w:author="ERCOT" w:date="2021-11-01T10:51:00Z"/>
                <w:b/>
                <w:bCs/>
                <w:sz w:val="22"/>
                <w:szCs w:val="22"/>
              </w:rPr>
            </w:pPr>
            <w:ins w:id="5804" w:author="ERCOT" w:date="2021-11-01T11:02:00Z">
              <w:r>
                <w:rPr>
                  <w:rFonts w:ascii="Calibri" w:hAnsi="Calibri" w:cs="Calibri"/>
                  <w:color w:val="000000"/>
                  <w:sz w:val="22"/>
                  <w:szCs w:val="22"/>
                </w:rPr>
                <w:t>927</w:t>
              </w:r>
            </w:ins>
          </w:p>
        </w:tc>
        <w:tc>
          <w:tcPr>
            <w:tcW w:w="178" w:type="pct"/>
            <w:tcBorders>
              <w:top w:val="single" w:sz="4" w:space="0" w:color="000000"/>
              <w:left w:val="single" w:sz="4" w:space="0" w:color="000000"/>
              <w:bottom w:val="single" w:sz="4" w:space="0" w:color="000000"/>
              <w:right w:val="single" w:sz="4" w:space="0" w:color="000000"/>
            </w:tcBorders>
            <w:vAlign w:val="bottom"/>
            <w:tcPrChange w:id="5805"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4D88D5D" w14:textId="7043CE92" w:rsidR="00841E30" w:rsidRPr="00E66AD4" w:rsidRDefault="00841E30" w:rsidP="00841E30">
            <w:pPr>
              <w:widowControl/>
              <w:autoSpaceDE/>
              <w:autoSpaceDN/>
              <w:adjustRightInd/>
              <w:jc w:val="center"/>
              <w:rPr>
                <w:ins w:id="5806" w:author="ERCOT" w:date="2021-11-01T10:51:00Z"/>
                <w:b/>
                <w:bCs/>
                <w:sz w:val="22"/>
                <w:szCs w:val="22"/>
              </w:rPr>
            </w:pPr>
            <w:ins w:id="5807" w:author="ERCOT" w:date="2021-11-01T11:02:00Z">
              <w:r>
                <w:rPr>
                  <w:rFonts w:ascii="Calibri" w:hAnsi="Calibri" w:cs="Calibri"/>
                  <w:color w:val="000000"/>
                  <w:sz w:val="22"/>
                  <w:szCs w:val="22"/>
                </w:rPr>
                <w:t>927</w:t>
              </w:r>
            </w:ins>
          </w:p>
        </w:tc>
        <w:tc>
          <w:tcPr>
            <w:tcW w:w="219" w:type="pct"/>
            <w:tcBorders>
              <w:top w:val="single" w:sz="4" w:space="0" w:color="000000"/>
              <w:left w:val="single" w:sz="4" w:space="0" w:color="000000"/>
              <w:bottom w:val="single" w:sz="4" w:space="0" w:color="000000"/>
              <w:right w:val="single" w:sz="4" w:space="0" w:color="000000"/>
            </w:tcBorders>
            <w:vAlign w:val="bottom"/>
            <w:tcPrChange w:id="5808"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72B3EF24" w14:textId="7458ACAC" w:rsidR="00841E30" w:rsidRPr="00E66AD4" w:rsidRDefault="00841E30" w:rsidP="00841E30">
            <w:pPr>
              <w:widowControl/>
              <w:autoSpaceDE/>
              <w:autoSpaceDN/>
              <w:adjustRightInd/>
              <w:jc w:val="center"/>
              <w:rPr>
                <w:ins w:id="5809" w:author="ERCOT" w:date="2021-11-01T10:51:00Z"/>
                <w:b/>
                <w:bCs/>
                <w:sz w:val="22"/>
                <w:szCs w:val="22"/>
              </w:rPr>
            </w:pPr>
            <w:ins w:id="5810"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1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BEA276B" w14:textId="08E54995" w:rsidR="00841E30" w:rsidRPr="00E66AD4" w:rsidRDefault="00841E30" w:rsidP="00841E30">
            <w:pPr>
              <w:widowControl/>
              <w:autoSpaceDE/>
              <w:autoSpaceDN/>
              <w:adjustRightInd/>
              <w:jc w:val="center"/>
              <w:rPr>
                <w:ins w:id="5812" w:author="ERCOT" w:date="2021-11-01T10:51:00Z"/>
                <w:b/>
                <w:bCs/>
                <w:sz w:val="22"/>
                <w:szCs w:val="22"/>
              </w:rPr>
            </w:pPr>
            <w:ins w:id="5813" w:author="ERCOT" w:date="2021-11-01T11:02:00Z">
              <w:r>
                <w:rPr>
                  <w:rFonts w:ascii="Calibri" w:hAnsi="Calibri" w:cs="Calibri"/>
                  <w:color w:val="000000"/>
                  <w:sz w:val="22"/>
                  <w:szCs w:val="22"/>
                </w:rPr>
                <w:t>927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1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0F73113" w14:textId="5F449FC9" w:rsidR="00841E30" w:rsidRPr="00E66AD4" w:rsidRDefault="00841E30" w:rsidP="00841E30">
            <w:pPr>
              <w:widowControl/>
              <w:autoSpaceDE/>
              <w:autoSpaceDN/>
              <w:adjustRightInd/>
              <w:jc w:val="center"/>
              <w:rPr>
                <w:ins w:id="5815" w:author="ERCOT" w:date="2021-11-01T10:51:00Z"/>
                <w:b/>
                <w:bCs/>
                <w:sz w:val="22"/>
                <w:szCs w:val="22"/>
              </w:rPr>
            </w:pPr>
            <w:ins w:id="5816" w:author="ERCOT" w:date="2021-11-01T11:02:00Z">
              <w:r>
                <w:rPr>
                  <w:rFonts w:ascii="Calibri" w:hAnsi="Calibri" w:cs="Calibri"/>
                  <w:color w:val="000000"/>
                  <w:sz w:val="22"/>
                  <w:szCs w:val="22"/>
                </w:rPr>
                <w:t>927</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1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62293D3" w14:textId="66B2C6DF" w:rsidR="00841E30" w:rsidRPr="00E66AD4" w:rsidRDefault="00841E30" w:rsidP="00841E30">
            <w:pPr>
              <w:widowControl/>
              <w:autoSpaceDE/>
              <w:autoSpaceDN/>
              <w:adjustRightInd/>
              <w:jc w:val="center"/>
              <w:rPr>
                <w:ins w:id="5818" w:author="ERCOT" w:date="2021-11-01T10:51:00Z"/>
                <w:b/>
                <w:bCs/>
                <w:sz w:val="22"/>
                <w:szCs w:val="22"/>
              </w:rPr>
            </w:pPr>
            <w:ins w:id="5819" w:author="ERCOT" w:date="2021-11-01T11:02:00Z">
              <w:r>
                <w:rPr>
                  <w:rFonts w:ascii="Calibri" w:hAnsi="Calibri" w:cs="Calibri"/>
                  <w:color w:val="000000"/>
                  <w:sz w:val="22"/>
                  <w:szCs w:val="22"/>
                </w:rPr>
                <w:t>819</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2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78DCB08" w14:textId="73844594" w:rsidR="00841E30" w:rsidRPr="00E66AD4" w:rsidRDefault="00841E30" w:rsidP="00841E30">
            <w:pPr>
              <w:widowControl/>
              <w:autoSpaceDE/>
              <w:autoSpaceDN/>
              <w:adjustRightInd/>
              <w:jc w:val="center"/>
              <w:rPr>
                <w:ins w:id="5821" w:author="ERCOT" w:date="2021-11-01T10:51:00Z"/>
                <w:b/>
                <w:bCs/>
                <w:sz w:val="22"/>
                <w:szCs w:val="22"/>
              </w:rPr>
            </w:pPr>
            <w:ins w:id="5822"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2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5B2F9C1" w14:textId="346E4689" w:rsidR="00841E30" w:rsidRPr="00E66AD4" w:rsidRDefault="00841E30" w:rsidP="00841E30">
            <w:pPr>
              <w:widowControl/>
              <w:autoSpaceDE/>
              <w:autoSpaceDN/>
              <w:adjustRightInd/>
              <w:jc w:val="center"/>
              <w:rPr>
                <w:ins w:id="5824" w:author="ERCOT" w:date="2021-11-01T10:51:00Z"/>
                <w:b/>
                <w:bCs/>
                <w:sz w:val="22"/>
                <w:szCs w:val="22"/>
              </w:rPr>
            </w:pPr>
            <w:ins w:id="5825"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2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E2420BB" w14:textId="0594D4B5" w:rsidR="00841E30" w:rsidRPr="00E66AD4" w:rsidRDefault="00841E30" w:rsidP="00841E30">
            <w:pPr>
              <w:widowControl/>
              <w:autoSpaceDE/>
              <w:autoSpaceDN/>
              <w:adjustRightInd/>
              <w:jc w:val="center"/>
              <w:rPr>
                <w:ins w:id="5827" w:author="ERCOT" w:date="2021-11-01T10:51:00Z"/>
                <w:b/>
                <w:bCs/>
                <w:sz w:val="22"/>
                <w:szCs w:val="22"/>
              </w:rPr>
            </w:pPr>
            <w:ins w:id="5828" w:author="ERCOT" w:date="2021-11-01T11:02:00Z">
              <w:r>
                <w:rPr>
                  <w:rFonts w:ascii="Calibri" w:hAnsi="Calibri" w:cs="Calibri"/>
                  <w:color w:val="000000"/>
                  <w:sz w:val="22"/>
                  <w:szCs w:val="22"/>
                </w:rPr>
                <w:t>819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2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B086194" w14:textId="39B0DC8D" w:rsidR="00841E30" w:rsidRPr="00E66AD4" w:rsidRDefault="00841E30" w:rsidP="00841E30">
            <w:pPr>
              <w:widowControl/>
              <w:autoSpaceDE/>
              <w:autoSpaceDN/>
              <w:adjustRightInd/>
              <w:jc w:val="center"/>
              <w:rPr>
                <w:ins w:id="5830" w:author="ERCOT" w:date="2021-11-01T10:51:00Z"/>
                <w:b/>
                <w:bCs/>
                <w:sz w:val="22"/>
                <w:szCs w:val="22"/>
              </w:rPr>
            </w:pPr>
            <w:ins w:id="5831" w:author="ERCOT" w:date="2021-11-01T11:02:00Z">
              <w:r>
                <w:rPr>
                  <w:rFonts w:ascii="Calibri" w:hAnsi="Calibri" w:cs="Calibri"/>
                  <w:color w:val="000000"/>
                  <w:sz w:val="22"/>
                  <w:szCs w:val="22"/>
                </w:rPr>
                <w:t>819</w:t>
              </w:r>
            </w:ins>
          </w:p>
        </w:tc>
        <w:tc>
          <w:tcPr>
            <w:tcW w:w="176" w:type="pct"/>
            <w:tcBorders>
              <w:top w:val="single" w:sz="4" w:space="0" w:color="000000"/>
              <w:left w:val="single" w:sz="4" w:space="0" w:color="000000"/>
              <w:bottom w:val="single" w:sz="4" w:space="0" w:color="000000"/>
              <w:right w:val="single" w:sz="4" w:space="0" w:color="000000"/>
            </w:tcBorders>
            <w:vAlign w:val="bottom"/>
            <w:tcPrChange w:id="5832"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B9434B9" w14:textId="5109DAEC" w:rsidR="00841E30" w:rsidRPr="00E66AD4" w:rsidRDefault="00841E30" w:rsidP="00841E30">
            <w:pPr>
              <w:widowControl/>
              <w:autoSpaceDE/>
              <w:autoSpaceDN/>
              <w:adjustRightInd/>
              <w:jc w:val="center"/>
              <w:rPr>
                <w:ins w:id="5833" w:author="ERCOT" w:date="2021-11-01T10:51:00Z"/>
                <w:b/>
                <w:bCs/>
                <w:sz w:val="22"/>
                <w:szCs w:val="22"/>
              </w:rPr>
            </w:pPr>
            <w:ins w:id="5834" w:author="ERCOT" w:date="2021-11-01T11:02:00Z">
              <w:r>
                <w:rPr>
                  <w:rFonts w:ascii="Calibri" w:hAnsi="Calibri" w:cs="Calibri"/>
                  <w:color w:val="000000"/>
                  <w:sz w:val="22"/>
                  <w:szCs w:val="22"/>
                </w:rPr>
                <w:t>819</w:t>
              </w:r>
            </w:ins>
          </w:p>
        </w:tc>
        <w:tc>
          <w:tcPr>
            <w:tcW w:w="187" w:type="pct"/>
            <w:tcBorders>
              <w:top w:val="single" w:sz="4" w:space="0" w:color="000000"/>
              <w:left w:val="single" w:sz="4" w:space="0" w:color="000000"/>
              <w:bottom w:val="single" w:sz="4" w:space="0" w:color="000000"/>
              <w:right w:val="single" w:sz="4" w:space="0" w:color="000000"/>
            </w:tcBorders>
            <w:vAlign w:val="bottom"/>
            <w:tcPrChange w:id="5835"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6FB75B65" w14:textId="02207770" w:rsidR="00841E30" w:rsidRPr="00E66AD4" w:rsidRDefault="00841E30" w:rsidP="00841E30">
            <w:pPr>
              <w:widowControl/>
              <w:autoSpaceDE/>
              <w:autoSpaceDN/>
              <w:adjustRightInd/>
              <w:jc w:val="center"/>
              <w:rPr>
                <w:ins w:id="5836" w:author="ERCOT" w:date="2021-11-01T10:51:00Z"/>
                <w:b/>
                <w:bCs/>
                <w:sz w:val="22"/>
                <w:szCs w:val="22"/>
              </w:rPr>
            </w:pPr>
            <w:ins w:id="5837" w:author="ERCOT" w:date="2021-11-01T11:02:00Z">
              <w:r>
                <w:rPr>
                  <w:rFonts w:ascii="Calibri" w:hAnsi="Calibri" w:cs="Calibri"/>
                  <w:color w:val="000000"/>
                  <w:sz w:val="22"/>
                  <w:szCs w:val="22"/>
                </w:rPr>
                <w:t>764</w:t>
              </w:r>
            </w:ins>
          </w:p>
        </w:tc>
        <w:tc>
          <w:tcPr>
            <w:tcW w:w="165" w:type="pct"/>
            <w:tcBorders>
              <w:top w:val="single" w:sz="4" w:space="0" w:color="000000"/>
              <w:left w:val="single" w:sz="4" w:space="0" w:color="000000"/>
              <w:bottom w:val="single" w:sz="4" w:space="0" w:color="000000"/>
              <w:right w:val="single" w:sz="4" w:space="0" w:color="000000"/>
            </w:tcBorders>
            <w:vAlign w:val="bottom"/>
            <w:tcPrChange w:id="5838"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683A28C0" w14:textId="3292C626" w:rsidR="00841E30" w:rsidRPr="00E66AD4" w:rsidRDefault="00841E30" w:rsidP="00841E30">
            <w:pPr>
              <w:widowControl/>
              <w:autoSpaceDE/>
              <w:autoSpaceDN/>
              <w:adjustRightInd/>
              <w:jc w:val="center"/>
              <w:rPr>
                <w:ins w:id="5839" w:author="ERCOT" w:date="2021-11-01T10:51:00Z"/>
                <w:b/>
                <w:bCs/>
                <w:sz w:val="22"/>
                <w:szCs w:val="22"/>
              </w:rPr>
            </w:pPr>
            <w:ins w:id="5840" w:author="ERCOT" w:date="2021-11-01T11:02:00Z">
              <w:r>
                <w:rPr>
                  <w:rFonts w:ascii="Calibri" w:hAnsi="Calibri" w:cs="Calibri"/>
                  <w:color w:val="000000"/>
                  <w:sz w:val="22"/>
                  <w:szCs w:val="22"/>
                </w:rPr>
                <w:t>764</w:t>
              </w:r>
            </w:ins>
          </w:p>
        </w:tc>
        <w:tc>
          <w:tcPr>
            <w:tcW w:w="166" w:type="pct"/>
            <w:tcBorders>
              <w:top w:val="single" w:sz="4" w:space="0" w:color="000000"/>
              <w:left w:val="single" w:sz="4" w:space="0" w:color="000000"/>
              <w:bottom w:val="single" w:sz="4" w:space="0" w:color="000000"/>
              <w:right w:val="single" w:sz="4" w:space="0" w:color="000000"/>
            </w:tcBorders>
            <w:vAlign w:val="bottom"/>
            <w:tcPrChange w:id="5841"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1A3A3FB8" w14:textId="43C87E11" w:rsidR="00841E30" w:rsidRPr="00E66AD4" w:rsidRDefault="00841E30" w:rsidP="00841E30">
            <w:pPr>
              <w:widowControl/>
              <w:autoSpaceDE/>
              <w:autoSpaceDN/>
              <w:adjustRightInd/>
              <w:jc w:val="center"/>
              <w:rPr>
                <w:ins w:id="5842" w:author="ERCOT" w:date="2021-11-01T10:51:00Z"/>
                <w:b/>
                <w:bCs/>
                <w:sz w:val="22"/>
                <w:szCs w:val="22"/>
              </w:rPr>
            </w:pPr>
            <w:ins w:id="5843" w:author="ERCOT" w:date="2021-11-01T11:02:00Z">
              <w:r>
                <w:rPr>
                  <w:rFonts w:ascii="Calibri" w:hAnsi="Calibri" w:cs="Calibri"/>
                  <w:color w:val="000000"/>
                  <w:sz w:val="22"/>
                  <w:szCs w:val="22"/>
                </w:rPr>
                <w:t>764</w:t>
              </w:r>
            </w:ins>
          </w:p>
        </w:tc>
        <w:tc>
          <w:tcPr>
            <w:tcW w:w="180" w:type="pct"/>
            <w:tcBorders>
              <w:top w:val="single" w:sz="4" w:space="0" w:color="000000"/>
              <w:left w:val="single" w:sz="4" w:space="0" w:color="000000"/>
              <w:bottom w:val="single" w:sz="4" w:space="0" w:color="000000"/>
              <w:right w:val="single" w:sz="4" w:space="0" w:color="000000"/>
            </w:tcBorders>
            <w:vAlign w:val="bottom"/>
            <w:tcPrChange w:id="5844"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47AB33E2" w14:textId="7D992FFC" w:rsidR="00841E30" w:rsidRPr="00E66AD4" w:rsidRDefault="00841E30" w:rsidP="00841E30">
            <w:pPr>
              <w:widowControl/>
              <w:autoSpaceDE/>
              <w:autoSpaceDN/>
              <w:adjustRightInd/>
              <w:jc w:val="center"/>
              <w:rPr>
                <w:ins w:id="5845" w:author="ERCOT" w:date="2021-11-01T10:51:00Z"/>
                <w:b/>
                <w:bCs/>
                <w:sz w:val="22"/>
                <w:szCs w:val="22"/>
              </w:rPr>
            </w:pPr>
            <w:ins w:id="5846" w:author="ERCOT" w:date="2021-11-01T11:02:00Z">
              <w:r>
                <w:rPr>
                  <w:rFonts w:ascii="Calibri" w:hAnsi="Calibri" w:cs="Calibri"/>
                  <w:color w:val="000000"/>
                  <w:sz w:val="22"/>
                  <w:szCs w:val="22"/>
                </w:rPr>
                <w:t>764</w:t>
              </w:r>
            </w:ins>
          </w:p>
        </w:tc>
        <w:tc>
          <w:tcPr>
            <w:tcW w:w="195" w:type="pct"/>
            <w:tcBorders>
              <w:top w:val="single" w:sz="4" w:space="0" w:color="000000"/>
              <w:left w:val="single" w:sz="4" w:space="0" w:color="000000"/>
              <w:bottom w:val="single" w:sz="4" w:space="0" w:color="000000"/>
              <w:right w:val="single" w:sz="4" w:space="0" w:color="000000"/>
            </w:tcBorders>
            <w:vAlign w:val="bottom"/>
            <w:tcPrChange w:id="5847"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0DF24E3B" w14:textId="78D2C044" w:rsidR="00841E30" w:rsidRPr="00E66AD4" w:rsidRDefault="00841E30" w:rsidP="00841E30">
            <w:pPr>
              <w:widowControl/>
              <w:autoSpaceDE/>
              <w:autoSpaceDN/>
              <w:adjustRightInd/>
              <w:jc w:val="center"/>
              <w:rPr>
                <w:ins w:id="5848" w:author="ERCOT" w:date="2021-11-01T10:51:00Z"/>
                <w:b/>
                <w:bCs/>
                <w:sz w:val="22"/>
                <w:szCs w:val="22"/>
              </w:rPr>
            </w:pPr>
            <w:ins w:id="5849" w:author="ERCOT" w:date="2021-11-01T11:02:00Z">
              <w:r>
                <w:rPr>
                  <w:rFonts w:ascii="Calibri" w:hAnsi="Calibri" w:cs="Calibri"/>
                  <w:color w:val="000000"/>
                  <w:sz w:val="22"/>
                  <w:szCs w:val="22"/>
                </w:rPr>
                <w:t>764</w:t>
              </w:r>
            </w:ins>
          </w:p>
        </w:tc>
        <w:tc>
          <w:tcPr>
            <w:tcW w:w="244" w:type="pct"/>
            <w:vAlign w:val="bottom"/>
            <w:tcPrChange w:id="5850" w:author="ERCOT" w:date="2021-11-01T11:02:00Z">
              <w:tcPr>
                <w:tcW w:w="291" w:type="pct"/>
                <w:gridSpan w:val="2"/>
                <w:vAlign w:val="bottom"/>
              </w:tcPr>
            </w:tcPrChange>
          </w:tcPr>
          <w:p w14:paraId="4A4BEB9C" w14:textId="4826FC4B" w:rsidR="00841E30" w:rsidRPr="00E66AD4" w:rsidRDefault="00841E30" w:rsidP="00841E30">
            <w:pPr>
              <w:widowControl/>
              <w:autoSpaceDE/>
              <w:autoSpaceDN/>
              <w:adjustRightInd/>
              <w:rPr>
                <w:ins w:id="5851" w:author="ERCOT" w:date="2021-11-01T11:01:00Z"/>
                <w:b/>
                <w:bCs/>
                <w:sz w:val="22"/>
                <w:szCs w:val="22"/>
              </w:rPr>
            </w:pPr>
            <w:ins w:id="5852" w:author="ERCOT" w:date="2021-11-01T11:02:00Z">
              <w:r>
                <w:rPr>
                  <w:rFonts w:ascii="Calibri" w:hAnsi="Calibri" w:cs="Calibri"/>
                  <w:color w:val="000000"/>
                  <w:sz w:val="22"/>
                  <w:szCs w:val="22"/>
                </w:rPr>
                <w:t>764</w:t>
              </w:r>
            </w:ins>
          </w:p>
        </w:tc>
      </w:tr>
      <w:tr w:rsidR="00841E30" w:rsidRPr="00E66AD4" w14:paraId="3E44E4F7" w14:textId="0DDAD575" w:rsidTr="00C31D92">
        <w:tblPrEx>
          <w:tblPrExChange w:id="5853" w:author="ERCOT" w:date="2021-11-01T11:02:00Z">
            <w:tblPrEx>
              <w:tblW w:w="5637" w:type="pct"/>
            </w:tblPrEx>
          </w:tblPrExChange>
        </w:tblPrEx>
        <w:trPr>
          <w:trHeight w:val="576"/>
          <w:tblCellSpacing w:w="0" w:type="dxa"/>
          <w:ins w:id="5854" w:author="ERCOT" w:date="2021-11-01T10:51:00Z"/>
          <w:trPrChange w:id="5855"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856"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2C6B46CB" w14:textId="77777777" w:rsidR="00841E30" w:rsidRPr="000357D1" w:rsidRDefault="00841E30" w:rsidP="00841E30">
            <w:pPr>
              <w:widowControl/>
              <w:autoSpaceDE/>
              <w:autoSpaceDN/>
              <w:adjustRightInd/>
              <w:jc w:val="center"/>
              <w:rPr>
                <w:ins w:id="5857" w:author="ERCOT" w:date="2021-11-01T10:51:00Z"/>
                <w:sz w:val="22"/>
                <w:szCs w:val="22"/>
              </w:rPr>
            </w:pPr>
            <w:ins w:id="5858" w:author="ERCOT" w:date="2021-11-01T10:51:00Z">
              <w:r w:rsidRPr="000357D1">
                <w:rPr>
                  <w:b/>
                  <w:bCs/>
                  <w:sz w:val="22"/>
                  <w:szCs w:val="22"/>
                </w:rPr>
                <w:t>Mar.</w:t>
              </w:r>
            </w:ins>
          </w:p>
        </w:tc>
        <w:tc>
          <w:tcPr>
            <w:tcW w:w="199" w:type="pct"/>
            <w:tcBorders>
              <w:top w:val="single" w:sz="4" w:space="0" w:color="000000"/>
              <w:left w:val="single" w:sz="4" w:space="0" w:color="000000"/>
              <w:bottom w:val="single" w:sz="4" w:space="0" w:color="000000"/>
              <w:right w:val="single" w:sz="4" w:space="0" w:color="000000"/>
            </w:tcBorders>
            <w:vAlign w:val="bottom"/>
            <w:tcPrChange w:id="5859"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A87A7AC" w14:textId="1AA9B260" w:rsidR="00841E30" w:rsidRPr="00E66AD4" w:rsidRDefault="00841E30" w:rsidP="00841E30">
            <w:pPr>
              <w:widowControl/>
              <w:autoSpaceDE/>
              <w:autoSpaceDN/>
              <w:adjustRightInd/>
              <w:jc w:val="center"/>
              <w:rPr>
                <w:ins w:id="5860" w:author="ERCOT" w:date="2021-11-01T10:51:00Z"/>
                <w:b/>
                <w:bCs/>
                <w:sz w:val="22"/>
                <w:szCs w:val="22"/>
              </w:rPr>
            </w:pPr>
            <w:ins w:id="5861" w:author="ERCOT" w:date="2021-11-01T11:02:00Z">
              <w:r>
                <w:rPr>
                  <w:rFonts w:ascii="Calibri" w:hAnsi="Calibri" w:cs="Calibri"/>
                  <w:color w:val="000000"/>
                  <w:sz w:val="22"/>
                  <w:szCs w:val="22"/>
                </w:rPr>
                <w:t>527</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6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13847BA" w14:textId="7B2CBA47" w:rsidR="00841E30" w:rsidRPr="00E66AD4" w:rsidRDefault="00841E30" w:rsidP="00841E30">
            <w:pPr>
              <w:widowControl/>
              <w:autoSpaceDE/>
              <w:autoSpaceDN/>
              <w:adjustRightInd/>
              <w:jc w:val="center"/>
              <w:rPr>
                <w:ins w:id="5863" w:author="ERCOT" w:date="2021-11-01T10:51:00Z"/>
                <w:b/>
                <w:bCs/>
                <w:sz w:val="22"/>
                <w:szCs w:val="22"/>
              </w:rPr>
            </w:pPr>
            <w:ins w:id="5864"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6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7248708" w14:textId="7DF338D7" w:rsidR="00841E30" w:rsidRPr="00E66AD4" w:rsidRDefault="00841E30" w:rsidP="00841E30">
            <w:pPr>
              <w:widowControl/>
              <w:autoSpaceDE/>
              <w:autoSpaceDN/>
              <w:adjustRightInd/>
              <w:jc w:val="center"/>
              <w:rPr>
                <w:ins w:id="5866" w:author="ERCOT" w:date="2021-11-01T10:51:00Z"/>
                <w:b/>
                <w:bCs/>
                <w:sz w:val="22"/>
                <w:szCs w:val="22"/>
              </w:rPr>
            </w:pPr>
            <w:ins w:id="5867"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6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F5D1D4B" w14:textId="76D88477" w:rsidR="00841E30" w:rsidRPr="00E66AD4" w:rsidRDefault="00841E30" w:rsidP="00841E30">
            <w:pPr>
              <w:widowControl/>
              <w:autoSpaceDE/>
              <w:autoSpaceDN/>
              <w:adjustRightInd/>
              <w:jc w:val="center"/>
              <w:rPr>
                <w:ins w:id="5869" w:author="ERCOT" w:date="2021-11-01T10:51:00Z"/>
                <w:b/>
                <w:bCs/>
                <w:sz w:val="22"/>
                <w:szCs w:val="22"/>
              </w:rPr>
            </w:pPr>
            <w:ins w:id="5870"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7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239827E" w14:textId="6B5ECCE1" w:rsidR="00841E30" w:rsidRPr="00E66AD4" w:rsidRDefault="00841E30" w:rsidP="00841E30">
            <w:pPr>
              <w:widowControl/>
              <w:autoSpaceDE/>
              <w:autoSpaceDN/>
              <w:adjustRightInd/>
              <w:jc w:val="center"/>
              <w:rPr>
                <w:ins w:id="5872" w:author="ERCOT" w:date="2021-11-01T10:51:00Z"/>
                <w:b/>
                <w:bCs/>
                <w:sz w:val="22"/>
                <w:szCs w:val="22"/>
              </w:rPr>
            </w:pPr>
            <w:ins w:id="5873"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7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34FD0C0" w14:textId="2EE6B320" w:rsidR="00841E30" w:rsidRPr="00E66AD4" w:rsidRDefault="00841E30" w:rsidP="00841E30">
            <w:pPr>
              <w:widowControl/>
              <w:autoSpaceDE/>
              <w:autoSpaceDN/>
              <w:adjustRightInd/>
              <w:jc w:val="center"/>
              <w:rPr>
                <w:ins w:id="5875" w:author="ERCOT" w:date="2021-11-01T10:51:00Z"/>
                <w:b/>
                <w:bCs/>
                <w:sz w:val="22"/>
                <w:szCs w:val="22"/>
              </w:rPr>
            </w:pPr>
            <w:ins w:id="5876" w:author="ERCOT" w:date="2021-11-01T11:02:00Z">
              <w:r>
                <w:rPr>
                  <w:rFonts w:ascii="Calibri" w:hAnsi="Calibri" w:cs="Calibri"/>
                  <w:color w:val="000000"/>
                  <w:sz w:val="22"/>
                  <w:szCs w:val="22"/>
                </w:rPr>
                <w:t>527</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7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8081955" w14:textId="63728EF1" w:rsidR="00841E30" w:rsidRPr="00E66AD4" w:rsidRDefault="00841E30" w:rsidP="00841E30">
            <w:pPr>
              <w:widowControl/>
              <w:autoSpaceDE/>
              <w:autoSpaceDN/>
              <w:adjustRightInd/>
              <w:jc w:val="center"/>
              <w:rPr>
                <w:ins w:id="5878" w:author="ERCOT" w:date="2021-11-01T10:51:00Z"/>
                <w:b/>
                <w:bCs/>
                <w:sz w:val="22"/>
                <w:szCs w:val="22"/>
              </w:rPr>
            </w:pPr>
            <w:ins w:id="5879"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8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9C0CBEF" w14:textId="3CE295DB" w:rsidR="00841E30" w:rsidRPr="00E66AD4" w:rsidRDefault="00841E30" w:rsidP="00841E30">
            <w:pPr>
              <w:widowControl/>
              <w:autoSpaceDE/>
              <w:autoSpaceDN/>
              <w:adjustRightInd/>
              <w:jc w:val="center"/>
              <w:rPr>
                <w:ins w:id="5881" w:author="ERCOT" w:date="2021-11-01T10:51:00Z"/>
                <w:b/>
                <w:bCs/>
                <w:sz w:val="22"/>
                <w:szCs w:val="22"/>
              </w:rPr>
            </w:pPr>
            <w:ins w:id="5882" w:author="ERCOT" w:date="2021-11-01T11:02:00Z">
              <w:r>
                <w:rPr>
                  <w:rFonts w:ascii="Calibri" w:hAnsi="Calibri" w:cs="Calibri"/>
                  <w:color w:val="000000"/>
                  <w:sz w:val="22"/>
                  <w:szCs w:val="22"/>
                </w:rPr>
                <w:t>858</w:t>
              </w:r>
            </w:ins>
          </w:p>
        </w:tc>
        <w:tc>
          <w:tcPr>
            <w:tcW w:w="178" w:type="pct"/>
            <w:tcBorders>
              <w:top w:val="single" w:sz="4" w:space="0" w:color="000000"/>
              <w:left w:val="single" w:sz="4" w:space="0" w:color="000000"/>
              <w:bottom w:val="single" w:sz="4" w:space="0" w:color="000000"/>
              <w:right w:val="single" w:sz="4" w:space="0" w:color="000000"/>
            </w:tcBorders>
            <w:vAlign w:val="bottom"/>
            <w:tcPrChange w:id="5883"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245C8BFB" w14:textId="5B9BD863" w:rsidR="00841E30" w:rsidRPr="00E66AD4" w:rsidRDefault="00841E30" w:rsidP="00841E30">
            <w:pPr>
              <w:widowControl/>
              <w:autoSpaceDE/>
              <w:autoSpaceDN/>
              <w:adjustRightInd/>
              <w:jc w:val="center"/>
              <w:rPr>
                <w:ins w:id="5884" w:author="ERCOT" w:date="2021-11-01T10:51:00Z"/>
                <w:b/>
                <w:bCs/>
                <w:sz w:val="22"/>
                <w:szCs w:val="22"/>
              </w:rPr>
            </w:pPr>
            <w:ins w:id="5885" w:author="ERCOT" w:date="2021-11-01T11:02:00Z">
              <w:r>
                <w:rPr>
                  <w:rFonts w:ascii="Calibri" w:hAnsi="Calibri" w:cs="Calibri"/>
                  <w:color w:val="000000"/>
                  <w:sz w:val="22"/>
                  <w:szCs w:val="22"/>
                </w:rPr>
                <w:t>858</w:t>
              </w:r>
            </w:ins>
          </w:p>
        </w:tc>
        <w:tc>
          <w:tcPr>
            <w:tcW w:w="219" w:type="pct"/>
            <w:tcBorders>
              <w:top w:val="single" w:sz="4" w:space="0" w:color="000000"/>
              <w:left w:val="single" w:sz="4" w:space="0" w:color="000000"/>
              <w:bottom w:val="single" w:sz="4" w:space="0" w:color="000000"/>
              <w:right w:val="single" w:sz="4" w:space="0" w:color="000000"/>
            </w:tcBorders>
            <w:vAlign w:val="bottom"/>
            <w:tcPrChange w:id="5886"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0D72F534" w14:textId="04C9220A" w:rsidR="00841E30" w:rsidRPr="00E66AD4" w:rsidRDefault="00841E30" w:rsidP="00841E30">
            <w:pPr>
              <w:widowControl/>
              <w:autoSpaceDE/>
              <w:autoSpaceDN/>
              <w:adjustRightInd/>
              <w:jc w:val="center"/>
              <w:rPr>
                <w:ins w:id="5887" w:author="ERCOT" w:date="2021-11-01T10:51:00Z"/>
                <w:b/>
                <w:bCs/>
                <w:sz w:val="22"/>
                <w:szCs w:val="22"/>
              </w:rPr>
            </w:pPr>
            <w:ins w:id="5888"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8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E357747" w14:textId="332B8578" w:rsidR="00841E30" w:rsidRPr="00E66AD4" w:rsidRDefault="00841E30" w:rsidP="00841E30">
            <w:pPr>
              <w:widowControl/>
              <w:autoSpaceDE/>
              <w:autoSpaceDN/>
              <w:adjustRightInd/>
              <w:jc w:val="center"/>
              <w:rPr>
                <w:ins w:id="5890" w:author="ERCOT" w:date="2021-11-01T10:51:00Z"/>
                <w:b/>
                <w:bCs/>
                <w:sz w:val="22"/>
                <w:szCs w:val="22"/>
              </w:rPr>
            </w:pPr>
            <w:ins w:id="5891" w:author="ERCOT" w:date="2021-11-01T11:02:00Z">
              <w:r>
                <w:rPr>
                  <w:rFonts w:ascii="Calibri" w:hAnsi="Calibri" w:cs="Calibri"/>
                  <w:color w:val="000000"/>
                  <w:sz w:val="22"/>
                  <w:szCs w:val="22"/>
                </w:rPr>
                <w:t>858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9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42D98CA" w14:textId="27AC0A09" w:rsidR="00841E30" w:rsidRPr="00E66AD4" w:rsidRDefault="00841E30" w:rsidP="00841E30">
            <w:pPr>
              <w:widowControl/>
              <w:autoSpaceDE/>
              <w:autoSpaceDN/>
              <w:adjustRightInd/>
              <w:jc w:val="center"/>
              <w:rPr>
                <w:ins w:id="5893" w:author="ERCOT" w:date="2021-11-01T10:51:00Z"/>
                <w:b/>
                <w:bCs/>
                <w:sz w:val="22"/>
                <w:szCs w:val="22"/>
              </w:rPr>
            </w:pPr>
            <w:ins w:id="5894" w:author="ERCOT" w:date="2021-11-01T11:02:00Z">
              <w:r>
                <w:rPr>
                  <w:rFonts w:ascii="Calibri" w:hAnsi="Calibri" w:cs="Calibri"/>
                  <w:color w:val="000000"/>
                  <w:sz w:val="22"/>
                  <w:szCs w:val="22"/>
                </w:rPr>
                <w:t>858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89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44B477C" w14:textId="0E09D304" w:rsidR="00841E30" w:rsidRPr="00E66AD4" w:rsidRDefault="00841E30" w:rsidP="00841E30">
            <w:pPr>
              <w:widowControl/>
              <w:autoSpaceDE/>
              <w:autoSpaceDN/>
              <w:adjustRightInd/>
              <w:jc w:val="center"/>
              <w:rPr>
                <w:ins w:id="5896" w:author="ERCOT" w:date="2021-11-01T10:51:00Z"/>
                <w:b/>
                <w:bCs/>
                <w:sz w:val="22"/>
                <w:szCs w:val="22"/>
              </w:rPr>
            </w:pPr>
            <w:ins w:id="5897" w:author="ERCOT" w:date="2021-11-01T11:02:00Z">
              <w:r>
                <w:rPr>
                  <w:rFonts w:ascii="Calibri" w:hAnsi="Calibri" w:cs="Calibri"/>
                  <w:color w:val="000000"/>
                  <w:sz w:val="22"/>
                  <w:szCs w:val="22"/>
                </w:rPr>
                <w:t>739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589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7025289" w14:textId="29F0E877" w:rsidR="00841E30" w:rsidRPr="00E66AD4" w:rsidRDefault="00841E30" w:rsidP="00841E30">
            <w:pPr>
              <w:widowControl/>
              <w:autoSpaceDE/>
              <w:autoSpaceDN/>
              <w:adjustRightInd/>
              <w:jc w:val="center"/>
              <w:rPr>
                <w:ins w:id="5899" w:author="ERCOT" w:date="2021-11-01T10:51:00Z"/>
                <w:b/>
                <w:bCs/>
                <w:sz w:val="22"/>
                <w:szCs w:val="22"/>
              </w:rPr>
            </w:pPr>
            <w:ins w:id="5900"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0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F254096" w14:textId="1A12F6EC" w:rsidR="00841E30" w:rsidRPr="00E66AD4" w:rsidRDefault="00841E30" w:rsidP="00841E30">
            <w:pPr>
              <w:widowControl/>
              <w:autoSpaceDE/>
              <w:autoSpaceDN/>
              <w:adjustRightInd/>
              <w:jc w:val="center"/>
              <w:rPr>
                <w:ins w:id="5902" w:author="ERCOT" w:date="2021-11-01T10:51:00Z"/>
                <w:b/>
                <w:bCs/>
                <w:sz w:val="22"/>
                <w:szCs w:val="22"/>
              </w:rPr>
            </w:pPr>
            <w:ins w:id="5903"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0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32BAD22" w14:textId="64977F78" w:rsidR="00841E30" w:rsidRPr="00E66AD4" w:rsidRDefault="00841E30" w:rsidP="00841E30">
            <w:pPr>
              <w:widowControl/>
              <w:autoSpaceDE/>
              <w:autoSpaceDN/>
              <w:adjustRightInd/>
              <w:jc w:val="center"/>
              <w:rPr>
                <w:ins w:id="5905" w:author="ERCOT" w:date="2021-11-01T10:51:00Z"/>
                <w:b/>
                <w:bCs/>
                <w:sz w:val="22"/>
                <w:szCs w:val="22"/>
              </w:rPr>
            </w:pPr>
            <w:ins w:id="5906" w:author="ERCOT" w:date="2021-11-01T11:02:00Z">
              <w:r>
                <w:rPr>
                  <w:rFonts w:ascii="Calibri" w:hAnsi="Calibri" w:cs="Calibri"/>
                  <w:color w:val="000000"/>
                  <w:sz w:val="22"/>
                  <w:szCs w:val="22"/>
                </w:rPr>
                <w:t>739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0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D9DC7BF" w14:textId="2302003A" w:rsidR="00841E30" w:rsidRPr="00E66AD4" w:rsidRDefault="00841E30" w:rsidP="00841E30">
            <w:pPr>
              <w:widowControl/>
              <w:autoSpaceDE/>
              <w:autoSpaceDN/>
              <w:adjustRightInd/>
              <w:jc w:val="center"/>
              <w:rPr>
                <w:ins w:id="5908" w:author="ERCOT" w:date="2021-11-01T10:51:00Z"/>
                <w:b/>
                <w:bCs/>
                <w:sz w:val="22"/>
                <w:szCs w:val="22"/>
              </w:rPr>
            </w:pPr>
            <w:ins w:id="5909" w:author="ERCOT" w:date="2021-11-01T11:02:00Z">
              <w:r>
                <w:rPr>
                  <w:rFonts w:ascii="Calibri" w:hAnsi="Calibri" w:cs="Calibri"/>
                  <w:color w:val="000000"/>
                  <w:sz w:val="22"/>
                  <w:szCs w:val="22"/>
                </w:rPr>
                <w:t>739</w:t>
              </w:r>
            </w:ins>
          </w:p>
        </w:tc>
        <w:tc>
          <w:tcPr>
            <w:tcW w:w="176" w:type="pct"/>
            <w:tcBorders>
              <w:top w:val="single" w:sz="4" w:space="0" w:color="000000"/>
              <w:left w:val="single" w:sz="4" w:space="0" w:color="000000"/>
              <w:bottom w:val="single" w:sz="4" w:space="0" w:color="000000"/>
              <w:right w:val="single" w:sz="4" w:space="0" w:color="000000"/>
            </w:tcBorders>
            <w:vAlign w:val="bottom"/>
            <w:tcPrChange w:id="5910"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1904AE6D" w14:textId="1ECF7E8C" w:rsidR="00841E30" w:rsidRPr="00E66AD4" w:rsidRDefault="00841E30" w:rsidP="00841E30">
            <w:pPr>
              <w:widowControl/>
              <w:autoSpaceDE/>
              <w:autoSpaceDN/>
              <w:adjustRightInd/>
              <w:jc w:val="center"/>
              <w:rPr>
                <w:ins w:id="5911" w:author="ERCOT" w:date="2021-11-01T10:51:00Z"/>
                <w:b/>
                <w:bCs/>
                <w:sz w:val="22"/>
                <w:szCs w:val="22"/>
              </w:rPr>
            </w:pPr>
            <w:ins w:id="5912" w:author="ERCOT" w:date="2021-11-01T11:02:00Z">
              <w:r>
                <w:rPr>
                  <w:rFonts w:ascii="Calibri" w:hAnsi="Calibri" w:cs="Calibri"/>
                  <w:color w:val="000000"/>
                  <w:sz w:val="22"/>
                  <w:szCs w:val="22"/>
                </w:rPr>
                <w:t>739</w:t>
              </w:r>
            </w:ins>
          </w:p>
        </w:tc>
        <w:tc>
          <w:tcPr>
            <w:tcW w:w="187" w:type="pct"/>
            <w:tcBorders>
              <w:top w:val="single" w:sz="4" w:space="0" w:color="000000"/>
              <w:left w:val="single" w:sz="4" w:space="0" w:color="000000"/>
              <w:bottom w:val="single" w:sz="4" w:space="0" w:color="000000"/>
              <w:right w:val="single" w:sz="4" w:space="0" w:color="000000"/>
            </w:tcBorders>
            <w:vAlign w:val="bottom"/>
            <w:tcPrChange w:id="5913"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63A43C60" w14:textId="193693A8" w:rsidR="00841E30" w:rsidRPr="00E66AD4" w:rsidRDefault="00841E30" w:rsidP="00841E30">
            <w:pPr>
              <w:widowControl/>
              <w:autoSpaceDE/>
              <w:autoSpaceDN/>
              <w:adjustRightInd/>
              <w:jc w:val="center"/>
              <w:rPr>
                <w:ins w:id="5914" w:author="ERCOT" w:date="2021-11-01T10:51:00Z"/>
                <w:b/>
                <w:bCs/>
                <w:sz w:val="22"/>
                <w:szCs w:val="22"/>
              </w:rPr>
            </w:pPr>
            <w:ins w:id="5915" w:author="ERCOT" w:date="2021-11-01T11:02:00Z">
              <w:r>
                <w:rPr>
                  <w:rFonts w:ascii="Calibri" w:hAnsi="Calibri" w:cs="Calibri"/>
                  <w:color w:val="000000"/>
                  <w:sz w:val="22"/>
                  <w:szCs w:val="22"/>
                </w:rPr>
                <w:t>677</w:t>
              </w:r>
            </w:ins>
          </w:p>
        </w:tc>
        <w:tc>
          <w:tcPr>
            <w:tcW w:w="165" w:type="pct"/>
            <w:tcBorders>
              <w:top w:val="single" w:sz="4" w:space="0" w:color="000000"/>
              <w:left w:val="single" w:sz="4" w:space="0" w:color="000000"/>
              <w:bottom w:val="single" w:sz="4" w:space="0" w:color="000000"/>
              <w:right w:val="single" w:sz="4" w:space="0" w:color="000000"/>
            </w:tcBorders>
            <w:vAlign w:val="bottom"/>
            <w:tcPrChange w:id="5916"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EAD123B" w14:textId="5DCB62DB" w:rsidR="00841E30" w:rsidRPr="00E66AD4" w:rsidRDefault="00841E30" w:rsidP="00841E30">
            <w:pPr>
              <w:widowControl/>
              <w:autoSpaceDE/>
              <w:autoSpaceDN/>
              <w:adjustRightInd/>
              <w:jc w:val="center"/>
              <w:rPr>
                <w:ins w:id="5917" w:author="ERCOT" w:date="2021-11-01T10:51:00Z"/>
                <w:b/>
                <w:bCs/>
                <w:sz w:val="22"/>
                <w:szCs w:val="22"/>
              </w:rPr>
            </w:pPr>
            <w:ins w:id="5918" w:author="ERCOT" w:date="2021-11-01T11:02:00Z">
              <w:r>
                <w:rPr>
                  <w:rFonts w:ascii="Calibri" w:hAnsi="Calibri" w:cs="Calibri"/>
                  <w:color w:val="000000"/>
                  <w:sz w:val="22"/>
                  <w:szCs w:val="22"/>
                </w:rPr>
                <w:t>677</w:t>
              </w:r>
            </w:ins>
          </w:p>
        </w:tc>
        <w:tc>
          <w:tcPr>
            <w:tcW w:w="166" w:type="pct"/>
            <w:tcBorders>
              <w:top w:val="single" w:sz="4" w:space="0" w:color="000000"/>
              <w:left w:val="single" w:sz="4" w:space="0" w:color="000000"/>
              <w:bottom w:val="single" w:sz="4" w:space="0" w:color="000000"/>
              <w:right w:val="single" w:sz="4" w:space="0" w:color="000000"/>
            </w:tcBorders>
            <w:vAlign w:val="bottom"/>
            <w:tcPrChange w:id="5919"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40A135BA" w14:textId="5E9C48B1" w:rsidR="00841E30" w:rsidRPr="00E66AD4" w:rsidRDefault="00841E30" w:rsidP="00841E30">
            <w:pPr>
              <w:widowControl/>
              <w:autoSpaceDE/>
              <w:autoSpaceDN/>
              <w:adjustRightInd/>
              <w:jc w:val="center"/>
              <w:rPr>
                <w:ins w:id="5920" w:author="ERCOT" w:date="2021-11-01T10:51:00Z"/>
                <w:b/>
                <w:bCs/>
                <w:sz w:val="22"/>
                <w:szCs w:val="22"/>
              </w:rPr>
            </w:pPr>
            <w:ins w:id="5921" w:author="ERCOT" w:date="2021-11-01T11:02:00Z">
              <w:r>
                <w:rPr>
                  <w:rFonts w:ascii="Calibri" w:hAnsi="Calibri" w:cs="Calibri"/>
                  <w:color w:val="000000"/>
                  <w:sz w:val="22"/>
                  <w:szCs w:val="22"/>
                </w:rPr>
                <w:t>677</w:t>
              </w:r>
            </w:ins>
          </w:p>
        </w:tc>
        <w:tc>
          <w:tcPr>
            <w:tcW w:w="180" w:type="pct"/>
            <w:tcBorders>
              <w:top w:val="single" w:sz="4" w:space="0" w:color="000000"/>
              <w:left w:val="single" w:sz="4" w:space="0" w:color="000000"/>
              <w:bottom w:val="single" w:sz="4" w:space="0" w:color="000000"/>
              <w:right w:val="single" w:sz="4" w:space="0" w:color="000000"/>
            </w:tcBorders>
            <w:vAlign w:val="bottom"/>
            <w:tcPrChange w:id="5922"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39707AD" w14:textId="2C9DA60A" w:rsidR="00841E30" w:rsidRPr="00E66AD4" w:rsidRDefault="00841E30" w:rsidP="00841E30">
            <w:pPr>
              <w:widowControl/>
              <w:autoSpaceDE/>
              <w:autoSpaceDN/>
              <w:adjustRightInd/>
              <w:jc w:val="center"/>
              <w:rPr>
                <w:ins w:id="5923" w:author="ERCOT" w:date="2021-11-01T10:51:00Z"/>
                <w:b/>
                <w:bCs/>
                <w:sz w:val="22"/>
                <w:szCs w:val="22"/>
              </w:rPr>
            </w:pPr>
            <w:ins w:id="5924" w:author="ERCOT" w:date="2021-11-01T11:02:00Z">
              <w:r>
                <w:rPr>
                  <w:rFonts w:ascii="Calibri" w:hAnsi="Calibri" w:cs="Calibri"/>
                  <w:color w:val="000000"/>
                  <w:sz w:val="22"/>
                  <w:szCs w:val="22"/>
                </w:rPr>
                <w:t>677</w:t>
              </w:r>
            </w:ins>
          </w:p>
        </w:tc>
        <w:tc>
          <w:tcPr>
            <w:tcW w:w="195" w:type="pct"/>
            <w:tcBorders>
              <w:top w:val="single" w:sz="4" w:space="0" w:color="000000"/>
              <w:left w:val="single" w:sz="4" w:space="0" w:color="000000"/>
              <w:bottom w:val="single" w:sz="4" w:space="0" w:color="000000"/>
              <w:right w:val="single" w:sz="4" w:space="0" w:color="000000"/>
            </w:tcBorders>
            <w:vAlign w:val="bottom"/>
            <w:tcPrChange w:id="5925"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40E28ED" w14:textId="36F78B26" w:rsidR="00841E30" w:rsidRPr="00E66AD4" w:rsidRDefault="00841E30" w:rsidP="00841E30">
            <w:pPr>
              <w:widowControl/>
              <w:autoSpaceDE/>
              <w:autoSpaceDN/>
              <w:adjustRightInd/>
              <w:jc w:val="center"/>
              <w:rPr>
                <w:ins w:id="5926" w:author="ERCOT" w:date="2021-11-01T10:51:00Z"/>
                <w:b/>
                <w:bCs/>
                <w:sz w:val="22"/>
                <w:szCs w:val="22"/>
              </w:rPr>
            </w:pPr>
            <w:ins w:id="5927" w:author="ERCOT" w:date="2021-11-01T11:02:00Z">
              <w:r>
                <w:rPr>
                  <w:rFonts w:ascii="Calibri" w:hAnsi="Calibri" w:cs="Calibri"/>
                  <w:color w:val="000000"/>
                  <w:sz w:val="22"/>
                  <w:szCs w:val="22"/>
                </w:rPr>
                <w:t>677</w:t>
              </w:r>
            </w:ins>
          </w:p>
        </w:tc>
        <w:tc>
          <w:tcPr>
            <w:tcW w:w="244" w:type="pct"/>
            <w:vAlign w:val="bottom"/>
            <w:tcPrChange w:id="5928" w:author="ERCOT" w:date="2021-11-01T11:02:00Z">
              <w:tcPr>
                <w:tcW w:w="291" w:type="pct"/>
                <w:gridSpan w:val="2"/>
                <w:vAlign w:val="bottom"/>
              </w:tcPr>
            </w:tcPrChange>
          </w:tcPr>
          <w:p w14:paraId="1F3B9AE2" w14:textId="51A20F83" w:rsidR="00841E30" w:rsidRPr="00E66AD4" w:rsidRDefault="00841E30" w:rsidP="00841E30">
            <w:pPr>
              <w:widowControl/>
              <w:autoSpaceDE/>
              <w:autoSpaceDN/>
              <w:adjustRightInd/>
              <w:rPr>
                <w:ins w:id="5929" w:author="ERCOT" w:date="2021-11-01T11:01:00Z"/>
                <w:b/>
                <w:bCs/>
                <w:sz w:val="22"/>
                <w:szCs w:val="22"/>
              </w:rPr>
            </w:pPr>
            <w:ins w:id="5930" w:author="ERCOT" w:date="2021-11-01T11:02:00Z">
              <w:r>
                <w:rPr>
                  <w:rFonts w:ascii="Calibri" w:hAnsi="Calibri" w:cs="Calibri"/>
                  <w:color w:val="000000"/>
                  <w:sz w:val="22"/>
                  <w:szCs w:val="22"/>
                </w:rPr>
                <w:t>677</w:t>
              </w:r>
            </w:ins>
          </w:p>
        </w:tc>
      </w:tr>
      <w:tr w:rsidR="00841E30" w:rsidRPr="00E66AD4" w14:paraId="73C6D51A" w14:textId="55198802" w:rsidTr="00C31D92">
        <w:tblPrEx>
          <w:tblPrExChange w:id="5931" w:author="ERCOT" w:date="2021-11-01T11:02:00Z">
            <w:tblPrEx>
              <w:tblW w:w="5637" w:type="pct"/>
            </w:tblPrEx>
          </w:tblPrExChange>
        </w:tblPrEx>
        <w:trPr>
          <w:trHeight w:val="576"/>
          <w:tblCellSpacing w:w="0" w:type="dxa"/>
          <w:ins w:id="5932" w:author="ERCOT" w:date="2021-11-01T10:51:00Z"/>
          <w:trPrChange w:id="5933"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5934"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74109B8A" w14:textId="77777777" w:rsidR="00841E30" w:rsidRPr="000357D1" w:rsidRDefault="00841E30" w:rsidP="00841E30">
            <w:pPr>
              <w:widowControl/>
              <w:autoSpaceDE/>
              <w:autoSpaceDN/>
              <w:adjustRightInd/>
              <w:jc w:val="center"/>
              <w:rPr>
                <w:ins w:id="5935" w:author="ERCOT" w:date="2021-11-01T10:51:00Z"/>
                <w:sz w:val="22"/>
                <w:szCs w:val="22"/>
              </w:rPr>
            </w:pPr>
            <w:ins w:id="5936" w:author="ERCOT" w:date="2021-11-01T10:51:00Z">
              <w:r w:rsidRPr="000357D1">
                <w:rPr>
                  <w:b/>
                  <w:bCs/>
                  <w:sz w:val="22"/>
                  <w:szCs w:val="22"/>
                </w:rPr>
                <w:t>Apr.</w:t>
              </w:r>
            </w:ins>
          </w:p>
        </w:tc>
        <w:tc>
          <w:tcPr>
            <w:tcW w:w="199" w:type="pct"/>
            <w:tcBorders>
              <w:top w:val="single" w:sz="4" w:space="0" w:color="000000"/>
              <w:left w:val="single" w:sz="4" w:space="0" w:color="000000"/>
              <w:bottom w:val="single" w:sz="4" w:space="0" w:color="000000"/>
              <w:right w:val="single" w:sz="4" w:space="0" w:color="000000"/>
            </w:tcBorders>
            <w:vAlign w:val="bottom"/>
            <w:tcPrChange w:id="5937"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3C2BE5BC" w14:textId="513A0535" w:rsidR="00841E30" w:rsidRPr="00E66AD4" w:rsidRDefault="00841E30" w:rsidP="00841E30">
            <w:pPr>
              <w:widowControl/>
              <w:autoSpaceDE/>
              <w:autoSpaceDN/>
              <w:adjustRightInd/>
              <w:jc w:val="center"/>
              <w:rPr>
                <w:ins w:id="5938" w:author="ERCOT" w:date="2021-11-01T10:51:00Z"/>
                <w:b/>
                <w:bCs/>
                <w:sz w:val="22"/>
                <w:szCs w:val="22"/>
              </w:rPr>
            </w:pPr>
            <w:ins w:id="5939" w:author="ERCOT" w:date="2021-11-01T11:02:00Z">
              <w:r>
                <w:rPr>
                  <w:rFonts w:ascii="Calibri" w:hAnsi="Calibri" w:cs="Calibri"/>
                  <w:color w:val="000000"/>
                  <w:sz w:val="22"/>
                  <w:szCs w:val="22"/>
                </w:rPr>
                <w:t>610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4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B1926A6" w14:textId="39E69C52" w:rsidR="00841E30" w:rsidRPr="00E66AD4" w:rsidRDefault="00841E30" w:rsidP="00841E30">
            <w:pPr>
              <w:widowControl/>
              <w:autoSpaceDE/>
              <w:autoSpaceDN/>
              <w:adjustRightInd/>
              <w:jc w:val="center"/>
              <w:rPr>
                <w:ins w:id="5941" w:author="ERCOT" w:date="2021-11-01T10:51:00Z"/>
                <w:b/>
                <w:bCs/>
                <w:sz w:val="22"/>
                <w:szCs w:val="22"/>
              </w:rPr>
            </w:pPr>
            <w:ins w:id="5942"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4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EECA7D7" w14:textId="5F07B600" w:rsidR="00841E30" w:rsidRPr="00E66AD4" w:rsidRDefault="00841E30" w:rsidP="00841E30">
            <w:pPr>
              <w:widowControl/>
              <w:autoSpaceDE/>
              <w:autoSpaceDN/>
              <w:adjustRightInd/>
              <w:jc w:val="center"/>
              <w:rPr>
                <w:ins w:id="5944" w:author="ERCOT" w:date="2021-11-01T10:51:00Z"/>
                <w:b/>
                <w:bCs/>
                <w:sz w:val="22"/>
                <w:szCs w:val="22"/>
              </w:rPr>
            </w:pPr>
            <w:ins w:id="5945"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4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7EFAE8F" w14:textId="45DE1164" w:rsidR="00841E30" w:rsidRPr="00E66AD4" w:rsidRDefault="00841E30" w:rsidP="00841E30">
            <w:pPr>
              <w:widowControl/>
              <w:autoSpaceDE/>
              <w:autoSpaceDN/>
              <w:adjustRightInd/>
              <w:jc w:val="center"/>
              <w:rPr>
                <w:ins w:id="5947" w:author="ERCOT" w:date="2021-11-01T10:51:00Z"/>
                <w:b/>
                <w:bCs/>
                <w:sz w:val="22"/>
                <w:szCs w:val="22"/>
              </w:rPr>
            </w:pPr>
            <w:ins w:id="5948"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4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1087A6B" w14:textId="734DF8AD" w:rsidR="00841E30" w:rsidRPr="00E66AD4" w:rsidRDefault="00841E30" w:rsidP="00841E30">
            <w:pPr>
              <w:widowControl/>
              <w:autoSpaceDE/>
              <w:autoSpaceDN/>
              <w:adjustRightInd/>
              <w:jc w:val="center"/>
              <w:rPr>
                <w:ins w:id="5950" w:author="ERCOT" w:date="2021-11-01T10:51:00Z"/>
                <w:b/>
                <w:bCs/>
                <w:sz w:val="22"/>
                <w:szCs w:val="22"/>
              </w:rPr>
            </w:pPr>
            <w:ins w:id="5951"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5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D4D25E0" w14:textId="1149EC67" w:rsidR="00841E30" w:rsidRPr="00E66AD4" w:rsidRDefault="00841E30" w:rsidP="00841E30">
            <w:pPr>
              <w:widowControl/>
              <w:autoSpaceDE/>
              <w:autoSpaceDN/>
              <w:adjustRightInd/>
              <w:jc w:val="center"/>
              <w:rPr>
                <w:ins w:id="5953" w:author="ERCOT" w:date="2021-11-01T10:51:00Z"/>
                <w:b/>
                <w:bCs/>
                <w:sz w:val="22"/>
                <w:szCs w:val="22"/>
              </w:rPr>
            </w:pPr>
            <w:ins w:id="5954" w:author="ERCOT" w:date="2021-11-01T11:02:00Z">
              <w:r>
                <w:rPr>
                  <w:rFonts w:ascii="Calibri" w:hAnsi="Calibri" w:cs="Calibri"/>
                  <w:color w:val="000000"/>
                  <w:sz w:val="22"/>
                  <w:szCs w:val="22"/>
                </w:rPr>
                <w:t>610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5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3B2D566" w14:textId="5BFEE017" w:rsidR="00841E30" w:rsidRPr="00E66AD4" w:rsidRDefault="00841E30" w:rsidP="00841E30">
            <w:pPr>
              <w:widowControl/>
              <w:autoSpaceDE/>
              <w:autoSpaceDN/>
              <w:adjustRightInd/>
              <w:jc w:val="center"/>
              <w:rPr>
                <w:ins w:id="5956" w:author="ERCOT" w:date="2021-11-01T10:51:00Z"/>
                <w:b/>
                <w:bCs/>
                <w:sz w:val="22"/>
                <w:szCs w:val="22"/>
              </w:rPr>
            </w:pPr>
            <w:ins w:id="5957"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5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EB1676B" w14:textId="5BE7C6CB" w:rsidR="00841E30" w:rsidRPr="00E66AD4" w:rsidRDefault="00841E30" w:rsidP="00841E30">
            <w:pPr>
              <w:widowControl/>
              <w:autoSpaceDE/>
              <w:autoSpaceDN/>
              <w:adjustRightInd/>
              <w:jc w:val="center"/>
              <w:rPr>
                <w:ins w:id="5959" w:author="ERCOT" w:date="2021-11-01T10:51:00Z"/>
                <w:b/>
                <w:bCs/>
                <w:sz w:val="22"/>
                <w:szCs w:val="22"/>
              </w:rPr>
            </w:pPr>
            <w:ins w:id="5960" w:author="ERCOT" w:date="2021-11-01T11:02:00Z">
              <w:r>
                <w:rPr>
                  <w:rFonts w:ascii="Calibri" w:hAnsi="Calibri" w:cs="Calibri"/>
                  <w:color w:val="000000"/>
                  <w:sz w:val="22"/>
                  <w:szCs w:val="22"/>
                </w:rPr>
                <w:t>868</w:t>
              </w:r>
            </w:ins>
          </w:p>
        </w:tc>
        <w:tc>
          <w:tcPr>
            <w:tcW w:w="178" w:type="pct"/>
            <w:tcBorders>
              <w:top w:val="single" w:sz="4" w:space="0" w:color="000000"/>
              <w:left w:val="single" w:sz="4" w:space="0" w:color="000000"/>
              <w:bottom w:val="single" w:sz="4" w:space="0" w:color="000000"/>
              <w:right w:val="single" w:sz="4" w:space="0" w:color="000000"/>
            </w:tcBorders>
            <w:vAlign w:val="bottom"/>
            <w:tcPrChange w:id="5961"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76D96B01" w14:textId="65C23DEC" w:rsidR="00841E30" w:rsidRPr="00E66AD4" w:rsidRDefault="00841E30" w:rsidP="00841E30">
            <w:pPr>
              <w:widowControl/>
              <w:autoSpaceDE/>
              <w:autoSpaceDN/>
              <w:adjustRightInd/>
              <w:jc w:val="center"/>
              <w:rPr>
                <w:ins w:id="5962" w:author="ERCOT" w:date="2021-11-01T10:51:00Z"/>
                <w:b/>
                <w:bCs/>
                <w:sz w:val="22"/>
                <w:szCs w:val="22"/>
              </w:rPr>
            </w:pPr>
            <w:ins w:id="5963" w:author="ERCOT" w:date="2021-11-01T11:02:00Z">
              <w:r>
                <w:rPr>
                  <w:rFonts w:ascii="Calibri" w:hAnsi="Calibri" w:cs="Calibri"/>
                  <w:color w:val="000000"/>
                  <w:sz w:val="22"/>
                  <w:szCs w:val="22"/>
                </w:rPr>
                <w:t>868</w:t>
              </w:r>
            </w:ins>
          </w:p>
        </w:tc>
        <w:tc>
          <w:tcPr>
            <w:tcW w:w="219" w:type="pct"/>
            <w:tcBorders>
              <w:top w:val="single" w:sz="4" w:space="0" w:color="000000"/>
              <w:left w:val="single" w:sz="4" w:space="0" w:color="000000"/>
              <w:bottom w:val="single" w:sz="4" w:space="0" w:color="000000"/>
              <w:right w:val="single" w:sz="4" w:space="0" w:color="000000"/>
            </w:tcBorders>
            <w:vAlign w:val="bottom"/>
            <w:tcPrChange w:id="5964"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0DEAFE60" w14:textId="67CE8151" w:rsidR="00841E30" w:rsidRPr="00E66AD4" w:rsidRDefault="00841E30" w:rsidP="00841E30">
            <w:pPr>
              <w:widowControl/>
              <w:autoSpaceDE/>
              <w:autoSpaceDN/>
              <w:adjustRightInd/>
              <w:jc w:val="center"/>
              <w:rPr>
                <w:ins w:id="5965" w:author="ERCOT" w:date="2021-11-01T10:51:00Z"/>
                <w:b/>
                <w:bCs/>
                <w:sz w:val="22"/>
                <w:szCs w:val="22"/>
              </w:rPr>
            </w:pPr>
            <w:ins w:id="5966"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6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B2D69D7" w14:textId="7843E08E" w:rsidR="00841E30" w:rsidRPr="00E66AD4" w:rsidRDefault="00841E30" w:rsidP="00841E30">
            <w:pPr>
              <w:widowControl/>
              <w:autoSpaceDE/>
              <w:autoSpaceDN/>
              <w:adjustRightInd/>
              <w:jc w:val="center"/>
              <w:rPr>
                <w:ins w:id="5968" w:author="ERCOT" w:date="2021-11-01T10:51:00Z"/>
                <w:b/>
                <w:bCs/>
                <w:sz w:val="22"/>
                <w:szCs w:val="22"/>
              </w:rPr>
            </w:pPr>
            <w:ins w:id="5969" w:author="ERCOT" w:date="2021-11-01T11:02:00Z">
              <w:r>
                <w:rPr>
                  <w:rFonts w:ascii="Calibri" w:hAnsi="Calibri" w:cs="Calibri"/>
                  <w:color w:val="000000"/>
                  <w:sz w:val="22"/>
                  <w:szCs w:val="22"/>
                </w:rPr>
                <w:t>868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7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8422316" w14:textId="5F0AA983" w:rsidR="00841E30" w:rsidRPr="00E66AD4" w:rsidRDefault="00841E30" w:rsidP="00841E30">
            <w:pPr>
              <w:widowControl/>
              <w:autoSpaceDE/>
              <w:autoSpaceDN/>
              <w:adjustRightInd/>
              <w:jc w:val="center"/>
              <w:rPr>
                <w:ins w:id="5971" w:author="ERCOT" w:date="2021-11-01T10:51:00Z"/>
                <w:b/>
                <w:bCs/>
                <w:sz w:val="22"/>
                <w:szCs w:val="22"/>
              </w:rPr>
            </w:pPr>
            <w:ins w:id="5972" w:author="ERCOT" w:date="2021-11-01T11:02:00Z">
              <w:r>
                <w:rPr>
                  <w:rFonts w:ascii="Calibri" w:hAnsi="Calibri" w:cs="Calibri"/>
                  <w:color w:val="000000"/>
                  <w:sz w:val="22"/>
                  <w:szCs w:val="22"/>
                </w:rPr>
                <w:t>868</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7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C48F5DB" w14:textId="3715DF3B" w:rsidR="00841E30" w:rsidRPr="00E66AD4" w:rsidRDefault="00841E30" w:rsidP="00841E30">
            <w:pPr>
              <w:widowControl/>
              <w:autoSpaceDE/>
              <w:autoSpaceDN/>
              <w:adjustRightInd/>
              <w:jc w:val="center"/>
              <w:rPr>
                <w:ins w:id="5974" w:author="ERCOT" w:date="2021-11-01T10:51:00Z"/>
                <w:b/>
                <w:bCs/>
                <w:sz w:val="22"/>
                <w:szCs w:val="22"/>
              </w:rPr>
            </w:pPr>
            <w:ins w:id="5975" w:author="ERCOT" w:date="2021-11-01T11:02:00Z">
              <w:r>
                <w:rPr>
                  <w:rFonts w:ascii="Calibri" w:hAnsi="Calibri" w:cs="Calibri"/>
                  <w:color w:val="000000"/>
                  <w:sz w:val="22"/>
                  <w:szCs w:val="22"/>
                </w:rPr>
                <w:t>870</w:t>
              </w:r>
            </w:ins>
          </w:p>
        </w:tc>
        <w:tc>
          <w:tcPr>
            <w:tcW w:w="198" w:type="pct"/>
            <w:tcBorders>
              <w:top w:val="single" w:sz="4" w:space="0" w:color="000000"/>
              <w:left w:val="single" w:sz="4" w:space="0" w:color="000000"/>
              <w:bottom w:val="single" w:sz="4" w:space="0" w:color="000000"/>
              <w:right w:val="single" w:sz="4" w:space="0" w:color="000000"/>
            </w:tcBorders>
            <w:vAlign w:val="bottom"/>
            <w:tcPrChange w:id="597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60CBDDC" w14:textId="5D21AFB3" w:rsidR="00841E30" w:rsidRPr="00E66AD4" w:rsidRDefault="00841E30" w:rsidP="00841E30">
            <w:pPr>
              <w:widowControl/>
              <w:autoSpaceDE/>
              <w:autoSpaceDN/>
              <w:adjustRightInd/>
              <w:jc w:val="center"/>
              <w:rPr>
                <w:ins w:id="5977" w:author="ERCOT" w:date="2021-11-01T10:51:00Z"/>
                <w:b/>
                <w:bCs/>
                <w:sz w:val="22"/>
                <w:szCs w:val="22"/>
              </w:rPr>
            </w:pPr>
            <w:ins w:id="5978"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7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1DC5898" w14:textId="705E5AFD" w:rsidR="00841E30" w:rsidRPr="00E66AD4" w:rsidRDefault="00841E30" w:rsidP="00841E30">
            <w:pPr>
              <w:widowControl/>
              <w:autoSpaceDE/>
              <w:autoSpaceDN/>
              <w:adjustRightInd/>
              <w:jc w:val="center"/>
              <w:rPr>
                <w:ins w:id="5980" w:author="ERCOT" w:date="2021-11-01T10:51:00Z"/>
                <w:b/>
                <w:bCs/>
                <w:sz w:val="22"/>
                <w:szCs w:val="22"/>
              </w:rPr>
            </w:pPr>
            <w:ins w:id="5981"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8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D3F977D" w14:textId="6ED58A80" w:rsidR="00841E30" w:rsidRPr="00E66AD4" w:rsidRDefault="00841E30" w:rsidP="00841E30">
            <w:pPr>
              <w:widowControl/>
              <w:autoSpaceDE/>
              <w:autoSpaceDN/>
              <w:adjustRightInd/>
              <w:jc w:val="center"/>
              <w:rPr>
                <w:ins w:id="5983" w:author="ERCOT" w:date="2021-11-01T10:51:00Z"/>
                <w:b/>
                <w:bCs/>
                <w:sz w:val="22"/>
                <w:szCs w:val="22"/>
              </w:rPr>
            </w:pPr>
            <w:ins w:id="5984" w:author="ERCOT" w:date="2021-11-01T11:02:00Z">
              <w:r>
                <w:rPr>
                  <w:rFonts w:ascii="Calibri" w:hAnsi="Calibri" w:cs="Calibri"/>
                  <w:color w:val="000000"/>
                  <w:sz w:val="22"/>
                  <w:szCs w:val="22"/>
                </w:rPr>
                <w:t>870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598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BA348D6" w14:textId="112F549A" w:rsidR="00841E30" w:rsidRPr="00E66AD4" w:rsidRDefault="00841E30" w:rsidP="00841E30">
            <w:pPr>
              <w:widowControl/>
              <w:autoSpaceDE/>
              <w:autoSpaceDN/>
              <w:adjustRightInd/>
              <w:jc w:val="center"/>
              <w:rPr>
                <w:ins w:id="5986" w:author="ERCOT" w:date="2021-11-01T10:51:00Z"/>
                <w:b/>
                <w:bCs/>
                <w:sz w:val="22"/>
                <w:szCs w:val="22"/>
              </w:rPr>
            </w:pPr>
            <w:ins w:id="5987" w:author="ERCOT" w:date="2021-11-01T11:02:00Z">
              <w:r>
                <w:rPr>
                  <w:rFonts w:ascii="Calibri" w:hAnsi="Calibri" w:cs="Calibri"/>
                  <w:color w:val="000000"/>
                  <w:sz w:val="22"/>
                  <w:szCs w:val="22"/>
                </w:rPr>
                <w:t>870</w:t>
              </w:r>
            </w:ins>
          </w:p>
        </w:tc>
        <w:tc>
          <w:tcPr>
            <w:tcW w:w="176" w:type="pct"/>
            <w:tcBorders>
              <w:top w:val="single" w:sz="4" w:space="0" w:color="000000"/>
              <w:left w:val="single" w:sz="4" w:space="0" w:color="000000"/>
              <w:bottom w:val="single" w:sz="4" w:space="0" w:color="000000"/>
              <w:right w:val="single" w:sz="4" w:space="0" w:color="000000"/>
            </w:tcBorders>
            <w:vAlign w:val="bottom"/>
            <w:tcPrChange w:id="5988"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22E1CF3" w14:textId="5FCD5469" w:rsidR="00841E30" w:rsidRPr="00E66AD4" w:rsidRDefault="00841E30" w:rsidP="00841E30">
            <w:pPr>
              <w:widowControl/>
              <w:autoSpaceDE/>
              <w:autoSpaceDN/>
              <w:adjustRightInd/>
              <w:jc w:val="center"/>
              <w:rPr>
                <w:ins w:id="5989" w:author="ERCOT" w:date="2021-11-01T10:51:00Z"/>
                <w:b/>
                <w:bCs/>
                <w:sz w:val="22"/>
                <w:szCs w:val="22"/>
              </w:rPr>
            </w:pPr>
            <w:ins w:id="5990" w:author="ERCOT" w:date="2021-11-01T11:02:00Z">
              <w:r>
                <w:rPr>
                  <w:rFonts w:ascii="Calibri" w:hAnsi="Calibri" w:cs="Calibri"/>
                  <w:color w:val="000000"/>
                  <w:sz w:val="22"/>
                  <w:szCs w:val="22"/>
                </w:rPr>
                <w:t>870</w:t>
              </w:r>
            </w:ins>
          </w:p>
        </w:tc>
        <w:tc>
          <w:tcPr>
            <w:tcW w:w="187" w:type="pct"/>
            <w:tcBorders>
              <w:top w:val="single" w:sz="4" w:space="0" w:color="000000"/>
              <w:left w:val="single" w:sz="4" w:space="0" w:color="000000"/>
              <w:bottom w:val="single" w:sz="4" w:space="0" w:color="000000"/>
              <w:right w:val="single" w:sz="4" w:space="0" w:color="000000"/>
            </w:tcBorders>
            <w:vAlign w:val="bottom"/>
            <w:tcPrChange w:id="5991"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5E195CA2" w14:textId="632C3063" w:rsidR="00841E30" w:rsidRPr="00E66AD4" w:rsidRDefault="00841E30" w:rsidP="00841E30">
            <w:pPr>
              <w:widowControl/>
              <w:autoSpaceDE/>
              <w:autoSpaceDN/>
              <w:adjustRightInd/>
              <w:jc w:val="center"/>
              <w:rPr>
                <w:ins w:id="5992" w:author="ERCOT" w:date="2021-11-01T10:51:00Z"/>
                <w:b/>
                <w:bCs/>
                <w:sz w:val="22"/>
                <w:szCs w:val="22"/>
              </w:rPr>
            </w:pPr>
            <w:ins w:id="5993" w:author="ERCOT" w:date="2021-11-01T11:02:00Z">
              <w:r>
                <w:rPr>
                  <w:rFonts w:ascii="Calibri" w:hAnsi="Calibri" w:cs="Calibri"/>
                  <w:color w:val="000000"/>
                  <w:sz w:val="22"/>
                  <w:szCs w:val="22"/>
                </w:rPr>
                <w:t>883</w:t>
              </w:r>
            </w:ins>
          </w:p>
        </w:tc>
        <w:tc>
          <w:tcPr>
            <w:tcW w:w="165" w:type="pct"/>
            <w:tcBorders>
              <w:top w:val="single" w:sz="4" w:space="0" w:color="000000"/>
              <w:left w:val="single" w:sz="4" w:space="0" w:color="000000"/>
              <w:bottom w:val="single" w:sz="4" w:space="0" w:color="000000"/>
              <w:right w:val="single" w:sz="4" w:space="0" w:color="000000"/>
            </w:tcBorders>
            <w:vAlign w:val="bottom"/>
            <w:tcPrChange w:id="5994"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0E03A233" w14:textId="3149238D" w:rsidR="00841E30" w:rsidRPr="00E66AD4" w:rsidRDefault="00841E30" w:rsidP="00841E30">
            <w:pPr>
              <w:widowControl/>
              <w:autoSpaceDE/>
              <w:autoSpaceDN/>
              <w:adjustRightInd/>
              <w:jc w:val="center"/>
              <w:rPr>
                <w:ins w:id="5995" w:author="ERCOT" w:date="2021-11-01T10:51:00Z"/>
                <w:b/>
                <w:bCs/>
                <w:sz w:val="22"/>
                <w:szCs w:val="22"/>
              </w:rPr>
            </w:pPr>
            <w:ins w:id="5996" w:author="ERCOT" w:date="2021-11-01T11:02:00Z">
              <w:r>
                <w:rPr>
                  <w:rFonts w:ascii="Calibri" w:hAnsi="Calibri" w:cs="Calibri"/>
                  <w:color w:val="000000"/>
                  <w:sz w:val="22"/>
                  <w:szCs w:val="22"/>
                </w:rPr>
                <w:t>883</w:t>
              </w:r>
            </w:ins>
          </w:p>
        </w:tc>
        <w:tc>
          <w:tcPr>
            <w:tcW w:w="166" w:type="pct"/>
            <w:tcBorders>
              <w:top w:val="single" w:sz="4" w:space="0" w:color="000000"/>
              <w:left w:val="single" w:sz="4" w:space="0" w:color="000000"/>
              <w:bottom w:val="single" w:sz="4" w:space="0" w:color="000000"/>
              <w:right w:val="single" w:sz="4" w:space="0" w:color="000000"/>
            </w:tcBorders>
            <w:vAlign w:val="bottom"/>
            <w:tcPrChange w:id="5997"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3C722EDB" w14:textId="5DE5AD0A" w:rsidR="00841E30" w:rsidRPr="00E66AD4" w:rsidRDefault="00841E30" w:rsidP="00841E30">
            <w:pPr>
              <w:widowControl/>
              <w:autoSpaceDE/>
              <w:autoSpaceDN/>
              <w:adjustRightInd/>
              <w:jc w:val="center"/>
              <w:rPr>
                <w:ins w:id="5998" w:author="ERCOT" w:date="2021-11-01T10:51:00Z"/>
                <w:b/>
                <w:bCs/>
                <w:sz w:val="22"/>
                <w:szCs w:val="22"/>
              </w:rPr>
            </w:pPr>
            <w:ins w:id="5999" w:author="ERCOT" w:date="2021-11-01T11:02:00Z">
              <w:r>
                <w:rPr>
                  <w:rFonts w:ascii="Calibri" w:hAnsi="Calibri" w:cs="Calibri"/>
                  <w:color w:val="000000"/>
                  <w:sz w:val="22"/>
                  <w:szCs w:val="22"/>
                </w:rPr>
                <w:t>883</w:t>
              </w:r>
            </w:ins>
          </w:p>
        </w:tc>
        <w:tc>
          <w:tcPr>
            <w:tcW w:w="180" w:type="pct"/>
            <w:tcBorders>
              <w:top w:val="single" w:sz="4" w:space="0" w:color="000000"/>
              <w:left w:val="single" w:sz="4" w:space="0" w:color="000000"/>
              <w:bottom w:val="single" w:sz="4" w:space="0" w:color="000000"/>
              <w:right w:val="single" w:sz="4" w:space="0" w:color="000000"/>
            </w:tcBorders>
            <w:vAlign w:val="bottom"/>
            <w:tcPrChange w:id="6000"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37C6779" w14:textId="4F2C4A26" w:rsidR="00841E30" w:rsidRPr="00E66AD4" w:rsidRDefault="00841E30" w:rsidP="00841E30">
            <w:pPr>
              <w:widowControl/>
              <w:autoSpaceDE/>
              <w:autoSpaceDN/>
              <w:adjustRightInd/>
              <w:jc w:val="center"/>
              <w:rPr>
                <w:ins w:id="6001" w:author="ERCOT" w:date="2021-11-01T10:51:00Z"/>
                <w:b/>
                <w:bCs/>
                <w:sz w:val="22"/>
                <w:szCs w:val="22"/>
              </w:rPr>
            </w:pPr>
            <w:ins w:id="6002" w:author="ERCOT" w:date="2021-11-01T11:02:00Z">
              <w:r>
                <w:rPr>
                  <w:rFonts w:ascii="Calibri" w:hAnsi="Calibri" w:cs="Calibri"/>
                  <w:color w:val="000000"/>
                  <w:sz w:val="22"/>
                  <w:szCs w:val="22"/>
                </w:rPr>
                <w:t>883</w:t>
              </w:r>
            </w:ins>
          </w:p>
        </w:tc>
        <w:tc>
          <w:tcPr>
            <w:tcW w:w="195" w:type="pct"/>
            <w:tcBorders>
              <w:top w:val="single" w:sz="4" w:space="0" w:color="000000"/>
              <w:left w:val="single" w:sz="4" w:space="0" w:color="000000"/>
              <w:bottom w:val="single" w:sz="4" w:space="0" w:color="000000"/>
              <w:right w:val="single" w:sz="4" w:space="0" w:color="000000"/>
            </w:tcBorders>
            <w:vAlign w:val="bottom"/>
            <w:tcPrChange w:id="6003"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69A2D40" w14:textId="712574C2" w:rsidR="00841E30" w:rsidRPr="00E66AD4" w:rsidRDefault="00841E30" w:rsidP="00841E30">
            <w:pPr>
              <w:widowControl/>
              <w:autoSpaceDE/>
              <w:autoSpaceDN/>
              <w:adjustRightInd/>
              <w:jc w:val="center"/>
              <w:rPr>
                <w:ins w:id="6004" w:author="ERCOT" w:date="2021-11-01T10:51:00Z"/>
                <w:b/>
                <w:bCs/>
                <w:sz w:val="22"/>
                <w:szCs w:val="22"/>
              </w:rPr>
            </w:pPr>
            <w:ins w:id="6005" w:author="ERCOT" w:date="2021-11-01T11:02:00Z">
              <w:r>
                <w:rPr>
                  <w:rFonts w:ascii="Calibri" w:hAnsi="Calibri" w:cs="Calibri"/>
                  <w:color w:val="000000"/>
                  <w:sz w:val="22"/>
                  <w:szCs w:val="22"/>
                </w:rPr>
                <w:t>883</w:t>
              </w:r>
            </w:ins>
          </w:p>
        </w:tc>
        <w:tc>
          <w:tcPr>
            <w:tcW w:w="244" w:type="pct"/>
            <w:vAlign w:val="bottom"/>
            <w:tcPrChange w:id="6006" w:author="ERCOT" w:date="2021-11-01T11:02:00Z">
              <w:tcPr>
                <w:tcW w:w="291" w:type="pct"/>
                <w:gridSpan w:val="2"/>
                <w:vAlign w:val="bottom"/>
              </w:tcPr>
            </w:tcPrChange>
          </w:tcPr>
          <w:p w14:paraId="4F839ED3" w14:textId="44FD3854" w:rsidR="00841E30" w:rsidRPr="00E66AD4" w:rsidRDefault="00841E30" w:rsidP="00841E30">
            <w:pPr>
              <w:widowControl/>
              <w:autoSpaceDE/>
              <w:autoSpaceDN/>
              <w:adjustRightInd/>
              <w:rPr>
                <w:ins w:id="6007" w:author="ERCOT" w:date="2021-11-01T11:01:00Z"/>
                <w:b/>
                <w:bCs/>
                <w:sz w:val="22"/>
                <w:szCs w:val="22"/>
              </w:rPr>
            </w:pPr>
            <w:ins w:id="6008" w:author="ERCOT" w:date="2021-11-01T11:02:00Z">
              <w:r>
                <w:rPr>
                  <w:rFonts w:ascii="Calibri" w:hAnsi="Calibri" w:cs="Calibri"/>
                  <w:color w:val="000000"/>
                  <w:sz w:val="22"/>
                  <w:szCs w:val="22"/>
                </w:rPr>
                <w:t>883</w:t>
              </w:r>
            </w:ins>
          </w:p>
        </w:tc>
      </w:tr>
      <w:tr w:rsidR="00841E30" w:rsidRPr="00E66AD4" w14:paraId="0CE479BE" w14:textId="113F4C00" w:rsidTr="00C31D92">
        <w:tblPrEx>
          <w:tblPrExChange w:id="6009" w:author="ERCOT" w:date="2021-11-01T11:02:00Z">
            <w:tblPrEx>
              <w:tblW w:w="5637" w:type="pct"/>
            </w:tblPrEx>
          </w:tblPrExChange>
        </w:tblPrEx>
        <w:trPr>
          <w:trHeight w:val="576"/>
          <w:tblCellSpacing w:w="0" w:type="dxa"/>
          <w:ins w:id="6010" w:author="ERCOT" w:date="2021-11-01T10:51:00Z"/>
          <w:trPrChange w:id="6011"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012"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2DEA3305" w14:textId="77777777" w:rsidR="00841E30" w:rsidRPr="000357D1" w:rsidRDefault="00841E30" w:rsidP="00841E30">
            <w:pPr>
              <w:widowControl/>
              <w:autoSpaceDE/>
              <w:autoSpaceDN/>
              <w:adjustRightInd/>
              <w:jc w:val="center"/>
              <w:rPr>
                <w:ins w:id="6013" w:author="ERCOT" w:date="2021-11-01T10:51:00Z"/>
                <w:sz w:val="22"/>
                <w:szCs w:val="22"/>
              </w:rPr>
            </w:pPr>
            <w:ins w:id="6014" w:author="ERCOT" w:date="2021-11-01T10:51:00Z">
              <w:r w:rsidRPr="000357D1">
                <w:rPr>
                  <w:b/>
                  <w:bCs/>
                  <w:sz w:val="22"/>
                  <w:szCs w:val="22"/>
                </w:rPr>
                <w:t>May</w:t>
              </w:r>
            </w:ins>
          </w:p>
        </w:tc>
        <w:tc>
          <w:tcPr>
            <w:tcW w:w="199" w:type="pct"/>
            <w:tcBorders>
              <w:top w:val="single" w:sz="4" w:space="0" w:color="000000"/>
              <w:left w:val="single" w:sz="4" w:space="0" w:color="000000"/>
              <w:bottom w:val="single" w:sz="4" w:space="0" w:color="000000"/>
              <w:right w:val="single" w:sz="4" w:space="0" w:color="000000"/>
            </w:tcBorders>
            <w:vAlign w:val="bottom"/>
            <w:tcPrChange w:id="6015"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0CB401F0" w14:textId="4166C01D" w:rsidR="00841E30" w:rsidRPr="00E66AD4" w:rsidRDefault="00841E30" w:rsidP="00841E30">
            <w:pPr>
              <w:widowControl/>
              <w:autoSpaceDE/>
              <w:autoSpaceDN/>
              <w:adjustRightInd/>
              <w:jc w:val="center"/>
              <w:rPr>
                <w:ins w:id="6016" w:author="ERCOT" w:date="2021-11-01T10:51:00Z"/>
                <w:b/>
                <w:bCs/>
                <w:sz w:val="22"/>
                <w:szCs w:val="22"/>
              </w:rPr>
            </w:pPr>
            <w:ins w:id="6017" w:author="ERCOT" w:date="2021-11-01T11:02:00Z">
              <w:r>
                <w:rPr>
                  <w:rFonts w:ascii="Calibri" w:hAnsi="Calibri" w:cs="Calibri"/>
                  <w:color w:val="000000"/>
                  <w:sz w:val="22"/>
                  <w:szCs w:val="22"/>
                </w:rPr>
                <w:t>601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1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0BB13B9" w14:textId="1DE4EAF5" w:rsidR="00841E30" w:rsidRPr="00E66AD4" w:rsidRDefault="00841E30" w:rsidP="00841E30">
            <w:pPr>
              <w:widowControl/>
              <w:autoSpaceDE/>
              <w:autoSpaceDN/>
              <w:adjustRightInd/>
              <w:jc w:val="center"/>
              <w:rPr>
                <w:ins w:id="6019" w:author="ERCOT" w:date="2021-11-01T10:51:00Z"/>
                <w:b/>
                <w:bCs/>
                <w:sz w:val="22"/>
                <w:szCs w:val="22"/>
              </w:rPr>
            </w:pPr>
            <w:ins w:id="6020"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2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3F0A19B" w14:textId="72168B59" w:rsidR="00841E30" w:rsidRPr="00E66AD4" w:rsidRDefault="00841E30" w:rsidP="00841E30">
            <w:pPr>
              <w:widowControl/>
              <w:autoSpaceDE/>
              <w:autoSpaceDN/>
              <w:adjustRightInd/>
              <w:jc w:val="center"/>
              <w:rPr>
                <w:ins w:id="6022" w:author="ERCOT" w:date="2021-11-01T10:51:00Z"/>
                <w:b/>
                <w:bCs/>
                <w:sz w:val="22"/>
                <w:szCs w:val="22"/>
              </w:rPr>
            </w:pPr>
            <w:ins w:id="6023"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2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174ABD2" w14:textId="65ECC712" w:rsidR="00841E30" w:rsidRPr="00E66AD4" w:rsidRDefault="00841E30" w:rsidP="00841E30">
            <w:pPr>
              <w:widowControl/>
              <w:autoSpaceDE/>
              <w:autoSpaceDN/>
              <w:adjustRightInd/>
              <w:jc w:val="center"/>
              <w:rPr>
                <w:ins w:id="6025" w:author="ERCOT" w:date="2021-11-01T10:51:00Z"/>
                <w:b/>
                <w:bCs/>
                <w:sz w:val="22"/>
                <w:szCs w:val="22"/>
              </w:rPr>
            </w:pPr>
            <w:ins w:id="6026"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2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3F08271" w14:textId="479DF38D" w:rsidR="00841E30" w:rsidRPr="00E66AD4" w:rsidRDefault="00841E30" w:rsidP="00841E30">
            <w:pPr>
              <w:widowControl/>
              <w:autoSpaceDE/>
              <w:autoSpaceDN/>
              <w:adjustRightInd/>
              <w:jc w:val="center"/>
              <w:rPr>
                <w:ins w:id="6028" w:author="ERCOT" w:date="2021-11-01T10:51:00Z"/>
                <w:b/>
                <w:bCs/>
                <w:sz w:val="22"/>
                <w:szCs w:val="22"/>
              </w:rPr>
            </w:pPr>
            <w:ins w:id="6029"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3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CC8D2C9" w14:textId="11954549" w:rsidR="00841E30" w:rsidRPr="00E66AD4" w:rsidRDefault="00841E30" w:rsidP="00841E30">
            <w:pPr>
              <w:widowControl/>
              <w:autoSpaceDE/>
              <w:autoSpaceDN/>
              <w:adjustRightInd/>
              <w:jc w:val="center"/>
              <w:rPr>
                <w:ins w:id="6031" w:author="ERCOT" w:date="2021-11-01T10:51:00Z"/>
                <w:b/>
                <w:bCs/>
                <w:sz w:val="22"/>
                <w:szCs w:val="22"/>
              </w:rPr>
            </w:pPr>
            <w:ins w:id="6032" w:author="ERCOT" w:date="2021-11-01T11:02:00Z">
              <w:r>
                <w:rPr>
                  <w:rFonts w:ascii="Calibri" w:hAnsi="Calibri" w:cs="Calibri"/>
                  <w:color w:val="000000"/>
                  <w:sz w:val="22"/>
                  <w:szCs w:val="22"/>
                </w:rPr>
                <w:t>601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3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F4B4986" w14:textId="268FCBED" w:rsidR="00841E30" w:rsidRPr="00E66AD4" w:rsidRDefault="00841E30" w:rsidP="00841E30">
            <w:pPr>
              <w:widowControl/>
              <w:autoSpaceDE/>
              <w:autoSpaceDN/>
              <w:adjustRightInd/>
              <w:jc w:val="center"/>
              <w:rPr>
                <w:ins w:id="6034" w:author="ERCOT" w:date="2021-11-01T10:51:00Z"/>
                <w:b/>
                <w:bCs/>
                <w:sz w:val="22"/>
                <w:szCs w:val="22"/>
              </w:rPr>
            </w:pPr>
            <w:ins w:id="6035"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3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509816" w14:textId="758F04BB" w:rsidR="00841E30" w:rsidRPr="00E66AD4" w:rsidRDefault="00841E30" w:rsidP="00841E30">
            <w:pPr>
              <w:widowControl/>
              <w:autoSpaceDE/>
              <w:autoSpaceDN/>
              <w:adjustRightInd/>
              <w:jc w:val="center"/>
              <w:rPr>
                <w:ins w:id="6037" w:author="ERCOT" w:date="2021-11-01T10:51:00Z"/>
                <w:b/>
                <w:bCs/>
                <w:sz w:val="22"/>
                <w:szCs w:val="22"/>
              </w:rPr>
            </w:pPr>
            <w:ins w:id="6038" w:author="ERCOT" w:date="2021-11-01T11:02:00Z">
              <w:r>
                <w:rPr>
                  <w:rFonts w:ascii="Calibri" w:hAnsi="Calibri" w:cs="Calibri"/>
                  <w:color w:val="000000"/>
                  <w:sz w:val="22"/>
                  <w:szCs w:val="22"/>
                </w:rPr>
                <w:t>846</w:t>
              </w:r>
            </w:ins>
          </w:p>
        </w:tc>
        <w:tc>
          <w:tcPr>
            <w:tcW w:w="178" w:type="pct"/>
            <w:tcBorders>
              <w:top w:val="single" w:sz="4" w:space="0" w:color="000000"/>
              <w:left w:val="single" w:sz="4" w:space="0" w:color="000000"/>
              <w:bottom w:val="single" w:sz="4" w:space="0" w:color="000000"/>
              <w:right w:val="single" w:sz="4" w:space="0" w:color="000000"/>
            </w:tcBorders>
            <w:vAlign w:val="bottom"/>
            <w:tcPrChange w:id="6039"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5CE747F3" w14:textId="0AB57EA3" w:rsidR="00841E30" w:rsidRPr="00E66AD4" w:rsidRDefault="00841E30" w:rsidP="00841E30">
            <w:pPr>
              <w:widowControl/>
              <w:autoSpaceDE/>
              <w:autoSpaceDN/>
              <w:adjustRightInd/>
              <w:jc w:val="center"/>
              <w:rPr>
                <w:ins w:id="6040" w:author="ERCOT" w:date="2021-11-01T10:51:00Z"/>
                <w:b/>
                <w:bCs/>
                <w:sz w:val="22"/>
                <w:szCs w:val="22"/>
              </w:rPr>
            </w:pPr>
            <w:ins w:id="6041" w:author="ERCOT" w:date="2021-11-01T11:02:00Z">
              <w:r>
                <w:rPr>
                  <w:rFonts w:ascii="Calibri" w:hAnsi="Calibri" w:cs="Calibri"/>
                  <w:color w:val="000000"/>
                  <w:sz w:val="22"/>
                  <w:szCs w:val="22"/>
                </w:rPr>
                <w:t>846</w:t>
              </w:r>
            </w:ins>
          </w:p>
        </w:tc>
        <w:tc>
          <w:tcPr>
            <w:tcW w:w="219" w:type="pct"/>
            <w:tcBorders>
              <w:top w:val="single" w:sz="4" w:space="0" w:color="000000"/>
              <w:left w:val="single" w:sz="4" w:space="0" w:color="000000"/>
              <w:bottom w:val="single" w:sz="4" w:space="0" w:color="000000"/>
              <w:right w:val="single" w:sz="4" w:space="0" w:color="000000"/>
            </w:tcBorders>
            <w:vAlign w:val="bottom"/>
            <w:tcPrChange w:id="6042"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2FC02BD1" w14:textId="6FC7DAB3" w:rsidR="00841E30" w:rsidRPr="00E66AD4" w:rsidRDefault="00841E30" w:rsidP="00841E30">
            <w:pPr>
              <w:widowControl/>
              <w:autoSpaceDE/>
              <w:autoSpaceDN/>
              <w:adjustRightInd/>
              <w:jc w:val="center"/>
              <w:rPr>
                <w:ins w:id="6043" w:author="ERCOT" w:date="2021-11-01T10:51:00Z"/>
                <w:b/>
                <w:bCs/>
                <w:sz w:val="22"/>
                <w:szCs w:val="22"/>
              </w:rPr>
            </w:pPr>
            <w:ins w:id="6044"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4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A5DB209" w14:textId="611DFAAA" w:rsidR="00841E30" w:rsidRPr="00E66AD4" w:rsidRDefault="00841E30" w:rsidP="00841E30">
            <w:pPr>
              <w:widowControl/>
              <w:autoSpaceDE/>
              <w:autoSpaceDN/>
              <w:adjustRightInd/>
              <w:jc w:val="center"/>
              <w:rPr>
                <w:ins w:id="6046" w:author="ERCOT" w:date="2021-11-01T10:51:00Z"/>
                <w:b/>
                <w:bCs/>
                <w:sz w:val="22"/>
                <w:szCs w:val="22"/>
              </w:rPr>
            </w:pPr>
            <w:ins w:id="6047" w:author="ERCOT" w:date="2021-11-01T11:02:00Z">
              <w:r>
                <w:rPr>
                  <w:rFonts w:ascii="Calibri" w:hAnsi="Calibri" w:cs="Calibri"/>
                  <w:color w:val="000000"/>
                  <w:sz w:val="22"/>
                  <w:szCs w:val="22"/>
                </w:rPr>
                <w:t>846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4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783FD8D" w14:textId="56262C7D" w:rsidR="00841E30" w:rsidRPr="00E66AD4" w:rsidRDefault="00841E30" w:rsidP="00841E30">
            <w:pPr>
              <w:widowControl/>
              <w:autoSpaceDE/>
              <w:autoSpaceDN/>
              <w:adjustRightInd/>
              <w:jc w:val="center"/>
              <w:rPr>
                <w:ins w:id="6049" w:author="ERCOT" w:date="2021-11-01T10:51:00Z"/>
                <w:b/>
                <w:bCs/>
                <w:sz w:val="22"/>
                <w:szCs w:val="22"/>
              </w:rPr>
            </w:pPr>
            <w:ins w:id="6050" w:author="ERCOT" w:date="2021-11-01T11:02:00Z">
              <w:r>
                <w:rPr>
                  <w:rFonts w:ascii="Calibri" w:hAnsi="Calibri" w:cs="Calibri"/>
                  <w:color w:val="000000"/>
                  <w:sz w:val="22"/>
                  <w:szCs w:val="22"/>
                </w:rPr>
                <w:t>846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5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DA2F4D9" w14:textId="1185A45C" w:rsidR="00841E30" w:rsidRPr="00E66AD4" w:rsidRDefault="00841E30" w:rsidP="00841E30">
            <w:pPr>
              <w:widowControl/>
              <w:autoSpaceDE/>
              <w:autoSpaceDN/>
              <w:adjustRightInd/>
              <w:jc w:val="center"/>
              <w:rPr>
                <w:ins w:id="6052" w:author="ERCOT" w:date="2021-11-01T10:51:00Z"/>
                <w:b/>
                <w:bCs/>
                <w:sz w:val="22"/>
                <w:szCs w:val="22"/>
              </w:rPr>
            </w:pPr>
            <w:ins w:id="6053" w:author="ERCOT" w:date="2021-11-01T11:02:00Z">
              <w:r>
                <w:rPr>
                  <w:rFonts w:ascii="Calibri" w:hAnsi="Calibri" w:cs="Calibri"/>
                  <w:color w:val="000000"/>
                  <w:sz w:val="22"/>
                  <w:szCs w:val="22"/>
                </w:rPr>
                <w:t>911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5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F97EE98" w14:textId="4EFF14F1" w:rsidR="00841E30" w:rsidRPr="00E66AD4" w:rsidRDefault="00841E30" w:rsidP="00841E30">
            <w:pPr>
              <w:widowControl/>
              <w:autoSpaceDE/>
              <w:autoSpaceDN/>
              <w:adjustRightInd/>
              <w:jc w:val="center"/>
              <w:rPr>
                <w:ins w:id="6055" w:author="ERCOT" w:date="2021-11-01T10:51:00Z"/>
                <w:b/>
                <w:bCs/>
                <w:sz w:val="22"/>
                <w:szCs w:val="22"/>
              </w:rPr>
            </w:pPr>
            <w:ins w:id="6056"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5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2A8F4D1" w14:textId="2AD3523F" w:rsidR="00841E30" w:rsidRPr="00E66AD4" w:rsidRDefault="00841E30" w:rsidP="00841E30">
            <w:pPr>
              <w:widowControl/>
              <w:autoSpaceDE/>
              <w:autoSpaceDN/>
              <w:adjustRightInd/>
              <w:jc w:val="center"/>
              <w:rPr>
                <w:ins w:id="6058" w:author="ERCOT" w:date="2021-11-01T10:51:00Z"/>
                <w:b/>
                <w:bCs/>
                <w:sz w:val="22"/>
                <w:szCs w:val="22"/>
              </w:rPr>
            </w:pPr>
            <w:ins w:id="6059"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6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6C4C739" w14:textId="0806F58F" w:rsidR="00841E30" w:rsidRPr="00E66AD4" w:rsidRDefault="00841E30" w:rsidP="00841E30">
            <w:pPr>
              <w:widowControl/>
              <w:autoSpaceDE/>
              <w:autoSpaceDN/>
              <w:adjustRightInd/>
              <w:jc w:val="center"/>
              <w:rPr>
                <w:ins w:id="6061" w:author="ERCOT" w:date="2021-11-01T10:51:00Z"/>
                <w:b/>
                <w:bCs/>
                <w:sz w:val="22"/>
                <w:szCs w:val="22"/>
              </w:rPr>
            </w:pPr>
            <w:ins w:id="6062" w:author="ERCOT" w:date="2021-11-01T11:02:00Z">
              <w:r>
                <w:rPr>
                  <w:rFonts w:ascii="Calibri" w:hAnsi="Calibri" w:cs="Calibri"/>
                  <w:color w:val="000000"/>
                  <w:sz w:val="22"/>
                  <w:szCs w:val="22"/>
                </w:rPr>
                <w:t>911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6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61BB29E" w14:textId="0E072B0C" w:rsidR="00841E30" w:rsidRPr="00E66AD4" w:rsidRDefault="00841E30" w:rsidP="00841E30">
            <w:pPr>
              <w:widowControl/>
              <w:autoSpaceDE/>
              <w:autoSpaceDN/>
              <w:adjustRightInd/>
              <w:jc w:val="center"/>
              <w:rPr>
                <w:ins w:id="6064" w:author="ERCOT" w:date="2021-11-01T10:51:00Z"/>
                <w:b/>
                <w:bCs/>
                <w:sz w:val="22"/>
                <w:szCs w:val="22"/>
              </w:rPr>
            </w:pPr>
            <w:ins w:id="6065" w:author="ERCOT" w:date="2021-11-01T11:02:00Z">
              <w:r>
                <w:rPr>
                  <w:rFonts w:ascii="Calibri" w:hAnsi="Calibri" w:cs="Calibri"/>
                  <w:color w:val="000000"/>
                  <w:sz w:val="22"/>
                  <w:szCs w:val="22"/>
                </w:rPr>
                <w:t>911</w:t>
              </w:r>
            </w:ins>
          </w:p>
        </w:tc>
        <w:tc>
          <w:tcPr>
            <w:tcW w:w="176" w:type="pct"/>
            <w:tcBorders>
              <w:top w:val="single" w:sz="4" w:space="0" w:color="000000"/>
              <w:left w:val="single" w:sz="4" w:space="0" w:color="000000"/>
              <w:bottom w:val="single" w:sz="4" w:space="0" w:color="000000"/>
              <w:right w:val="single" w:sz="4" w:space="0" w:color="000000"/>
            </w:tcBorders>
            <w:vAlign w:val="bottom"/>
            <w:tcPrChange w:id="6066"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5FA03A3A" w14:textId="440B1266" w:rsidR="00841E30" w:rsidRPr="00E66AD4" w:rsidRDefault="00841E30" w:rsidP="00841E30">
            <w:pPr>
              <w:widowControl/>
              <w:autoSpaceDE/>
              <w:autoSpaceDN/>
              <w:adjustRightInd/>
              <w:jc w:val="center"/>
              <w:rPr>
                <w:ins w:id="6067" w:author="ERCOT" w:date="2021-11-01T10:51:00Z"/>
                <w:b/>
                <w:bCs/>
                <w:sz w:val="22"/>
                <w:szCs w:val="22"/>
              </w:rPr>
            </w:pPr>
            <w:ins w:id="6068" w:author="ERCOT" w:date="2021-11-01T11:02:00Z">
              <w:r>
                <w:rPr>
                  <w:rFonts w:ascii="Calibri" w:hAnsi="Calibri" w:cs="Calibri"/>
                  <w:color w:val="000000"/>
                  <w:sz w:val="22"/>
                  <w:szCs w:val="22"/>
                </w:rPr>
                <w:t>911</w:t>
              </w:r>
            </w:ins>
          </w:p>
        </w:tc>
        <w:tc>
          <w:tcPr>
            <w:tcW w:w="187" w:type="pct"/>
            <w:tcBorders>
              <w:top w:val="single" w:sz="4" w:space="0" w:color="000000"/>
              <w:left w:val="single" w:sz="4" w:space="0" w:color="000000"/>
              <w:bottom w:val="single" w:sz="4" w:space="0" w:color="000000"/>
              <w:right w:val="single" w:sz="4" w:space="0" w:color="000000"/>
            </w:tcBorders>
            <w:vAlign w:val="bottom"/>
            <w:tcPrChange w:id="6069"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20E6B351" w14:textId="77CD9EE1" w:rsidR="00841E30" w:rsidRPr="00E66AD4" w:rsidRDefault="00841E30" w:rsidP="00841E30">
            <w:pPr>
              <w:widowControl/>
              <w:autoSpaceDE/>
              <w:autoSpaceDN/>
              <w:adjustRightInd/>
              <w:jc w:val="center"/>
              <w:rPr>
                <w:ins w:id="6070" w:author="ERCOT" w:date="2021-11-01T10:51:00Z"/>
                <w:b/>
                <w:bCs/>
                <w:sz w:val="22"/>
                <w:szCs w:val="22"/>
              </w:rPr>
            </w:pPr>
            <w:ins w:id="6071" w:author="ERCOT" w:date="2021-11-01T11:02:00Z">
              <w:r>
                <w:rPr>
                  <w:rFonts w:ascii="Calibri" w:hAnsi="Calibri" w:cs="Calibri"/>
                  <w:color w:val="000000"/>
                  <w:sz w:val="22"/>
                  <w:szCs w:val="22"/>
                </w:rPr>
                <w:t>852</w:t>
              </w:r>
            </w:ins>
          </w:p>
        </w:tc>
        <w:tc>
          <w:tcPr>
            <w:tcW w:w="165" w:type="pct"/>
            <w:tcBorders>
              <w:top w:val="single" w:sz="4" w:space="0" w:color="000000"/>
              <w:left w:val="single" w:sz="4" w:space="0" w:color="000000"/>
              <w:bottom w:val="single" w:sz="4" w:space="0" w:color="000000"/>
              <w:right w:val="single" w:sz="4" w:space="0" w:color="000000"/>
            </w:tcBorders>
            <w:vAlign w:val="bottom"/>
            <w:tcPrChange w:id="6072"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4D79E1A6" w14:textId="2655170D" w:rsidR="00841E30" w:rsidRPr="00E66AD4" w:rsidRDefault="00841E30" w:rsidP="00841E30">
            <w:pPr>
              <w:widowControl/>
              <w:autoSpaceDE/>
              <w:autoSpaceDN/>
              <w:adjustRightInd/>
              <w:jc w:val="center"/>
              <w:rPr>
                <w:ins w:id="6073" w:author="ERCOT" w:date="2021-11-01T10:51:00Z"/>
                <w:b/>
                <w:bCs/>
                <w:sz w:val="22"/>
                <w:szCs w:val="22"/>
              </w:rPr>
            </w:pPr>
            <w:ins w:id="6074" w:author="ERCOT" w:date="2021-11-01T11:02:00Z">
              <w:r>
                <w:rPr>
                  <w:rFonts w:ascii="Calibri" w:hAnsi="Calibri" w:cs="Calibri"/>
                  <w:color w:val="000000"/>
                  <w:sz w:val="22"/>
                  <w:szCs w:val="22"/>
                </w:rPr>
                <w:t>852</w:t>
              </w:r>
            </w:ins>
          </w:p>
        </w:tc>
        <w:tc>
          <w:tcPr>
            <w:tcW w:w="166" w:type="pct"/>
            <w:tcBorders>
              <w:top w:val="single" w:sz="4" w:space="0" w:color="000000"/>
              <w:left w:val="single" w:sz="4" w:space="0" w:color="000000"/>
              <w:bottom w:val="single" w:sz="4" w:space="0" w:color="000000"/>
              <w:right w:val="single" w:sz="4" w:space="0" w:color="000000"/>
            </w:tcBorders>
            <w:vAlign w:val="bottom"/>
            <w:tcPrChange w:id="6075"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7D2721F" w14:textId="29620432" w:rsidR="00841E30" w:rsidRPr="00E66AD4" w:rsidRDefault="00841E30" w:rsidP="00841E30">
            <w:pPr>
              <w:widowControl/>
              <w:autoSpaceDE/>
              <w:autoSpaceDN/>
              <w:adjustRightInd/>
              <w:jc w:val="center"/>
              <w:rPr>
                <w:ins w:id="6076" w:author="ERCOT" w:date="2021-11-01T10:51:00Z"/>
                <w:b/>
                <w:bCs/>
                <w:sz w:val="22"/>
                <w:szCs w:val="22"/>
              </w:rPr>
            </w:pPr>
            <w:ins w:id="6077" w:author="ERCOT" w:date="2021-11-01T11:02:00Z">
              <w:r>
                <w:rPr>
                  <w:rFonts w:ascii="Calibri" w:hAnsi="Calibri" w:cs="Calibri"/>
                  <w:color w:val="000000"/>
                  <w:sz w:val="22"/>
                  <w:szCs w:val="22"/>
                </w:rPr>
                <w:t>852</w:t>
              </w:r>
            </w:ins>
          </w:p>
        </w:tc>
        <w:tc>
          <w:tcPr>
            <w:tcW w:w="180" w:type="pct"/>
            <w:tcBorders>
              <w:top w:val="single" w:sz="4" w:space="0" w:color="000000"/>
              <w:left w:val="single" w:sz="4" w:space="0" w:color="000000"/>
              <w:bottom w:val="single" w:sz="4" w:space="0" w:color="000000"/>
              <w:right w:val="single" w:sz="4" w:space="0" w:color="000000"/>
            </w:tcBorders>
            <w:vAlign w:val="bottom"/>
            <w:tcPrChange w:id="6078"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F7100C7" w14:textId="3047CE07" w:rsidR="00841E30" w:rsidRPr="00E66AD4" w:rsidRDefault="00841E30" w:rsidP="00841E30">
            <w:pPr>
              <w:widowControl/>
              <w:autoSpaceDE/>
              <w:autoSpaceDN/>
              <w:adjustRightInd/>
              <w:jc w:val="center"/>
              <w:rPr>
                <w:ins w:id="6079" w:author="ERCOT" w:date="2021-11-01T10:51:00Z"/>
                <w:b/>
                <w:bCs/>
                <w:sz w:val="22"/>
                <w:szCs w:val="22"/>
              </w:rPr>
            </w:pPr>
            <w:ins w:id="6080" w:author="ERCOT" w:date="2021-11-01T11:02:00Z">
              <w:r>
                <w:rPr>
                  <w:rFonts w:ascii="Calibri" w:hAnsi="Calibri" w:cs="Calibri"/>
                  <w:color w:val="000000"/>
                  <w:sz w:val="22"/>
                  <w:szCs w:val="22"/>
                </w:rPr>
                <w:t>852</w:t>
              </w:r>
            </w:ins>
          </w:p>
        </w:tc>
        <w:tc>
          <w:tcPr>
            <w:tcW w:w="195" w:type="pct"/>
            <w:tcBorders>
              <w:top w:val="single" w:sz="4" w:space="0" w:color="000000"/>
              <w:left w:val="single" w:sz="4" w:space="0" w:color="000000"/>
              <w:bottom w:val="single" w:sz="4" w:space="0" w:color="000000"/>
              <w:right w:val="single" w:sz="4" w:space="0" w:color="000000"/>
            </w:tcBorders>
            <w:vAlign w:val="bottom"/>
            <w:tcPrChange w:id="6081"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D37B33F" w14:textId="4DB7B08B" w:rsidR="00841E30" w:rsidRPr="00E66AD4" w:rsidRDefault="00841E30" w:rsidP="00841E30">
            <w:pPr>
              <w:widowControl/>
              <w:autoSpaceDE/>
              <w:autoSpaceDN/>
              <w:adjustRightInd/>
              <w:jc w:val="center"/>
              <w:rPr>
                <w:ins w:id="6082" w:author="ERCOT" w:date="2021-11-01T10:51:00Z"/>
                <w:b/>
                <w:bCs/>
                <w:sz w:val="22"/>
                <w:szCs w:val="22"/>
              </w:rPr>
            </w:pPr>
            <w:ins w:id="6083" w:author="ERCOT" w:date="2021-11-01T11:02:00Z">
              <w:r>
                <w:rPr>
                  <w:rFonts w:ascii="Calibri" w:hAnsi="Calibri" w:cs="Calibri"/>
                  <w:color w:val="000000"/>
                  <w:sz w:val="22"/>
                  <w:szCs w:val="22"/>
                </w:rPr>
                <w:t>852</w:t>
              </w:r>
            </w:ins>
          </w:p>
        </w:tc>
        <w:tc>
          <w:tcPr>
            <w:tcW w:w="244" w:type="pct"/>
            <w:vAlign w:val="bottom"/>
            <w:tcPrChange w:id="6084" w:author="ERCOT" w:date="2021-11-01T11:02:00Z">
              <w:tcPr>
                <w:tcW w:w="291" w:type="pct"/>
                <w:gridSpan w:val="2"/>
                <w:vAlign w:val="bottom"/>
              </w:tcPr>
            </w:tcPrChange>
          </w:tcPr>
          <w:p w14:paraId="4453486F" w14:textId="1AFCA1B6" w:rsidR="00841E30" w:rsidRPr="00E66AD4" w:rsidRDefault="00841E30" w:rsidP="00841E30">
            <w:pPr>
              <w:widowControl/>
              <w:autoSpaceDE/>
              <w:autoSpaceDN/>
              <w:adjustRightInd/>
              <w:rPr>
                <w:ins w:id="6085" w:author="ERCOT" w:date="2021-11-01T11:01:00Z"/>
                <w:b/>
                <w:bCs/>
                <w:sz w:val="22"/>
                <w:szCs w:val="22"/>
              </w:rPr>
            </w:pPr>
            <w:ins w:id="6086" w:author="ERCOT" w:date="2021-11-01T11:02:00Z">
              <w:r>
                <w:rPr>
                  <w:rFonts w:ascii="Calibri" w:hAnsi="Calibri" w:cs="Calibri"/>
                  <w:color w:val="000000"/>
                  <w:sz w:val="22"/>
                  <w:szCs w:val="22"/>
                </w:rPr>
                <w:t>852</w:t>
              </w:r>
            </w:ins>
          </w:p>
        </w:tc>
      </w:tr>
      <w:tr w:rsidR="00841E30" w:rsidRPr="00E66AD4" w14:paraId="7C22FD5E" w14:textId="2D1623F1" w:rsidTr="00C31D92">
        <w:tblPrEx>
          <w:tblPrExChange w:id="6087" w:author="ERCOT" w:date="2021-11-01T11:02:00Z">
            <w:tblPrEx>
              <w:tblW w:w="5637" w:type="pct"/>
            </w:tblPrEx>
          </w:tblPrExChange>
        </w:tblPrEx>
        <w:trPr>
          <w:trHeight w:val="576"/>
          <w:tblCellSpacing w:w="0" w:type="dxa"/>
          <w:ins w:id="6088" w:author="ERCOT" w:date="2021-11-01T10:51:00Z"/>
          <w:trPrChange w:id="6089"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090"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341F1942" w14:textId="77777777" w:rsidR="00841E30" w:rsidRPr="000357D1" w:rsidRDefault="00841E30" w:rsidP="00841E30">
            <w:pPr>
              <w:widowControl/>
              <w:autoSpaceDE/>
              <w:autoSpaceDN/>
              <w:adjustRightInd/>
              <w:jc w:val="center"/>
              <w:rPr>
                <w:ins w:id="6091" w:author="ERCOT" w:date="2021-11-01T10:51:00Z"/>
                <w:sz w:val="22"/>
                <w:szCs w:val="22"/>
              </w:rPr>
            </w:pPr>
            <w:ins w:id="6092" w:author="ERCOT" w:date="2021-11-01T10:51:00Z">
              <w:r w:rsidRPr="000357D1">
                <w:rPr>
                  <w:b/>
                  <w:bCs/>
                  <w:sz w:val="22"/>
                  <w:szCs w:val="22"/>
                </w:rPr>
                <w:t>Jun.</w:t>
              </w:r>
            </w:ins>
          </w:p>
        </w:tc>
        <w:tc>
          <w:tcPr>
            <w:tcW w:w="199" w:type="pct"/>
            <w:tcBorders>
              <w:top w:val="single" w:sz="4" w:space="0" w:color="000000"/>
              <w:left w:val="single" w:sz="4" w:space="0" w:color="000000"/>
              <w:bottom w:val="single" w:sz="4" w:space="0" w:color="000000"/>
              <w:right w:val="single" w:sz="4" w:space="0" w:color="000000"/>
            </w:tcBorders>
            <w:vAlign w:val="bottom"/>
            <w:tcPrChange w:id="6093"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818CB66" w14:textId="68D47518" w:rsidR="00841E30" w:rsidRPr="00E66AD4" w:rsidRDefault="00841E30" w:rsidP="00841E30">
            <w:pPr>
              <w:widowControl/>
              <w:autoSpaceDE/>
              <w:autoSpaceDN/>
              <w:adjustRightInd/>
              <w:jc w:val="center"/>
              <w:rPr>
                <w:ins w:id="6094" w:author="ERCOT" w:date="2021-11-01T10:51:00Z"/>
                <w:b/>
                <w:bCs/>
                <w:sz w:val="22"/>
                <w:szCs w:val="22"/>
              </w:rPr>
            </w:pPr>
            <w:ins w:id="6095" w:author="ERCOT" w:date="2021-11-01T11:02:00Z">
              <w:r>
                <w:rPr>
                  <w:rFonts w:ascii="Calibri" w:hAnsi="Calibri" w:cs="Calibri"/>
                  <w:color w:val="000000"/>
                  <w:sz w:val="22"/>
                  <w:szCs w:val="22"/>
                </w:rPr>
                <w:t>617</w:t>
              </w:r>
            </w:ins>
          </w:p>
        </w:tc>
        <w:tc>
          <w:tcPr>
            <w:tcW w:w="194" w:type="pct"/>
            <w:tcBorders>
              <w:top w:val="single" w:sz="4" w:space="0" w:color="000000"/>
              <w:left w:val="single" w:sz="4" w:space="0" w:color="000000"/>
              <w:bottom w:val="single" w:sz="4" w:space="0" w:color="000000"/>
              <w:right w:val="single" w:sz="4" w:space="0" w:color="000000"/>
            </w:tcBorders>
            <w:vAlign w:val="bottom"/>
            <w:tcPrChange w:id="609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A3FDA66" w14:textId="399CF97A" w:rsidR="00841E30" w:rsidRPr="00E66AD4" w:rsidRDefault="00841E30" w:rsidP="00841E30">
            <w:pPr>
              <w:widowControl/>
              <w:autoSpaceDE/>
              <w:autoSpaceDN/>
              <w:adjustRightInd/>
              <w:jc w:val="center"/>
              <w:rPr>
                <w:ins w:id="6097" w:author="ERCOT" w:date="2021-11-01T10:51:00Z"/>
                <w:b/>
                <w:bCs/>
                <w:sz w:val="22"/>
                <w:szCs w:val="22"/>
              </w:rPr>
            </w:pPr>
            <w:ins w:id="6098"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609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EAA6CCB" w14:textId="561B9C67" w:rsidR="00841E30" w:rsidRPr="00E66AD4" w:rsidRDefault="00841E30" w:rsidP="00841E30">
            <w:pPr>
              <w:widowControl/>
              <w:autoSpaceDE/>
              <w:autoSpaceDN/>
              <w:adjustRightInd/>
              <w:jc w:val="center"/>
              <w:rPr>
                <w:ins w:id="6100" w:author="ERCOT" w:date="2021-11-01T10:51:00Z"/>
                <w:b/>
                <w:bCs/>
                <w:sz w:val="22"/>
                <w:szCs w:val="22"/>
              </w:rPr>
            </w:pPr>
            <w:ins w:id="6101"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0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B1C9D9C" w14:textId="7C4C0883" w:rsidR="00841E30" w:rsidRPr="00E66AD4" w:rsidRDefault="00841E30" w:rsidP="00841E30">
            <w:pPr>
              <w:widowControl/>
              <w:autoSpaceDE/>
              <w:autoSpaceDN/>
              <w:adjustRightInd/>
              <w:jc w:val="center"/>
              <w:rPr>
                <w:ins w:id="6103" w:author="ERCOT" w:date="2021-11-01T10:51:00Z"/>
                <w:b/>
                <w:bCs/>
                <w:sz w:val="22"/>
                <w:szCs w:val="22"/>
              </w:rPr>
            </w:pPr>
            <w:ins w:id="6104"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0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3D738CC" w14:textId="0BEF756A" w:rsidR="00841E30" w:rsidRPr="00E66AD4" w:rsidRDefault="00841E30" w:rsidP="00841E30">
            <w:pPr>
              <w:widowControl/>
              <w:autoSpaceDE/>
              <w:autoSpaceDN/>
              <w:adjustRightInd/>
              <w:jc w:val="center"/>
              <w:rPr>
                <w:ins w:id="6106" w:author="ERCOT" w:date="2021-11-01T10:51:00Z"/>
                <w:b/>
                <w:bCs/>
                <w:sz w:val="22"/>
                <w:szCs w:val="22"/>
              </w:rPr>
            </w:pPr>
            <w:ins w:id="6107"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0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2AABCC2" w14:textId="7C7825AB" w:rsidR="00841E30" w:rsidRPr="00E66AD4" w:rsidRDefault="00841E30" w:rsidP="00841E30">
            <w:pPr>
              <w:widowControl/>
              <w:autoSpaceDE/>
              <w:autoSpaceDN/>
              <w:adjustRightInd/>
              <w:jc w:val="center"/>
              <w:rPr>
                <w:ins w:id="6109" w:author="ERCOT" w:date="2021-11-01T10:51:00Z"/>
                <w:b/>
                <w:bCs/>
                <w:sz w:val="22"/>
                <w:szCs w:val="22"/>
              </w:rPr>
            </w:pPr>
            <w:ins w:id="6110" w:author="ERCOT" w:date="2021-11-01T11:02:00Z">
              <w:r>
                <w:rPr>
                  <w:rFonts w:ascii="Calibri" w:hAnsi="Calibri" w:cs="Calibri"/>
                  <w:color w:val="000000"/>
                  <w:sz w:val="22"/>
                  <w:szCs w:val="22"/>
                </w:rPr>
                <w:t>617</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1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B181F5D" w14:textId="2849F9DF" w:rsidR="00841E30" w:rsidRPr="00E66AD4" w:rsidRDefault="00841E30" w:rsidP="00841E30">
            <w:pPr>
              <w:widowControl/>
              <w:autoSpaceDE/>
              <w:autoSpaceDN/>
              <w:adjustRightInd/>
              <w:jc w:val="center"/>
              <w:rPr>
                <w:ins w:id="6112" w:author="ERCOT" w:date="2021-11-01T10:51:00Z"/>
                <w:b/>
                <w:bCs/>
                <w:sz w:val="22"/>
                <w:szCs w:val="22"/>
              </w:rPr>
            </w:pPr>
            <w:ins w:id="6113"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1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778182A" w14:textId="3903B774" w:rsidR="00841E30" w:rsidRPr="00E66AD4" w:rsidRDefault="00841E30" w:rsidP="00841E30">
            <w:pPr>
              <w:widowControl/>
              <w:autoSpaceDE/>
              <w:autoSpaceDN/>
              <w:adjustRightInd/>
              <w:jc w:val="center"/>
              <w:rPr>
                <w:ins w:id="6115" w:author="ERCOT" w:date="2021-11-01T10:51:00Z"/>
                <w:b/>
                <w:bCs/>
                <w:sz w:val="22"/>
                <w:szCs w:val="22"/>
              </w:rPr>
            </w:pPr>
            <w:ins w:id="6116" w:author="ERCOT" w:date="2021-11-01T11:02:00Z">
              <w:r>
                <w:rPr>
                  <w:rFonts w:ascii="Calibri" w:hAnsi="Calibri" w:cs="Calibri"/>
                  <w:color w:val="000000"/>
                  <w:sz w:val="22"/>
                  <w:szCs w:val="22"/>
                </w:rPr>
                <w:t>912</w:t>
              </w:r>
            </w:ins>
          </w:p>
        </w:tc>
        <w:tc>
          <w:tcPr>
            <w:tcW w:w="178" w:type="pct"/>
            <w:tcBorders>
              <w:top w:val="single" w:sz="4" w:space="0" w:color="000000"/>
              <w:left w:val="single" w:sz="4" w:space="0" w:color="000000"/>
              <w:bottom w:val="single" w:sz="4" w:space="0" w:color="000000"/>
              <w:right w:val="single" w:sz="4" w:space="0" w:color="000000"/>
            </w:tcBorders>
            <w:vAlign w:val="bottom"/>
            <w:tcPrChange w:id="6117"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4543D3E1" w14:textId="5EA1B601" w:rsidR="00841E30" w:rsidRPr="00E66AD4" w:rsidRDefault="00841E30" w:rsidP="00841E30">
            <w:pPr>
              <w:widowControl/>
              <w:autoSpaceDE/>
              <w:autoSpaceDN/>
              <w:adjustRightInd/>
              <w:jc w:val="center"/>
              <w:rPr>
                <w:ins w:id="6118" w:author="ERCOT" w:date="2021-11-01T10:51:00Z"/>
                <w:b/>
                <w:bCs/>
                <w:sz w:val="22"/>
                <w:szCs w:val="22"/>
              </w:rPr>
            </w:pPr>
            <w:ins w:id="6119" w:author="ERCOT" w:date="2021-11-01T11:02:00Z">
              <w:r>
                <w:rPr>
                  <w:rFonts w:ascii="Calibri" w:hAnsi="Calibri" w:cs="Calibri"/>
                  <w:color w:val="000000"/>
                  <w:sz w:val="22"/>
                  <w:szCs w:val="22"/>
                </w:rPr>
                <w:t>912</w:t>
              </w:r>
            </w:ins>
          </w:p>
        </w:tc>
        <w:tc>
          <w:tcPr>
            <w:tcW w:w="219" w:type="pct"/>
            <w:tcBorders>
              <w:top w:val="single" w:sz="4" w:space="0" w:color="000000"/>
              <w:left w:val="single" w:sz="4" w:space="0" w:color="000000"/>
              <w:bottom w:val="single" w:sz="4" w:space="0" w:color="000000"/>
              <w:right w:val="single" w:sz="4" w:space="0" w:color="000000"/>
            </w:tcBorders>
            <w:vAlign w:val="bottom"/>
            <w:tcPrChange w:id="6120"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562449A9" w14:textId="7CD02E89" w:rsidR="00841E30" w:rsidRPr="00E66AD4" w:rsidRDefault="00841E30" w:rsidP="00841E30">
            <w:pPr>
              <w:widowControl/>
              <w:autoSpaceDE/>
              <w:autoSpaceDN/>
              <w:adjustRightInd/>
              <w:jc w:val="center"/>
              <w:rPr>
                <w:ins w:id="6121" w:author="ERCOT" w:date="2021-11-01T10:51:00Z"/>
                <w:b/>
                <w:bCs/>
                <w:sz w:val="22"/>
                <w:szCs w:val="22"/>
              </w:rPr>
            </w:pPr>
            <w:ins w:id="6122"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2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92AB9F3" w14:textId="5996265E" w:rsidR="00841E30" w:rsidRPr="00E66AD4" w:rsidRDefault="00841E30" w:rsidP="00841E30">
            <w:pPr>
              <w:widowControl/>
              <w:autoSpaceDE/>
              <w:autoSpaceDN/>
              <w:adjustRightInd/>
              <w:jc w:val="center"/>
              <w:rPr>
                <w:ins w:id="6124" w:author="ERCOT" w:date="2021-11-01T10:51:00Z"/>
                <w:b/>
                <w:bCs/>
                <w:sz w:val="22"/>
                <w:szCs w:val="22"/>
              </w:rPr>
            </w:pPr>
            <w:ins w:id="6125" w:author="ERCOT" w:date="2021-11-01T11:02:00Z">
              <w:r>
                <w:rPr>
                  <w:rFonts w:ascii="Calibri" w:hAnsi="Calibri" w:cs="Calibri"/>
                  <w:color w:val="000000"/>
                  <w:sz w:val="22"/>
                  <w:szCs w:val="22"/>
                </w:rPr>
                <w:t>912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2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2C8C27" w14:textId="704AD3DD" w:rsidR="00841E30" w:rsidRPr="00E66AD4" w:rsidRDefault="00841E30" w:rsidP="00841E30">
            <w:pPr>
              <w:widowControl/>
              <w:autoSpaceDE/>
              <w:autoSpaceDN/>
              <w:adjustRightInd/>
              <w:jc w:val="center"/>
              <w:rPr>
                <w:ins w:id="6127" w:author="ERCOT" w:date="2021-11-01T10:51:00Z"/>
                <w:b/>
                <w:bCs/>
                <w:sz w:val="22"/>
                <w:szCs w:val="22"/>
              </w:rPr>
            </w:pPr>
            <w:ins w:id="6128" w:author="ERCOT" w:date="2021-11-01T11:02:00Z">
              <w:r>
                <w:rPr>
                  <w:rFonts w:ascii="Calibri" w:hAnsi="Calibri" w:cs="Calibri"/>
                  <w:color w:val="000000"/>
                  <w:sz w:val="22"/>
                  <w:szCs w:val="22"/>
                </w:rPr>
                <w:t>912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2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30964B8" w14:textId="01AEBED3" w:rsidR="00841E30" w:rsidRPr="00E66AD4" w:rsidRDefault="00841E30" w:rsidP="00841E30">
            <w:pPr>
              <w:widowControl/>
              <w:autoSpaceDE/>
              <w:autoSpaceDN/>
              <w:adjustRightInd/>
              <w:jc w:val="center"/>
              <w:rPr>
                <w:ins w:id="6130" w:author="ERCOT" w:date="2021-11-01T10:51:00Z"/>
                <w:b/>
                <w:bCs/>
                <w:sz w:val="22"/>
                <w:szCs w:val="22"/>
              </w:rPr>
            </w:pPr>
            <w:ins w:id="6131" w:author="ERCOT" w:date="2021-11-01T11:02:00Z">
              <w:r>
                <w:rPr>
                  <w:rFonts w:ascii="Calibri" w:hAnsi="Calibri" w:cs="Calibri"/>
                  <w:color w:val="000000"/>
                  <w:sz w:val="22"/>
                  <w:szCs w:val="22"/>
                </w:rPr>
                <w:t>998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3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A69DBA9" w14:textId="27DB49BE" w:rsidR="00841E30" w:rsidRPr="00E66AD4" w:rsidRDefault="00841E30" w:rsidP="00841E30">
            <w:pPr>
              <w:widowControl/>
              <w:autoSpaceDE/>
              <w:autoSpaceDN/>
              <w:adjustRightInd/>
              <w:jc w:val="center"/>
              <w:rPr>
                <w:ins w:id="6133" w:author="ERCOT" w:date="2021-11-01T10:51:00Z"/>
                <w:b/>
                <w:bCs/>
                <w:sz w:val="22"/>
                <w:szCs w:val="22"/>
              </w:rPr>
            </w:pPr>
            <w:ins w:id="6134"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3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A1C9CB0" w14:textId="22A8D47F" w:rsidR="00841E30" w:rsidRPr="00E66AD4" w:rsidRDefault="00841E30" w:rsidP="00841E30">
            <w:pPr>
              <w:widowControl/>
              <w:autoSpaceDE/>
              <w:autoSpaceDN/>
              <w:adjustRightInd/>
              <w:jc w:val="center"/>
              <w:rPr>
                <w:ins w:id="6136" w:author="ERCOT" w:date="2021-11-01T10:51:00Z"/>
                <w:b/>
                <w:bCs/>
                <w:sz w:val="22"/>
                <w:szCs w:val="22"/>
              </w:rPr>
            </w:pPr>
            <w:ins w:id="6137"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3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6B3F1E9" w14:textId="41ECC7C8" w:rsidR="00841E30" w:rsidRPr="00E66AD4" w:rsidRDefault="00841E30" w:rsidP="00841E30">
            <w:pPr>
              <w:widowControl/>
              <w:autoSpaceDE/>
              <w:autoSpaceDN/>
              <w:adjustRightInd/>
              <w:jc w:val="center"/>
              <w:rPr>
                <w:ins w:id="6139" w:author="ERCOT" w:date="2021-11-01T10:51:00Z"/>
                <w:b/>
                <w:bCs/>
                <w:sz w:val="22"/>
                <w:szCs w:val="22"/>
              </w:rPr>
            </w:pPr>
            <w:ins w:id="6140" w:author="ERCOT" w:date="2021-11-01T11:02:00Z">
              <w:r>
                <w:rPr>
                  <w:rFonts w:ascii="Calibri" w:hAnsi="Calibri" w:cs="Calibri"/>
                  <w:color w:val="000000"/>
                  <w:sz w:val="22"/>
                  <w:szCs w:val="22"/>
                </w:rPr>
                <w:t>998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4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70548003" w14:textId="33B90D9D" w:rsidR="00841E30" w:rsidRPr="00E66AD4" w:rsidRDefault="00841E30" w:rsidP="00841E30">
            <w:pPr>
              <w:widowControl/>
              <w:autoSpaceDE/>
              <w:autoSpaceDN/>
              <w:adjustRightInd/>
              <w:jc w:val="center"/>
              <w:rPr>
                <w:ins w:id="6142" w:author="ERCOT" w:date="2021-11-01T10:51:00Z"/>
                <w:b/>
                <w:bCs/>
                <w:sz w:val="22"/>
                <w:szCs w:val="22"/>
              </w:rPr>
            </w:pPr>
            <w:ins w:id="6143" w:author="ERCOT" w:date="2021-11-01T11:02:00Z">
              <w:r>
                <w:rPr>
                  <w:rFonts w:ascii="Calibri" w:hAnsi="Calibri" w:cs="Calibri"/>
                  <w:color w:val="000000"/>
                  <w:sz w:val="22"/>
                  <w:szCs w:val="22"/>
                </w:rPr>
                <w:t>998</w:t>
              </w:r>
            </w:ins>
          </w:p>
        </w:tc>
        <w:tc>
          <w:tcPr>
            <w:tcW w:w="176" w:type="pct"/>
            <w:tcBorders>
              <w:top w:val="single" w:sz="4" w:space="0" w:color="000000"/>
              <w:left w:val="single" w:sz="4" w:space="0" w:color="000000"/>
              <w:bottom w:val="single" w:sz="4" w:space="0" w:color="000000"/>
              <w:right w:val="single" w:sz="4" w:space="0" w:color="000000"/>
            </w:tcBorders>
            <w:vAlign w:val="bottom"/>
            <w:tcPrChange w:id="6144"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74BFE368" w14:textId="5D4BFE39" w:rsidR="00841E30" w:rsidRPr="00E66AD4" w:rsidRDefault="00841E30" w:rsidP="00841E30">
            <w:pPr>
              <w:widowControl/>
              <w:autoSpaceDE/>
              <w:autoSpaceDN/>
              <w:adjustRightInd/>
              <w:jc w:val="center"/>
              <w:rPr>
                <w:ins w:id="6145" w:author="ERCOT" w:date="2021-11-01T10:51:00Z"/>
                <w:b/>
                <w:bCs/>
                <w:sz w:val="22"/>
                <w:szCs w:val="22"/>
              </w:rPr>
            </w:pPr>
            <w:ins w:id="6146" w:author="ERCOT" w:date="2021-11-01T11:02:00Z">
              <w:r>
                <w:rPr>
                  <w:rFonts w:ascii="Calibri" w:hAnsi="Calibri" w:cs="Calibri"/>
                  <w:color w:val="000000"/>
                  <w:sz w:val="22"/>
                  <w:szCs w:val="22"/>
                </w:rPr>
                <w:t>998</w:t>
              </w:r>
            </w:ins>
          </w:p>
        </w:tc>
        <w:tc>
          <w:tcPr>
            <w:tcW w:w="187" w:type="pct"/>
            <w:tcBorders>
              <w:top w:val="single" w:sz="4" w:space="0" w:color="000000"/>
              <w:left w:val="single" w:sz="4" w:space="0" w:color="000000"/>
              <w:bottom w:val="single" w:sz="4" w:space="0" w:color="000000"/>
              <w:right w:val="single" w:sz="4" w:space="0" w:color="000000"/>
            </w:tcBorders>
            <w:vAlign w:val="bottom"/>
            <w:tcPrChange w:id="6147"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0083F16A" w14:textId="4764C7C5" w:rsidR="00841E30" w:rsidRPr="00E66AD4" w:rsidRDefault="00841E30" w:rsidP="00841E30">
            <w:pPr>
              <w:widowControl/>
              <w:autoSpaceDE/>
              <w:autoSpaceDN/>
              <w:adjustRightInd/>
              <w:jc w:val="center"/>
              <w:rPr>
                <w:ins w:id="6148" w:author="ERCOT" w:date="2021-11-01T10:51:00Z"/>
                <w:b/>
                <w:bCs/>
                <w:sz w:val="22"/>
                <w:szCs w:val="22"/>
              </w:rPr>
            </w:pPr>
            <w:ins w:id="6149" w:author="ERCOT" w:date="2021-11-01T11:02:00Z">
              <w:r>
                <w:rPr>
                  <w:rFonts w:ascii="Calibri" w:hAnsi="Calibri" w:cs="Calibri"/>
                  <w:color w:val="000000"/>
                  <w:sz w:val="22"/>
                  <w:szCs w:val="22"/>
                </w:rPr>
                <w:t>1129</w:t>
              </w:r>
            </w:ins>
          </w:p>
        </w:tc>
        <w:tc>
          <w:tcPr>
            <w:tcW w:w="165" w:type="pct"/>
            <w:tcBorders>
              <w:top w:val="single" w:sz="4" w:space="0" w:color="000000"/>
              <w:left w:val="single" w:sz="4" w:space="0" w:color="000000"/>
              <w:bottom w:val="single" w:sz="4" w:space="0" w:color="000000"/>
              <w:right w:val="single" w:sz="4" w:space="0" w:color="000000"/>
            </w:tcBorders>
            <w:vAlign w:val="bottom"/>
            <w:tcPrChange w:id="6150"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60D120E2" w14:textId="00509C19" w:rsidR="00841E30" w:rsidRPr="00E66AD4" w:rsidRDefault="00841E30" w:rsidP="00841E30">
            <w:pPr>
              <w:widowControl/>
              <w:autoSpaceDE/>
              <w:autoSpaceDN/>
              <w:adjustRightInd/>
              <w:jc w:val="center"/>
              <w:rPr>
                <w:ins w:id="6151" w:author="ERCOT" w:date="2021-11-01T10:51:00Z"/>
                <w:b/>
                <w:bCs/>
                <w:sz w:val="22"/>
                <w:szCs w:val="22"/>
              </w:rPr>
            </w:pPr>
            <w:ins w:id="6152" w:author="ERCOT" w:date="2021-11-01T11:02:00Z">
              <w:r>
                <w:rPr>
                  <w:rFonts w:ascii="Calibri" w:hAnsi="Calibri" w:cs="Calibri"/>
                  <w:color w:val="000000"/>
                  <w:sz w:val="22"/>
                  <w:szCs w:val="22"/>
                </w:rPr>
                <w:t>1129</w:t>
              </w:r>
            </w:ins>
          </w:p>
        </w:tc>
        <w:tc>
          <w:tcPr>
            <w:tcW w:w="166" w:type="pct"/>
            <w:tcBorders>
              <w:top w:val="single" w:sz="4" w:space="0" w:color="000000"/>
              <w:left w:val="single" w:sz="4" w:space="0" w:color="000000"/>
              <w:bottom w:val="single" w:sz="4" w:space="0" w:color="000000"/>
              <w:right w:val="single" w:sz="4" w:space="0" w:color="000000"/>
            </w:tcBorders>
            <w:vAlign w:val="bottom"/>
            <w:tcPrChange w:id="6153"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1E772D7" w14:textId="2F812228" w:rsidR="00841E30" w:rsidRPr="00E66AD4" w:rsidRDefault="00841E30" w:rsidP="00841E30">
            <w:pPr>
              <w:widowControl/>
              <w:autoSpaceDE/>
              <w:autoSpaceDN/>
              <w:adjustRightInd/>
              <w:jc w:val="center"/>
              <w:rPr>
                <w:ins w:id="6154" w:author="ERCOT" w:date="2021-11-01T10:51:00Z"/>
                <w:b/>
                <w:bCs/>
                <w:sz w:val="22"/>
                <w:szCs w:val="22"/>
              </w:rPr>
            </w:pPr>
            <w:ins w:id="6155" w:author="ERCOT" w:date="2021-11-01T11:02:00Z">
              <w:r>
                <w:rPr>
                  <w:rFonts w:ascii="Calibri" w:hAnsi="Calibri" w:cs="Calibri"/>
                  <w:color w:val="000000"/>
                  <w:sz w:val="22"/>
                  <w:szCs w:val="22"/>
                </w:rPr>
                <w:t>1129</w:t>
              </w:r>
            </w:ins>
          </w:p>
        </w:tc>
        <w:tc>
          <w:tcPr>
            <w:tcW w:w="180" w:type="pct"/>
            <w:tcBorders>
              <w:top w:val="single" w:sz="4" w:space="0" w:color="000000"/>
              <w:left w:val="single" w:sz="4" w:space="0" w:color="000000"/>
              <w:bottom w:val="single" w:sz="4" w:space="0" w:color="000000"/>
              <w:right w:val="single" w:sz="4" w:space="0" w:color="000000"/>
            </w:tcBorders>
            <w:vAlign w:val="bottom"/>
            <w:tcPrChange w:id="6156"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72D8742" w14:textId="08081F6B" w:rsidR="00841E30" w:rsidRPr="00E66AD4" w:rsidRDefault="00841E30" w:rsidP="00841E30">
            <w:pPr>
              <w:widowControl/>
              <w:autoSpaceDE/>
              <w:autoSpaceDN/>
              <w:adjustRightInd/>
              <w:jc w:val="center"/>
              <w:rPr>
                <w:ins w:id="6157" w:author="ERCOT" w:date="2021-11-01T10:51:00Z"/>
                <w:b/>
                <w:bCs/>
                <w:sz w:val="22"/>
                <w:szCs w:val="22"/>
              </w:rPr>
            </w:pPr>
            <w:ins w:id="6158" w:author="ERCOT" w:date="2021-11-01T11:02:00Z">
              <w:r>
                <w:rPr>
                  <w:rFonts w:ascii="Calibri" w:hAnsi="Calibri" w:cs="Calibri"/>
                  <w:color w:val="000000"/>
                  <w:sz w:val="22"/>
                  <w:szCs w:val="22"/>
                </w:rPr>
                <w:t>1129</w:t>
              </w:r>
            </w:ins>
          </w:p>
        </w:tc>
        <w:tc>
          <w:tcPr>
            <w:tcW w:w="195" w:type="pct"/>
            <w:tcBorders>
              <w:top w:val="single" w:sz="4" w:space="0" w:color="000000"/>
              <w:left w:val="single" w:sz="4" w:space="0" w:color="000000"/>
              <w:bottom w:val="single" w:sz="4" w:space="0" w:color="000000"/>
              <w:right w:val="single" w:sz="4" w:space="0" w:color="000000"/>
            </w:tcBorders>
            <w:vAlign w:val="bottom"/>
            <w:tcPrChange w:id="6159"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68AAD10E" w14:textId="3AAA074A" w:rsidR="00841E30" w:rsidRPr="00E66AD4" w:rsidRDefault="00841E30" w:rsidP="00841E30">
            <w:pPr>
              <w:widowControl/>
              <w:autoSpaceDE/>
              <w:autoSpaceDN/>
              <w:adjustRightInd/>
              <w:jc w:val="center"/>
              <w:rPr>
                <w:ins w:id="6160" w:author="ERCOT" w:date="2021-11-01T10:51:00Z"/>
                <w:b/>
                <w:bCs/>
                <w:sz w:val="22"/>
                <w:szCs w:val="22"/>
              </w:rPr>
            </w:pPr>
            <w:ins w:id="6161" w:author="ERCOT" w:date="2021-11-01T11:02:00Z">
              <w:r>
                <w:rPr>
                  <w:rFonts w:ascii="Calibri" w:hAnsi="Calibri" w:cs="Calibri"/>
                  <w:color w:val="000000"/>
                  <w:sz w:val="22"/>
                  <w:szCs w:val="22"/>
                </w:rPr>
                <w:t>1129</w:t>
              </w:r>
            </w:ins>
          </w:p>
        </w:tc>
        <w:tc>
          <w:tcPr>
            <w:tcW w:w="244" w:type="pct"/>
            <w:vAlign w:val="bottom"/>
            <w:tcPrChange w:id="6162" w:author="ERCOT" w:date="2021-11-01T11:02:00Z">
              <w:tcPr>
                <w:tcW w:w="291" w:type="pct"/>
                <w:gridSpan w:val="2"/>
                <w:vAlign w:val="bottom"/>
              </w:tcPr>
            </w:tcPrChange>
          </w:tcPr>
          <w:p w14:paraId="456DA5EC" w14:textId="27E67D4C" w:rsidR="00841E30" w:rsidRPr="00E66AD4" w:rsidRDefault="00841E30" w:rsidP="00841E30">
            <w:pPr>
              <w:widowControl/>
              <w:autoSpaceDE/>
              <w:autoSpaceDN/>
              <w:adjustRightInd/>
              <w:rPr>
                <w:ins w:id="6163" w:author="ERCOT" w:date="2021-11-01T11:01:00Z"/>
                <w:b/>
                <w:bCs/>
                <w:sz w:val="22"/>
                <w:szCs w:val="22"/>
              </w:rPr>
            </w:pPr>
            <w:ins w:id="6164" w:author="ERCOT" w:date="2021-11-01T11:02:00Z">
              <w:r>
                <w:rPr>
                  <w:rFonts w:ascii="Calibri" w:hAnsi="Calibri" w:cs="Calibri"/>
                  <w:color w:val="000000"/>
                  <w:sz w:val="22"/>
                  <w:szCs w:val="22"/>
                </w:rPr>
                <w:t>1129</w:t>
              </w:r>
            </w:ins>
          </w:p>
        </w:tc>
      </w:tr>
      <w:tr w:rsidR="00841E30" w:rsidRPr="00E66AD4" w14:paraId="53498752" w14:textId="36398FBF" w:rsidTr="00C31D92">
        <w:tblPrEx>
          <w:tblPrExChange w:id="6165" w:author="ERCOT" w:date="2021-11-01T11:02:00Z">
            <w:tblPrEx>
              <w:tblW w:w="5637" w:type="pct"/>
            </w:tblPrEx>
          </w:tblPrExChange>
        </w:tblPrEx>
        <w:trPr>
          <w:trHeight w:val="576"/>
          <w:tblCellSpacing w:w="0" w:type="dxa"/>
          <w:ins w:id="6166" w:author="ERCOT" w:date="2021-11-01T10:51:00Z"/>
          <w:trPrChange w:id="6167"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168"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655F05F1" w14:textId="77777777" w:rsidR="00841E30" w:rsidRPr="000357D1" w:rsidRDefault="00841E30" w:rsidP="00841E30">
            <w:pPr>
              <w:widowControl/>
              <w:autoSpaceDE/>
              <w:autoSpaceDN/>
              <w:adjustRightInd/>
              <w:jc w:val="center"/>
              <w:rPr>
                <w:ins w:id="6169" w:author="ERCOT" w:date="2021-11-01T10:51:00Z"/>
                <w:sz w:val="22"/>
                <w:szCs w:val="22"/>
              </w:rPr>
            </w:pPr>
            <w:ins w:id="6170" w:author="ERCOT" w:date="2021-11-01T10:51:00Z">
              <w:r w:rsidRPr="000357D1">
                <w:rPr>
                  <w:b/>
                  <w:bCs/>
                  <w:sz w:val="22"/>
                  <w:szCs w:val="22"/>
                </w:rPr>
                <w:t>Jul.</w:t>
              </w:r>
            </w:ins>
          </w:p>
        </w:tc>
        <w:tc>
          <w:tcPr>
            <w:tcW w:w="199" w:type="pct"/>
            <w:tcBorders>
              <w:top w:val="single" w:sz="4" w:space="0" w:color="000000"/>
              <w:left w:val="single" w:sz="4" w:space="0" w:color="000000"/>
              <w:bottom w:val="single" w:sz="4" w:space="0" w:color="000000"/>
              <w:right w:val="single" w:sz="4" w:space="0" w:color="000000"/>
            </w:tcBorders>
            <w:vAlign w:val="bottom"/>
            <w:tcPrChange w:id="6171"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0973E611" w14:textId="5061972A" w:rsidR="00841E30" w:rsidRPr="00E66AD4" w:rsidRDefault="00841E30" w:rsidP="00841E30">
            <w:pPr>
              <w:widowControl/>
              <w:autoSpaceDE/>
              <w:autoSpaceDN/>
              <w:adjustRightInd/>
              <w:jc w:val="center"/>
              <w:rPr>
                <w:ins w:id="6172" w:author="ERCOT" w:date="2021-11-01T10:51:00Z"/>
                <w:b/>
                <w:bCs/>
                <w:sz w:val="22"/>
                <w:szCs w:val="22"/>
              </w:rPr>
            </w:pPr>
            <w:ins w:id="6173" w:author="ERCOT" w:date="2021-11-01T11:02:00Z">
              <w:r>
                <w:rPr>
                  <w:rFonts w:ascii="Calibri" w:hAnsi="Calibri" w:cs="Calibri"/>
                  <w:color w:val="000000"/>
                  <w:sz w:val="22"/>
                  <w:szCs w:val="22"/>
                </w:rPr>
                <w:t>512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17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E4DC2CA" w14:textId="4AF0F5D5" w:rsidR="00841E30" w:rsidRPr="00E66AD4" w:rsidRDefault="00841E30" w:rsidP="00841E30">
            <w:pPr>
              <w:widowControl/>
              <w:autoSpaceDE/>
              <w:autoSpaceDN/>
              <w:adjustRightInd/>
              <w:jc w:val="center"/>
              <w:rPr>
                <w:ins w:id="6175" w:author="ERCOT" w:date="2021-11-01T10:51:00Z"/>
                <w:b/>
                <w:bCs/>
                <w:sz w:val="22"/>
                <w:szCs w:val="22"/>
              </w:rPr>
            </w:pPr>
            <w:ins w:id="6176"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7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8368418" w14:textId="1913C279" w:rsidR="00841E30" w:rsidRPr="00E66AD4" w:rsidRDefault="00841E30" w:rsidP="00841E30">
            <w:pPr>
              <w:widowControl/>
              <w:autoSpaceDE/>
              <w:autoSpaceDN/>
              <w:adjustRightInd/>
              <w:jc w:val="center"/>
              <w:rPr>
                <w:ins w:id="6178" w:author="ERCOT" w:date="2021-11-01T10:51:00Z"/>
                <w:b/>
                <w:bCs/>
                <w:sz w:val="22"/>
                <w:szCs w:val="22"/>
              </w:rPr>
            </w:pPr>
            <w:ins w:id="6179"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8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E7655D9" w14:textId="26186A7C" w:rsidR="00841E30" w:rsidRPr="00E66AD4" w:rsidRDefault="00841E30" w:rsidP="00841E30">
            <w:pPr>
              <w:widowControl/>
              <w:autoSpaceDE/>
              <w:autoSpaceDN/>
              <w:adjustRightInd/>
              <w:jc w:val="center"/>
              <w:rPr>
                <w:ins w:id="6181" w:author="ERCOT" w:date="2021-11-01T10:51:00Z"/>
                <w:b/>
                <w:bCs/>
                <w:sz w:val="22"/>
                <w:szCs w:val="22"/>
              </w:rPr>
            </w:pPr>
            <w:ins w:id="6182"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8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CC84A76" w14:textId="11B9D850" w:rsidR="00841E30" w:rsidRPr="00E66AD4" w:rsidRDefault="00841E30" w:rsidP="00841E30">
            <w:pPr>
              <w:widowControl/>
              <w:autoSpaceDE/>
              <w:autoSpaceDN/>
              <w:adjustRightInd/>
              <w:jc w:val="center"/>
              <w:rPr>
                <w:ins w:id="6184" w:author="ERCOT" w:date="2021-11-01T10:51:00Z"/>
                <w:b/>
                <w:bCs/>
                <w:sz w:val="22"/>
                <w:szCs w:val="22"/>
              </w:rPr>
            </w:pPr>
            <w:ins w:id="6185"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8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ADD689C" w14:textId="21AC308F" w:rsidR="00841E30" w:rsidRPr="00E66AD4" w:rsidRDefault="00841E30" w:rsidP="00841E30">
            <w:pPr>
              <w:widowControl/>
              <w:autoSpaceDE/>
              <w:autoSpaceDN/>
              <w:adjustRightInd/>
              <w:jc w:val="center"/>
              <w:rPr>
                <w:ins w:id="6187" w:author="ERCOT" w:date="2021-11-01T10:51:00Z"/>
                <w:b/>
                <w:bCs/>
                <w:sz w:val="22"/>
                <w:szCs w:val="22"/>
              </w:rPr>
            </w:pPr>
            <w:ins w:id="6188" w:author="ERCOT" w:date="2021-11-01T11:02:00Z">
              <w:r>
                <w:rPr>
                  <w:rFonts w:ascii="Calibri" w:hAnsi="Calibri" w:cs="Calibri"/>
                  <w:color w:val="000000"/>
                  <w:sz w:val="22"/>
                  <w:szCs w:val="22"/>
                </w:rPr>
                <w:t>512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8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B02F70C" w14:textId="65CF99F7" w:rsidR="00841E30" w:rsidRPr="00E66AD4" w:rsidRDefault="00841E30" w:rsidP="00841E30">
            <w:pPr>
              <w:widowControl/>
              <w:autoSpaceDE/>
              <w:autoSpaceDN/>
              <w:adjustRightInd/>
              <w:jc w:val="center"/>
              <w:rPr>
                <w:ins w:id="6190" w:author="ERCOT" w:date="2021-11-01T10:51:00Z"/>
                <w:b/>
                <w:bCs/>
                <w:sz w:val="22"/>
                <w:szCs w:val="22"/>
              </w:rPr>
            </w:pPr>
            <w:ins w:id="6191"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19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BCC610D" w14:textId="68528586" w:rsidR="00841E30" w:rsidRPr="00E66AD4" w:rsidRDefault="00841E30" w:rsidP="00841E30">
            <w:pPr>
              <w:widowControl/>
              <w:autoSpaceDE/>
              <w:autoSpaceDN/>
              <w:adjustRightInd/>
              <w:jc w:val="center"/>
              <w:rPr>
                <w:ins w:id="6193" w:author="ERCOT" w:date="2021-11-01T10:51:00Z"/>
                <w:b/>
                <w:bCs/>
                <w:sz w:val="22"/>
                <w:szCs w:val="22"/>
              </w:rPr>
            </w:pPr>
            <w:ins w:id="6194" w:author="ERCOT" w:date="2021-11-01T11:02:00Z">
              <w:r>
                <w:rPr>
                  <w:rFonts w:ascii="Calibri" w:hAnsi="Calibri" w:cs="Calibri"/>
                  <w:color w:val="000000"/>
                  <w:sz w:val="22"/>
                  <w:szCs w:val="22"/>
                </w:rPr>
                <w:t>636</w:t>
              </w:r>
            </w:ins>
          </w:p>
        </w:tc>
        <w:tc>
          <w:tcPr>
            <w:tcW w:w="178" w:type="pct"/>
            <w:tcBorders>
              <w:top w:val="single" w:sz="4" w:space="0" w:color="000000"/>
              <w:left w:val="single" w:sz="4" w:space="0" w:color="000000"/>
              <w:bottom w:val="single" w:sz="4" w:space="0" w:color="000000"/>
              <w:right w:val="single" w:sz="4" w:space="0" w:color="000000"/>
            </w:tcBorders>
            <w:vAlign w:val="bottom"/>
            <w:tcPrChange w:id="6195"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0AB3F376" w14:textId="40D95BFE" w:rsidR="00841E30" w:rsidRPr="00E66AD4" w:rsidRDefault="00841E30" w:rsidP="00841E30">
            <w:pPr>
              <w:widowControl/>
              <w:autoSpaceDE/>
              <w:autoSpaceDN/>
              <w:adjustRightInd/>
              <w:jc w:val="center"/>
              <w:rPr>
                <w:ins w:id="6196" w:author="ERCOT" w:date="2021-11-01T10:51:00Z"/>
                <w:b/>
                <w:bCs/>
                <w:sz w:val="22"/>
                <w:szCs w:val="22"/>
              </w:rPr>
            </w:pPr>
            <w:ins w:id="6197" w:author="ERCOT" w:date="2021-11-01T11:02:00Z">
              <w:r>
                <w:rPr>
                  <w:rFonts w:ascii="Calibri" w:hAnsi="Calibri" w:cs="Calibri"/>
                  <w:color w:val="000000"/>
                  <w:sz w:val="22"/>
                  <w:szCs w:val="22"/>
                </w:rPr>
                <w:t>636</w:t>
              </w:r>
            </w:ins>
          </w:p>
        </w:tc>
        <w:tc>
          <w:tcPr>
            <w:tcW w:w="219" w:type="pct"/>
            <w:tcBorders>
              <w:top w:val="single" w:sz="4" w:space="0" w:color="000000"/>
              <w:left w:val="single" w:sz="4" w:space="0" w:color="000000"/>
              <w:bottom w:val="single" w:sz="4" w:space="0" w:color="000000"/>
              <w:right w:val="single" w:sz="4" w:space="0" w:color="000000"/>
            </w:tcBorders>
            <w:vAlign w:val="bottom"/>
            <w:tcPrChange w:id="6198"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348FB123" w14:textId="6DAAF1D8" w:rsidR="00841E30" w:rsidRPr="00E66AD4" w:rsidRDefault="00841E30" w:rsidP="00841E30">
            <w:pPr>
              <w:widowControl/>
              <w:autoSpaceDE/>
              <w:autoSpaceDN/>
              <w:adjustRightInd/>
              <w:jc w:val="center"/>
              <w:rPr>
                <w:ins w:id="6199" w:author="ERCOT" w:date="2021-11-01T10:51:00Z"/>
                <w:b/>
                <w:bCs/>
                <w:sz w:val="22"/>
                <w:szCs w:val="22"/>
              </w:rPr>
            </w:pPr>
            <w:ins w:id="6200"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0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8B5932" w14:textId="520CCBC0" w:rsidR="00841E30" w:rsidRPr="00E66AD4" w:rsidRDefault="00841E30" w:rsidP="00841E30">
            <w:pPr>
              <w:widowControl/>
              <w:autoSpaceDE/>
              <w:autoSpaceDN/>
              <w:adjustRightInd/>
              <w:jc w:val="center"/>
              <w:rPr>
                <w:ins w:id="6202" w:author="ERCOT" w:date="2021-11-01T10:51:00Z"/>
                <w:b/>
                <w:bCs/>
                <w:sz w:val="22"/>
                <w:szCs w:val="22"/>
              </w:rPr>
            </w:pPr>
            <w:ins w:id="6203" w:author="ERCOT" w:date="2021-11-01T11:02:00Z">
              <w:r>
                <w:rPr>
                  <w:rFonts w:ascii="Calibri" w:hAnsi="Calibri" w:cs="Calibri"/>
                  <w:color w:val="000000"/>
                  <w:sz w:val="22"/>
                  <w:szCs w:val="22"/>
                </w:rPr>
                <w:t>636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0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7E97F9A" w14:textId="4FF16E53" w:rsidR="00841E30" w:rsidRPr="00E66AD4" w:rsidRDefault="00841E30" w:rsidP="00841E30">
            <w:pPr>
              <w:widowControl/>
              <w:autoSpaceDE/>
              <w:autoSpaceDN/>
              <w:adjustRightInd/>
              <w:jc w:val="center"/>
              <w:rPr>
                <w:ins w:id="6205" w:author="ERCOT" w:date="2021-11-01T10:51:00Z"/>
                <w:b/>
                <w:bCs/>
                <w:sz w:val="22"/>
                <w:szCs w:val="22"/>
              </w:rPr>
            </w:pPr>
            <w:ins w:id="6206" w:author="ERCOT" w:date="2021-11-01T11:02:00Z">
              <w:r>
                <w:rPr>
                  <w:rFonts w:ascii="Calibri" w:hAnsi="Calibri" w:cs="Calibri"/>
                  <w:color w:val="000000"/>
                  <w:sz w:val="22"/>
                  <w:szCs w:val="22"/>
                </w:rPr>
                <w:t>636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0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3D0DF69" w14:textId="7C223D5E" w:rsidR="00841E30" w:rsidRPr="00E66AD4" w:rsidRDefault="00841E30" w:rsidP="00841E30">
            <w:pPr>
              <w:widowControl/>
              <w:autoSpaceDE/>
              <w:autoSpaceDN/>
              <w:adjustRightInd/>
              <w:jc w:val="center"/>
              <w:rPr>
                <w:ins w:id="6208" w:author="ERCOT" w:date="2021-11-01T10:51:00Z"/>
                <w:b/>
                <w:bCs/>
                <w:sz w:val="22"/>
                <w:szCs w:val="22"/>
              </w:rPr>
            </w:pPr>
            <w:ins w:id="6209" w:author="ERCOT" w:date="2021-11-01T11:02:00Z">
              <w:r>
                <w:rPr>
                  <w:rFonts w:ascii="Calibri" w:hAnsi="Calibri" w:cs="Calibri"/>
                  <w:color w:val="000000"/>
                  <w:sz w:val="22"/>
                  <w:szCs w:val="22"/>
                </w:rPr>
                <w:t>656</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1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F1775EB" w14:textId="48992979" w:rsidR="00841E30" w:rsidRPr="00E66AD4" w:rsidRDefault="00841E30" w:rsidP="00841E30">
            <w:pPr>
              <w:widowControl/>
              <w:autoSpaceDE/>
              <w:autoSpaceDN/>
              <w:adjustRightInd/>
              <w:jc w:val="center"/>
              <w:rPr>
                <w:ins w:id="6211" w:author="ERCOT" w:date="2021-11-01T10:51:00Z"/>
                <w:b/>
                <w:bCs/>
                <w:sz w:val="22"/>
                <w:szCs w:val="22"/>
              </w:rPr>
            </w:pPr>
            <w:ins w:id="6212"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1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621389BE" w14:textId="36D8D735" w:rsidR="00841E30" w:rsidRPr="00E66AD4" w:rsidRDefault="00841E30" w:rsidP="00841E30">
            <w:pPr>
              <w:widowControl/>
              <w:autoSpaceDE/>
              <w:autoSpaceDN/>
              <w:adjustRightInd/>
              <w:jc w:val="center"/>
              <w:rPr>
                <w:ins w:id="6214" w:author="ERCOT" w:date="2021-11-01T10:51:00Z"/>
                <w:b/>
                <w:bCs/>
                <w:sz w:val="22"/>
                <w:szCs w:val="22"/>
              </w:rPr>
            </w:pPr>
            <w:ins w:id="6215"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16"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29821E8" w14:textId="37C4D456" w:rsidR="00841E30" w:rsidRPr="00E66AD4" w:rsidRDefault="00841E30" w:rsidP="00841E30">
            <w:pPr>
              <w:widowControl/>
              <w:autoSpaceDE/>
              <w:autoSpaceDN/>
              <w:adjustRightInd/>
              <w:jc w:val="center"/>
              <w:rPr>
                <w:ins w:id="6217" w:author="ERCOT" w:date="2021-11-01T10:51:00Z"/>
                <w:b/>
                <w:bCs/>
                <w:sz w:val="22"/>
                <w:szCs w:val="22"/>
              </w:rPr>
            </w:pPr>
            <w:ins w:id="6218" w:author="ERCOT" w:date="2021-11-01T11:02:00Z">
              <w:r>
                <w:rPr>
                  <w:rFonts w:ascii="Calibri" w:hAnsi="Calibri" w:cs="Calibri"/>
                  <w:color w:val="000000"/>
                  <w:sz w:val="22"/>
                  <w:szCs w:val="22"/>
                </w:rPr>
                <w:t>656</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1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15979A1" w14:textId="1512B70B" w:rsidR="00841E30" w:rsidRPr="00E66AD4" w:rsidRDefault="00841E30" w:rsidP="00841E30">
            <w:pPr>
              <w:widowControl/>
              <w:autoSpaceDE/>
              <w:autoSpaceDN/>
              <w:adjustRightInd/>
              <w:jc w:val="center"/>
              <w:rPr>
                <w:ins w:id="6220" w:author="ERCOT" w:date="2021-11-01T10:51:00Z"/>
                <w:b/>
                <w:bCs/>
                <w:sz w:val="22"/>
                <w:szCs w:val="22"/>
              </w:rPr>
            </w:pPr>
            <w:ins w:id="6221" w:author="ERCOT" w:date="2021-11-01T11:02:00Z">
              <w:r>
                <w:rPr>
                  <w:rFonts w:ascii="Calibri" w:hAnsi="Calibri" w:cs="Calibri"/>
                  <w:color w:val="000000"/>
                  <w:sz w:val="22"/>
                  <w:szCs w:val="22"/>
                </w:rPr>
                <w:t>656</w:t>
              </w:r>
            </w:ins>
          </w:p>
        </w:tc>
        <w:tc>
          <w:tcPr>
            <w:tcW w:w="176" w:type="pct"/>
            <w:tcBorders>
              <w:top w:val="single" w:sz="4" w:space="0" w:color="000000"/>
              <w:left w:val="single" w:sz="4" w:space="0" w:color="000000"/>
              <w:bottom w:val="single" w:sz="4" w:space="0" w:color="000000"/>
              <w:right w:val="single" w:sz="4" w:space="0" w:color="000000"/>
            </w:tcBorders>
            <w:vAlign w:val="bottom"/>
            <w:tcPrChange w:id="6222"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09BDFBF" w14:textId="0A04E5A2" w:rsidR="00841E30" w:rsidRPr="00E66AD4" w:rsidRDefault="00841E30" w:rsidP="00841E30">
            <w:pPr>
              <w:widowControl/>
              <w:autoSpaceDE/>
              <w:autoSpaceDN/>
              <w:adjustRightInd/>
              <w:jc w:val="center"/>
              <w:rPr>
                <w:ins w:id="6223" w:author="ERCOT" w:date="2021-11-01T10:51:00Z"/>
                <w:b/>
                <w:bCs/>
                <w:sz w:val="22"/>
                <w:szCs w:val="22"/>
              </w:rPr>
            </w:pPr>
            <w:ins w:id="6224" w:author="ERCOT" w:date="2021-11-01T11:02:00Z">
              <w:r>
                <w:rPr>
                  <w:rFonts w:ascii="Calibri" w:hAnsi="Calibri" w:cs="Calibri"/>
                  <w:color w:val="000000"/>
                  <w:sz w:val="22"/>
                  <w:szCs w:val="22"/>
                </w:rPr>
                <w:t>656</w:t>
              </w:r>
            </w:ins>
          </w:p>
        </w:tc>
        <w:tc>
          <w:tcPr>
            <w:tcW w:w="187" w:type="pct"/>
            <w:tcBorders>
              <w:top w:val="single" w:sz="4" w:space="0" w:color="000000"/>
              <w:left w:val="single" w:sz="4" w:space="0" w:color="000000"/>
              <w:bottom w:val="single" w:sz="4" w:space="0" w:color="000000"/>
              <w:right w:val="single" w:sz="4" w:space="0" w:color="000000"/>
            </w:tcBorders>
            <w:vAlign w:val="bottom"/>
            <w:tcPrChange w:id="6225"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16E35617" w14:textId="78EA3A03" w:rsidR="00841E30" w:rsidRPr="00E66AD4" w:rsidRDefault="00841E30" w:rsidP="00841E30">
            <w:pPr>
              <w:widowControl/>
              <w:autoSpaceDE/>
              <w:autoSpaceDN/>
              <w:adjustRightInd/>
              <w:jc w:val="center"/>
              <w:rPr>
                <w:ins w:id="6226" w:author="ERCOT" w:date="2021-11-01T10:51:00Z"/>
                <w:b/>
                <w:bCs/>
                <w:sz w:val="22"/>
                <w:szCs w:val="22"/>
              </w:rPr>
            </w:pPr>
            <w:ins w:id="6227" w:author="ERCOT" w:date="2021-11-01T11:02:00Z">
              <w:r>
                <w:rPr>
                  <w:rFonts w:ascii="Calibri" w:hAnsi="Calibri" w:cs="Calibri"/>
                  <w:color w:val="000000"/>
                  <w:sz w:val="22"/>
                  <w:szCs w:val="22"/>
                </w:rPr>
                <w:t>834</w:t>
              </w:r>
            </w:ins>
          </w:p>
        </w:tc>
        <w:tc>
          <w:tcPr>
            <w:tcW w:w="165" w:type="pct"/>
            <w:tcBorders>
              <w:top w:val="single" w:sz="4" w:space="0" w:color="000000"/>
              <w:left w:val="single" w:sz="4" w:space="0" w:color="000000"/>
              <w:bottom w:val="single" w:sz="4" w:space="0" w:color="000000"/>
              <w:right w:val="single" w:sz="4" w:space="0" w:color="000000"/>
            </w:tcBorders>
            <w:vAlign w:val="bottom"/>
            <w:tcPrChange w:id="6228"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A6A7092" w14:textId="4CC06DD7" w:rsidR="00841E30" w:rsidRPr="00E66AD4" w:rsidRDefault="00841E30" w:rsidP="00841E30">
            <w:pPr>
              <w:widowControl/>
              <w:autoSpaceDE/>
              <w:autoSpaceDN/>
              <w:adjustRightInd/>
              <w:jc w:val="center"/>
              <w:rPr>
                <w:ins w:id="6229" w:author="ERCOT" w:date="2021-11-01T10:51:00Z"/>
                <w:b/>
                <w:bCs/>
                <w:sz w:val="22"/>
                <w:szCs w:val="22"/>
              </w:rPr>
            </w:pPr>
            <w:ins w:id="6230" w:author="ERCOT" w:date="2021-11-01T11:02:00Z">
              <w:r>
                <w:rPr>
                  <w:rFonts w:ascii="Calibri" w:hAnsi="Calibri" w:cs="Calibri"/>
                  <w:color w:val="000000"/>
                  <w:sz w:val="22"/>
                  <w:szCs w:val="22"/>
                </w:rPr>
                <w:t>834</w:t>
              </w:r>
            </w:ins>
          </w:p>
        </w:tc>
        <w:tc>
          <w:tcPr>
            <w:tcW w:w="166" w:type="pct"/>
            <w:tcBorders>
              <w:top w:val="single" w:sz="4" w:space="0" w:color="000000"/>
              <w:left w:val="single" w:sz="4" w:space="0" w:color="000000"/>
              <w:bottom w:val="single" w:sz="4" w:space="0" w:color="000000"/>
              <w:right w:val="single" w:sz="4" w:space="0" w:color="000000"/>
            </w:tcBorders>
            <w:vAlign w:val="bottom"/>
            <w:tcPrChange w:id="6231"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506D5E11" w14:textId="0D42A88D" w:rsidR="00841E30" w:rsidRPr="00E66AD4" w:rsidRDefault="00841E30" w:rsidP="00841E30">
            <w:pPr>
              <w:widowControl/>
              <w:autoSpaceDE/>
              <w:autoSpaceDN/>
              <w:adjustRightInd/>
              <w:jc w:val="center"/>
              <w:rPr>
                <w:ins w:id="6232" w:author="ERCOT" w:date="2021-11-01T10:51:00Z"/>
                <w:b/>
                <w:bCs/>
                <w:sz w:val="22"/>
                <w:szCs w:val="22"/>
              </w:rPr>
            </w:pPr>
            <w:ins w:id="6233" w:author="ERCOT" w:date="2021-11-01T11:02:00Z">
              <w:r>
                <w:rPr>
                  <w:rFonts w:ascii="Calibri" w:hAnsi="Calibri" w:cs="Calibri"/>
                  <w:color w:val="000000"/>
                  <w:sz w:val="22"/>
                  <w:szCs w:val="22"/>
                </w:rPr>
                <w:t>834</w:t>
              </w:r>
            </w:ins>
          </w:p>
        </w:tc>
        <w:tc>
          <w:tcPr>
            <w:tcW w:w="180" w:type="pct"/>
            <w:tcBorders>
              <w:top w:val="single" w:sz="4" w:space="0" w:color="000000"/>
              <w:left w:val="single" w:sz="4" w:space="0" w:color="000000"/>
              <w:bottom w:val="single" w:sz="4" w:space="0" w:color="000000"/>
              <w:right w:val="single" w:sz="4" w:space="0" w:color="000000"/>
            </w:tcBorders>
            <w:vAlign w:val="bottom"/>
            <w:tcPrChange w:id="6234"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0EBE8187" w14:textId="5148DBB9" w:rsidR="00841E30" w:rsidRPr="00E66AD4" w:rsidRDefault="00841E30" w:rsidP="00841E30">
            <w:pPr>
              <w:widowControl/>
              <w:autoSpaceDE/>
              <w:autoSpaceDN/>
              <w:adjustRightInd/>
              <w:jc w:val="center"/>
              <w:rPr>
                <w:ins w:id="6235" w:author="ERCOT" w:date="2021-11-01T10:51:00Z"/>
                <w:b/>
                <w:bCs/>
                <w:sz w:val="22"/>
                <w:szCs w:val="22"/>
              </w:rPr>
            </w:pPr>
            <w:ins w:id="6236" w:author="ERCOT" w:date="2021-11-01T11:02:00Z">
              <w:r>
                <w:rPr>
                  <w:rFonts w:ascii="Calibri" w:hAnsi="Calibri" w:cs="Calibri"/>
                  <w:color w:val="000000"/>
                  <w:sz w:val="22"/>
                  <w:szCs w:val="22"/>
                </w:rPr>
                <w:t>834</w:t>
              </w:r>
            </w:ins>
          </w:p>
        </w:tc>
        <w:tc>
          <w:tcPr>
            <w:tcW w:w="195" w:type="pct"/>
            <w:tcBorders>
              <w:top w:val="single" w:sz="4" w:space="0" w:color="000000"/>
              <w:left w:val="single" w:sz="4" w:space="0" w:color="000000"/>
              <w:bottom w:val="single" w:sz="4" w:space="0" w:color="000000"/>
              <w:right w:val="single" w:sz="4" w:space="0" w:color="000000"/>
            </w:tcBorders>
            <w:vAlign w:val="bottom"/>
            <w:tcPrChange w:id="6237"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3D7BD93B" w14:textId="73223261" w:rsidR="00841E30" w:rsidRPr="00E66AD4" w:rsidRDefault="00841E30" w:rsidP="00841E30">
            <w:pPr>
              <w:widowControl/>
              <w:autoSpaceDE/>
              <w:autoSpaceDN/>
              <w:adjustRightInd/>
              <w:jc w:val="center"/>
              <w:rPr>
                <w:ins w:id="6238" w:author="ERCOT" w:date="2021-11-01T10:51:00Z"/>
                <w:b/>
                <w:bCs/>
                <w:sz w:val="22"/>
                <w:szCs w:val="22"/>
              </w:rPr>
            </w:pPr>
            <w:ins w:id="6239" w:author="ERCOT" w:date="2021-11-01T11:02:00Z">
              <w:r>
                <w:rPr>
                  <w:rFonts w:ascii="Calibri" w:hAnsi="Calibri" w:cs="Calibri"/>
                  <w:color w:val="000000"/>
                  <w:sz w:val="22"/>
                  <w:szCs w:val="22"/>
                </w:rPr>
                <w:t>834</w:t>
              </w:r>
            </w:ins>
          </w:p>
        </w:tc>
        <w:tc>
          <w:tcPr>
            <w:tcW w:w="244" w:type="pct"/>
            <w:vAlign w:val="bottom"/>
            <w:tcPrChange w:id="6240" w:author="ERCOT" w:date="2021-11-01T11:02:00Z">
              <w:tcPr>
                <w:tcW w:w="291" w:type="pct"/>
                <w:gridSpan w:val="2"/>
                <w:vAlign w:val="bottom"/>
              </w:tcPr>
            </w:tcPrChange>
          </w:tcPr>
          <w:p w14:paraId="594C5CA4" w14:textId="01F39BD8" w:rsidR="00841E30" w:rsidRPr="00E66AD4" w:rsidRDefault="00841E30" w:rsidP="00841E30">
            <w:pPr>
              <w:widowControl/>
              <w:autoSpaceDE/>
              <w:autoSpaceDN/>
              <w:adjustRightInd/>
              <w:rPr>
                <w:ins w:id="6241" w:author="ERCOT" w:date="2021-11-01T11:01:00Z"/>
                <w:b/>
                <w:bCs/>
                <w:sz w:val="22"/>
                <w:szCs w:val="22"/>
              </w:rPr>
            </w:pPr>
            <w:ins w:id="6242" w:author="ERCOT" w:date="2021-11-01T11:02:00Z">
              <w:r>
                <w:rPr>
                  <w:rFonts w:ascii="Calibri" w:hAnsi="Calibri" w:cs="Calibri"/>
                  <w:color w:val="000000"/>
                  <w:sz w:val="22"/>
                  <w:szCs w:val="22"/>
                </w:rPr>
                <w:t>834</w:t>
              </w:r>
            </w:ins>
          </w:p>
        </w:tc>
      </w:tr>
      <w:tr w:rsidR="00841E30" w:rsidRPr="00E66AD4" w14:paraId="4662DADC" w14:textId="26CC4F28" w:rsidTr="00C31D92">
        <w:tblPrEx>
          <w:tblPrExChange w:id="6243" w:author="ERCOT" w:date="2021-11-01T11:02:00Z">
            <w:tblPrEx>
              <w:tblW w:w="5637" w:type="pct"/>
            </w:tblPrEx>
          </w:tblPrExChange>
        </w:tblPrEx>
        <w:trPr>
          <w:trHeight w:val="576"/>
          <w:tblCellSpacing w:w="0" w:type="dxa"/>
          <w:ins w:id="6244" w:author="ERCOT" w:date="2021-11-01T10:51:00Z"/>
          <w:trPrChange w:id="6245"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246"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46D93B4A" w14:textId="77777777" w:rsidR="00841E30" w:rsidRPr="000357D1" w:rsidRDefault="00841E30" w:rsidP="00841E30">
            <w:pPr>
              <w:widowControl/>
              <w:autoSpaceDE/>
              <w:autoSpaceDN/>
              <w:adjustRightInd/>
              <w:jc w:val="center"/>
              <w:rPr>
                <w:ins w:id="6247" w:author="ERCOT" w:date="2021-11-01T10:51:00Z"/>
                <w:sz w:val="22"/>
                <w:szCs w:val="22"/>
              </w:rPr>
            </w:pPr>
            <w:ins w:id="6248" w:author="ERCOT" w:date="2021-11-01T10:51:00Z">
              <w:r w:rsidRPr="000357D1">
                <w:rPr>
                  <w:b/>
                  <w:bCs/>
                  <w:sz w:val="22"/>
                  <w:szCs w:val="22"/>
                </w:rPr>
                <w:t>Aug.</w:t>
              </w:r>
            </w:ins>
          </w:p>
        </w:tc>
        <w:tc>
          <w:tcPr>
            <w:tcW w:w="199" w:type="pct"/>
            <w:tcBorders>
              <w:top w:val="single" w:sz="4" w:space="0" w:color="000000"/>
              <w:left w:val="single" w:sz="4" w:space="0" w:color="000000"/>
              <w:bottom w:val="single" w:sz="4" w:space="0" w:color="000000"/>
              <w:right w:val="single" w:sz="4" w:space="0" w:color="000000"/>
            </w:tcBorders>
            <w:vAlign w:val="bottom"/>
            <w:tcPrChange w:id="6249"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16C4724F" w14:textId="79AE5075" w:rsidR="00841E30" w:rsidRPr="00E66AD4" w:rsidRDefault="00841E30" w:rsidP="00841E30">
            <w:pPr>
              <w:widowControl/>
              <w:autoSpaceDE/>
              <w:autoSpaceDN/>
              <w:adjustRightInd/>
              <w:jc w:val="center"/>
              <w:rPr>
                <w:ins w:id="6250" w:author="ERCOT" w:date="2021-11-01T10:51:00Z"/>
                <w:b/>
                <w:bCs/>
                <w:sz w:val="22"/>
                <w:szCs w:val="22"/>
              </w:rPr>
            </w:pPr>
            <w:ins w:id="6251" w:author="ERCOT" w:date="2021-11-01T11:02:00Z">
              <w:r>
                <w:rPr>
                  <w:rFonts w:ascii="Calibri" w:hAnsi="Calibri" w:cs="Calibri"/>
                  <w:color w:val="000000"/>
                  <w:sz w:val="22"/>
                  <w:szCs w:val="22"/>
                </w:rPr>
                <w:t>392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5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0961EDCF" w14:textId="2F51920B" w:rsidR="00841E30" w:rsidRPr="00E66AD4" w:rsidRDefault="00841E30" w:rsidP="00841E30">
            <w:pPr>
              <w:widowControl/>
              <w:autoSpaceDE/>
              <w:autoSpaceDN/>
              <w:adjustRightInd/>
              <w:jc w:val="center"/>
              <w:rPr>
                <w:ins w:id="6253" w:author="ERCOT" w:date="2021-11-01T10:51:00Z"/>
                <w:b/>
                <w:bCs/>
                <w:sz w:val="22"/>
                <w:szCs w:val="22"/>
              </w:rPr>
            </w:pPr>
            <w:ins w:id="6254"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5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CECDF04" w14:textId="675C6C03" w:rsidR="00841E30" w:rsidRPr="00E66AD4" w:rsidRDefault="00841E30" w:rsidP="00841E30">
            <w:pPr>
              <w:widowControl/>
              <w:autoSpaceDE/>
              <w:autoSpaceDN/>
              <w:adjustRightInd/>
              <w:jc w:val="center"/>
              <w:rPr>
                <w:ins w:id="6256" w:author="ERCOT" w:date="2021-11-01T10:51:00Z"/>
                <w:b/>
                <w:bCs/>
                <w:sz w:val="22"/>
                <w:szCs w:val="22"/>
              </w:rPr>
            </w:pPr>
            <w:ins w:id="6257"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5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634547F" w14:textId="5FA89BE2" w:rsidR="00841E30" w:rsidRPr="00E66AD4" w:rsidRDefault="00841E30" w:rsidP="00841E30">
            <w:pPr>
              <w:widowControl/>
              <w:autoSpaceDE/>
              <w:autoSpaceDN/>
              <w:adjustRightInd/>
              <w:jc w:val="center"/>
              <w:rPr>
                <w:ins w:id="6259" w:author="ERCOT" w:date="2021-11-01T10:51:00Z"/>
                <w:b/>
                <w:bCs/>
                <w:sz w:val="22"/>
                <w:szCs w:val="22"/>
              </w:rPr>
            </w:pPr>
            <w:ins w:id="6260"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6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09A873E" w14:textId="62712369" w:rsidR="00841E30" w:rsidRPr="00E66AD4" w:rsidRDefault="00841E30" w:rsidP="00841E30">
            <w:pPr>
              <w:widowControl/>
              <w:autoSpaceDE/>
              <w:autoSpaceDN/>
              <w:adjustRightInd/>
              <w:jc w:val="center"/>
              <w:rPr>
                <w:ins w:id="6262" w:author="ERCOT" w:date="2021-11-01T10:51:00Z"/>
                <w:b/>
                <w:bCs/>
                <w:sz w:val="22"/>
                <w:szCs w:val="22"/>
              </w:rPr>
            </w:pPr>
            <w:ins w:id="6263"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6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3434025" w14:textId="29686C15" w:rsidR="00841E30" w:rsidRPr="00E66AD4" w:rsidRDefault="00841E30" w:rsidP="00841E30">
            <w:pPr>
              <w:widowControl/>
              <w:autoSpaceDE/>
              <w:autoSpaceDN/>
              <w:adjustRightInd/>
              <w:jc w:val="center"/>
              <w:rPr>
                <w:ins w:id="6265" w:author="ERCOT" w:date="2021-11-01T10:51:00Z"/>
                <w:b/>
                <w:bCs/>
                <w:sz w:val="22"/>
                <w:szCs w:val="22"/>
              </w:rPr>
            </w:pPr>
            <w:ins w:id="6266" w:author="ERCOT" w:date="2021-11-01T11:02:00Z">
              <w:r>
                <w:rPr>
                  <w:rFonts w:ascii="Calibri" w:hAnsi="Calibri" w:cs="Calibri"/>
                  <w:color w:val="000000"/>
                  <w:sz w:val="22"/>
                  <w:szCs w:val="22"/>
                </w:rPr>
                <w:t>392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6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600B77D" w14:textId="26071B8D" w:rsidR="00841E30" w:rsidRPr="00E66AD4" w:rsidRDefault="00841E30" w:rsidP="00841E30">
            <w:pPr>
              <w:widowControl/>
              <w:autoSpaceDE/>
              <w:autoSpaceDN/>
              <w:adjustRightInd/>
              <w:jc w:val="center"/>
              <w:rPr>
                <w:ins w:id="6268" w:author="ERCOT" w:date="2021-11-01T10:51:00Z"/>
                <w:b/>
                <w:bCs/>
                <w:sz w:val="22"/>
                <w:szCs w:val="22"/>
              </w:rPr>
            </w:pPr>
            <w:ins w:id="6269"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7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48C0D66" w14:textId="79B8B35B" w:rsidR="00841E30" w:rsidRPr="00E66AD4" w:rsidRDefault="00841E30" w:rsidP="00841E30">
            <w:pPr>
              <w:widowControl/>
              <w:autoSpaceDE/>
              <w:autoSpaceDN/>
              <w:adjustRightInd/>
              <w:jc w:val="center"/>
              <w:rPr>
                <w:ins w:id="6271" w:author="ERCOT" w:date="2021-11-01T10:51:00Z"/>
                <w:b/>
                <w:bCs/>
                <w:sz w:val="22"/>
                <w:szCs w:val="22"/>
              </w:rPr>
            </w:pPr>
            <w:ins w:id="6272" w:author="ERCOT" w:date="2021-11-01T11:02:00Z">
              <w:r>
                <w:rPr>
                  <w:rFonts w:ascii="Calibri" w:hAnsi="Calibri" w:cs="Calibri"/>
                  <w:color w:val="000000"/>
                  <w:sz w:val="22"/>
                  <w:szCs w:val="22"/>
                </w:rPr>
                <w:t>468</w:t>
              </w:r>
            </w:ins>
          </w:p>
        </w:tc>
        <w:tc>
          <w:tcPr>
            <w:tcW w:w="178" w:type="pct"/>
            <w:tcBorders>
              <w:top w:val="single" w:sz="4" w:space="0" w:color="000000"/>
              <w:left w:val="single" w:sz="4" w:space="0" w:color="000000"/>
              <w:bottom w:val="single" w:sz="4" w:space="0" w:color="000000"/>
              <w:right w:val="single" w:sz="4" w:space="0" w:color="000000"/>
            </w:tcBorders>
            <w:vAlign w:val="bottom"/>
            <w:tcPrChange w:id="6273"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3BEAFDD6" w14:textId="3DC5A0AC" w:rsidR="00841E30" w:rsidRPr="00E66AD4" w:rsidRDefault="00841E30" w:rsidP="00841E30">
            <w:pPr>
              <w:widowControl/>
              <w:autoSpaceDE/>
              <w:autoSpaceDN/>
              <w:adjustRightInd/>
              <w:jc w:val="center"/>
              <w:rPr>
                <w:ins w:id="6274" w:author="ERCOT" w:date="2021-11-01T10:51:00Z"/>
                <w:b/>
                <w:bCs/>
                <w:sz w:val="22"/>
                <w:szCs w:val="22"/>
              </w:rPr>
            </w:pPr>
            <w:ins w:id="6275" w:author="ERCOT" w:date="2021-11-01T11:02:00Z">
              <w:r>
                <w:rPr>
                  <w:rFonts w:ascii="Calibri" w:hAnsi="Calibri" w:cs="Calibri"/>
                  <w:color w:val="000000"/>
                  <w:sz w:val="22"/>
                  <w:szCs w:val="22"/>
                </w:rPr>
                <w:t>468</w:t>
              </w:r>
            </w:ins>
          </w:p>
        </w:tc>
        <w:tc>
          <w:tcPr>
            <w:tcW w:w="219" w:type="pct"/>
            <w:tcBorders>
              <w:top w:val="single" w:sz="4" w:space="0" w:color="000000"/>
              <w:left w:val="single" w:sz="4" w:space="0" w:color="000000"/>
              <w:bottom w:val="single" w:sz="4" w:space="0" w:color="000000"/>
              <w:right w:val="single" w:sz="4" w:space="0" w:color="000000"/>
            </w:tcBorders>
            <w:vAlign w:val="bottom"/>
            <w:tcPrChange w:id="6276"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4118D747" w14:textId="61B1AEA3" w:rsidR="00841E30" w:rsidRPr="00E66AD4" w:rsidRDefault="00841E30" w:rsidP="00841E30">
            <w:pPr>
              <w:widowControl/>
              <w:autoSpaceDE/>
              <w:autoSpaceDN/>
              <w:adjustRightInd/>
              <w:jc w:val="center"/>
              <w:rPr>
                <w:ins w:id="6277" w:author="ERCOT" w:date="2021-11-01T10:51:00Z"/>
                <w:b/>
                <w:bCs/>
                <w:sz w:val="22"/>
                <w:szCs w:val="22"/>
              </w:rPr>
            </w:pPr>
            <w:ins w:id="6278"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7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107A524" w14:textId="7885A058" w:rsidR="00841E30" w:rsidRPr="00E66AD4" w:rsidRDefault="00841E30" w:rsidP="00841E30">
            <w:pPr>
              <w:widowControl/>
              <w:autoSpaceDE/>
              <w:autoSpaceDN/>
              <w:adjustRightInd/>
              <w:jc w:val="center"/>
              <w:rPr>
                <w:ins w:id="6280" w:author="ERCOT" w:date="2021-11-01T10:51:00Z"/>
                <w:b/>
                <w:bCs/>
                <w:sz w:val="22"/>
                <w:szCs w:val="22"/>
              </w:rPr>
            </w:pPr>
            <w:ins w:id="6281" w:author="ERCOT" w:date="2021-11-01T11:02:00Z">
              <w:r>
                <w:rPr>
                  <w:rFonts w:ascii="Calibri" w:hAnsi="Calibri" w:cs="Calibri"/>
                  <w:color w:val="000000"/>
                  <w:sz w:val="22"/>
                  <w:szCs w:val="22"/>
                </w:rPr>
                <w:t>468</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8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D575AED" w14:textId="396536D9" w:rsidR="00841E30" w:rsidRPr="00E66AD4" w:rsidRDefault="00841E30" w:rsidP="00841E30">
            <w:pPr>
              <w:widowControl/>
              <w:autoSpaceDE/>
              <w:autoSpaceDN/>
              <w:adjustRightInd/>
              <w:jc w:val="center"/>
              <w:rPr>
                <w:ins w:id="6283" w:author="ERCOT" w:date="2021-11-01T10:51:00Z"/>
                <w:b/>
                <w:bCs/>
                <w:sz w:val="22"/>
                <w:szCs w:val="22"/>
              </w:rPr>
            </w:pPr>
            <w:ins w:id="6284" w:author="ERCOT" w:date="2021-11-01T11:02:00Z">
              <w:r>
                <w:rPr>
                  <w:rFonts w:ascii="Calibri" w:hAnsi="Calibri" w:cs="Calibri"/>
                  <w:color w:val="000000"/>
                  <w:sz w:val="22"/>
                  <w:szCs w:val="22"/>
                </w:rPr>
                <w:t>468</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8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B4811E3" w14:textId="7AF5E571" w:rsidR="00841E30" w:rsidRPr="00E66AD4" w:rsidRDefault="00841E30" w:rsidP="00841E30">
            <w:pPr>
              <w:widowControl/>
              <w:autoSpaceDE/>
              <w:autoSpaceDN/>
              <w:adjustRightInd/>
              <w:jc w:val="center"/>
              <w:rPr>
                <w:ins w:id="6286" w:author="ERCOT" w:date="2021-11-01T10:51:00Z"/>
                <w:b/>
                <w:bCs/>
                <w:sz w:val="22"/>
                <w:szCs w:val="22"/>
              </w:rPr>
            </w:pPr>
            <w:ins w:id="6287" w:author="ERCOT" w:date="2021-11-01T11:02:00Z">
              <w:r>
                <w:rPr>
                  <w:rFonts w:ascii="Calibri" w:hAnsi="Calibri" w:cs="Calibri"/>
                  <w:color w:val="000000"/>
                  <w:sz w:val="22"/>
                  <w:szCs w:val="22"/>
                </w:rPr>
                <w:t>472</w:t>
              </w:r>
            </w:ins>
          </w:p>
        </w:tc>
        <w:tc>
          <w:tcPr>
            <w:tcW w:w="198" w:type="pct"/>
            <w:tcBorders>
              <w:top w:val="single" w:sz="4" w:space="0" w:color="000000"/>
              <w:left w:val="single" w:sz="4" w:space="0" w:color="000000"/>
              <w:bottom w:val="single" w:sz="4" w:space="0" w:color="000000"/>
              <w:right w:val="single" w:sz="4" w:space="0" w:color="000000"/>
            </w:tcBorders>
            <w:vAlign w:val="bottom"/>
            <w:tcPrChange w:id="628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6E2F880" w14:textId="46700C3F" w:rsidR="00841E30" w:rsidRPr="00E66AD4" w:rsidRDefault="00841E30" w:rsidP="00841E30">
            <w:pPr>
              <w:widowControl/>
              <w:autoSpaceDE/>
              <w:autoSpaceDN/>
              <w:adjustRightInd/>
              <w:jc w:val="center"/>
              <w:rPr>
                <w:ins w:id="6289" w:author="ERCOT" w:date="2021-11-01T10:51:00Z"/>
                <w:b/>
                <w:bCs/>
                <w:sz w:val="22"/>
                <w:szCs w:val="22"/>
              </w:rPr>
            </w:pPr>
            <w:ins w:id="6290"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9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C640178" w14:textId="5392B1D0" w:rsidR="00841E30" w:rsidRPr="00E66AD4" w:rsidRDefault="00841E30" w:rsidP="00841E30">
            <w:pPr>
              <w:widowControl/>
              <w:autoSpaceDE/>
              <w:autoSpaceDN/>
              <w:adjustRightInd/>
              <w:jc w:val="center"/>
              <w:rPr>
                <w:ins w:id="6292" w:author="ERCOT" w:date="2021-11-01T10:51:00Z"/>
                <w:b/>
                <w:bCs/>
                <w:sz w:val="22"/>
                <w:szCs w:val="22"/>
              </w:rPr>
            </w:pPr>
            <w:ins w:id="6293"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94"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3993090" w14:textId="3DBC6C1A" w:rsidR="00841E30" w:rsidRPr="00E66AD4" w:rsidRDefault="00841E30" w:rsidP="00841E30">
            <w:pPr>
              <w:widowControl/>
              <w:autoSpaceDE/>
              <w:autoSpaceDN/>
              <w:adjustRightInd/>
              <w:jc w:val="center"/>
              <w:rPr>
                <w:ins w:id="6295" w:author="ERCOT" w:date="2021-11-01T10:51:00Z"/>
                <w:b/>
                <w:bCs/>
                <w:sz w:val="22"/>
                <w:szCs w:val="22"/>
              </w:rPr>
            </w:pPr>
            <w:ins w:id="6296" w:author="ERCOT" w:date="2021-11-01T11:02:00Z">
              <w:r>
                <w:rPr>
                  <w:rFonts w:ascii="Calibri" w:hAnsi="Calibri" w:cs="Calibri"/>
                  <w:color w:val="000000"/>
                  <w:sz w:val="22"/>
                  <w:szCs w:val="22"/>
                </w:rPr>
                <w:t>472</w:t>
              </w:r>
            </w:ins>
          </w:p>
        </w:tc>
        <w:tc>
          <w:tcPr>
            <w:tcW w:w="194" w:type="pct"/>
            <w:tcBorders>
              <w:top w:val="single" w:sz="4" w:space="0" w:color="000000"/>
              <w:left w:val="single" w:sz="4" w:space="0" w:color="000000"/>
              <w:bottom w:val="single" w:sz="4" w:space="0" w:color="000000"/>
              <w:right w:val="single" w:sz="4" w:space="0" w:color="000000"/>
            </w:tcBorders>
            <w:vAlign w:val="bottom"/>
            <w:tcPrChange w:id="629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16E8C13B" w14:textId="008BFEBC" w:rsidR="00841E30" w:rsidRPr="00E66AD4" w:rsidRDefault="00841E30" w:rsidP="00841E30">
            <w:pPr>
              <w:widowControl/>
              <w:autoSpaceDE/>
              <w:autoSpaceDN/>
              <w:adjustRightInd/>
              <w:jc w:val="center"/>
              <w:rPr>
                <w:ins w:id="6298" w:author="ERCOT" w:date="2021-11-01T10:51:00Z"/>
                <w:b/>
                <w:bCs/>
                <w:sz w:val="22"/>
                <w:szCs w:val="22"/>
              </w:rPr>
            </w:pPr>
            <w:ins w:id="6299" w:author="ERCOT" w:date="2021-11-01T11:02:00Z">
              <w:r>
                <w:rPr>
                  <w:rFonts w:ascii="Calibri" w:hAnsi="Calibri" w:cs="Calibri"/>
                  <w:color w:val="000000"/>
                  <w:sz w:val="22"/>
                  <w:szCs w:val="22"/>
                </w:rPr>
                <w:t>472</w:t>
              </w:r>
            </w:ins>
          </w:p>
        </w:tc>
        <w:tc>
          <w:tcPr>
            <w:tcW w:w="176" w:type="pct"/>
            <w:tcBorders>
              <w:top w:val="single" w:sz="4" w:space="0" w:color="000000"/>
              <w:left w:val="single" w:sz="4" w:space="0" w:color="000000"/>
              <w:bottom w:val="single" w:sz="4" w:space="0" w:color="000000"/>
              <w:right w:val="single" w:sz="4" w:space="0" w:color="000000"/>
            </w:tcBorders>
            <w:vAlign w:val="bottom"/>
            <w:tcPrChange w:id="6300"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7A49C1C2" w14:textId="15B82B3F" w:rsidR="00841E30" w:rsidRPr="00E66AD4" w:rsidRDefault="00841E30" w:rsidP="00841E30">
            <w:pPr>
              <w:widowControl/>
              <w:autoSpaceDE/>
              <w:autoSpaceDN/>
              <w:adjustRightInd/>
              <w:jc w:val="center"/>
              <w:rPr>
                <w:ins w:id="6301" w:author="ERCOT" w:date="2021-11-01T10:51:00Z"/>
                <w:b/>
                <w:bCs/>
                <w:sz w:val="22"/>
                <w:szCs w:val="22"/>
              </w:rPr>
            </w:pPr>
            <w:ins w:id="6302" w:author="ERCOT" w:date="2021-11-01T11:02:00Z">
              <w:r>
                <w:rPr>
                  <w:rFonts w:ascii="Calibri" w:hAnsi="Calibri" w:cs="Calibri"/>
                  <w:color w:val="000000"/>
                  <w:sz w:val="22"/>
                  <w:szCs w:val="22"/>
                </w:rPr>
                <w:t>472</w:t>
              </w:r>
            </w:ins>
          </w:p>
        </w:tc>
        <w:tc>
          <w:tcPr>
            <w:tcW w:w="187" w:type="pct"/>
            <w:tcBorders>
              <w:top w:val="single" w:sz="4" w:space="0" w:color="000000"/>
              <w:left w:val="single" w:sz="4" w:space="0" w:color="000000"/>
              <w:bottom w:val="single" w:sz="4" w:space="0" w:color="000000"/>
              <w:right w:val="single" w:sz="4" w:space="0" w:color="000000"/>
            </w:tcBorders>
            <w:vAlign w:val="bottom"/>
            <w:tcPrChange w:id="6303"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A9B1AB2" w14:textId="555FC529" w:rsidR="00841E30" w:rsidRPr="00E66AD4" w:rsidRDefault="00841E30" w:rsidP="00841E30">
            <w:pPr>
              <w:widowControl/>
              <w:autoSpaceDE/>
              <w:autoSpaceDN/>
              <w:adjustRightInd/>
              <w:jc w:val="center"/>
              <w:rPr>
                <w:ins w:id="6304" w:author="ERCOT" w:date="2021-11-01T10:51:00Z"/>
                <w:b/>
                <w:bCs/>
                <w:sz w:val="22"/>
                <w:szCs w:val="22"/>
              </w:rPr>
            </w:pPr>
            <w:ins w:id="6305" w:author="ERCOT" w:date="2021-11-01T11:02:00Z">
              <w:r>
                <w:rPr>
                  <w:rFonts w:ascii="Calibri" w:hAnsi="Calibri" w:cs="Calibri"/>
                  <w:color w:val="000000"/>
                  <w:sz w:val="22"/>
                  <w:szCs w:val="22"/>
                </w:rPr>
                <w:t>705</w:t>
              </w:r>
            </w:ins>
          </w:p>
        </w:tc>
        <w:tc>
          <w:tcPr>
            <w:tcW w:w="165" w:type="pct"/>
            <w:tcBorders>
              <w:top w:val="single" w:sz="4" w:space="0" w:color="000000"/>
              <w:left w:val="single" w:sz="4" w:space="0" w:color="000000"/>
              <w:bottom w:val="single" w:sz="4" w:space="0" w:color="000000"/>
              <w:right w:val="single" w:sz="4" w:space="0" w:color="000000"/>
            </w:tcBorders>
            <w:vAlign w:val="bottom"/>
            <w:tcPrChange w:id="6306"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2B5C1C2C" w14:textId="561BA0DB" w:rsidR="00841E30" w:rsidRPr="00E66AD4" w:rsidRDefault="00841E30" w:rsidP="00841E30">
            <w:pPr>
              <w:widowControl/>
              <w:autoSpaceDE/>
              <w:autoSpaceDN/>
              <w:adjustRightInd/>
              <w:jc w:val="center"/>
              <w:rPr>
                <w:ins w:id="6307" w:author="ERCOT" w:date="2021-11-01T10:51:00Z"/>
                <w:b/>
                <w:bCs/>
                <w:sz w:val="22"/>
                <w:szCs w:val="22"/>
              </w:rPr>
            </w:pPr>
            <w:ins w:id="6308" w:author="ERCOT" w:date="2021-11-01T11:02:00Z">
              <w:r>
                <w:rPr>
                  <w:rFonts w:ascii="Calibri" w:hAnsi="Calibri" w:cs="Calibri"/>
                  <w:color w:val="000000"/>
                  <w:sz w:val="22"/>
                  <w:szCs w:val="22"/>
                </w:rPr>
                <w:t>705</w:t>
              </w:r>
            </w:ins>
          </w:p>
        </w:tc>
        <w:tc>
          <w:tcPr>
            <w:tcW w:w="166" w:type="pct"/>
            <w:tcBorders>
              <w:top w:val="single" w:sz="4" w:space="0" w:color="000000"/>
              <w:left w:val="single" w:sz="4" w:space="0" w:color="000000"/>
              <w:bottom w:val="single" w:sz="4" w:space="0" w:color="000000"/>
              <w:right w:val="single" w:sz="4" w:space="0" w:color="000000"/>
            </w:tcBorders>
            <w:vAlign w:val="bottom"/>
            <w:tcPrChange w:id="6309"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07B1810E" w14:textId="7CF6C360" w:rsidR="00841E30" w:rsidRPr="00E66AD4" w:rsidRDefault="00841E30" w:rsidP="00841E30">
            <w:pPr>
              <w:widowControl/>
              <w:autoSpaceDE/>
              <w:autoSpaceDN/>
              <w:adjustRightInd/>
              <w:jc w:val="center"/>
              <w:rPr>
                <w:ins w:id="6310" w:author="ERCOT" w:date="2021-11-01T10:51:00Z"/>
                <w:b/>
                <w:bCs/>
                <w:sz w:val="22"/>
                <w:szCs w:val="22"/>
              </w:rPr>
            </w:pPr>
            <w:ins w:id="6311" w:author="ERCOT" w:date="2021-11-01T11:02:00Z">
              <w:r>
                <w:rPr>
                  <w:rFonts w:ascii="Calibri" w:hAnsi="Calibri" w:cs="Calibri"/>
                  <w:color w:val="000000"/>
                  <w:sz w:val="22"/>
                  <w:szCs w:val="22"/>
                </w:rPr>
                <w:t>705</w:t>
              </w:r>
            </w:ins>
          </w:p>
        </w:tc>
        <w:tc>
          <w:tcPr>
            <w:tcW w:w="180" w:type="pct"/>
            <w:tcBorders>
              <w:top w:val="single" w:sz="4" w:space="0" w:color="000000"/>
              <w:left w:val="single" w:sz="4" w:space="0" w:color="000000"/>
              <w:bottom w:val="single" w:sz="4" w:space="0" w:color="000000"/>
              <w:right w:val="single" w:sz="4" w:space="0" w:color="000000"/>
            </w:tcBorders>
            <w:vAlign w:val="bottom"/>
            <w:tcPrChange w:id="6312"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3FB0AAFC" w14:textId="21B24791" w:rsidR="00841E30" w:rsidRPr="00E66AD4" w:rsidRDefault="00841E30" w:rsidP="00841E30">
            <w:pPr>
              <w:widowControl/>
              <w:autoSpaceDE/>
              <w:autoSpaceDN/>
              <w:adjustRightInd/>
              <w:jc w:val="center"/>
              <w:rPr>
                <w:ins w:id="6313" w:author="ERCOT" w:date="2021-11-01T10:51:00Z"/>
                <w:b/>
                <w:bCs/>
                <w:sz w:val="22"/>
                <w:szCs w:val="22"/>
              </w:rPr>
            </w:pPr>
            <w:ins w:id="6314" w:author="ERCOT" w:date="2021-11-01T11:02:00Z">
              <w:r>
                <w:rPr>
                  <w:rFonts w:ascii="Calibri" w:hAnsi="Calibri" w:cs="Calibri"/>
                  <w:color w:val="000000"/>
                  <w:sz w:val="22"/>
                  <w:szCs w:val="22"/>
                </w:rPr>
                <w:t>705</w:t>
              </w:r>
            </w:ins>
          </w:p>
        </w:tc>
        <w:tc>
          <w:tcPr>
            <w:tcW w:w="195" w:type="pct"/>
            <w:tcBorders>
              <w:top w:val="single" w:sz="4" w:space="0" w:color="000000"/>
              <w:left w:val="single" w:sz="4" w:space="0" w:color="000000"/>
              <w:bottom w:val="single" w:sz="4" w:space="0" w:color="000000"/>
              <w:right w:val="single" w:sz="4" w:space="0" w:color="000000"/>
            </w:tcBorders>
            <w:vAlign w:val="bottom"/>
            <w:tcPrChange w:id="6315"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779C6886" w14:textId="4F704BBC" w:rsidR="00841E30" w:rsidRPr="00E66AD4" w:rsidRDefault="00841E30" w:rsidP="00841E30">
            <w:pPr>
              <w:widowControl/>
              <w:autoSpaceDE/>
              <w:autoSpaceDN/>
              <w:adjustRightInd/>
              <w:jc w:val="center"/>
              <w:rPr>
                <w:ins w:id="6316" w:author="ERCOT" w:date="2021-11-01T10:51:00Z"/>
                <w:b/>
                <w:bCs/>
                <w:sz w:val="22"/>
                <w:szCs w:val="22"/>
              </w:rPr>
            </w:pPr>
            <w:ins w:id="6317" w:author="ERCOT" w:date="2021-11-01T11:02:00Z">
              <w:r>
                <w:rPr>
                  <w:rFonts w:ascii="Calibri" w:hAnsi="Calibri" w:cs="Calibri"/>
                  <w:color w:val="000000"/>
                  <w:sz w:val="22"/>
                  <w:szCs w:val="22"/>
                </w:rPr>
                <w:t>705</w:t>
              </w:r>
            </w:ins>
          </w:p>
        </w:tc>
        <w:tc>
          <w:tcPr>
            <w:tcW w:w="244" w:type="pct"/>
            <w:vAlign w:val="bottom"/>
            <w:tcPrChange w:id="6318" w:author="ERCOT" w:date="2021-11-01T11:02:00Z">
              <w:tcPr>
                <w:tcW w:w="291" w:type="pct"/>
                <w:gridSpan w:val="2"/>
                <w:vAlign w:val="bottom"/>
              </w:tcPr>
            </w:tcPrChange>
          </w:tcPr>
          <w:p w14:paraId="07057E90" w14:textId="22163EC5" w:rsidR="00841E30" w:rsidRPr="00E66AD4" w:rsidRDefault="00841E30" w:rsidP="00841E30">
            <w:pPr>
              <w:widowControl/>
              <w:autoSpaceDE/>
              <w:autoSpaceDN/>
              <w:adjustRightInd/>
              <w:rPr>
                <w:ins w:id="6319" w:author="ERCOT" w:date="2021-11-01T11:01:00Z"/>
                <w:b/>
                <w:bCs/>
                <w:sz w:val="22"/>
                <w:szCs w:val="22"/>
              </w:rPr>
            </w:pPr>
            <w:ins w:id="6320" w:author="ERCOT" w:date="2021-11-01T11:02:00Z">
              <w:r>
                <w:rPr>
                  <w:rFonts w:ascii="Calibri" w:hAnsi="Calibri" w:cs="Calibri"/>
                  <w:color w:val="000000"/>
                  <w:sz w:val="22"/>
                  <w:szCs w:val="22"/>
                </w:rPr>
                <w:t>705</w:t>
              </w:r>
            </w:ins>
          </w:p>
        </w:tc>
      </w:tr>
      <w:tr w:rsidR="00841E30" w:rsidRPr="00E66AD4" w14:paraId="048281DC" w14:textId="1EEC622A" w:rsidTr="00C31D92">
        <w:tblPrEx>
          <w:tblPrExChange w:id="6321" w:author="ERCOT" w:date="2021-11-01T11:02:00Z">
            <w:tblPrEx>
              <w:tblW w:w="5637" w:type="pct"/>
            </w:tblPrEx>
          </w:tblPrExChange>
        </w:tblPrEx>
        <w:trPr>
          <w:trHeight w:val="576"/>
          <w:tblCellSpacing w:w="0" w:type="dxa"/>
          <w:ins w:id="6322" w:author="ERCOT" w:date="2021-11-01T10:51:00Z"/>
          <w:trPrChange w:id="6323"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324"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5972FF44" w14:textId="77777777" w:rsidR="00841E30" w:rsidRPr="000357D1" w:rsidRDefault="00841E30" w:rsidP="00841E30">
            <w:pPr>
              <w:widowControl/>
              <w:autoSpaceDE/>
              <w:autoSpaceDN/>
              <w:adjustRightInd/>
              <w:jc w:val="center"/>
              <w:rPr>
                <w:ins w:id="6325" w:author="ERCOT" w:date="2021-11-01T10:51:00Z"/>
                <w:sz w:val="22"/>
                <w:szCs w:val="22"/>
              </w:rPr>
            </w:pPr>
            <w:ins w:id="6326" w:author="ERCOT" w:date="2021-11-01T10:51:00Z">
              <w:r w:rsidRPr="000357D1">
                <w:rPr>
                  <w:b/>
                  <w:bCs/>
                  <w:sz w:val="22"/>
                  <w:szCs w:val="22"/>
                </w:rPr>
                <w:t>Sep.</w:t>
              </w:r>
            </w:ins>
          </w:p>
        </w:tc>
        <w:tc>
          <w:tcPr>
            <w:tcW w:w="199" w:type="pct"/>
            <w:tcBorders>
              <w:top w:val="single" w:sz="4" w:space="0" w:color="000000"/>
              <w:left w:val="single" w:sz="4" w:space="0" w:color="000000"/>
              <w:bottom w:val="single" w:sz="4" w:space="0" w:color="000000"/>
              <w:right w:val="single" w:sz="4" w:space="0" w:color="000000"/>
            </w:tcBorders>
            <w:vAlign w:val="bottom"/>
            <w:tcPrChange w:id="6327"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2BB7A946" w14:textId="4A72CC61" w:rsidR="00841E30" w:rsidRPr="00E66AD4" w:rsidRDefault="00841E30" w:rsidP="00841E30">
            <w:pPr>
              <w:widowControl/>
              <w:autoSpaceDE/>
              <w:autoSpaceDN/>
              <w:adjustRightInd/>
              <w:jc w:val="center"/>
              <w:rPr>
                <w:ins w:id="6328" w:author="ERCOT" w:date="2021-11-01T10:51:00Z"/>
                <w:b/>
                <w:bCs/>
                <w:sz w:val="22"/>
                <w:szCs w:val="22"/>
              </w:rPr>
            </w:pPr>
            <w:ins w:id="6329" w:author="ERCOT" w:date="2021-11-01T11:02:00Z">
              <w:r>
                <w:rPr>
                  <w:rFonts w:ascii="Calibri" w:hAnsi="Calibri" w:cs="Calibri"/>
                  <w:color w:val="000000"/>
                  <w:sz w:val="22"/>
                  <w:szCs w:val="22"/>
                </w:rPr>
                <w:t>489</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3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FE5A68A" w14:textId="311783A6" w:rsidR="00841E30" w:rsidRPr="00E66AD4" w:rsidRDefault="00841E30" w:rsidP="00841E30">
            <w:pPr>
              <w:widowControl/>
              <w:autoSpaceDE/>
              <w:autoSpaceDN/>
              <w:adjustRightInd/>
              <w:jc w:val="center"/>
              <w:rPr>
                <w:ins w:id="6331" w:author="ERCOT" w:date="2021-11-01T10:51:00Z"/>
                <w:b/>
                <w:bCs/>
                <w:sz w:val="22"/>
                <w:szCs w:val="22"/>
              </w:rPr>
            </w:pPr>
            <w:ins w:id="6332"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3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832DA3E" w14:textId="6E224C0C" w:rsidR="00841E30" w:rsidRPr="00E66AD4" w:rsidRDefault="00841E30" w:rsidP="00841E30">
            <w:pPr>
              <w:widowControl/>
              <w:autoSpaceDE/>
              <w:autoSpaceDN/>
              <w:adjustRightInd/>
              <w:jc w:val="center"/>
              <w:rPr>
                <w:ins w:id="6334" w:author="ERCOT" w:date="2021-11-01T10:51:00Z"/>
                <w:b/>
                <w:bCs/>
                <w:sz w:val="22"/>
                <w:szCs w:val="22"/>
              </w:rPr>
            </w:pPr>
            <w:ins w:id="6335"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3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1EB5BC3" w14:textId="34CC52E9" w:rsidR="00841E30" w:rsidRPr="00E66AD4" w:rsidRDefault="00841E30" w:rsidP="00841E30">
            <w:pPr>
              <w:widowControl/>
              <w:autoSpaceDE/>
              <w:autoSpaceDN/>
              <w:adjustRightInd/>
              <w:jc w:val="center"/>
              <w:rPr>
                <w:ins w:id="6337" w:author="ERCOT" w:date="2021-11-01T10:51:00Z"/>
                <w:b/>
                <w:bCs/>
                <w:sz w:val="22"/>
                <w:szCs w:val="22"/>
              </w:rPr>
            </w:pPr>
            <w:ins w:id="6338"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39"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D2BF625" w14:textId="1D957383" w:rsidR="00841E30" w:rsidRPr="00E66AD4" w:rsidRDefault="00841E30" w:rsidP="00841E30">
            <w:pPr>
              <w:widowControl/>
              <w:autoSpaceDE/>
              <w:autoSpaceDN/>
              <w:adjustRightInd/>
              <w:jc w:val="center"/>
              <w:rPr>
                <w:ins w:id="6340" w:author="ERCOT" w:date="2021-11-01T10:51:00Z"/>
                <w:b/>
                <w:bCs/>
                <w:sz w:val="22"/>
                <w:szCs w:val="22"/>
              </w:rPr>
            </w:pPr>
            <w:ins w:id="6341"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42"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A8ECD06" w14:textId="097D2B48" w:rsidR="00841E30" w:rsidRPr="00E66AD4" w:rsidRDefault="00841E30" w:rsidP="00841E30">
            <w:pPr>
              <w:widowControl/>
              <w:autoSpaceDE/>
              <w:autoSpaceDN/>
              <w:adjustRightInd/>
              <w:jc w:val="center"/>
              <w:rPr>
                <w:ins w:id="6343" w:author="ERCOT" w:date="2021-11-01T10:51:00Z"/>
                <w:b/>
                <w:bCs/>
                <w:sz w:val="22"/>
                <w:szCs w:val="22"/>
              </w:rPr>
            </w:pPr>
            <w:ins w:id="6344" w:author="ERCOT" w:date="2021-11-01T11:02:00Z">
              <w:r>
                <w:rPr>
                  <w:rFonts w:ascii="Calibri" w:hAnsi="Calibri" w:cs="Calibri"/>
                  <w:color w:val="000000"/>
                  <w:sz w:val="22"/>
                  <w:szCs w:val="22"/>
                </w:rPr>
                <w:t>489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4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35C3905" w14:textId="21F20F99" w:rsidR="00841E30" w:rsidRPr="00E66AD4" w:rsidRDefault="00841E30" w:rsidP="00841E30">
            <w:pPr>
              <w:widowControl/>
              <w:autoSpaceDE/>
              <w:autoSpaceDN/>
              <w:adjustRightInd/>
              <w:jc w:val="center"/>
              <w:rPr>
                <w:ins w:id="6346" w:author="ERCOT" w:date="2021-11-01T10:51:00Z"/>
                <w:b/>
                <w:bCs/>
                <w:sz w:val="22"/>
                <w:szCs w:val="22"/>
              </w:rPr>
            </w:pPr>
            <w:ins w:id="6347"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4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7404467C" w14:textId="5E4D1B06" w:rsidR="00841E30" w:rsidRPr="00E66AD4" w:rsidRDefault="00841E30" w:rsidP="00841E30">
            <w:pPr>
              <w:widowControl/>
              <w:autoSpaceDE/>
              <w:autoSpaceDN/>
              <w:adjustRightInd/>
              <w:jc w:val="center"/>
              <w:rPr>
                <w:ins w:id="6349" w:author="ERCOT" w:date="2021-11-01T10:51:00Z"/>
                <w:b/>
                <w:bCs/>
                <w:sz w:val="22"/>
                <w:szCs w:val="22"/>
              </w:rPr>
            </w:pPr>
            <w:ins w:id="6350" w:author="ERCOT" w:date="2021-11-01T11:02:00Z">
              <w:r>
                <w:rPr>
                  <w:rFonts w:ascii="Calibri" w:hAnsi="Calibri" w:cs="Calibri"/>
                  <w:color w:val="000000"/>
                  <w:sz w:val="22"/>
                  <w:szCs w:val="22"/>
                </w:rPr>
                <w:t>839</w:t>
              </w:r>
            </w:ins>
          </w:p>
        </w:tc>
        <w:tc>
          <w:tcPr>
            <w:tcW w:w="178" w:type="pct"/>
            <w:tcBorders>
              <w:top w:val="single" w:sz="4" w:space="0" w:color="000000"/>
              <w:left w:val="single" w:sz="4" w:space="0" w:color="000000"/>
              <w:bottom w:val="single" w:sz="4" w:space="0" w:color="000000"/>
              <w:right w:val="single" w:sz="4" w:space="0" w:color="000000"/>
            </w:tcBorders>
            <w:vAlign w:val="bottom"/>
            <w:tcPrChange w:id="6351"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631102CC" w14:textId="4F12A918" w:rsidR="00841E30" w:rsidRPr="00E66AD4" w:rsidRDefault="00841E30" w:rsidP="00841E30">
            <w:pPr>
              <w:widowControl/>
              <w:autoSpaceDE/>
              <w:autoSpaceDN/>
              <w:adjustRightInd/>
              <w:jc w:val="center"/>
              <w:rPr>
                <w:ins w:id="6352" w:author="ERCOT" w:date="2021-11-01T10:51:00Z"/>
                <w:b/>
                <w:bCs/>
                <w:sz w:val="22"/>
                <w:szCs w:val="22"/>
              </w:rPr>
            </w:pPr>
            <w:ins w:id="6353" w:author="ERCOT" w:date="2021-11-01T11:02:00Z">
              <w:r>
                <w:rPr>
                  <w:rFonts w:ascii="Calibri" w:hAnsi="Calibri" w:cs="Calibri"/>
                  <w:color w:val="000000"/>
                  <w:sz w:val="22"/>
                  <w:szCs w:val="22"/>
                </w:rPr>
                <w:t>839</w:t>
              </w:r>
            </w:ins>
          </w:p>
        </w:tc>
        <w:tc>
          <w:tcPr>
            <w:tcW w:w="219" w:type="pct"/>
            <w:tcBorders>
              <w:top w:val="single" w:sz="4" w:space="0" w:color="000000"/>
              <w:left w:val="single" w:sz="4" w:space="0" w:color="000000"/>
              <w:bottom w:val="single" w:sz="4" w:space="0" w:color="000000"/>
              <w:right w:val="single" w:sz="4" w:space="0" w:color="000000"/>
            </w:tcBorders>
            <w:vAlign w:val="bottom"/>
            <w:tcPrChange w:id="6354"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1EA540C6" w14:textId="19EDD77C" w:rsidR="00841E30" w:rsidRPr="00E66AD4" w:rsidRDefault="00841E30" w:rsidP="00841E30">
            <w:pPr>
              <w:widowControl/>
              <w:autoSpaceDE/>
              <w:autoSpaceDN/>
              <w:adjustRightInd/>
              <w:jc w:val="center"/>
              <w:rPr>
                <w:ins w:id="6355" w:author="ERCOT" w:date="2021-11-01T10:51:00Z"/>
                <w:b/>
                <w:bCs/>
                <w:sz w:val="22"/>
                <w:szCs w:val="22"/>
              </w:rPr>
            </w:pPr>
            <w:ins w:id="6356"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5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4B2BEA7" w14:textId="54707AC0" w:rsidR="00841E30" w:rsidRPr="00E66AD4" w:rsidRDefault="00841E30" w:rsidP="00841E30">
            <w:pPr>
              <w:widowControl/>
              <w:autoSpaceDE/>
              <w:autoSpaceDN/>
              <w:adjustRightInd/>
              <w:jc w:val="center"/>
              <w:rPr>
                <w:ins w:id="6358" w:author="ERCOT" w:date="2021-11-01T10:51:00Z"/>
                <w:b/>
                <w:bCs/>
                <w:sz w:val="22"/>
                <w:szCs w:val="22"/>
              </w:rPr>
            </w:pPr>
            <w:ins w:id="6359" w:author="ERCOT" w:date="2021-11-01T11:02:00Z">
              <w:r>
                <w:rPr>
                  <w:rFonts w:ascii="Calibri" w:hAnsi="Calibri" w:cs="Calibri"/>
                  <w:color w:val="000000"/>
                  <w:sz w:val="22"/>
                  <w:szCs w:val="22"/>
                </w:rPr>
                <w:t>839</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6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1848D487" w14:textId="7A21F542" w:rsidR="00841E30" w:rsidRPr="00E66AD4" w:rsidRDefault="00841E30" w:rsidP="00841E30">
            <w:pPr>
              <w:widowControl/>
              <w:autoSpaceDE/>
              <w:autoSpaceDN/>
              <w:adjustRightInd/>
              <w:jc w:val="center"/>
              <w:rPr>
                <w:ins w:id="6361" w:author="ERCOT" w:date="2021-11-01T10:51:00Z"/>
                <w:b/>
                <w:bCs/>
                <w:sz w:val="22"/>
                <w:szCs w:val="22"/>
              </w:rPr>
            </w:pPr>
            <w:ins w:id="6362" w:author="ERCOT" w:date="2021-11-01T11:02:00Z">
              <w:r>
                <w:rPr>
                  <w:rFonts w:ascii="Calibri" w:hAnsi="Calibri" w:cs="Calibri"/>
                  <w:color w:val="000000"/>
                  <w:sz w:val="22"/>
                  <w:szCs w:val="22"/>
                </w:rPr>
                <w:t>839</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6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D0DF9F0" w14:textId="03CAD932" w:rsidR="00841E30" w:rsidRPr="00E66AD4" w:rsidRDefault="00841E30" w:rsidP="00841E30">
            <w:pPr>
              <w:widowControl/>
              <w:autoSpaceDE/>
              <w:autoSpaceDN/>
              <w:adjustRightInd/>
              <w:jc w:val="center"/>
              <w:rPr>
                <w:ins w:id="6364" w:author="ERCOT" w:date="2021-11-01T10:51:00Z"/>
                <w:b/>
                <w:bCs/>
                <w:sz w:val="22"/>
                <w:szCs w:val="22"/>
              </w:rPr>
            </w:pPr>
            <w:ins w:id="6365" w:author="ERCOT" w:date="2021-11-01T11:02:00Z">
              <w:r>
                <w:rPr>
                  <w:rFonts w:ascii="Calibri" w:hAnsi="Calibri" w:cs="Calibri"/>
                  <w:color w:val="000000"/>
                  <w:sz w:val="22"/>
                  <w:szCs w:val="22"/>
                </w:rPr>
                <w:t>713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36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C3A3D2F" w14:textId="17FAFC27" w:rsidR="00841E30" w:rsidRPr="00E66AD4" w:rsidRDefault="00841E30" w:rsidP="00841E30">
            <w:pPr>
              <w:widowControl/>
              <w:autoSpaceDE/>
              <w:autoSpaceDN/>
              <w:adjustRightInd/>
              <w:jc w:val="center"/>
              <w:rPr>
                <w:ins w:id="6367" w:author="ERCOT" w:date="2021-11-01T10:51:00Z"/>
                <w:b/>
                <w:bCs/>
                <w:sz w:val="22"/>
                <w:szCs w:val="22"/>
              </w:rPr>
            </w:pPr>
            <w:ins w:id="6368"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69"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14A1B7A" w14:textId="12A8255C" w:rsidR="00841E30" w:rsidRPr="00E66AD4" w:rsidRDefault="00841E30" w:rsidP="00841E30">
            <w:pPr>
              <w:widowControl/>
              <w:autoSpaceDE/>
              <w:autoSpaceDN/>
              <w:adjustRightInd/>
              <w:jc w:val="center"/>
              <w:rPr>
                <w:ins w:id="6370" w:author="ERCOT" w:date="2021-11-01T10:51:00Z"/>
                <w:b/>
                <w:bCs/>
                <w:sz w:val="22"/>
                <w:szCs w:val="22"/>
              </w:rPr>
            </w:pPr>
            <w:ins w:id="6371"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72"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530CE445" w14:textId="57ADEEF2" w:rsidR="00841E30" w:rsidRPr="00E66AD4" w:rsidRDefault="00841E30" w:rsidP="00841E30">
            <w:pPr>
              <w:widowControl/>
              <w:autoSpaceDE/>
              <w:autoSpaceDN/>
              <w:adjustRightInd/>
              <w:jc w:val="center"/>
              <w:rPr>
                <w:ins w:id="6373" w:author="ERCOT" w:date="2021-11-01T10:51:00Z"/>
                <w:b/>
                <w:bCs/>
                <w:sz w:val="22"/>
                <w:szCs w:val="22"/>
              </w:rPr>
            </w:pPr>
            <w:ins w:id="6374" w:author="ERCOT" w:date="2021-11-01T11:02:00Z">
              <w:r>
                <w:rPr>
                  <w:rFonts w:ascii="Calibri" w:hAnsi="Calibri" w:cs="Calibri"/>
                  <w:color w:val="000000"/>
                  <w:sz w:val="22"/>
                  <w:szCs w:val="22"/>
                </w:rPr>
                <w:t>713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375"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309E19D0" w14:textId="46B4A06A" w:rsidR="00841E30" w:rsidRPr="00E66AD4" w:rsidRDefault="00841E30" w:rsidP="00841E30">
            <w:pPr>
              <w:widowControl/>
              <w:autoSpaceDE/>
              <w:autoSpaceDN/>
              <w:adjustRightInd/>
              <w:jc w:val="center"/>
              <w:rPr>
                <w:ins w:id="6376" w:author="ERCOT" w:date="2021-11-01T10:51:00Z"/>
                <w:b/>
                <w:bCs/>
                <w:sz w:val="22"/>
                <w:szCs w:val="22"/>
              </w:rPr>
            </w:pPr>
            <w:ins w:id="6377" w:author="ERCOT" w:date="2021-11-01T11:02:00Z">
              <w:r>
                <w:rPr>
                  <w:rFonts w:ascii="Calibri" w:hAnsi="Calibri" w:cs="Calibri"/>
                  <w:color w:val="000000"/>
                  <w:sz w:val="22"/>
                  <w:szCs w:val="22"/>
                </w:rPr>
                <w:t>713</w:t>
              </w:r>
            </w:ins>
          </w:p>
        </w:tc>
        <w:tc>
          <w:tcPr>
            <w:tcW w:w="176" w:type="pct"/>
            <w:tcBorders>
              <w:top w:val="single" w:sz="4" w:space="0" w:color="000000"/>
              <w:left w:val="single" w:sz="4" w:space="0" w:color="000000"/>
              <w:bottom w:val="single" w:sz="4" w:space="0" w:color="000000"/>
              <w:right w:val="single" w:sz="4" w:space="0" w:color="000000"/>
            </w:tcBorders>
            <w:vAlign w:val="bottom"/>
            <w:tcPrChange w:id="6378"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3C5105DF" w14:textId="1A7AEEEF" w:rsidR="00841E30" w:rsidRPr="00E66AD4" w:rsidRDefault="00841E30" w:rsidP="00841E30">
            <w:pPr>
              <w:widowControl/>
              <w:autoSpaceDE/>
              <w:autoSpaceDN/>
              <w:adjustRightInd/>
              <w:jc w:val="center"/>
              <w:rPr>
                <w:ins w:id="6379" w:author="ERCOT" w:date="2021-11-01T10:51:00Z"/>
                <w:b/>
                <w:bCs/>
                <w:sz w:val="22"/>
                <w:szCs w:val="22"/>
              </w:rPr>
            </w:pPr>
            <w:ins w:id="6380" w:author="ERCOT" w:date="2021-11-01T11:02:00Z">
              <w:r>
                <w:rPr>
                  <w:rFonts w:ascii="Calibri" w:hAnsi="Calibri" w:cs="Calibri"/>
                  <w:color w:val="000000"/>
                  <w:sz w:val="22"/>
                  <w:szCs w:val="22"/>
                </w:rPr>
                <w:t>713</w:t>
              </w:r>
            </w:ins>
          </w:p>
        </w:tc>
        <w:tc>
          <w:tcPr>
            <w:tcW w:w="187" w:type="pct"/>
            <w:tcBorders>
              <w:top w:val="single" w:sz="4" w:space="0" w:color="000000"/>
              <w:left w:val="single" w:sz="4" w:space="0" w:color="000000"/>
              <w:bottom w:val="single" w:sz="4" w:space="0" w:color="000000"/>
              <w:right w:val="single" w:sz="4" w:space="0" w:color="000000"/>
            </w:tcBorders>
            <w:vAlign w:val="bottom"/>
            <w:tcPrChange w:id="6381"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0B5B1687" w14:textId="792CF3EE" w:rsidR="00841E30" w:rsidRPr="00E66AD4" w:rsidRDefault="00841E30" w:rsidP="00841E30">
            <w:pPr>
              <w:widowControl/>
              <w:autoSpaceDE/>
              <w:autoSpaceDN/>
              <w:adjustRightInd/>
              <w:jc w:val="center"/>
              <w:rPr>
                <w:ins w:id="6382" w:author="ERCOT" w:date="2021-11-01T10:51:00Z"/>
                <w:b/>
                <w:bCs/>
                <w:sz w:val="22"/>
                <w:szCs w:val="22"/>
              </w:rPr>
            </w:pPr>
            <w:ins w:id="6383" w:author="ERCOT" w:date="2021-11-01T11:02:00Z">
              <w:r>
                <w:rPr>
                  <w:rFonts w:ascii="Calibri" w:hAnsi="Calibri" w:cs="Calibri"/>
                  <w:color w:val="000000"/>
                  <w:sz w:val="22"/>
                  <w:szCs w:val="22"/>
                </w:rPr>
                <w:t>841</w:t>
              </w:r>
            </w:ins>
          </w:p>
        </w:tc>
        <w:tc>
          <w:tcPr>
            <w:tcW w:w="165" w:type="pct"/>
            <w:tcBorders>
              <w:top w:val="single" w:sz="4" w:space="0" w:color="000000"/>
              <w:left w:val="single" w:sz="4" w:space="0" w:color="000000"/>
              <w:bottom w:val="single" w:sz="4" w:space="0" w:color="000000"/>
              <w:right w:val="single" w:sz="4" w:space="0" w:color="000000"/>
            </w:tcBorders>
            <w:vAlign w:val="bottom"/>
            <w:tcPrChange w:id="6384"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407BFCB4" w14:textId="4C96D8A3" w:rsidR="00841E30" w:rsidRPr="00E66AD4" w:rsidRDefault="00841E30" w:rsidP="00841E30">
            <w:pPr>
              <w:widowControl/>
              <w:autoSpaceDE/>
              <w:autoSpaceDN/>
              <w:adjustRightInd/>
              <w:jc w:val="center"/>
              <w:rPr>
                <w:ins w:id="6385" w:author="ERCOT" w:date="2021-11-01T10:51:00Z"/>
                <w:b/>
                <w:bCs/>
                <w:sz w:val="22"/>
                <w:szCs w:val="22"/>
              </w:rPr>
            </w:pPr>
            <w:ins w:id="6386" w:author="ERCOT" w:date="2021-11-01T11:02:00Z">
              <w:r>
                <w:rPr>
                  <w:rFonts w:ascii="Calibri" w:hAnsi="Calibri" w:cs="Calibri"/>
                  <w:color w:val="000000"/>
                  <w:sz w:val="22"/>
                  <w:szCs w:val="22"/>
                </w:rPr>
                <w:t>841</w:t>
              </w:r>
            </w:ins>
          </w:p>
        </w:tc>
        <w:tc>
          <w:tcPr>
            <w:tcW w:w="166" w:type="pct"/>
            <w:tcBorders>
              <w:top w:val="single" w:sz="4" w:space="0" w:color="000000"/>
              <w:left w:val="single" w:sz="4" w:space="0" w:color="000000"/>
              <w:bottom w:val="single" w:sz="4" w:space="0" w:color="000000"/>
              <w:right w:val="single" w:sz="4" w:space="0" w:color="000000"/>
            </w:tcBorders>
            <w:vAlign w:val="bottom"/>
            <w:tcPrChange w:id="6387"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6F9A600D" w14:textId="5201C3B3" w:rsidR="00841E30" w:rsidRPr="00E66AD4" w:rsidRDefault="00841E30" w:rsidP="00841E30">
            <w:pPr>
              <w:widowControl/>
              <w:autoSpaceDE/>
              <w:autoSpaceDN/>
              <w:adjustRightInd/>
              <w:jc w:val="center"/>
              <w:rPr>
                <w:ins w:id="6388" w:author="ERCOT" w:date="2021-11-01T10:51:00Z"/>
                <w:b/>
                <w:bCs/>
                <w:sz w:val="22"/>
                <w:szCs w:val="22"/>
              </w:rPr>
            </w:pPr>
            <w:ins w:id="6389" w:author="ERCOT" w:date="2021-11-01T11:02:00Z">
              <w:r>
                <w:rPr>
                  <w:rFonts w:ascii="Calibri" w:hAnsi="Calibri" w:cs="Calibri"/>
                  <w:color w:val="000000"/>
                  <w:sz w:val="22"/>
                  <w:szCs w:val="22"/>
                </w:rPr>
                <w:t>841</w:t>
              </w:r>
            </w:ins>
          </w:p>
        </w:tc>
        <w:tc>
          <w:tcPr>
            <w:tcW w:w="180" w:type="pct"/>
            <w:tcBorders>
              <w:top w:val="single" w:sz="4" w:space="0" w:color="000000"/>
              <w:left w:val="single" w:sz="4" w:space="0" w:color="000000"/>
              <w:bottom w:val="single" w:sz="4" w:space="0" w:color="000000"/>
              <w:right w:val="single" w:sz="4" w:space="0" w:color="000000"/>
            </w:tcBorders>
            <w:vAlign w:val="bottom"/>
            <w:tcPrChange w:id="6390"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1063CAB0" w14:textId="28BD85BE" w:rsidR="00841E30" w:rsidRPr="00E66AD4" w:rsidRDefault="00841E30" w:rsidP="00841E30">
            <w:pPr>
              <w:widowControl/>
              <w:autoSpaceDE/>
              <w:autoSpaceDN/>
              <w:adjustRightInd/>
              <w:jc w:val="center"/>
              <w:rPr>
                <w:ins w:id="6391" w:author="ERCOT" w:date="2021-11-01T10:51:00Z"/>
                <w:b/>
                <w:bCs/>
                <w:sz w:val="22"/>
                <w:szCs w:val="22"/>
              </w:rPr>
            </w:pPr>
            <w:ins w:id="6392" w:author="ERCOT" w:date="2021-11-01T11:02:00Z">
              <w:r>
                <w:rPr>
                  <w:rFonts w:ascii="Calibri" w:hAnsi="Calibri" w:cs="Calibri"/>
                  <w:color w:val="000000"/>
                  <w:sz w:val="22"/>
                  <w:szCs w:val="22"/>
                </w:rPr>
                <w:t>841</w:t>
              </w:r>
            </w:ins>
          </w:p>
        </w:tc>
        <w:tc>
          <w:tcPr>
            <w:tcW w:w="195" w:type="pct"/>
            <w:tcBorders>
              <w:top w:val="single" w:sz="4" w:space="0" w:color="000000"/>
              <w:left w:val="single" w:sz="4" w:space="0" w:color="000000"/>
              <w:bottom w:val="single" w:sz="4" w:space="0" w:color="000000"/>
              <w:right w:val="single" w:sz="4" w:space="0" w:color="000000"/>
            </w:tcBorders>
            <w:vAlign w:val="bottom"/>
            <w:tcPrChange w:id="6393"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5F636E12" w14:textId="09C08A17" w:rsidR="00841E30" w:rsidRPr="00E66AD4" w:rsidRDefault="00841E30" w:rsidP="00841E30">
            <w:pPr>
              <w:widowControl/>
              <w:autoSpaceDE/>
              <w:autoSpaceDN/>
              <w:adjustRightInd/>
              <w:jc w:val="center"/>
              <w:rPr>
                <w:ins w:id="6394" w:author="ERCOT" w:date="2021-11-01T10:51:00Z"/>
                <w:b/>
                <w:bCs/>
                <w:sz w:val="22"/>
                <w:szCs w:val="22"/>
              </w:rPr>
            </w:pPr>
            <w:ins w:id="6395" w:author="ERCOT" w:date="2021-11-01T11:02:00Z">
              <w:r>
                <w:rPr>
                  <w:rFonts w:ascii="Calibri" w:hAnsi="Calibri" w:cs="Calibri"/>
                  <w:color w:val="000000"/>
                  <w:sz w:val="22"/>
                  <w:szCs w:val="22"/>
                </w:rPr>
                <w:t>841</w:t>
              </w:r>
            </w:ins>
          </w:p>
        </w:tc>
        <w:tc>
          <w:tcPr>
            <w:tcW w:w="244" w:type="pct"/>
            <w:vAlign w:val="bottom"/>
            <w:tcPrChange w:id="6396" w:author="ERCOT" w:date="2021-11-01T11:02:00Z">
              <w:tcPr>
                <w:tcW w:w="291" w:type="pct"/>
                <w:gridSpan w:val="2"/>
                <w:vAlign w:val="bottom"/>
              </w:tcPr>
            </w:tcPrChange>
          </w:tcPr>
          <w:p w14:paraId="6D7E99EE" w14:textId="3A7E5372" w:rsidR="00841E30" w:rsidRPr="00E66AD4" w:rsidRDefault="00841E30" w:rsidP="00841E30">
            <w:pPr>
              <w:widowControl/>
              <w:autoSpaceDE/>
              <w:autoSpaceDN/>
              <w:adjustRightInd/>
              <w:rPr>
                <w:ins w:id="6397" w:author="ERCOT" w:date="2021-11-01T11:01:00Z"/>
                <w:b/>
                <w:bCs/>
                <w:sz w:val="22"/>
                <w:szCs w:val="22"/>
              </w:rPr>
            </w:pPr>
            <w:ins w:id="6398" w:author="ERCOT" w:date="2021-11-01T11:02:00Z">
              <w:r>
                <w:rPr>
                  <w:rFonts w:ascii="Calibri" w:hAnsi="Calibri" w:cs="Calibri"/>
                  <w:color w:val="000000"/>
                  <w:sz w:val="22"/>
                  <w:szCs w:val="22"/>
                </w:rPr>
                <w:t>841</w:t>
              </w:r>
            </w:ins>
          </w:p>
        </w:tc>
      </w:tr>
      <w:tr w:rsidR="00841E30" w:rsidRPr="00E66AD4" w14:paraId="5892B0DA" w14:textId="49A7E2E2" w:rsidTr="00C31D92">
        <w:tblPrEx>
          <w:tblPrExChange w:id="6399" w:author="ERCOT" w:date="2021-11-01T11:02:00Z">
            <w:tblPrEx>
              <w:tblW w:w="5637" w:type="pct"/>
            </w:tblPrEx>
          </w:tblPrExChange>
        </w:tblPrEx>
        <w:trPr>
          <w:trHeight w:val="576"/>
          <w:tblCellSpacing w:w="0" w:type="dxa"/>
          <w:ins w:id="6400" w:author="ERCOT" w:date="2021-11-01T10:51:00Z"/>
          <w:trPrChange w:id="6401"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402"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1DBC75D1" w14:textId="77777777" w:rsidR="00841E30" w:rsidRPr="000357D1" w:rsidRDefault="00841E30" w:rsidP="00841E30">
            <w:pPr>
              <w:widowControl/>
              <w:autoSpaceDE/>
              <w:autoSpaceDN/>
              <w:adjustRightInd/>
              <w:jc w:val="center"/>
              <w:rPr>
                <w:ins w:id="6403" w:author="ERCOT" w:date="2021-11-01T10:51:00Z"/>
                <w:sz w:val="22"/>
                <w:szCs w:val="22"/>
              </w:rPr>
            </w:pPr>
            <w:ins w:id="6404" w:author="ERCOT" w:date="2021-11-01T10:51:00Z">
              <w:r w:rsidRPr="000357D1">
                <w:rPr>
                  <w:b/>
                  <w:bCs/>
                  <w:sz w:val="22"/>
                  <w:szCs w:val="22"/>
                </w:rPr>
                <w:t>Oct.</w:t>
              </w:r>
            </w:ins>
          </w:p>
        </w:tc>
        <w:tc>
          <w:tcPr>
            <w:tcW w:w="199" w:type="pct"/>
            <w:tcBorders>
              <w:top w:val="single" w:sz="4" w:space="0" w:color="000000"/>
              <w:left w:val="single" w:sz="4" w:space="0" w:color="000000"/>
              <w:bottom w:val="single" w:sz="4" w:space="0" w:color="000000"/>
              <w:right w:val="single" w:sz="4" w:space="0" w:color="000000"/>
            </w:tcBorders>
            <w:vAlign w:val="bottom"/>
            <w:tcPrChange w:id="6405" w:author="ERCOT" w:date="2021-11-01T11:02:00Z">
              <w:tcPr>
                <w:tcW w:w="199" w:type="pct"/>
                <w:tcBorders>
                  <w:top w:val="single" w:sz="4" w:space="0" w:color="000000"/>
                  <w:left w:val="single" w:sz="4" w:space="0" w:color="000000"/>
                  <w:bottom w:val="single" w:sz="4" w:space="0" w:color="000000"/>
                  <w:right w:val="single" w:sz="4" w:space="0" w:color="000000"/>
                </w:tcBorders>
                <w:vAlign w:val="bottom"/>
              </w:tcPr>
            </w:tcPrChange>
          </w:tcPr>
          <w:p w14:paraId="6200A2CC" w14:textId="1B541402" w:rsidR="00841E30" w:rsidRPr="00E66AD4" w:rsidRDefault="00841E30" w:rsidP="00841E30">
            <w:pPr>
              <w:widowControl/>
              <w:autoSpaceDE/>
              <w:autoSpaceDN/>
              <w:adjustRightInd/>
              <w:jc w:val="center"/>
              <w:rPr>
                <w:ins w:id="6406" w:author="ERCOT" w:date="2021-11-01T10:51:00Z"/>
                <w:b/>
                <w:bCs/>
                <w:sz w:val="22"/>
                <w:szCs w:val="22"/>
              </w:rPr>
            </w:pPr>
            <w:ins w:id="6407" w:author="ERCOT" w:date="2021-11-01T11:02:00Z">
              <w:r>
                <w:rPr>
                  <w:rFonts w:ascii="Calibri" w:hAnsi="Calibri" w:cs="Calibri"/>
                  <w:color w:val="000000"/>
                  <w:sz w:val="22"/>
                  <w:szCs w:val="22"/>
                </w:rPr>
                <w:t>440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08"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D725E13" w14:textId="0390512B" w:rsidR="00841E30" w:rsidRPr="00E66AD4" w:rsidRDefault="00841E30" w:rsidP="00841E30">
            <w:pPr>
              <w:widowControl/>
              <w:autoSpaceDE/>
              <w:autoSpaceDN/>
              <w:adjustRightInd/>
              <w:jc w:val="center"/>
              <w:rPr>
                <w:ins w:id="6409" w:author="ERCOT" w:date="2021-11-01T10:51:00Z"/>
                <w:b/>
                <w:bCs/>
                <w:sz w:val="22"/>
                <w:szCs w:val="22"/>
              </w:rPr>
            </w:pPr>
            <w:ins w:id="6410"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11"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378FE34F" w14:textId="52869A30" w:rsidR="00841E30" w:rsidRPr="00E66AD4" w:rsidRDefault="00841E30" w:rsidP="00841E30">
            <w:pPr>
              <w:widowControl/>
              <w:autoSpaceDE/>
              <w:autoSpaceDN/>
              <w:adjustRightInd/>
              <w:jc w:val="center"/>
              <w:rPr>
                <w:ins w:id="6412" w:author="ERCOT" w:date="2021-11-01T10:51:00Z"/>
                <w:b/>
                <w:bCs/>
                <w:sz w:val="22"/>
                <w:szCs w:val="22"/>
              </w:rPr>
            </w:pPr>
            <w:ins w:id="6413"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1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6101076" w14:textId="10D60CCA" w:rsidR="00841E30" w:rsidRPr="00E66AD4" w:rsidRDefault="00841E30" w:rsidP="00841E30">
            <w:pPr>
              <w:widowControl/>
              <w:autoSpaceDE/>
              <w:autoSpaceDN/>
              <w:adjustRightInd/>
              <w:jc w:val="center"/>
              <w:rPr>
                <w:ins w:id="6415" w:author="ERCOT" w:date="2021-11-01T10:51:00Z"/>
                <w:b/>
                <w:bCs/>
                <w:sz w:val="22"/>
                <w:szCs w:val="22"/>
              </w:rPr>
            </w:pPr>
            <w:ins w:id="6416"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17"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515452A3" w14:textId="7EB563B1" w:rsidR="00841E30" w:rsidRPr="00E66AD4" w:rsidRDefault="00841E30" w:rsidP="00841E30">
            <w:pPr>
              <w:widowControl/>
              <w:autoSpaceDE/>
              <w:autoSpaceDN/>
              <w:adjustRightInd/>
              <w:jc w:val="center"/>
              <w:rPr>
                <w:ins w:id="6418" w:author="ERCOT" w:date="2021-11-01T10:51:00Z"/>
                <w:b/>
                <w:bCs/>
                <w:sz w:val="22"/>
                <w:szCs w:val="22"/>
              </w:rPr>
            </w:pPr>
            <w:ins w:id="6419"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20"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AF313E7" w14:textId="0FBE73FE" w:rsidR="00841E30" w:rsidRPr="00E66AD4" w:rsidRDefault="00841E30" w:rsidP="00841E30">
            <w:pPr>
              <w:widowControl/>
              <w:autoSpaceDE/>
              <w:autoSpaceDN/>
              <w:adjustRightInd/>
              <w:jc w:val="center"/>
              <w:rPr>
                <w:ins w:id="6421" w:author="ERCOT" w:date="2021-11-01T10:51:00Z"/>
                <w:b/>
                <w:bCs/>
                <w:sz w:val="22"/>
                <w:szCs w:val="22"/>
              </w:rPr>
            </w:pPr>
            <w:ins w:id="6422" w:author="ERCOT" w:date="2021-11-01T11:02:00Z">
              <w:r>
                <w:rPr>
                  <w:rFonts w:ascii="Calibri" w:hAnsi="Calibri" w:cs="Calibri"/>
                  <w:color w:val="000000"/>
                  <w:sz w:val="22"/>
                  <w:szCs w:val="22"/>
                </w:rPr>
                <w:t>440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23"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A4F52D8" w14:textId="18747FF6" w:rsidR="00841E30" w:rsidRPr="00E66AD4" w:rsidRDefault="00841E30" w:rsidP="00841E30">
            <w:pPr>
              <w:widowControl/>
              <w:autoSpaceDE/>
              <w:autoSpaceDN/>
              <w:adjustRightInd/>
              <w:jc w:val="center"/>
              <w:rPr>
                <w:ins w:id="6424" w:author="ERCOT" w:date="2021-11-01T10:51:00Z"/>
                <w:b/>
                <w:bCs/>
                <w:sz w:val="22"/>
                <w:szCs w:val="22"/>
              </w:rPr>
            </w:pPr>
            <w:ins w:id="6425"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26"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6029FEB6" w14:textId="485DCC0B" w:rsidR="00841E30" w:rsidRPr="00E66AD4" w:rsidRDefault="00841E30" w:rsidP="00841E30">
            <w:pPr>
              <w:widowControl/>
              <w:autoSpaceDE/>
              <w:autoSpaceDN/>
              <w:adjustRightInd/>
              <w:jc w:val="center"/>
              <w:rPr>
                <w:ins w:id="6427" w:author="ERCOT" w:date="2021-11-01T10:51:00Z"/>
                <w:b/>
                <w:bCs/>
                <w:sz w:val="22"/>
                <w:szCs w:val="22"/>
              </w:rPr>
            </w:pPr>
            <w:ins w:id="6428" w:author="ERCOT" w:date="2021-11-01T11:02:00Z">
              <w:r>
                <w:rPr>
                  <w:rFonts w:ascii="Calibri" w:hAnsi="Calibri" w:cs="Calibri"/>
                  <w:color w:val="000000"/>
                  <w:sz w:val="22"/>
                  <w:szCs w:val="22"/>
                </w:rPr>
                <w:t>681</w:t>
              </w:r>
            </w:ins>
          </w:p>
        </w:tc>
        <w:tc>
          <w:tcPr>
            <w:tcW w:w="178" w:type="pct"/>
            <w:tcBorders>
              <w:top w:val="single" w:sz="4" w:space="0" w:color="000000"/>
              <w:left w:val="single" w:sz="4" w:space="0" w:color="000000"/>
              <w:bottom w:val="single" w:sz="4" w:space="0" w:color="000000"/>
              <w:right w:val="single" w:sz="4" w:space="0" w:color="000000"/>
            </w:tcBorders>
            <w:vAlign w:val="bottom"/>
            <w:tcPrChange w:id="6429" w:author="ERCOT" w:date="2021-11-01T11:02:00Z">
              <w:tcPr>
                <w:tcW w:w="178" w:type="pct"/>
                <w:tcBorders>
                  <w:top w:val="single" w:sz="4" w:space="0" w:color="000000"/>
                  <w:left w:val="single" w:sz="4" w:space="0" w:color="000000"/>
                  <w:bottom w:val="single" w:sz="4" w:space="0" w:color="000000"/>
                  <w:right w:val="single" w:sz="4" w:space="0" w:color="000000"/>
                </w:tcBorders>
                <w:vAlign w:val="bottom"/>
              </w:tcPr>
            </w:tcPrChange>
          </w:tcPr>
          <w:p w14:paraId="461D6894" w14:textId="5169AD5E" w:rsidR="00841E30" w:rsidRPr="00E66AD4" w:rsidRDefault="00841E30" w:rsidP="00841E30">
            <w:pPr>
              <w:widowControl/>
              <w:autoSpaceDE/>
              <w:autoSpaceDN/>
              <w:adjustRightInd/>
              <w:jc w:val="center"/>
              <w:rPr>
                <w:ins w:id="6430" w:author="ERCOT" w:date="2021-11-01T10:51:00Z"/>
                <w:b/>
                <w:bCs/>
                <w:sz w:val="22"/>
                <w:szCs w:val="22"/>
              </w:rPr>
            </w:pPr>
            <w:ins w:id="6431" w:author="ERCOT" w:date="2021-11-01T11:02:00Z">
              <w:r>
                <w:rPr>
                  <w:rFonts w:ascii="Calibri" w:hAnsi="Calibri" w:cs="Calibri"/>
                  <w:color w:val="000000"/>
                  <w:sz w:val="22"/>
                  <w:szCs w:val="22"/>
                </w:rPr>
                <w:t>681</w:t>
              </w:r>
            </w:ins>
          </w:p>
        </w:tc>
        <w:tc>
          <w:tcPr>
            <w:tcW w:w="219" w:type="pct"/>
            <w:tcBorders>
              <w:top w:val="single" w:sz="4" w:space="0" w:color="000000"/>
              <w:left w:val="single" w:sz="4" w:space="0" w:color="000000"/>
              <w:bottom w:val="single" w:sz="4" w:space="0" w:color="000000"/>
              <w:right w:val="single" w:sz="4" w:space="0" w:color="000000"/>
            </w:tcBorders>
            <w:vAlign w:val="bottom"/>
            <w:tcPrChange w:id="6432" w:author="ERCOT" w:date="2021-11-01T11:02:00Z">
              <w:tcPr>
                <w:tcW w:w="219" w:type="pct"/>
                <w:tcBorders>
                  <w:top w:val="single" w:sz="4" w:space="0" w:color="000000"/>
                  <w:left w:val="single" w:sz="4" w:space="0" w:color="000000"/>
                  <w:bottom w:val="single" w:sz="4" w:space="0" w:color="000000"/>
                  <w:right w:val="single" w:sz="4" w:space="0" w:color="000000"/>
                </w:tcBorders>
                <w:vAlign w:val="bottom"/>
              </w:tcPr>
            </w:tcPrChange>
          </w:tcPr>
          <w:p w14:paraId="7141D526" w14:textId="5E2CD426" w:rsidR="00841E30" w:rsidRPr="00E66AD4" w:rsidRDefault="00841E30" w:rsidP="00841E30">
            <w:pPr>
              <w:widowControl/>
              <w:autoSpaceDE/>
              <w:autoSpaceDN/>
              <w:adjustRightInd/>
              <w:jc w:val="center"/>
              <w:rPr>
                <w:ins w:id="6433" w:author="ERCOT" w:date="2021-11-01T10:51:00Z"/>
                <w:b/>
                <w:bCs/>
                <w:sz w:val="22"/>
                <w:szCs w:val="22"/>
              </w:rPr>
            </w:pPr>
            <w:ins w:id="6434"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35"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059AF56A" w14:textId="78D3B04F" w:rsidR="00841E30" w:rsidRPr="00E66AD4" w:rsidRDefault="00841E30" w:rsidP="00841E30">
            <w:pPr>
              <w:widowControl/>
              <w:autoSpaceDE/>
              <w:autoSpaceDN/>
              <w:adjustRightInd/>
              <w:jc w:val="center"/>
              <w:rPr>
                <w:ins w:id="6436" w:author="ERCOT" w:date="2021-11-01T10:51:00Z"/>
                <w:b/>
                <w:bCs/>
                <w:sz w:val="22"/>
                <w:szCs w:val="22"/>
              </w:rPr>
            </w:pPr>
            <w:ins w:id="6437" w:author="ERCOT" w:date="2021-11-01T11:02:00Z">
              <w:r>
                <w:rPr>
                  <w:rFonts w:ascii="Calibri" w:hAnsi="Calibri" w:cs="Calibri"/>
                  <w:color w:val="000000"/>
                  <w:sz w:val="22"/>
                  <w:szCs w:val="22"/>
                </w:rPr>
                <w:t>681</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38"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24C5987C" w14:textId="6C1FC63A" w:rsidR="00841E30" w:rsidRPr="00E66AD4" w:rsidRDefault="00841E30" w:rsidP="00841E30">
            <w:pPr>
              <w:widowControl/>
              <w:autoSpaceDE/>
              <w:autoSpaceDN/>
              <w:adjustRightInd/>
              <w:jc w:val="center"/>
              <w:rPr>
                <w:ins w:id="6439" w:author="ERCOT" w:date="2021-11-01T10:51:00Z"/>
                <w:b/>
                <w:bCs/>
                <w:sz w:val="22"/>
                <w:szCs w:val="22"/>
              </w:rPr>
            </w:pPr>
            <w:ins w:id="6440" w:author="ERCOT" w:date="2021-11-01T11:02:00Z">
              <w:r>
                <w:rPr>
                  <w:rFonts w:ascii="Calibri" w:hAnsi="Calibri" w:cs="Calibri"/>
                  <w:color w:val="000000"/>
                  <w:sz w:val="22"/>
                  <w:szCs w:val="22"/>
                </w:rPr>
                <w:t>681</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41"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B7790A2" w14:textId="1A047EE8" w:rsidR="00841E30" w:rsidRPr="00E66AD4" w:rsidRDefault="00841E30" w:rsidP="00841E30">
            <w:pPr>
              <w:widowControl/>
              <w:autoSpaceDE/>
              <w:autoSpaceDN/>
              <w:adjustRightInd/>
              <w:jc w:val="center"/>
              <w:rPr>
                <w:ins w:id="6442" w:author="ERCOT" w:date="2021-11-01T10:51:00Z"/>
                <w:b/>
                <w:bCs/>
                <w:sz w:val="22"/>
                <w:szCs w:val="22"/>
              </w:rPr>
            </w:pPr>
            <w:ins w:id="6443" w:author="ERCOT" w:date="2021-11-01T11:02:00Z">
              <w:r>
                <w:rPr>
                  <w:rFonts w:ascii="Calibri" w:hAnsi="Calibri" w:cs="Calibri"/>
                  <w:color w:val="000000"/>
                  <w:sz w:val="22"/>
                  <w:szCs w:val="22"/>
                </w:rPr>
                <w:t>740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44" w:author="ERCOT" w:date="2021-11-01T11:02:00Z">
              <w:tcPr>
                <w:tcW w:w="198" w:type="pct"/>
                <w:tcBorders>
                  <w:top w:val="single" w:sz="4" w:space="0" w:color="000000"/>
                  <w:left w:val="single" w:sz="4" w:space="0" w:color="000000"/>
                  <w:bottom w:val="single" w:sz="4" w:space="0" w:color="000000"/>
                  <w:right w:val="single" w:sz="4" w:space="0" w:color="000000"/>
                </w:tcBorders>
                <w:vAlign w:val="bottom"/>
              </w:tcPr>
            </w:tcPrChange>
          </w:tcPr>
          <w:p w14:paraId="44F46A8C" w14:textId="39854A0C" w:rsidR="00841E30" w:rsidRPr="00E66AD4" w:rsidRDefault="00841E30" w:rsidP="00841E30">
            <w:pPr>
              <w:widowControl/>
              <w:autoSpaceDE/>
              <w:autoSpaceDN/>
              <w:adjustRightInd/>
              <w:jc w:val="center"/>
              <w:rPr>
                <w:ins w:id="6445" w:author="ERCOT" w:date="2021-11-01T10:51:00Z"/>
                <w:b/>
                <w:bCs/>
                <w:sz w:val="22"/>
                <w:szCs w:val="22"/>
              </w:rPr>
            </w:pPr>
            <w:ins w:id="6446"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47"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6FA85293" w14:textId="497677F0" w:rsidR="00841E30" w:rsidRPr="00E66AD4" w:rsidRDefault="00841E30" w:rsidP="00841E30">
            <w:pPr>
              <w:widowControl/>
              <w:autoSpaceDE/>
              <w:autoSpaceDN/>
              <w:adjustRightInd/>
              <w:jc w:val="center"/>
              <w:rPr>
                <w:ins w:id="6448" w:author="ERCOT" w:date="2021-11-01T10:51:00Z"/>
                <w:b/>
                <w:bCs/>
                <w:sz w:val="22"/>
                <w:szCs w:val="22"/>
              </w:rPr>
            </w:pPr>
            <w:ins w:id="6449"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50"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2774C9D0" w14:textId="60E41A43" w:rsidR="00841E30" w:rsidRPr="00E66AD4" w:rsidRDefault="00841E30" w:rsidP="00841E30">
            <w:pPr>
              <w:widowControl/>
              <w:autoSpaceDE/>
              <w:autoSpaceDN/>
              <w:adjustRightInd/>
              <w:jc w:val="center"/>
              <w:rPr>
                <w:ins w:id="6451" w:author="ERCOT" w:date="2021-11-01T10:51:00Z"/>
                <w:b/>
                <w:bCs/>
                <w:sz w:val="22"/>
                <w:szCs w:val="22"/>
              </w:rPr>
            </w:pPr>
            <w:ins w:id="6452" w:author="ERCOT" w:date="2021-11-01T11:02:00Z">
              <w:r>
                <w:rPr>
                  <w:rFonts w:ascii="Calibri" w:hAnsi="Calibri" w:cs="Calibri"/>
                  <w:color w:val="000000"/>
                  <w:sz w:val="22"/>
                  <w:szCs w:val="22"/>
                </w:rPr>
                <w:t>740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53" w:author="ERCOT" w:date="2021-11-01T11:02:00Z">
              <w:tcPr>
                <w:tcW w:w="194" w:type="pct"/>
                <w:tcBorders>
                  <w:top w:val="single" w:sz="4" w:space="0" w:color="000000"/>
                  <w:left w:val="single" w:sz="4" w:space="0" w:color="000000"/>
                  <w:bottom w:val="single" w:sz="4" w:space="0" w:color="000000"/>
                  <w:right w:val="single" w:sz="4" w:space="0" w:color="000000"/>
                </w:tcBorders>
                <w:vAlign w:val="bottom"/>
              </w:tcPr>
            </w:tcPrChange>
          </w:tcPr>
          <w:p w14:paraId="466F0681" w14:textId="29D061A5" w:rsidR="00841E30" w:rsidRPr="00E66AD4" w:rsidRDefault="00841E30" w:rsidP="00841E30">
            <w:pPr>
              <w:widowControl/>
              <w:autoSpaceDE/>
              <w:autoSpaceDN/>
              <w:adjustRightInd/>
              <w:jc w:val="center"/>
              <w:rPr>
                <w:ins w:id="6454" w:author="ERCOT" w:date="2021-11-01T10:51:00Z"/>
                <w:b/>
                <w:bCs/>
                <w:sz w:val="22"/>
                <w:szCs w:val="22"/>
              </w:rPr>
            </w:pPr>
            <w:ins w:id="6455" w:author="ERCOT" w:date="2021-11-01T11:02:00Z">
              <w:r>
                <w:rPr>
                  <w:rFonts w:ascii="Calibri" w:hAnsi="Calibri" w:cs="Calibri"/>
                  <w:color w:val="000000"/>
                  <w:sz w:val="22"/>
                  <w:szCs w:val="22"/>
                </w:rPr>
                <w:t>740</w:t>
              </w:r>
            </w:ins>
          </w:p>
        </w:tc>
        <w:tc>
          <w:tcPr>
            <w:tcW w:w="176" w:type="pct"/>
            <w:tcBorders>
              <w:top w:val="single" w:sz="4" w:space="0" w:color="000000"/>
              <w:left w:val="single" w:sz="4" w:space="0" w:color="000000"/>
              <w:bottom w:val="single" w:sz="4" w:space="0" w:color="000000"/>
              <w:right w:val="single" w:sz="4" w:space="0" w:color="000000"/>
            </w:tcBorders>
            <w:vAlign w:val="bottom"/>
            <w:tcPrChange w:id="6456" w:author="ERCOT" w:date="2021-11-01T11:02:00Z">
              <w:tcPr>
                <w:tcW w:w="176" w:type="pct"/>
                <w:tcBorders>
                  <w:top w:val="single" w:sz="4" w:space="0" w:color="000000"/>
                  <w:left w:val="single" w:sz="4" w:space="0" w:color="000000"/>
                  <w:bottom w:val="single" w:sz="4" w:space="0" w:color="000000"/>
                  <w:right w:val="single" w:sz="4" w:space="0" w:color="000000"/>
                </w:tcBorders>
                <w:vAlign w:val="bottom"/>
              </w:tcPr>
            </w:tcPrChange>
          </w:tcPr>
          <w:p w14:paraId="2C5969D1" w14:textId="3A3EC099" w:rsidR="00841E30" w:rsidRPr="00E66AD4" w:rsidRDefault="00841E30" w:rsidP="00841E30">
            <w:pPr>
              <w:widowControl/>
              <w:autoSpaceDE/>
              <w:autoSpaceDN/>
              <w:adjustRightInd/>
              <w:jc w:val="center"/>
              <w:rPr>
                <w:ins w:id="6457" w:author="ERCOT" w:date="2021-11-01T10:51:00Z"/>
                <w:b/>
                <w:bCs/>
                <w:sz w:val="22"/>
                <w:szCs w:val="22"/>
              </w:rPr>
            </w:pPr>
            <w:ins w:id="6458" w:author="ERCOT" w:date="2021-11-01T11:02:00Z">
              <w:r>
                <w:rPr>
                  <w:rFonts w:ascii="Calibri" w:hAnsi="Calibri" w:cs="Calibri"/>
                  <w:color w:val="000000"/>
                  <w:sz w:val="22"/>
                  <w:szCs w:val="22"/>
                </w:rPr>
                <w:t>740</w:t>
              </w:r>
            </w:ins>
          </w:p>
        </w:tc>
        <w:tc>
          <w:tcPr>
            <w:tcW w:w="187" w:type="pct"/>
            <w:tcBorders>
              <w:top w:val="single" w:sz="4" w:space="0" w:color="000000"/>
              <w:left w:val="single" w:sz="4" w:space="0" w:color="000000"/>
              <w:bottom w:val="single" w:sz="4" w:space="0" w:color="000000"/>
              <w:right w:val="single" w:sz="4" w:space="0" w:color="000000"/>
            </w:tcBorders>
            <w:vAlign w:val="bottom"/>
            <w:tcPrChange w:id="6459" w:author="ERCOT" w:date="2021-11-01T11:02:00Z">
              <w:tcPr>
                <w:tcW w:w="187" w:type="pct"/>
                <w:tcBorders>
                  <w:top w:val="single" w:sz="4" w:space="0" w:color="000000"/>
                  <w:left w:val="single" w:sz="4" w:space="0" w:color="000000"/>
                  <w:bottom w:val="single" w:sz="4" w:space="0" w:color="000000"/>
                  <w:right w:val="single" w:sz="4" w:space="0" w:color="000000"/>
                </w:tcBorders>
                <w:vAlign w:val="bottom"/>
              </w:tcPr>
            </w:tcPrChange>
          </w:tcPr>
          <w:p w14:paraId="7D3D406D" w14:textId="146F7644" w:rsidR="00841E30" w:rsidRPr="00E66AD4" w:rsidRDefault="00841E30" w:rsidP="00841E30">
            <w:pPr>
              <w:widowControl/>
              <w:autoSpaceDE/>
              <w:autoSpaceDN/>
              <w:adjustRightInd/>
              <w:jc w:val="center"/>
              <w:rPr>
                <w:ins w:id="6460" w:author="ERCOT" w:date="2021-11-01T10:51:00Z"/>
                <w:b/>
                <w:bCs/>
                <w:sz w:val="22"/>
                <w:szCs w:val="22"/>
              </w:rPr>
            </w:pPr>
            <w:ins w:id="6461" w:author="ERCOT" w:date="2021-11-01T11:02:00Z">
              <w:r>
                <w:rPr>
                  <w:rFonts w:ascii="Calibri" w:hAnsi="Calibri" w:cs="Calibri"/>
                  <w:color w:val="000000"/>
                  <w:sz w:val="22"/>
                  <w:szCs w:val="22"/>
                </w:rPr>
                <w:t>788</w:t>
              </w:r>
            </w:ins>
          </w:p>
        </w:tc>
        <w:tc>
          <w:tcPr>
            <w:tcW w:w="165" w:type="pct"/>
            <w:tcBorders>
              <w:top w:val="single" w:sz="4" w:space="0" w:color="000000"/>
              <w:left w:val="single" w:sz="4" w:space="0" w:color="000000"/>
              <w:bottom w:val="single" w:sz="4" w:space="0" w:color="000000"/>
              <w:right w:val="single" w:sz="4" w:space="0" w:color="000000"/>
            </w:tcBorders>
            <w:vAlign w:val="bottom"/>
            <w:tcPrChange w:id="6462" w:author="ERCOT" w:date="2021-11-01T11:02:00Z">
              <w:tcPr>
                <w:tcW w:w="165" w:type="pct"/>
                <w:tcBorders>
                  <w:top w:val="single" w:sz="4" w:space="0" w:color="000000"/>
                  <w:left w:val="single" w:sz="4" w:space="0" w:color="000000"/>
                  <w:bottom w:val="single" w:sz="4" w:space="0" w:color="000000"/>
                  <w:right w:val="single" w:sz="4" w:space="0" w:color="000000"/>
                </w:tcBorders>
                <w:vAlign w:val="bottom"/>
              </w:tcPr>
            </w:tcPrChange>
          </w:tcPr>
          <w:p w14:paraId="31DD9D12" w14:textId="1318C986" w:rsidR="00841E30" w:rsidRPr="00E66AD4" w:rsidRDefault="00841E30" w:rsidP="00841E30">
            <w:pPr>
              <w:widowControl/>
              <w:autoSpaceDE/>
              <w:autoSpaceDN/>
              <w:adjustRightInd/>
              <w:jc w:val="center"/>
              <w:rPr>
                <w:ins w:id="6463" w:author="ERCOT" w:date="2021-11-01T10:51:00Z"/>
                <w:b/>
                <w:bCs/>
                <w:sz w:val="22"/>
                <w:szCs w:val="22"/>
              </w:rPr>
            </w:pPr>
            <w:ins w:id="6464" w:author="ERCOT" w:date="2021-11-01T11:02:00Z">
              <w:r>
                <w:rPr>
                  <w:rFonts w:ascii="Calibri" w:hAnsi="Calibri" w:cs="Calibri"/>
                  <w:color w:val="000000"/>
                  <w:sz w:val="22"/>
                  <w:szCs w:val="22"/>
                </w:rPr>
                <w:t>788</w:t>
              </w:r>
            </w:ins>
          </w:p>
        </w:tc>
        <w:tc>
          <w:tcPr>
            <w:tcW w:w="166" w:type="pct"/>
            <w:tcBorders>
              <w:top w:val="single" w:sz="4" w:space="0" w:color="000000"/>
              <w:left w:val="single" w:sz="4" w:space="0" w:color="000000"/>
              <w:bottom w:val="single" w:sz="4" w:space="0" w:color="000000"/>
              <w:right w:val="single" w:sz="4" w:space="0" w:color="000000"/>
            </w:tcBorders>
            <w:vAlign w:val="bottom"/>
            <w:tcPrChange w:id="6465" w:author="ERCOT" w:date="2021-11-01T11:02:00Z">
              <w:tcPr>
                <w:tcW w:w="166" w:type="pct"/>
                <w:tcBorders>
                  <w:top w:val="single" w:sz="4" w:space="0" w:color="000000"/>
                  <w:left w:val="single" w:sz="4" w:space="0" w:color="000000"/>
                  <w:bottom w:val="single" w:sz="4" w:space="0" w:color="000000"/>
                  <w:right w:val="single" w:sz="4" w:space="0" w:color="000000"/>
                </w:tcBorders>
                <w:vAlign w:val="bottom"/>
              </w:tcPr>
            </w:tcPrChange>
          </w:tcPr>
          <w:p w14:paraId="1DDF7E9A" w14:textId="38F7E3B6" w:rsidR="00841E30" w:rsidRPr="00E66AD4" w:rsidRDefault="00841E30" w:rsidP="00841E30">
            <w:pPr>
              <w:widowControl/>
              <w:autoSpaceDE/>
              <w:autoSpaceDN/>
              <w:adjustRightInd/>
              <w:jc w:val="center"/>
              <w:rPr>
                <w:ins w:id="6466" w:author="ERCOT" w:date="2021-11-01T10:51:00Z"/>
                <w:b/>
                <w:bCs/>
                <w:sz w:val="22"/>
                <w:szCs w:val="22"/>
              </w:rPr>
            </w:pPr>
            <w:ins w:id="6467" w:author="ERCOT" w:date="2021-11-01T11:02:00Z">
              <w:r>
                <w:rPr>
                  <w:rFonts w:ascii="Calibri" w:hAnsi="Calibri" w:cs="Calibri"/>
                  <w:color w:val="000000"/>
                  <w:sz w:val="22"/>
                  <w:szCs w:val="22"/>
                </w:rPr>
                <w:t>788</w:t>
              </w:r>
            </w:ins>
          </w:p>
        </w:tc>
        <w:tc>
          <w:tcPr>
            <w:tcW w:w="180" w:type="pct"/>
            <w:tcBorders>
              <w:top w:val="single" w:sz="4" w:space="0" w:color="000000"/>
              <w:left w:val="single" w:sz="4" w:space="0" w:color="000000"/>
              <w:bottom w:val="single" w:sz="4" w:space="0" w:color="000000"/>
              <w:right w:val="single" w:sz="4" w:space="0" w:color="000000"/>
            </w:tcBorders>
            <w:vAlign w:val="bottom"/>
            <w:tcPrChange w:id="6468" w:author="ERCOT" w:date="2021-11-01T11:02:00Z">
              <w:tcPr>
                <w:tcW w:w="180" w:type="pct"/>
                <w:tcBorders>
                  <w:top w:val="single" w:sz="4" w:space="0" w:color="000000"/>
                  <w:left w:val="single" w:sz="4" w:space="0" w:color="000000"/>
                  <w:bottom w:val="single" w:sz="4" w:space="0" w:color="000000"/>
                  <w:right w:val="single" w:sz="4" w:space="0" w:color="000000"/>
                </w:tcBorders>
                <w:vAlign w:val="bottom"/>
              </w:tcPr>
            </w:tcPrChange>
          </w:tcPr>
          <w:p w14:paraId="2208A33A" w14:textId="18E78247" w:rsidR="00841E30" w:rsidRPr="00E66AD4" w:rsidRDefault="00841E30" w:rsidP="00841E30">
            <w:pPr>
              <w:widowControl/>
              <w:autoSpaceDE/>
              <w:autoSpaceDN/>
              <w:adjustRightInd/>
              <w:jc w:val="center"/>
              <w:rPr>
                <w:ins w:id="6469" w:author="ERCOT" w:date="2021-11-01T10:51:00Z"/>
                <w:b/>
                <w:bCs/>
                <w:sz w:val="22"/>
                <w:szCs w:val="22"/>
              </w:rPr>
            </w:pPr>
            <w:ins w:id="6470" w:author="ERCOT" w:date="2021-11-01T11:02:00Z">
              <w:r>
                <w:rPr>
                  <w:rFonts w:ascii="Calibri" w:hAnsi="Calibri" w:cs="Calibri"/>
                  <w:color w:val="000000"/>
                  <w:sz w:val="22"/>
                  <w:szCs w:val="22"/>
                </w:rPr>
                <w:t>788</w:t>
              </w:r>
            </w:ins>
          </w:p>
        </w:tc>
        <w:tc>
          <w:tcPr>
            <w:tcW w:w="195" w:type="pct"/>
            <w:tcBorders>
              <w:top w:val="single" w:sz="4" w:space="0" w:color="000000"/>
              <w:left w:val="single" w:sz="4" w:space="0" w:color="000000"/>
              <w:bottom w:val="single" w:sz="4" w:space="0" w:color="000000"/>
              <w:right w:val="single" w:sz="4" w:space="0" w:color="000000"/>
            </w:tcBorders>
            <w:vAlign w:val="bottom"/>
            <w:tcPrChange w:id="6471" w:author="ERCOT" w:date="2021-11-01T11:02:00Z">
              <w:tcPr>
                <w:tcW w:w="147" w:type="pct"/>
                <w:tcBorders>
                  <w:top w:val="single" w:sz="4" w:space="0" w:color="000000"/>
                  <w:left w:val="single" w:sz="4" w:space="0" w:color="000000"/>
                  <w:bottom w:val="single" w:sz="4" w:space="0" w:color="000000"/>
                  <w:right w:val="single" w:sz="4" w:space="0" w:color="000000"/>
                </w:tcBorders>
                <w:vAlign w:val="bottom"/>
              </w:tcPr>
            </w:tcPrChange>
          </w:tcPr>
          <w:p w14:paraId="406AB446" w14:textId="047DAA60" w:rsidR="00841E30" w:rsidRPr="00E66AD4" w:rsidRDefault="00841E30" w:rsidP="00841E30">
            <w:pPr>
              <w:widowControl/>
              <w:autoSpaceDE/>
              <w:autoSpaceDN/>
              <w:adjustRightInd/>
              <w:jc w:val="center"/>
              <w:rPr>
                <w:ins w:id="6472" w:author="ERCOT" w:date="2021-11-01T10:51:00Z"/>
                <w:b/>
                <w:bCs/>
                <w:sz w:val="22"/>
                <w:szCs w:val="22"/>
              </w:rPr>
            </w:pPr>
            <w:ins w:id="6473" w:author="ERCOT" w:date="2021-11-01T11:02:00Z">
              <w:r>
                <w:rPr>
                  <w:rFonts w:ascii="Calibri" w:hAnsi="Calibri" w:cs="Calibri"/>
                  <w:color w:val="000000"/>
                  <w:sz w:val="22"/>
                  <w:szCs w:val="22"/>
                </w:rPr>
                <w:t>788</w:t>
              </w:r>
            </w:ins>
          </w:p>
        </w:tc>
        <w:tc>
          <w:tcPr>
            <w:tcW w:w="244" w:type="pct"/>
            <w:vAlign w:val="bottom"/>
            <w:tcPrChange w:id="6474" w:author="ERCOT" w:date="2021-11-01T11:02:00Z">
              <w:tcPr>
                <w:tcW w:w="291" w:type="pct"/>
                <w:gridSpan w:val="2"/>
                <w:vAlign w:val="bottom"/>
              </w:tcPr>
            </w:tcPrChange>
          </w:tcPr>
          <w:p w14:paraId="48B7DA42" w14:textId="63FDCA6A" w:rsidR="00841E30" w:rsidRPr="00E66AD4" w:rsidRDefault="00841E30" w:rsidP="00841E30">
            <w:pPr>
              <w:widowControl/>
              <w:autoSpaceDE/>
              <w:autoSpaceDN/>
              <w:adjustRightInd/>
              <w:rPr>
                <w:ins w:id="6475" w:author="ERCOT" w:date="2021-11-01T11:01:00Z"/>
                <w:b/>
                <w:bCs/>
                <w:sz w:val="22"/>
                <w:szCs w:val="22"/>
              </w:rPr>
            </w:pPr>
            <w:ins w:id="6476" w:author="ERCOT" w:date="2021-11-01T11:02:00Z">
              <w:r>
                <w:rPr>
                  <w:rFonts w:ascii="Calibri" w:hAnsi="Calibri" w:cs="Calibri"/>
                  <w:color w:val="000000"/>
                  <w:sz w:val="22"/>
                  <w:szCs w:val="22"/>
                </w:rPr>
                <w:t>788</w:t>
              </w:r>
            </w:ins>
          </w:p>
        </w:tc>
      </w:tr>
      <w:tr w:rsidR="00841E30" w:rsidRPr="00E66AD4" w14:paraId="39EAAB89" w14:textId="4C7E39F6" w:rsidTr="00884092">
        <w:tblPrEx>
          <w:tblPrExChange w:id="6477" w:author="ERCOT" w:date="2021-11-01T11:02:00Z">
            <w:tblPrEx>
              <w:tblW w:w="5637" w:type="pct"/>
            </w:tblPrEx>
          </w:tblPrExChange>
        </w:tblPrEx>
        <w:trPr>
          <w:trHeight w:val="576"/>
          <w:tblCellSpacing w:w="0" w:type="dxa"/>
          <w:ins w:id="6478" w:author="ERCOT" w:date="2021-11-01T10:51:00Z"/>
          <w:trPrChange w:id="6479" w:author="ERCOT" w:date="2021-11-01T11:02:00Z">
            <w:trPr>
              <w:trHeight w:val="576"/>
              <w:tblCellSpacing w:w="0" w:type="dxa"/>
            </w:trPr>
          </w:trPrChange>
        </w:trPr>
        <w:tc>
          <w:tcPr>
            <w:tcW w:w="339" w:type="pct"/>
            <w:tcBorders>
              <w:top w:val="single" w:sz="4" w:space="0" w:color="000000"/>
              <w:left w:val="single" w:sz="8" w:space="0" w:color="000000"/>
              <w:bottom w:val="single" w:sz="4" w:space="0" w:color="000000"/>
              <w:right w:val="single" w:sz="4" w:space="0" w:color="000000"/>
            </w:tcBorders>
            <w:vAlign w:val="center"/>
            <w:tcPrChange w:id="6480" w:author="ERCOT" w:date="2021-11-01T11:02:00Z">
              <w:tcPr>
                <w:tcW w:w="339" w:type="pct"/>
                <w:tcBorders>
                  <w:top w:val="single" w:sz="4" w:space="0" w:color="000000"/>
                  <w:left w:val="single" w:sz="8" w:space="0" w:color="000000"/>
                  <w:bottom w:val="single" w:sz="4" w:space="0" w:color="000000"/>
                  <w:right w:val="single" w:sz="4" w:space="0" w:color="000000"/>
                </w:tcBorders>
                <w:vAlign w:val="center"/>
              </w:tcPr>
            </w:tcPrChange>
          </w:tcPr>
          <w:p w14:paraId="0E9789B8" w14:textId="77777777" w:rsidR="00841E30" w:rsidRPr="000357D1" w:rsidRDefault="00841E30" w:rsidP="00841E30">
            <w:pPr>
              <w:widowControl/>
              <w:autoSpaceDE/>
              <w:autoSpaceDN/>
              <w:adjustRightInd/>
              <w:jc w:val="center"/>
              <w:rPr>
                <w:ins w:id="6481" w:author="ERCOT" w:date="2021-11-01T10:51:00Z"/>
                <w:sz w:val="22"/>
                <w:szCs w:val="22"/>
              </w:rPr>
            </w:pPr>
            <w:ins w:id="6482" w:author="ERCOT" w:date="2021-11-01T10:51:00Z">
              <w:r w:rsidRPr="000357D1">
                <w:rPr>
                  <w:b/>
                  <w:bCs/>
                  <w:sz w:val="22"/>
                  <w:szCs w:val="22"/>
                </w:rPr>
                <w:t>Nov.</w:t>
              </w:r>
            </w:ins>
          </w:p>
        </w:tc>
        <w:tc>
          <w:tcPr>
            <w:tcW w:w="199" w:type="pct"/>
            <w:tcBorders>
              <w:top w:val="single" w:sz="4" w:space="0" w:color="000000"/>
              <w:left w:val="single" w:sz="4" w:space="0" w:color="000000"/>
              <w:bottom w:val="single" w:sz="4" w:space="0" w:color="000000"/>
              <w:right w:val="single" w:sz="4" w:space="0" w:color="000000"/>
            </w:tcBorders>
            <w:vAlign w:val="bottom"/>
            <w:tcPrChange w:id="6483" w:author="ERCOT" w:date="2021-11-01T11:02:00Z">
              <w:tcPr>
                <w:tcW w:w="199" w:type="pct"/>
                <w:tcBorders>
                  <w:top w:val="single" w:sz="4" w:space="0" w:color="000000"/>
                  <w:left w:val="single" w:sz="4" w:space="0" w:color="000000"/>
                  <w:bottom w:val="single" w:sz="4" w:space="0" w:color="000000"/>
                  <w:right w:val="single" w:sz="4" w:space="0" w:color="000000"/>
                </w:tcBorders>
                <w:vAlign w:val="center"/>
              </w:tcPr>
            </w:tcPrChange>
          </w:tcPr>
          <w:p w14:paraId="668B083F" w14:textId="1A4B1E6D" w:rsidR="00841E30" w:rsidRPr="00E66AD4" w:rsidRDefault="00841E30" w:rsidP="00841E30">
            <w:pPr>
              <w:widowControl/>
              <w:autoSpaceDE/>
              <w:autoSpaceDN/>
              <w:adjustRightInd/>
              <w:jc w:val="center"/>
              <w:rPr>
                <w:ins w:id="6484" w:author="ERCOT" w:date="2021-11-01T10:51:00Z"/>
                <w:b/>
                <w:bCs/>
                <w:sz w:val="22"/>
                <w:szCs w:val="22"/>
              </w:rPr>
            </w:pPr>
            <w:ins w:id="6485" w:author="ERCOT" w:date="2021-11-01T11:02:00Z">
              <w:r>
                <w:rPr>
                  <w:rFonts w:ascii="Calibri" w:hAnsi="Calibri" w:cs="Calibri"/>
                  <w:color w:val="000000"/>
                  <w:sz w:val="22"/>
                  <w:szCs w:val="22"/>
                </w:rPr>
                <w:t>613</w:t>
              </w:r>
            </w:ins>
          </w:p>
        </w:tc>
        <w:tc>
          <w:tcPr>
            <w:tcW w:w="194" w:type="pct"/>
            <w:tcBorders>
              <w:top w:val="single" w:sz="4" w:space="0" w:color="000000"/>
              <w:left w:val="single" w:sz="4" w:space="0" w:color="000000"/>
              <w:bottom w:val="single" w:sz="4" w:space="0" w:color="000000"/>
              <w:right w:val="single" w:sz="4" w:space="0" w:color="000000"/>
            </w:tcBorders>
            <w:vAlign w:val="bottom"/>
            <w:tcPrChange w:id="6486"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7EC83FC2" w14:textId="4EDAEDE0" w:rsidR="00841E30" w:rsidRPr="00E66AD4" w:rsidRDefault="00841E30" w:rsidP="00841E30">
            <w:pPr>
              <w:widowControl/>
              <w:autoSpaceDE/>
              <w:autoSpaceDN/>
              <w:adjustRightInd/>
              <w:jc w:val="center"/>
              <w:rPr>
                <w:ins w:id="6487" w:author="ERCOT" w:date="2021-11-01T10:51:00Z"/>
                <w:b/>
                <w:bCs/>
                <w:sz w:val="22"/>
                <w:szCs w:val="22"/>
              </w:rPr>
            </w:pPr>
            <w:ins w:id="6488"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89"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634304BD" w14:textId="3FE47FA5" w:rsidR="00841E30" w:rsidRPr="00E66AD4" w:rsidRDefault="00841E30" w:rsidP="00841E30">
            <w:pPr>
              <w:widowControl/>
              <w:autoSpaceDE/>
              <w:autoSpaceDN/>
              <w:adjustRightInd/>
              <w:jc w:val="center"/>
              <w:rPr>
                <w:ins w:id="6490" w:author="ERCOT" w:date="2021-11-01T10:51:00Z"/>
                <w:b/>
                <w:bCs/>
                <w:sz w:val="22"/>
                <w:szCs w:val="22"/>
              </w:rPr>
            </w:pPr>
            <w:ins w:id="6491"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92"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1D19ABE4" w14:textId="3C01AB8B" w:rsidR="00841E30" w:rsidRPr="00E66AD4" w:rsidRDefault="00841E30" w:rsidP="00841E30">
            <w:pPr>
              <w:widowControl/>
              <w:autoSpaceDE/>
              <w:autoSpaceDN/>
              <w:adjustRightInd/>
              <w:jc w:val="center"/>
              <w:rPr>
                <w:ins w:id="6493" w:author="ERCOT" w:date="2021-11-01T10:51:00Z"/>
                <w:b/>
                <w:bCs/>
                <w:sz w:val="22"/>
                <w:szCs w:val="22"/>
              </w:rPr>
            </w:pPr>
            <w:ins w:id="6494"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95"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CE40C83" w14:textId="271EBBBB" w:rsidR="00841E30" w:rsidRPr="00E66AD4" w:rsidRDefault="00841E30" w:rsidP="00841E30">
            <w:pPr>
              <w:widowControl/>
              <w:autoSpaceDE/>
              <w:autoSpaceDN/>
              <w:adjustRightInd/>
              <w:jc w:val="center"/>
              <w:rPr>
                <w:ins w:id="6496" w:author="ERCOT" w:date="2021-11-01T10:51:00Z"/>
                <w:b/>
                <w:bCs/>
                <w:sz w:val="22"/>
                <w:szCs w:val="22"/>
              </w:rPr>
            </w:pPr>
            <w:ins w:id="6497"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498"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53C0F0C1" w14:textId="6114AC4E" w:rsidR="00841E30" w:rsidRPr="00E66AD4" w:rsidRDefault="00841E30" w:rsidP="00841E30">
            <w:pPr>
              <w:widowControl/>
              <w:autoSpaceDE/>
              <w:autoSpaceDN/>
              <w:adjustRightInd/>
              <w:jc w:val="center"/>
              <w:rPr>
                <w:ins w:id="6499" w:author="ERCOT" w:date="2021-11-01T10:51:00Z"/>
                <w:b/>
                <w:bCs/>
                <w:sz w:val="22"/>
                <w:szCs w:val="22"/>
              </w:rPr>
            </w:pPr>
            <w:ins w:id="6500" w:author="ERCOT" w:date="2021-11-01T11:02:00Z">
              <w:r>
                <w:rPr>
                  <w:rFonts w:ascii="Calibri" w:hAnsi="Calibri" w:cs="Calibri"/>
                  <w:color w:val="000000"/>
                  <w:sz w:val="22"/>
                  <w:szCs w:val="22"/>
                </w:rPr>
                <w:t>613</w:t>
              </w:r>
            </w:ins>
          </w:p>
        </w:tc>
        <w:tc>
          <w:tcPr>
            <w:tcW w:w="198" w:type="pct"/>
            <w:tcBorders>
              <w:top w:val="single" w:sz="4" w:space="0" w:color="000000"/>
              <w:left w:val="single" w:sz="4" w:space="0" w:color="000000"/>
              <w:bottom w:val="single" w:sz="4" w:space="0" w:color="000000"/>
              <w:right w:val="single" w:sz="4" w:space="0" w:color="000000"/>
            </w:tcBorders>
            <w:vAlign w:val="bottom"/>
            <w:tcPrChange w:id="6501"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2BE0FCFF" w14:textId="71230F17" w:rsidR="00841E30" w:rsidRPr="00E66AD4" w:rsidRDefault="00841E30" w:rsidP="00841E30">
            <w:pPr>
              <w:widowControl/>
              <w:autoSpaceDE/>
              <w:autoSpaceDN/>
              <w:adjustRightInd/>
              <w:jc w:val="center"/>
              <w:rPr>
                <w:ins w:id="6502" w:author="ERCOT" w:date="2021-11-01T10:51:00Z"/>
                <w:b/>
                <w:bCs/>
                <w:sz w:val="22"/>
                <w:szCs w:val="22"/>
              </w:rPr>
            </w:pPr>
            <w:ins w:id="6503"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504"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1569727" w14:textId="6906CEA1" w:rsidR="00841E30" w:rsidRPr="00E66AD4" w:rsidRDefault="00841E30" w:rsidP="00841E30">
            <w:pPr>
              <w:widowControl/>
              <w:autoSpaceDE/>
              <w:autoSpaceDN/>
              <w:adjustRightInd/>
              <w:jc w:val="center"/>
              <w:rPr>
                <w:ins w:id="6505" w:author="ERCOT" w:date="2021-11-01T10:51:00Z"/>
                <w:b/>
                <w:bCs/>
                <w:sz w:val="22"/>
                <w:szCs w:val="22"/>
              </w:rPr>
            </w:pPr>
            <w:ins w:id="6506" w:author="ERCOT" w:date="2021-11-01T11:02:00Z">
              <w:r>
                <w:rPr>
                  <w:rFonts w:ascii="Calibri" w:hAnsi="Calibri" w:cs="Calibri"/>
                  <w:color w:val="000000"/>
                  <w:sz w:val="22"/>
                  <w:szCs w:val="22"/>
                </w:rPr>
                <w:t>795</w:t>
              </w:r>
            </w:ins>
          </w:p>
        </w:tc>
        <w:tc>
          <w:tcPr>
            <w:tcW w:w="178" w:type="pct"/>
            <w:tcBorders>
              <w:top w:val="single" w:sz="4" w:space="0" w:color="000000"/>
              <w:left w:val="single" w:sz="4" w:space="0" w:color="000000"/>
              <w:bottom w:val="single" w:sz="4" w:space="0" w:color="000000"/>
              <w:right w:val="single" w:sz="4" w:space="0" w:color="000000"/>
            </w:tcBorders>
            <w:vAlign w:val="bottom"/>
            <w:tcPrChange w:id="6507" w:author="ERCOT" w:date="2021-11-01T11:02:00Z">
              <w:tcPr>
                <w:tcW w:w="178" w:type="pct"/>
                <w:tcBorders>
                  <w:top w:val="single" w:sz="4" w:space="0" w:color="000000"/>
                  <w:left w:val="single" w:sz="4" w:space="0" w:color="000000"/>
                  <w:bottom w:val="single" w:sz="4" w:space="0" w:color="000000"/>
                  <w:right w:val="single" w:sz="4" w:space="0" w:color="000000"/>
                </w:tcBorders>
                <w:vAlign w:val="center"/>
              </w:tcPr>
            </w:tcPrChange>
          </w:tcPr>
          <w:p w14:paraId="21F1AF2D" w14:textId="4531D845" w:rsidR="00841E30" w:rsidRPr="00E66AD4" w:rsidRDefault="00841E30" w:rsidP="00841E30">
            <w:pPr>
              <w:widowControl/>
              <w:autoSpaceDE/>
              <w:autoSpaceDN/>
              <w:adjustRightInd/>
              <w:jc w:val="center"/>
              <w:rPr>
                <w:ins w:id="6508" w:author="ERCOT" w:date="2021-11-01T10:51:00Z"/>
                <w:b/>
                <w:bCs/>
                <w:sz w:val="22"/>
                <w:szCs w:val="22"/>
              </w:rPr>
            </w:pPr>
            <w:ins w:id="6509" w:author="ERCOT" w:date="2021-11-01T11:02:00Z">
              <w:r>
                <w:rPr>
                  <w:rFonts w:ascii="Calibri" w:hAnsi="Calibri" w:cs="Calibri"/>
                  <w:color w:val="000000"/>
                  <w:sz w:val="22"/>
                  <w:szCs w:val="22"/>
                </w:rPr>
                <w:t>795</w:t>
              </w:r>
            </w:ins>
          </w:p>
        </w:tc>
        <w:tc>
          <w:tcPr>
            <w:tcW w:w="219" w:type="pct"/>
            <w:tcBorders>
              <w:top w:val="single" w:sz="4" w:space="0" w:color="000000"/>
              <w:left w:val="single" w:sz="4" w:space="0" w:color="000000"/>
              <w:bottom w:val="single" w:sz="4" w:space="0" w:color="000000"/>
              <w:right w:val="single" w:sz="4" w:space="0" w:color="000000"/>
            </w:tcBorders>
            <w:vAlign w:val="bottom"/>
            <w:tcPrChange w:id="6510" w:author="ERCOT" w:date="2021-11-01T11:02:00Z">
              <w:tcPr>
                <w:tcW w:w="219" w:type="pct"/>
                <w:tcBorders>
                  <w:top w:val="single" w:sz="4" w:space="0" w:color="000000"/>
                  <w:left w:val="single" w:sz="4" w:space="0" w:color="000000"/>
                  <w:bottom w:val="single" w:sz="4" w:space="0" w:color="000000"/>
                  <w:right w:val="single" w:sz="4" w:space="0" w:color="000000"/>
                </w:tcBorders>
                <w:vAlign w:val="center"/>
              </w:tcPr>
            </w:tcPrChange>
          </w:tcPr>
          <w:p w14:paraId="4FDA1C80" w14:textId="2442AA7B" w:rsidR="00841E30" w:rsidRPr="00E66AD4" w:rsidRDefault="00841E30" w:rsidP="00841E30">
            <w:pPr>
              <w:widowControl/>
              <w:autoSpaceDE/>
              <w:autoSpaceDN/>
              <w:adjustRightInd/>
              <w:jc w:val="center"/>
              <w:rPr>
                <w:ins w:id="6511" w:author="ERCOT" w:date="2021-11-01T10:51:00Z"/>
                <w:b/>
                <w:bCs/>
                <w:sz w:val="22"/>
                <w:szCs w:val="22"/>
              </w:rPr>
            </w:pPr>
            <w:ins w:id="6512"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513"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7D843B74" w14:textId="2C92FB3D" w:rsidR="00841E30" w:rsidRPr="00E66AD4" w:rsidRDefault="00841E30" w:rsidP="00841E30">
            <w:pPr>
              <w:widowControl/>
              <w:autoSpaceDE/>
              <w:autoSpaceDN/>
              <w:adjustRightInd/>
              <w:jc w:val="center"/>
              <w:rPr>
                <w:ins w:id="6514" w:author="ERCOT" w:date="2021-11-01T10:51:00Z"/>
                <w:b/>
                <w:bCs/>
                <w:sz w:val="22"/>
                <w:szCs w:val="22"/>
              </w:rPr>
            </w:pPr>
            <w:ins w:id="6515" w:author="ERCOT" w:date="2021-11-01T11:02:00Z">
              <w:r>
                <w:rPr>
                  <w:rFonts w:ascii="Calibri" w:hAnsi="Calibri" w:cs="Calibri"/>
                  <w:color w:val="000000"/>
                  <w:sz w:val="22"/>
                  <w:szCs w:val="22"/>
                </w:rPr>
                <w:t>795</w:t>
              </w:r>
            </w:ins>
          </w:p>
        </w:tc>
        <w:tc>
          <w:tcPr>
            <w:tcW w:w="198" w:type="pct"/>
            <w:tcBorders>
              <w:top w:val="single" w:sz="4" w:space="0" w:color="000000"/>
              <w:left w:val="single" w:sz="4" w:space="0" w:color="000000"/>
              <w:bottom w:val="single" w:sz="4" w:space="0" w:color="000000"/>
              <w:right w:val="single" w:sz="4" w:space="0" w:color="000000"/>
            </w:tcBorders>
            <w:vAlign w:val="bottom"/>
            <w:tcPrChange w:id="6516"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54E9D2FE" w14:textId="1DBD22BD" w:rsidR="00841E30" w:rsidRPr="00E66AD4" w:rsidRDefault="00841E30" w:rsidP="00841E30">
            <w:pPr>
              <w:widowControl/>
              <w:autoSpaceDE/>
              <w:autoSpaceDN/>
              <w:adjustRightInd/>
              <w:jc w:val="center"/>
              <w:rPr>
                <w:ins w:id="6517" w:author="ERCOT" w:date="2021-11-01T10:51:00Z"/>
                <w:b/>
                <w:bCs/>
                <w:sz w:val="22"/>
                <w:szCs w:val="22"/>
              </w:rPr>
            </w:pPr>
            <w:ins w:id="6518" w:author="ERCOT" w:date="2021-11-01T11:02:00Z">
              <w:r>
                <w:rPr>
                  <w:rFonts w:ascii="Calibri" w:hAnsi="Calibri" w:cs="Calibri"/>
                  <w:color w:val="000000"/>
                  <w:sz w:val="22"/>
                  <w:szCs w:val="22"/>
                </w:rPr>
                <w:t>795</w:t>
              </w:r>
            </w:ins>
          </w:p>
        </w:tc>
        <w:tc>
          <w:tcPr>
            <w:tcW w:w="194" w:type="pct"/>
            <w:tcBorders>
              <w:top w:val="single" w:sz="4" w:space="0" w:color="000000"/>
              <w:left w:val="single" w:sz="4" w:space="0" w:color="000000"/>
              <w:bottom w:val="single" w:sz="4" w:space="0" w:color="000000"/>
              <w:right w:val="single" w:sz="4" w:space="0" w:color="000000"/>
            </w:tcBorders>
            <w:vAlign w:val="bottom"/>
            <w:tcPrChange w:id="6519"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29502BDF" w14:textId="7BEA5C63" w:rsidR="00841E30" w:rsidRPr="00E66AD4" w:rsidRDefault="00841E30" w:rsidP="00841E30">
            <w:pPr>
              <w:widowControl/>
              <w:autoSpaceDE/>
              <w:autoSpaceDN/>
              <w:adjustRightInd/>
              <w:jc w:val="center"/>
              <w:rPr>
                <w:ins w:id="6520" w:author="ERCOT" w:date="2021-11-01T10:51:00Z"/>
                <w:b/>
                <w:bCs/>
                <w:sz w:val="22"/>
                <w:szCs w:val="22"/>
              </w:rPr>
            </w:pPr>
            <w:ins w:id="6521" w:author="ERCOT" w:date="2021-11-01T11:02:00Z">
              <w:r>
                <w:rPr>
                  <w:rFonts w:ascii="Calibri" w:hAnsi="Calibri" w:cs="Calibri"/>
                  <w:color w:val="000000"/>
                  <w:sz w:val="22"/>
                  <w:szCs w:val="22"/>
                </w:rPr>
                <w:t>970</w:t>
              </w:r>
            </w:ins>
          </w:p>
        </w:tc>
        <w:tc>
          <w:tcPr>
            <w:tcW w:w="198" w:type="pct"/>
            <w:tcBorders>
              <w:top w:val="single" w:sz="4" w:space="0" w:color="000000"/>
              <w:left w:val="single" w:sz="4" w:space="0" w:color="000000"/>
              <w:bottom w:val="single" w:sz="4" w:space="0" w:color="000000"/>
              <w:right w:val="single" w:sz="4" w:space="0" w:color="000000"/>
            </w:tcBorders>
            <w:vAlign w:val="bottom"/>
            <w:tcPrChange w:id="6522" w:author="ERCOT" w:date="2021-11-01T11:02:00Z">
              <w:tcPr>
                <w:tcW w:w="198" w:type="pct"/>
                <w:tcBorders>
                  <w:top w:val="single" w:sz="4" w:space="0" w:color="000000"/>
                  <w:left w:val="single" w:sz="4" w:space="0" w:color="000000"/>
                  <w:bottom w:val="single" w:sz="4" w:space="0" w:color="000000"/>
                  <w:right w:val="single" w:sz="4" w:space="0" w:color="000000"/>
                </w:tcBorders>
                <w:vAlign w:val="center"/>
              </w:tcPr>
            </w:tcPrChange>
          </w:tcPr>
          <w:p w14:paraId="03AFDC70" w14:textId="68E736DA" w:rsidR="00841E30" w:rsidRPr="00E66AD4" w:rsidRDefault="00841E30" w:rsidP="00841E30">
            <w:pPr>
              <w:widowControl/>
              <w:autoSpaceDE/>
              <w:autoSpaceDN/>
              <w:adjustRightInd/>
              <w:jc w:val="center"/>
              <w:rPr>
                <w:ins w:id="6523" w:author="ERCOT" w:date="2021-11-01T10:51:00Z"/>
                <w:b/>
                <w:bCs/>
                <w:sz w:val="22"/>
                <w:szCs w:val="22"/>
              </w:rPr>
            </w:pPr>
            <w:ins w:id="6524"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525"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0CA860AD" w14:textId="093030D3" w:rsidR="00841E30" w:rsidRPr="00E66AD4" w:rsidRDefault="00841E30" w:rsidP="00841E30">
            <w:pPr>
              <w:widowControl/>
              <w:autoSpaceDE/>
              <w:autoSpaceDN/>
              <w:adjustRightInd/>
              <w:jc w:val="center"/>
              <w:rPr>
                <w:ins w:id="6526" w:author="ERCOT" w:date="2021-11-01T10:51:00Z"/>
                <w:b/>
                <w:bCs/>
                <w:sz w:val="22"/>
                <w:szCs w:val="22"/>
              </w:rPr>
            </w:pPr>
            <w:ins w:id="6527"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528"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329171DD" w14:textId="18CDCA26" w:rsidR="00841E30" w:rsidRPr="00E66AD4" w:rsidRDefault="00841E30" w:rsidP="00841E30">
            <w:pPr>
              <w:widowControl/>
              <w:autoSpaceDE/>
              <w:autoSpaceDN/>
              <w:adjustRightInd/>
              <w:jc w:val="center"/>
              <w:rPr>
                <w:ins w:id="6529" w:author="ERCOT" w:date="2021-11-01T10:51:00Z"/>
                <w:b/>
                <w:bCs/>
                <w:sz w:val="22"/>
                <w:szCs w:val="22"/>
              </w:rPr>
            </w:pPr>
            <w:ins w:id="6530" w:author="ERCOT" w:date="2021-11-01T11:02:00Z">
              <w:r>
                <w:rPr>
                  <w:rFonts w:ascii="Calibri" w:hAnsi="Calibri" w:cs="Calibri"/>
                  <w:color w:val="000000"/>
                  <w:sz w:val="22"/>
                  <w:szCs w:val="22"/>
                </w:rPr>
                <w:t>970</w:t>
              </w:r>
            </w:ins>
          </w:p>
        </w:tc>
        <w:tc>
          <w:tcPr>
            <w:tcW w:w="194" w:type="pct"/>
            <w:tcBorders>
              <w:top w:val="single" w:sz="4" w:space="0" w:color="000000"/>
              <w:left w:val="single" w:sz="4" w:space="0" w:color="000000"/>
              <w:bottom w:val="single" w:sz="4" w:space="0" w:color="000000"/>
              <w:right w:val="single" w:sz="4" w:space="0" w:color="000000"/>
            </w:tcBorders>
            <w:vAlign w:val="bottom"/>
            <w:tcPrChange w:id="6531" w:author="ERCOT" w:date="2021-11-01T11:02:00Z">
              <w:tcPr>
                <w:tcW w:w="194" w:type="pct"/>
                <w:tcBorders>
                  <w:top w:val="single" w:sz="4" w:space="0" w:color="000000"/>
                  <w:left w:val="single" w:sz="4" w:space="0" w:color="000000"/>
                  <w:bottom w:val="single" w:sz="4" w:space="0" w:color="000000"/>
                  <w:right w:val="single" w:sz="4" w:space="0" w:color="000000"/>
                </w:tcBorders>
                <w:vAlign w:val="center"/>
              </w:tcPr>
            </w:tcPrChange>
          </w:tcPr>
          <w:p w14:paraId="10C9FACA" w14:textId="29D0CFD3" w:rsidR="00841E30" w:rsidRPr="00E66AD4" w:rsidRDefault="00841E30" w:rsidP="00841E30">
            <w:pPr>
              <w:widowControl/>
              <w:autoSpaceDE/>
              <w:autoSpaceDN/>
              <w:adjustRightInd/>
              <w:jc w:val="center"/>
              <w:rPr>
                <w:ins w:id="6532" w:author="ERCOT" w:date="2021-11-01T10:51:00Z"/>
                <w:b/>
                <w:bCs/>
                <w:sz w:val="22"/>
                <w:szCs w:val="22"/>
              </w:rPr>
            </w:pPr>
            <w:ins w:id="6533" w:author="ERCOT" w:date="2021-11-01T11:02:00Z">
              <w:r>
                <w:rPr>
                  <w:rFonts w:ascii="Calibri" w:hAnsi="Calibri" w:cs="Calibri"/>
                  <w:color w:val="000000"/>
                  <w:sz w:val="22"/>
                  <w:szCs w:val="22"/>
                </w:rPr>
                <w:t>970</w:t>
              </w:r>
            </w:ins>
          </w:p>
        </w:tc>
        <w:tc>
          <w:tcPr>
            <w:tcW w:w="176" w:type="pct"/>
            <w:tcBorders>
              <w:top w:val="single" w:sz="4" w:space="0" w:color="000000"/>
              <w:left w:val="single" w:sz="4" w:space="0" w:color="000000"/>
              <w:bottom w:val="single" w:sz="4" w:space="0" w:color="000000"/>
              <w:right w:val="single" w:sz="4" w:space="0" w:color="000000"/>
            </w:tcBorders>
            <w:vAlign w:val="bottom"/>
            <w:tcPrChange w:id="6534" w:author="ERCOT" w:date="2021-11-01T11:02:00Z">
              <w:tcPr>
                <w:tcW w:w="176" w:type="pct"/>
                <w:tcBorders>
                  <w:top w:val="single" w:sz="4" w:space="0" w:color="000000"/>
                  <w:left w:val="single" w:sz="4" w:space="0" w:color="000000"/>
                  <w:bottom w:val="single" w:sz="4" w:space="0" w:color="000000"/>
                  <w:right w:val="single" w:sz="4" w:space="0" w:color="000000"/>
                </w:tcBorders>
                <w:vAlign w:val="center"/>
              </w:tcPr>
            </w:tcPrChange>
          </w:tcPr>
          <w:p w14:paraId="2FA6C025" w14:textId="4AC19816" w:rsidR="00841E30" w:rsidRPr="00E66AD4" w:rsidRDefault="00841E30" w:rsidP="00841E30">
            <w:pPr>
              <w:widowControl/>
              <w:autoSpaceDE/>
              <w:autoSpaceDN/>
              <w:adjustRightInd/>
              <w:jc w:val="center"/>
              <w:rPr>
                <w:ins w:id="6535" w:author="ERCOT" w:date="2021-11-01T10:51:00Z"/>
                <w:b/>
                <w:bCs/>
                <w:sz w:val="22"/>
                <w:szCs w:val="22"/>
              </w:rPr>
            </w:pPr>
            <w:ins w:id="6536" w:author="ERCOT" w:date="2021-11-01T11:02:00Z">
              <w:r>
                <w:rPr>
                  <w:rFonts w:ascii="Calibri" w:hAnsi="Calibri" w:cs="Calibri"/>
                  <w:color w:val="000000"/>
                  <w:sz w:val="22"/>
                  <w:szCs w:val="22"/>
                </w:rPr>
                <w:t>970</w:t>
              </w:r>
            </w:ins>
          </w:p>
        </w:tc>
        <w:tc>
          <w:tcPr>
            <w:tcW w:w="187" w:type="pct"/>
            <w:tcBorders>
              <w:top w:val="single" w:sz="4" w:space="0" w:color="000000"/>
              <w:left w:val="single" w:sz="4" w:space="0" w:color="000000"/>
              <w:bottom w:val="single" w:sz="4" w:space="0" w:color="000000"/>
              <w:right w:val="single" w:sz="4" w:space="0" w:color="000000"/>
            </w:tcBorders>
            <w:vAlign w:val="bottom"/>
            <w:tcPrChange w:id="6537" w:author="ERCOT" w:date="2021-11-01T11:02:00Z">
              <w:tcPr>
                <w:tcW w:w="187" w:type="pct"/>
                <w:tcBorders>
                  <w:top w:val="single" w:sz="4" w:space="0" w:color="000000"/>
                  <w:left w:val="single" w:sz="4" w:space="0" w:color="000000"/>
                  <w:bottom w:val="single" w:sz="4" w:space="0" w:color="000000"/>
                  <w:right w:val="single" w:sz="4" w:space="0" w:color="000000"/>
                </w:tcBorders>
                <w:vAlign w:val="center"/>
              </w:tcPr>
            </w:tcPrChange>
          </w:tcPr>
          <w:p w14:paraId="2B261E17" w14:textId="7FF453F0" w:rsidR="00841E30" w:rsidRPr="00E66AD4" w:rsidRDefault="00841E30" w:rsidP="00841E30">
            <w:pPr>
              <w:widowControl/>
              <w:autoSpaceDE/>
              <w:autoSpaceDN/>
              <w:adjustRightInd/>
              <w:jc w:val="center"/>
              <w:rPr>
                <w:ins w:id="6538" w:author="ERCOT" w:date="2021-11-01T10:51:00Z"/>
                <w:b/>
                <w:bCs/>
                <w:sz w:val="22"/>
                <w:szCs w:val="22"/>
              </w:rPr>
            </w:pPr>
            <w:ins w:id="6539" w:author="ERCOT" w:date="2021-11-01T11:02:00Z">
              <w:r>
                <w:rPr>
                  <w:rFonts w:ascii="Calibri" w:hAnsi="Calibri" w:cs="Calibri"/>
                  <w:color w:val="000000"/>
                  <w:sz w:val="22"/>
                  <w:szCs w:val="22"/>
                </w:rPr>
                <w:t>1018</w:t>
              </w:r>
            </w:ins>
          </w:p>
        </w:tc>
        <w:tc>
          <w:tcPr>
            <w:tcW w:w="165" w:type="pct"/>
            <w:tcBorders>
              <w:top w:val="single" w:sz="4" w:space="0" w:color="000000"/>
              <w:left w:val="single" w:sz="4" w:space="0" w:color="000000"/>
              <w:bottom w:val="single" w:sz="4" w:space="0" w:color="000000"/>
              <w:right w:val="single" w:sz="4" w:space="0" w:color="000000"/>
            </w:tcBorders>
            <w:vAlign w:val="bottom"/>
            <w:tcPrChange w:id="6540" w:author="ERCOT" w:date="2021-11-01T11:02:00Z">
              <w:tcPr>
                <w:tcW w:w="165" w:type="pct"/>
                <w:tcBorders>
                  <w:top w:val="single" w:sz="4" w:space="0" w:color="000000"/>
                  <w:left w:val="single" w:sz="4" w:space="0" w:color="000000"/>
                  <w:bottom w:val="single" w:sz="4" w:space="0" w:color="000000"/>
                  <w:right w:val="single" w:sz="4" w:space="0" w:color="000000"/>
                </w:tcBorders>
                <w:vAlign w:val="center"/>
              </w:tcPr>
            </w:tcPrChange>
          </w:tcPr>
          <w:p w14:paraId="705D193E" w14:textId="5B45171F" w:rsidR="00841E30" w:rsidRPr="00E66AD4" w:rsidRDefault="00841E30" w:rsidP="00841E30">
            <w:pPr>
              <w:widowControl/>
              <w:autoSpaceDE/>
              <w:autoSpaceDN/>
              <w:adjustRightInd/>
              <w:jc w:val="center"/>
              <w:rPr>
                <w:ins w:id="6541" w:author="ERCOT" w:date="2021-11-01T10:51:00Z"/>
                <w:b/>
                <w:bCs/>
                <w:sz w:val="22"/>
                <w:szCs w:val="22"/>
              </w:rPr>
            </w:pPr>
            <w:ins w:id="6542" w:author="ERCOT" w:date="2021-11-01T11:02:00Z">
              <w:r>
                <w:rPr>
                  <w:rFonts w:ascii="Calibri" w:hAnsi="Calibri" w:cs="Calibri"/>
                  <w:color w:val="000000"/>
                  <w:sz w:val="22"/>
                  <w:szCs w:val="22"/>
                </w:rPr>
                <w:t>1018</w:t>
              </w:r>
            </w:ins>
          </w:p>
        </w:tc>
        <w:tc>
          <w:tcPr>
            <w:tcW w:w="166" w:type="pct"/>
            <w:tcBorders>
              <w:top w:val="single" w:sz="4" w:space="0" w:color="000000"/>
              <w:left w:val="single" w:sz="4" w:space="0" w:color="000000"/>
              <w:bottom w:val="single" w:sz="4" w:space="0" w:color="000000"/>
              <w:right w:val="single" w:sz="4" w:space="0" w:color="000000"/>
            </w:tcBorders>
            <w:vAlign w:val="bottom"/>
            <w:tcPrChange w:id="6543" w:author="ERCOT" w:date="2021-11-01T11:02:00Z">
              <w:tcPr>
                <w:tcW w:w="166" w:type="pct"/>
                <w:tcBorders>
                  <w:top w:val="single" w:sz="4" w:space="0" w:color="000000"/>
                  <w:left w:val="single" w:sz="4" w:space="0" w:color="000000"/>
                  <w:bottom w:val="single" w:sz="4" w:space="0" w:color="000000"/>
                  <w:right w:val="single" w:sz="4" w:space="0" w:color="000000"/>
                </w:tcBorders>
                <w:vAlign w:val="center"/>
              </w:tcPr>
            </w:tcPrChange>
          </w:tcPr>
          <w:p w14:paraId="3E9E44E7" w14:textId="0494E0B3" w:rsidR="00841E30" w:rsidRPr="00E66AD4" w:rsidRDefault="00841E30" w:rsidP="00841E30">
            <w:pPr>
              <w:widowControl/>
              <w:autoSpaceDE/>
              <w:autoSpaceDN/>
              <w:adjustRightInd/>
              <w:jc w:val="center"/>
              <w:rPr>
                <w:ins w:id="6544" w:author="ERCOT" w:date="2021-11-01T10:51:00Z"/>
                <w:b/>
                <w:bCs/>
                <w:sz w:val="22"/>
                <w:szCs w:val="22"/>
              </w:rPr>
            </w:pPr>
            <w:ins w:id="6545" w:author="ERCOT" w:date="2021-11-01T11:02:00Z">
              <w:r>
                <w:rPr>
                  <w:rFonts w:ascii="Calibri" w:hAnsi="Calibri" w:cs="Calibri"/>
                  <w:color w:val="000000"/>
                  <w:sz w:val="22"/>
                  <w:szCs w:val="22"/>
                </w:rPr>
                <w:t>1018</w:t>
              </w:r>
            </w:ins>
          </w:p>
        </w:tc>
        <w:tc>
          <w:tcPr>
            <w:tcW w:w="180" w:type="pct"/>
            <w:tcBorders>
              <w:top w:val="single" w:sz="4" w:space="0" w:color="000000"/>
              <w:left w:val="single" w:sz="4" w:space="0" w:color="000000"/>
              <w:bottom w:val="single" w:sz="4" w:space="0" w:color="000000"/>
              <w:right w:val="single" w:sz="4" w:space="0" w:color="000000"/>
            </w:tcBorders>
            <w:vAlign w:val="bottom"/>
            <w:tcPrChange w:id="6546" w:author="ERCOT" w:date="2021-11-01T11:02:00Z">
              <w:tcPr>
                <w:tcW w:w="180" w:type="pct"/>
                <w:tcBorders>
                  <w:top w:val="single" w:sz="4" w:space="0" w:color="000000"/>
                  <w:left w:val="single" w:sz="4" w:space="0" w:color="000000"/>
                  <w:bottom w:val="single" w:sz="4" w:space="0" w:color="000000"/>
                  <w:right w:val="single" w:sz="4" w:space="0" w:color="000000"/>
                </w:tcBorders>
                <w:vAlign w:val="center"/>
              </w:tcPr>
            </w:tcPrChange>
          </w:tcPr>
          <w:p w14:paraId="58C6229D" w14:textId="5E7CDDBC" w:rsidR="00841E30" w:rsidRPr="00E66AD4" w:rsidRDefault="00841E30" w:rsidP="00841E30">
            <w:pPr>
              <w:widowControl/>
              <w:autoSpaceDE/>
              <w:autoSpaceDN/>
              <w:adjustRightInd/>
              <w:jc w:val="center"/>
              <w:rPr>
                <w:ins w:id="6547" w:author="ERCOT" w:date="2021-11-01T10:51:00Z"/>
                <w:b/>
                <w:bCs/>
                <w:sz w:val="22"/>
                <w:szCs w:val="22"/>
              </w:rPr>
            </w:pPr>
            <w:ins w:id="6548" w:author="ERCOT" w:date="2021-11-01T11:02:00Z">
              <w:r>
                <w:rPr>
                  <w:rFonts w:ascii="Calibri" w:hAnsi="Calibri" w:cs="Calibri"/>
                  <w:color w:val="000000"/>
                  <w:sz w:val="22"/>
                  <w:szCs w:val="22"/>
                </w:rPr>
                <w:t>1018</w:t>
              </w:r>
            </w:ins>
          </w:p>
        </w:tc>
        <w:tc>
          <w:tcPr>
            <w:tcW w:w="195" w:type="pct"/>
            <w:tcBorders>
              <w:top w:val="single" w:sz="4" w:space="0" w:color="000000"/>
              <w:left w:val="single" w:sz="4" w:space="0" w:color="000000"/>
              <w:bottom w:val="single" w:sz="4" w:space="0" w:color="000000"/>
              <w:right w:val="single" w:sz="4" w:space="0" w:color="000000"/>
            </w:tcBorders>
            <w:vAlign w:val="bottom"/>
            <w:tcPrChange w:id="6549" w:author="ERCOT" w:date="2021-11-01T11:02:00Z">
              <w:tcPr>
                <w:tcW w:w="147" w:type="pct"/>
                <w:tcBorders>
                  <w:top w:val="single" w:sz="4" w:space="0" w:color="000000"/>
                  <w:left w:val="single" w:sz="4" w:space="0" w:color="000000"/>
                  <w:bottom w:val="single" w:sz="4" w:space="0" w:color="000000"/>
                  <w:right w:val="single" w:sz="4" w:space="0" w:color="000000"/>
                </w:tcBorders>
                <w:vAlign w:val="center"/>
              </w:tcPr>
            </w:tcPrChange>
          </w:tcPr>
          <w:p w14:paraId="442AD2ED" w14:textId="775363AA" w:rsidR="00841E30" w:rsidRPr="00E66AD4" w:rsidRDefault="00841E30" w:rsidP="00841E30">
            <w:pPr>
              <w:widowControl/>
              <w:autoSpaceDE/>
              <w:autoSpaceDN/>
              <w:adjustRightInd/>
              <w:jc w:val="center"/>
              <w:rPr>
                <w:ins w:id="6550" w:author="ERCOT" w:date="2021-11-01T10:51:00Z"/>
                <w:b/>
                <w:bCs/>
                <w:sz w:val="22"/>
                <w:szCs w:val="22"/>
              </w:rPr>
            </w:pPr>
            <w:ins w:id="6551" w:author="ERCOT" w:date="2021-11-01T11:02:00Z">
              <w:r>
                <w:rPr>
                  <w:rFonts w:ascii="Calibri" w:hAnsi="Calibri" w:cs="Calibri"/>
                  <w:color w:val="000000"/>
                  <w:sz w:val="22"/>
                  <w:szCs w:val="22"/>
                </w:rPr>
                <w:t>1018</w:t>
              </w:r>
            </w:ins>
          </w:p>
        </w:tc>
        <w:tc>
          <w:tcPr>
            <w:tcW w:w="244" w:type="pct"/>
            <w:vAlign w:val="bottom"/>
            <w:tcPrChange w:id="6552" w:author="ERCOT" w:date="2021-11-01T11:02:00Z">
              <w:tcPr>
                <w:tcW w:w="291" w:type="pct"/>
                <w:gridSpan w:val="2"/>
                <w:vAlign w:val="bottom"/>
              </w:tcPr>
            </w:tcPrChange>
          </w:tcPr>
          <w:p w14:paraId="218263D1" w14:textId="4924DC65" w:rsidR="00841E30" w:rsidRPr="00E66AD4" w:rsidRDefault="00841E30" w:rsidP="00841E30">
            <w:pPr>
              <w:widowControl/>
              <w:autoSpaceDE/>
              <w:autoSpaceDN/>
              <w:adjustRightInd/>
              <w:rPr>
                <w:ins w:id="6553" w:author="ERCOT" w:date="2021-11-01T11:01:00Z"/>
                <w:b/>
                <w:bCs/>
                <w:sz w:val="22"/>
                <w:szCs w:val="22"/>
              </w:rPr>
            </w:pPr>
            <w:ins w:id="6554" w:author="ERCOT" w:date="2021-11-01T11:02:00Z">
              <w:r>
                <w:rPr>
                  <w:rFonts w:ascii="Calibri" w:hAnsi="Calibri" w:cs="Calibri"/>
                  <w:color w:val="000000"/>
                  <w:sz w:val="22"/>
                  <w:szCs w:val="22"/>
                </w:rPr>
                <w:t>1018</w:t>
              </w:r>
            </w:ins>
          </w:p>
        </w:tc>
      </w:tr>
      <w:tr w:rsidR="00841E30" w:rsidRPr="00E66AD4" w14:paraId="7D357262" w14:textId="74DB4FBB" w:rsidTr="00884092">
        <w:tblPrEx>
          <w:tblPrExChange w:id="6555" w:author="ERCOT" w:date="2021-11-01T11:02:00Z">
            <w:tblPrEx>
              <w:tblW w:w="5637" w:type="pct"/>
            </w:tblPrEx>
          </w:tblPrExChange>
        </w:tblPrEx>
        <w:trPr>
          <w:trHeight w:val="576"/>
          <w:tblCellSpacing w:w="0" w:type="dxa"/>
          <w:ins w:id="6556" w:author="ERCOT" w:date="2021-11-01T10:51:00Z"/>
          <w:trPrChange w:id="6557" w:author="ERCOT" w:date="2021-11-01T11:02:00Z">
            <w:trPr>
              <w:trHeight w:val="576"/>
              <w:tblCellSpacing w:w="0" w:type="dxa"/>
            </w:trPr>
          </w:trPrChange>
        </w:trPr>
        <w:tc>
          <w:tcPr>
            <w:tcW w:w="339" w:type="pct"/>
            <w:tcBorders>
              <w:top w:val="single" w:sz="4" w:space="0" w:color="000000"/>
              <w:left w:val="single" w:sz="8" w:space="0" w:color="000000"/>
              <w:bottom w:val="single" w:sz="8" w:space="0" w:color="000000"/>
              <w:right w:val="single" w:sz="4" w:space="0" w:color="000000"/>
            </w:tcBorders>
            <w:vAlign w:val="center"/>
            <w:tcPrChange w:id="6558" w:author="ERCOT" w:date="2021-11-01T11:02:00Z">
              <w:tcPr>
                <w:tcW w:w="339" w:type="pct"/>
                <w:tcBorders>
                  <w:top w:val="single" w:sz="4" w:space="0" w:color="000000"/>
                  <w:left w:val="single" w:sz="8" w:space="0" w:color="000000"/>
                  <w:bottom w:val="single" w:sz="8" w:space="0" w:color="000000"/>
                  <w:right w:val="single" w:sz="4" w:space="0" w:color="000000"/>
                </w:tcBorders>
                <w:vAlign w:val="center"/>
              </w:tcPr>
            </w:tcPrChange>
          </w:tcPr>
          <w:p w14:paraId="7AC36DA6" w14:textId="77777777" w:rsidR="00841E30" w:rsidRPr="000357D1" w:rsidRDefault="00841E30" w:rsidP="00841E30">
            <w:pPr>
              <w:widowControl/>
              <w:autoSpaceDE/>
              <w:autoSpaceDN/>
              <w:adjustRightInd/>
              <w:jc w:val="center"/>
              <w:rPr>
                <w:ins w:id="6559" w:author="ERCOT" w:date="2021-11-01T10:51:00Z"/>
                <w:sz w:val="22"/>
                <w:szCs w:val="22"/>
              </w:rPr>
            </w:pPr>
            <w:ins w:id="6560" w:author="ERCOT" w:date="2021-11-01T10:51:00Z">
              <w:r w:rsidRPr="000357D1">
                <w:rPr>
                  <w:b/>
                  <w:bCs/>
                  <w:sz w:val="22"/>
                  <w:szCs w:val="22"/>
                </w:rPr>
                <w:lastRenderedPageBreak/>
                <w:t>Dec.</w:t>
              </w:r>
            </w:ins>
          </w:p>
        </w:tc>
        <w:tc>
          <w:tcPr>
            <w:tcW w:w="199" w:type="pct"/>
            <w:tcBorders>
              <w:top w:val="single" w:sz="4" w:space="0" w:color="000000"/>
              <w:left w:val="single" w:sz="4" w:space="0" w:color="000000"/>
              <w:bottom w:val="single" w:sz="8" w:space="0" w:color="000000"/>
              <w:right w:val="single" w:sz="4" w:space="0" w:color="000000"/>
            </w:tcBorders>
            <w:vAlign w:val="bottom"/>
            <w:tcPrChange w:id="6561" w:author="ERCOT" w:date="2021-11-01T11:02:00Z">
              <w:tcPr>
                <w:tcW w:w="199" w:type="pct"/>
                <w:tcBorders>
                  <w:top w:val="single" w:sz="4" w:space="0" w:color="000000"/>
                  <w:left w:val="single" w:sz="4" w:space="0" w:color="000000"/>
                  <w:bottom w:val="single" w:sz="8" w:space="0" w:color="000000"/>
                  <w:right w:val="single" w:sz="4" w:space="0" w:color="000000"/>
                </w:tcBorders>
                <w:vAlign w:val="center"/>
              </w:tcPr>
            </w:tcPrChange>
          </w:tcPr>
          <w:p w14:paraId="36527310" w14:textId="2627F6D8" w:rsidR="00841E30" w:rsidRPr="00E66AD4" w:rsidRDefault="00841E30" w:rsidP="00841E30">
            <w:pPr>
              <w:widowControl/>
              <w:autoSpaceDE/>
              <w:autoSpaceDN/>
              <w:adjustRightInd/>
              <w:jc w:val="center"/>
              <w:rPr>
                <w:ins w:id="6562" w:author="ERCOT" w:date="2021-11-01T10:51:00Z"/>
                <w:b/>
                <w:bCs/>
                <w:sz w:val="22"/>
                <w:szCs w:val="22"/>
              </w:rPr>
            </w:pPr>
            <w:ins w:id="6563" w:author="ERCOT" w:date="2021-11-01T11:02:00Z">
              <w:r>
                <w:rPr>
                  <w:rFonts w:ascii="Calibri" w:hAnsi="Calibri" w:cs="Calibri"/>
                  <w:color w:val="000000"/>
                  <w:sz w:val="22"/>
                  <w:szCs w:val="22"/>
                </w:rPr>
                <w:t>526</w:t>
              </w:r>
            </w:ins>
          </w:p>
        </w:tc>
        <w:tc>
          <w:tcPr>
            <w:tcW w:w="194" w:type="pct"/>
            <w:tcBorders>
              <w:top w:val="single" w:sz="4" w:space="0" w:color="000000"/>
              <w:left w:val="single" w:sz="4" w:space="0" w:color="000000"/>
              <w:bottom w:val="single" w:sz="8" w:space="0" w:color="000000"/>
              <w:right w:val="single" w:sz="4" w:space="0" w:color="000000"/>
            </w:tcBorders>
            <w:vAlign w:val="bottom"/>
            <w:tcPrChange w:id="6564"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14150D19" w14:textId="66358260" w:rsidR="00841E30" w:rsidRPr="00E66AD4" w:rsidRDefault="00841E30" w:rsidP="00841E30">
            <w:pPr>
              <w:widowControl/>
              <w:autoSpaceDE/>
              <w:autoSpaceDN/>
              <w:adjustRightInd/>
              <w:jc w:val="center"/>
              <w:rPr>
                <w:ins w:id="6565" w:author="ERCOT" w:date="2021-11-01T10:51:00Z"/>
                <w:b/>
                <w:bCs/>
                <w:sz w:val="22"/>
                <w:szCs w:val="22"/>
              </w:rPr>
            </w:pPr>
            <w:ins w:id="6566"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67"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6A43B39" w14:textId="2DD788C6" w:rsidR="00841E30" w:rsidRPr="00E66AD4" w:rsidRDefault="00841E30" w:rsidP="00841E30">
            <w:pPr>
              <w:widowControl/>
              <w:autoSpaceDE/>
              <w:autoSpaceDN/>
              <w:adjustRightInd/>
              <w:jc w:val="center"/>
              <w:rPr>
                <w:ins w:id="6568" w:author="ERCOT" w:date="2021-11-01T10:51:00Z"/>
                <w:b/>
                <w:bCs/>
                <w:sz w:val="22"/>
                <w:szCs w:val="22"/>
              </w:rPr>
            </w:pPr>
            <w:ins w:id="6569"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70"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6580A397" w14:textId="40A6DCFC" w:rsidR="00841E30" w:rsidRPr="00E66AD4" w:rsidRDefault="00841E30" w:rsidP="00841E30">
            <w:pPr>
              <w:widowControl/>
              <w:autoSpaceDE/>
              <w:autoSpaceDN/>
              <w:adjustRightInd/>
              <w:jc w:val="center"/>
              <w:rPr>
                <w:ins w:id="6571" w:author="ERCOT" w:date="2021-11-01T10:51:00Z"/>
                <w:b/>
                <w:bCs/>
                <w:sz w:val="22"/>
                <w:szCs w:val="22"/>
              </w:rPr>
            </w:pPr>
            <w:ins w:id="6572"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73"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1310C64E" w14:textId="5C788D35" w:rsidR="00841E30" w:rsidRPr="00E66AD4" w:rsidRDefault="00841E30" w:rsidP="00841E30">
            <w:pPr>
              <w:widowControl/>
              <w:autoSpaceDE/>
              <w:autoSpaceDN/>
              <w:adjustRightInd/>
              <w:jc w:val="center"/>
              <w:rPr>
                <w:ins w:id="6574" w:author="ERCOT" w:date="2021-11-01T10:51:00Z"/>
                <w:b/>
                <w:bCs/>
                <w:sz w:val="22"/>
                <w:szCs w:val="22"/>
              </w:rPr>
            </w:pPr>
            <w:ins w:id="6575"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76"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59447C6" w14:textId="17CE060B" w:rsidR="00841E30" w:rsidRPr="00E66AD4" w:rsidRDefault="00841E30" w:rsidP="00841E30">
            <w:pPr>
              <w:widowControl/>
              <w:autoSpaceDE/>
              <w:autoSpaceDN/>
              <w:adjustRightInd/>
              <w:jc w:val="center"/>
              <w:rPr>
                <w:ins w:id="6577" w:author="ERCOT" w:date="2021-11-01T10:51:00Z"/>
                <w:b/>
                <w:bCs/>
                <w:sz w:val="22"/>
                <w:szCs w:val="22"/>
              </w:rPr>
            </w:pPr>
            <w:ins w:id="6578" w:author="ERCOT" w:date="2021-11-01T11:02:00Z">
              <w:r>
                <w:rPr>
                  <w:rFonts w:ascii="Calibri" w:hAnsi="Calibri" w:cs="Calibri"/>
                  <w:color w:val="000000"/>
                  <w:sz w:val="22"/>
                  <w:szCs w:val="22"/>
                </w:rPr>
                <w:t>526</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79"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24923B91" w14:textId="55CA9B07" w:rsidR="00841E30" w:rsidRPr="00E66AD4" w:rsidRDefault="00841E30" w:rsidP="00841E30">
            <w:pPr>
              <w:widowControl/>
              <w:autoSpaceDE/>
              <w:autoSpaceDN/>
              <w:adjustRightInd/>
              <w:jc w:val="center"/>
              <w:rPr>
                <w:ins w:id="6580" w:author="ERCOT" w:date="2021-11-01T10:51:00Z"/>
                <w:b/>
                <w:bCs/>
                <w:sz w:val="22"/>
                <w:szCs w:val="22"/>
              </w:rPr>
            </w:pPr>
            <w:ins w:id="6581"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82"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1903EBD7" w14:textId="58AA3CE0" w:rsidR="00841E30" w:rsidRPr="00E66AD4" w:rsidRDefault="00841E30" w:rsidP="00841E30">
            <w:pPr>
              <w:widowControl/>
              <w:autoSpaceDE/>
              <w:autoSpaceDN/>
              <w:adjustRightInd/>
              <w:jc w:val="center"/>
              <w:rPr>
                <w:ins w:id="6583" w:author="ERCOT" w:date="2021-11-01T10:51:00Z"/>
                <w:b/>
                <w:bCs/>
                <w:sz w:val="22"/>
                <w:szCs w:val="22"/>
              </w:rPr>
            </w:pPr>
            <w:ins w:id="6584" w:author="ERCOT" w:date="2021-11-01T11:02:00Z">
              <w:r>
                <w:rPr>
                  <w:rFonts w:ascii="Calibri" w:hAnsi="Calibri" w:cs="Calibri"/>
                  <w:color w:val="000000"/>
                  <w:sz w:val="22"/>
                  <w:szCs w:val="22"/>
                </w:rPr>
                <w:t>778</w:t>
              </w:r>
            </w:ins>
          </w:p>
        </w:tc>
        <w:tc>
          <w:tcPr>
            <w:tcW w:w="178" w:type="pct"/>
            <w:tcBorders>
              <w:top w:val="single" w:sz="4" w:space="0" w:color="000000"/>
              <w:left w:val="single" w:sz="4" w:space="0" w:color="000000"/>
              <w:bottom w:val="single" w:sz="8" w:space="0" w:color="000000"/>
              <w:right w:val="single" w:sz="4" w:space="0" w:color="000000"/>
            </w:tcBorders>
            <w:vAlign w:val="bottom"/>
            <w:tcPrChange w:id="6585" w:author="ERCOT" w:date="2021-11-01T11:02:00Z">
              <w:tcPr>
                <w:tcW w:w="178" w:type="pct"/>
                <w:tcBorders>
                  <w:top w:val="single" w:sz="4" w:space="0" w:color="000000"/>
                  <w:left w:val="single" w:sz="4" w:space="0" w:color="000000"/>
                  <w:bottom w:val="single" w:sz="8" w:space="0" w:color="000000"/>
                  <w:right w:val="single" w:sz="4" w:space="0" w:color="000000"/>
                </w:tcBorders>
                <w:vAlign w:val="center"/>
              </w:tcPr>
            </w:tcPrChange>
          </w:tcPr>
          <w:p w14:paraId="467B597E" w14:textId="15EE3558" w:rsidR="00841E30" w:rsidRPr="00E66AD4" w:rsidRDefault="00841E30" w:rsidP="00841E30">
            <w:pPr>
              <w:widowControl/>
              <w:autoSpaceDE/>
              <w:autoSpaceDN/>
              <w:adjustRightInd/>
              <w:jc w:val="center"/>
              <w:rPr>
                <w:ins w:id="6586" w:author="ERCOT" w:date="2021-11-01T10:51:00Z"/>
                <w:b/>
                <w:bCs/>
                <w:sz w:val="22"/>
                <w:szCs w:val="22"/>
              </w:rPr>
            </w:pPr>
            <w:ins w:id="6587" w:author="ERCOT" w:date="2021-11-01T11:02:00Z">
              <w:r>
                <w:rPr>
                  <w:rFonts w:ascii="Calibri" w:hAnsi="Calibri" w:cs="Calibri"/>
                  <w:color w:val="000000"/>
                  <w:sz w:val="22"/>
                  <w:szCs w:val="22"/>
                </w:rPr>
                <w:t>778</w:t>
              </w:r>
            </w:ins>
          </w:p>
        </w:tc>
        <w:tc>
          <w:tcPr>
            <w:tcW w:w="219" w:type="pct"/>
            <w:tcBorders>
              <w:top w:val="single" w:sz="4" w:space="0" w:color="000000"/>
              <w:left w:val="single" w:sz="4" w:space="0" w:color="000000"/>
              <w:bottom w:val="single" w:sz="8" w:space="0" w:color="000000"/>
              <w:right w:val="single" w:sz="4" w:space="0" w:color="000000"/>
            </w:tcBorders>
            <w:vAlign w:val="bottom"/>
            <w:tcPrChange w:id="6588" w:author="ERCOT" w:date="2021-11-01T11:02:00Z">
              <w:tcPr>
                <w:tcW w:w="219" w:type="pct"/>
                <w:tcBorders>
                  <w:top w:val="single" w:sz="4" w:space="0" w:color="000000"/>
                  <w:left w:val="single" w:sz="4" w:space="0" w:color="000000"/>
                  <w:bottom w:val="single" w:sz="8" w:space="0" w:color="000000"/>
                  <w:right w:val="single" w:sz="4" w:space="0" w:color="000000"/>
                </w:tcBorders>
                <w:vAlign w:val="center"/>
              </w:tcPr>
            </w:tcPrChange>
          </w:tcPr>
          <w:p w14:paraId="05250E12" w14:textId="6E812DE2" w:rsidR="00841E30" w:rsidRPr="00E66AD4" w:rsidRDefault="00841E30" w:rsidP="00841E30">
            <w:pPr>
              <w:widowControl/>
              <w:autoSpaceDE/>
              <w:autoSpaceDN/>
              <w:adjustRightInd/>
              <w:jc w:val="center"/>
              <w:rPr>
                <w:ins w:id="6589" w:author="ERCOT" w:date="2021-11-01T10:51:00Z"/>
                <w:b/>
                <w:bCs/>
                <w:sz w:val="22"/>
                <w:szCs w:val="22"/>
              </w:rPr>
            </w:pPr>
            <w:ins w:id="6590"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91"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79996D1A" w14:textId="6CCA2ACA" w:rsidR="00841E30" w:rsidRPr="00E66AD4" w:rsidRDefault="00841E30" w:rsidP="00841E30">
            <w:pPr>
              <w:widowControl/>
              <w:autoSpaceDE/>
              <w:autoSpaceDN/>
              <w:adjustRightInd/>
              <w:jc w:val="center"/>
              <w:rPr>
                <w:ins w:id="6592" w:author="ERCOT" w:date="2021-11-01T10:51:00Z"/>
                <w:b/>
                <w:bCs/>
                <w:sz w:val="22"/>
                <w:szCs w:val="22"/>
              </w:rPr>
            </w:pPr>
            <w:ins w:id="6593" w:author="ERCOT" w:date="2021-11-01T11:02:00Z">
              <w:r>
                <w:rPr>
                  <w:rFonts w:ascii="Calibri" w:hAnsi="Calibri" w:cs="Calibri"/>
                  <w:color w:val="000000"/>
                  <w:sz w:val="22"/>
                  <w:szCs w:val="22"/>
                </w:rPr>
                <w:t>778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594"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0DFB70DD" w14:textId="22D8729B" w:rsidR="00841E30" w:rsidRPr="00E66AD4" w:rsidRDefault="00841E30" w:rsidP="00841E30">
            <w:pPr>
              <w:widowControl/>
              <w:autoSpaceDE/>
              <w:autoSpaceDN/>
              <w:adjustRightInd/>
              <w:jc w:val="center"/>
              <w:rPr>
                <w:ins w:id="6595" w:author="ERCOT" w:date="2021-11-01T10:51:00Z"/>
                <w:b/>
                <w:bCs/>
                <w:sz w:val="22"/>
                <w:szCs w:val="22"/>
              </w:rPr>
            </w:pPr>
            <w:ins w:id="6596" w:author="ERCOT" w:date="2021-11-01T11:02:00Z">
              <w:r>
                <w:rPr>
                  <w:rFonts w:ascii="Calibri" w:hAnsi="Calibri" w:cs="Calibri"/>
                  <w:color w:val="000000"/>
                  <w:sz w:val="22"/>
                  <w:szCs w:val="22"/>
                </w:rPr>
                <w:t>778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597"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02258FDA" w14:textId="64B17B73" w:rsidR="00841E30" w:rsidRPr="00E66AD4" w:rsidRDefault="00841E30" w:rsidP="00841E30">
            <w:pPr>
              <w:widowControl/>
              <w:autoSpaceDE/>
              <w:autoSpaceDN/>
              <w:adjustRightInd/>
              <w:jc w:val="center"/>
              <w:rPr>
                <w:ins w:id="6598" w:author="ERCOT" w:date="2021-11-01T10:51:00Z"/>
                <w:b/>
                <w:bCs/>
                <w:sz w:val="22"/>
                <w:szCs w:val="22"/>
              </w:rPr>
            </w:pPr>
            <w:ins w:id="6599" w:author="ERCOT" w:date="2021-11-01T11:02:00Z">
              <w:r>
                <w:rPr>
                  <w:rFonts w:ascii="Calibri" w:hAnsi="Calibri" w:cs="Calibri"/>
                  <w:color w:val="000000"/>
                  <w:sz w:val="22"/>
                  <w:szCs w:val="22"/>
                </w:rPr>
                <w:t>628</w:t>
              </w:r>
            </w:ins>
          </w:p>
        </w:tc>
        <w:tc>
          <w:tcPr>
            <w:tcW w:w="198" w:type="pct"/>
            <w:tcBorders>
              <w:top w:val="single" w:sz="4" w:space="0" w:color="000000"/>
              <w:left w:val="single" w:sz="4" w:space="0" w:color="000000"/>
              <w:bottom w:val="single" w:sz="8" w:space="0" w:color="000000"/>
              <w:right w:val="single" w:sz="4" w:space="0" w:color="000000"/>
            </w:tcBorders>
            <w:vAlign w:val="bottom"/>
            <w:tcPrChange w:id="6600" w:author="ERCOT" w:date="2021-11-01T11:02:00Z">
              <w:tcPr>
                <w:tcW w:w="198" w:type="pct"/>
                <w:tcBorders>
                  <w:top w:val="single" w:sz="4" w:space="0" w:color="000000"/>
                  <w:left w:val="single" w:sz="4" w:space="0" w:color="000000"/>
                  <w:bottom w:val="single" w:sz="8" w:space="0" w:color="000000"/>
                  <w:right w:val="single" w:sz="4" w:space="0" w:color="000000"/>
                </w:tcBorders>
                <w:vAlign w:val="center"/>
              </w:tcPr>
            </w:tcPrChange>
          </w:tcPr>
          <w:p w14:paraId="760C4F32" w14:textId="07D9CE23" w:rsidR="00841E30" w:rsidRPr="00E66AD4" w:rsidRDefault="00841E30" w:rsidP="00841E30">
            <w:pPr>
              <w:widowControl/>
              <w:autoSpaceDE/>
              <w:autoSpaceDN/>
              <w:adjustRightInd/>
              <w:jc w:val="center"/>
              <w:rPr>
                <w:ins w:id="6601" w:author="ERCOT" w:date="2021-11-01T10:51:00Z"/>
                <w:b/>
                <w:bCs/>
                <w:sz w:val="22"/>
                <w:szCs w:val="22"/>
              </w:rPr>
            </w:pPr>
            <w:ins w:id="6602"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603"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5147296D" w14:textId="49C5C2A5" w:rsidR="00841E30" w:rsidRPr="00E66AD4" w:rsidRDefault="00841E30" w:rsidP="00841E30">
            <w:pPr>
              <w:widowControl/>
              <w:autoSpaceDE/>
              <w:autoSpaceDN/>
              <w:adjustRightInd/>
              <w:jc w:val="center"/>
              <w:rPr>
                <w:ins w:id="6604" w:author="ERCOT" w:date="2021-11-01T10:51:00Z"/>
                <w:b/>
                <w:bCs/>
                <w:sz w:val="22"/>
                <w:szCs w:val="22"/>
              </w:rPr>
            </w:pPr>
            <w:ins w:id="6605"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606"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320D1988" w14:textId="42C91B0B" w:rsidR="00841E30" w:rsidRPr="00E66AD4" w:rsidRDefault="00841E30" w:rsidP="00841E30">
            <w:pPr>
              <w:widowControl/>
              <w:autoSpaceDE/>
              <w:autoSpaceDN/>
              <w:adjustRightInd/>
              <w:jc w:val="center"/>
              <w:rPr>
                <w:ins w:id="6607" w:author="ERCOT" w:date="2021-11-01T10:51:00Z"/>
                <w:b/>
                <w:bCs/>
                <w:sz w:val="22"/>
                <w:szCs w:val="22"/>
              </w:rPr>
            </w:pPr>
            <w:ins w:id="6608" w:author="ERCOT" w:date="2021-11-01T11:02:00Z">
              <w:r>
                <w:rPr>
                  <w:rFonts w:ascii="Calibri" w:hAnsi="Calibri" w:cs="Calibri"/>
                  <w:color w:val="000000"/>
                  <w:sz w:val="22"/>
                  <w:szCs w:val="22"/>
                </w:rPr>
                <w:t>628</w:t>
              </w:r>
            </w:ins>
          </w:p>
        </w:tc>
        <w:tc>
          <w:tcPr>
            <w:tcW w:w="194" w:type="pct"/>
            <w:tcBorders>
              <w:top w:val="single" w:sz="4" w:space="0" w:color="000000"/>
              <w:left w:val="single" w:sz="4" w:space="0" w:color="000000"/>
              <w:bottom w:val="single" w:sz="8" w:space="0" w:color="000000"/>
              <w:right w:val="single" w:sz="4" w:space="0" w:color="000000"/>
            </w:tcBorders>
            <w:vAlign w:val="bottom"/>
            <w:tcPrChange w:id="6609" w:author="ERCOT" w:date="2021-11-01T11:02:00Z">
              <w:tcPr>
                <w:tcW w:w="194" w:type="pct"/>
                <w:tcBorders>
                  <w:top w:val="single" w:sz="4" w:space="0" w:color="000000"/>
                  <w:left w:val="single" w:sz="4" w:space="0" w:color="000000"/>
                  <w:bottom w:val="single" w:sz="8" w:space="0" w:color="000000"/>
                  <w:right w:val="single" w:sz="4" w:space="0" w:color="000000"/>
                </w:tcBorders>
                <w:vAlign w:val="center"/>
              </w:tcPr>
            </w:tcPrChange>
          </w:tcPr>
          <w:p w14:paraId="3B995591" w14:textId="381F4C70" w:rsidR="00841E30" w:rsidRPr="00E66AD4" w:rsidRDefault="00841E30" w:rsidP="00841E30">
            <w:pPr>
              <w:widowControl/>
              <w:autoSpaceDE/>
              <w:autoSpaceDN/>
              <w:adjustRightInd/>
              <w:jc w:val="center"/>
              <w:rPr>
                <w:ins w:id="6610" w:author="ERCOT" w:date="2021-11-01T10:51:00Z"/>
                <w:b/>
                <w:bCs/>
                <w:sz w:val="22"/>
                <w:szCs w:val="22"/>
              </w:rPr>
            </w:pPr>
            <w:ins w:id="6611" w:author="ERCOT" w:date="2021-11-01T11:02:00Z">
              <w:r>
                <w:rPr>
                  <w:rFonts w:ascii="Calibri" w:hAnsi="Calibri" w:cs="Calibri"/>
                  <w:color w:val="000000"/>
                  <w:sz w:val="22"/>
                  <w:szCs w:val="22"/>
                </w:rPr>
                <w:t>628</w:t>
              </w:r>
            </w:ins>
          </w:p>
        </w:tc>
        <w:tc>
          <w:tcPr>
            <w:tcW w:w="176" w:type="pct"/>
            <w:tcBorders>
              <w:top w:val="single" w:sz="4" w:space="0" w:color="000000"/>
              <w:left w:val="single" w:sz="4" w:space="0" w:color="000000"/>
              <w:bottom w:val="single" w:sz="8" w:space="0" w:color="000000"/>
              <w:right w:val="single" w:sz="4" w:space="0" w:color="000000"/>
            </w:tcBorders>
            <w:vAlign w:val="bottom"/>
            <w:tcPrChange w:id="6612" w:author="ERCOT" w:date="2021-11-01T11:02:00Z">
              <w:tcPr>
                <w:tcW w:w="176" w:type="pct"/>
                <w:tcBorders>
                  <w:top w:val="single" w:sz="4" w:space="0" w:color="000000"/>
                  <w:left w:val="single" w:sz="4" w:space="0" w:color="000000"/>
                  <w:bottom w:val="single" w:sz="8" w:space="0" w:color="000000"/>
                  <w:right w:val="single" w:sz="4" w:space="0" w:color="000000"/>
                </w:tcBorders>
                <w:vAlign w:val="center"/>
              </w:tcPr>
            </w:tcPrChange>
          </w:tcPr>
          <w:p w14:paraId="04746961" w14:textId="23C43D8E" w:rsidR="00841E30" w:rsidRPr="00E66AD4" w:rsidRDefault="00841E30" w:rsidP="00841E30">
            <w:pPr>
              <w:widowControl/>
              <w:autoSpaceDE/>
              <w:autoSpaceDN/>
              <w:adjustRightInd/>
              <w:jc w:val="center"/>
              <w:rPr>
                <w:ins w:id="6613" w:author="ERCOT" w:date="2021-11-01T10:51:00Z"/>
                <w:b/>
                <w:bCs/>
                <w:sz w:val="22"/>
                <w:szCs w:val="22"/>
              </w:rPr>
            </w:pPr>
            <w:ins w:id="6614" w:author="ERCOT" w:date="2021-11-01T11:02:00Z">
              <w:r>
                <w:rPr>
                  <w:rFonts w:ascii="Calibri" w:hAnsi="Calibri" w:cs="Calibri"/>
                  <w:color w:val="000000"/>
                  <w:sz w:val="22"/>
                  <w:szCs w:val="22"/>
                </w:rPr>
                <w:t>628</w:t>
              </w:r>
            </w:ins>
          </w:p>
        </w:tc>
        <w:tc>
          <w:tcPr>
            <w:tcW w:w="187" w:type="pct"/>
            <w:tcBorders>
              <w:top w:val="single" w:sz="4" w:space="0" w:color="000000"/>
              <w:left w:val="single" w:sz="4" w:space="0" w:color="000000"/>
              <w:bottom w:val="single" w:sz="8" w:space="0" w:color="000000"/>
              <w:right w:val="single" w:sz="4" w:space="0" w:color="000000"/>
            </w:tcBorders>
            <w:vAlign w:val="bottom"/>
            <w:tcPrChange w:id="6615" w:author="ERCOT" w:date="2021-11-01T11:02:00Z">
              <w:tcPr>
                <w:tcW w:w="187" w:type="pct"/>
                <w:tcBorders>
                  <w:top w:val="single" w:sz="4" w:space="0" w:color="000000"/>
                  <w:left w:val="single" w:sz="4" w:space="0" w:color="000000"/>
                  <w:bottom w:val="single" w:sz="8" w:space="0" w:color="000000"/>
                  <w:right w:val="single" w:sz="4" w:space="0" w:color="000000"/>
                </w:tcBorders>
                <w:vAlign w:val="center"/>
              </w:tcPr>
            </w:tcPrChange>
          </w:tcPr>
          <w:p w14:paraId="00FB6F94" w14:textId="3A7A3466" w:rsidR="00841E30" w:rsidRPr="00E66AD4" w:rsidRDefault="00841E30" w:rsidP="00841E30">
            <w:pPr>
              <w:widowControl/>
              <w:autoSpaceDE/>
              <w:autoSpaceDN/>
              <w:adjustRightInd/>
              <w:jc w:val="center"/>
              <w:rPr>
                <w:ins w:id="6616" w:author="ERCOT" w:date="2021-11-01T10:51:00Z"/>
                <w:b/>
                <w:bCs/>
                <w:sz w:val="22"/>
                <w:szCs w:val="22"/>
              </w:rPr>
            </w:pPr>
            <w:ins w:id="6617" w:author="ERCOT" w:date="2021-11-01T11:02:00Z">
              <w:r>
                <w:rPr>
                  <w:rFonts w:ascii="Calibri" w:hAnsi="Calibri" w:cs="Calibri"/>
                  <w:color w:val="000000"/>
                  <w:sz w:val="22"/>
                  <w:szCs w:val="22"/>
                </w:rPr>
                <w:t>606</w:t>
              </w:r>
            </w:ins>
          </w:p>
        </w:tc>
        <w:tc>
          <w:tcPr>
            <w:tcW w:w="165" w:type="pct"/>
            <w:tcBorders>
              <w:top w:val="single" w:sz="4" w:space="0" w:color="000000"/>
              <w:left w:val="single" w:sz="4" w:space="0" w:color="000000"/>
              <w:bottom w:val="single" w:sz="8" w:space="0" w:color="000000"/>
              <w:right w:val="single" w:sz="4" w:space="0" w:color="000000"/>
            </w:tcBorders>
            <w:vAlign w:val="bottom"/>
            <w:tcPrChange w:id="6618" w:author="ERCOT" w:date="2021-11-01T11:02:00Z">
              <w:tcPr>
                <w:tcW w:w="165" w:type="pct"/>
                <w:tcBorders>
                  <w:top w:val="single" w:sz="4" w:space="0" w:color="000000"/>
                  <w:left w:val="single" w:sz="4" w:space="0" w:color="000000"/>
                  <w:bottom w:val="single" w:sz="8" w:space="0" w:color="000000"/>
                  <w:right w:val="single" w:sz="4" w:space="0" w:color="000000"/>
                </w:tcBorders>
                <w:vAlign w:val="center"/>
              </w:tcPr>
            </w:tcPrChange>
          </w:tcPr>
          <w:p w14:paraId="48F4433A" w14:textId="7D38EF4A" w:rsidR="00841E30" w:rsidRPr="00E66AD4" w:rsidRDefault="00841E30" w:rsidP="00841E30">
            <w:pPr>
              <w:widowControl/>
              <w:autoSpaceDE/>
              <w:autoSpaceDN/>
              <w:adjustRightInd/>
              <w:jc w:val="center"/>
              <w:rPr>
                <w:ins w:id="6619" w:author="ERCOT" w:date="2021-11-01T10:51:00Z"/>
                <w:b/>
                <w:bCs/>
                <w:sz w:val="22"/>
                <w:szCs w:val="22"/>
              </w:rPr>
            </w:pPr>
            <w:ins w:id="6620" w:author="ERCOT" w:date="2021-11-01T11:02:00Z">
              <w:r>
                <w:rPr>
                  <w:rFonts w:ascii="Calibri" w:hAnsi="Calibri" w:cs="Calibri"/>
                  <w:color w:val="000000"/>
                  <w:sz w:val="22"/>
                  <w:szCs w:val="22"/>
                </w:rPr>
                <w:t>606</w:t>
              </w:r>
            </w:ins>
          </w:p>
        </w:tc>
        <w:tc>
          <w:tcPr>
            <w:tcW w:w="166" w:type="pct"/>
            <w:tcBorders>
              <w:top w:val="single" w:sz="4" w:space="0" w:color="000000"/>
              <w:left w:val="single" w:sz="4" w:space="0" w:color="000000"/>
              <w:bottom w:val="single" w:sz="8" w:space="0" w:color="000000"/>
              <w:right w:val="single" w:sz="4" w:space="0" w:color="000000"/>
            </w:tcBorders>
            <w:vAlign w:val="bottom"/>
            <w:tcPrChange w:id="6621" w:author="ERCOT" w:date="2021-11-01T11:02:00Z">
              <w:tcPr>
                <w:tcW w:w="166" w:type="pct"/>
                <w:tcBorders>
                  <w:top w:val="single" w:sz="4" w:space="0" w:color="000000"/>
                  <w:left w:val="single" w:sz="4" w:space="0" w:color="000000"/>
                  <w:bottom w:val="single" w:sz="8" w:space="0" w:color="000000"/>
                  <w:right w:val="single" w:sz="4" w:space="0" w:color="000000"/>
                </w:tcBorders>
                <w:vAlign w:val="center"/>
              </w:tcPr>
            </w:tcPrChange>
          </w:tcPr>
          <w:p w14:paraId="5DC3E654" w14:textId="0C40D99B" w:rsidR="00841E30" w:rsidRPr="00E66AD4" w:rsidRDefault="00841E30" w:rsidP="00841E30">
            <w:pPr>
              <w:widowControl/>
              <w:autoSpaceDE/>
              <w:autoSpaceDN/>
              <w:adjustRightInd/>
              <w:jc w:val="center"/>
              <w:rPr>
                <w:ins w:id="6622" w:author="ERCOT" w:date="2021-11-01T10:51:00Z"/>
                <w:b/>
                <w:bCs/>
                <w:sz w:val="22"/>
                <w:szCs w:val="22"/>
              </w:rPr>
            </w:pPr>
            <w:ins w:id="6623" w:author="ERCOT" w:date="2021-11-01T11:02:00Z">
              <w:r>
                <w:rPr>
                  <w:rFonts w:ascii="Calibri" w:hAnsi="Calibri" w:cs="Calibri"/>
                  <w:color w:val="000000"/>
                  <w:sz w:val="22"/>
                  <w:szCs w:val="22"/>
                </w:rPr>
                <w:t>606</w:t>
              </w:r>
            </w:ins>
          </w:p>
        </w:tc>
        <w:tc>
          <w:tcPr>
            <w:tcW w:w="180" w:type="pct"/>
            <w:tcBorders>
              <w:top w:val="single" w:sz="4" w:space="0" w:color="000000"/>
              <w:left w:val="single" w:sz="4" w:space="0" w:color="000000"/>
              <w:bottom w:val="single" w:sz="8" w:space="0" w:color="000000"/>
              <w:right w:val="single" w:sz="4" w:space="0" w:color="000000"/>
            </w:tcBorders>
            <w:vAlign w:val="bottom"/>
            <w:tcPrChange w:id="6624" w:author="ERCOT" w:date="2021-11-01T11:02:00Z">
              <w:tcPr>
                <w:tcW w:w="180" w:type="pct"/>
                <w:tcBorders>
                  <w:top w:val="single" w:sz="4" w:space="0" w:color="000000"/>
                  <w:left w:val="single" w:sz="4" w:space="0" w:color="000000"/>
                  <w:bottom w:val="single" w:sz="8" w:space="0" w:color="000000"/>
                  <w:right w:val="single" w:sz="4" w:space="0" w:color="000000"/>
                </w:tcBorders>
                <w:vAlign w:val="center"/>
              </w:tcPr>
            </w:tcPrChange>
          </w:tcPr>
          <w:p w14:paraId="3F681D27" w14:textId="2EE8BC31" w:rsidR="00841E30" w:rsidRPr="00E66AD4" w:rsidRDefault="00841E30" w:rsidP="00841E30">
            <w:pPr>
              <w:widowControl/>
              <w:autoSpaceDE/>
              <w:autoSpaceDN/>
              <w:adjustRightInd/>
              <w:jc w:val="center"/>
              <w:rPr>
                <w:ins w:id="6625" w:author="ERCOT" w:date="2021-11-01T10:51:00Z"/>
                <w:b/>
                <w:bCs/>
                <w:sz w:val="22"/>
                <w:szCs w:val="22"/>
              </w:rPr>
            </w:pPr>
            <w:ins w:id="6626" w:author="ERCOT" w:date="2021-11-01T11:02:00Z">
              <w:r>
                <w:rPr>
                  <w:rFonts w:ascii="Calibri" w:hAnsi="Calibri" w:cs="Calibri"/>
                  <w:color w:val="000000"/>
                  <w:sz w:val="22"/>
                  <w:szCs w:val="22"/>
                </w:rPr>
                <w:t>606</w:t>
              </w:r>
            </w:ins>
          </w:p>
        </w:tc>
        <w:tc>
          <w:tcPr>
            <w:tcW w:w="195" w:type="pct"/>
            <w:tcBorders>
              <w:top w:val="single" w:sz="4" w:space="0" w:color="000000"/>
              <w:left w:val="single" w:sz="4" w:space="0" w:color="000000"/>
              <w:bottom w:val="single" w:sz="8" w:space="0" w:color="000000"/>
              <w:right w:val="single" w:sz="4" w:space="0" w:color="000000"/>
            </w:tcBorders>
            <w:vAlign w:val="bottom"/>
            <w:tcPrChange w:id="6627" w:author="ERCOT" w:date="2021-11-01T11:02:00Z">
              <w:tcPr>
                <w:tcW w:w="147" w:type="pct"/>
                <w:tcBorders>
                  <w:top w:val="single" w:sz="4" w:space="0" w:color="000000"/>
                  <w:left w:val="single" w:sz="4" w:space="0" w:color="000000"/>
                  <w:bottom w:val="single" w:sz="8" w:space="0" w:color="000000"/>
                  <w:right w:val="single" w:sz="4" w:space="0" w:color="000000"/>
                </w:tcBorders>
                <w:vAlign w:val="center"/>
              </w:tcPr>
            </w:tcPrChange>
          </w:tcPr>
          <w:p w14:paraId="18332595" w14:textId="31887613" w:rsidR="00841E30" w:rsidRPr="00E66AD4" w:rsidRDefault="00841E30" w:rsidP="00841E30">
            <w:pPr>
              <w:widowControl/>
              <w:autoSpaceDE/>
              <w:autoSpaceDN/>
              <w:adjustRightInd/>
              <w:jc w:val="center"/>
              <w:rPr>
                <w:ins w:id="6628" w:author="ERCOT" w:date="2021-11-01T10:51:00Z"/>
                <w:b/>
                <w:bCs/>
                <w:sz w:val="22"/>
                <w:szCs w:val="22"/>
              </w:rPr>
            </w:pPr>
            <w:ins w:id="6629" w:author="ERCOT" w:date="2021-11-01T11:02:00Z">
              <w:r>
                <w:rPr>
                  <w:rFonts w:ascii="Calibri" w:hAnsi="Calibri" w:cs="Calibri"/>
                  <w:color w:val="000000"/>
                  <w:sz w:val="22"/>
                  <w:szCs w:val="22"/>
                </w:rPr>
                <w:t>606</w:t>
              </w:r>
            </w:ins>
          </w:p>
        </w:tc>
        <w:tc>
          <w:tcPr>
            <w:tcW w:w="244" w:type="pct"/>
            <w:vAlign w:val="bottom"/>
            <w:tcPrChange w:id="6630" w:author="ERCOT" w:date="2021-11-01T11:02:00Z">
              <w:tcPr>
                <w:tcW w:w="291" w:type="pct"/>
                <w:gridSpan w:val="2"/>
                <w:vAlign w:val="bottom"/>
              </w:tcPr>
            </w:tcPrChange>
          </w:tcPr>
          <w:p w14:paraId="1C8EA9EE" w14:textId="6E557FAE" w:rsidR="00841E30" w:rsidRPr="00E66AD4" w:rsidRDefault="00841E30" w:rsidP="00841E30">
            <w:pPr>
              <w:widowControl/>
              <w:autoSpaceDE/>
              <w:autoSpaceDN/>
              <w:adjustRightInd/>
              <w:rPr>
                <w:ins w:id="6631" w:author="ERCOT" w:date="2021-11-01T11:01:00Z"/>
                <w:b/>
                <w:bCs/>
                <w:sz w:val="22"/>
                <w:szCs w:val="22"/>
              </w:rPr>
            </w:pPr>
            <w:ins w:id="6632" w:author="ERCOT" w:date="2021-11-01T11:02:00Z">
              <w:r>
                <w:rPr>
                  <w:rFonts w:ascii="Calibri" w:hAnsi="Calibri" w:cs="Calibri"/>
                  <w:color w:val="000000"/>
                  <w:sz w:val="22"/>
                  <w:szCs w:val="22"/>
                </w:rPr>
                <w:t>606</w:t>
              </w:r>
            </w:ins>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E929DB">
      <w:pPr>
        <w:pStyle w:val="H3"/>
        <w:tabs>
          <w:tab w:val="clear" w:pos="1080"/>
          <w:tab w:val="left" w:pos="7485"/>
        </w:tabs>
        <w:spacing w:before="480"/>
        <w:ind w:left="0" w:firstLine="0"/>
        <w:jc w:val="both"/>
      </w:pPr>
      <w:bookmarkStart w:id="6633"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3798"/>
      <w:bookmarkEnd w:id="6633"/>
      <w:r w:rsidR="00B320AB" w:rsidRPr="003A24F9">
        <w:t xml:space="preserve"> </w:t>
      </w:r>
    </w:p>
    <w:p w14:paraId="6677FE17" w14:textId="0A45B48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ins w:id="6634" w:author="ERCOT" w:date="2021-11-17T14:58:00Z">
        <w:r w:rsidR="005A2C98">
          <w:rPr>
            <w:szCs w:val="20"/>
          </w:rPr>
          <w:t>-</w:t>
        </w:r>
      </w:ins>
      <w:del w:id="6635" w:author="ERCOT" w:date="2021-11-17T14:58:00Z">
        <w:r w:rsidRPr="00E81DE2" w:rsidDel="005A2C98">
          <w:rPr>
            <w:szCs w:val="20"/>
          </w:rPr>
          <w:delText xml:space="preserve"> </w:delText>
        </w:r>
      </w:del>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through the use of studies and shall not be less than </w:t>
      </w:r>
      <w:del w:id="6636" w:author="ERCOT" w:date="2021-11-01T09:33:00Z">
        <w:r w:rsidRPr="00E81DE2" w:rsidDel="00BF7A67">
          <w:delText>1,</w:delText>
        </w:r>
        <w:r w:rsidR="00B52785" w:rsidDel="00BF7A67">
          <w:delText>420</w:delText>
        </w:r>
      </w:del>
      <w:ins w:id="6637" w:author="ERCOT" w:date="2021-11-01T09:33:00Z">
        <w:r w:rsidR="00BF7A67">
          <w:t>1,240</w:t>
        </w:r>
      </w:ins>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ins w:id="6638" w:author="ERCOT" w:date="2021-11-17T14:58:00Z">
        <w:r w:rsidR="005A2C98">
          <w:t xml:space="preserve"> </w:t>
        </w:r>
      </w:ins>
      <w:ins w:id="6639" w:author="ERCOT" w:date="2021-11-01T09:39:00Z">
        <w:r w:rsidR="00D538D5" w:rsidRPr="00D538D5">
          <w:t>A floor of 2</w:t>
        </w:r>
      </w:ins>
      <w:ins w:id="6640" w:author="ERCOT" w:date="2021-11-17T14:58:00Z">
        <w:r w:rsidR="005A2C98">
          <w:t>,</w:t>
        </w:r>
      </w:ins>
      <w:ins w:id="6641" w:author="ERCOT" w:date="2021-11-01T09:39:00Z">
        <w:r w:rsidR="00D538D5" w:rsidRPr="00D538D5">
          <w:t>800 MW will be applied to RRS quantities during the peak</w:t>
        </w:r>
      </w:ins>
      <w:ins w:id="6642" w:author="ERCOT" w:date="2021-11-01T09:41:00Z">
        <w:r w:rsidR="00C40FB9">
          <w:t xml:space="preserve"> hours</w:t>
        </w:r>
      </w:ins>
      <w:ins w:id="6643" w:author="ERCOT" w:date="2021-11-01T09:39:00Z">
        <w:r w:rsidR="00D538D5" w:rsidRPr="00D538D5">
          <w:t>. During the peak hour</w:t>
        </w:r>
      </w:ins>
      <w:ins w:id="6644" w:author="ERCOT" w:date="2021-11-01T09:41:00Z">
        <w:r w:rsidR="00C40FB9">
          <w:t>s</w:t>
        </w:r>
      </w:ins>
      <w:ins w:id="6645" w:author="ERCOT" w:date="2021-11-01T09:39:00Z">
        <w:r w:rsidR="00D538D5" w:rsidRPr="00D538D5">
          <w:t>, this additional RRS will help maintain a</w:t>
        </w:r>
      </w:ins>
      <w:ins w:id="6646" w:author="ERCOT" w:date="2021-11-01T09:42:00Z">
        <w:r w:rsidR="00C40FB9">
          <w:t xml:space="preserve">n </w:t>
        </w:r>
      </w:ins>
      <w:ins w:id="6647" w:author="ERCOT" w:date="2021-11-01T17:53:00Z">
        <w:r w:rsidR="00611831">
          <w:t xml:space="preserve">increased </w:t>
        </w:r>
      </w:ins>
      <w:ins w:id="6648" w:author="ERCOT" w:date="2021-11-01T09:39:00Z">
        <w:r w:rsidR="00D538D5" w:rsidRPr="00D538D5">
          <w:t xml:space="preserve">operating margin and operate </w:t>
        </w:r>
      </w:ins>
      <w:ins w:id="6649" w:author="ERCOT" w:date="2021-11-01T09:42:00Z">
        <w:r w:rsidR="00C40FB9">
          <w:t>the grid</w:t>
        </w:r>
      </w:ins>
      <w:ins w:id="6650" w:author="ERCOT" w:date="2021-11-01T17:54:00Z">
        <w:r w:rsidR="00611831">
          <w:t xml:space="preserve"> more conservatively</w:t>
        </w:r>
      </w:ins>
      <w:ins w:id="6651" w:author="ERCOT" w:date="2021-11-01T09:39:00Z">
        <w:r w:rsidR="00D538D5" w:rsidRPr="00D538D5">
          <w:t>.</w:t>
        </w:r>
      </w:ins>
      <w:ins w:id="6652" w:author="ERCOT" w:date="2021-11-17T14:58:00Z">
        <w:r w:rsidR="005A2C98">
          <w:t xml:space="preserve"> </w:t>
        </w:r>
      </w:ins>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B665C" w14:textId="77777777" w:rsidR="00A224BE" w:rsidRDefault="00A224BE">
      <w:r>
        <w:separator/>
      </w:r>
    </w:p>
  </w:endnote>
  <w:endnote w:type="continuationSeparator" w:id="0">
    <w:p w14:paraId="0D59AD9D" w14:textId="77777777" w:rsidR="00A224BE" w:rsidRDefault="00A2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CE099DF" w:rsidR="008C28FC" w:rsidRPr="00C45C33" w:rsidRDefault="008C28FC" w:rsidP="0071158E">
    <w:pPr>
      <w:pStyle w:val="Footer"/>
      <w:ind w:right="360"/>
      <w:rPr>
        <w:sz w:val="20"/>
      </w:rPr>
    </w:pPr>
    <w:r>
      <w:rPr>
        <w:sz w:val="20"/>
      </w:rPr>
      <w:t>ERCOT Methodologies for Determining Minimum Ancillary Service Requirements 01012</w:t>
    </w:r>
    <w:ins w:id="28" w:author="ERCOT" w:date="2021-11-17T15:00:00Z">
      <w:r w:rsidR="005A2C98">
        <w:rPr>
          <w:sz w:val="20"/>
        </w:rPr>
        <w:t>2</w:t>
      </w:r>
    </w:ins>
    <w:del w:id="29" w:author="ERCOT" w:date="2021-11-17T15:00:00Z">
      <w:r w:rsidDel="005A2C98">
        <w:rPr>
          <w:sz w:val="20"/>
        </w:rPr>
        <w:delText>1</w:delText>
      </w:r>
    </w:del>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C94004D" w:rsidR="008C28FC" w:rsidRPr="00284F2C" w:rsidRDefault="008C28FC" w:rsidP="00284F2C">
    <w:pPr>
      <w:pStyle w:val="Footer"/>
      <w:ind w:right="360"/>
      <w:rPr>
        <w:sz w:val="20"/>
      </w:rPr>
    </w:pPr>
    <w:r>
      <w:rPr>
        <w:sz w:val="20"/>
      </w:rPr>
      <w:t>ERCOT Methodologies for Determining Minimum Ancillary Service Requirements 01012</w:t>
    </w:r>
    <w:ins w:id="30" w:author="ERCOT" w:date="2021-11-02T04:00:00Z">
      <w:r>
        <w:rPr>
          <w:sz w:val="20"/>
        </w:rPr>
        <w:t>2</w:t>
      </w:r>
    </w:ins>
    <w:del w:id="31" w:author="ERCOT" w:date="2021-11-02T04:00:00Z">
      <w:r w:rsidDel="00415E60">
        <w:rPr>
          <w:sz w:val="20"/>
        </w:rPr>
        <w:delText>1</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15DCE" w14:textId="77777777" w:rsidR="00A224BE" w:rsidRDefault="00A224BE">
      <w:r>
        <w:separator/>
      </w:r>
    </w:p>
  </w:footnote>
  <w:footnote w:type="continuationSeparator" w:id="0">
    <w:p w14:paraId="578C607D" w14:textId="77777777" w:rsidR="00A224BE" w:rsidRDefault="00A2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4771</Words>
  <Characters>27195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31903</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3</cp:revision>
  <cp:lastPrinted>2013-11-25T23:07:00Z</cp:lastPrinted>
  <dcterms:created xsi:type="dcterms:W3CDTF">2021-11-17T21:00:00Z</dcterms:created>
  <dcterms:modified xsi:type="dcterms:W3CDTF">2021-11-17T21:01:00Z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