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14273" w14:textId="1475BE60" w:rsidR="00BF524C" w:rsidRPr="00BF524C" w:rsidRDefault="00BF524C" w:rsidP="00BF524C">
      <w:pPr>
        <w:jc w:val="center"/>
        <w:rPr>
          <w:rFonts w:ascii="Arial" w:hAnsi="Arial"/>
          <w:b/>
          <w:u w:val="single"/>
        </w:rPr>
      </w:pPr>
      <w:r>
        <w:rPr>
          <w:rFonts w:ascii="Arial" w:hAnsi="Arial"/>
          <w:b/>
          <w:u w:val="single"/>
        </w:rPr>
        <w:t xml:space="preserve">Proposed Bylaws </w:t>
      </w:r>
      <w:proofErr w:type="gramStart"/>
      <w:r>
        <w:rPr>
          <w:rFonts w:ascii="Arial" w:hAnsi="Arial"/>
          <w:b/>
          <w:u w:val="single"/>
        </w:rPr>
        <w:t>Amendment</w:t>
      </w:r>
      <w:proofErr w:type="gramEnd"/>
      <w:r w:rsidR="00F43954">
        <w:rPr>
          <w:rFonts w:ascii="Arial" w:hAnsi="Arial"/>
          <w:b/>
          <w:u w:val="single"/>
        </w:rPr>
        <w:br/>
      </w:r>
      <w:ins w:id="0" w:author="ERCOT 05222020" w:date="2020-05-22T09:40:00Z">
        <w:r w:rsidR="00200D2A">
          <w:rPr>
            <w:rFonts w:ascii="Arial" w:hAnsi="Arial"/>
            <w:b/>
            <w:u w:val="single"/>
          </w:rPr>
          <w:t>(Revised 5/22/2020)</w:t>
        </w:r>
      </w:ins>
    </w:p>
    <w:p w14:paraId="7BA76872" w14:textId="77777777" w:rsidR="00BF524C" w:rsidRDefault="00BF524C" w:rsidP="008E2F95">
      <w:pPr>
        <w:jc w:val="both"/>
        <w:rPr>
          <w:rFonts w:ascii="Arial" w:hAnsi="Arial"/>
          <w:u w:val="single"/>
        </w:rPr>
      </w:pPr>
    </w:p>
    <w:p w14:paraId="74FF27D1" w14:textId="77777777" w:rsidR="00BF524C" w:rsidRDefault="00BF524C" w:rsidP="008E2F95">
      <w:pPr>
        <w:jc w:val="both"/>
        <w:rPr>
          <w:rFonts w:ascii="Arial" w:hAnsi="Arial"/>
          <w:u w:val="single"/>
        </w:rPr>
      </w:pPr>
    </w:p>
    <w:p w14:paraId="5C7DDDD5" w14:textId="77777777" w:rsidR="008E2F95" w:rsidRPr="000F0CC1" w:rsidRDefault="008E2F95" w:rsidP="008E2F95">
      <w:pPr>
        <w:jc w:val="both"/>
        <w:rPr>
          <w:rFonts w:ascii="Arial" w:hAnsi="Arial"/>
        </w:rPr>
      </w:pPr>
      <w:r w:rsidRPr="000F0CC1">
        <w:rPr>
          <w:rFonts w:ascii="Arial" w:hAnsi="Arial"/>
          <w:u w:val="single"/>
        </w:rPr>
        <w:t>Section 3.7 Meetings of the Corporate Members</w:t>
      </w:r>
      <w:r w:rsidRPr="000F0CC1">
        <w:rPr>
          <w:rFonts w:ascii="Arial" w:hAnsi="Arial"/>
        </w:rPr>
        <w:t>.</w:t>
      </w:r>
    </w:p>
    <w:p w14:paraId="63B41ACE" w14:textId="77777777" w:rsidR="008E2F95" w:rsidRPr="000F0CC1" w:rsidRDefault="008E2F95" w:rsidP="008E2F95">
      <w:pPr>
        <w:jc w:val="both"/>
        <w:rPr>
          <w:rFonts w:ascii="Arial" w:hAnsi="Arial"/>
        </w:rPr>
      </w:pPr>
    </w:p>
    <w:p w14:paraId="0F75364B" w14:textId="78F19A39" w:rsidR="008E2F95" w:rsidRPr="000F0CC1" w:rsidRDefault="008E2F95" w:rsidP="008E2F95">
      <w:pPr>
        <w:numPr>
          <w:ilvl w:val="0"/>
          <w:numId w:val="6"/>
        </w:numPr>
        <w:tabs>
          <w:tab w:val="clear" w:pos="720"/>
        </w:tabs>
        <w:jc w:val="both"/>
        <w:rPr>
          <w:rFonts w:ascii="Arial" w:hAnsi="Arial"/>
        </w:rPr>
      </w:pPr>
      <w:r w:rsidRPr="000F0CC1">
        <w:rPr>
          <w:rFonts w:ascii="Arial" w:hAnsi="Arial"/>
        </w:rPr>
        <w:t xml:space="preserve">Corporate Members shall meet at least annually on a date </w:t>
      </w:r>
      <w:del w:id="1" w:author="ERCOT 05222020" w:date="2020-05-21T09:47:00Z">
        <w:r w:rsidRPr="000F0CC1" w:rsidDel="00307153">
          <w:rPr>
            <w:rFonts w:ascii="Arial" w:hAnsi="Arial"/>
          </w:rPr>
          <w:delText>a</w:delText>
        </w:r>
      </w:del>
      <w:del w:id="2" w:author="ERCOT 05222020" w:date="2020-05-21T09:48:00Z">
        <w:r w:rsidRPr="000F0CC1" w:rsidDel="00307153">
          <w:rPr>
            <w:rFonts w:ascii="Arial" w:hAnsi="Arial"/>
          </w:rPr>
          <w:delText xml:space="preserve">nd at a place </w:delText>
        </w:r>
      </w:del>
      <w:r w:rsidRPr="000F0CC1">
        <w:rPr>
          <w:rFonts w:ascii="Arial" w:hAnsi="Arial"/>
        </w:rPr>
        <w:t>to be established by the Board (“Annual Meeting”). Except for appointed Directors, the representatives of the Corporate Members shall confirm the members of the Board at the Annual Meeting, and conduct such other business as may be properly brought before them.</w:t>
      </w:r>
    </w:p>
    <w:p w14:paraId="1EB08C7A" w14:textId="77777777" w:rsidR="008E2F95" w:rsidRPr="000F0CC1" w:rsidRDefault="008E2F95" w:rsidP="008E2F95">
      <w:pPr>
        <w:jc w:val="both"/>
        <w:rPr>
          <w:rFonts w:ascii="Arial" w:hAnsi="Arial"/>
        </w:rPr>
      </w:pPr>
    </w:p>
    <w:p w14:paraId="7609E4C1"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499C868" w14:textId="77777777" w:rsidR="008E2F95" w:rsidRPr="000F0CC1" w:rsidRDefault="008E2F95" w:rsidP="008E2F95">
      <w:pPr>
        <w:jc w:val="both"/>
        <w:rPr>
          <w:rFonts w:ascii="Arial" w:hAnsi="Arial"/>
        </w:rPr>
      </w:pPr>
    </w:p>
    <w:p w14:paraId="4AAA2734"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7CAEE59B" w14:textId="77777777" w:rsidR="008E2F95" w:rsidRPr="000F0CC1" w:rsidRDefault="008E2F95" w:rsidP="008E2F95">
      <w:pPr>
        <w:jc w:val="both"/>
        <w:rPr>
          <w:rFonts w:ascii="Arial" w:hAnsi="Arial"/>
        </w:rPr>
      </w:pPr>
    </w:p>
    <w:p w14:paraId="5CAB64D7"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36487DEC" w14:textId="77777777" w:rsidR="008E2F95" w:rsidRPr="000F0CC1" w:rsidRDefault="008E2F95" w:rsidP="008E2F95">
      <w:pPr>
        <w:jc w:val="both"/>
        <w:rPr>
          <w:rFonts w:ascii="Arial" w:hAnsi="Arial"/>
        </w:rPr>
      </w:pPr>
    </w:p>
    <w:p w14:paraId="16139D34" w14:textId="5F48CF5D" w:rsidR="008E2F95" w:rsidRPr="00E773FA" w:rsidRDefault="008E2F95" w:rsidP="008E2F95">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09829EE6" w14:textId="77777777" w:rsidR="008E2F95" w:rsidRPr="00E773FA" w:rsidRDefault="008E2F95" w:rsidP="008E2F95">
      <w:pPr>
        <w:pStyle w:val="ListParagraph"/>
        <w:rPr>
          <w:rFonts w:ascii="Arial" w:hAnsi="Arial"/>
        </w:rPr>
      </w:pPr>
    </w:p>
    <w:p w14:paraId="73168A36" w14:textId="77777777" w:rsidR="008E2F95" w:rsidRPr="00E773FA" w:rsidRDefault="008E2F95" w:rsidP="008E2F95">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42C11D59" w14:textId="77777777" w:rsidR="008E2F95" w:rsidRPr="00E773FA" w:rsidRDefault="008E2F95" w:rsidP="008E2F95">
      <w:pPr>
        <w:pStyle w:val="ListParagraph"/>
        <w:rPr>
          <w:rFonts w:ascii="Arial" w:hAnsi="Arial"/>
        </w:rPr>
      </w:pPr>
    </w:p>
    <w:p w14:paraId="058FB02F" w14:textId="3B7D4C6F" w:rsidR="008E2F95" w:rsidRPr="00E773FA" w:rsidRDefault="008E2F95" w:rsidP="008E2F95">
      <w:pPr>
        <w:numPr>
          <w:ilvl w:val="0"/>
          <w:numId w:val="6"/>
        </w:numPr>
        <w:jc w:val="both"/>
        <w:rPr>
          <w:rFonts w:ascii="Arial" w:hAnsi="Arial"/>
        </w:rPr>
      </w:pPr>
      <w:r w:rsidRPr="00E773FA">
        <w:rPr>
          <w:rFonts w:ascii="Arial" w:hAnsi="Arial"/>
        </w:rPr>
        <w:t xml:space="preserve">Unless otherwise provided by law, any action required or permitted to be taken at any meeting of the Corporate Members may be taken without a meeting, if a </w:t>
      </w:r>
      <w:proofErr w:type="gramStart"/>
      <w:r w:rsidRPr="00E773FA">
        <w:rPr>
          <w:rFonts w:ascii="Arial" w:hAnsi="Arial"/>
        </w:rPr>
        <w:t>consent</w:t>
      </w:r>
      <w:proofErr w:type="gramEnd"/>
      <w:r w:rsidRPr="00E773FA">
        <w:rPr>
          <w:rFonts w:ascii="Arial" w:hAnsi="Arial"/>
        </w:rPr>
        <w:t xml:space="preserve">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w:t>
      </w:r>
      <w:del w:id="3" w:author="ERCOT" w:date="2020-05-20T07:10:00Z">
        <w:r w:rsidRPr="00E773FA" w:rsidDel="008E2F95">
          <w:rPr>
            <w:rFonts w:ascii="Arial" w:hAnsi="Arial"/>
          </w:rPr>
          <w:delText xml:space="preserve"> by means of which all</w:delText>
        </w:r>
      </w:del>
      <w:ins w:id="4" w:author="ERCOT" w:date="2020-05-20T07:10:00Z">
        <w:r w:rsidRPr="00784EAA">
          <w:rPr>
            <w:rFonts w:ascii="Arial" w:hAnsi="Arial"/>
          </w:rPr>
          <w:t xml:space="preserve">, or another suitable electronic communications system, including videoconferencing </w:t>
        </w:r>
        <w:r w:rsidRPr="00784EAA">
          <w:rPr>
            <w:rFonts w:ascii="Arial" w:hAnsi="Arial"/>
          </w:rPr>
          <w:lastRenderedPageBreak/>
          <w:t>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5" w:author="ERCOT" w:date="2020-05-20T07:10:00Z">
        <w:r w:rsidRPr="00E773FA" w:rsidDel="008E2F95">
          <w:rPr>
            <w:rFonts w:ascii="Arial" w:hAnsi="Arial"/>
          </w:rPr>
          <w:delText>s</w:delText>
        </w:r>
      </w:del>
      <w:r w:rsidRPr="00E773FA">
        <w:rPr>
          <w:rFonts w:ascii="Arial" w:hAnsi="Arial"/>
        </w:rPr>
        <w:t xml:space="preserve"> participating in the meeting </w:t>
      </w:r>
      <w:del w:id="6" w:author="ERCOT" w:date="2020-05-20T07:11:00Z">
        <w:r w:rsidRPr="00E773FA" w:rsidDel="008E2F95">
          <w:rPr>
            <w:rFonts w:ascii="Arial" w:hAnsi="Arial"/>
          </w:rPr>
          <w:delText>can hear each other</w:delText>
        </w:r>
      </w:del>
      <w:ins w:id="7" w:author="ERCOT" w:date="2020-05-20T07:11: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1CAE2EE7" w14:textId="77777777" w:rsidR="008E2F95" w:rsidRDefault="008E2F95" w:rsidP="00DA5C7A">
      <w:pPr>
        <w:jc w:val="both"/>
        <w:rPr>
          <w:rFonts w:ascii="Arial" w:hAnsi="Arial"/>
          <w:u w:val="single"/>
        </w:rPr>
      </w:pPr>
    </w:p>
    <w:p w14:paraId="0C6360DE" w14:textId="77777777" w:rsidR="008E2F95" w:rsidRDefault="008E2F95" w:rsidP="00DA5C7A">
      <w:pPr>
        <w:jc w:val="both"/>
        <w:rPr>
          <w:rFonts w:ascii="Arial" w:hAnsi="Arial"/>
          <w:u w:val="single"/>
        </w:rPr>
      </w:pPr>
    </w:p>
    <w:p w14:paraId="614A24FD" w14:textId="77777777" w:rsidR="008E2F95" w:rsidRDefault="008E2F95" w:rsidP="00DA5C7A">
      <w:pPr>
        <w:jc w:val="both"/>
        <w:rPr>
          <w:rFonts w:ascii="Arial" w:hAnsi="Arial"/>
          <w:u w:val="single"/>
        </w:rPr>
      </w:pPr>
    </w:p>
    <w:p w14:paraId="02AA2CB9" w14:textId="77777777" w:rsidR="00DA5C7A" w:rsidRPr="00E773FA" w:rsidRDefault="00DA5C7A" w:rsidP="00DA5C7A">
      <w:pPr>
        <w:jc w:val="both"/>
        <w:rPr>
          <w:rFonts w:ascii="Arial" w:hAnsi="Arial"/>
        </w:rPr>
      </w:pPr>
      <w:r w:rsidRPr="00E773FA">
        <w:rPr>
          <w:rFonts w:ascii="Arial" w:hAnsi="Arial"/>
          <w:u w:val="single"/>
        </w:rPr>
        <w:t>Section 4.6 Meetings</w:t>
      </w:r>
      <w:r w:rsidRPr="00E773FA">
        <w:rPr>
          <w:rFonts w:ascii="Arial" w:hAnsi="Arial"/>
        </w:rPr>
        <w:t>.</w:t>
      </w:r>
    </w:p>
    <w:p w14:paraId="55826469" w14:textId="77777777" w:rsidR="00DA5C7A" w:rsidRPr="00E773FA" w:rsidRDefault="00DA5C7A" w:rsidP="00DA5C7A">
      <w:pPr>
        <w:jc w:val="both"/>
        <w:rPr>
          <w:rFonts w:ascii="Arial" w:hAnsi="Arial"/>
        </w:rPr>
      </w:pPr>
    </w:p>
    <w:p w14:paraId="0652FAA0" w14:textId="68AB748C"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w:t>
      </w:r>
      <w:ins w:id="8" w:author="ERCOT 05222020" w:date="2020-05-22T09:39:00Z">
        <w:r w:rsidR="005738DC" w:rsidRPr="00C53053">
          <w:rPr>
            <w:rFonts w:ascii="Arial" w:hAnsi="Arial"/>
          </w:rPr>
          <w:t>or (for meetings held in accordance with Section 4.7(e))</w:t>
        </w:r>
      </w:ins>
      <w:ins w:id="9" w:author="ERCOT 05222020" w:date="2020-05-22T10:13:00Z">
        <w:r w:rsidR="005738DC">
          <w:rPr>
            <w:rFonts w:ascii="Arial" w:hAnsi="Arial"/>
          </w:rPr>
          <w:t xml:space="preserve"> via such means</w:t>
        </w:r>
      </w:ins>
      <w:bookmarkStart w:id="10" w:name="_GoBack"/>
      <w:bookmarkEnd w:id="10"/>
      <w:r w:rsidR="005738DC">
        <w:rPr>
          <w:rFonts w:ascii="Arial" w:hAnsi="Arial"/>
        </w:rPr>
        <w:t xml:space="preserve"> </w:t>
      </w:r>
      <w:r w:rsidRPr="00E773FA">
        <w:rPr>
          <w:rFonts w:ascii="Arial" w:hAnsi="Arial"/>
        </w:rPr>
        <w:t xml:space="preserve">as may from time to time be determined by the Board. Special meetings of the Board </w:t>
      </w:r>
      <w:ins w:id="11" w:author="ERCOT" w:date="2020-05-19T16:26:00Z">
        <w:r w:rsidR="002A270E">
          <w:rPr>
            <w:rFonts w:ascii="Arial" w:hAnsi="Arial"/>
          </w:rPr>
          <w:t xml:space="preserve">or any subcommittee having at least one Director </w:t>
        </w:r>
      </w:ins>
      <w:r w:rsidRPr="00E773FA">
        <w:rPr>
          <w:rFonts w:ascii="Arial" w:hAnsi="Arial"/>
        </w:rPr>
        <w:t>may be called by the Chair</w:t>
      </w:r>
      <w:del w:id="12" w:author="ERCOT" w:date="2020-05-19T16:27:00Z">
        <w:r w:rsidRPr="00E773FA" w:rsidDel="002A270E">
          <w:rPr>
            <w:rFonts w:ascii="Arial" w:hAnsi="Arial"/>
          </w:rPr>
          <w:delText>,</w:delText>
        </w:r>
      </w:del>
      <w:ins w:id="13" w:author="ERCOT" w:date="2020-05-19T16:27:00Z">
        <w:r w:rsidR="002A270E">
          <w:rPr>
            <w:rFonts w:ascii="Arial" w:hAnsi="Arial"/>
          </w:rPr>
          <w:t xml:space="preserve"> or</w:t>
        </w:r>
      </w:ins>
      <w:r w:rsidRPr="00E773FA">
        <w:rPr>
          <w:rFonts w:ascii="Arial" w:hAnsi="Arial"/>
        </w:rPr>
        <w:t xml:space="preserve"> Vice Chair</w:t>
      </w:r>
      <w:ins w:id="14" w:author="ERCOT" w:date="2020-05-19T16:27:00Z">
        <w:r w:rsidR="002A270E">
          <w:rPr>
            <w:rFonts w:ascii="Arial" w:hAnsi="Arial"/>
          </w:rPr>
          <w:t xml:space="preserve"> of the Board or subcommittee</w:t>
        </w:r>
      </w:ins>
      <w:r w:rsidRPr="00E773FA">
        <w:rPr>
          <w:rFonts w:ascii="Arial" w:hAnsi="Arial"/>
        </w:rPr>
        <w:t>, or the CEO or his designee.</w:t>
      </w:r>
    </w:p>
    <w:p w14:paraId="38657483" w14:textId="77777777" w:rsidR="00DA5C7A" w:rsidRPr="00E773FA" w:rsidRDefault="00DA5C7A" w:rsidP="00DA5C7A">
      <w:pPr>
        <w:jc w:val="both"/>
        <w:rPr>
          <w:rFonts w:ascii="Arial" w:hAnsi="Arial"/>
        </w:rPr>
      </w:pPr>
    </w:p>
    <w:p w14:paraId="27339BC2" w14:textId="643DC8D4" w:rsidR="00DA5C7A" w:rsidRDefault="00DA5C7A" w:rsidP="00C53053">
      <w:pPr>
        <w:numPr>
          <w:ilvl w:val="0"/>
          <w:numId w:val="3"/>
        </w:numPr>
        <w:jc w:val="both"/>
        <w:rPr>
          <w:rFonts w:ascii="Arial" w:hAnsi="Arial"/>
        </w:rPr>
      </w:pPr>
      <w:r w:rsidRPr="00A61C00">
        <w:rPr>
          <w:rFonts w:ascii="Arial" w:hAnsi="Arial"/>
        </w:rPr>
        <w:t>Notice</w:t>
      </w:r>
      <w:r w:rsidRPr="00E773FA">
        <w:rPr>
          <w:rFonts w:ascii="Arial" w:hAnsi="Arial"/>
        </w:rPr>
        <w:t xml:space="preserve"> stating the purpose, business to be transacted, place</w:t>
      </w:r>
      <w:ins w:id="15" w:author="ERCOT 05222020" w:date="2020-05-22T09:39:00Z">
        <w:r w:rsidR="00C53053" w:rsidRPr="00C53053">
          <w:t xml:space="preserve"> </w:t>
        </w:r>
        <w:r w:rsidR="00C53053" w:rsidRPr="00C53053">
          <w:rPr>
            <w:rFonts w:ascii="Arial" w:hAnsi="Arial"/>
          </w:rPr>
          <w:t>or (for meetings held in accordance with Section 4.7(e)) access information</w:t>
        </w:r>
      </w:ins>
      <w:r w:rsidRPr="00E773FA">
        <w:rPr>
          <w:rFonts w:ascii="Arial" w:hAnsi="Arial"/>
        </w:rPr>
        <w:t xml:space="preserv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w:t>
      </w:r>
      <w:ins w:id="16" w:author="ERCOT" w:date="2020-05-19T20:52:00Z">
        <w:r w:rsidR="00F93CE3">
          <w:rPr>
            <w:rFonts w:ascii="Arial" w:hAnsi="Arial"/>
          </w:rPr>
          <w:t xml:space="preserve">or any </w:t>
        </w:r>
      </w:ins>
      <w:ins w:id="17" w:author="ERCOT" w:date="2020-05-19T20:53:00Z">
        <w:r w:rsidR="00F93CE3" w:rsidRPr="003D5673">
          <w:rPr>
            <w:rFonts w:ascii="Arial" w:hAnsi="Arial"/>
          </w:rPr>
          <w:t>subcommittee having at least one Director</w:t>
        </w:r>
        <w:r w:rsidR="00F93CE3" w:rsidRPr="00E773FA">
          <w:rPr>
            <w:rFonts w:ascii="Arial" w:hAnsi="Arial"/>
          </w:rPr>
          <w:t xml:space="preserve"> </w:t>
        </w:r>
      </w:ins>
      <w:r w:rsidRPr="00E773FA">
        <w:rPr>
          <w:rFonts w:ascii="Arial" w:hAnsi="Arial"/>
        </w:rPr>
        <w:t xml:space="preserve">may meet on urgent matters on such shorter notice, not less than </w:t>
      </w:r>
      <w:del w:id="18" w:author="ERCOT" w:date="2020-05-19T16:18:00Z">
        <w:r w:rsidRPr="00E773FA" w:rsidDel="008B57BF">
          <w:rPr>
            <w:rFonts w:ascii="Arial" w:hAnsi="Arial"/>
          </w:rPr>
          <w:delText>2</w:delText>
        </w:r>
      </w:del>
      <w:ins w:id="19" w:author="ERCOT" w:date="2020-05-19T16:18:00Z">
        <w:r w:rsidR="008B57BF">
          <w:rPr>
            <w:rFonts w:ascii="Arial" w:hAnsi="Arial"/>
          </w:rPr>
          <w:t>1</w:t>
        </w:r>
      </w:ins>
      <w:r w:rsidRPr="00E773FA">
        <w:rPr>
          <w:rFonts w:ascii="Arial" w:hAnsi="Arial"/>
        </w:rPr>
        <w:t xml:space="preserve"> hour</w:t>
      </w:r>
      <w:del w:id="20" w:author="ERCOT" w:date="2020-05-19T16:18:00Z">
        <w:r w:rsidRPr="00E773FA" w:rsidDel="008B57BF">
          <w:rPr>
            <w:rFonts w:ascii="Arial" w:hAnsi="Arial"/>
          </w:rPr>
          <w:delText>s</w:delText>
        </w:r>
      </w:del>
      <w:r w:rsidRPr="00E773FA">
        <w:rPr>
          <w:rFonts w:ascii="Arial" w:hAnsi="Arial"/>
        </w:rPr>
        <w:t>, as the person or persons calling such meeting reasonably may deem necessary or appropriate for urgent matters</w:t>
      </w:r>
      <w:ins w:id="21" w:author="ERCOT" w:date="2020-05-19T16:07:00Z">
        <w:r w:rsidR="00C43494">
          <w:rPr>
            <w:rFonts w:ascii="Arial" w:hAnsi="Arial"/>
          </w:rPr>
          <w:t>.</w:t>
        </w:r>
      </w:ins>
      <w:r w:rsidRPr="00E773FA">
        <w:rPr>
          <w:rFonts w:ascii="Arial" w:hAnsi="Arial"/>
        </w:rPr>
        <w:t xml:space="preserve"> </w:t>
      </w:r>
      <w:del w:id="22" w:author="ERCOT" w:date="2020-05-19T16:07:00Z">
        <w:r w:rsidRPr="00E773FA" w:rsidDel="00C43494">
          <w:rPr>
            <w:rFonts w:ascii="Arial" w:hAnsi="Arial"/>
          </w:rPr>
          <w:delText>(</w:delText>
        </w:r>
      </w:del>
      <w:ins w:id="23" w:author="ERCOT" w:date="2020-05-19T16:07:00Z">
        <w:r w:rsidR="00C43494">
          <w:rPr>
            <w:rFonts w:ascii="Arial" w:hAnsi="Arial"/>
          </w:rPr>
          <w:t xml:space="preserve"> For purposes of these Bylaws, an urgent matter is an </w:t>
        </w:r>
      </w:ins>
      <w:r w:rsidRPr="00E773FA">
        <w:rPr>
          <w:rFonts w:ascii="Arial" w:hAnsi="Arial"/>
        </w:rPr>
        <w:t xml:space="preserve">emergency </w:t>
      </w:r>
      <w:del w:id="24" w:author="ERCOT" w:date="2020-05-19T16:10:00Z">
        <w:r w:rsidRPr="00E773FA" w:rsidDel="008B57BF">
          <w:rPr>
            <w:rFonts w:ascii="Arial" w:hAnsi="Arial"/>
          </w:rPr>
          <w:delText>condition</w:delText>
        </w:r>
      </w:del>
      <w:del w:id="25" w:author="ERCOT" w:date="2020-05-19T16:08:00Z">
        <w:r w:rsidRPr="00E773FA" w:rsidDel="00C43494">
          <w:rPr>
            <w:rFonts w:ascii="Arial" w:hAnsi="Arial"/>
          </w:rPr>
          <w:delText>s</w:delText>
        </w:r>
      </w:del>
      <w:del w:id="26" w:author="ERCOT" w:date="2020-05-19T16:10:00Z">
        <w:r w:rsidRPr="00E773FA" w:rsidDel="008B57BF">
          <w:rPr>
            <w:rFonts w:ascii="Arial" w:hAnsi="Arial"/>
          </w:rPr>
          <w:delText xml:space="preserve"> threatening public health or safety</w:delText>
        </w:r>
      </w:del>
      <w:ins w:id="27" w:author="ERCOT" w:date="2020-05-19T16:10:00Z">
        <w:r w:rsidR="008B57BF">
          <w:rPr>
            <w:rFonts w:ascii="Arial" w:hAnsi="Arial"/>
          </w:rPr>
          <w:t xml:space="preserve">or </w:t>
        </w:r>
        <w:r w:rsidR="008B57BF" w:rsidRPr="00DA5C7A">
          <w:rPr>
            <w:rFonts w:ascii="Arial" w:hAnsi="Arial"/>
          </w:rPr>
          <w:t>public necessity</w:t>
        </w:r>
      </w:ins>
      <w:ins w:id="28" w:author="ERCOT" w:date="2020-05-19T16:12:00Z">
        <w:r w:rsidR="008B57BF">
          <w:rPr>
            <w:rFonts w:ascii="Arial" w:hAnsi="Arial"/>
          </w:rPr>
          <w:t xml:space="preserve"> (including but not limited to an </w:t>
        </w:r>
        <w:r w:rsidR="008B57BF" w:rsidRPr="008B57BF">
          <w:rPr>
            <w:rFonts w:ascii="Arial" w:hAnsi="Arial"/>
          </w:rPr>
          <w:t>imminent threat to public health and safety</w:t>
        </w:r>
      </w:ins>
      <w:ins w:id="29" w:author="ERCOT" w:date="2020-05-20T14:07:00Z">
        <w:r w:rsidR="009B3C5B">
          <w:rPr>
            <w:rFonts w:ascii="Arial" w:hAnsi="Arial"/>
          </w:rPr>
          <w:t xml:space="preserve"> or to the ERCOT market or system</w:t>
        </w:r>
      </w:ins>
      <w:ins w:id="30" w:author="ERCOT" w:date="2020-05-19T16:13:00Z">
        <w:r w:rsidR="008B57BF">
          <w:rPr>
            <w:rFonts w:ascii="Arial" w:hAnsi="Arial"/>
          </w:rPr>
          <w:t>)</w:t>
        </w:r>
      </w:ins>
      <w:r w:rsidRPr="00E773FA">
        <w:rPr>
          <w:rFonts w:ascii="Arial" w:hAnsi="Arial"/>
        </w:rPr>
        <w:t>, or a reasonably unforeseen situation</w:t>
      </w:r>
      <w:ins w:id="31" w:author="ERCOT" w:date="2020-05-19T16:08:00Z">
        <w:r w:rsidR="00C43494">
          <w:rPr>
            <w:rFonts w:ascii="Arial" w:hAnsi="Arial"/>
          </w:rPr>
          <w:t xml:space="preserve">. </w:t>
        </w:r>
      </w:ins>
      <w:ins w:id="32" w:author="ERCOT" w:date="2020-05-19T16:03:00Z">
        <w:r w:rsidR="00C43494">
          <w:rPr>
            <w:rFonts w:ascii="Arial" w:hAnsi="Arial"/>
          </w:rPr>
          <w:t xml:space="preserve"> </w:t>
        </w:r>
      </w:ins>
      <w:ins w:id="33" w:author="ERCOT" w:date="2020-05-19T16:09:00Z">
        <w:r w:rsidR="00C43494">
          <w:rPr>
            <w:rFonts w:ascii="Arial" w:hAnsi="Arial"/>
          </w:rPr>
          <w:t xml:space="preserve">A </w:t>
        </w:r>
      </w:ins>
      <w:ins w:id="34" w:author="ERCOT" w:date="2020-05-19T16:03:00Z">
        <w:r w:rsidR="00C43494">
          <w:rPr>
            <w:rFonts w:ascii="Arial" w:hAnsi="Arial"/>
          </w:rPr>
          <w:t xml:space="preserve">matter </w:t>
        </w:r>
      </w:ins>
      <w:ins w:id="35" w:author="ERCOT" w:date="2020-05-20T14:08:00Z">
        <w:r w:rsidR="009B3C5B">
          <w:rPr>
            <w:rFonts w:ascii="Arial" w:hAnsi="Arial"/>
          </w:rPr>
          <w:t>sha</w:t>
        </w:r>
      </w:ins>
      <w:ins w:id="36" w:author="ERCOT" w:date="2020-05-19T16:03:00Z">
        <w:r w:rsidR="00C43494">
          <w:rPr>
            <w:rFonts w:ascii="Arial" w:hAnsi="Arial"/>
          </w:rPr>
          <w:t xml:space="preserve">ll be considered </w:t>
        </w:r>
      </w:ins>
      <w:ins w:id="37" w:author="ERCOT" w:date="2020-05-19T16:09:00Z">
        <w:r w:rsidR="00C43494">
          <w:rPr>
            <w:rFonts w:ascii="Arial" w:hAnsi="Arial"/>
          </w:rPr>
          <w:t xml:space="preserve">an </w:t>
        </w:r>
      </w:ins>
      <w:ins w:id="38" w:author="ERCOT" w:date="2020-05-19T16:03:00Z">
        <w:r w:rsidR="00C43494">
          <w:rPr>
            <w:rFonts w:ascii="Arial" w:hAnsi="Arial"/>
          </w:rPr>
          <w:t xml:space="preserve">urgent matter </w:t>
        </w:r>
      </w:ins>
      <w:ins w:id="39" w:author="ERCOT" w:date="2020-05-19T19:53:00Z">
        <w:r w:rsidR="00EB5E93">
          <w:rPr>
            <w:rFonts w:ascii="Arial" w:hAnsi="Arial"/>
          </w:rPr>
          <w:t>if</w:t>
        </w:r>
      </w:ins>
      <w:ins w:id="40" w:author="ERCOT" w:date="2020-05-19T16:03:00Z">
        <w:r w:rsidR="00C43494">
          <w:rPr>
            <w:rFonts w:ascii="Arial" w:hAnsi="Arial"/>
          </w:rPr>
          <w:t xml:space="preserve"> </w:t>
        </w:r>
      </w:ins>
      <w:ins w:id="41" w:author="ERCOT" w:date="2020-05-19T16:04:00Z">
        <w:r w:rsidR="00C43494">
          <w:rPr>
            <w:rFonts w:ascii="Arial" w:hAnsi="Arial"/>
          </w:rPr>
          <w:t xml:space="preserve">it would be difficult or impossible for a quorum </w:t>
        </w:r>
      </w:ins>
      <w:ins w:id="42" w:author="ERCOT" w:date="2020-05-19T16:15:00Z">
        <w:r w:rsidR="008B57BF">
          <w:rPr>
            <w:rFonts w:ascii="Arial" w:hAnsi="Arial"/>
          </w:rPr>
          <w:t xml:space="preserve">of Directors or subcommittee members </w:t>
        </w:r>
      </w:ins>
      <w:ins w:id="43" w:author="ERCOT" w:date="2020-05-19T16:04:00Z">
        <w:r w:rsidR="00C43494">
          <w:rPr>
            <w:rFonts w:ascii="Arial" w:hAnsi="Arial"/>
          </w:rPr>
          <w:t xml:space="preserve">to </w:t>
        </w:r>
      </w:ins>
      <w:ins w:id="44" w:author="ERCOT" w:date="2020-05-20T14:07:00Z">
        <w:r w:rsidR="009B3C5B">
          <w:rPr>
            <w:rFonts w:ascii="Arial" w:hAnsi="Arial"/>
          </w:rPr>
          <w:t xml:space="preserve">physically </w:t>
        </w:r>
      </w:ins>
      <w:ins w:id="45" w:author="ERCOT" w:date="2020-05-19T16:04:00Z">
        <w:r w:rsidR="00C43494">
          <w:rPr>
            <w:rFonts w:ascii="Arial" w:hAnsi="Arial"/>
          </w:rPr>
          <w:t xml:space="preserve">convene in one location and failure to consider the matter without delay </w:t>
        </w:r>
      </w:ins>
      <w:ins w:id="46" w:author="ERCOT" w:date="2020-05-19T19:16:00Z">
        <w:r w:rsidR="00A31BF0">
          <w:rPr>
            <w:rFonts w:ascii="Arial" w:hAnsi="Arial"/>
          </w:rPr>
          <w:t>may</w:t>
        </w:r>
      </w:ins>
      <w:ins w:id="47" w:author="ERCOT" w:date="2020-05-19T16:04:00Z">
        <w:r w:rsidR="00C43494">
          <w:rPr>
            <w:rFonts w:ascii="Arial" w:hAnsi="Arial"/>
          </w:rPr>
          <w:t xml:space="preserve"> result in operational, regulatory, legal, organizational or governance risk</w:t>
        </w:r>
      </w:ins>
      <w:del w:id="48" w:author="ERCOT" w:date="2020-05-19T16:09:00Z">
        <w:r w:rsidRPr="00E773FA" w:rsidDel="00C43494">
          <w:rPr>
            <w:rFonts w:ascii="Arial" w:hAnsi="Arial"/>
          </w:rPr>
          <w:delText>)</w:delText>
        </w:r>
      </w:del>
      <w:r w:rsidRPr="00E773FA">
        <w:rPr>
          <w:rFonts w:ascii="Arial" w:hAnsi="Arial"/>
        </w:rPr>
        <w:t>.</w:t>
      </w:r>
    </w:p>
    <w:p w14:paraId="01EB36F9" w14:textId="77777777" w:rsidR="00DA5C7A" w:rsidRPr="00337574" w:rsidRDefault="00DA5C7A" w:rsidP="00C43494">
      <w:pPr>
        <w:jc w:val="both"/>
        <w:rPr>
          <w:rFonts w:ascii="Arial" w:hAnsi="Arial"/>
        </w:rPr>
      </w:pPr>
    </w:p>
    <w:p w14:paraId="4541088C" w14:textId="1527835C" w:rsidR="0006427C" w:rsidRPr="00E773FA" w:rsidRDefault="00DA5C7A" w:rsidP="00C43494">
      <w:pPr>
        <w:numPr>
          <w:ilvl w:val="0"/>
          <w:numId w:val="3"/>
        </w:numPr>
        <w:jc w:val="both"/>
        <w:rPr>
          <w:rFonts w:ascii="Arial" w:hAnsi="Arial"/>
        </w:rPr>
      </w:pPr>
      <w:r w:rsidRPr="003D5673">
        <w:rPr>
          <w:rFonts w:ascii="Arial" w:hAnsi="Arial"/>
        </w:rPr>
        <w:t xml:space="preserve">The Board and its subcommittees having at least one Director may </w:t>
      </w:r>
      <w:r w:rsidRPr="00D20307">
        <w:rPr>
          <w:rFonts w:ascii="Arial" w:hAnsi="Arial"/>
        </w:rPr>
        <w:t xml:space="preserve">meet </w:t>
      </w:r>
      <w:del w:id="49" w:author="ERCOT 05222020" w:date="2020-05-21T08:13:00Z">
        <w:r w:rsidRPr="00D20307" w:rsidDel="00F43954">
          <w:rPr>
            <w:rFonts w:ascii="Arial" w:hAnsi="Arial"/>
          </w:rPr>
          <w:delText xml:space="preserve">by teleconference </w:delText>
        </w:r>
      </w:del>
      <w:r w:rsidRPr="00D20307">
        <w:rPr>
          <w:rFonts w:ascii="Arial" w:hAnsi="Arial"/>
        </w:rPr>
        <w:t>to consider urgent matters in accordance with Section 4.7(e)</w:t>
      </w:r>
      <w:r w:rsidRPr="005C65E9">
        <w:rPr>
          <w:rFonts w:ascii="Arial" w:hAnsi="Arial"/>
        </w:rPr>
        <w:t xml:space="preserve">. </w:t>
      </w:r>
      <w:r w:rsidRPr="00E773FA">
        <w:rPr>
          <w:rFonts w:ascii="Arial" w:hAnsi="Arial"/>
        </w:rPr>
        <w:t xml:space="preserve">The Board must ratify any action taken on notice of less than one week or </w:t>
      </w:r>
      <w:del w:id="50" w:author="ERCOT 05222020" w:date="2020-05-21T08:14:00Z">
        <w:r w:rsidRPr="00E773FA" w:rsidDel="00F43954">
          <w:rPr>
            <w:rFonts w:ascii="Arial" w:hAnsi="Arial"/>
          </w:rPr>
          <w:delText>by teleconference</w:delText>
        </w:r>
      </w:del>
      <w:ins w:id="51" w:author="ERCOT 05222020" w:date="2020-05-21T08:14:00Z">
        <w:r w:rsidR="00F43954">
          <w:rPr>
            <w:rFonts w:ascii="Arial" w:hAnsi="Arial"/>
          </w:rPr>
          <w:t>at a meeting held in accordance with Section 4.7(e)</w:t>
        </w:r>
      </w:ins>
      <w:r w:rsidRPr="00E773FA">
        <w:rPr>
          <w:rFonts w:ascii="Arial" w:hAnsi="Arial"/>
        </w:rPr>
        <w:t xml:space="preserve"> at its next regularly scheduled meeting.</w:t>
      </w:r>
    </w:p>
    <w:p w14:paraId="5CCBEED0" w14:textId="561A65AA" w:rsidR="00DA5C7A" w:rsidRPr="00E773FA" w:rsidRDefault="00DA5C7A" w:rsidP="00DA5C7A">
      <w:pPr>
        <w:jc w:val="both"/>
        <w:rPr>
          <w:rFonts w:ascii="Arial" w:hAnsi="Arial"/>
        </w:rPr>
      </w:pPr>
    </w:p>
    <w:p w14:paraId="1695976D" w14:textId="5C79BA48" w:rsidR="00DA5C7A" w:rsidRPr="00E773FA" w:rsidRDefault="00DA5C7A" w:rsidP="00DA5C7A">
      <w:pPr>
        <w:numPr>
          <w:ilvl w:val="0"/>
          <w:numId w:val="3"/>
        </w:numPr>
        <w:tabs>
          <w:tab w:val="clear" w:pos="720"/>
        </w:tabs>
        <w:jc w:val="both"/>
        <w:rPr>
          <w:rFonts w:ascii="Arial" w:hAnsi="Arial"/>
        </w:rPr>
      </w:pPr>
      <w:r w:rsidRPr="00E773FA">
        <w:rPr>
          <w:rFonts w:ascii="Arial" w:hAnsi="Arial"/>
        </w:rPr>
        <w:lastRenderedPageBreak/>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3DEFFBA" w14:textId="77777777" w:rsidR="00DA5C7A" w:rsidRPr="00E773FA" w:rsidRDefault="00DA5C7A" w:rsidP="00DA5C7A">
      <w:pPr>
        <w:jc w:val="both"/>
        <w:rPr>
          <w:rFonts w:ascii="Arial" w:hAnsi="Arial"/>
        </w:rPr>
      </w:pPr>
    </w:p>
    <w:p w14:paraId="1D052EDB" w14:textId="37E86664" w:rsidR="00DA5C7A" w:rsidRPr="00E773FA" w:rsidRDefault="00DA5C7A" w:rsidP="00DA5C7A">
      <w:pPr>
        <w:numPr>
          <w:ilvl w:val="0"/>
          <w:numId w:val="3"/>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AE34872" w14:textId="77777777" w:rsidR="00DA5C7A" w:rsidRPr="00E773FA" w:rsidRDefault="00DA5C7A" w:rsidP="00DA5C7A">
      <w:pPr>
        <w:jc w:val="both"/>
        <w:rPr>
          <w:rFonts w:ascii="Arial" w:hAnsi="Arial"/>
        </w:rPr>
      </w:pPr>
    </w:p>
    <w:p w14:paraId="2C5F22CB" w14:textId="28A31854" w:rsidR="00DA5C7A" w:rsidRPr="00E773FA" w:rsidRDefault="00DA5C7A" w:rsidP="00DA5C7A">
      <w:pPr>
        <w:numPr>
          <w:ilvl w:val="0"/>
          <w:numId w:val="3"/>
        </w:numPr>
        <w:tabs>
          <w:tab w:val="clear" w:pos="720"/>
        </w:tabs>
        <w:jc w:val="both"/>
        <w:rPr>
          <w:rFonts w:ascii="Arial" w:hAnsi="Arial"/>
        </w:rPr>
      </w:pPr>
      <w:r w:rsidRPr="00E773FA">
        <w:rPr>
          <w:rFonts w:ascii="Arial" w:hAnsi="Arial"/>
        </w:rPr>
        <w:t>The Secretary or his designee shall keep minutes of every Board meeting.</w:t>
      </w:r>
    </w:p>
    <w:p w14:paraId="58C69671" w14:textId="2348B7AD" w:rsidR="00DA5C7A" w:rsidRPr="00E773FA" w:rsidRDefault="00DA5C7A" w:rsidP="00DA5C7A">
      <w:pPr>
        <w:jc w:val="both"/>
        <w:rPr>
          <w:rFonts w:ascii="Arial" w:hAnsi="Arial"/>
        </w:rPr>
      </w:pPr>
      <w:r w:rsidRPr="00E773FA">
        <w:rPr>
          <w:rFonts w:ascii="Arial" w:hAnsi="Arial"/>
        </w:rPr>
        <w:cr/>
      </w:r>
      <w:r w:rsidRPr="00E773FA">
        <w:rPr>
          <w:rFonts w:ascii="Arial" w:hAnsi="Arial"/>
          <w:u w:val="single"/>
        </w:rPr>
        <w:t xml:space="preserve">Section 4.7 Quorum; Action by Directors; </w:t>
      </w:r>
      <w:r w:rsidRPr="00C2312C">
        <w:rPr>
          <w:rFonts w:ascii="Arial" w:hAnsi="Arial"/>
          <w:u w:val="single"/>
        </w:rPr>
        <w:t>Abstentions; Proxies; Seated Directors;</w:t>
      </w:r>
      <w:r w:rsidRPr="00E773FA">
        <w:rPr>
          <w:rFonts w:ascii="Arial" w:hAnsi="Arial"/>
          <w:u w:val="single"/>
        </w:rPr>
        <w:t xml:space="preserve"> </w:t>
      </w:r>
      <w:del w:id="52" w:author="ERCOT" w:date="2020-05-19T20:56:00Z">
        <w:r w:rsidRPr="00E773FA" w:rsidDel="00F93CE3">
          <w:rPr>
            <w:rFonts w:ascii="Arial" w:hAnsi="Arial"/>
            <w:u w:val="single"/>
          </w:rPr>
          <w:delText xml:space="preserve">Actions Without a Meeting; </w:delText>
        </w:r>
      </w:del>
      <w:r w:rsidRPr="00E773FA">
        <w:rPr>
          <w:rFonts w:ascii="Arial" w:hAnsi="Arial"/>
          <w:u w:val="single"/>
        </w:rPr>
        <w:t>and Meetings by Telephone</w:t>
      </w:r>
      <w:r w:rsidRPr="00E773FA">
        <w:rPr>
          <w:rFonts w:ascii="Arial" w:hAnsi="Arial"/>
        </w:rPr>
        <w:t xml:space="preserve">. </w:t>
      </w:r>
    </w:p>
    <w:p w14:paraId="55865EF1" w14:textId="77777777" w:rsidR="00DA5C7A" w:rsidRPr="00E773FA" w:rsidRDefault="00DA5C7A" w:rsidP="00DA5C7A">
      <w:pPr>
        <w:jc w:val="both"/>
        <w:rPr>
          <w:rFonts w:ascii="Arial" w:hAnsi="Arial"/>
        </w:rPr>
      </w:pPr>
    </w:p>
    <w:p w14:paraId="1EF520FD" w14:textId="6DD12C70" w:rsidR="00DA5C7A" w:rsidRPr="00E773FA" w:rsidRDefault="00DA5C7A" w:rsidP="00DA5C7A">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3CFF50CB" w14:textId="77777777" w:rsidR="00DA5C7A" w:rsidRPr="00E773FA" w:rsidRDefault="00DA5C7A" w:rsidP="00DA5C7A">
      <w:pPr>
        <w:jc w:val="both"/>
        <w:rPr>
          <w:rFonts w:ascii="Arial" w:hAnsi="Arial"/>
        </w:rPr>
      </w:pPr>
    </w:p>
    <w:p w14:paraId="29CB4F25" w14:textId="77777777" w:rsidR="00DA5C7A" w:rsidRPr="00E773FA" w:rsidRDefault="00DA5C7A" w:rsidP="00DA5C7A">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77A7F848" w14:textId="77777777" w:rsidR="00DA5C7A" w:rsidRPr="00E773FA" w:rsidRDefault="00DA5C7A" w:rsidP="00DA5C7A">
      <w:pPr>
        <w:jc w:val="both"/>
        <w:rPr>
          <w:rFonts w:ascii="Arial" w:hAnsi="Arial"/>
        </w:rPr>
      </w:pPr>
    </w:p>
    <w:p w14:paraId="01ECEB0E" w14:textId="77777777" w:rsidR="00DA5C7A" w:rsidRPr="00E773FA" w:rsidRDefault="00DA5C7A" w:rsidP="00DA5C7A">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7902262A" w14:textId="77777777" w:rsidR="00DA5C7A" w:rsidRPr="00E773FA" w:rsidRDefault="00DA5C7A" w:rsidP="00DA5C7A">
      <w:pPr>
        <w:jc w:val="both"/>
        <w:rPr>
          <w:rFonts w:ascii="Arial" w:hAnsi="Arial"/>
        </w:rPr>
      </w:pPr>
    </w:p>
    <w:p w14:paraId="627F0E4C" w14:textId="77777777" w:rsidR="00DA5C7A" w:rsidRPr="00E773FA" w:rsidRDefault="00DA5C7A" w:rsidP="00DA5C7A">
      <w:pPr>
        <w:numPr>
          <w:ilvl w:val="0"/>
          <w:numId w:val="4"/>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Board or any subcommittee of the Board, a Segment Alternate or designated alternate representative, where permitted by these Bylaws, attending </w:t>
      </w:r>
      <w:r w:rsidRPr="00E773FA">
        <w:rPr>
          <w:rFonts w:ascii="Arial" w:hAnsi="Arial"/>
        </w:rPr>
        <w:lastRenderedPageBreak/>
        <w:t>in place of a member shall be counted towards a quorum, while proxies shall not be counted towards a quorum.</w:t>
      </w:r>
    </w:p>
    <w:p w14:paraId="3F545FE3" w14:textId="77777777" w:rsidR="00DA5C7A" w:rsidRPr="00E773FA" w:rsidRDefault="00DA5C7A" w:rsidP="00DA5C7A">
      <w:pPr>
        <w:jc w:val="both"/>
        <w:rPr>
          <w:rFonts w:ascii="Arial" w:hAnsi="Arial"/>
        </w:rPr>
      </w:pPr>
    </w:p>
    <w:p w14:paraId="22EF5EFC" w14:textId="06937970" w:rsidR="00DA5C7A" w:rsidRPr="00E773FA" w:rsidRDefault="00DA5C7A" w:rsidP="00784EAA">
      <w:pPr>
        <w:numPr>
          <w:ilvl w:val="0"/>
          <w:numId w:val="4"/>
        </w:numPr>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w:t>
      </w:r>
      <w:del w:id="53" w:author="ERCOT" w:date="2020-05-20T06:58:00Z">
        <w:r w:rsidRPr="00E773FA" w:rsidDel="00784EAA">
          <w:rPr>
            <w:rFonts w:ascii="Arial" w:hAnsi="Arial"/>
          </w:rPr>
          <w:delText xml:space="preserve"> by means of which all</w:delText>
        </w:r>
      </w:del>
      <w:ins w:id="54" w:author="ERCOT" w:date="2020-05-20T06:59:00Z">
        <w:r w:rsidR="00784EAA" w:rsidRPr="00784EAA">
          <w:rPr>
            <w:rFonts w:ascii="Arial" w:hAnsi="Arial"/>
          </w:rPr>
          <w:t>, or another suitable electronic communications system, including videoconferencing technology or the Internet, or any combination, if the telephone or other equipment or system permits</w:t>
        </w:r>
        <w:r w:rsidR="00784EAA">
          <w:rPr>
            <w:rFonts w:ascii="Arial" w:hAnsi="Arial"/>
          </w:rPr>
          <w:t xml:space="preserve"> each</w:t>
        </w:r>
      </w:ins>
      <w:r w:rsidRPr="00E773FA">
        <w:rPr>
          <w:rFonts w:ascii="Arial" w:hAnsi="Arial"/>
        </w:rPr>
        <w:t xml:space="preserve"> person</w:t>
      </w:r>
      <w:del w:id="55" w:author="ERCOT" w:date="2020-05-20T06:59:00Z">
        <w:r w:rsidRPr="00E773FA" w:rsidDel="00784EAA">
          <w:rPr>
            <w:rFonts w:ascii="Arial" w:hAnsi="Arial"/>
          </w:rPr>
          <w:delText>s</w:delText>
        </w:r>
      </w:del>
      <w:r w:rsidRPr="00E773FA">
        <w:rPr>
          <w:rFonts w:ascii="Arial" w:hAnsi="Arial"/>
        </w:rPr>
        <w:t xml:space="preserve"> participating in the meeting </w:t>
      </w:r>
      <w:del w:id="56" w:author="ERCOT" w:date="2020-05-20T06:59:00Z">
        <w:r w:rsidRPr="00E773FA" w:rsidDel="00784EAA">
          <w:rPr>
            <w:rFonts w:ascii="Arial" w:hAnsi="Arial"/>
          </w:rPr>
          <w:delText>can hear each other</w:delText>
        </w:r>
      </w:del>
      <w:ins w:id="57" w:author="ERCOT" w:date="2020-05-20T06:59:00Z">
        <w:r w:rsidR="00784EAA"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4AAF0C1F" w14:textId="541BA304" w:rsidR="001D454F" w:rsidRDefault="00DA5C7A" w:rsidP="00DA5C7A">
      <w:pPr>
        <w:rPr>
          <w:rFonts w:ascii="Arial" w:hAnsi="Arial"/>
        </w:rPr>
      </w:pPr>
      <w:r w:rsidRPr="00E773FA">
        <w:rPr>
          <w:rFonts w:ascii="Arial" w:hAnsi="Arial"/>
        </w:rPr>
        <w:cr/>
      </w:r>
    </w:p>
    <w:p w14:paraId="6A512351" w14:textId="77777777" w:rsidR="008E2F95" w:rsidRPr="00E773FA" w:rsidRDefault="008E2F95" w:rsidP="008E2F95">
      <w:pPr>
        <w:jc w:val="both"/>
        <w:rPr>
          <w:rFonts w:ascii="Arial" w:hAnsi="Arial"/>
        </w:rPr>
      </w:pPr>
      <w:r w:rsidRPr="00E773FA">
        <w:rPr>
          <w:rFonts w:ascii="Arial" w:hAnsi="Arial"/>
          <w:u w:val="single"/>
        </w:rPr>
        <w:t>Section 5.1 TAC Representatives</w:t>
      </w:r>
      <w:r w:rsidRPr="00E773FA">
        <w:rPr>
          <w:rFonts w:ascii="Arial" w:hAnsi="Arial"/>
        </w:rPr>
        <w:t>.</w:t>
      </w:r>
    </w:p>
    <w:p w14:paraId="45C4DCBA" w14:textId="77777777" w:rsidR="008E2F95" w:rsidRPr="00E773FA" w:rsidRDefault="008E2F95" w:rsidP="008E2F95">
      <w:pPr>
        <w:jc w:val="both"/>
        <w:rPr>
          <w:rFonts w:ascii="Arial" w:hAnsi="Arial"/>
        </w:rPr>
      </w:pPr>
    </w:p>
    <w:p w14:paraId="2C54A08A" w14:textId="77777777" w:rsidR="008E2F95" w:rsidRPr="00E773FA" w:rsidRDefault="008E2F95" w:rsidP="008E2F95">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59FA739" w14:textId="77777777" w:rsidR="008E2F95" w:rsidRPr="00E773FA" w:rsidRDefault="008E2F95" w:rsidP="008E2F95">
      <w:pPr>
        <w:jc w:val="both"/>
        <w:rPr>
          <w:rFonts w:ascii="Arial" w:hAnsi="Arial"/>
        </w:rPr>
      </w:pPr>
    </w:p>
    <w:p w14:paraId="18DF0E6D"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40392179" w14:textId="77777777" w:rsidR="008E2F95" w:rsidRPr="00E773FA" w:rsidRDefault="008E2F95" w:rsidP="008E2F95">
      <w:pPr>
        <w:ind w:left="720"/>
        <w:jc w:val="both"/>
        <w:rPr>
          <w:rFonts w:ascii="Arial" w:hAnsi="Arial"/>
        </w:rPr>
      </w:pPr>
    </w:p>
    <w:p w14:paraId="6AC5E96F"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599364B" w14:textId="77777777" w:rsidR="008E2F95" w:rsidRPr="00E773FA" w:rsidRDefault="008E2F95" w:rsidP="008E2F95">
      <w:pPr>
        <w:ind w:left="720"/>
        <w:jc w:val="both"/>
        <w:rPr>
          <w:rFonts w:ascii="Arial" w:hAnsi="Arial"/>
          <w:bCs/>
        </w:rPr>
      </w:pPr>
    </w:p>
    <w:p w14:paraId="21C4B589"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Two Representatives of Industrial Consumers;</w:t>
      </w:r>
    </w:p>
    <w:p w14:paraId="12751DE4" w14:textId="77777777" w:rsidR="008E2F95" w:rsidRPr="00E773FA" w:rsidRDefault="008E2F95" w:rsidP="008E2F95">
      <w:pPr>
        <w:ind w:left="1440"/>
        <w:jc w:val="both"/>
        <w:rPr>
          <w:rFonts w:ascii="Arial" w:hAnsi="Arial"/>
        </w:rPr>
      </w:pPr>
    </w:p>
    <w:p w14:paraId="3208747E"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Small Commercial Consumers;</w:t>
      </w:r>
    </w:p>
    <w:p w14:paraId="0969D640" w14:textId="77777777" w:rsidR="008E2F95" w:rsidRPr="00E773FA" w:rsidRDefault="008E2F95" w:rsidP="008E2F95">
      <w:pPr>
        <w:ind w:left="1440"/>
        <w:jc w:val="both"/>
        <w:rPr>
          <w:rFonts w:ascii="Arial" w:hAnsi="Arial"/>
        </w:rPr>
      </w:pPr>
    </w:p>
    <w:p w14:paraId="3C4D0BE0"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Large Commercial Consumers;</w:t>
      </w:r>
    </w:p>
    <w:p w14:paraId="72CD53CF" w14:textId="77777777" w:rsidR="008E2F95" w:rsidRPr="00E773FA" w:rsidRDefault="008E2F95" w:rsidP="008E2F95">
      <w:pPr>
        <w:ind w:left="1440"/>
        <w:jc w:val="both"/>
        <w:rPr>
          <w:rFonts w:ascii="Arial" w:hAnsi="Arial"/>
        </w:rPr>
      </w:pPr>
    </w:p>
    <w:p w14:paraId="4A151852"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Residential Consumers; and</w:t>
      </w:r>
    </w:p>
    <w:p w14:paraId="2652DFD3" w14:textId="77777777" w:rsidR="008E2F95" w:rsidRPr="00E773FA" w:rsidRDefault="008E2F95" w:rsidP="008E2F95">
      <w:pPr>
        <w:ind w:left="1440"/>
        <w:jc w:val="both"/>
        <w:rPr>
          <w:rFonts w:ascii="Arial" w:hAnsi="Arial"/>
        </w:rPr>
      </w:pPr>
    </w:p>
    <w:p w14:paraId="546179EB" w14:textId="77777777" w:rsidR="008E2F95" w:rsidRPr="00E773FA" w:rsidRDefault="008E2F95" w:rsidP="008E2F95">
      <w:pPr>
        <w:numPr>
          <w:ilvl w:val="1"/>
          <w:numId w:val="7"/>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3A8F0529" w14:textId="77777777" w:rsidR="008E2F95" w:rsidRPr="00E773FA" w:rsidRDefault="008E2F95" w:rsidP="008E2F95">
      <w:pPr>
        <w:ind w:left="1440"/>
        <w:jc w:val="both"/>
        <w:rPr>
          <w:rFonts w:ascii="Arial" w:hAnsi="Arial"/>
        </w:rPr>
      </w:pPr>
    </w:p>
    <w:p w14:paraId="1BC5D91A"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102680CE" w14:textId="77777777" w:rsidR="008E2F95" w:rsidRPr="00E773FA" w:rsidRDefault="008E2F95" w:rsidP="008E2F95">
      <w:pPr>
        <w:jc w:val="both"/>
        <w:rPr>
          <w:rFonts w:ascii="Arial" w:hAnsi="Arial"/>
        </w:rPr>
      </w:pPr>
    </w:p>
    <w:p w14:paraId="302827D1"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w:t>
      </w:r>
      <w:r w:rsidRPr="00E773FA">
        <w:rPr>
          <w:rFonts w:ascii="Arial" w:hAnsi="Arial"/>
        </w:rPr>
        <w:lastRenderedPageBreak/>
        <w:t>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0F8C539F" w14:textId="77777777" w:rsidR="008E2F95" w:rsidRPr="00E773FA" w:rsidRDefault="008E2F95" w:rsidP="008E2F95">
      <w:pPr>
        <w:pStyle w:val="ListParagraph"/>
        <w:rPr>
          <w:rFonts w:ascii="Arial" w:hAnsi="Arial"/>
        </w:rPr>
      </w:pPr>
    </w:p>
    <w:p w14:paraId="1570B44F"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C2015C" w14:textId="77777777" w:rsidR="008E2F95" w:rsidRPr="00E773FA" w:rsidRDefault="008E2F95" w:rsidP="008E2F95">
      <w:pPr>
        <w:pStyle w:val="ListParagraph"/>
        <w:rPr>
          <w:rFonts w:ascii="Arial" w:hAnsi="Arial"/>
        </w:rPr>
      </w:pPr>
    </w:p>
    <w:p w14:paraId="70BAE4E9" w14:textId="5BA7262D" w:rsidR="008E2F95" w:rsidRPr="00E773FA" w:rsidRDefault="008E2F95" w:rsidP="008E2F95">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w:t>
      </w:r>
      <w:del w:id="58" w:author="ERCOT" w:date="2020-05-20T07:11:00Z">
        <w:r w:rsidRPr="00E773FA" w:rsidDel="008E2F95">
          <w:rPr>
            <w:rFonts w:ascii="Arial" w:hAnsi="Arial"/>
          </w:rPr>
          <w:delText xml:space="preserve"> by means of which all</w:delText>
        </w:r>
      </w:del>
      <w:ins w:id="59" w:author="ERCOT" w:date="2020-05-20T07:11:00Z">
        <w:r w:rsidRPr="00784EAA">
          <w:rPr>
            <w:rFonts w:ascii="Arial" w:hAnsi="Arial"/>
          </w:rPr>
          <w:t>, or another suitable electronic communications system, including videoconferencing 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60" w:author="ERCOT" w:date="2020-05-20T07:12:00Z">
        <w:r w:rsidRPr="00E773FA" w:rsidDel="008E2F95">
          <w:rPr>
            <w:rFonts w:ascii="Arial" w:hAnsi="Arial"/>
          </w:rPr>
          <w:delText>s</w:delText>
        </w:r>
      </w:del>
      <w:r w:rsidRPr="00E773FA">
        <w:rPr>
          <w:rFonts w:ascii="Arial" w:hAnsi="Arial"/>
        </w:rPr>
        <w:t xml:space="preserve"> participating in the meeting </w:t>
      </w:r>
      <w:del w:id="61" w:author="ERCOT" w:date="2020-05-20T07:12:00Z">
        <w:r w:rsidRPr="00E773FA" w:rsidDel="008E2F95">
          <w:rPr>
            <w:rFonts w:ascii="Arial" w:hAnsi="Arial"/>
          </w:rPr>
          <w:delText>can hear each other</w:delText>
        </w:r>
      </w:del>
      <w:ins w:id="62" w:author="ERCOT" w:date="2020-05-20T07:12: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4CECAB37" w14:textId="77777777" w:rsidR="008E2F95" w:rsidRPr="00E773FA" w:rsidRDefault="008E2F95" w:rsidP="008E2F95">
      <w:pPr>
        <w:jc w:val="both"/>
        <w:rPr>
          <w:rFonts w:ascii="Arial" w:hAnsi="Arial"/>
        </w:rPr>
      </w:pPr>
    </w:p>
    <w:p w14:paraId="2E713E77" w14:textId="77777777" w:rsidR="008E2F95" w:rsidRPr="00E773FA" w:rsidRDefault="008E2F95" w:rsidP="008E2F95">
      <w:pPr>
        <w:numPr>
          <w:ilvl w:val="0"/>
          <w:numId w:val="9"/>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49761AC5" w14:textId="77777777" w:rsidR="008E2F95" w:rsidRPr="00E773FA" w:rsidRDefault="008E2F95" w:rsidP="008E2F95">
      <w:pPr>
        <w:jc w:val="both"/>
        <w:rPr>
          <w:rFonts w:ascii="Arial" w:hAnsi="Arial"/>
        </w:rPr>
      </w:pPr>
    </w:p>
    <w:p w14:paraId="52EDD29A" w14:textId="77777777" w:rsidR="008E2F95" w:rsidRPr="00E773FA" w:rsidRDefault="008E2F95" w:rsidP="008E2F95">
      <w:pPr>
        <w:numPr>
          <w:ilvl w:val="0"/>
          <w:numId w:val="9"/>
        </w:numPr>
        <w:jc w:val="both"/>
        <w:rPr>
          <w:rFonts w:ascii="Arial" w:hAnsi="Arial"/>
        </w:rPr>
      </w:pPr>
      <w:r w:rsidRPr="00E773FA">
        <w:rPr>
          <w:rFonts w:ascii="Arial" w:hAnsi="Arial"/>
        </w:rPr>
        <w:lastRenderedPageBreak/>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08B55263" w14:textId="77777777" w:rsidR="008E2F95" w:rsidRPr="00E773FA" w:rsidRDefault="008E2F95" w:rsidP="008E2F95">
      <w:pPr>
        <w:jc w:val="both"/>
        <w:rPr>
          <w:rFonts w:ascii="Arial" w:hAnsi="Arial"/>
        </w:rPr>
      </w:pPr>
    </w:p>
    <w:p w14:paraId="2F265DC8" w14:textId="77777777" w:rsidR="008E2F95" w:rsidRPr="00E773FA" w:rsidRDefault="008E2F95" w:rsidP="008E2F95">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6DE895E0" w14:textId="77777777" w:rsidR="008E2F95" w:rsidRPr="00E773FA" w:rsidRDefault="008E2F95" w:rsidP="008E2F95">
      <w:pPr>
        <w:jc w:val="both"/>
        <w:rPr>
          <w:rFonts w:ascii="Arial" w:hAnsi="Arial"/>
        </w:rPr>
      </w:pPr>
    </w:p>
    <w:p w14:paraId="0ECA9283" w14:textId="77777777" w:rsidR="008E2F95" w:rsidRPr="00E773FA" w:rsidRDefault="008E2F95" w:rsidP="008E2F95">
      <w:pPr>
        <w:numPr>
          <w:ilvl w:val="0"/>
          <w:numId w:val="10"/>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742C80AB" w14:textId="77777777" w:rsidR="008E2F95" w:rsidRPr="00DA5C7A" w:rsidRDefault="008E2F95" w:rsidP="00DA5C7A"/>
    <w:sectPr w:rsidR="008E2F95" w:rsidRPr="00DA5C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FB810" w14:textId="77777777" w:rsidR="00017405" w:rsidRDefault="00017405" w:rsidP="006E55DA">
      <w:r>
        <w:separator/>
      </w:r>
    </w:p>
  </w:endnote>
  <w:endnote w:type="continuationSeparator" w:id="0">
    <w:p w14:paraId="4E108953" w14:textId="77777777" w:rsidR="00017405" w:rsidRDefault="00017405" w:rsidP="006E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2A81" w14:textId="3EECAE19" w:rsidR="00BF524C" w:rsidRPr="00BF524C" w:rsidRDefault="00BF524C">
    <w:pPr>
      <w:pStyle w:val="Footer"/>
      <w:rPr>
        <w:rFonts w:ascii="Arial" w:hAnsi="Arial"/>
        <w:sz w:val="20"/>
      </w:rPr>
    </w:pPr>
    <w:r w:rsidRPr="00BF524C">
      <w:rPr>
        <w:rFonts w:ascii="Arial" w:hAnsi="Arial"/>
        <w:sz w:val="20"/>
      </w:rPr>
      <w:t>Item 4</w:t>
    </w:r>
    <w:r>
      <w:rPr>
        <w:rFonts w:ascii="Arial" w:hAnsi="Arial"/>
        <w:sz w:val="20"/>
      </w:rPr>
      <w:tab/>
    </w:r>
    <w:r>
      <w:rPr>
        <w:rFonts w:ascii="Arial" w:hAnsi="Arial"/>
        <w:sz w:val="20"/>
      </w:rPr>
      <w:tab/>
    </w:r>
    <w:r>
      <w:rPr>
        <w:rFonts w:ascii="Arial" w:hAnsi="Arial"/>
        <w:sz w:val="20"/>
      </w:rPr>
      <w:fldChar w:fldCharType="begin"/>
    </w:r>
    <w:r>
      <w:rPr>
        <w:rFonts w:ascii="Arial" w:hAnsi="Arial"/>
        <w:sz w:val="20"/>
      </w:rPr>
      <w:instrText xml:space="preserve"> PAGE  \* Arabic  \* MERGEFORMAT </w:instrText>
    </w:r>
    <w:r>
      <w:rPr>
        <w:rFonts w:ascii="Arial" w:hAnsi="Arial"/>
        <w:sz w:val="20"/>
      </w:rPr>
      <w:fldChar w:fldCharType="separate"/>
    </w:r>
    <w:r w:rsidR="005738DC">
      <w:rPr>
        <w:rFonts w:ascii="Arial" w:hAnsi="Arial"/>
        <w:noProof/>
        <w:sz w:val="20"/>
      </w:rPr>
      <w:t>2</w:t>
    </w:r>
    <w:r>
      <w:rPr>
        <w:rFonts w:ascii="Arial" w:hAnsi="Arial"/>
        <w:sz w:val="20"/>
      </w:rPr>
      <w:fldChar w:fldCharType="end"/>
    </w:r>
  </w:p>
  <w:p w14:paraId="5879B862" w14:textId="4913FA74" w:rsidR="00BF524C" w:rsidRPr="00BF524C" w:rsidRDefault="00BF524C">
    <w:pPr>
      <w:pStyle w:val="Footer"/>
      <w:rPr>
        <w:rFonts w:ascii="Arial" w:hAnsi="Arial"/>
        <w:sz w:val="20"/>
      </w:rPr>
    </w:pPr>
    <w:r w:rsidRPr="00BF524C">
      <w:rPr>
        <w:rFonts w:ascii="Arial" w:hAnsi="Arial"/>
        <w:sz w:val="20"/>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15C1" w14:textId="77777777" w:rsidR="00017405" w:rsidRDefault="00017405" w:rsidP="006E55DA">
      <w:r>
        <w:separator/>
      </w:r>
    </w:p>
  </w:footnote>
  <w:footnote w:type="continuationSeparator" w:id="0">
    <w:p w14:paraId="48925FC2" w14:textId="77777777" w:rsidR="00017405" w:rsidRDefault="00017405" w:rsidP="006E5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5ECD" w14:textId="64852680" w:rsidR="006E55DA" w:rsidRPr="00BF524C" w:rsidRDefault="00BF524C" w:rsidP="00BF524C">
    <w:pPr>
      <w:pStyle w:val="Header"/>
      <w:jc w:val="right"/>
      <w:rPr>
        <w:rFonts w:ascii="Arial" w:hAnsi="Arial"/>
        <w:b/>
        <w:color w:val="FF0000"/>
      </w:rPr>
    </w:pPr>
    <w:r w:rsidRPr="00BF524C">
      <w:rPr>
        <w:rFonts w:ascii="Arial" w:hAnsi="Arial"/>
        <w:b/>
        <w:color w:val="FF0000"/>
      </w:rPr>
      <w:t>Attachment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6446490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8681A"/>
    <w:multiLevelType w:val="hybridMultilevel"/>
    <w:tmpl w:val="33A0126C"/>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FA78B7"/>
    <w:multiLevelType w:val="hybridMultilevel"/>
    <w:tmpl w:val="94760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AE7569F"/>
    <w:multiLevelType w:val="hybridMultilevel"/>
    <w:tmpl w:val="C81E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BD6F34"/>
    <w:multiLevelType w:val="hybridMultilevel"/>
    <w:tmpl w:val="7804B3BA"/>
    <w:lvl w:ilvl="0" w:tplc="04090015">
      <w:start w:val="1"/>
      <w:numFmt w:val="upp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8"/>
  </w:num>
  <w:num w:numId="3">
    <w:abstractNumId w:val="0"/>
  </w:num>
  <w:num w:numId="4">
    <w:abstractNumId w:val="5"/>
  </w:num>
  <w:num w:numId="5">
    <w:abstractNumId w:val="7"/>
  </w:num>
  <w:num w:numId="6">
    <w:abstractNumId w:val="9"/>
  </w:num>
  <w:num w:numId="7">
    <w:abstractNumId w:val="10"/>
  </w:num>
  <w:num w:numId="8">
    <w:abstractNumId w:val="6"/>
  </w:num>
  <w:num w:numId="9">
    <w:abstractNumId w:val="4"/>
  </w:num>
  <w:num w:numId="10">
    <w:abstractNumId w:val="1"/>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222020">
    <w15:presenceInfo w15:providerId="None" w15:userId="ERCOT 052220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C9"/>
    <w:rsid w:val="00014F66"/>
    <w:rsid w:val="00017405"/>
    <w:rsid w:val="0002441B"/>
    <w:rsid w:val="0004259A"/>
    <w:rsid w:val="0006427C"/>
    <w:rsid w:val="000C524A"/>
    <w:rsid w:val="001657EA"/>
    <w:rsid w:val="001A75E4"/>
    <w:rsid w:val="001C04E8"/>
    <w:rsid w:val="001D454F"/>
    <w:rsid w:val="001F479A"/>
    <w:rsid w:val="00200D2A"/>
    <w:rsid w:val="002A270E"/>
    <w:rsid w:val="002B340D"/>
    <w:rsid w:val="002E5574"/>
    <w:rsid w:val="00307153"/>
    <w:rsid w:val="00337574"/>
    <w:rsid w:val="003644EF"/>
    <w:rsid w:val="003D5673"/>
    <w:rsid w:val="004303F3"/>
    <w:rsid w:val="004330D8"/>
    <w:rsid w:val="0044785D"/>
    <w:rsid w:val="004A5308"/>
    <w:rsid w:val="004A60B2"/>
    <w:rsid w:val="004B7669"/>
    <w:rsid w:val="00547264"/>
    <w:rsid w:val="00555590"/>
    <w:rsid w:val="005738DC"/>
    <w:rsid w:val="005C34CD"/>
    <w:rsid w:val="005C4D78"/>
    <w:rsid w:val="005C65E9"/>
    <w:rsid w:val="00606E97"/>
    <w:rsid w:val="006914DB"/>
    <w:rsid w:val="006B21E7"/>
    <w:rsid w:val="006B3E3D"/>
    <w:rsid w:val="006E55DA"/>
    <w:rsid w:val="006F4D91"/>
    <w:rsid w:val="00705A9A"/>
    <w:rsid w:val="00735F65"/>
    <w:rsid w:val="00784EAA"/>
    <w:rsid w:val="007948EC"/>
    <w:rsid w:val="0081730E"/>
    <w:rsid w:val="00832C43"/>
    <w:rsid w:val="0086500B"/>
    <w:rsid w:val="008A17D1"/>
    <w:rsid w:val="008B57BF"/>
    <w:rsid w:val="008E2F95"/>
    <w:rsid w:val="00922821"/>
    <w:rsid w:val="00955F6A"/>
    <w:rsid w:val="009609B6"/>
    <w:rsid w:val="009B3C5B"/>
    <w:rsid w:val="009B50CC"/>
    <w:rsid w:val="009B58D4"/>
    <w:rsid w:val="00A31BF0"/>
    <w:rsid w:val="00A61C00"/>
    <w:rsid w:val="00A6696F"/>
    <w:rsid w:val="00AF4DDA"/>
    <w:rsid w:val="00B30D3B"/>
    <w:rsid w:val="00BC209A"/>
    <w:rsid w:val="00BF524C"/>
    <w:rsid w:val="00C2312C"/>
    <w:rsid w:val="00C43494"/>
    <w:rsid w:val="00C53053"/>
    <w:rsid w:val="00CB43E8"/>
    <w:rsid w:val="00CD22DF"/>
    <w:rsid w:val="00D20307"/>
    <w:rsid w:val="00D20E4F"/>
    <w:rsid w:val="00D43F3D"/>
    <w:rsid w:val="00DA5C7A"/>
    <w:rsid w:val="00E50FF4"/>
    <w:rsid w:val="00EA2477"/>
    <w:rsid w:val="00EB5E93"/>
    <w:rsid w:val="00F040BD"/>
    <w:rsid w:val="00F43954"/>
    <w:rsid w:val="00F45AE7"/>
    <w:rsid w:val="00F64FC9"/>
    <w:rsid w:val="00F7594D"/>
    <w:rsid w:val="00F9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33E6DF9"/>
  <w15:chartTrackingRefBased/>
  <w15:docId w15:val="{142103F8-AA8F-4F95-BD5C-45D90199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C7A"/>
    <w:pPr>
      <w:spacing w:after="0" w:line="240" w:lineRule="auto"/>
    </w:pPr>
    <w:rPr>
      <w:rFonts w:ascii="Times New Roman" w:eastAsia="Times New Roman" w:hAnsi="Times New Roman" w:cs="Arial"/>
      <w:sz w:val="24"/>
      <w:szCs w:val="24"/>
    </w:rPr>
  </w:style>
  <w:style w:type="paragraph" w:styleId="Heading1">
    <w:name w:val="heading 1"/>
    <w:basedOn w:val="Normal"/>
    <w:next w:val="Normal"/>
    <w:link w:val="Heading1Char"/>
    <w:qFormat/>
    <w:rsid w:val="00547264"/>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FC9"/>
    <w:pPr>
      <w:ind w:left="720"/>
      <w:contextualSpacing/>
    </w:pPr>
  </w:style>
  <w:style w:type="character" w:styleId="CommentReference">
    <w:name w:val="annotation reference"/>
    <w:basedOn w:val="DefaultParagraphFont"/>
    <w:uiPriority w:val="99"/>
    <w:semiHidden/>
    <w:unhideWhenUsed/>
    <w:rsid w:val="00F64FC9"/>
    <w:rPr>
      <w:sz w:val="16"/>
      <w:szCs w:val="16"/>
    </w:rPr>
  </w:style>
  <w:style w:type="paragraph" w:styleId="CommentText">
    <w:name w:val="annotation text"/>
    <w:basedOn w:val="Normal"/>
    <w:link w:val="CommentTextChar"/>
    <w:uiPriority w:val="99"/>
    <w:unhideWhenUsed/>
    <w:rsid w:val="00F64FC9"/>
    <w:rPr>
      <w:sz w:val="20"/>
      <w:szCs w:val="20"/>
    </w:rPr>
  </w:style>
  <w:style w:type="character" w:customStyle="1" w:styleId="CommentTextChar">
    <w:name w:val="Comment Text Char"/>
    <w:basedOn w:val="DefaultParagraphFont"/>
    <w:link w:val="CommentText"/>
    <w:uiPriority w:val="99"/>
    <w:rsid w:val="00F64FC9"/>
    <w:rPr>
      <w:sz w:val="20"/>
      <w:szCs w:val="20"/>
    </w:rPr>
  </w:style>
  <w:style w:type="paragraph" w:styleId="BalloonText">
    <w:name w:val="Balloon Text"/>
    <w:basedOn w:val="Normal"/>
    <w:link w:val="BalloonTextChar"/>
    <w:uiPriority w:val="99"/>
    <w:semiHidden/>
    <w:unhideWhenUsed/>
    <w:rsid w:val="00F64F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FC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B43E8"/>
    <w:rPr>
      <w:b/>
      <w:bCs/>
    </w:rPr>
  </w:style>
  <w:style w:type="character" w:customStyle="1" w:styleId="CommentSubjectChar">
    <w:name w:val="Comment Subject Char"/>
    <w:basedOn w:val="CommentTextChar"/>
    <w:link w:val="CommentSubject"/>
    <w:uiPriority w:val="99"/>
    <w:semiHidden/>
    <w:rsid w:val="00CB43E8"/>
    <w:rPr>
      <w:rFonts w:ascii="Times New Roman" w:eastAsia="Times New Roman" w:hAnsi="Times New Roman" w:cs="Arial"/>
      <w:b/>
      <w:bCs/>
      <w:sz w:val="20"/>
      <w:szCs w:val="20"/>
    </w:rPr>
  </w:style>
  <w:style w:type="paragraph" w:customStyle="1" w:styleId="left">
    <w:name w:val="left"/>
    <w:basedOn w:val="Normal"/>
    <w:rsid w:val="00F040BD"/>
    <w:pPr>
      <w:spacing w:before="100" w:beforeAutospacing="1" w:after="100" w:afterAutospacing="1"/>
    </w:pPr>
    <w:rPr>
      <w:rFonts w:cs="Times New Roman"/>
    </w:rPr>
  </w:style>
  <w:style w:type="paragraph" w:styleId="Header">
    <w:name w:val="header"/>
    <w:basedOn w:val="Normal"/>
    <w:link w:val="HeaderChar"/>
    <w:uiPriority w:val="99"/>
    <w:unhideWhenUsed/>
    <w:rsid w:val="006E55DA"/>
    <w:pPr>
      <w:tabs>
        <w:tab w:val="center" w:pos="4680"/>
        <w:tab w:val="right" w:pos="9360"/>
      </w:tabs>
    </w:pPr>
  </w:style>
  <w:style w:type="character" w:customStyle="1" w:styleId="HeaderChar">
    <w:name w:val="Header Char"/>
    <w:basedOn w:val="DefaultParagraphFont"/>
    <w:link w:val="Header"/>
    <w:uiPriority w:val="99"/>
    <w:rsid w:val="006E55DA"/>
    <w:rPr>
      <w:rFonts w:ascii="Times New Roman" w:eastAsia="Times New Roman" w:hAnsi="Times New Roman" w:cs="Arial"/>
      <w:sz w:val="24"/>
      <w:szCs w:val="24"/>
    </w:rPr>
  </w:style>
  <w:style w:type="paragraph" w:styleId="Footer">
    <w:name w:val="footer"/>
    <w:basedOn w:val="Normal"/>
    <w:link w:val="FooterChar"/>
    <w:uiPriority w:val="99"/>
    <w:unhideWhenUsed/>
    <w:rsid w:val="006E55DA"/>
    <w:pPr>
      <w:tabs>
        <w:tab w:val="center" w:pos="4680"/>
        <w:tab w:val="right" w:pos="9360"/>
      </w:tabs>
    </w:pPr>
  </w:style>
  <w:style w:type="character" w:customStyle="1" w:styleId="FooterChar">
    <w:name w:val="Footer Char"/>
    <w:basedOn w:val="DefaultParagraphFont"/>
    <w:link w:val="Footer"/>
    <w:uiPriority w:val="99"/>
    <w:rsid w:val="006E55DA"/>
    <w:rPr>
      <w:rFonts w:ascii="Times New Roman" w:eastAsia="Times New Roman" w:hAnsi="Times New Roman" w:cs="Arial"/>
      <w:sz w:val="24"/>
      <w:szCs w:val="24"/>
    </w:rPr>
  </w:style>
  <w:style w:type="character" w:customStyle="1" w:styleId="Heading1Char">
    <w:name w:val="Heading 1 Char"/>
    <w:basedOn w:val="DefaultParagraphFont"/>
    <w:link w:val="Heading1"/>
    <w:rsid w:val="00547264"/>
    <w:rPr>
      <w:rFonts w:ascii="CG Times (WN)" w:eastAsia="Times New Roman" w:hAnsi="CG Times (WN)" w:cs="Times New Roman"/>
      <w:b/>
      <w:kern w:val="28"/>
      <w:sz w:val="24"/>
      <w:szCs w:val="20"/>
    </w:rPr>
  </w:style>
  <w:style w:type="paragraph" w:styleId="Revision">
    <w:name w:val="Revision"/>
    <w:hidden/>
    <w:uiPriority w:val="99"/>
    <w:semiHidden/>
    <w:rsid w:val="005C65E9"/>
    <w:pPr>
      <w:spacing w:after="0" w:line="240" w:lineRule="auto"/>
    </w:pPr>
    <w:rPr>
      <w:rFonts w:ascii="Times New Roman" w:eastAsia="Times New Roman" w:hAnsi="Times New Roman" w:cs="Arial"/>
      <w:sz w:val="24"/>
      <w:szCs w:val="24"/>
    </w:rPr>
  </w:style>
  <w:style w:type="paragraph" w:customStyle="1" w:styleId="ListOutline123">
    <w:name w:val="List Outline 123"/>
    <w:basedOn w:val="Normal"/>
    <w:rsid w:val="008E2F95"/>
    <w:pPr>
      <w:numPr>
        <w:numId w:val="8"/>
      </w:numPr>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B4F77FD8-595D-40CC-80DE-09944A871A48}">
  <ds:schemaRefs>
    <ds:schemaRef ds:uri="http://schemas.openxmlformats.org/officeDocument/2006/bibliography"/>
  </ds:schemaRefs>
</ds:datastoreItem>
</file>

<file path=customXml/itemProps2.xml><?xml version="1.0" encoding="utf-8"?>
<ds:datastoreItem xmlns:ds="http://schemas.openxmlformats.org/officeDocument/2006/customXml" ds:itemID="{C263804D-25E7-4199-95E6-B53923857A37}"/>
</file>

<file path=customXml/itemProps3.xml><?xml version="1.0" encoding="utf-8"?>
<ds:datastoreItem xmlns:ds="http://schemas.openxmlformats.org/officeDocument/2006/customXml" ds:itemID="{F8940C01-947C-4435-B6D4-FA1E7519DD49}"/>
</file>

<file path=customXml/itemProps4.xml><?xml version="1.0" encoding="utf-8"?>
<ds:datastoreItem xmlns:ds="http://schemas.openxmlformats.org/officeDocument/2006/customXml" ds:itemID="{771E9A4F-4684-4066-809C-6270C08204F0}"/>
</file>

<file path=docProps/app.xml><?xml version="1.0" encoding="utf-8"?>
<Properties xmlns="http://schemas.openxmlformats.org/officeDocument/2006/extended-properties" xmlns:vt="http://schemas.openxmlformats.org/officeDocument/2006/docPropsVTypes">
  <Template>Normal</Template>
  <TotalTime>24</TotalTime>
  <Pages>6</Pages>
  <Words>2368</Words>
  <Characters>13500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Jonathan</dc:creator>
  <cp:keywords/>
  <dc:description/>
  <cp:lastModifiedBy>ERCOT 05222020</cp:lastModifiedBy>
  <cp:revision>5</cp:revision>
  <dcterms:created xsi:type="dcterms:W3CDTF">2020-05-22T14:36:00Z</dcterms:created>
  <dcterms:modified xsi:type="dcterms:W3CDTF">2020-05-22T15:16:00Z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