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319FB04" w:rsidR="00C97625" w:rsidRPr="00595DDC" w:rsidRDefault="003F747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DC7AAC">
                <w:rPr>
                  <w:rStyle w:val="Hyperlink"/>
                </w:rPr>
                <w:t>1101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6DF1A10" w:rsidR="00C97625" w:rsidRPr="009F3D0E" w:rsidRDefault="003F747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Create Non-Spin Deployment Groups made up of Generation Resources Providing Off-Line Non-Spinning Reserve and Load Resources that are Not Controllable Load Resources Providing Non-Spinning Reserve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BAD0C4D" w:rsidR="00FC0BDC" w:rsidRPr="009F3D0E" w:rsidRDefault="003F747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20,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B4E512F" w14:textId="77777777" w:rsidR="00B8742B" w:rsidRPr="00B8742B" w:rsidRDefault="00B8742B" w:rsidP="00B8742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8742B">
              <w:rPr>
                <w:rFonts w:ascii="Arial" w:hAnsi="Arial" w:cs="Arial"/>
              </w:rPr>
              <w:t>Between $30k and $50k</w:t>
            </w:r>
          </w:p>
          <w:p w14:paraId="649B203D" w14:textId="47022A61" w:rsidR="00124420" w:rsidRPr="002D68CF" w:rsidRDefault="00B8742B" w:rsidP="00B8742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8742B">
              <w:rPr>
                <w:rFonts w:ascii="Arial" w:hAnsi="Arial" w:cs="Arial"/>
              </w:rPr>
              <w:t>See Comments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90D3DF6" w14:textId="77777777" w:rsidR="0026620F" w:rsidRDefault="0026620F" w:rsidP="00DA3B1F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B8742B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B8742B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  <w:p w14:paraId="38B252D2" w14:textId="77777777" w:rsidR="00B8742B" w:rsidRDefault="00B8742B" w:rsidP="00DA3B1F">
            <w:pPr>
              <w:pStyle w:val="NormalArial"/>
              <w:rPr>
                <w:rFonts w:cs="Arial"/>
              </w:rPr>
            </w:pPr>
          </w:p>
          <w:p w14:paraId="7E6700E7" w14:textId="1EA495F3" w:rsidR="00B8742B" w:rsidRPr="00B8742B" w:rsidRDefault="00B8742B" w:rsidP="00DA3B1F">
            <w:pPr>
              <w:pStyle w:val="NormalArial"/>
            </w:pPr>
            <w:r w:rsidRPr="00B8742B">
              <w:t>See Comments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451CD7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8742B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0D4F621" w14:textId="2C9C73C9" w:rsidR="004B1BFC" w:rsidRPr="00B8742B" w:rsidRDefault="00B8742B" w:rsidP="00B8742B">
            <w:pPr>
              <w:pStyle w:val="NormalArial"/>
              <w:numPr>
                <w:ilvl w:val="0"/>
                <w:numId w:val="7"/>
              </w:numPr>
            </w:pPr>
            <w:r w:rsidRPr="00B8742B">
              <w:t>Data Management &amp; Analytic Systems</w:t>
            </w:r>
            <w:r>
              <w:t xml:space="preserve">   60%</w:t>
            </w:r>
          </w:p>
          <w:p w14:paraId="7374FB56" w14:textId="54A93C57" w:rsidR="00B8742B" w:rsidRPr="00B8742B" w:rsidRDefault="00B8742B" w:rsidP="00B8742B">
            <w:pPr>
              <w:pStyle w:val="NormalArial"/>
              <w:numPr>
                <w:ilvl w:val="0"/>
                <w:numId w:val="7"/>
              </w:numPr>
            </w:pPr>
            <w:r w:rsidRPr="00B8742B">
              <w:t>Market Operation Systems</w:t>
            </w:r>
            <w:r>
              <w:t xml:space="preserve">                      40%</w:t>
            </w:r>
          </w:p>
          <w:p w14:paraId="3F868CC6" w14:textId="31A07353" w:rsidR="00B8742B" w:rsidRPr="00FE71C0" w:rsidRDefault="00B8742B" w:rsidP="00B8742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2BB2FBCD" w:rsidR="004E7041" w:rsidRPr="00D54DC7" w:rsidRDefault="00B8742B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B8742B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 w:rsidTr="003F7478">
        <w:trPr>
          <w:trHeight w:val="69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05E61A84" w:rsidR="000A2646" w:rsidRPr="00A36BDB" w:rsidRDefault="00B8742B" w:rsidP="0088379F">
            <w:pPr>
              <w:pStyle w:val="NormalArial"/>
            </w:pPr>
            <w:r w:rsidRPr="00B8742B">
              <w:t>The budgetary impact and estimated project duration assumes a coordinated delivery with NPR1093</w:t>
            </w:r>
            <w:r w:rsidR="003F7478">
              <w:t xml:space="preserve">, </w:t>
            </w:r>
            <w:r w:rsidR="003F7478" w:rsidRPr="003F7478">
              <w:t>Load Resource Participation in Non-Spinning Reserve</w:t>
            </w:r>
            <w:r w:rsidRPr="00B8742B">
              <w:t>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74F339CE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97785">
      <w:rPr>
        <w:rFonts w:ascii="Arial" w:hAnsi="Arial"/>
        <w:noProof/>
        <w:sz w:val="18"/>
      </w:rPr>
      <w:t>1101NPRR-02 Preliminary Impact Analysis 102021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12C4CB78" w:rsidR="006B0C5E" w:rsidRDefault="006B0C5E">
    <w:pPr>
      <w:pStyle w:val="Header"/>
      <w:jc w:val="center"/>
      <w:rPr>
        <w:sz w:val="30"/>
      </w:rPr>
    </w:pPr>
    <w:r>
      <w:rPr>
        <w:sz w:val="30"/>
      </w:rPr>
      <w:t>ERCOT</w:t>
    </w:r>
    <w:r w:rsidR="00B8742B">
      <w:rPr>
        <w:sz w:val="30"/>
      </w:rPr>
      <w:t xml:space="preserve"> Preliminary</w:t>
    </w:r>
    <w:r>
      <w:rPr>
        <w:sz w:val="30"/>
      </w:rPr>
      <w:t xml:space="preserve">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E6930"/>
    <w:multiLevelType w:val="hybridMultilevel"/>
    <w:tmpl w:val="315AC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3F7478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8742B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785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1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1403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2021-10-20T21:31:00Z</dcterms:created>
  <dcterms:modified xsi:type="dcterms:W3CDTF">2021-10-20T21:31:00Z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